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ՀՀ ֆինանսների նախարարի 2022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bookmarkStart w:id="0" w:name="_GoBack"/>
      <w:bookmarkEnd w:id="0"/>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5A4065" w:rsidRPr="00344665" w:rsidRDefault="005A4065" w:rsidP="005A4065">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7E0347"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w:t>
      </w:r>
      <w:r w:rsidRPr="007E0347">
        <w:rPr>
          <w:rFonts w:ascii="GHEA Grapalat" w:hAnsi="GHEA Grapalat"/>
          <w:i w:val="0"/>
          <w:lang w:val="af-ZA"/>
        </w:rPr>
        <w:t xml:space="preserve">հաստատված է </w:t>
      </w:r>
      <w:r w:rsidR="00C0193C" w:rsidRPr="007E0347">
        <w:rPr>
          <w:rFonts w:ascii="GHEA Grapalat" w:hAnsi="GHEA Grapalat"/>
          <w:i w:val="0"/>
          <w:lang w:val="af-ZA"/>
        </w:rPr>
        <w:t xml:space="preserve">գնահատող </w:t>
      </w:r>
      <w:r w:rsidRPr="007E0347">
        <w:rPr>
          <w:rFonts w:ascii="GHEA Grapalat" w:hAnsi="GHEA Grapalat"/>
          <w:i w:val="0"/>
          <w:lang w:val="af-ZA"/>
        </w:rPr>
        <w:t>հանձնաժողովի</w:t>
      </w:r>
    </w:p>
    <w:p w:rsidR="00F47D96" w:rsidRPr="00344665" w:rsidRDefault="00F47D96" w:rsidP="00F47D96">
      <w:pPr>
        <w:pStyle w:val="BodyTextIndent"/>
        <w:spacing w:line="240" w:lineRule="auto"/>
        <w:jc w:val="center"/>
        <w:rPr>
          <w:rFonts w:ascii="GHEA Grapalat" w:hAnsi="GHEA Grapalat"/>
          <w:i w:val="0"/>
          <w:color w:val="000000"/>
          <w:lang w:val="af-ZA"/>
        </w:rPr>
      </w:pPr>
      <w:r w:rsidRPr="007E0347">
        <w:rPr>
          <w:rFonts w:ascii="GHEA Grapalat" w:hAnsi="GHEA Grapalat"/>
          <w:i w:val="0"/>
          <w:color w:val="000000"/>
          <w:lang w:val="af-ZA"/>
        </w:rPr>
        <w:t>2022 թվականի</w:t>
      </w:r>
      <w:r w:rsidRPr="007E0347">
        <w:rPr>
          <w:rFonts w:ascii="GHEA Grapalat" w:hAnsi="GHEA Grapalat"/>
          <w:i w:val="0"/>
          <w:color w:val="000000"/>
          <w:lang w:val="hy-AM"/>
        </w:rPr>
        <w:t xml:space="preserve"> </w:t>
      </w:r>
      <w:r w:rsidR="0085263F">
        <w:rPr>
          <w:rFonts w:ascii="GHEA Grapalat" w:hAnsi="GHEA Grapalat"/>
          <w:i w:val="0"/>
          <w:color w:val="000000"/>
          <w:lang w:val="en-US"/>
        </w:rPr>
        <w:t>դեկտեմբերի</w:t>
      </w:r>
      <w:r w:rsidRPr="007E0347">
        <w:rPr>
          <w:rFonts w:ascii="GHEA Grapalat" w:hAnsi="GHEA Grapalat"/>
          <w:i w:val="0"/>
          <w:color w:val="000000"/>
          <w:lang w:val="hy-AM"/>
        </w:rPr>
        <w:t xml:space="preserve"> </w:t>
      </w:r>
      <w:r w:rsidR="0085263F">
        <w:rPr>
          <w:rFonts w:ascii="GHEA Grapalat" w:hAnsi="GHEA Grapalat"/>
          <w:i w:val="0"/>
          <w:color w:val="000000"/>
          <w:lang w:val="af-ZA"/>
        </w:rPr>
        <w:t>7</w:t>
      </w:r>
      <w:r w:rsidRPr="007E0347">
        <w:rPr>
          <w:rFonts w:ascii="GHEA Grapalat" w:hAnsi="GHEA Grapalat"/>
          <w:i w:val="0"/>
          <w:color w:val="000000"/>
          <w:lang w:val="hy-AM"/>
        </w:rPr>
        <w:t>-ի թիվ 1</w:t>
      </w:r>
      <w:r w:rsidRPr="007E0347">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A71D81" w:rsidRDefault="0091042F" w:rsidP="00EF3662">
      <w:pPr>
        <w:pStyle w:val="BodyTextIndent"/>
        <w:spacing w:line="240" w:lineRule="auto"/>
        <w:jc w:val="center"/>
        <w:rPr>
          <w:rFonts w:ascii="GHEA Grapalat" w:hAnsi="GHEA Grapalat"/>
          <w:i w:val="0"/>
          <w:lang w:val="af-ZA"/>
        </w:rPr>
      </w:pPr>
    </w:p>
    <w:p w:rsidR="0091042F" w:rsidRPr="00880354" w:rsidRDefault="00496E18" w:rsidP="00EF3662">
      <w:pPr>
        <w:pStyle w:val="BodyTextIndent"/>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BC0BB4" w:rsidRPr="00344665">
        <w:rPr>
          <w:rFonts w:ascii="GHEA Grapalat" w:hAnsi="GHEA Grapalat"/>
          <w:b/>
          <w:i w:val="0"/>
          <w:lang w:val="hy-AM"/>
        </w:rPr>
        <w:t>«</w:t>
      </w:r>
      <w:r w:rsidR="0085263F">
        <w:rPr>
          <w:rFonts w:ascii="GHEA Grapalat" w:hAnsi="GHEA Grapalat"/>
          <w:b/>
          <w:i w:val="0"/>
          <w:lang w:val="af-ZA"/>
        </w:rPr>
        <w:t>ԳՀԱՊՁԲ-ՀՎԿԱԿ-2022-98</w:t>
      </w:r>
      <w:r w:rsidR="00BC0BB4" w:rsidRPr="00344665">
        <w:rPr>
          <w:rFonts w:ascii="GHEA Grapalat" w:hAnsi="GHEA Grapalat"/>
          <w:b/>
          <w:i w:val="0"/>
          <w:lang w:val="hy-AM"/>
        </w:rPr>
        <w:t>»</w:t>
      </w:r>
    </w:p>
    <w:p w:rsidR="00864FF0" w:rsidRPr="00880354" w:rsidRDefault="00864FF0" w:rsidP="00EF3662">
      <w:pPr>
        <w:pStyle w:val="BodyTextIndent"/>
        <w:spacing w:line="240" w:lineRule="auto"/>
        <w:jc w:val="center"/>
        <w:rPr>
          <w:rFonts w:ascii="GHEA Grapalat" w:hAnsi="GHEA Grapalat"/>
          <w:i w:val="0"/>
          <w:lang w:val="af-ZA"/>
        </w:rPr>
      </w:pPr>
    </w:p>
    <w:p w:rsidR="00864FF0" w:rsidRPr="00A71D81" w:rsidRDefault="00864FF0" w:rsidP="00864FF0">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 xml:space="preserve">Պատվիրատուն` </w:t>
      </w:r>
      <w:r w:rsidRPr="00344665">
        <w:rPr>
          <w:rFonts w:ascii="GHEA Grapalat" w:hAnsi="GHEA Grapalat"/>
          <w:b/>
          <w:i w:val="0"/>
          <w:lang w:val="af-ZA"/>
        </w:rPr>
        <w:t xml:space="preserve">«Հիվանդությունների վերահսկման և կանխարգելման ազգային կենտրոն» ՊՈԱԿ-ը, </w:t>
      </w:r>
      <w:r w:rsidRPr="00344665">
        <w:rPr>
          <w:rFonts w:ascii="GHEA Grapalat" w:hAnsi="GHEA Grapalat"/>
          <w:i w:val="0"/>
          <w:lang w:val="af-ZA"/>
        </w:rPr>
        <w:t>որը գտնվում է Մ.Հերացի 12 հասցեում հայտարարում է գնանշման հարցում, որն</w:t>
      </w:r>
      <w:r w:rsidRPr="00A71D81">
        <w:rPr>
          <w:rFonts w:ascii="GHEA Grapalat" w:hAnsi="GHEA Grapalat"/>
          <w:i w:val="0"/>
          <w:lang w:val="af-ZA"/>
        </w:rPr>
        <w:t xml:space="preserve"> իրականացվում է մեկ փուլով:</w:t>
      </w:r>
    </w:p>
    <w:p w:rsidR="004E3234" w:rsidRDefault="00864FF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Pr="00A71D81">
        <w:rPr>
          <w:rFonts w:ascii="GHEA Grapalat" w:hAnsi="GHEA Grapalat"/>
          <w:i w:val="0"/>
          <w:lang w:val="af-ZA"/>
        </w:rPr>
        <w:t>Սույն ընթացակարգի</w:t>
      </w:r>
      <w:bookmarkEnd w:id="1"/>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sidR="0085263F">
        <w:rPr>
          <w:rFonts w:ascii="GHEA Grapalat" w:hAnsi="GHEA Grapalat"/>
          <w:b/>
          <w:i w:val="0"/>
          <w:lang w:val="en-US"/>
        </w:rPr>
        <w:t>լ</w:t>
      </w:r>
      <w:r w:rsidR="0085263F" w:rsidRPr="0039492D">
        <w:rPr>
          <w:rFonts w:ascii="GHEA Grapalat" w:hAnsi="GHEA Grapalat"/>
          <w:b/>
          <w:i w:val="0"/>
          <w:lang w:val="en-US"/>
        </w:rPr>
        <w:t>աբորատոր</w:t>
      </w:r>
      <w:r w:rsidR="0085263F" w:rsidRPr="0039492D">
        <w:rPr>
          <w:rFonts w:ascii="GHEA Grapalat" w:hAnsi="GHEA Grapalat"/>
          <w:b/>
          <w:i w:val="0"/>
          <w:lang w:val="af-ZA"/>
        </w:rPr>
        <w:t xml:space="preserve"> </w:t>
      </w:r>
      <w:r w:rsidR="0085263F" w:rsidRPr="0039492D">
        <w:rPr>
          <w:rFonts w:ascii="GHEA Grapalat" w:hAnsi="GHEA Grapalat"/>
          <w:b/>
          <w:i w:val="0"/>
          <w:lang w:val="en-US"/>
        </w:rPr>
        <w:t>սպիտակ</w:t>
      </w:r>
      <w:r w:rsidR="0085263F" w:rsidRPr="0039492D">
        <w:rPr>
          <w:rFonts w:ascii="GHEA Grapalat" w:hAnsi="GHEA Grapalat"/>
          <w:b/>
          <w:i w:val="0"/>
          <w:lang w:val="af-ZA"/>
        </w:rPr>
        <w:t xml:space="preserve"> </w:t>
      </w:r>
      <w:r w:rsidR="0085263F" w:rsidRPr="0039492D">
        <w:rPr>
          <w:rFonts w:ascii="GHEA Grapalat" w:hAnsi="GHEA Grapalat"/>
          <w:b/>
          <w:i w:val="0"/>
          <w:lang w:val="en-US"/>
        </w:rPr>
        <w:t>մկ</w:t>
      </w:r>
      <w:r w:rsidR="0085263F">
        <w:rPr>
          <w:rFonts w:ascii="GHEA Grapalat" w:hAnsi="GHEA Grapalat"/>
          <w:b/>
          <w:i w:val="0"/>
          <w:lang w:val="en-US"/>
        </w:rPr>
        <w:t>ների</w:t>
      </w:r>
      <w:r w:rsidR="0085263F">
        <w:rPr>
          <w:rFonts w:ascii="GHEA Grapalat" w:hAnsi="GHEA Grapalat"/>
          <w:i w:val="0"/>
          <w:lang w:val="hy-AM"/>
        </w:rPr>
        <w:t xml:space="preserve"> </w:t>
      </w:r>
      <w:r w:rsidRPr="00A71D81">
        <w:rPr>
          <w:rFonts w:ascii="GHEA Grapalat" w:hAnsi="GHEA Grapalat"/>
          <w:i w:val="0"/>
          <w:lang w:val="af-ZA"/>
        </w:rPr>
        <w:t>մատակարարման պայ</w:t>
      </w:r>
      <w:r w:rsidR="004E3234">
        <w:rPr>
          <w:rFonts w:ascii="GHEA Grapalat" w:hAnsi="GHEA Grapalat"/>
          <w:i w:val="0"/>
          <w:lang w:val="af-ZA"/>
        </w:rPr>
        <w:t>մանագիր (այսուհետ` պայմանագիր)։</w:t>
      </w:r>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4E3234"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0A128D" w:rsidRPr="00826F08" w:rsidRDefault="000A128D" w:rsidP="000A128D">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Pr="00826F08">
        <w:rPr>
          <w:rFonts w:ascii="GHEA Grapalat" w:hAnsi="GHEA Grapalat"/>
          <w:b/>
          <w:i w:val="0"/>
          <w:lang w:val="af-ZA"/>
        </w:rPr>
        <w:t>ք.Երևան,</w:t>
      </w:r>
      <w:r w:rsidRPr="00826F08">
        <w:rPr>
          <w:rFonts w:ascii="GHEA Grapalat" w:hAnsi="GHEA Grapalat"/>
          <w:i w:val="0"/>
          <w:lang w:val="af-ZA"/>
        </w:rPr>
        <w:t xml:space="preserve"> </w:t>
      </w:r>
      <w:r w:rsidRPr="00826F08">
        <w:rPr>
          <w:rFonts w:ascii="GHEA Grapalat" w:hAnsi="GHEA Grapalat"/>
          <w:b/>
          <w:i w:val="0"/>
          <w:lang w:val="hy-AM"/>
        </w:rPr>
        <w:t xml:space="preserve">Մ.Հերացի 12 </w:t>
      </w:r>
      <w:r w:rsidRPr="00826F08">
        <w:rPr>
          <w:rFonts w:ascii="GHEA Grapalat" w:hAnsi="GHEA Grapalat"/>
          <w:i w:val="0"/>
          <w:lang w:val="af-ZA"/>
        </w:rPr>
        <w:t>հասցեով, փաստաթղթային ձևով</w:t>
      </w:r>
      <w:r w:rsidRPr="00826F08">
        <w:rPr>
          <w:rFonts w:ascii="GHEA Grapalat" w:hAnsi="GHEA Grapalat"/>
          <w:i w:val="0"/>
          <w:lang w:val="af-ZA" w:eastAsia="ru-RU"/>
        </w:rPr>
        <w:t xml:space="preserve"> </w:t>
      </w:r>
      <w:r w:rsidRPr="00826F08">
        <w:rPr>
          <w:rFonts w:ascii="GHEA Grapalat" w:hAnsi="GHEA Grapalat"/>
          <w:i w:val="0"/>
          <w:lang w:val="af-ZA"/>
        </w:rPr>
        <w:t>մինչև սույն հայտարարության հրապարակման օրվանից հաշված</w:t>
      </w:r>
      <w:r w:rsidRPr="00826F08">
        <w:rPr>
          <w:rFonts w:ascii="GHEA Grapalat" w:hAnsi="GHEA Grapalat"/>
          <w:b/>
          <w:i w:val="0"/>
          <w:lang w:val="af-ZA"/>
        </w:rPr>
        <w:t xml:space="preserve"> 8-րդ օրվա ժամը </w:t>
      </w:r>
      <w:r w:rsidRPr="00826F08">
        <w:rPr>
          <w:rFonts w:ascii="GHEA Grapalat" w:hAnsi="GHEA Grapalat"/>
          <w:b/>
          <w:i w:val="0"/>
          <w:lang w:val="hy-AM"/>
        </w:rPr>
        <w:t>11:30</w:t>
      </w:r>
      <w:r w:rsidRPr="00826F08">
        <w:rPr>
          <w:rFonts w:ascii="GHEA Grapalat" w:hAnsi="GHEA Grapalat"/>
          <w:b/>
          <w:i w:val="0"/>
          <w:lang w:val="af-ZA"/>
        </w:rPr>
        <w:t>-ը:</w:t>
      </w:r>
      <w:r w:rsidRPr="00826F08">
        <w:rPr>
          <w:rFonts w:ascii="GHEA Grapalat" w:hAnsi="GHEA Grapalat"/>
          <w:i w:val="0"/>
          <w:lang w:val="af-ZA"/>
        </w:rPr>
        <w:t xml:space="preserve"> </w:t>
      </w:r>
    </w:p>
    <w:p w:rsidR="000A128D" w:rsidRPr="00826F08" w:rsidRDefault="000A128D" w:rsidP="000A128D">
      <w:pPr>
        <w:pStyle w:val="BodyTextIndent"/>
        <w:spacing w:line="240" w:lineRule="auto"/>
        <w:rPr>
          <w:rFonts w:ascii="GHEA Grapalat" w:hAnsi="GHEA Grapalat"/>
          <w:i w:val="0"/>
          <w:lang w:val="af-ZA"/>
        </w:rPr>
      </w:pPr>
      <w:r w:rsidRPr="00826F08">
        <w:rPr>
          <w:rFonts w:ascii="GHEA Grapalat" w:hAnsi="GHEA Grapalat"/>
          <w:i w:val="0"/>
          <w:lang w:val="af-ZA"/>
        </w:rPr>
        <w:t xml:space="preserve">Հայտերը, հայերենից բացի, կարող են ներկայացվել նաև անգլերեն կամ ռուսերեն: </w:t>
      </w:r>
    </w:p>
    <w:p w:rsidR="000A128D" w:rsidRPr="00826F08" w:rsidRDefault="000A128D" w:rsidP="000A128D">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7E0347">
        <w:rPr>
          <w:rFonts w:ascii="GHEA Grapalat" w:hAnsi="GHEA Grapalat"/>
          <w:b/>
          <w:i w:val="0"/>
          <w:color w:val="000000"/>
          <w:lang w:val="hy-AM"/>
        </w:rPr>
        <w:t>202</w:t>
      </w:r>
      <w:r w:rsidRPr="007E0347">
        <w:rPr>
          <w:rFonts w:ascii="GHEA Grapalat" w:hAnsi="GHEA Grapalat"/>
          <w:b/>
          <w:i w:val="0"/>
          <w:color w:val="000000"/>
          <w:lang w:val="af-ZA"/>
        </w:rPr>
        <w:t>2-</w:t>
      </w:r>
      <w:r w:rsidRPr="007E0347">
        <w:rPr>
          <w:rFonts w:ascii="GHEA Grapalat" w:hAnsi="GHEA Grapalat"/>
          <w:b/>
          <w:i w:val="0"/>
          <w:color w:val="000000"/>
          <w:lang w:val="hy-AM"/>
        </w:rPr>
        <w:t xml:space="preserve">ի </w:t>
      </w:r>
      <w:r w:rsidR="003F3796">
        <w:rPr>
          <w:rFonts w:ascii="GHEA Grapalat" w:hAnsi="GHEA Grapalat"/>
          <w:b/>
          <w:i w:val="0"/>
          <w:color w:val="000000"/>
          <w:lang w:val="en-US"/>
        </w:rPr>
        <w:t>դեկտեմբերի</w:t>
      </w:r>
      <w:r w:rsidR="003F3796" w:rsidRPr="003F3796">
        <w:rPr>
          <w:rFonts w:ascii="GHEA Grapalat" w:hAnsi="GHEA Grapalat"/>
          <w:b/>
          <w:i w:val="0"/>
          <w:color w:val="000000"/>
          <w:lang w:val="af-ZA"/>
        </w:rPr>
        <w:t xml:space="preserve"> </w:t>
      </w:r>
      <w:r w:rsidR="003F3796">
        <w:rPr>
          <w:rFonts w:ascii="GHEA Grapalat" w:hAnsi="GHEA Grapalat"/>
          <w:b/>
          <w:i w:val="0"/>
          <w:color w:val="000000"/>
          <w:lang w:val="af-ZA"/>
        </w:rPr>
        <w:t>15</w:t>
      </w:r>
      <w:r w:rsidRPr="007E0347">
        <w:rPr>
          <w:rFonts w:ascii="GHEA Grapalat" w:hAnsi="GHEA Grapalat"/>
          <w:b/>
          <w:i w:val="0"/>
          <w:color w:val="000000"/>
          <w:lang w:val="hy-AM"/>
        </w:rPr>
        <w:t>-</w:t>
      </w:r>
      <w:r w:rsidRPr="007E0347">
        <w:rPr>
          <w:rFonts w:ascii="GHEA Grapalat" w:hAnsi="GHEA Grapalat"/>
          <w:b/>
          <w:i w:val="0"/>
          <w:color w:val="000000"/>
          <w:lang w:val="af-ZA"/>
        </w:rPr>
        <w:t>ին ժամը</w:t>
      </w:r>
      <w:r w:rsidRPr="00826F08">
        <w:rPr>
          <w:rFonts w:ascii="GHEA Grapalat" w:hAnsi="GHEA Grapalat"/>
          <w:b/>
          <w:i w:val="0"/>
          <w:color w:val="000000"/>
          <w:lang w:val="af-ZA"/>
        </w:rPr>
        <w:t xml:space="preserve">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BodyTextIndent"/>
        <w:spacing w:line="240" w:lineRule="auto"/>
        <w:rPr>
          <w:rFonts w:ascii="GHEA Grapalat" w:hAnsi="GHEA Grapalat"/>
          <w:i w:val="0"/>
          <w:lang w:val="hy-AM"/>
        </w:rPr>
      </w:pPr>
    </w:p>
    <w:p w:rsidR="003F0853" w:rsidRPr="00E5082A" w:rsidRDefault="00754697" w:rsidP="003F0853">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3F0853">
        <w:rPr>
          <w:rFonts w:ascii="GHEA Grapalat" w:hAnsi="GHEA Grapalat"/>
          <w:i w:val="0"/>
          <w:lang w:val="af-ZA"/>
        </w:rPr>
        <w:t>գնահատող հանձնաժողովի քարտուղար</w:t>
      </w:r>
      <w:r w:rsidRPr="00A71D81">
        <w:rPr>
          <w:rFonts w:ascii="GHEA Grapalat" w:hAnsi="GHEA Grapalat"/>
          <w:i w:val="0"/>
          <w:lang w:val="af-ZA"/>
        </w:rPr>
        <w:t>`</w:t>
      </w:r>
      <w:r w:rsidR="003F0853" w:rsidRPr="003F0853">
        <w:rPr>
          <w:rFonts w:ascii="GHEA Grapalat" w:hAnsi="GHEA Grapalat"/>
          <w:b/>
          <w:i w:val="0"/>
          <w:lang w:val="hy-AM"/>
        </w:rPr>
        <w:t xml:space="preserve"> </w:t>
      </w:r>
      <w:r w:rsidR="003F0853" w:rsidRPr="00334AC2">
        <w:rPr>
          <w:rFonts w:ascii="GHEA Grapalat" w:hAnsi="GHEA Grapalat"/>
          <w:b/>
          <w:i w:val="0"/>
          <w:lang w:val="hy-AM"/>
        </w:rPr>
        <w:t>Սիրանուշ</w:t>
      </w:r>
      <w:r w:rsidR="003F0853" w:rsidRPr="00E12742">
        <w:rPr>
          <w:rFonts w:ascii="GHEA Grapalat" w:hAnsi="GHEA Grapalat"/>
          <w:b/>
          <w:i w:val="0"/>
          <w:lang w:val="af-ZA"/>
        </w:rPr>
        <w:t xml:space="preserve"> </w:t>
      </w:r>
      <w:r w:rsidR="003F0853" w:rsidRPr="00334AC2">
        <w:rPr>
          <w:rFonts w:ascii="GHEA Grapalat" w:hAnsi="GHEA Grapalat"/>
          <w:b/>
          <w:i w:val="0"/>
          <w:lang w:val="hy-AM"/>
        </w:rPr>
        <w:t>Պապիկյան</w:t>
      </w:r>
      <w:r w:rsidR="003F0853">
        <w:rPr>
          <w:rFonts w:ascii="GHEA Grapalat" w:hAnsi="GHEA Grapalat"/>
          <w:b/>
          <w:i w:val="0"/>
          <w:lang w:val="hy-AM"/>
        </w:rPr>
        <w:t>ին</w:t>
      </w:r>
      <w:r w:rsidR="003F0853" w:rsidRPr="00E5082A">
        <w:rPr>
          <w:rFonts w:ascii="GHEA Grapalat" w:hAnsi="GHEA Grapalat"/>
          <w:b/>
          <w:i w:val="0"/>
          <w:lang w:val="hy-AM"/>
        </w:rPr>
        <w:t>:</w:t>
      </w:r>
    </w:p>
    <w:p w:rsidR="003F0853" w:rsidRDefault="003F0853" w:rsidP="003F0853">
      <w:pPr>
        <w:pStyle w:val="BodyTextIndent"/>
        <w:spacing w:line="240" w:lineRule="auto"/>
        <w:ind w:left="709" w:firstLine="0"/>
        <w:contextualSpacing/>
        <w:jc w:val="left"/>
        <w:rPr>
          <w:rFonts w:ascii="GHEA Grapalat" w:hAnsi="GHEA Grapalat"/>
          <w:i w:val="0"/>
          <w:lang w:val="hy-AM"/>
        </w:rPr>
      </w:pPr>
    </w:p>
    <w:p w:rsidR="003F0853" w:rsidRPr="00955658" w:rsidRDefault="003F0853" w:rsidP="003F0853">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Pr="00306EF3">
        <w:rPr>
          <w:rFonts w:ascii="GHEA Grapalat" w:hAnsi="GHEA Grapalat"/>
          <w:b/>
          <w:i w:val="0"/>
          <w:lang w:val="hy-AM"/>
        </w:rPr>
        <w:t>50 44 88</w:t>
      </w:r>
      <w:r w:rsidRPr="00955658">
        <w:rPr>
          <w:rFonts w:ascii="GHEA Grapalat" w:hAnsi="GHEA Grapalat"/>
          <w:i w:val="0"/>
          <w:lang w:val="af-ZA"/>
        </w:rPr>
        <w:tab/>
      </w:r>
    </w:p>
    <w:p w:rsidR="003F0853" w:rsidRPr="00955658" w:rsidRDefault="003F0853" w:rsidP="003F0853">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F0853" w:rsidRPr="00955658" w:rsidRDefault="003F0853" w:rsidP="003F0853">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754697" w:rsidRPr="003F0853" w:rsidRDefault="00754697" w:rsidP="003F0853">
      <w:pPr>
        <w:pStyle w:val="BodyTextIndent"/>
        <w:spacing w:line="240" w:lineRule="auto"/>
        <w:rPr>
          <w:rFonts w:ascii="GHEA Grapalat" w:hAnsi="GHEA Grapalat" w:cs="Sylfaen"/>
          <w:b/>
          <w:lang w:val="af-ZA"/>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27371" w:rsidRPr="00A71D81" w:rsidRDefault="00027371" w:rsidP="00027371">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C62751" w:rsidRPr="00880354" w:rsidRDefault="00C62751">
      <w:pPr>
        <w:rPr>
          <w:rFonts w:ascii="GHEA Grapalat" w:hAnsi="GHEA Grapalat" w:cs="Sylfaen"/>
          <w:i/>
          <w:sz w:val="20"/>
          <w:szCs w:val="20"/>
          <w:lang w:val="af-ZA"/>
        </w:rPr>
      </w:pPr>
      <w:r w:rsidRPr="00880354">
        <w:rPr>
          <w:rFonts w:ascii="GHEA Grapalat" w:hAnsi="GHEA Grapalat" w:cs="Sylfaen"/>
          <w:i/>
          <w:sz w:val="20"/>
          <w:szCs w:val="20"/>
          <w:lang w:val="af-ZA"/>
        </w:rPr>
        <w:br w:type="page"/>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C62751" w:rsidRPr="007D2576" w:rsidRDefault="00C62751" w:rsidP="00C62751">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w:t>
      </w:r>
      <w:r w:rsidRPr="007E0347">
        <w:rPr>
          <w:rFonts w:ascii="Times New Roman" w:hAnsi="Times New Roman"/>
          <w:i w:val="0"/>
          <w:sz w:val="24"/>
          <w:szCs w:val="24"/>
        </w:rPr>
        <w:t xml:space="preserve">notice is approved by decision of the Price Quotation Commission number 1 of </w:t>
      </w:r>
      <w:r w:rsidR="00940052">
        <w:rPr>
          <w:rFonts w:ascii="Times New Roman" w:hAnsi="Times New Roman"/>
          <w:i w:val="0"/>
          <w:sz w:val="24"/>
          <w:szCs w:val="24"/>
        </w:rPr>
        <w:t>December</w:t>
      </w:r>
      <w:r w:rsidRPr="007E0347">
        <w:rPr>
          <w:rFonts w:ascii="Times New Roman" w:hAnsi="Times New Roman"/>
          <w:i w:val="0"/>
          <w:sz w:val="24"/>
          <w:szCs w:val="24"/>
        </w:rPr>
        <w:t xml:space="preserve"> </w:t>
      </w:r>
      <w:r w:rsidR="00940052">
        <w:rPr>
          <w:rFonts w:ascii="Times New Roman" w:hAnsi="Times New Roman"/>
          <w:i w:val="0"/>
          <w:sz w:val="24"/>
          <w:szCs w:val="24"/>
        </w:rPr>
        <w:t>7</w:t>
      </w:r>
      <w:r w:rsidR="00E5398F" w:rsidRPr="007E0347">
        <w:rPr>
          <w:rFonts w:ascii="Times New Roman" w:hAnsi="Times New Roman"/>
          <w:i w:val="0"/>
          <w:sz w:val="24"/>
          <w:szCs w:val="24"/>
          <w:vertAlign w:val="superscript"/>
        </w:rPr>
        <w:t>th</w:t>
      </w:r>
      <w:r w:rsidRPr="007E0347">
        <w:rPr>
          <w:rFonts w:ascii="Times New Roman" w:hAnsi="Times New Roman"/>
          <w:i w:val="0"/>
          <w:sz w:val="24"/>
          <w:szCs w:val="24"/>
        </w:rPr>
        <w:t xml:space="preserve"> of 2022 and is</w:t>
      </w:r>
      <w:r w:rsidRPr="007E0347">
        <w:rPr>
          <w:rFonts w:ascii="Times New Roman" w:hAnsi="Times New Roman"/>
          <w:i w:val="0"/>
          <w:sz w:val="24"/>
          <w:szCs w:val="24"/>
          <w:lang w:val="en-US"/>
        </w:rPr>
        <w:t> </w:t>
      </w:r>
      <w:r w:rsidRPr="007E0347">
        <w:rPr>
          <w:rFonts w:ascii="Times New Roman" w:hAnsi="Times New Roman"/>
          <w:i w:val="0"/>
          <w:sz w:val="24"/>
          <w:szCs w:val="24"/>
        </w:rPr>
        <w:t>published pursuant to Article 27 of the Law of the Republic of Armenia "On procurement</w:t>
      </w:r>
      <w:r w:rsidRPr="007D2576">
        <w:rPr>
          <w:rFonts w:ascii="Times New Roman" w:hAnsi="Times New Roman"/>
          <w:i w:val="0"/>
          <w:sz w:val="24"/>
          <w:szCs w:val="24"/>
        </w:rPr>
        <w:t>"</w:t>
      </w:r>
    </w:p>
    <w:p w:rsidR="00C62751" w:rsidRPr="007D2576" w:rsidRDefault="00C62751" w:rsidP="00C62751">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Pr>
          <w:rFonts w:ascii="Times New Roman" w:hAnsi="Times New Roman"/>
          <w:b/>
          <w:i w:val="0"/>
          <w:sz w:val="24"/>
          <w:szCs w:val="24"/>
        </w:rPr>
        <w:t>-2022-</w:t>
      </w:r>
      <w:r w:rsidR="00940052">
        <w:rPr>
          <w:rFonts w:ascii="Times New Roman" w:hAnsi="Times New Roman"/>
          <w:b/>
          <w:i w:val="0"/>
          <w:sz w:val="24"/>
          <w:szCs w:val="24"/>
        </w:rPr>
        <w:t>9</w:t>
      </w:r>
      <w:r w:rsidR="00CA518A">
        <w:rPr>
          <w:rFonts w:ascii="Times New Roman" w:hAnsi="Times New Roman"/>
          <w:b/>
          <w:i w:val="0"/>
          <w:sz w:val="24"/>
          <w:szCs w:val="24"/>
        </w:rPr>
        <w:t>8</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C62751" w:rsidRPr="007D2576" w:rsidRDefault="00C62751" w:rsidP="00C62751">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940052" w:rsidRPr="0070246C">
        <w:rPr>
          <w:rFonts w:ascii="Times New Roman" w:hAnsi="Times New Roman"/>
          <w:b/>
          <w:i w:val="0"/>
          <w:sz w:val="24"/>
          <w:szCs w:val="24"/>
        </w:rPr>
        <w:t>laborator</w:t>
      </w:r>
      <w:r w:rsidR="00940052">
        <w:rPr>
          <w:rFonts w:ascii="Times New Roman" w:hAnsi="Times New Roman"/>
          <w:b/>
          <w:i w:val="0"/>
          <w:sz w:val="24"/>
          <w:szCs w:val="24"/>
        </w:rPr>
        <w:t>y</w:t>
      </w:r>
      <w:r w:rsidR="00940052" w:rsidRPr="0070246C">
        <w:rPr>
          <w:rFonts w:ascii="Times New Roman" w:hAnsi="Times New Roman"/>
          <w:b/>
          <w:i w:val="0"/>
          <w:sz w:val="24"/>
          <w:szCs w:val="24"/>
        </w:rPr>
        <w:t xml:space="preserve"> </w:t>
      </w:r>
      <w:r w:rsidR="00940052">
        <w:rPr>
          <w:rFonts w:ascii="Times New Roman" w:hAnsi="Times New Roman"/>
          <w:b/>
          <w:i w:val="0"/>
          <w:sz w:val="24"/>
          <w:szCs w:val="24"/>
        </w:rPr>
        <w:t>white mice</w:t>
      </w:r>
      <w:r w:rsidR="00940052" w:rsidRPr="009B6DEA">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C62751" w:rsidRPr="007D2576"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C62751" w:rsidRPr="007D2576" w:rsidRDefault="00C62751" w:rsidP="00C62751">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C62751" w:rsidRPr="008A6AF5" w:rsidRDefault="00C62751" w:rsidP="00C62751">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:30 o'clock of the 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C62751" w:rsidRPr="008A6AF5" w:rsidRDefault="00C62751" w:rsidP="00C62751">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following address: 12 M.Heratsi str</w:t>
      </w:r>
      <w:r w:rsidRPr="007E0347">
        <w:rPr>
          <w:rFonts w:ascii="Times New Roman" w:hAnsi="Times New Roman"/>
          <w:i w:val="0"/>
          <w:sz w:val="24"/>
          <w:szCs w:val="24"/>
        </w:rPr>
        <w:t xml:space="preserve">., on the </w:t>
      </w:r>
      <w:r w:rsidR="00380011">
        <w:rPr>
          <w:rFonts w:ascii="Times New Roman" w:hAnsi="Times New Roman"/>
          <w:i w:val="0"/>
          <w:sz w:val="24"/>
          <w:szCs w:val="24"/>
        </w:rPr>
        <w:t>15</w:t>
      </w:r>
      <w:r w:rsidRPr="007E0347">
        <w:rPr>
          <w:rFonts w:ascii="Times New Roman" w:hAnsi="Times New Roman"/>
          <w:i w:val="0"/>
          <w:sz w:val="24"/>
          <w:szCs w:val="24"/>
          <w:vertAlign w:val="superscript"/>
        </w:rPr>
        <w:t>th</w:t>
      </w:r>
      <w:r w:rsidRPr="007E0347">
        <w:rPr>
          <w:rFonts w:ascii="Times New Roman" w:hAnsi="Times New Roman"/>
          <w:i w:val="0"/>
          <w:sz w:val="24"/>
          <w:szCs w:val="24"/>
        </w:rPr>
        <w:t xml:space="preserve"> of </w:t>
      </w:r>
      <w:r w:rsidR="00380011">
        <w:rPr>
          <w:rFonts w:ascii="Times New Roman" w:hAnsi="Times New Roman"/>
          <w:i w:val="0"/>
          <w:sz w:val="24"/>
          <w:szCs w:val="24"/>
        </w:rPr>
        <w:t>December</w:t>
      </w:r>
      <w:r w:rsidRPr="007E0347">
        <w:rPr>
          <w:rFonts w:ascii="Times New Roman" w:hAnsi="Times New Roman"/>
          <w:i w:val="0"/>
          <w:sz w:val="24"/>
          <w:szCs w:val="24"/>
        </w:rPr>
        <w:t xml:space="preserve"> 2022, at </w:t>
      </w:r>
      <w:r w:rsidRPr="007E0347">
        <w:rPr>
          <w:rFonts w:ascii="Times New Roman" w:hAnsi="Times New Roman"/>
          <w:i w:val="0"/>
          <w:sz w:val="24"/>
          <w:szCs w:val="24"/>
          <w:lang w:val="en-US"/>
        </w:rPr>
        <w:t>11</w:t>
      </w:r>
      <w:r w:rsidRPr="007E0347">
        <w:rPr>
          <w:rFonts w:ascii="Times New Roman" w:hAnsi="Times New Roman"/>
          <w:i w:val="0"/>
          <w:sz w:val="24"/>
          <w:szCs w:val="24"/>
        </w:rPr>
        <w:t>:30 o'clock.</w:t>
      </w:r>
    </w:p>
    <w:p w:rsidR="00C62751" w:rsidRPr="007D2576" w:rsidRDefault="00C62751" w:rsidP="00C62751">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Siranoush Papikyan, Secretary of the Evaluation Commission.</w:t>
      </w:r>
    </w:p>
    <w:p w:rsidR="00C62751" w:rsidRPr="007D2576" w:rsidRDefault="00C62751" w:rsidP="00C62751">
      <w:pPr>
        <w:pStyle w:val="BodyTextIndent"/>
        <w:spacing w:after="160"/>
        <w:ind w:firstLine="2694"/>
        <w:rPr>
          <w:rFonts w:ascii="Times New Roman" w:hAnsi="Times New Roman"/>
          <w:i w:val="0"/>
          <w:sz w:val="24"/>
          <w:szCs w:val="24"/>
        </w:rPr>
      </w:pPr>
    </w:p>
    <w:p w:rsidR="00C62751" w:rsidRPr="007D2576" w:rsidRDefault="00C62751" w:rsidP="00C62751">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C62751" w:rsidRPr="00820D9C" w:rsidRDefault="00C62751" w:rsidP="00C62751">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C62751" w:rsidRDefault="00C62751" w:rsidP="00C62751">
      <w:pPr>
        <w:rPr>
          <w:rFonts w:ascii="GHEA Grapalat" w:hAnsi="GHEA Grapalat" w:cs="Sylfaen"/>
          <w:i/>
          <w:sz w:val="20"/>
          <w:szCs w:val="20"/>
        </w:rPr>
      </w:pPr>
      <w:r>
        <w:rPr>
          <w:rFonts w:ascii="GHEA Grapalat" w:hAnsi="GHEA Grapalat" w:cs="Sylfaen"/>
          <w:i/>
          <w:sz w:val="20"/>
          <w:szCs w:val="20"/>
        </w:rPr>
        <w:br w:type="page"/>
      </w:r>
    </w:p>
    <w:p w:rsidR="00C62751" w:rsidRDefault="00C62751" w:rsidP="00EF3662">
      <w:pPr>
        <w:pStyle w:val="BodyText"/>
        <w:spacing w:after="0"/>
        <w:ind w:firstLine="567"/>
        <w:jc w:val="right"/>
        <w:rPr>
          <w:rFonts w:ascii="GHEA Grapalat" w:hAnsi="GHEA Grapalat" w:cs="Sylfaen"/>
          <w:i/>
          <w:sz w:val="20"/>
          <w:szCs w:val="20"/>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763E59" w:rsidRPr="005E294D" w:rsidRDefault="00763E59" w:rsidP="00763E59">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85263F">
        <w:rPr>
          <w:rFonts w:ascii="GHEA Grapalat" w:hAnsi="GHEA Grapalat"/>
          <w:b/>
          <w:sz w:val="20"/>
          <w:szCs w:val="20"/>
          <w:lang w:val="af-ZA"/>
        </w:rPr>
        <w:t>ԳՀԱՊՁԲ-ՀՎԿԱԿ-2022-98</w:t>
      </w:r>
      <w:r w:rsidRPr="005E294D">
        <w:rPr>
          <w:rFonts w:ascii="GHEA Grapalat" w:hAnsi="GHEA Grapalat"/>
          <w:b/>
          <w:sz w:val="20"/>
          <w:szCs w:val="20"/>
          <w:lang w:val="hy-AM"/>
        </w:rPr>
        <w:t>»</w:t>
      </w:r>
      <w:r w:rsidRPr="005E294D">
        <w:rPr>
          <w:rFonts w:ascii="GHEA Grapalat" w:hAnsi="GHEA Grapalat"/>
          <w:b/>
          <w:sz w:val="20"/>
          <w:szCs w:val="20"/>
          <w:lang w:val="af-ZA"/>
        </w:rPr>
        <w:t xml:space="preserve"> </w:t>
      </w:r>
      <w:r w:rsidRPr="005E294D">
        <w:rPr>
          <w:rFonts w:ascii="GHEA Grapalat" w:hAnsi="GHEA Grapalat" w:cs="Sylfaen"/>
          <w:sz w:val="20"/>
          <w:szCs w:val="20"/>
          <w:lang w:val="hy-AM"/>
        </w:rPr>
        <w:t>ծածկագրով</w:t>
      </w:r>
      <w:r w:rsidRPr="005E294D">
        <w:rPr>
          <w:rFonts w:ascii="GHEA Grapalat" w:hAnsi="GHEA Grapalat" w:cs="Sylfaen"/>
          <w:sz w:val="20"/>
          <w:szCs w:val="20"/>
          <w:lang w:val="af-ZA"/>
        </w:rPr>
        <w:t xml:space="preserve"> </w:t>
      </w:r>
    </w:p>
    <w:p w:rsidR="00763E59" w:rsidRPr="005E294D" w:rsidRDefault="00763E59" w:rsidP="00763E59">
      <w:pPr>
        <w:pStyle w:val="BodyText"/>
        <w:spacing w:after="0"/>
        <w:ind w:right="-6" w:firstLine="567"/>
        <w:contextualSpacing/>
        <w:jc w:val="right"/>
        <w:rPr>
          <w:rFonts w:ascii="GHEA Grapalat" w:hAnsi="GHEA Grapalat" w:cs="Sylfaen"/>
          <w:color w:val="000000"/>
          <w:sz w:val="20"/>
          <w:szCs w:val="20"/>
          <w:lang w:val="af-ZA"/>
        </w:rPr>
      </w:pPr>
      <w:r w:rsidRPr="005E294D">
        <w:rPr>
          <w:rFonts w:ascii="GHEA Grapalat" w:hAnsi="GHEA Grapalat" w:cs="Sylfaen"/>
          <w:color w:val="000000"/>
          <w:sz w:val="20"/>
          <w:szCs w:val="20"/>
          <w:lang w:val="hy-AM"/>
        </w:rPr>
        <w:t>գնանշման</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հարցման</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գնահատող</w:t>
      </w:r>
      <w:r w:rsidRPr="005E294D">
        <w:rPr>
          <w:rFonts w:ascii="GHEA Grapalat" w:hAnsi="GHEA Grapalat" w:cs="Sylfaen"/>
          <w:color w:val="000000"/>
          <w:sz w:val="20"/>
          <w:szCs w:val="20"/>
          <w:lang w:val="af-ZA"/>
        </w:rPr>
        <w:t xml:space="preserve"> </w:t>
      </w:r>
      <w:r w:rsidRPr="005E294D">
        <w:rPr>
          <w:rFonts w:ascii="GHEA Grapalat" w:hAnsi="GHEA Grapalat" w:cs="Sylfaen"/>
          <w:color w:val="000000"/>
          <w:sz w:val="20"/>
          <w:szCs w:val="20"/>
          <w:lang w:val="hy-AM"/>
        </w:rPr>
        <w:t>հանձնաժողովի</w:t>
      </w:r>
    </w:p>
    <w:p w:rsidR="00763E59" w:rsidRPr="00907C59" w:rsidRDefault="00763E59" w:rsidP="00763E59">
      <w:pPr>
        <w:pStyle w:val="BodyText"/>
        <w:spacing w:after="0"/>
        <w:ind w:right="-6" w:firstLine="567"/>
        <w:contextualSpacing/>
        <w:jc w:val="right"/>
        <w:rPr>
          <w:rFonts w:ascii="GHEA Grapalat" w:hAnsi="GHEA Grapalat"/>
          <w:color w:val="000000"/>
          <w:sz w:val="22"/>
          <w:lang w:val="af-ZA"/>
        </w:rPr>
      </w:pPr>
      <w:r w:rsidRPr="005E294D">
        <w:rPr>
          <w:rFonts w:ascii="GHEA Grapalat" w:hAnsi="GHEA Grapalat" w:cs="Sylfaen"/>
          <w:color w:val="000000"/>
          <w:sz w:val="22"/>
          <w:lang w:val="af-ZA"/>
        </w:rPr>
        <w:t xml:space="preserve"> </w:t>
      </w:r>
      <w:r w:rsidRPr="005E294D">
        <w:rPr>
          <w:rFonts w:ascii="GHEA Grapalat" w:hAnsi="GHEA Grapalat" w:cs="Sylfaen"/>
          <w:color w:val="000000"/>
          <w:sz w:val="20"/>
          <w:szCs w:val="20"/>
          <w:lang w:val="af-ZA"/>
        </w:rPr>
        <w:t>202</w:t>
      </w:r>
      <w:r w:rsidRPr="005E294D">
        <w:rPr>
          <w:rFonts w:ascii="GHEA Grapalat" w:hAnsi="GHEA Grapalat" w:cs="Sylfaen"/>
          <w:color w:val="000000"/>
          <w:sz w:val="20"/>
          <w:szCs w:val="20"/>
          <w:lang w:val="hy-AM"/>
        </w:rPr>
        <w:t>2</w:t>
      </w:r>
      <w:r w:rsidRPr="005E294D">
        <w:rPr>
          <w:rFonts w:ascii="GHEA Grapalat" w:hAnsi="GHEA Grapalat" w:cs="Sylfaen"/>
          <w:color w:val="000000"/>
          <w:sz w:val="20"/>
          <w:szCs w:val="20"/>
        </w:rPr>
        <w:t>թ</w:t>
      </w:r>
      <w:r w:rsidRPr="005E294D">
        <w:rPr>
          <w:rFonts w:ascii="GHEA Grapalat" w:hAnsi="GHEA Grapalat" w:cs="Times Armenian"/>
          <w:color w:val="000000"/>
          <w:sz w:val="20"/>
          <w:szCs w:val="20"/>
          <w:lang w:val="af-ZA"/>
        </w:rPr>
        <w:t>.</w:t>
      </w:r>
      <w:r w:rsidRPr="005E294D">
        <w:rPr>
          <w:rFonts w:ascii="GHEA Grapalat" w:hAnsi="GHEA Grapalat" w:cs="Times Armenian"/>
          <w:color w:val="000000"/>
          <w:sz w:val="20"/>
          <w:szCs w:val="20"/>
          <w:lang w:val="hy-AM"/>
        </w:rPr>
        <w:t xml:space="preserve"> </w:t>
      </w:r>
      <w:proofErr w:type="gramStart"/>
      <w:r w:rsidR="003B6768">
        <w:rPr>
          <w:rFonts w:ascii="GHEA Grapalat" w:hAnsi="GHEA Grapalat" w:cs="Times Armenian"/>
          <w:color w:val="000000"/>
          <w:sz w:val="20"/>
          <w:szCs w:val="20"/>
        </w:rPr>
        <w:t>դեկտեմբերի</w:t>
      </w:r>
      <w:proofErr w:type="gramEnd"/>
      <w:r w:rsidRPr="005E294D">
        <w:rPr>
          <w:rFonts w:ascii="GHEA Grapalat" w:hAnsi="GHEA Grapalat" w:cs="Times Armenian"/>
          <w:color w:val="000000"/>
          <w:sz w:val="20"/>
          <w:szCs w:val="20"/>
          <w:lang w:val="hy-AM"/>
        </w:rPr>
        <w:t xml:space="preserve"> </w:t>
      </w:r>
      <w:r w:rsidR="003B6768">
        <w:rPr>
          <w:rFonts w:ascii="GHEA Grapalat" w:hAnsi="GHEA Grapalat" w:cs="Times Armenian"/>
          <w:color w:val="000000"/>
          <w:sz w:val="20"/>
          <w:szCs w:val="20"/>
          <w:lang w:val="af-ZA"/>
        </w:rPr>
        <w:t>7</w:t>
      </w:r>
      <w:r w:rsidRPr="005E294D">
        <w:rPr>
          <w:rFonts w:ascii="GHEA Grapalat" w:hAnsi="GHEA Grapalat" w:cs="Times Armenian"/>
          <w:color w:val="000000"/>
          <w:sz w:val="20"/>
          <w:szCs w:val="20"/>
          <w:lang w:val="hy-AM"/>
        </w:rPr>
        <w:t>-ի</w:t>
      </w:r>
      <w:r w:rsidRPr="005E294D">
        <w:rPr>
          <w:rFonts w:ascii="GHEA Grapalat" w:hAnsi="GHEA Grapalat" w:cs="Times Armenian"/>
          <w:color w:val="000000"/>
          <w:sz w:val="20"/>
          <w:szCs w:val="20"/>
          <w:vertAlign w:val="subscript"/>
          <w:lang w:val="af-ZA"/>
        </w:rPr>
        <w:t xml:space="preserve"> </w:t>
      </w:r>
      <w:r w:rsidRPr="005E294D">
        <w:rPr>
          <w:rFonts w:ascii="GHEA Grapalat" w:hAnsi="GHEA Grapalat" w:cs="Times Armenian"/>
          <w:color w:val="000000"/>
          <w:sz w:val="20"/>
          <w:szCs w:val="20"/>
          <w:lang w:val="af-ZA"/>
        </w:rPr>
        <w:t xml:space="preserve">N 1 </w:t>
      </w:r>
      <w:r w:rsidRPr="005E294D">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1B6B33" w:rsidRPr="002C2BE0" w:rsidRDefault="001B6B33" w:rsidP="001B6B33">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F0277" w:rsidRPr="00916E26" w:rsidRDefault="000F0277" w:rsidP="000F0277">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Pr>
          <w:rFonts w:ascii="GHEA Grapalat" w:hAnsi="GHEA Grapalat"/>
          <w:b/>
          <w:lang w:val="af-ZA"/>
        </w:rPr>
        <w:t xml:space="preserve">ԼԱԲՈՐԱՏՈՐ </w:t>
      </w:r>
      <w:r w:rsidR="00364231">
        <w:rPr>
          <w:rFonts w:ascii="GHEA Grapalat" w:hAnsi="GHEA Grapalat"/>
          <w:b/>
        </w:rPr>
        <w:t>ՍՊԻՏԱԿ</w:t>
      </w:r>
      <w:r w:rsidR="00364231" w:rsidRPr="00186837">
        <w:rPr>
          <w:rFonts w:ascii="GHEA Grapalat" w:hAnsi="GHEA Grapalat"/>
          <w:b/>
          <w:lang w:val="af-ZA"/>
        </w:rPr>
        <w:t xml:space="preserve"> </w:t>
      </w:r>
      <w:r w:rsidR="00364231">
        <w:rPr>
          <w:rFonts w:ascii="GHEA Grapalat" w:hAnsi="GHEA Grapalat"/>
          <w:b/>
        </w:rPr>
        <w:t>ՄԿՆԵՐԻ</w:t>
      </w:r>
      <w:r w:rsidR="00364231" w:rsidRPr="00C00719">
        <w:rPr>
          <w:rFonts w:ascii="GHEA Grapalat" w:hAnsi="GHEA Grapalat"/>
          <w:b/>
          <w:lang w:val="af-ZA"/>
        </w:rPr>
        <w:t xml:space="preserve"> </w:t>
      </w:r>
      <w:r w:rsidR="00364231">
        <w:rPr>
          <w:rFonts w:ascii="GHEA Grapalat" w:hAnsi="GHEA Grapalat" w:cs="Sylfaen"/>
          <w:b/>
          <w:caps/>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D774E2" w:rsidRDefault="00096865" w:rsidP="00EF3662">
      <w:pPr>
        <w:ind w:firstLine="567"/>
        <w:jc w:val="both"/>
        <w:rPr>
          <w:rFonts w:ascii="GHEA Grapalat" w:hAnsi="GHEA Grapalat" w:cs="Sylfaen"/>
          <w:b/>
          <w:i/>
          <w:color w:val="FF0000"/>
          <w:sz w:val="22"/>
          <w:szCs w:val="22"/>
          <w:lang w:val="af-ZA"/>
        </w:rPr>
      </w:pPr>
      <w:r w:rsidRPr="00D774E2">
        <w:rPr>
          <w:rFonts w:ascii="GHEA Grapalat" w:hAnsi="GHEA Grapalat" w:cs="Sylfaen"/>
          <w:b/>
          <w:i/>
          <w:color w:val="FF0000"/>
          <w:sz w:val="22"/>
          <w:szCs w:val="22"/>
        </w:rPr>
        <w:t>Հարգելի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մասնակից</w:t>
      </w:r>
      <w:r w:rsidR="00677658" w:rsidRPr="00D774E2">
        <w:rPr>
          <w:rFonts w:ascii="GHEA Grapalat" w:hAnsi="GHEA Grapalat" w:cs="Sylfaen"/>
          <w:b/>
          <w:i/>
          <w:color w:val="FF0000"/>
          <w:sz w:val="22"/>
          <w:szCs w:val="22"/>
          <w:lang w:val="af-ZA"/>
        </w:rPr>
        <w:t xml:space="preserve"> </w:t>
      </w:r>
      <w:r w:rsidR="00884204" w:rsidRPr="00D774E2">
        <w:rPr>
          <w:rFonts w:ascii="GHEA Grapalat" w:hAnsi="GHEA Grapalat" w:cs="Sylfaen"/>
          <w:b/>
          <w:i/>
          <w:color w:val="FF0000"/>
          <w:sz w:val="22"/>
          <w:szCs w:val="22"/>
        </w:rPr>
        <w:t>ն</w:t>
      </w:r>
      <w:r w:rsidRPr="00D774E2">
        <w:rPr>
          <w:rFonts w:ascii="GHEA Grapalat" w:hAnsi="GHEA Grapalat" w:cs="Sylfaen"/>
          <w:b/>
          <w:i/>
          <w:color w:val="FF0000"/>
          <w:sz w:val="22"/>
          <w:szCs w:val="22"/>
        </w:rPr>
        <w:t>ախքան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կազմելը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և</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ներկայացնելը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խնդրում</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ենք</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մանրամասնորեն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ուսումնասիրել</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սույն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քանի</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որ</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հրավերին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չհամապատասխանող</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հայտերը</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ենթակա</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են</w:t>
      </w:r>
      <w:r w:rsidRPr="00D774E2">
        <w:rPr>
          <w:rFonts w:ascii="GHEA Grapalat" w:hAnsi="GHEA Grapalat" w:cs="Times Armenian"/>
          <w:b/>
          <w:i/>
          <w:color w:val="FF0000"/>
          <w:sz w:val="22"/>
          <w:szCs w:val="22"/>
          <w:lang w:val="af-ZA"/>
        </w:rPr>
        <w:t xml:space="preserve"> </w:t>
      </w:r>
      <w:r w:rsidRPr="00D774E2">
        <w:rPr>
          <w:rFonts w:ascii="GHEA Grapalat" w:hAnsi="GHEA Grapalat" w:cs="Sylfaen"/>
          <w:b/>
          <w:i/>
          <w:color w:val="FF0000"/>
          <w:sz w:val="22"/>
          <w:szCs w:val="22"/>
        </w:rPr>
        <w:t>մերժման</w:t>
      </w:r>
      <w:r w:rsidR="0046586E" w:rsidRPr="00D774E2">
        <w:rPr>
          <w:rFonts w:ascii="GHEA Grapalat" w:hAnsi="GHEA Grapalat" w:cs="Sylfaen"/>
          <w:b/>
          <w:i/>
          <w:color w:val="FF0000"/>
          <w:sz w:val="22"/>
          <w:szCs w:val="22"/>
          <w:lang w:val="af-ZA"/>
        </w:rPr>
        <w:t xml:space="preserve">: </w:t>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76B57" w:rsidRPr="00692902" w:rsidRDefault="00C76B57" w:rsidP="00C76B57">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Pr>
          <w:rFonts w:ascii="GHEA Grapalat" w:hAnsi="GHEA Grapalat" w:cs="Sylfaen"/>
          <w:b/>
          <w:sz w:val="20"/>
          <w:szCs w:val="20"/>
          <w:lang w:val="af-ZA"/>
        </w:rPr>
        <w:t>ԼԱԲՈՐԱՏՈ</w:t>
      </w:r>
      <w:r w:rsidRPr="00D33A3F">
        <w:rPr>
          <w:rFonts w:ascii="GHEA Grapalat" w:hAnsi="GHEA Grapalat" w:cs="Sylfaen"/>
          <w:b/>
          <w:sz w:val="20"/>
          <w:szCs w:val="20"/>
          <w:lang w:val="af-ZA"/>
        </w:rPr>
        <w:t xml:space="preserve">Ր </w:t>
      </w:r>
      <w:r w:rsidR="00D33A3F" w:rsidRPr="00D33A3F">
        <w:rPr>
          <w:rFonts w:ascii="GHEA Grapalat" w:hAnsi="GHEA Grapalat"/>
          <w:b/>
          <w:sz w:val="20"/>
          <w:szCs w:val="20"/>
        </w:rPr>
        <w:t>ՍՊԻՏԱԿ</w:t>
      </w:r>
      <w:r w:rsidR="00D33A3F" w:rsidRPr="00D33A3F">
        <w:rPr>
          <w:rFonts w:ascii="GHEA Grapalat" w:hAnsi="GHEA Grapalat"/>
          <w:b/>
          <w:sz w:val="20"/>
          <w:szCs w:val="20"/>
          <w:lang w:val="af-ZA"/>
        </w:rPr>
        <w:t xml:space="preserve"> </w:t>
      </w:r>
      <w:r w:rsidR="00D33A3F" w:rsidRPr="00D33A3F">
        <w:rPr>
          <w:rFonts w:ascii="GHEA Grapalat" w:hAnsi="GHEA Grapalat"/>
          <w:b/>
          <w:sz w:val="20"/>
          <w:szCs w:val="20"/>
        </w:rPr>
        <w:t>ՄԿՆԵՐԻ</w:t>
      </w:r>
      <w:r w:rsidR="00D33A3F" w:rsidRPr="00D33A3F">
        <w:rPr>
          <w:rFonts w:ascii="GHEA Grapalat" w:hAnsi="GHEA Grapalat"/>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D03375"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51291">
        <w:rPr>
          <w:rFonts w:ascii="GHEA Grapalat" w:hAnsi="GHEA Grapalat" w:cs="Sylfaen"/>
          <w:b/>
          <w:sz w:val="20"/>
          <w:lang w:val="hy-AM"/>
        </w:rPr>
        <w:t>ԳՆԱՆՇՄԱՆ ՀԱՐՑՄԱՆ</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ՀԱՅՏԸ</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ՊԱՏՐԱՍՏԵԼՈՒ</w:t>
      </w:r>
      <w:r w:rsidR="00D51291" w:rsidRPr="00A71D81">
        <w:rPr>
          <w:rFonts w:ascii="GHEA Grapalat" w:hAnsi="GHEA Grapalat" w:cs="Times Armenian"/>
          <w:b/>
          <w:sz w:val="20"/>
          <w:lang w:val="af-ZA"/>
        </w:rPr>
        <w:t xml:space="preserve">  </w:t>
      </w:r>
      <w:r w:rsidR="00D51291"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B17F56" w:rsidRDefault="00B17F56" w:rsidP="00EF3662">
      <w:pPr>
        <w:jc w:val="both"/>
        <w:rPr>
          <w:rFonts w:ascii="GHEA Grapalat" w:hAnsi="GHEA Grapalat"/>
          <w:sz w:val="20"/>
          <w:lang w:val="af-ZA"/>
        </w:rPr>
      </w:pPr>
    </w:p>
    <w:p w:rsidR="00B17F56" w:rsidRDefault="00096865" w:rsidP="00B17F56">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17F56" w:rsidRPr="006E356D">
        <w:rPr>
          <w:rFonts w:ascii="GHEA Grapalat" w:hAnsi="GHEA Grapalat"/>
          <w:b/>
          <w:sz w:val="20"/>
          <w:szCs w:val="20"/>
          <w:lang w:val="hy-AM"/>
        </w:rPr>
        <w:t>«</w:t>
      </w:r>
      <w:r w:rsidR="0085263F">
        <w:rPr>
          <w:rFonts w:ascii="GHEA Grapalat" w:hAnsi="GHEA Grapalat"/>
          <w:b/>
          <w:sz w:val="20"/>
          <w:szCs w:val="20"/>
          <w:lang w:val="af-ZA"/>
        </w:rPr>
        <w:t>ԳՀԱՊՁԲ-ՀՎԿԱԿ-2022-98</w:t>
      </w:r>
      <w:r w:rsidR="00B17F56" w:rsidRPr="006E356D">
        <w:rPr>
          <w:rFonts w:ascii="GHEA Grapalat" w:hAnsi="GHEA Grapalat"/>
          <w:b/>
          <w:sz w:val="20"/>
          <w:szCs w:val="20"/>
          <w:lang w:val="hy-AM"/>
        </w:rPr>
        <w:t xml:space="preserve">» </w:t>
      </w:r>
      <w:r w:rsidR="00B17F56" w:rsidRPr="006E356D">
        <w:rPr>
          <w:rFonts w:ascii="GHEA Grapalat" w:hAnsi="GHEA Grapalat" w:cs="Sylfaen"/>
          <w:sz w:val="20"/>
        </w:rPr>
        <w:t>ծածկա</w:t>
      </w:r>
      <w:r w:rsidR="00B17F56" w:rsidRPr="006E356D">
        <w:rPr>
          <w:rFonts w:ascii="GHEA Grapalat" w:hAnsi="GHEA Grapalat" w:cs="Times Armenian"/>
          <w:sz w:val="20"/>
        </w:rPr>
        <w:t>գ</w:t>
      </w:r>
      <w:r w:rsidR="00B17F56" w:rsidRPr="006E356D">
        <w:rPr>
          <w:rFonts w:ascii="GHEA Grapalat" w:hAnsi="GHEA Grapalat" w:cs="Sylfaen"/>
          <w:sz w:val="20"/>
        </w:rPr>
        <w:t>րով</w:t>
      </w:r>
      <w:r w:rsidR="00B17F56" w:rsidRPr="00A71D81">
        <w:rPr>
          <w:rFonts w:ascii="GHEA Grapalat" w:hAnsi="GHEA Grapalat"/>
          <w:sz w:val="20"/>
          <w:lang w:val="af-ZA"/>
        </w:rPr>
        <w:t xml:space="preserve"> </w:t>
      </w:r>
      <w:r w:rsidR="00B17F56" w:rsidRPr="00A71D81">
        <w:rPr>
          <w:rFonts w:ascii="GHEA Grapalat" w:hAnsi="GHEA Grapalat" w:cs="Sylfaen"/>
          <w:sz w:val="20"/>
        </w:rPr>
        <w:t>անցկացվող</w:t>
      </w:r>
      <w:r w:rsidR="00B17F56" w:rsidRPr="00A71D81">
        <w:rPr>
          <w:rFonts w:ascii="GHEA Grapalat" w:hAnsi="GHEA Grapalat" w:cs="Times Armenian"/>
          <w:sz w:val="20"/>
          <w:lang w:val="af-ZA"/>
        </w:rPr>
        <w:t xml:space="preserve"> </w:t>
      </w:r>
      <w:r w:rsidR="00B17F56">
        <w:rPr>
          <w:rFonts w:ascii="GHEA Grapalat" w:hAnsi="GHEA Grapalat" w:cs="Sylfaen"/>
          <w:sz w:val="20"/>
          <w:lang w:val="hy-AM"/>
        </w:rPr>
        <w:t>գնանշման հարցման</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այսուհետև</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ընթացակար</w:t>
      </w:r>
      <w:r w:rsidR="00B17F56" w:rsidRPr="00A71D81">
        <w:rPr>
          <w:rFonts w:ascii="GHEA Grapalat" w:hAnsi="GHEA Grapalat" w:cs="Times Armenian"/>
          <w:sz w:val="20"/>
        </w:rPr>
        <w:t>գ</w:t>
      </w:r>
      <w:r w:rsidR="00B17F56" w:rsidRPr="00A71D81">
        <w:rPr>
          <w:rFonts w:ascii="GHEA Grapalat" w:hAnsi="GHEA Grapalat" w:cs="Times Armenian"/>
          <w:sz w:val="20"/>
          <w:lang w:val="af-ZA"/>
        </w:rPr>
        <w:t xml:space="preserve">) </w:t>
      </w:r>
      <w:r w:rsidR="00B17F56" w:rsidRPr="00A71D81">
        <w:rPr>
          <w:rFonts w:ascii="GHEA Grapalat" w:hAnsi="GHEA Grapalat" w:cs="Sylfaen"/>
          <w:sz w:val="20"/>
        </w:rPr>
        <w:t>հայտարարության</w:t>
      </w:r>
      <w:r w:rsidR="00B17F56" w:rsidRPr="00A71D81">
        <w:rPr>
          <w:rFonts w:ascii="GHEA Grapalat" w:hAnsi="GHEA Grapalat" w:cs="Times Armenian"/>
          <w:sz w:val="20"/>
          <w:lang w:val="af-ZA"/>
        </w:rPr>
        <w:t>։</w:t>
      </w:r>
    </w:p>
    <w:p w:rsidR="00096865" w:rsidRPr="00A71D81" w:rsidRDefault="00096865" w:rsidP="00B17F56">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B5F97" w:rsidRPr="00A71D81">
        <w:rPr>
          <w:rFonts w:ascii="GHEA Grapalat" w:hAnsi="GHEA Grapalat" w:cs="Sylfaen"/>
          <w:sz w:val="20"/>
        </w:rPr>
        <w:t>ունի</w:t>
      </w:r>
      <w:r w:rsidR="008B5F97" w:rsidRPr="00A71D81">
        <w:rPr>
          <w:rFonts w:ascii="GHEA Grapalat" w:hAnsi="GHEA Grapalat" w:cs="Times Armenian"/>
          <w:sz w:val="20"/>
          <w:lang w:val="af-ZA"/>
        </w:rPr>
        <w:t xml:space="preserve"> </w:t>
      </w:r>
      <w:r w:rsidR="008B5F97" w:rsidRPr="00D86B1F">
        <w:rPr>
          <w:rFonts w:ascii="GHEA Grapalat" w:hAnsi="GHEA Grapalat"/>
          <w:b/>
          <w:sz w:val="20"/>
          <w:szCs w:val="20"/>
          <w:lang w:val="af-ZA"/>
        </w:rPr>
        <w:t>«Հիվանդությունների վերահսկման և կանխարգելման ազգային կենտրոն» ՊՈԱԿ</w:t>
      </w:r>
      <w:r w:rsidR="008B5F97">
        <w:rPr>
          <w:rFonts w:ascii="GHEA Grapalat" w:hAnsi="GHEA Grapalat"/>
          <w:sz w:val="20"/>
          <w:lang w:val="hy-AM"/>
        </w:rPr>
        <w:t>-</w:t>
      </w:r>
      <w:r w:rsidR="008B5F97" w:rsidRPr="00AE2768">
        <w:rPr>
          <w:rFonts w:ascii="GHEA Grapalat" w:hAnsi="GHEA Grapalat"/>
          <w:sz w:val="20"/>
        </w:rPr>
        <w:t>ի</w:t>
      </w:r>
      <w:r w:rsidR="008B5F97"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D45A7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45A73" w:rsidRPr="00D86B1F">
        <w:rPr>
          <w:rFonts w:ascii="GHEA Grapalat" w:hAnsi="GHEA Grapalat"/>
          <w:b/>
          <w:color w:val="000000"/>
        </w:rPr>
        <w:t>procurement@ncdc.am</w:t>
      </w:r>
      <w:r w:rsidR="00D45A7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9D6E58" w:rsidRPr="00325E88" w:rsidRDefault="009D6E58" w:rsidP="00325E88">
      <w:pPr>
        <w:pStyle w:val="ListParagraph"/>
        <w:numPr>
          <w:ilvl w:val="1"/>
          <w:numId w:val="32"/>
        </w:numPr>
        <w:ind w:left="0" w:firstLine="284"/>
        <w:rPr>
          <w:sz w:val="20"/>
          <w:szCs w:val="20"/>
          <w:lang w:val="af-ZA"/>
        </w:rPr>
      </w:pPr>
      <w:r w:rsidRPr="00325E88">
        <w:rPr>
          <w:rFonts w:ascii="GHEA Grapalat" w:hAnsi="GHEA Grapalat" w:cs="Sylfaen"/>
          <w:sz w:val="20"/>
          <w:szCs w:val="20"/>
        </w:rPr>
        <w:t>Գնման</w:t>
      </w:r>
      <w:r w:rsidRPr="00325E88">
        <w:rPr>
          <w:rFonts w:ascii="GHEA Grapalat" w:hAnsi="GHEA Grapalat" w:cs="Sylfaen"/>
          <w:sz w:val="20"/>
          <w:szCs w:val="20"/>
          <w:lang w:val="af-ZA"/>
        </w:rPr>
        <w:t xml:space="preserve"> </w:t>
      </w:r>
      <w:r w:rsidRPr="00325E88">
        <w:rPr>
          <w:rFonts w:ascii="GHEA Grapalat" w:hAnsi="GHEA Grapalat" w:cs="Sylfaen"/>
          <w:sz w:val="20"/>
          <w:szCs w:val="20"/>
        </w:rPr>
        <w:t>առարկա</w:t>
      </w:r>
      <w:r w:rsidRPr="00325E88">
        <w:rPr>
          <w:rFonts w:ascii="GHEA Grapalat" w:hAnsi="GHEA Grapalat" w:cs="Sylfaen"/>
          <w:sz w:val="20"/>
          <w:szCs w:val="20"/>
          <w:lang w:val="af-ZA"/>
        </w:rPr>
        <w:t xml:space="preserve"> </w:t>
      </w:r>
      <w:r w:rsidRPr="00325E88">
        <w:rPr>
          <w:rFonts w:ascii="GHEA Grapalat" w:hAnsi="GHEA Grapalat" w:cs="Sylfaen"/>
          <w:sz w:val="20"/>
          <w:szCs w:val="20"/>
        </w:rPr>
        <w:t>է</w:t>
      </w:r>
      <w:r w:rsidRPr="00325E88">
        <w:rPr>
          <w:rFonts w:ascii="GHEA Grapalat" w:hAnsi="GHEA Grapalat" w:cs="Sylfaen"/>
          <w:sz w:val="20"/>
          <w:szCs w:val="20"/>
          <w:lang w:val="af-ZA"/>
        </w:rPr>
        <w:t xml:space="preserve"> </w:t>
      </w:r>
      <w:r w:rsidRPr="00325E88">
        <w:rPr>
          <w:rFonts w:ascii="GHEA Grapalat" w:hAnsi="GHEA Grapalat" w:cs="Sylfaen"/>
          <w:sz w:val="20"/>
          <w:szCs w:val="20"/>
        </w:rPr>
        <w:t>հանդիսանում</w:t>
      </w:r>
      <w:r w:rsidRPr="00325E88">
        <w:rPr>
          <w:rFonts w:ascii="GHEA Grapalat" w:hAnsi="GHEA Grapalat" w:cs="Sylfaen"/>
          <w:sz w:val="20"/>
          <w:szCs w:val="20"/>
          <w:lang w:val="af-ZA"/>
        </w:rPr>
        <w:t xml:space="preserve"> </w:t>
      </w:r>
      <w:r w:rsidRPr="00325E88">
        <w:rPr>
          <w:rFonts w:ascii="GHEA Grapalat" w:hAnsi="GHEA Grapalat"/>
          <w:b/>
          <w:sz w:val="20"/>
          <w:szCs w:val="20"/>
          <w:lang w:val="af-ZA"/>
        </w:rPr>
        <w:t>«Հիվանդությունների վերահսկման և կանխարգելման ազգային կենտրոն» ՊՈԱԿ</w:t>
      </w:r>
      <w:r w:rsidRPr="00325E88">
        <w:rPr>
          <w:rFonts w:ascii="GHEA Grapalat" w:hAnsi="GHEA Grapalat"/>
          <w:sz w:val="20"/>
          <w:szCs w:val="20"/>
          <w:lang w:val="hy-AM"/>
        </w:rPr>
        <w:t>-</w:t>
      </w:r>
      <w:r w:rsidRPr="00325E88">
        <w:rPr>
          <w:rFonts w:ascii="GHEA Grapalat" w:hAnsi="GHEA Grapalat"/>
          <w:sz w:val="20"/>
          <w:szCs w:val="20"/>
        </w:rPr>
        <w:t>ի</w:t>
      </w:r>
      <w:r w:rsidRPr="00325E88">
        <w:rPr>
          <w:rFonts w:ascii="GHEA Grapalat" w:hAnsi="GHEA Grapalat" w:cs="Sylfaen"/>
          <w:sz w:val="20"/>
          <w:szCs w:val="20"/>
          <w:lang w:val="af-ZA"/>
        </w:rPr>
        <w:t xml:space="preserve"> </w:t>
      </w:r>
      <w:r w:rsidRPr="00325E88">
        <w:rPr>
          <w:rFonts w:ascii="GHEA Grapalat" w:hAnsi="GHEA Grapalat" w:cs="Sylfaen"/>
          <w:sz w:val="20"/>
          <w:szCs w:val="20"/>
        </w:rPr>
        <w:t>կարիքների</w:t>
      </w:r>
      <w:r w:rsidRPr="00325E88">
        <w:rPr>
          <w:rFonts w:ascii="GHEA Grapalat" w:hAnsi="GHEA Grapalat" w:cs="Times Armenian"/>
          <w:sz w:val="20"/>
          <w:szCs w:val="20"/>
          <w:lang w:val="af-ZA"/>
        </w:rPr>
        <w:t xml:space="preserve"> </w:t>
      </w:r>
      <w:r w:rsidRPr="00325E88">
        <w:rPr>
          <w:rFonts w:ascii="GHEA Grapalat" w:hAnsi="GHEA Grapalat" w:cs="Sylfaen"/>
          <w:sz w:val="20"/>
          <w:szCs w:val="20"/>
        </w:rPr>
        <w:t>համար</w:t>
      </w:r>
      <w:r w:rsidRPr="00325E88">
        <w:rPr>
          <w:rFonts w:ascii="GHEA Grapalat" w:hAnsi="GHEA Grapalat" w:cs="Times Armenian"/>
          <w:sz w:val="20"/>
          <w:szCs w:val="20"/>
          <w:lang w:val="af-ZA"/>
        </w:rPr>
        <w:t xml:space="preserve">` </w:t>
      </w:r>
      <w:r w:rsidRPr="00325E88">
        <w:rPr>
          <w:rFonts w:ascii="GHEA Grapalat" w:hAnsi="GHEA Grapalat"/>
          <w:b/>
          <w:sz w:val="20"/>
          <w:szCs w:val="20"/>
          <w:lang w:val="af-ZA"/>
        </w:rPr>
        <w:t xml:space="preserve">լաբորատոր </w:t>
      </w:r>
      <w:r w:rsidR="00D33A3F">
        <w:rPr>
          <w:rFonts w:ascii="GHEA Grapalat" w:hAnsi="GHEA Grapalat"/>
          <w:b/>
          <w:sz w:val="20"/>
          <w:szCs w:val="20"/>
          <w:lang w:val="af-ZA"/>
        </w:rPr>
        <w:t>սպիտակ մկների</w:t>
      </w:r>
      <w:r w:rsidRPr="00325E88">
        <w:rPr>
          <w:rFonts w:ascii="GHEA Grapalat" w:hAnsi="GHEA Grapalat"/>
          <w:b/>
          <w:sz w:val="20"/>
          <w:szCs w:val="20"/>
          <w:lang w:val="af-ZA"/>
        </w:rPr>
        <w:t xml:space="preserve"> </w:t>
      </w:r>
      <w:r w:rsidRPr="00325E88">
        <w:rPr>
          <w:rFonts w:ascii="GHEA Grapalat" w:hAnsi="GHEA Grapalat"/>
          <w:sz w:val="20"/>
          <w:szCs w:val="20"/>
        </w:rPr>
        <w:t>ձեռքբերումը</w:t>
      </w:r>
      <w:r w:rsidRPr="00325E88">
        <w:rPr>
          <w:rFonts w:ascii="GHEA Grapalat" w:hAnsi="GHEA Grapalat"/>
          <w:sz w:val="20"/>
          <w:szCs w:val="20"/>
          <w:lang w:val="af-ZA"/>
        </w:rPr>
        <w:t xml:space="preserve"> (</w:t>
      </w:r>
      <w:r w:rsidRPr="00325E88">
        <w:rPr>
          <w:rFonts w:ascii="GHEA Grapalat" w:hAnsi="GHEA Grapalat"/>
          <w:sz w:val="20"/>
          <w:szCs w:val="20"/>
        </w:rPr>
        <w:t>այսուհետ</w:t>
      </w:r>
      <w:r w:rsidRPr="00325E88">
        <w:rPr>
          <w:rFonts w:ascii="GHEA Grapalat" w:hAnsi="GHEA Grapalat"/>
          <w:sz w:val="20"/>
          <w:szCs w:val="20"/>
          <w:lang w:val="af-ZA"/>
        </w:rPr>
        <w:t xml:space="preserve">` </w:t>
      </w:r>
      <w:r w:rsidRPr="00325E88">
        <w:rPr>
          <w:rFonts w:ascii="GHEA Grapalat" w:hAnsi="GHEA Grapalat"/>
          <w:sz w:val="20"/>
          <w:szCs w:val="20"/>
        </w:rPr>
        <w:t>նաև</w:t>
      </w:r>
      <w:r w:rsidRPr="00325E88">
        <w:rPr>
          <w:rFonts w:ascii="GHEA Grapalat" w:hAnsi="GHEA Grapalat"/>
          <w:sz w:val="20"/>
          <w:szCs w:val="20"/>
          <w:lang w:val="af-ZA"/>
        </w:rPr>
        <w:t xml:space="preserve"> </w:t>
      </w:r>
      <w:r w:rsidRPr="00325E88">
        <w:rPr>
          <w:rFonts w:ascii="GHEA Grapalat" w:hAnsi="GHEA Grapalat"/>
          <w:sz w:val="20"/>
          <w:szCs w:val="20"/>
        </w:rPr>
        <w:t>ապրանք</w:t>
      </w:r>
      <w:r w:rsidRPr="00325E88">
        <w:rPr>
          <w:rFonts w:ascii="GHEA Grapalat" w:hAnsi="GHEA Grapalat"/>
          <w:sz w:val="20"/>
          <w:szCs w:val="20"/>
          <w:lang w:val="af-ZA"/>
        </w:rPr>
        <w:t xml:space="preserve">), </w:t>
      </w:r>
      <w:r w:rsidRPr="00325E88">
        <w:rPr>
          <w:rFonts w:ascii="GHEA Grapalat" w:hAnsi="GHEA Grapalat"/>
          <w:sz w:val="20"/>
          <w:szCs w:val="20"/>
        </w:rPr>
        <w:t>որոնք</w:t>
      </w:r>
      <w:r w:rsidRPr="00325E88">
        <w:rPr>
          <w:rFonts w:ascii="GHEA Grapalat" w:hAnsi="GHEA Grapalat"/>
          <w:sz w:val="20"/>
          <w:szCs w:val="20"/>
          <w:lang w:val="af-ZA"/>
        </w:rPr>
        <w:t xml:space="preserve"> </w:t>
      </w:r>
      <w:r w:rsidRPr="00325E88">
        <w:rPr>
          <w:rFonts w:ascii="GHEA Grapalat" w:hAnsi="GHEA Grapalat"/>
          <w:sz w:val="20"/>
          <w:szCs w:val="20"/>
        </w:rPr>
        <w:t>խմբավորված</w:t>
      </w:r>
      <w:r w:rsidRPr="00325E88">
        <w:rPr>
          <w:rFonts w:ascii="GHEA Grapalat" w:hAnsi="GHEA Grapalat"/>
          <w:sz w:val="20"/>
          <w:szCs w:val="20"/>
          <w:lang w:val="af-ZA"/>
        </w:rPr>
        <w:t xml:space="preserve"> </w:t>
      </w:r>
      <w:r w:rsidRPr="00325E88">
        <w:rPr>
          <w:rFonts w:ascii="GHEA Grapalat" w:hAnsi="GHEA Grapalat"/>
          <w:b/>
          <w:sz w:val="20"/>
          <w:szCs w:val="20"/>
        </w:rPr>
        <w:t>են</w:t>
      </w:r>
      <w:r w:rsidRPr="00325E88">
        <w:rPr>
          <w:rFonts w:ascii="GHEA Grapalat" w:hAnsi="GHEA Grapalat"/>
          <w:b/>
          <w:sz w:val="20"/>
          <w:szCs w:val="20"/>
          <w:lang w:val="af-ZA"/>
        </w:rPr>
        <w:t xml:space="preserve"> 1</w:t>
      </w:r>
      <w:r w:rsidRPr="00325E88">
        <w:rPr>
          <w:rFonts w:ascii="GHEA Grapalat" w:hAnsi="GHEA Grapalat"/>
          <w:b/>
          <w:sz w:val="20"/>
          <w:szCs w:val="20"/>
          <w:lang w:val="hy-AM"/>
        </w:rPr>
        <w:t xml:space="preserve"> </w:t>
      </w:r>
      <w:r w:rsidRPr="00325E88">
        <w:rPr>
          <w:rFonts w:ascii="GHEA Grapalat" w:hAnsi="GHEA Grapalat" w:cs="Sylfaen"/>
          <w:b/>
          <w:sz w:val="20"/>
          <w:szCs w:val="20"/>
        </w:rPr>
        <w:t>չափաբաժնում</w:t>
      </w:r>
    </w:p>
    <w:p w:rsidR="009D6E58" w:rsidRPr="009D6E58" w:rsidRDefault="009D6E58" w:rsidP="009D6E58">
      <w:pPr>
        <w:ind w:left="567"/>
        <w:rPr>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341B41" w:rsidRPr="008F04EA" w:rsidTr="00EF4524">
        <w:trPr>
          <w:trHeight w:val="480"/>
        </w:trPr>
        <w:tc>
          <w:tcPr>
            <w:tcW w:w="1985" w:type="dxa"/>
            <w:gridSpan w:val="2"/>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341B41" w:rsidRPr="008F04EA" w:rsidTr="00EF4524">
        <w:trPr>
          <w:trHeight w:val="292"/>
        </w:trPr>
        <w:tc>
          <w:tcPr>
            <w:tcW w:w="426" w:type="dxa"/>
            <w:vAlign w:val="center"/>
          </w:tcPr>
          <w:p w:rsidR="00341B41" w:rsidRPr="008F04EA" w:rsidRDefault="00341B41" w:rsidP="00EF4524">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341B41" w:rsidRPr="008F04EA" w:rsidRDefault="00341B41" w:rsidP="00EF4524">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341B41" w:rsidRPr="008F04EA" w:rsidRDefault="00341B41" w:rsidP="00EF4524">
            <w:pPr>
              <w:pStyle w:val="BodyTextIndent2"/>
              <w:spacing w:line="240" w:lineRule="auto"/>
              <w:ind w:firstLine="0"/>
              <w:jc w:val="center"/>
              <w:rPr>
                <w:rFonts w:ascii="GHEA Grapalat" w:hAnsi="GHEA Grapalat"/>
                <w:b/>
                <w:bCs/>
                <w:iCs/>
              </w:rPr>
            </w:pPr>
          </w:p>
        </w:tc>
      </w:tr>
      <w:tr w:rsidR="00341B41" w:rsidRPr="00EC0FE2" w:rsidTr="00EF4524">
        <w:tc>
          <w:tcPr>
            <w:tcW w:w="426" w:type="dxa"/>
            <w:vAlign w:val="center"/>
          </w:tcPr>
          <w:p w:rsidR="00341B41" w:rsidRPr="00EC0FE2" w:rsidRDefault="00341B41" w:rsidP="00341B41">
            <w:pPr>
              <w:pStyle w:val="BodyTextIndent2"/>
              <w:widowControl w:val="0"/>
              <w:numPr>
                <w:ilvl w:val="0"/>
                <w:numId w:val="33"/>
              </w:numPr>
              <w:spacing w:line="240" w:lineRule="auto"/>
              <w:ind w:left="0" w:firstLine="0"/>
              <w:jc w:val="center"/>
              <w:rPr>
                <w:rFonts w:ascii="GHEA Grapalat" w:hAnsi="GHEA Grapalat" w:cs="Sylfaen"/>
                <w:lang w:val="en-US" w:eastAsia="ru-RU"/>
              </w:rPr>
            </w:pPr>
          </w:p>
        </w:tc>
        <w:tc>
          <w:tcPr>
            <w:tcW w:w="1559" w:type="dxa"/>
            <w:vAlign w:val="center"/>
          </w:tcPr>
          <w:p w:rsidR="00341B41" w:rsidRPr="00EC0FE2" w:rsidRDefault="00EC0FE2" w:rsidP="00EF4524">
            <w:pPr>
              <w:jc w:val="center"/>
              <w:rPr>
                <w:rFonts w:ascii="GHEA Grapalat" w:hAnsi="GHEA Grapalat" w:cs="Sylfaen"/>
                <w:sz w:val="20"/>
                <w:szCs w:val="20"/>
                <w:lang w:eastAsia="ru-RU"/>
              </w:rPr>
            </w:pPr>
            <w:r w:rsidRPr="00EC0FE2">
              <w:rPr>
                <w:rFonts w:ascii="GHEA Grapalat" w:hAnsi="GHEA Grapalat" w:cs="Sylfaen"/>
                <w:sz w:val="20"/>
                <w:szCs w:val="20"/>
                <w:lang w:eastAsia="ru-RU"/>
              </w:rPr>
              <w:t>4 290 000</w:t>
            </w:r>
          </w:p>
        </w:tc>
        <w:tc>
          <w:tcPr>
            <w:tcW w:w="8221" w:type="dxa"/>
            <w:vAlign w:val="center"/>
          </w:tcPr>
          <w:p w:rsidR="00341B41" w:rsidRPr="00EC0FE2" w:rsidRDefault="00EC0FE2" w:rsidP="00EF4524">
            <w:pPr>
              <w:rPr>
                <w:rFonts w:ascii="GHEA Grapalat" w:hAnsi="GHEA Grapalat" w:cs="Sylfaen"/>
                <w:sz w:val="20"/>
                <w:szCs w:val="20"/>
                <w:lang w:eastAsia="ru-RU"/>
              </w:rPr>
            </w:pPr>
            <w:r w:rsidRPr="00EC0FE2">
              <w:rPr>
                <w:rFonts w:ascii="GHEA Grapalat" w:hAnsi="GHEA Grapalat" w:cs="Sylfaen"/>
                <w:sz w:val="20"/>
                <w:szCs w:val="20"/>
                <w:lang w:eastAsia="ru-RU"/>
              </w:rPr>
              <w:t>Լաբորատոր սպիտակ մուկ</w:t>
            </w:r>
          </w:p>
        </w:tc>
      </w:tr>
    </w:tbl>
    <w:p w:rsidR="007309D9" w:rsidRDefault="007309D9" w:rsidP="00EF3662">
      <w:pPr>
        <w:pStyle w:val="BodyTextIndent2"/>
        <w:spacing w:line="240" w:lineRule="auto"/>
        <w:ind w:firstLine="567"/>
        <w:rPr>
          <w:rFonts w:ascii="GHEA Grapalat" w:hAnsi="GHEA Grapalat"/>
        </w:rPr>
      </w:pPr>
    </w:p>
    <w:p w:rsidR="00096865" w:rsidRPr="0042511C" w:rsidRDefault="00816505" w:rsidP="00EF3662">
      <w:pPr>
        <w:pStyle w:val="BodyTextIndent2"/>
        <w:spacing w:line="240" w:lineRule="auto"/>
        <w:ind w:firstLine="567"/>
        <w:rPr>
          <w:rFonts w:ascii="GHEA Grapalat" w:hAnsi="GHEA Grapalat"/>
        </w:rPr>
      </w:pPr>
      <w:r w:rsidRPr="0042511C">
        <w:rPr>
          <w:rFonts w:ascii="GHEA Grapalat" w:hAnsi="GHEA Grapalat"/>
        </w:rPr>
        <w:t xml:space="preserve">Ապրանքի </w:t>
      </w:r>
      <w:r w:rsidR="00096865" w:rsidRPr="0042511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2511C">
        <w:rPr>
          <w:rFonts w:ascii="GHEA Grapalat" w:hAnsi="GHEA Grapalat"/>
        </w:rPr>
        <w:t xml:space="preserve">կնքվելիք </w:t>
      </w:r>
      <w:r w:rsidR="00096865" w:rsidRPr="0042511C">
        <w:rPr>
          <w:rFonts w:ascii="GHEA Grapalat" w:hAnsi="GHEA Grapalat"/>
        </w:rPr>
        <w:t xml:space="preserve">պայմանագրի անբաժանելի մասը, որի նախագիծը ներկայացված է սույն հրավերի N </w:t>
      </w:r>
      <w:r w:rsidR="00177245" w:rsidRPr="0042511C">
        <w:rPr>
          <w:rFonts w:ascii="GHEA Grapalat" w:hAnsi="GHEA Grapalat"/>
        </w:rPr>
        <w:t>6</w:t>
      </w:r>
      <w:r w:rsidR="00096865" w:rsidRPr="0042511C">
        <w:rPr>
          <w:rFonts w:ascii="GHEA Grapalat" w:hAnsi="GHEA Grapalat"/>
        </w:rPr>
        <w:t xml:space="preserve"> հավելվածում</w:t>
      </w:r>
      <w:r w:rsidR="004D5671" w:rsidRPr="0042511C">
        <w:rPr>
          <w:rFonts w:ascii="GHEA Grapalat" w:hAnsi="GHEA Grapalat"/>
        </w:rPr>
        <w:t>։</w:t>
      </w:r>
    </w:p>
    <w:p w:rsidR="00CC049D" w:rsidRPr="0042511C" w:rsidRDefault="00CC049D" w:rsidP="00CC049D">
      <w:pPr>
        <w:pStyle w:val="BodyTextIndent2"/>
        <w:spacing w:line="240" w:lineRule="auto"/>
        <w:ind w:firstLine="567"/>
        <w:rPr>
          <w:rFonts w:ascii="GHEA Grapalat" w:hAnsi="GHEA Grapalat"/>
        </w:rPr>
      </w:pPr>
      <w:r w:rsidRPr="0042511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E31E2B" w:rsidRDefault="00CC049D" w:rsidP="00EF3662">
      <w:pPr>
        <w:pStyle w:val="BodyTextIndent2"/>
        <w:spacing w:line="240" w:lineRule="auto"/>
        <w:ind w:firstLine="567"/>
        <w:rPr>
          <w:rFonts w:ascii="GHEA Grapalat" w:hAnsi="GHEA Grapalat"/>
          <w:highlight w:val="yellow"/>
        </w:rPr>
      </w:pPr>
    </w:p>
    <w:p w:rsidR="00845AA5" w:rsidRPr="00E31E2B" w:rsidRDefault="00845AA5" w:rsidP="00EF3662">
      <w:pPr>
        <w:ind w:firstLine="567"/>
        <w:rPr>
          <w:rFonts w:ascii="GHEA Grapalat" w:hAnsi="GHEA Grapalat" w:cs="Sylfaen"/>
          <w:i/>
          <w:sz w:val="20"/>
          <w:highlight w:val="yellow"/>
          <w:lang w:val="es-ES"/>
        </w:rPr>
      </w:pPr>
    </w:p>
    <w:p w:rsidR="00096865" w:rsidRPr="0042511C" w:rsidRDefault="002B32D6" w:rsidP="00EF3662">
      <w:pPr>
        <w:jc w:val="center"/>
        <w:rPr>
          <w:rFonts w:ascii="GHEA Grapalat" w:hAnsi="GHEA Grapalat"/>
          <w:b/>
          <w:sz w:val="20"/>
          <w:lang w:val="es-ES"/>
        </w:rPr>
      </w:pPr>
      <w:r w:rsidRPr="0042511C">
        <w:rPr>
          <w:rFonts w:ascii="GHEA Grapalat" w:hAnsi="GHEA Grapalat"/>
          <w:b/>
          <w:sz w:val="20"/>
          <w:lang w:val="es-ES"/>
        </w:rPr>
        <w:t xml:space="preserve">2.  </w:t>
      </w:r>
      <w:r w:rsidRPr="0042511C">
        <w:rPr>
          <w:rFonts w:ascii="GHEA Grapalat" w:hAnsi="GHEA Grapalat" w:cs="Sylfaen"/>
          <w:b/>
          <w:sz w:val="20"/>
        </w:rPr>
        <w:t>ՄԱՍՆԱԿՑԻ</w:t>
      </w:r>
      <w:r w:rsidRPr="0042511C">
        <w:rPr>
          <w:rFonts w:ascii="GHEA Grapalat" w:hAnsi="GHEA Grapalat"/>
          <w:b/>
          <w:sz w:val="20"/>
          <w:lang w:val="es-ES"/>
        </w:rPr>
        <w:t xml:space="preserve"> </w:t>
      </w:r>
      <w:r w:rsidRPr="0042511C">
        <w:rPr>
          <w:rFonts w:ascii="GHEA Grapalat" w:hAnsi="GHEA Grapalat" w:cs="Sylfaen"/>
          <w:b/>
          <w:sz w:val="20"/>
        </w:rPr>
        <w:t>ՄԱՍՆԱԿՑՈՒԹՅԱՆ</w:t>
      </w:r>
      <w:r w:rsidRPr="0042511C">
        <w:rPr>
          <w:rFonts w:ascii="GHEA Grapalat" w:hAnsi="GHEA Grapalat"/>
          <w:b/>
          <w:sz w:val="20"/>
          <w:lang w:val="es-ES"/>
        </w:rPr>
        <w:t xml:space="preserve"> </w:t>
      </w:r>
      <w:r w:rsidRPr="0042511C">
        <w:rPr>
          <w:rFonts w:ascii="GHEA Grapalat" w:hAnsi="GHEA Grapalat" w:cs="Sylfaen"/>
          <w:b/>
          <w:sz w:val="20"/>
        </w:rPr>
        <w:t>ԻՐԱՎՈՒՆՔԻ</w:t>
      </w:r>
      <w:r w:rsidRPr="0042511C">
        <w:rPr>
          <w:rFonts w:ascii="GHEA Grapalat" w:hAnsi="GHEA Grapalat"/>
          <w:b/>
          <w:sz w:val="20"/>
          <w:lang w:val="es-ES"/>
        </w:rPr>
        <w:t xml:space="preserve"> </w:t>
      </w:r>
      <w:r w:rsidRPr="0042511C">
        <w:rPr>
          <w:rFonts w:ascii="GHEA Grapalat" w:hAnsi="GHEA Grapalat" w:cs="Sylfaen"/>
          <w:b/>
          <w:sz w:val="20"/>
        </w:rPr>
        <w:t>ՊԱՀԱՆՋՆԵՐԸ</w:t>
      </w:r>
      <w:r w:rsidRPr="0042511C">
        <w:rPr>
          <w:rFonts w:ascii="GHEA Grapalat" w:hAnsi="GHEA Grapalat"/>
          <w:b/>
          <w:sz w:val="20"/>
          <w:lang w:val="es-ES"/>
        </w:rPr>
        <w:t xml:space="preserve">, </w:t>
      </w:r>
      <w:r w:rsidRPr="0042511C">
        <w:rPr>
          <w:rFonts w:ascii="GHEA Grapalat" w:hAnsi="GHEA Grapalat" w:cs="Sylfaen"/>
          <w:b/>
          <w:sz w:val="20"/>
        </w:rPr>
        <w:t>ՈՐԱԿԱՎՈՐՄԱՆ</w:t>
      </w:r>
      <w:r w:rsidRPr="0042511C">
        <w:rPr>
          <w:rFonts w:ascii="GHEA Grapalat" w:hAnsi="GHEA Grapalat"/>
          <w:b/>
          <w:sz w:val="20"/>
          <w:lang w:val="es-ES"/>
        </w:rPr>
        <w:t xml:space="preserve"> </w:t>
      </w:r>
      <w:r w:rsidRPr="0042511C">
        <w:rPr>
          <w:rFonts w:ascii="GHEA Grapalat" w:hAnsi="GHEA Grapalat" w:cs="Sylfaen"/>
          <w:b/>
          <w:sz w:val="20"/>
        </w:rPr>
        <w:t>ՉԱՓԱՆԻՇՆԵՐԸ</w:t>
      </w:r>
      <w:r w:rsidRPr="0042511C">
        <w:rPr>
          <w:rFonts w:ascii="GHEA Grapalat" w:hAnsi="GHEA Grapalat"/>
          <w:b/>
          <w:sz w:val="20"/>
          <w:lang w:val="es-ES"/>
        </w:rPr>
        <w:t xml:space="preserve">  ԵՎ </w:t>
      </w:r>
      <w:r w:rsidRPr="0042511C">
        <w:rPr>
          <w:rFonts w:ascii="GHEA Grapalat" w:hAnsi="GHEA Grapalat" w:cs="Sylfaen"/>
          <w:b/>
          <w:sz w:val="20"/>
        </w:rPr>
        <w:t>ԴՐԱՆՑ</w:t>
      </w:r>
      <w:r w:rsidRPr="0042511C">
        <w:rPr>
          <w:rFonts w:ascii="GHEA Grapalat" w:hAnsi="GHEA Grapalat"/>
          <w:b/>
          <w:sz w:val="20"/>
          <w:lang w:val="es-ES"/>
        </w:rPr>
        <w:t xml:space="preserve"> </w:t>
      </w:r>
      <w:r w:rsidRPr="0042511C">
        <w:rPr>
          <w:rFonts w:ascii="GHEA Grapalat" w:hAnsi="GHEA Grapalat" w:cs="Sylfaen"/>
          <w:b/>
          <w:sz w:val="20"/>
          <w:lang w:val="es-ES"/>
        </w:rPr>
        <w:t>Գ</w:t>
      </w:r>
      <w:r w:rsidRPr="0042511C">
        <w:rPr>
          <w:rFonts w:ascii="GHEA Grapalat" w:hAnsi="GHEA Grapalat" w:cs="Sylfaen"/>
          <w:b/>
          <w:sz w:val="20"/>
        </w:rPr>
        <w:t>ՆԱՀԱՏՄԱՆ</w:t>
      </w:r>
      <w:r w:rsidRPr="0042511C">
        <w:rPr>
          <w:rFonts w:ascii="GHEA Grapalat" w:hAnsi="GHEA Grapalat"/>
          <w:b/>
          <w:sz w:val="20"/>
          <w:lang w:val="es-ES"/>
        </w:rPr>
        <w:t xml:space="preserve"> </w:t>
      </w:r>
      <w:r w:rsidRPr="0042511C">
        <w:rPr>
          <w:rFonts w:ascii="GHEA Grapalat" w:hAnsi="GHEA Grapalat" w:cs="Sylfaen"/>
          <w:b/>
          <w:sz w:val="20"/>
        </w:rPr>
        <w:t>ԿԱՐ</w:t>
      </w:r>
      <w:r w:rsidRPr="0042511C">
        <w:rPr>
          <w:rFonts w:ascii="GHEA Grapalat" w:hAnsi="GHEA Grapalat" w:cs="Sylfaen"/>
          <w:b/>
          <w:sz w:val="20"/>
          <w:lang w:val="es-ES"/>
        </w:rPr>
        <w:t>Գ</w:t>
      </w:r>
      <w:r w:rsidRPr="0042511C">
        <w:rPr>
          <w:rFonts w:ascii="GHEA Grapalat" w:hAnsi="GHEA Grapalat" w:cs="Sylfaen"/>
          <w:b/>
          <w:sz w:val="20"/>
        </w:rPr>
        <w:t>Ը</w:t>
      </w:r>
      <w:r w:rsidRPr="0042511C">
        <w:rPr>
          <w:rFonts w:ascii="GHEA Grapalat" w:hAnsi="GHEA Grapalat"/>
          <w:b/>
          <w:sz w:val="20"/>
          <w:lang w:val="es-ES"/>
        </w:rPr>
        <w:t xml:space="preserve"> </w:t>
      </w:r>
    </w:p>
    <w:p w:rsidR="00096865" w:rsidRPr="0042511C" w:rsidRDefault="00096865" w:rsidP="00EF3662">
      <w:pPr>
        <w:ind w:firstLine="567"/>
        <w:jc w:val="both"/>
        <w:rPr>
          <w:rFonts w:ascii="GHEA Grapalat" w:hAnsi="GHEA Grapalat"/>
          <w:szCs w:val="22"/>
          <w:lang w:val="es-ES"/>
        </w:rPr>
      </w:pPr>
    </w:p>
    <w:p w:rsidR="00753E6E" w:rsidRPr="0042511C" w:rsidRDefault="00096865" w:rsidP="00EF3662">
      <w:pPr>
        <w:ind w:firstLine="567"/>
        <w:jc w:val="both"/>
        <w:rPr>
          <w:rFonts w:ascii="GHEA Grapalat" w:hAnsi="GHEA Grapalat" w:cs="Arial Armenian"/>
          <w:sz w:val="20"/>
          <w:lang w:val="es-ES"/>
        </w:rPr>
      </w:pPr>
      <w:r w:rsidRPr="0042511C">
        <w:rPr>
          <w:rFonts w:ascii="GHEA Grapalat" w:hAnsi="GHEA Grapalat" w:cs="Arial Armenian"/>
          <w:sz w:val="20"/>
          <w:lang w:val="es-ES"/>
        </w:rPr>
        <w:t xml:space="preserve">2.1 </w:t>
      </w:r>
      <w:r w:rsidR="00753E6E" w:rsidRPr="0042511C">
        <w:rPr>
          <w:rFonts w:ascii="GHEA Grapalat" w:hAnsi="GHEA Grapalat" w:cs="Sylfaen"/>
          <w:sz w:val="20"/>
          <w:lang w:val="ru-RU"/>
        </w:rPr>
        <w:t>Սույն</w:t>
      </w:r>
      <w:r w:rsidR="00753E6E" w:rsidRPr="0042511C">
        <w:rPr>
          <w:rFonts w:ascii="GHEA Grapalat" w:hAnsi="GHEA Grapalat" w:cs="Arial Armenian"/>
          <w:sz w:val="20"/>
          <w:lang w:val="es-ES"/>
        </w:rPr>
        <w:t xml:space="preserve"> </w:t>
      </w:r>
      <w:r w:rsidR="00EB487B" w:rsidRPr="0042511C">
        <w:rPr>
          <w:rFonts w:ascii="GHEA Grapalat" w:hAnsi="GHEA Grapalat" w:cs="Arial Armenian"/>
          <w:sz w:val="20"/>
          <w:lang w:val="es-ES"/>
        </w:rPr>
        <w:t xml:space="preserve"> </w:t>
      </w:r>
      <w:r w:rsidR="006F49AA" w:rsidRPr="0042511C">
        <w:rPr>
          <w:rFonts w:ascii="GHEA Grapalat" w:hAnsi="GHEA Grapalat" w:cs="Arial Armenian"/>
          <w:sz w:val="20"/>
          <w:lang w:val="es-ES"/>
        </w:rPr>
        <w:t xml:space="preserve">ընթացակարգին </w:t>
      </w:r>
      <w:r w:rsidR="00753E6E" w:rsidRPr="0042511C">
        <w:rPr>
          <w:rFonts w:ascii="GHEA Grapalat" w:hAnsi="GHEA Grapalat" w:cs="Sylfaen"/>
          <w:sz w:val="20"/>
          <w:lang w:val="ru-RU"/>
        </w:rPr>
        <w:t>մասնակցելու</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իրավունք</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չունեն</w:t>
      </w:r>
      <w:r w:rsidR="00753E6E" w:rsidRPr="0042511C">
        <w:rPr>
          <w:rFonts w:ascii="GHEA Grapalat" w:hAnsi="GHEA Grapalat" w:cs="Arial Armenian"/>
          <w:sz w:val="20"/>
          <w:lang w:val="es-ES"/>
        </w:rPr>
        <w:t xml:space="preserve"> </w:t>
      </w:r>
      <w:r w:rsidR="00753E6E" w:rsidRPr="0042511C">
        <w:rPr>
          <w:rFonts w:ascii="GHEA Grapalat" w:hAnsi="GHEA Grapalat" w:cs="Sylfaen"/>
          <w:sz w:val="20"/>
          <w:lang w:val="ru-RU"/>
        </w:rPr>
        <w:t>անձինք</w:t>
      </w:r>
      <w:r w:rsidR="00753E6E" w:rsidRPr="0042511C">
        <w:rPr>
          <w:rFonts w:ascii="GHEA Grapalat" w:hAnsi="GHEA Grapalat" w:cs="Sylfaen"/>
          <w:sz w:val="20"/>
          <w:lang w:val="es-ES"/>
        </w:rPr>
        <w:t>.</w:t>
      </w:r>
    </w:p>
    <w:p w:rsidR="00753E6E" w:rsidRPr="0042511C" w:rsidRDefault="00753E6E" w:rsidP="00EF3662">
      <w:pPr>
        <w:ind w:firstLine="720"/>
        <w:jc w:val="both"/>
        <w:rPr>
          <w:rFonts w:ascii="GHEA Grapalat" w:hAnsi="GHEA Grapalat"/>
          <w:sz w:val="20"/>
          <w:szCs w:val="20"/>
          <w:lang w:val="es-ES"/>
        </w:rPr>
      </w:pPr>
      <w:r w:rsidRPr="0042511C">
        <w:rPr>
          <w:rFonts w:ascii="GHEA Grapalat" w:hAnsi="GHEA Grapalat"/>
          <w:sz w:val="20"/>
          <w:szCs w:val="20"/>
          <w:lang w:val="es-ES"/>
        </w:rPr>
        <w:t xml:space="preserve">1) </w:t>
      </w:r>
      <w:r w:rsidRPr="0042511C">
        <w:rPr>
          <w:rFonts w:ascii="GHEA Grapalat" w:hAnsi="GHEA Grapalat" w:cs="Sylfaen"/>
          <w:sz w:val="20"/>
          <w:szCs w:val="20"/>
        </w:rPr>
        <w:t>որոնք</w:t>
      </w:r>
      <w:r w:rsidRPr="0042511C">
        <w:rPr>
          <w:rFonts w:ascii="GHEA Grapalat" w:hAnsi="GHEA Grapalat" w:cs="Sylfaen"/>
          <w:sz w:val="20"/>
          <w:szCs w:val="20"/>
          <w:lang w:val="es-ES"/>
        </w:rPr>
        <w:t xml:space="preserve"> </w:t>
      </w:r>
      <w:r w:rsidRPr="0042511C">
        <w:rPr>
          <w:rFonts w:ascii="GHEA Grapalat" w:hAnsi="GHEA Grapalat" w:cs="Sylfaen"/>
          <w:sz w:val="20"/>
          <w:szCs w:val="20"/>
        </w:rPr>
        <w:t>հայտը</w:t>
      </w:r>
      <w:r w:rsidRPr="0042511C">
        <w:rPr>
          <w:rFonts w:ascii="GHEA Grapalat" w:hAnsi="GHEA Grapalat" w:cs="Sylfaen"/>
          <w:sz w:val="20"/>
          <w:szCs w:val="20"/>
          <w:lang w:val="es-ES"/>
        </w:rPr>
        <w:t xml:space="preserve"> </w:t>
      </w:r>
      <w:r w:rsidRPr="0042511C">
        <w:rPr>
          <w:rFonts w:ascii="GHEA Grapalat" w:hAnsi="GHEA Grapalat" w:cs="Sylfaen"/>
          <w:sz w:val="20"/>
          <w:szCs w:val="20"/>
        </w:rPr>
        <w:t>ներկայացնելու</w:t>
      </w:r>
      <w:r w:rsidRPr="0042511C">
        <w:rPr>
          <w:rFonts w:ascii="GHEA Grapalat" w:hAnsi="GHEA Grapalat" w:cs="Sylfaen"/>
          <w:sz w:val="20"/>
          <w:szCs w:val="20"/>
          <w:lang w:val="es-ES"/>
        </w:rPr>
        <w:t xml:space="preserve"> </w:t>
      </w:r>
      <w:r w:rsidRPr="0042511C">
        <w:rPr>
          <w:rFonts w:ascii="GHEA Grapalat" w:hAnsi="GHEA Grapalat" w:cs="Sylfaen"/>
          <w:sz w:val="20"/>
          <w:szCs w:val="20"/>
        </w:rPr>
        <w:t>օրվա</w:t>
      </w:r>
      <w:r w:rsidRPr="0042511C">
        <w:rPr>
          <w:rFonts w:ascii="GHEA Grapalat" w:hAnsi="GHEA Grapalat" w:cs="Sylfaen"/>
          <w:sz w:val="20"/>
          <w:szCs w:val="20"/>
          <w:lang w:val="es-ES"/>
        </w:rPr>
        <w:t xml:space="preserve"> </w:t>
      </w:r>
      <w:r w:rsidRPr="0042511C">
        <w:rPr>
          <w:rFonts w:ascii="GHEA Grapalat" w:hAnsi="GHEA Grapalat" w:cs="Sylfaen"/>
          <w:sz w:val="20"/>
          <w:szCs w:val="20"/>
        </w:rPr>
        <w:t>դրությամբ</w:t>
      </w:r>
      <w:r w:rsidRPr="0042511C">
        <w:rPr>
          <w:rFonts w:ascii="GHEA Grapalat" w:hAnsi="GHEA Grapalat" w:cs="Sylfaen"/>
          <w:sz w:val="20"/>
          <w:szCs w:val="20"/>
          <w:lang w:val="es-ES"/>
        </w:rPr>
        <w:t xml:space="preserve"> </w:t>
      </w:r>
      <w:r w:rsidRPr="0042511C">
        <w:rPr>
          <w:rFonts w:ascii="GHEA Grapalat" w:hAnsi="GHEA Grapalat" w:cs="Sylfaen"/>
          <w:sz w:val="20"/>
          <w:szCs w:val="20"/>
        </w:rPr>
        <w:t>դատական</w:t>
      </w:r>
      <w:r w:rsidRPr="0042511C">
        <w:rPr>
          <w:rFonts w:ascii="GHEA Grapalat" w:hAnsi="GHEA Grapalat"/>
          <w:sz w:val="20"/>
          <w:szCs w:val="20"/>
          <w:lang w:val="es-ES"/>
        </w:rPr>
        <w:t xml:space="preserve"> </w:t>
      </w:r>
      <w:r w:rsidRPr="0042511C">
        <w:rPr>
          <w:rFonts w:ascii="GHEA Grapalat" w:hAnsi="GHEA Grapalat" w:cs="Sylfaen"/>
          <w:sz w:val="20"/>
          <w:szCs w:val="20"/>
        </w:rPr>
        <w:t>կարգով</w:t>
      </w:r>
      <w:r w:rsidRPr="0042511C">
        <w:rPr>
          <w:rFonts w:ascii="GHEA Grapalat" w:hAnsi="GHEA Grapalat"/>
          <w:sz w:val="20"/>
          <w:szCs w:val="20"/>
          <w:lang w:val="es-ES"/>
        </w:rPr>
        <w:t xml:space="preserve"> </w:t>
      </w:r>
      <w:r w:rsidRPr="0042511C">
        <w:rPr>
          <w:rFonts w:ascii="GHEA Grapalat" w:hAnsi="GHEA Grapalat" w:cs="Sylfaen"/>
          <w:sz w:val="20"/>
          <w:szCs w:val="20"/>
        </w:rPr>
        <w:t>ճանաչվել</w:t>
      </w:r>
      <w:r w:rsidRPr="0042511C">
        <w:rPr>
          <w:rFonts w:ascii="GHEA Grapalat" w:hAnsi="GHEA Grapalat"/>
          <w:sz w:val="20"/>
          <w:szCs w:val="20"/>
          <w:lang w:val="es-ES"/>
        </w:rPr>
        <w:t xml:space="preserve"> </w:t>
      </w:r>
      <w:r w:rsidRPr="0042511C">
        <w:rPr>
          <w:rFonts w:ascii="GHEA Grapalat" w:hAnsi="GHEA Grapalat" w:cs="Sylfaen"/>
          <w:sz w:val="20"/>
          <w:szCs w:val="20"/>
        </w:rPr>
        <w:t>են</w:t>
      </w:r>
      <w:r w:rsidRPr="0042511C">
        <w:rPr>
          <w:rFonts w:ascii="GHEA Grapalat" w:hAnsi="GHEA Grapalat"/>
          <w:sz w:val="20"/>
          <w:szCs w:val="20"/>
          <w:lang w:val="es-ES"/>
        </w:rPr>
        <w:t xml:space="preserve"> </w:t>
      </w:r>
      <w:r w:rsidRPr="0042511C">
        <w:rPr>
          <w:rFonts w:ascii="GHEA Grapalat" w:hAnsi="GHEA Grapalat" w:cs="Sylfaen"/>
          <w:sz w:val="20"/>
          <w:szCs w:val="20"/>
        </w:rPr>
        <w:t>սնանկ</w:t>
      </w:r>
      <w:r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sz w:val="20"/>
          <w:szCs w:val="20"/>
          <w:lang w:val="es-ES"/>
        </w:rPr>
        <w:t>2</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որոնց</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գործադիր</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մարմնի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ներկայացուցիչը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օրվան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նախորդող</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lang w:val="hy-AM"/>
        </w:rPr>
        <w:t>հինգ</w:t>
      </w:r>
      <w:r w:rsidR="00D30C7A" w:rsidRPr="0042511C">
        <w:rPr>
          <w:rFonts w:ascii="GHEA Grapalat" w:hAnsi="GHEA Grapalat"/>
          <w:sz w:val="20"/>
          <w:szCs w:val="20"/>
          <w:lang w:val="es-ES"/>
        </w:rPr>
        <w:t xml:space="preserve"> </w:t>
      </w:r>
      <w:r w:rsidR="00753E6E" w:rsidRPr="0042511C">
        <w:rPr>
          <w:rFonts w:ascii="GHEA Grapalat" w:hAnsi="GHEA Grapalat" w:cs="Sylfaen"/>
          <w:sz w:val="20"/>
          <w:szCs w:val="20"/>
        </w:rPr>
        <w:t>տարիների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ընթացքում</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դատապարտված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եղել</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ահաբեկչության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ֆինանսավորման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երեխայի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շահագործման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մարդկային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թրաֆիքինգ</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ներառող</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հանցագործության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հանցավոր</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համագործակցություն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ստեղծելու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կամ</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կաշառք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ստանալու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տալու</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կաշառքի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միջնորդության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և</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նախատեսված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տնտեսական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գործունեության</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դեմ</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ուղղված</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հանցագործությունների</w:t>
      </w:r>
      <w:r w:rsidR="00753E6E" w:rsidRPr="0042511C">
        <w:rPr>
          <w:rFonts w:ascii="GHEA Grapalat" w:hAnsi="GHEA Grapalat"/>
          <w:sz w:val="20"/>
          <w:szCs w:val="20"/>
          <w:lang w:val="es-ES"/>
        </w:rPr>
        <w:t xml:space="preserve"> </w:t>
      </w:r>
      <w:r w:rsidR="00753E6E" w:rsidRPr="0042511C">
        <w:rPr>
          <w:rFonts w:ascii="GHEA Grapalat" w:hAnsi="GHEA Grapalat"/>
          <w:sz w:val="20"/>
          <w:szCs w:val="20"/>
        </w:rPr>
        <w:t>համար</w:t>
      </w:r>
      <w:r w:rsidR="00753E6E" w:rsidRPr="0042511C">
        <w:rPr>
          <w:rFonts w:ascii="GHEA Grapalat" w:hAnsi="GHEA Grapalat"/>
          <w:sz w:val="20"/>
          <w:szCs w:val="20"/>
          <w:lang w:val="es-ES"/>
        </w:rPr>
        <w:t>,</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բացառությամբ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այն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դեպքերի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երբ</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դատվածությունը</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օրենքով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սահմանված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կարգով</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մարված</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է</w:t>
      </w:r>
      <w:r w:rsidR="00E56508" w:rsidRPr="0042511C">
        <w:rPr>
          <w:rFonts w:ascii="GHEA Grapalat" w:hAnsi="GHEA Grapalat" w:cs="Sylfaen"/>
          <w:sz w:val="20"/>
          <w:szCs w:val="20"/>
          <w:lang w:val="hy-AM"/>
        </w:rPr>
        <w:t xml:space="preserve"> կամ վերացված է</w:t>
      </w:r>
      <w:r w:rsidR="00753E6E" w:rsidRPr="0042511C">
        <w:rPr>
          <w:rFonts w:ascii="GHEA Grapalat" w:hAnsi="GHEA Grapalat"/>
          <w:sz w:val="20"/>
          <w:szCs w:val="20"/>
          <w:lang w:val="es-ES"/>
        </w:rPr>
        <w:t xml:space="preserve">.  </w:t>
      </w:r>
    </w:p>
    <w:p w:rsidR="00A63D20"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3</w:t>
      </w:r>
      <w:r w:rsidR="00753E6E" w:rsidRPr="0042511C">
        <w:rPr>
          <w:rFonts w:ascii="GHEA Grapalat" w:hAnsi="GHEA Grapalat" w:cs="Sylfaen"/>
          <w:sz w:val="20"/>
          <w:szCs w:val="20"/>
          <w:lang w:val="es-ES"/>
        </w:rPr>
        <w:t>)</w:t>
      </w:r>
      <w:r w:rsidR="00753E6E" w:rsidRPr="0042511C">
        <w:rPr>
          <w:rFonts w:ascii="GHEA Grapalat" w:hAnsi="GHEA Grapalat"/>
          <w:sz w:val="20"/>
          <w:szCs w:val="20"/>
          <w:lang w:val="es-ES"/>
        </w:rPr>
        <w:t xml:space="preserve"> </w:t>
      </w:r>
      <w:r w:rsidR="00D30C7A" w:rsidRPr="0042511C">
        <w:rPr>
          <w:rFonts w:ascii="GHEA Grapalat" w:hAnsi="GHEA Grapalat" w:cs="Sylfaen"/>
          <w:sz w:val="20"/>
          <w:szCs w:val="20"/>
        </w:rPr>
        <w:t>որոնց</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վերաբերյալ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գնումների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ոլորտում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հակամրցակցային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համաձայնության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գերիշխող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դիրքի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չարաշահման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կամ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անբարեխիղճ</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մրցակցության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համար</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պատասխանատվություն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սահմանող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վարչական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ակտը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հայտը</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ներկայացվելու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օրվան</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նախորդող</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երեք</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տարվա</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ընթացքում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դարձել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անբողոքարկելի</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իսկ</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բողոքարկված</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լինելու</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դեպքում</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թողնվել</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է</w:t>
      </w:r>
      <w:r w:rsidR="00D30C7A" w:rsidRPr="0042511C">
        <w:rPr>
          <w:rFonts w:ascii="GHEA Grapalat" w:hAnsi="GHEA Grapalat" w:cs="Sylfaen"/>
          <w:sz w:val="20"/>
          <w:szCs w:val="20"/>
          <w:lang w:val="es-ES"/>
        </w:rPr>
        <w:t xml:space="preserve"> </w:t>
      </w:r>
      <w:r w:rsidR="00D30C7A" w:rsidRPr="0042511C">
        <w:rPr>
          <w:rFonts w:ascii="GHEA Grapalat" w:hAnsi="GHEA Grapalat" w:cs="Sylfaen"/>
          <w:sz w:val="20"/>
          <w:szCs w:val="20"/>
        </w:rPr>
        <w:t>անփոփոխ</w:t>
      </w:r>
      <w:r w:rsidR="00D30C7A" w:rsidRPr="0042511C">
        <w:rPr>
          <w:rFonts w:ascii="Cambria Math" w:hAnsi="Cambria Math" w:cs="Cambria Math"/>
          <w:sz w:val="20"/>
          <w:szCs w:val="20"/>
          <w:lang w:val="es-ES"/>
        </w:rPr>
        <w:t>․</w:t>
      </w:r>
      <w:r w:rsidR="00D30C7A" w:rsidRPr="0042511C">
        <w:rPr>
          <w:rFonts w:ascii="GHEA Grapalat" w:hAnsi="GHEA Grapalat"/>
          <w:sz w:val="20"/>
          <w:szCs w:val="20"/>
          <w:lang w:val="es-ES"/>
        </w:rPr>
        <w:t xml:space="preserve"> </w:t>
      </w:r>
    </w:p>
    <w:p w:rsidR="00753E6E" w:rsidRPr="0042511C" w:rsidRDefault="00A63D20" w:rsidP="00EF3662">
      <w:pPr>
        <w:ind w:firstLine="720"/>
        <w:jc w:val="both"/>
        <w:rPr>
          <w:rFonts w:ascii="GHEA Grapalat" w:hAnsi="GHEA Grapalat"/>
          <w:sz w:val="20"/>
          <w:szCs w:val="20"/>
          <w:lang w:val="es-ES"/>
        </w:rPr>
      </w:pPr>
      <w:r>
        <w:rPr>
          <w:rFonts w:ascii="GHEA Grapalat" w:hAnsi="GHEA Grapalat" w:cs="Sylfaen"/>
          <w:sz w:val="20"/>
          <w:szCs w:val="20"/>
          <w:lang w:val="es-ES"/>
        </w:rPr>
        <w:t>4</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որոնք</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հայտը</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ներկայացնելու</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օրվա</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դրությամբ</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ներառված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Եվրասիական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տնտեսական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միությանն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անդամակցող</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երկրների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մասին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օրենսդրության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համաձայն</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հրապարակված</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գնումների</w:t>
      </w:r>
      <w:r w:rsidR="00753E6E" w:rsidRPr="0042511C">
        <w:rPr>
          <w:rFonts w:ascii="GHEA Grapalat" w:hAnsi="GHEA Grapalat" w:cs="Sylfaen"/>
          <w:sz w:val="20"/>
          <w:szCs w:val="20"/>
          <w:lang w:val="es-ES"/>
        </w:rPr>
        <w:t xml:space="preserve"> </w:t>
      </w:r>
      <w:r w:rsidR="00753E6E" w:rsidRPr="0042511C">
        <w:rPr>
          <w:rFonts w:ascii="GHEA Grapalat" w:hAnsi="GHEA Grapalat" w:cs="Sylfaen"/>
          <w:sz w:val="20"/>
          <w:szCs w:val="20"/>
        </w:rPr>
        <w:t>գործընթացին</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մասնակցելու</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իրավունք</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չունեցող</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մասնակիցների</w:t>
      </w:r>
      <w:r w:rsidR="00753E6E" w:rsidRPr="0042511C">
        <w:rPr>
          <w:rFonts w:ascii="GHEA Grapalat" w:hAnsi="GHEA Grapalat"/>
          <w:sz w:val="20"/>
          <w:szCs w:val="20"/>
          <w:lang w:val="es-ES"/>
        </w:rPr>
        <w:t xml:space="preserve"> </w:t>
      </w:r>
      <w:r w:rsidR="00753E6E" w:rsidRPr="0042511C">
        <w:rPr>
          <w:rFonts w:ascii="GHEA Grapalat" w:hAnsi="GHEA Grapalat" w:cs="Sylfaen"/>
          <w:sz w:val="20"/>
          <w:szCs w:val="20"/>
        </w:rPr>
        <w:t>ցուցակում</w:t>
      </w:r>
      <w:r w:rsidR="00753E6E" w:rsidRPr="0042511C">
        <w:rPr>
          <w:rFonts w:ascii="GHEA Grapalat" w:hAnsi="GHEA Grapalat" w:cs="Sylfaen"/>
          <w:sz w:val="20"/>
          <w:szCs w:val="20"/>
          <w:lang w:val="es-ES"/>
        </w:rPr>
        <w:t xml:space="preserve">. </w:t>
      </w:r>
    </w:p>
    <w:p w:rsidR="00753E6E" w:rsidRPr="00A63D20" w:rsidRDefault="00753E6E" w:rsidP="00EF3662">
      <w:pPr>
        <w:ind w:firstLine="567"/>
        <w:jc w:val="both"/>
        <w:rPr>
          <w:rFonts w:ascii="GHEA Grapalat" w:hAnsi="GHEA Grapalat"/>
          <w:sz w:val="20"/>
          <w:szCs w:val="20"/>
          <w:lang w:val="es-ES"/>
        </w:rPr>
      </w:pPr>
      <w:r w:rsidRPr="00A63D20">
        <w:rPr>
          <w:rFonts w:ascii="GHEA Grapalat" w:hAnsi="GHEA Grapalat"/>
          <w:sz w:val="20"/>
          <w:szCs w:val="20"/>
          <w:lang w:val="es-ES"/>
        </w:rPr>
        <w:t xml:space="preserve">   </w:t>
      </w:r>
      <w:r w:rsidR="00A63D20" w:rsidRPr="00A63D20">
        <w:rPr>
          <w:rFonts w:ascii="GHEA Grapalat" w:hAnsi="GHEA Grapalat"/>
          <w:sz w:val="20"/>
          <w:szCs w:val="20"/>
          <w:lang w:val="es-ES"/>
        </w:rPr>
        <w:t>5</w:t>
      </w:r>
      <w:r w:rsidRPr="00A63D20">
        <w:rPr>
          <w:rFonts w:ascii="GHEA Grapalat" w:hAnsi="GHEA Grapalat"/>
          <w:sz w:val="20"/>
          <w:szCs w:val="20"/>
          <w:lang w:val="es-ES"/>
        </w:rPr>
        <w:t xml:space="preserve">) </w:t>
      </w:r>
      <w:r w:rsidRPr="00A63D20">
        <w:rPr>
          <w:rFonts w:ascii="GHEA Grapalat" w:hAnsi="GHEA Grapalat"/>
          <w:sz w:val="20"/>
          <w:szCs w:val="20"/>
        </w:rPr>
        <w:t>որոնք</w:t>
      </w:r>
      <w:r w:rsidRPr="00A63D20">
        <w:rPr>
          <w:rFonts w:ascii="GHEA Grapalat" w:hAnsi="GHEA Grapalat"/>
          <w:sz w:val="20"/>
          <w:szCs w:val="20"/>
          <w:lang w:val="es-ES"/>
        </w:rPr>
        <w:t xml:space="preserve"> </w:t>
      </w:r>
      <w:r w:rsidRPr="00A63D20">
        <w:rPr>
          <w:rFonts w:ascii="GHEA Grapalat" w:hAnsi="GHEA Grapalat"/>
          <w:sz w:val="20"/>
          <w:szCs w:val="20"/>
        </w:rPr>
        <w:t>հայտը</w:t>
      </w:r>
      <w:r w:rsidRPr="00A63D20">
        <w:rPr>
          <w:rFonts w:ascii="GHEA Grapalat" w:hAnsi="GHEA Grapalat"/>
          <w:sz w:val="20"/>
          <w:szCs w:val="20"/>
          <w:lang w:val="es-ES"/>
        </w:rPr>
        <w:t xml:space="preserve"> </w:t>
      </w:r>
      <w:r w:rsidRPr="00A63D20">
        <w:rPr>
          <w:rFonts w:ascii="GHEA Grapalat" w:hAnsi="GHEA Grapalat"/>
          <w:sz w:val="20"/>
          <w:szCs w:val="20"/>
        </w:rPr>
        <w:t>ներկայացնելու</w:t>
      </w:r>
      <w:r w:rsidRPr="00A63D20">
        <w:rPr>
          <w:rFonts w:ascii="GHEA Grapalat" w:hAnsi="GHEA Grapalat"/>
          <w:sz w:val="20"/>
          <w:szCs w:val="20"/>
          <w:lang w:val="es-ES"/>
        </w:rPr>
        <w:t xml:space="preserve"> </w:t>
      </w:r>
      <w:r w:rsidRPr="00A63D20">
        <w:rPr>
          <w:rFonts w:ascii="GHEA Grapalat" w:hAnsi="GHEA Grapalat"/>
          <w:sz w:val="20"/>
          <w:szCs w:val="20"/>
        </w:rPr>
        <w:t>օրվա</w:t>
      </w:r>
      <w:r w:rsidRPr="00A63D20">
        <w:rPr>
          <w:rFonts w:ascii="GHEA Grapalat" w:hAnsi="GHEA Grapalat"/>
          <w:sz w:val="20"/>
          <w:szCs w:val="20"/>
          <w:lang w:val="es-ES"/>
        </w:rPr>
        <w:t xml:space="preserve"> </w:t>
      </w:r>
      <w:r w:rsidRPr="00A63D20">
        <w:rPr>
          <w:rFonts w:ascii="GHEA Grapalat" w:hAnsi="GHEA Grapalat"/>
          <w:sz w:val="20"/>
          <w:szCs w:val="20"/>
        </w:rPr>
        <w:t>դրությամբ</w:t>
      </w:r>
      <w:r w:rsidRPr="00A63D20">
        <w:rPr>
          <w:rFonts w:ascii="GHEA Grapalat" w:hAnsi="GHEA Grapalat"/>
          <w:sz w:val="20"/>
          <w:szCs w:val="20"/>
          <w:lang w:val="es-ES"/>
        </w:rPr>
        <w:t xml:space="preserve"> </w:t>
      </w:r>
      <w:r w:rsidRPr="00A63D20">
        <w:rPr>
          <w:rFonts w:ascii="GHEA Grapalat" w:hAnsi="GHEA Grapalat" w:cs="Sylfaen"/>
          <w:sz w:val="20"/>
          <w:szCs w:val="20"/>
        </w:rPr>
        <w:t>ներառված</w:t>
      </w:r>
      <w:r w:rsidRPr="00A63D20">
        <w:rPr>
          <w:rFonts w:ascii="GHEA Grapalat" w:hAnsi="GHEA Grapalat"/>
          <w:sz w:val="20"/>
          <w:szCs w:val="20"/>
          <w:lang w:val="es-ES"/>
        </w:rPr>
        <w:t xml:space="preserve"> </w:t>
      </w:r>
      <w:r w:rsidRPr="00A63D20">
        <w:rPr>
          <w:rFonts w:ascii="GHEA Grapalat" w:hAnsi="GHEA Grapalat" w:cs="Sylfaen"/>
          <w:sz w:val="20"/>
          <w:szCs w:val="20"/>
        </w:rPr>
        <w:t>են</w:t>
      </w:r>
      <w:r w:rsidRPr="00A63D20">
        <w:rPr>
          <w:rFonts w:ascii="GHEA Grapalat" w:hAnsi="GHEA Grapalat"/>
          <w:sz w:val="20"/>
          <w:szCs w:val="20"/>
          <w:lang w:val="es-ES"/>
        </w:rPr>
        <w:t xml:space="preserve"> </w:t>
      </w:r>
      <w:r w:rsidRPr="00A63D20">
        <w:rPr>
          <w:rFonts w:ascii="GHEA Grapalat" w:hAnsi="GHEA Grapalat" w:cs="Sylfaen"/>
          <w:sz w:val="20"/>
          <w:szCs w:val="20"/>
        </w:rPr>
        <w:t>գնումների</w:t>
      </w:r>
      <w:r w:rsidRPr="00A63D20">
        <w:rPr>
          <w:rFonts w:ascii="GHEA Grapalat" w:hAnsi="GHEA Grapalat" w:cs="Sylfaen"/>
          <w:sz w:val="20"/>
          <w:szCs w:val="20"/>
          <w:lang w:val="es-ES"/>
        </w:rPr>
        <w:t xml:space="preserve"> </w:t>
      </w:r>
      <w:r w:rsidRPr="00A63D20">
        <w:rPr>
          <w:rFonts w:ascii="GHEA Grapalat" w:hAnsi="GHEA Grapalat" w:cs="Sylfaen"/>
          <w:sz w:val="20"/>
          <w:szCs w:val="20"/>
        </w:rPr>
        <w:t>գործընթացին</w:t>
      </w:r>
      <w:r w:rsidRPr="00A63D20">
        <w:rPr>
          <w:rFonts w:ascii="GHEA Grapalat" w:hAnsi="GHEA Grapalat"/>
          <w:sz w:val="20"/>
          <w:szCs w:val="20"/>
          <w:lang w:val="es-ES"/>
        </w:rPr>
        <w:t xml:space="preserve"> </w:t>
      </w:r>
      <w:r w:rsidRPr="00A63D20">
        <w:rPr>
          <w:rFonts w:ascii="GHEA Grapalat" w:hAnsi="GHEA Grapalat" w:cs="Sylfaen"/>
          <w:sz w:val="20"/>
          <w:szCs w:val="20"/>
        </w:rPr>
        <w:t>մասնակցելու</w:t>
      </w:r>
      <w:r w:rsidRPr="00A63D20">
        <w:rPr>
          <w:rFonts w:ascii="GHEA Grapalat" w:hAnsi="GHEA Grapalat"/>
          <w:sz w:val="20"/>
          <w:szCs w:val="20"/>
          <w:lang w:val="es-ES"/>
        </w:rPr>
        <w:t xml:space="preserve"> </w:t>
      </w:r>
      <w:r w:rsidRPr="00A63D20">
        <w:rPr>
          <w:rFonts w:ascii="GHEA Grapalat" w:hAnsi="GHEA Grapalat" w:cs="Sylfaen"/>
          <w:sz w:val="20"/>
          <w:szCs w:val="20"/>
        </w:rPr>
        <w:t>իրավունք</w:t>
      </w:r>
      <w:r w:rsidRPr="00A63D20">
        <w:rPr>
          <w:rFonts w:ascii="GHEA Grapalat" w:hAnsi="GHEA Grapalat"/>
          <w:sz w:val="20"/>
          <w:szCs w:val="20"/>
          <w:lang w:val="es-ES"/>
        </w:rPr>
        <w:t xml:space="preserve"> </w:t>
      </w:r>
      <w:r w:rsidRPr="00A63D20">
        <w:rPr>
          <w:rFonts w:ascii="GHEA Grapalat" w:hAnsi="GHEA Grapalat" w:cs="Sylfaen"/>
          <w:sz w:val="20"/>
          <w:szCs w:val="20"/>
        </w:rPr>
        <w:t>չունեցող</w:t>
      </w:r>
      <w:r w:rsidRPr="00A63D20">
        <w:rPr>
          <w:rFonts w:ascii="GHEA Grapalat" w:hAnsi="GHEA Grapalat"/>
          <w:sz w:val="20"/>
          <w:szCs w:val="20"/>
          <w:lang w:val="es-ES"/>
        </w:rPr>
        <w:t xml:space="preserve"> </w:t>
      </w:r>
      <w:r w:rsidRPr="00A63D20">
        <w:rPr>
          <w:rFonts w:ascii="GHEA Grapalat" w:hAnsi="GHEA Grapalat" w:cs="Sylfaen"/>
          <w:sz w:val="20"/>
          <w:szCs w:val="20"/>
        </w:rPr>
        <w:t>մասնակիցների</w:t>
      </w:r>
      <w:r w:rsidRPr="00A63D20">
        <w:rPr>
          <w:rFonts w:ascii="GHEA Grapalat" w:hAnsi="GHEA Grapalat"/>
          <w:sz w:val="20"/>
          <w:szCs w:val="20"/>
          <w:lang w:val="es-ES"/>
        </w:rPr>
        <w:t xml:space="preserve"> </w:t>
      </w:r>
      <w:r w:rsidRPr="00A63D20">
        <w:rPr>
          <w:rFonts w:ascii="GHEA Grapalat" w:hAnsi="GHEA Grapalat" w:cs="Sylfaen"/>
          <w:sz w:val="20"/>
          <w:szCs w:val="20"/>
        </w:rPr>
        <w:t>ցուցակում</w:t>
      </w:r>
      <w:r w:rsidRPr="00A63D20">
        <w:rPr>
          <w:rFonts w:ascii="GHEA Grapalat" w:hAnsi="GHEA Grapalat"/>
          <w:sz w:val="20"/>
          <w:szCs w:val="20"/>
          <w:lang w:val="es-ES"/>
        </w:rPr>
        <w:t>:</w:t>
      </w:r>
    </w:p>
    <w:p w:rsidR="00990561" w:rsidRPr="00A63D20" w:rsidRDefault="00990561" w:rsidP="00EF3662">
      <w:pPr>
        <w:ind w:firstLine="567"/>
        <w:jc w:val="both"/>
        <w:rPr>
          <w:rFonts w:ascii="GHEA Grapalat" w:hAnsi="GHEA Grapalat" w:cs="Sylfaen"/>
          <w:sz w:val="20"/>
          <w:lang w:val="es-ES"/>
        </w:rPr>
      </w:pPr>
      <w:r w:rsidRPr="00A63D2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A63D20" w:rsidRDefault="00DB4EFF" w:rsidP="00DB4EFF">
      <w:pPr>
        <w:shd w:val="clear" w:color="auto" w:fill="FFFFFF"/>
        <w:ind w:firstLine="375"/>
        <w:jc w:val="both"/>
        <w:rPr>
          <w:rFonts w:ascii="GHEA Grapalat" w:hAnsi="GHEA Grapalat" w:cs="Arial"/>
          <w:sz w:val="20"/>
          <w:lang w:val="es-ES"/>
        </w:rPr>
      </w:pPr>
      <w:r w:rsidRPr="00A63D2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A63D2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A63D20"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A63D20">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676533" w:rsidRDefault="006265F4"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A5562D" w:rsidRPr="00676533" w:rsidRDefault="00A5562D" w:rsidP="00EF3662">
      <w:pPr>
        <w:pStyle w:val="BodyTextIndent2"/>
        <w:spacing w:line="240" w:lineRule="auto"/>
        <w:ind w:firstLine="567"/>
        <w:rPr>
          <w:rFonts w:ascii="GHEA Grapalat" w:hAnsi="GHEA Grapalat" w:cs="Sylfaen"/>
          <w:szCs w:val="24"/>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6F3B04">
        <w:rPr>
          <w:rFonts w:ascii="GHEA Grapalat" w:hAnsi="GHEA Grapalat" w:cs="Sylfaen"/>
          <w:b/>
          <w:sz w:val="20"/>
          <w:lang w:val="hy-AM"/>
        </w:rPr>
        <w:t>ՀՐԱՎԵՐԻ</w:t>
      </w:r>
      <w:r w:rsidRPr="00A71D81">
        <w:rPr>
          <w:rFonts w:ascii="GHEA Grapalat" w:hAnsi="GHEA Grapalat" w:cs="Arial"/>
          <w:b/>
          <w:sz w:val="20"/>
          <w:lang w:val="af-ZA"/>
        </w:rPr>
        <w:t xml:space="preserve">  </w:t>
      </w:r>
      <w:r w:rsidRPr="006F3B04">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6F3B04">
        <w:rPr>
          <w:rFonts w:ascii="GHEA Grapalat" w:hAnsi="GHEA Grapalat" w:cs="Arial"/>
          <w:b/>
          <w:sz w:val="20"/>
          <w:lang w:val="hy-AM"/>
        </w:rPr>
        <w:t>ԵՎ</w:t>
      </w:r>
      <w:r w:rsidRPr="00A71D81">
        <w:rPr>
          <w:rFonts w:ascii="GHEA Grapalat" w:hAnsi="GHEA Grapalat" w:cs="Arial"/>
          <w:b/>
          <w:sz w:val="20"/>
          <w:lang w:val="af-ZA"/>
        </w:rPr>
        <w:t xml:space="preserve"> </w:t>
      </w:r>
      <w:r w:rsidRPr="006F3B04">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6F3B04">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6F3B04">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6F3B04">
        <w:rPr>
          <w:rFonts w:ascii="GHEA Grapalat" w:hAnsi="GHEA Grapalat" w:cs="Sylfaen"/>
          <w:b/>
          <w:sz w:val="20"/>
          <w:lang w:val="hy-AM"/>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6C778B" w:rsidRPr="00A71D81" w:rsidRDefault="00096865" w:rsidP="00165277">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6785D" w:rsidRPr="0006785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2217FD" w:rsidRPr="00E05C83" w:rsidRDefault="00096865" w:rsidP="002217FD">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2217FD" w:rsidRPr="00E05C83">
        <w:rPr>
          <w:rFonts w:ascii="GHEA Grapalat" w:hAnsi="GHEA Grapalat" w:cs="Sylfaen"/>
          <w:b/>
          <w:szCs w:val="24"/>
          <w:lang w:val="hy-AM"/>
        </w:rPr>
        <w:t>8-րդ օրվա ժամը 11:30-ն, ք.Երեան, Մ.Հերացի 12 հասցեով</w:t>
      </w:r>
      <w:r w:rsidR="002217FD"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53729" w:rsidRPr="00E05C83">
        <w:rPr>
          <w:rFonts w:ascii="GHEA Grapalat" w:hAnsi="GHEA Grapalat"/>
          <w:b/>
          <w:lang w:val="hy-AM"/>
        </w:rPr>
        <w:t>Սիրանուշ Պապիկյանը</w:t>
      </w:r>
      <w:r w:rsidR="00B53729" w:rsidRPr="00E05C83">
        <w:rPr>
          <w:rFonts w:ascii="GHEA Grapalat" w:hAnsi="GHEA Grapalat" w:cs="Sylfaen"/>
          <w:szCs w:val="24"/>
          <w:lang w:val="hy-AM"/>
        </w:rPr>
        <w:t xml:space="preserve">։ </w:t>
      </w:r>
      <w:r w:rsidRPr="00A71D81">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FootnoteReference"/>
          <w:rFonts w:ascii="GHEA Grapalat" w:hAnsi="GHEA Grapalat" w:cs="Sylfaen"/>
          <w:color w:val="FFFFFF"/>
          <w:sz w:val="20"/>
          <w:szCs w:val="24"/>
          <w:lang w:val="hy-AM" w:eastAsia="en-US"/>
        </w:rPr>
        <w:footnoteReference w:id="1"/>
      </w:r>
    </w:p>
    <w:bookmarkEnd w:id="4"/>
    <w:p w:rsidR="00B67CCD" w:rsidRPr="00A71D81" w:rsidRDefault="00AA67A7" w:rsidP="00EF3662">
      <w:pPr>
        <w:pStyle w:val="norm"/>
        <w:spacing w:line="240" w:lineRule="auto"/>
        <w:rPr>
          <w:rFonts w:ascii="GHEA Grapalat" w:hAnsi="GHEA Grapalat" w:cs="Sylfaen"/>
          <w:sz w:val="20"/>
          <w:szCs w:val="24"/>
          <w:lang w:val="hy-AM" w:eastAsia="en-US"/>
        </w:rPr>
      </w:pPr>
      <w:r w:rsidRPr="00AA67A7">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AA67A7" w:rsidRPr="006F3B04" w:rsidRDefault="00E326DD" w:rsidP="00AA67A7">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AA67A7" w:rsidRPr="00AA67A7">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AA67A7" w:rsidP="00AA67A7">
      <w:pPr>
        <w:ind w:firstLine="567"/>
        <w:jc w:val="both"/>
        <w:rPr>
          <w:rFonts w:ascii="GHEA Grapalat" w:hAnsi="GHEA Grapalat" w:cs="Sylfaen"/>
          <w:sz w:val="20"/>
          <w:lang w:val="hy-AM"/>
        </w:rPr>
      </w:pPr>
      <w:r w:rsidRPr="00AA67A7">
        <w:rPr>
          <w:rFonts w:ascii="GHEA Grapalat" w:hAnsi="GHEA Grapalat" w:cs="Sylfaen"/>
          <w:sz w:val="20"/>
          <w:lang w:val="hy-AM"/>
        </w:rPr>
        <w:t>5</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AA67A7" w:rsidP="00AA67A7">
      <w:pPr>
        <w:pStyle w:val="norm"/>
        <w:spacing w:line="240" w:lineRule="auto"/>
        <w:ind w:firstLine="567"/>
        <w:rPr>
          <w:rFonts w:ascii="GHEA Grapalat" w:hAnsi="GHEA Grapalat" w:cs="Sylfaen"/>
          <w:sz w:val="20"/>
          <w:szCs w:val="24"/>
          <w:lang w:val="hy-AM" w:eastAsia="en-US"/>
        </w:rPr>
      </w:pPr>
      <w:r w:rsidRPr="00AA67A7">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D75135" w:rsidRPr="00144D4F" w:rsidRDefault="00FD2748" w:rsidP="00D75135">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D75135" w:rsidRPr="00144D4F">
        <w:rPr>
          <w:rFonts w:ascii="GHEA Grapalat" w:hAnsi="GHEA Grapalat" w:cs="Sylfaen"/>
          <w:b/>
          <w:szCs w:val="24"/>
        </w:rPr>
        <w:t>8</w:t>
      </w:r>
      <w:r w:rsidR="00D75135" w:rsidRPr="00144D4F">
        <w:rPr>
          <w:rFonts w:ascii="GHEA Grapalat" w:hAnsi="GHEA Grapalat" w:cs="Sylfaen"/>
          <w:b/>
          <w:szCs w:val="24"/>
          <w:lang w:val="hy-AM"/>
        </w:rPr>
        <w:t>-</w:t>
      </w:r>
      <w:r w:rsidR="00D75135" w:rsidRPr="00144D4F">
        <w:rPr>
          <w:rFonts w:ascii="GHEA Grapalat" w:hAnsi="GHEA Grapalat" w:cs="Sylfaen"/>
          <w:b/>
          <w:szCs w:val="24"/>
          <w:lang w:val="ru-RU"/>
        </w:rPr>
        <w:t>րդ</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օրվա</w:t>
      </w:r>
      <w:r w:rsidR="00D75135" w:rsidRPr="00144D4F">
        <w:rPr>
          <w:rFonts w:ascii="GHEA Grapalat" w:hAnsi="GHEA Grapalat" w:cs="Sylfaen"/>
          <w:b/>
          <w:szCs w:val="24"/>
        </w:rPr>
        <w:t xml:space="preserve"> </w:t>
      </w:r>
      <w:r w:rsidR="00D75135" w:rsidRPr="00144D4F">
        <w:rPr>
          <w:rFonts w:ascii="GHEA Grapalat" w:hAnsi="GHEA Grapalat" w:cs="Sylfaen"/>
          <w:b/>
          <w:szCs w:val="24"/>
          <w:lang w:val="ru-RU"/>
        </w:rPr>
        <w:t>ժամը</w:t>
      </w:r>
      <w:r w:rsidR="00D75135" w:rsidRPr="00144D4F">
        <w:rPr>
          <w:rFonts w:ascii="GHEA Grapalat" w:hAnsi="GHEA Grapalat" w:cs="Sylfaen"/>
          <w:b/>
          <w:szCs w:val="24"/>
        </w:rPr>
        <w:t xml:space="preserve"> </w:t>
      </w:r>
      <w:r w:rsidR="00D75135" w:rsidRPr="00144D4F">
        <w:rPr>
          <w:rFonts w:ascii="GHEA Grapalat" w:hAnsi="GHEA Grapalat" w:cs="Sylfaen"/>
          <w:b/>
          <w:szCs w:val="24"/>
          <w:lang w:val="hy-AM"/>
        </w:rPr>
        <w:t>11:30-</w:t>
      </w:r>
      <w:r w:rsidR="00D75135" w:rsidRPr="00144D4F">
        <w:rPr>
          <w:rFonts w:ascii="GHEA Grapalat" w:hAnsi="GHEA Grapalat" w:cs="Sylfaen"/>
          <w:b/>
          <w:szCs w:val="24"/>
          <w:lang w:val="en-US"/>
        </w:rPr>
        <w:t>ի</w:t>
      </w:r>
      <w:r w:rsidR="00D75135" w:rsidRPr="00144D4F">
        <w:rPr>
          <w:rFonts w:ascii="GHEA Grapalat" w:hAnsi="GHEA Grapalat" w:cs="Sylfaen"/>
          <w:b/>
          <w:szCs w:val="24"/>
          <w:lang w:val="ru-RU"/>
        </w:rPr>
        <w:t>ն։</w:t>
      </w:r>
      <w:r w:rsidR="00D75135" w:rsidRPr="00144D4F">
        <w:rPr>
          <w:rFonts w:ascii="GHEA Grapalat" w:hAnsi="GHEA Grapalat" w:cs="Sylfaen"/>
          <w:b/>
          <w:szCs w:val="24"/>
        </w:rPr>
        <w:t xml:space="preserve"> </w:t>
      </w:r>
    </w:p>
    <w:p w:rsidR="004348F9" w:rsidRPr="006D2E03" w:rsidRDefault="004348F9" w:rsidP="00D75135">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676533" w:rsidRPr="00676533">
        <w:rPr>
          <w:rFonts w:ascii="GHEA Grapalat" w:hAnsi="GHEA Grapalat" w:cs="Sylfaen"/>
          <w:szCs w:val="24"/>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757DA2" w:rsidRPr="00A71D81" w:rsidRDefault="00FD2748" w:rsidP="00757DA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757DA2" w:rsidRPr="00DE5ED9">
        <w:rPr>
          <w:rFonts w:ascii="GHEA Grapalat" w:hAnsi="GHEA Grapalat" w:cs="Sylfaen"/>
          <w:b/>
          <w:i w:val="0"/>
          <w:szCs w:val="24"/>
          <w:lang w:val="ru-RU"/>
        </w:rPr>
        <w:t>Հայաստանի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Հանրապետության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դրամով</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բացման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նիստի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օրվա</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դրությամբ</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ՀՀ</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կենտրոնական</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բանկի</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կողմից</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սահմանված</w:t>
      </w:r>
      <w:r w:rsidR="00757DA2" w:rsidRPr="00DE5ED9">
        <w:rPr>
          <w:rFonts w:ascii="GHEA Grapalat" w:hAnsi="GHEA Grapalat" w:cs="Sylfaen"/>
          <w:b/>
          <w:i w:val="0"/>
          <w:szCs w:val="24"/>
          <w:lang w:val="af-ZA"/>
        </w:rPr>
        <w:t xml:space="preserve"> </w:t>
      </w:r>
      <w:r w:rsidR="00757DA2" w:rsidRPr="00DE5ED9">
        <w:rPr>
          <w:rFonts w:ascii="GHEA Grapalat" w:hAnsi="GHEA Grapalat" w:cs="Sylfaen"/>
          <w:b/>
          <w:i w:val="0"/>
          <w:szCs w:val="24"/>
          <w:lang w:val="ru-RU"/>
        </w:rPr>
        <w:t>փոխարժեքով</w:t>
      </w:r>
      <w:r w:rsidR="00757DA2" w:rsidRPr="00712340">
        <w:rPr>
          <w:rFonts w:ascii="GHEA Grapalat" w:hAnsi="GHEA Grapalat" w:cs="Sylfaen"/>
          <w:i w:val="0"/>
          <w:szCs w:val="24"/>
          <w:lang w:val="ru-RU"/>
        </w:rPr>
        <w:t>։</w:t>
      </w:r>
    </w:p>
    <w:p w:rsidR="009B6D58" w:rsidRPr="0022699D" w:rsidRDefault="00FD2748" w:rsidP="00757DA2">
      <w:pPr>
        <w:pStyle w:val="BodyTextIndent"/>
        <w:spacing w:line="240" w:lineRule="auto"/>
        <w:ind w:firstLine="567"/>
        <w:rPr>
          <w:rFonts w:ascii="GHEA Grapalat" w:hAnsi="GHEA Grapalat" w:cs="Sylfaen"/>
          <w:i w:val="0"/>
          <w:szCs w:val="24"/>
          <w:lang w:val="af-ZA"/>
        </w:rPr>
      </w:pPr>
      <w:r w:rsidRPr="0022699D">
        <w:rPr>
          <w:rFonts w:ascii="GHEA Grapalat" w:hAnsi="GHEA Grapalat"/>
          <w:i w:val="0"/>
          <w:lang w:val="af-ZA"/>
        </w:rPr>
        <w:t>8</w:t>
      </w:r>
      <w:r w:rsidR="00633389" w:rsidRPr="0022699D">
        <w:rPr>
          <w:rFonts w:ascii="GHEA Grapalat" w:hAnsi="GHEA Grapalat"/>
          <w:i w:val="0"/>
          <w:lang w:val="af-ZA"/>
        </w:rPr>
        <w:t>.</w:t>
      </w:r>
      <w:r w:rsidR="00E56508" w:rsidRPr="0022699D">
        <w:rPr>
          <w:rFonts w:ascii="GHEA Grapalat" w:hAnsi="GHEA Grapalat"/>
          <w:i w:val="0"/>
          <w:lang w:val="hy-AM"/>
        </w:rPr>
        <w:t>5</w:t>
      </w:r>
      <w:r w:rsidR="00E56508" w:rsidRPr="0022699D">
        <w:rPr>
          <w:rFonts w:ascii="GHEA Grapalat" w:hAnsi="GHEA Grapalat"/>
          <w:i w:val="0"/>
          <w:lang w:val="af-ZA"/>
        </w:rPr>
        <w:t xml:space="preserve"> </w:t>
      </w:r>
      <w:r w:rsidR="00973FB1" w:rsidRPr="0022699D">
        <w:rPr>
          <w:rFonts w:ascii="GHEA Grapalat" w:hAnsi="GHEA Grapalat"/>
          <w:i w:val="0"/>
          <w:lang w:val="af-ZA"/>
        </w:rPr>
        <w:t>Հ</w:t>
      </w:r>
      <w:r w:rsidR="00973FB1" w:rsidRPr="0022699D">
        <w:rPr>
          <w:rFonts w:ascii="GHEA Grapalat" w:hAnsi="GHEA Grapalat" w:cs="Sylfaen"/>
          <w:i w:val="0"/>
          <w:szCs w:val="24"/>
          <w:lang w:val="ru-RU"/>
        </w:rPr>
        <w:t>անձնաժողովը</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հրավերի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պահանջների</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նկատմամբ</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բավարար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գնահատված</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հայտեր</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ներկայացրած</w:t>
      </w:r>
      <w:r w:rsidR="00973FB1" w:rsidRPr="0022699D">
        <w:rPr>
          <w:rFonts w:ascii="GHEA Grapalat" w:hAnsi="GHEA Grapalat" w:cs="Sylfaen"/>
          <w:i w:val="0"/>
          <w:szCs w:val="24"/>
          <w:lang w:val="af-ZA"/>
        </w:rPr>
        <w:t xml:space="preserve"> </w:t>
      </w:r>
      <w:r w:rsidRPr="0022699D">
        <w:rPr>
          <w:rFonts w:ascii="GHEA Grapalat" w:hAnsi="GHEA Grapalat" w:cs="Sylfaen"/>
          <w:i w:val="0"/>
          <w:szCs w:val="24"/>
        </w:rPr>
        <w:t>մ</w:t>
      </w:r>
      <w:r w:rsidR="00973FB1" w:rsidRPr="0022699D">
        <w:rPr>
          <w:rFonts w:ascii="GHEA Grapalat" w:hAnsi="GHEA Grapalat" w:cs="Sylfaen"/>
          <w:i w:val="0"/>
          <w:szCs w:val="24"/>
          <w:lang w:val="ru-RU"/>
        </w:rPr>
        <w:t>ասնակիցներից</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որոշում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հայտարարում</w:t>
      </w:r>
      <w:r w:rsidR="00973FB1"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է</w:t>
      </w:r>
      <w:r w:rsidR="00973FB1"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hy-AM"/>
        </w:rPr>
        <w:t>ընտրված</w:t>
      </w:r>
      <w:r w:rsidR="00D32414" w:rsidRPr="0022699D">
        <w:rPr>
          <w:rFonts w:ascii="GHEA Grapalat" w:hAnsi="GHEA Grapalat" w:cs="Sylfaen"/>
          <w:i w:val="0"/>
          <w:szCs w:val="24"/>
          <w:lang w:val="af-ZA"/>
        </w:rPr>
        <w:t xml:space="preserve"> </w:t>
      </w:r>
      <w:r w:rsidR="00973FB1" w:rsidRPr="0022699D">
        <w:rPr>
          <w:rFonts w:ascii="GHEA Grapalat" w:hAnsi="GHEA Grapalat" w:cs="Sylfaen"/>
          <w:i w:val="0"/>
          <w:szCs w:val="24"/>
          <w:lang w:val="ru-RU"/>
        </w:rPr>
        <w:t>և</w:t>
      </w:r>
      <w:r w:rsidR="00973FB1" w:rsidRPr="0022699D">
        <w:rPr>
          <w:rFonts w:ascii="GHEA Grapalat" w:hAnsi="GHEA Grapalat" w:cs="Sylfaen"/>
          <w:i w:val="0"/>
          <w:szCs w:val="24"/>
          <w:lang w:val="af-ZA"/>
        </w:rPr>
        <w:t xml:space="preserve"> </w:t>
      </w:r>
      <w:r w:rsidR="00880C5E" w:rsidRPr="0022699D">
        <w:rPr>
          <w:rFonts w:ascii="GHEA Grapalat" w:hAnsi="GHEA Grapalat" w:cs="Sylfaen"/>
          <w:i w:val="0"/>
          <w:szCs w:val="24"/>
          <w:lang w:val="hy-AM"/>
        </w:rPr>
        <w:t>այդպիսին չճանաչված</w:t>
      </w:r>
      <w:r w:rsidR="009F3CAE" w:rsidRPr="009F3CAE">
        <w:rPr>
          <w:rFonts w:ascii="GHEA Grapalat" w:hAnsi="GHEA Grapalat" w:cs="Sylfaen"/>
          <w:i w:val="0"/>
          <w:szCs w:val="24"/>
          <w:lang w:val="af-ZA"/>
        </w:rPr>
        <w:t xml:space="preserve"> </w:t>
      </w:r>
      <w:r w:rsidR="00973FB1" w:rsidRPr="0022699D">
        <w:rPr>
          <w:rFonts w:ascii="GHEA Grapalat" w:hAnsi="GHEA Grapalat" w:cs="Sylfaen"/>
          <w:i w:val="0"/>
          <w:szCs w:val="24"/>
          <w:lang w:val="ru-RU"/>
        </w:rPr>
        <w:t>մասնակիցներին</w:t>
      </w:r>
      <w:r w:rsidR="00973FB1" w:rsidRPr="0022699D">
        <w:rPr>
          <w:rFonts w:ascii="GHEA Grapalat" w:hAnsi="GHEA Grapalat" w:cs="Sylfaen"/>
          <w:i w:val="0"/>
          <w:szCs w:val="24"/>
          <w:lang w:val="af-ZA"/>
        </w:rPr>
        <w:t>:</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Ապրանքների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գնման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դեպքում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հանձնաժողովը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գնահատում</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է</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նաև</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ներկայացված</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ապրանքի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ամբողջական</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նկարագրերի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համապատասխանությունը</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հրավերի</w:t>
      </w:r>
      <w:r w:rsidR="00D32414" w:rsidRPr="0022699D">
        <w:rPr>
          <w:rFonts w:ascii="GHEA Grapalat" w:hAnsi="GHEA Grapalat" w:cs="Sylfaen"/>
          <w:i w:val="0"/>
          <w:szCs w:val="24"/>
          <w:lang w:val="af-ZA"/>
        </w:rPr>
        <w:t xml:space="preserve"> </w:t>
      </w:r>
      <w:r w:rsidR="00D32414" w:rsidRPr="0022699D">
        <w:rPr>
          <w:rFonts w:ascii="GHEA Grapalat" w:hAnsi="GHEA Grapalat" w:cs="Sylfaen"/>
          <w:i w:val="0"/>
          <w:szCs w:val="24"/>
          <w:lang w:val="ru-RU"/>
        </w:rPr>
        <w:t>պահանջներին</w:t>
      </w:r>
      <w:r w:rsidR="00D32414" w:rsidRPr="0022699D">
        <w:rPr>
          <w:rFonts w:ascii="GHEA Grapalat" w:hAnsi="GHEA Grapalat" w:cs="Sylfaen"/>
          <w:i w:val="0"/>
          <w:szCs w:val="24"/>
          <w:lang w:val="af-ZA"/>
        </w:rPr>
        <w:t>:</w:t>
      </w:r>
      <w:r w:rsidR="00973FB1"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Առաջարկված</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նվազագույն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գների</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հավասարության</w:t>
      </w:r>
      <w:r w:rsidR="009B6D58" w:rsidRPr="0022699D">
        <w:rPr>
          <w:rFonts w:ascii="GHEA Grapalat" w:hAnsi="GHEA Grapalat" w:cs="Sylfaen"/>
          <w:i w:val="0"/>
          <w:szCs w:val="24"/>
          <w:lang w:val="af-ZA"/>
        </w:rPr>
        <w:t xml:space="preserve"> </w:t>
      </w:r>
      <w:r w:rsidR="009B6D58" w:rsidRPr="0022699D">
        <w:rPr>
          <w:rFonts w:ascii="GHEA Grapalat" w:hAnsi="GHEA Grapalat" w:cs="Sylfaen"/>
          <w:i w:val="0"/>
          <w:szCs w:val="24"/>
          <w:lang w:val="ru-RU"/>
        </w:rPr>
        <w:t>դեպքում</w:t>
      </w:r>
      <w:r w:rsidR="00AE74A0" w:rsidRPr="0022699D">
        <w:rPr>
          <w:rFonts w:ascii="GHEA Grapalat" w:hAnsi="GHEA Grapalat" w:cs="Sylfaen"/>
          <w:i w:val="0"/>
          <w:szCs w:val="24"/>
          <w:lang w:val="hy-AM"/>
        </w:rPr>
        <w:t>՝</w:t>
      </w:r>
      <w:r w:rsidR="009B6D58" w:rsidRPr="0022699D">
        <w:rPr>
          <w:rFonts w:ascii="GHEA Grapalat" w:hAnsi="GHEA Grapalat" w:cs="Sylfaen"/>
          <w:i w:val="0"/>
          <w:szCs w:val="24"/>
          <w:lang w:val="af-ZA"/>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E1477E" w:rsidRPr="00E1477E">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1477E" w:rsidRPr="00E1477E">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9206F4" w:rsidRPr="009206F4">
        <w:rPr>
          <w:rFonts w:ascii="GHEA Grapalat" w:hAnsi="GHEA Grapalat" w:cs="Sylfaen"/>
          <w:sz w:val="20"/>
          <w:lang w:val="af-ZA"/>
        </w:rPr>
        <w:t xml:space="preserve"> </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w:t>
      </w:r>
      <w:r w:rsidR="007B6811" w:rsidRPr="00A71D81">
        <w:rPr>
          <w:rFonts w:ascii="GHEA Grapalat" w:hAnsi="GHEA Grapalat"/>
          <w:sz w:val="20"/>
          <w:szCs w:val="20"/>
          <w:lang w:val="af-ZA"/>
        </w:rPr>
        <w:lastRenderedPageBreak/>
        <w:t xml:space="preserve">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5E34DC" w:rsidRPr="005E34DC">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w:t>
      </w:r>
      <w:r w:rsidRPr="009B4157">
        <w:rPr>
          <w:rFonts w:ascii="GHEA Grapalat" w:hAnsi="GHEA Grapalat" w:cs="Sylfaen"/>
          <w:highlight w:val="yellow"/>
          <w:lang w:val="hy-AM"/>
        </w:rPr>
        <w:t>հայտերի բացման</w:t>
      </w:r>
      <w:r w:rsidR="00BE037D" w:rsidRPr="009B4157">
        <w:rPr>
          <w:rFonts w:ascii="GHEA Grapalat" w:hAnsi="GHEA Grapalat" w:cs="Sylfaen"/>
          <w:highlight w:val="yellow"/>
        </w:rPr>
        <w:t xml:space="preserve"> և գնահատման</w:t>
      </w:r>
      <w:r w:rsidRPr="009B4157">
        <w:rPr>
          <w:rFonts w:ascii="GHEA Grapalat" w:hAnsi="GHEA Grapalat" w:cs="Sylfaen"/>
          <w:highlight w:val="yellow"/>
          <w:lang w:val="hy-AM"/>
        </w:rPr>
        <w:t xml:space="preserve"> նիստի արձանագրության բնօրինակից արտատպված (սկանավորված) տարբերակը</w:t>
      </w:r>
      <w:r w:rsidR="009A30B4" w:rsidRPr="009B4157">
        <w:rPr>
          <w:rFonts w:ascii="GHEA Grapalat" w:hAnsi="GHEA Grapalat" w:cs="Sylfaen"/>
          <w:highlight w:val="yellow"/>
          <w:lang w:val="hy-AM"/>
        </w:rPr>
        <w:t xml:space="preserve"> և սույն </w:t>
      </w:r>
      <w:r w:rsidR="00E30D12" w:rsidRPr="009B4157">
        <w:rPr>
          <w:rFonts w:ascii="GHEA Grapalat" w:hAnsi="GHEA Grapalat" w:cs="Sylfaen"/>
          <w:highlight w:val="yellow"/>
          <w:lang w:val="hy-AM"/>
        </w:rPr>
        <w:t>հրավերի 1-ին մասի 3.5 կետում նշված</w:t>
      </w:r>
      <w:r w:rsidR="009A30B4" w:rsidRPr="009B4157">
        <w:rPr>
          <w:rFonts w:ascii="GHEA Grapalat" w:hAnsi="GHEA Grapalat" w:cs="Sylfaen"/>
          <w:highlight w:val="yellow"/>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B4157">
        <w:rPr>
          <w:rFonts w:ascii="GHEA Grapalat" w:hAnsi="GHEA Grapalat" w:cs="Sylfaen"/>
          <w:highlight w:val="yellow"/>
          <w:lang w:val="hy-AM"/>
        </w:rPr>
        <w:t xml:space="preserve"> հրապարակում է տեղեկագրում</w:t>
      </w:r>
      <w:r w:rsidR="00902BB9" w:rsidRPr="009B4157">
        <w:rPr>
          <w:rFonts w:ascii="GHEA Grapalat" w:hAnsi="GHEA Grapalat" w:cs="Sylfaen"/>
          <w:highlight w:val="yellow"/>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DB4EFF" w:rsidRPr="006D2E03">
        <w:rPr>
          <w:rFonts w:ascii="GHEA Grapalat" w:hAnsi="GHEA Grapalat" w:cs="Sylfaen"/>
          <w:sz w:val="20"/>
          <w:lang w:val="af-ZA"/>
        </w:rPr>
        <w:t>թե՝</w:t>
      </w:r>
    </w:p>
    <w:p w:rsidR="00DB4EFF" w:rsidRPr="006D2E03"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w:t>
      </w:r>
      <w:r w:rsidRPr="00880354">
        <w:rPr>
          <w:rFonts w:ascii="GHEA Grapalat" w:hAnsi="GHEA Grapalat" w:cs="Sylfaen"/>
          <w:sz w:val="20"/>
          <w:lang w:val="af-ZA"/>
        </w:rPr>
        <w:t xml:space="preserve"> </w:t>
      </w:r>
      <w:r w:rsidRPr="006D2E03">
        <w:rPr>
          <w:rFonts w:ascii="GHEA Grapalat" w:hAnsi="GHEA Grapalat" w:cs="Sylfaen"/>
          <w:sz w:val="20"/>
        </w:rPr>
        <w:t>օրվա</w:t>
      </w:r>
      <w:r w:rsidRPr="00880354">
        <w:rPr>
          <w:rFonts w:ascii="GHEA Grapalat" w:hAnsi="GHEA Grapalat" w:cs="Sylfaen"/>
          <w:sz w:val="20"/>
          <w:lang w:val="af-ZA"/>
        </w:rPr>
        <w:t xml:space="preserve"> </w:t>
      </w:r>
      <w:r w:rsidRPr="006D2E03">
        <w:rPr>
          <w:rFonts w:ascii="GHEA Grapalat" w:hAnsi="GHEA Grapalat" w:cs="Sylfaen"/>
          <w:sz w:val="20"/>
        </w:rPr>
        <w:t>դրությամբ</w:t>
      </w:r>
      <w:r w:rsidRPr="00880354">
        <w:rPr>
          <w:rFonts w:ascii="GHEA Grapalat" w:hAnsi="GHEA Grapalat" w:cs="Sylfaen"/>
          <w:sz w:val="20"/>
          <w:lang w:val="af-ZA"/>
        </w:rPr>
        <w:t xml:space="preserve"> </w:t>
      </w:r>
      <w:r w:rsidRPr="006D2E03">
        <w:rPr>
          <w:rFonts w:ascii="GHEA Grapalat" w:hAnsi="GHEA Grapalat" w:cs="Sylfaen"/>
          <w:sz w:val="20"/>
        </w:rPr>
        <w:t>մասնակիցը</w:t>
      </w:r>
      <w:r w:rsidRPr="00880354">
        <w:rPr>
          <w:rFonts w:ascii="GHEA Grapalat" w:hAnsi="GHEA Grapalat" w:cs="Sylfaen"/>
          <w:sz w:val="20"/>
          <w:lang w:val="af-ZA"/>
        </w:rPr>
        <w:t xml:space="preserve"> </w:t>
      </w:r>
      <w:r w:rsidRPr="006D2E03">
        <w:rPr>
          <w:rFonts w:ascii="GHEA Grapalat" w:hAnsi="GHEA Grapalat" w:cs="Sylfaen"/>
          <w:sz w:val="20"/>
        </w:rPr>
        <w:t>կամ</w:t>
      </w:r>
      <w:r w:rsidRPr="00880354">
        <w:rPr>
          <w:rFonts w:ascii="GHEA Grapalat" w:hAnsi="GHEA Grapalat" w:cs="Sylfaen"/>
          <w:sz w:val="20"/>
          <w:lang w:val="af-ZA"/>
        </w:rPr>
        <w:t xml:space="preserve"> </w:t>
      </w:r>
      <w:r w:rsidRPr="006D2E03">
        <w:rPr>
          <w:rFonts w:ascii="GHEA Grapalat" w:hAnsi="GHEA Grapalat" w:cs="Sylfaen"/>
          <w:sz w:val="20"/>
        </w:rPr>
        <w:t>պայմանագիրը</w:t>
      </w:r>
      <w:r w:rsidRPr="00880354">
        <w:rPr>
          <w:rFonts w:ascii="GHEA Grapalat" w:hAnsi="GHEA Grapalat" w:cs="Sylfaen"/>
          <w:sz w:val="20"/>
          <w:lang w:val="af-ZA"/>
        </w:rPr>
        <w:t xml:space="preserve"> </w:t>
      </w:r>
      <w:r w:rsidRPr="006D2E03">
        <w:rPr>
          <w:rFonts w:ascii="GHEA Grapalat" w:hAnsi="GHEA Grapalat" w:cs="Sylfaen"/>
          <w:sz w:val="20"/>
        </w:rPr>
        <w:t>կնքած</w:t>
      </w:r>
      <w:r w:rsidRPr="00880354">
        <w:rPr>
          <w:rFonts w:ascii="GHEA Grapalat" w:hAnsi="GHEA Grapalat" w:cs="Sylfaen"/>
          <w:sz w:val="20"/>
          <w:lang w:val="af-ZA"/>
        </w:rPr>
        <w:t xml:space="preserve"> </w:t>
      </w:r>
      <w:r w:rsidRPr="006D2E03">
        <w:rPr>
          <w:rFonts w:ascii="GHEA Grapalat" w:hAnsi="GHEA Grapalat" w:cs="Sylfaen"/>
          <w:sz w:val="20"/>
        </w:rPr>
        <w:t>անձը</w:t>
      </w:r>
      <w:r w:rsidRPr="00880354">
        <w:rPr>
          <w:rFonts w:ascii="GHEA Grapalat" w:hAnsi="GHEA Grapalat" w:cs="Sylfaen"/>
          <w:sz w:val="20"/>
          <w:lang w:val="af-ZA"/>
        </w:rPr>
        <w:t xml:space="preserve"> </w:t>
      </w:r>
      <w:r w:rsidRPr="006D2E03">
        <w:rPr>
          <w:rFonts w:ascii="GHEA Grapalat" w:hAnsi="GHEA Grapalat" w:cs="Sylfaen"/>
          <w:sz w:val="20"/>
        </w:rPr>
        <w:t>վճարել</w:t>
      </w:r>
      <w:r w:rsidRPr="00880354">
        <w:rPr>
          <w:rFonts w:ascii="GHEA Grapalat" w:hAnsi="GHEA Grapalat" w:cs="Sylfaen"/>
          <w:sz w:val="20"/>
          <w:lang w:val="af-ZA"/>
        </w:rPr>
        <w:t xml:space="preserve"> </w:t>
      </w:r>
      <w:r w:rsidRPr="006D2E03">
        <w:rPr>
          <w:rFonts w:ascii="GHEA Grapalat" w:hAnsi="GHEA Grapalat" w:cs="Sylfaen"/>
          <w:sz w:val="20"/>
        </w:rPr>
        <w:t>է</w:t>
      </w:r>
      <w:r w:rsidRPr="00880354">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880354">
        <w:rPr>
          <w:rFonts w:ascii="GHEA Grapalat" w:hAnsi="GHEA Grapalat" w:cs="Sylfaen"/>
          <w:sz w:val="20"/>
          <w:lang w:val="af-ZA"/>
        </w:rPr>
        <w:t xml:space="preserve"> </w:t>
      </w:r>
      <w:r w:rsidRPr="006D2E03">
        <w:rPr>
          <w:rFonts w:ascii="GHEA Grapalat" w:hAnsi="GHEA Grapalat" w:cs="Sylfaen"/>
          <w:sz w:val="20"/>
        </w:rPr>
        <w:t>որոշումը</w:t>
      </w:r>
      <w:r w:rsidRPr="00880354">
        <w:rPr>
          <w:rFonts w:ascii="GHEA Grapalat" w:hAnsi="GHEA Grapalat" w:cs="Sylfaen"/>
          <w:sz w:val="20"/>
          <w:lang w:val="af-ZA"/>
        </w:rPr>
        <w:t xml:space="preserve"> </w:t>
      </w:r>
      <w:r w:rsidRPr="006D2E03">
        <w:rPr>
          <w:rFonts w:ascii="GHEA Grapalat" w:hAnsi="GHEA Grapalat" w:cs="Sylfaen"/>
          <w:sz w:val="20"/>
        </w:rPr>
        <w:t>ներկայացվելու</w:t>
      </w:r>
      <w:r w:rsidRPr="00880354">
        <w:rPr>
          <w:rFonts w:ascii="GHEA Grapalat" w:hAnsi="GHEA Grapalat" w:cs="Sylfaen"/>
          <w:sz w:val="20"/>
          <w:lang w:val="af-ZA"/>
        </w:rPr>
        <w:t xml:space="preserve"> </w:t>
      </w:r>
      <w:r w:rsidRPr="006D2E03">
        <w:rPr>
          <w:rFonts w:ascii="GHEA Grapalat" w:hAnsi="GHEA Grapalat" w:cs="Sylfaen"/>
          <w:sz w:val="20"/>
        </w:rPr>
        <w:t>վերջնաժամկետը</w:t>
      </w:r>
      <w:r w:rsidRPr="00880354">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43353" w:rsidRPr="00C14690" w:rsidRDefault="00543353" w:rsidP="00543353">
      <w:pPr>
        <w:pStyle w:val="BodyTextIndent2"/>
        <w:spacing w:line="240" w:lineRule="auto"/>
        <w:ind w:firstLine="567"/>
        <w:rPr>
          <w:rFonts w:ascii="GHEA Grapalat" w:hAnsi="GHEA Grapalat"/>
          <w:lang w:val="hy-AM"/>
        </w:rPr>
      </w:pPr>
      <w:r w:rsidRPr="00C14690">
        <w:rPr>
          <w:rFonts w:ascii="GHEA Grapalat" w:hAnsi="GHEA Grapalat"/>
        </w:rPr>
        <w:t>8</w:t>
      </w:r>
      <w:r w:rsidRPr="00C14690">
        <w:rPr>
          <w:rFonts w:ascii="GHEA Grapalat" w:hAnsi="GHEA Grapalat"/>
          <w:lang w:val="hy-AM"/>
        </w:rPr>
        <w:t>.</w:t>
      </w:r>
      <w:r w:rsidRPr="00C14690">
        <w:rPr>
          <w:rFonts w:ascii="GHEA Grapalat" w:hAnsi="GHEA Grapalat"/>
        </w:rPr>
        <w:t xml:space="preserve">18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0412A" w:rsidRPr="003A2550">
        <w:rPr>
          <w:rFonts w:ascii="GHEA Grapalat" w:hAnsi="GHEA Grapalat" w:cs="Sylfaen"/>
          <w:b/>
          <w:lang w:val="es-ES"/>
        </w:rPr>
        <w:t>10 օրացուցային</w:t>
      </w:r>
      <w:r w:rsidR="00B0412A" w:rsidRPr="003A2550">
        <w:rPr>
          <w:rFonts w:ascii="GHEA Grapalat" w:hAnsi="GHEA Grapalat" w:cs="Arial"/>
          <w:b/>
          <w:lang w:val="es-ES"/>
        </w:rPr>
        <w:t xml:space="preserve"> </w:t>
      </w:r>
      <w:r w:rsidR="00B0412A" w:rsidRPr="003A2550">
        <w:rPr>
          <w:rFonts w:ascii="GHEA Grapalat" w:hAnsi="GHEA Grapalat" w:cs="Sylfaen"/>
          <w:b/>
          <w:lang w:val="es-ES"/>
        </w:rPr>
        <w:t>օր</w:t>
      </w:r>
      <w:r w:rsidR="00B0412A" w:rsidRPr="003A2550">
        <w:rPr>
          <w:rFonts w:ascii="GHEA Grapalat" w:hAnsi="GHEA Grapalat" w:cs="Arial"/>
          <w:b/>
          <w:lang w:val="es-ES"/>
        </w:rPr>
        <w:t xml:space="preserve"> </w:t>
      </w:r>
      <w:r w:rsidR="00B0412A" w:rsidRPr="003A2550">
        <w:rPr>
          <w:rFonts w:ascii="GHEA Grapalat" w:hAnsi="GHEA Grapalat" w:cs="Sylfaen"/>
          <w:b/>
          <w:lang w:val="es-ES"/>
        </w:rPr>
        <w:t>է</w:t>
      </w:r>
      <w:r w:rsidR="00B0412A" w:rsidRPr="003A2550">
        <w:rPr>
          <w:rFonts w:ascii="GHEA Grapalat" w:hAnsi="GHEA Grapalat" w:cs="Tahoma"/>
          <w:b/>
          <w:lang w:val="es-ES"/>
        </w:rPr>
        <w:t>։</w:t>
      </w:r>
      <w:r w:rsidR="00B0412A"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rsidR="0035697B" w:rsidRPr="009B7D26"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7133DA" w:rsidRPr="005D2414">
        <w:rPr>
          <w:rFonts w:ascii="GHEA Grapalat" w:hAnsi="GHEA Grapalat" w:cs="Sylfaen"/>
          <w:sz w:val="20"/>
          <w:lang w:val="hy-AM"/>
        </w:rPr>
        <w:t xml:space="preserve"> կամ</w:t>
      </w:r>
      <w:r w:rsidR="007133DA" w:rsidRPr="00D533CD">
        <w:rPr>
          <w:rFonts w:ascii="GHEA Grapalat" w:hAnsi="GHEA Grapalat" w:cs="Sylfaen"/>
          <w:sz w:val="20"/>
          <w:lang w:val="af-ZA"/>
        </w:rPr>
        <w:t xml:space="preserve"> </w:t>
      </w:r>
      <w:r w:rsidR="007133DA" w:rsidRPr="005D2414">
        <w:rPr>
          <w:rFonts w:ascii="GHEA Grapalat" w:hAnsi="GHEA Grapalat" w:cs="Sylfaen"/>
          <w:sz w:val="20"/>
          <w:lang w:val="hy-AM"/>
        </w:rPr>
        <w:t>կանխիկ</w:t>
      </w:r>
      <w:r w:rsidR="007133DA" w:rsidRPr="00D533CD">
        <w:rPr>
          <w:rFonts w:ascii="GHEA Grapalat" w:hAnsi="GHEA Grapalat" w:cs="Sylfaen"/>
          <w:sz w:val="20"/>
          <w:lang w:val="af-ZA"/>
        </w:rPr>
        <w:t xml:space="preserve"> </w:t>
      </w:r>
      <w:r w:rsidR="007133DA" w:rsidRPr="005D2414">
        <w:rPr>
          <w:rFonts w:ascii="GHEA Grapalat" w:hAnsi="GHEA Grapalat" w:cs="Sylfaen"/>
          <w:sz w:val="20"/>
          <w:lang w:val="hy-AM"/>
        </w:rPr>
        <w:t>փողի</w:t>
      </w:r>
      <w:r w:rsidR="007133DA">
        <w:rPr>
          <w:rFonts w:ascii="GHEA Grapalat" w:hAnsi="GHEA Grapalat" w:cs="Sylfaen"/>
          <w:sz w:val="20"/>
          <w:lang w:val="hy-AM"/>
        </w:rPr>
        <w:t xml:space="preserve"> </w:t>
      </w:r>
      <w:r w:rsidR="007133DA" w:rsidRPr="005D2414">
        <w:rPr>
          <w:rFonts w:ascii="GHEA Grapalat" w:hAnsi="GHEA Grapalat" w:cs="Sylfaen"/>
          <w:sz w:val="20"/>
          <w:lang w:val="hy-AM"/>
        </w:rPr>
        <w:t>ձևով</w:t>
      </w:r>
      <w:r w:rsidR="007133DA">
        <w:rPr>
          <w:rFonts w:ascii="GHEA Grapalat" w:hAnsi="GHEA Grapalat" w:cs="Sylfaen"/>
          <w:sz w:val="20"/>
          <w:lang w:val="hy-AM"/>
        </w:rPr>
        <w:t>:</w:t>
      </w:r>
      <w:r w:rsidR="007133DA" w:rsidRPr="005A72DB">
        <w:rPr>
          <w:rFonts w:ascii="GHEA Grapalat" w:hAnsi="GHEA Grapalat" w:cs="Sylfaen"/>
          <w:sz w:val="20"/>
          <w:lang w:val="af-ZA"/>
        </w:rPr>
        <w:t xml:space="preserve"> </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CC10A9">
        <w:rPr>
          <w:rFonts w:ascii="GHEA Grapalat" w:hAnsi="GHEA Grapalat" w:cs="Sylfaen"/>
          <w:sz w:val="20"/>
          <w:lang w:val="hy-AM"/>
        </w:rPr>
        <w:t>օրվան</w:t>
      </w:r>
      <w:r w:rsidR="005A72DB" w:rsidRPr="00CC10A9">
        <w:rPr>
          <w:rFonts w:ascii="GHEA Grapalat" w:hAnsi="GHEA Grapalat" w:cs="Sylfaen"/>
          <w:sz w:val="20"/>
          <w:lang w:val="af-ZA"/>
        </w:rPr>
        <w:t xml:space="preserve"> </w:t>
      </w:r>
      <w:r w:rsidR="005A72DB" w:rsidRPr="00CC10A9">
        <w:rPr>
          <w:rFonts w:ascii="GHEA Grapalat" w:hAnsi="GHEA Grapalat" w:cs="Sylfaen"/>
          <w:sz w:val="20"/>
          <w:lang w:val="hy-AM"/>
        </w:rPr>
        <w:t>հաջորդող</w:t>
      </w:r>
      <w:r w:rsidR="005A72DB" w:rsidRPr="00CC10A9">
        <w:rPr>
          <w:rFonts w:ascii="GHEA Grapalat" w:hAnsi="GHEA Grapalat" w:cs="Sylfaen"/>
          <w:sz w:val="20"/>
          <w:lang w:val="af-ZA"/>
        </w:rPr>
        <w:t xml:space="preserve"> </w:t>
      </w:r>
      <w:r w:rsidR="005A72DB" w:rsidRPr="00CC10A9">
        <w:rPr>
          <w:rFonts w:ascii="GHEA Grapalat" w:hAnsi="GHEA Grapalat" w:cs="Sylfaen"/>
          <w:sz w:val="20"/>
          <w:lang w:val="hy-AM"/>
        </w:rPr>
        <w:t>2</w:t>
      </w:r>
      <w:r w:rsidR="005A72DB" w:rsidRPr="00CC10A9">
        <w:rPr>
          <w:rFonts w:ascii="GHEA Grapalat" w:hAnsi="GHEA Grapalat" w:cs="Sylfaen"/>
          <w:sz w:val="20"/>
          <w:lang w:val="af-ZA"/>
        </w:rPr>
        <w:t>0-</w:t>
      </w:r>
      <w:r w:rsidR="005A72DB" w:rsidRPr="00CC10A9">
        <w:rPr>
          <w:rFonts w:ascii="GHEA Grapalat" w:hAnsi="GHEA Grapalat" w:cs="Sylfaen"/>
          <w:sz w:val="20"/>
          <w:lang w:val="hy-AM"/>
        </w:rPr>
        <w:t>րդ</w:t>
      </w:r>
      <w:r w:rsidR="005A72DB" w:rsidRPr="00CC10A9">
        <w:rPr>
          <w:rFonts w:ascii="GHEA Grapalat" w:hAnsi="GHEA Grapalat" w:cs="Sylfaen"/>
          <w:sz w:val="20"/>
          <w:lang w:val="af-ZA"/>
        </w:rPr>
        <w:t xml:space="preserve"> </w:t>
      </w:r>
      <w:r w:rsidR="005A72DB" w:rsidRPr="00CC10A9">
        <w:rPr>
          <w:rFonts w:ascii="GHEA Grapalat" w:hAnsi="GHEA Grapalat" w:cs="Sylfaen"/>
          <w:sz w:val="20"/>
          <w:lang w:val="hy-AM"/>
        </w:rPr>
        <w:t>աշխատանքային</w:t>
      </w:r>
      <w:r w:rsidR="005A72DB" w:rsidRPr="00CC10A9">
        <w:rPr>
          <w:rFonts w:ascii="GHEA Grapalat" w:hAnsi="GHEA Grapalat" w:cs="Sylfaen"/>
          <w:sz w:val="20"/>
          <w:lang w:val="af-ZA"/>
        </w:rPr>
        <w:t xml:space="preserve"> </w:t>
      </w:r>
      <w:r w:rsidR="005A72DB" w:rsidRPr="00CC10A9">
        <w:rPr>
          <w:rFonts w:ascii="GHEA Grapalat" w:hAnsi="GHEA Grapalat" w:cs="Sylfaen"/>
          <w:sz w:val="20"/>
          <w:lang w:val="hy-AM"/>
        </w:rPr>
        <w:t>օրը</w:t>
      </w:r>
      <w:r w:rsidR="005A72DB" w:rsidRPr="00CC10A9">
        <w:rPr>
          <w:rFonts w:ascii="GHEA Grapalat" w:hAnsi="GHEA Grapalat" w:cs="Sylfaen"/>
          <w:sz w:val="20"/>
          <w:lang w:val="af-ZA"/>
        </w:rPr>
        <w:t xml:space="preserve"> </w:t>
      </w:r>
      <w:r w:rsidR="005A72DB" w:rsidRPr="00CC10A9">
        <w:rPr>
          <w:rFonts w:ascii="GHEA Grapalat" w:hAnsi="GHEA Grapalat" w:cs="Arial"/>
          <w:sz w:val="20"/>
          <w:lang w:val="hy-AM"/>
        </w:rPr>
        <w:t>ներառյա</w:t>
      </w:r>
      <w:r w:rsidR="0035697B" w:rsidRPr="009B7D26">
        <w:rPr>
          <w:rFonts w:ascii="GHEA Grapalat" w:hAnsi="GHEA Grapalat" w:cs="Arial"/>
          <w:sz w:val="20"/>
          <w:lang w:val="hy-AM"/>
        </w:rPr>
        <w:t>:</w:t>
      </w:r>
    </w:p>
    <w:p w:rsidR="0035697B" w:rsidRPr="009B7D26" w:rsidRDefault="0035697B" w:rsidP="00CF12EE">
      <w:pPr>
        <w:ind w:firstLine="567"/>
        <w:jc w:val="both"/>
        <w:rPr>
          <w:rFonts w:ascii="GHEA Grapalat" w:hAnsi="GHEA Grapalat" w:cs="Arial"/>
          <w:sz w:val="20"/>
          <w:lang w:val="hy-AM"/>
        </w:rPr>
      </w:pPr>
    </w:p>
    <w:p w:rsidR="00BA7FAD" w:rsidRPr="00CC10A9" w:rsidRDefault="00BA7FAD" w:rsidP="00BA7FAD">
      <w:pPr>
        <w:ind w:firstLine="567"/>
        <w:jc w:val="both"/>
        <w:rPr>
          <w:rFonts w:ascii="GHEA Grapalat" w:hAnsi="GHEA Grapalat" w:cs="Arial"/>
          <w:sz w:val="20"/>
          <w:lang w:val="hy-AM"/>
        </w:rPr>
      </w:pPr>
      <w:r w:rsidRPr="00CC10A9">
        <w:rPr>
          <w:rFonts w:ascii="GHEA Grapalat" w:hAnsi="GHEA Grapalat" w:cs="Arial"/>
          <w:sz w:val="20"/>
          <w:lang w:val="hy-AM"/>
        </w:rPr>
        <w:lastRenderedPageBreak/>
        <w:t>Եթե</w:t>
      </w:r>
      <w:r w:rsidRPr="00CC10A9">
        <w:rPr>
          <w:rFonts w:ascii="GHEA Grapalat" w:hAnsi="GHEA Grapalat" w:cs="Arial"/>
          <w:sz w:val="20"/>
          <w:lang w:val="af-ZA"/>
        </w:rPr>
        <w:t xml:space="preserve"> </w:t>
      </w:r>
      <w:r w:rsidRPr="00CC10A9">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C10A9">
        <w:rPr>
          <w:rFonts w:ascii="GHEA Grapalat" w:hAnsi="GHEA Grapalat" w:cs="Arial"/>
          <w:sz w:val="20"/>
          <w:lang w:val="hy-AM"/>
        </w:rPr>
        <w:t xml:space="preserve">, </w:t>
      </w:r>
      <w:r w:rsidR="005A72DB" w:rsidRPr="00CC10A9">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C10A9">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CC10A9">
        <w:rPr>
          <w:rFonts w:ascii="GHEA Grapalat" w:hAnsi="GHEA Grapalat" w:cs="Arial"/>
          <w:sz w:val="20"/>
          <w:lang w:val="hy-AM"/>
        </w:rPr>
        <w:t xml:space="preserve"> </w:t>
      </w:r>
      <w:r w:rsidRPr="00CC10A9">
        <w:rPr>
          <w:rFonts w:ascii="GHEA Grapalat" w:hAnsi="GHEA Grapalat"/>
          <w:sz w:val="20"/>
          <w:szCs w:val="20"/>
          <w:lang w:val="hy-AM"/>
        </w:rPr>
        <w:t>Կանխիկ</w:t>
      </w:r>
      <w:r w:rsidRPr="00CC10A9">
        <w:rPr>
          <w:rFonts w:ascii="GHEA Grapalat" w:hAnsi="GHEA Grapalat"/>
          <w:sz w:val="20"/>
          <w:szCs w:val="20"/>
          <w:lang w:val="af-ZA"/>
        </w:rPr>
        <w:t xml:space="preserve"> </w:t>
      </w:r>
      <w:r w:rsidRPr="00CC10A9">
        <w:rPr>
          <w:rFonts w:ascii="GHEA Grapalat" w:hAnsi="GHEA Grapalat"/>
          <w:sz w:val="20"/>
          <w:szCs w:val="20"/>
          <w:lang w:val="hy-AM"/>
        </w:rPr>
        <w:t>փողի</w:t>
      </w:r>
      <w:r w:rsidRPr="00CC10A9">
        <w:rPr>
          <w:rFonts w:ascii="GHEA Grapalat" w:hAnsi="GHEA Grapalat"/>
          <w:sz w:val="20"/>
          <w:szCs w:val="20"/>
          <w:lang w:val="af-ZA"/>
        </w:rPr>
        <w:t xml:space="preserve"> </w:t>
      </w:r>
      <w:r w:rsidRPr="00CC10A9">
        <w:rPr>
          <w:rFonts w:ascii="GHEA Grapalat" w:hAnsi="GHEA Grapalat"/>
          <w:sz w:val="20"/>
          <w:szCs w:val="20"/>
          <w:lang w:val="hy-AM"/>
        </w:rPr>
        <w:t>ձևով</w:t>
      </w:r>
      <w:r w:rsidRPr="00CC10A9">
        <w:rPr>
          <w:rFonts w:ascii="GHEA Grapalat" w:hAnsi="GHEA Grapalat"/>
          <w:sz w:val="20"/>
          <w:szCs w:val="20"/>
          <w:lang w:val="af-ZA"/>
        </w:rPr>
        <w:t xml:space="preserve"> </w:t>
      </w:r>
      <w:r w:rsidRPr="00CC10A9">
        <w:rPr>
          <w:rFonts w:ascii="GHEA Grapalat" w:hAnsi="GHEA Grapalat"/>
          <w:sz w:val="20"/>
          <w:szCs w:val="20"/>
          <w:lang w:val="hy-AM"/>
        </w:rPr>
        <w:t>ներկայացված</w:t>
      </w:r>
      <w:r w:rsidRPr="00CC10A9">
        <w:rPr>
          <w:rFonts w:ascii="GHEA Grapalat" w:hAnsi="GHEA Grapalat"/>
          <w:sz w:val="20"/>
          <w:szCs w:val="20"/>
          <w:lang w:val="af-ZA"/>
        </w:rPr>
        <w:t xml:space="preserve"> </w:t>
      </w:r>
      <w:r w:rsidRPr="00CC10A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C10A9">
        <w:rPr>
          <w:rFonts w:ascii="GHEA Grapalat" w:hAnsi="GHEA Grapalat" w:cs="Arial"/>
          <w:sz w:val="20"/>
          <w:lang w:val="hy-AM"/>
        </w:rPr>
        <w:t>:</w:t>
      </w:r>
      <w:r w:rsidRPr="00CC10A9">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CC10A9">
        <w:rPr>
          <w:rFonts w:ascii="GHEA Grapalat" w:hAnsi="GHEA Grapalat" w:cs="Arial"/>
          <w:sz w:val="20"/>
          <w:lang w:val="hy-AM"/>
        </w:rPr>
        <w:t>Որակավորման ապահովումը այն ներկայացնողին վերադարձվում</w:t>
      </w:r>
      <w:r w:rsidRPr="00A71D81">
        <w:rPr>
          <w:rFonts w:ascii="GHEA Grapalat" w:hAnsi="GHEA Grapalat" w:cs="Arial"/>
          <w:sz w:val="20"/>
          <w:lang w:val="hy-AM"/>
        </w:rPr>
        <w:t xml:space="preserve">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AB709F" w:rsidRPr="00AB709F" w:rsidRDefault="00281740" w:rsidP="00AB709F">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C49EE">
        <w:rPr>
          <w:rFonts w:ascii="GHEA Grapalat" w:hAnsi="GHEA Grapalat" w:cs="Sylfaen"/>
          <w:sz w:val="20"/>
          <w:lang w:val="hy-AM"/>
        </w:rPr>
        <w:t xml:space="preserve">տուժանքի (հավելված </w:t>
      </w:r>
      <w:r w:rsidR="00AC49EE" w:rsidRPr="00AC49EE">
        <w:rPr>
          <w:rFonts w:ascii="GHEA Grapalat" w:hAnsi="GHEA Grapalat" w:cs="Sylfaen"/>
          <w:sz w:val="20"/>
          <w:lang w:val="hy-AM"/>
        </w:rPr>
        <w:t>5</w:t>
      </w:r>
      <w:r w:rsidR="00AC49EE">
        <w:rPr>
          <w:rFonts w:ascii="GHEA Grapalat" w:hAnsi="GHEA Grapalat" w:cs="Sylfaen"/>
          <w:sz w:val="20"/>
          <w:lang w:val="hy-AM"/>
        </w:rPr>
        <w:t>.</w:t>
      </w:r>
      <w:r w:rsidR="00AC49EE" w:rsidRPr="00AC49EE">
        <w:rPr>
          <w:rFonts w:ascii="GHEA Grapalat" w:hAnsi="GHEA Grapalat" w:cs="Sylfaen"/>
          <w:sz w:val="20"/>
          <w:lang w:val="hy-AM"/>
        </w:rPr>
        <w:t>1</w:t>
      </w:r>
      <w:r w:rsidR="00AB709F" w:rsidRPr="00AB709F">
        <w:rPr>
          <w:rFonts w:ascii="GHEA Grapalat" w:hAnsi="GHEA Grapalat" w:cs="Sylfaen"/>
          <w:sz w:val="20"/>
          <w:lang w:val="hy-AM"/>
        </w:rPr>
        <w:t>) կամ</w:t>
      </w:r>
      <w:r w:rsidR="00501A05" w:rsidRPr="00A71D81">
        <w:rPr>
          <w:rFonts w:ascii="GHEA Grapalat" w:hAnsi="GHEA Grapalat" w:cs="Sylfaen"/>
          <w:sz w:val="20"/>
          <w:lang w:val="hy-AM"/>
        </w:rPr>
        <w:t xml:space="preserve">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AB709F">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B709F" w:rsidRPr="00AB709F">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32AA8" w:rsidRPr="00A71D81" w:rsidRDefault="00096865" w:rsidP="00032AA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2</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դադարում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գոյություն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ունենալ</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պահանջը</w:t>
      </w:r>
      <w:r w:rsidR="00032AA8" w:rsidRPr="00A71D81">
        <w:rPr>
          <w:rFonts w:ascii="GHEA Grapalat" w:hAnsi="GHEA Grapalat" w:cs="Sylfaen"/>
          <w:sz w:val="20"/>
          <w:lang w:val="hy-AM"/>
        </w:rPr>
        <w:t>: Ընդ որում պ</w:t>
      </w:r>
      <w:r w:rsidR="00032AA8" w:rsidRPr="00A71D81">
        <w:rPr>
          <w:rFonts w:ascii="GHEA Grapalat" w:hAnsi="GHEA Grapalat" w:cs="Sylfaen"/>
          <w:sz w:val="20"/>
          <w:lang w:val="ru-RU"/>
        </w:rPr>
        <w:t>ետության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համայնքների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կարիքների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համար</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կազմակերպված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գնման</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ընթացակարգը</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կարող</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է</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ամբողջությամբ</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կամ</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մասնակի</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չկայացած</w:t>
      </w:r>
      <w:r w:rsidR="00032AA8" w:rsidRPr="00A71D81">
        <w:rPr>
          <w:rFonts w:ascii="GHEA Grapalat" w:hAnsi="GHEA Grapalat" w:cs="Sylfaen"/>
          <w:sz w:val="20"/>
          <w:lang w:val="af-ZA"/>
        </w:rPr>
        <w:t xml:space="preserve"> </w:t>
      </w:r>
      <w:r w:rsidR="00032AA8" w:rsidRPr="00A71D81">
        <w:rPr>
          <w:rFonts w:ascii="GHEA Grapalat" w:hAnsi="GHEA Grapalat" w:cs="Sylfaen"/>
          <w:sz w:val="20"/>
          <w:lang w:val="ru-RU"/>
        </w:rPr>
        <w:t>հայտարարվել</w:t>
      </w:r>
      <w:r w:rsidR="00032AA8" w:rsidRPr="00A71D81">
        <w:rPr>
          <w:rFonts w:ascii="GHEA Grapalat" w:hAnsi="GHEA Grapalat" w:cs="Sylfaen"/>
          <w:sz w:val="20"/>
          <w:lang w:val="af-ZA"/>
        </w:rPr>
        <w:t xml:space="preserve"> </w:t>
      </w:r>
      <w:r w:rsidR="00032AA8">
        <w:rPr>
          <w:rFonts w:ascii="GHEA Grapalat" w:hAnsi="GHEA Grapalat" w:cs="Sylfaen"/>
          <w:sz w:val="20"/>
          <w:lang w:val="hy-AM"/>
        </w:rPr>
        <w:t xml:space="preserve">կազմակերպության </w:t>
      </w:r>
      <w:r w:rsidR="00032AA8" w:rsidRPr="00A71D81">
        <w:rPr>
          <w:rFonts w:ascii="GHEA Grapalat" w:hAnsi="GHEA Grapalat" w:cs="Sylfaen"/>
          <w:sz w:val="20"/>
          <w:lang w:val="ru-RU"/>
        </w:rPr>
        <w:t>ղեկավարի</w:t>
      </w:r>
      <w:r w:rsidR="00032AA8">
        <w:rPr>
          <w:rFonts w:ascii="GHEA Grapalat" w:hAnsi="GHEA Grapalat" w:cs="Sylfaen"/>
          <w:sz w:val="20"/>
          <w:lang w:val="hy-AM"/>
        </w:rPr>
        <w:t xml:space="preserve"> </w:t>
      </w:r>
      <w:r w:rsidR="00032AA8" w:rsidRPr="001031FD">
        <w:rPr>
          <w:rFonts w:ascii="GHEA Grapalat" w:hAnsi="GHEA Grapalat" w:cs="Sylfaen"/>
          <w:sz w:val="20"/>
        </w:rPr>
        <w:t>որոշման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հիման</w:t>
      </w:r>
      <w:r w:rsidR="00032AA8" w:rsidRPr="001031FD">
        <w:rPr>
          <w:rFonts w:ascii="GHEA Grapalat" w:hAnsi="GHEA Grapalat" w:cs="Sylfaen"/>
          <w:sz w:val="20"/>
          <w:lang w:val="af-ZA"/>
        </w:rPr>
        <w:t xml:space="preserve"> </w:t>
      </w:r>
      <w:r w:rsidR="00032AA8" w:rsidRPr="001031FD">
        <w:rPr>
          <w:rFonts w:ascii="GHEA Grapalat" w:hAnsi="GHEA Grapalat" w:cs="Sylfaen"/>
          <w:sz w:val="20"/>
        </w:rPr>
        <w:t>վրա</w:t>
      </w:r>
      <w:r w:rsidR="00032AA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AC74FF"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w:t>
      </w:r>
      <w:r w:rsidR="00096865" w:rsidRPr="00A71D81">
        <w:rPr>
          <w:rFonts w:ascii="GHEA Grapalat" w:hAnsi="GHEA Grapalat"/>
          <w:b/>
          <w:szCs w:val="22"/>
          <w:lang w:val="af-ZA"/>
        </w:rPr>
        <w:t xml:space="preserve"> </w:t>
      </w:r>
      <w:r>
        <w:rPr>
          <w:rFonts w:ascii="GHEA Grapalat" w:hAnsi="GHEA Grapalat"/>
          <w:b/>
          <w:szCs w:val="22"/>
          <w:lang w:val="af-ZA"/>
        </w:rPr>
        <w:t xml:space="preserve">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2"/>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3"/>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5D76F5" w:rsidRPr="00A71D81">
        <w:rPr>
          <w:rFonts w:ascii="GHEA Grapalat" w:hAnsi="GHEA Grapalat" w:cs="Sylfaen"/>
          <w:sz w:val="20"/>
          <w:szCs w:val="20"/>
        </w:rPr>
        <w:t>և</w:t>
      </w:r>
      <w:r w:rsidR="005D76F5" w:rsidRPr="00A71D81">
        <w:rPr>
          <w:rFonts w:ascii="GHEA Grapalat" w:hAnsi="GHEA Grapalat"/>
          <w:sz w:val="20"/>
          <w:szCs w:val="20"/>
          <w:lang w:val="es-ES"/>
        </w:rPr>
        <w:t xml:space="preserve"> </w:t>
      </w:r>
      <w:r w:rsidR="005D76F5" w:rsidRPr="00D81042">
        <w:rPr>
          <w:rFonts w:ascii="GHEA Grapalat" w:hAnsi="GHEA Grapalat"/>
          <w:b/>
          <w:sz w:val="20"/>
          <w:szCs w:val="20"/>
          <w:lang w:val="es-ES"/>
        </w:rPr>
        <w:t xml:space="preserve">1 </w:t>
      </w:r>
      <w:r w:rsidR="005D76F5" w:rsidRPr="00D81042">
        <w:rPr>
          <w:rFonts w:ascii="GHEA Grapalat" w:hAnsi="GHEA Grapalat"/>
          <w:b/>
          <w:sz w:val="20"/>
          <w:szCs w:val="20"/>
        </w:rPr>
        <w:t>օրինակ</w:t>
      </w:r>
      <w:r w:rsidR="005D76F5" w:rsidRPr="002466BB">
        <w:rPr>
          <w:rFonts w:ascii="GHEA Grapalat" w:hAnsi="GHEA Grapalat"/>
          <w:b/>
          <w:sz w:val="20"/>
          <w:szCs w:val="20"/>
          <w:lang w:val="es-ES"/>
        </w:rPr>
        <w:t xml:space="preserve"> </w:t>
      </w:r>
      <w:r w:rsidR="005D76F5" w:rsidRPr="002466BB">
        <w:rPr>
          <w:rFonts w:ascii="GHEA Grapalat" w:hAnsi="GHEA Grapalat" w:cs="Sylfaen"/>
          <w:b/>
          <w:sz w:val="20"/>
          <w:szCs w:val="20"/>
        </w:rPr>
        <w:t>պատճենից</w:t>
      </w:r>
      <w:r w:rsidR="005D76F5" w:rsidRPr="00A71D81">
        <w:rPr>
          <w:rFonts w:ascii="GHEA Grapalat" w:hAnsi="GHEA Grapalat"/>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244A8E" w:rsidRDefault="009247B8" w:rsidP="009247B8">
      <w:pPr>
        <w:ind w:firstLine="720"/>
        <w:jc w:val="both"/>
        <w:rPr>
          <w:rFonts w:ascii="GHEA Grapalat" w:hAnsi="GHEA Grapalat"/>
          <w:b/>
          <w:sz w:val="20"/>
          <w:szCs w:val="20"/>
          <w:lang w:val="af-ZA"/>
        </w:rPr>
      </w:pPr>
      <w:r w:rsidRPr="00244A8E">
        <w:rPr>
          <w:rFonts w:ascii="GHEA Grapalat" w:hAnsi="GHEA Grapalat"/>
          <w:b/>
          <w:sz w:val="20"/>
          <w:szCs w:val="20"/>
          <w:lang w:val="af-ZA"/>
        </w:rPr>
        <w:t xml:space="preserve">3.2 </w:t>
      </w:r>
      <w:r w:rsidRPr="00244A8E">
        <w:rPr>
          <w:rFonts w:ascii="GHEA Grapalat" w:hAnsi="GHEA Grapalat" w:cs="Sylfaen"/>
          <w:b/>
          <w:sz w:val="20"/>
          <w:szCs w:val="20"/>
        </w:rPr>
        <w:t>Սույն</w:t>
      </w:r>
      <w:r w:rsidRPr="00244A8E">
        <w:rPr>
          <w:rFonts w:ascii="GHEA Grapalat" w:hAnsi="GHEA Grapalat"/>
          <w:b/>
          <w:sz w:val="20"/>
          <w:szCs w:val="20"/>
          <w:lang w:val="af-ZA"/>
        </w:rPr>
        <w:t xml:space="preserve"> </w:t>
      </w:r>
      <w:r w:rsidRPr="00244A8E">
        <w:rPr>
          <w:rFonts w:ascii="GHEA Grapalat" w:hAnsi="GHEA Grapalat"/>
          <w:b/>
          <w:sz w:val="20"/>
          <w:szCs w:val="20"/>
        </w:rPr>
        <w:t>հրահանգի</w:t>
      </w:r>
      <w:r w:rsidRPr="00244A8E">
        <w:rPr>
          <w:rFonts w:ascii="GHEA Grapalat" w:hAnsi="GHEA Grapalat"/>
          <w:b/>
          <w:sz w:val="20"/>
          <w:szCs w:val="20"/>
          <w:lang w:val="af-ZA"/>
        </w:rPr>
        <w:t xml:space="preserve"> 3.1 </w:t>
      </w:r>
      <w:r w:rsidRPr="00244A8E">
        <w:rPr>
          <w:rFonts w:ascii="GHEA Grapalat" w:hAnsi="GHEA Grapalat"/>
          <w:b/>
          <w:sz w:val="20"/>
          <w:szCs w:val="20"/>
        </w:rPr>
        <w:t>կետում</w:t>
      </w:r>
      <w:r w:rsidRPr="00244A8E">
        <w:rPr>
          <w:rFonts w:ascii="GHEA Grapalat" w:hAnsi="GHEA Grapalat"/>
          <w:b/>
          <w:sz w:val="20"/>
          <w:szCs w:val="20"/>
          <w:lang w:val="af-ZA"/>
        </w:rPr>
        <w:t xml:space="preserve"> </w:t>
      </w:r>
      <w:r w:rsidRPr="00244A8E">
        <w:rPr>
          <w:rFonts w:ascii="GHEA Grapalat" w:hAnsi="GHEA Grapalat" w:cs="Sylfaen"/>
          <w:b/>
          <w:sz w:val="20"/>
          <w:szCs w:val="20"/>
        </w:rPr>
        <w:t>նշված</w:t>
      </w:r>
      <w:r w:rsidRPr="00244A8E">
        <w:rPr>
          <w:rFonts w:ascii="GHEA Grapalat" w:hAnsi="GHEA Grapalat"/>
          <w:b/>
          <w:sz w:val="20"/>
          <w:szCs w:val="20"/>
          <w:lang w:val="af-ZA"/>
        </w:rPr>
        <w:t xml:space="preserve"> </w:t>
      </w:r>
      <w:r w:rsidRPr="00244A8E">
        <w:rPr>
          <w:rFonts w:ascii="GHEA Grapalat" w:hAnsi="GHEA Grapalat" w:cs="Sylfaen"/>
          <w:b/>
          <w:sz w:val="20"/>
          <w:szCs w:val="20"/>
        </w:rPr>
        <w:t>ծրարի</w:t>
      </w:r>
      <w:r w:rsidRPr="00244A8E">
        <w:rPr>
          <w:rFonts w:ascii="GHEA Grapalat" w:hAnsi="GHEA Grapalat"/>
          <w:b/>
          <w:sz w:val="20"/>
          <w:szCs w:val="20"/>
          <w:lang w:val="af-ZA"/>
        </w:rPr>
        <w:t xml:space="preserve"> </w:t>
      </w:r>
      <w:r w:rsidRPr="00244A8E">
        <w:rPr>
          <w:rFonts w:ascii="GHEA Grapalat" w:hAnsi="GHEA Grapalat" w:cs="Sylfaen"/>
          <w:b/>
          <w:sz w:val="20"/>
          <w:szCs w:val="20"/>
        </w:rPr>
        <w:t>վրա</w:t>
      </w:r>
      <w:r w:rsidRPr="00244A8E">
        <w:rPr>
          <w:rFonts w:ascii="GHEA Grapalat" w:hAnsi="GHEA Grapalat"/>
          <w:b/>
          <w:sz w:val="20"/>
          <w:szCs w:val="20"/>
          <w:lang w:val="af-ZA"/>
        </w:rPr>
        <w:t xml:space="preserve"> </w:t>
      </w:r>
      <w:r w:rsidRPr="00244A8E">
        <w:rPr>
          <w:rFonts w:ascii="GHEA Grapalat" w:hAnsi="GHEA Grapalat" w:cs="Sylfaen"/>
          <w:b/>
          <w:sz w:val="20"/>
          <w:szCs w:val="20"/>
        </w:rPr>
        <w:t>հայտը</w:t>
      </w:r>
      <w:r w:rsidRPr="00244A8E">
        <w:rPr>
          <w:rFonts w:ascii="GHEA Grapalat" w:hAnsi="GHEA Grapalat"/>
          <w:b/>
          <w:sz w:val="20"/>
          <w:szCs w:val="20"/>
          <w:lang w:val="af-ZA"/>
        </w:rPr>
        <w:t xml:space="preserve"> </w:t>
      </w:r>
      <w:r w:rsidRPr="00244A8E">
        <w:rPr>
          <w:rFonts w:ascii="GHEA Grapalat" w:hAnsi="GHEA Grapalat" w:cs="Sylfaen"/>
          <w:b/>
          <w:sz w:val="20"/>
          <w:szCs w:val="20"/>
        </w:rPr>
        <w:t>կազմելու</w:t>
      </w:r>
      <w:r w:rsidRPr="00244A8E">
        <w:rPr>
          <w:rFonts w:ascii="GHEA Grapalat" w:hAnsi="GHEA Grapalat"/>
          <w:b/>
          <w:sz w:val="20"/>
          <w:szCs w:val="20"/>
          <w:lang w:val="af-ZA"/>
        </w:rPr>
        <w:t xml:space="preserve"> </w:t>
      </w:r>
      <w:r w:rsidRPr="00244A8E">
        <w:rPr>
          <w:rFonts w:ascii="GHEA Grapalat" w:hAnsi="GHEA Grapalat" w:cs="Sylfaen"/>
          <w:b/>
          <w:sz w:val="20"/>
          <w:szCs w:val="20"/>
        </w:rPr>
        <w:t>լեզվով</w:t>
      </w:r>
      <w:r w:rsidRPr="00244A8E">
        <w:rPr>
          <w:rFonts w:ascii="GHEA Grapalat" w:hAnsi="GHEA Grapalat"/>
          <w:b/>
          <w:sz w:val="20"/>
          <w:szCs w:val="20"/>
          <w:lang w:val="af-ZA"/>
        </w:rPr>
        <w:t xml:space="preserve"> </w:t>
      </w:r>
      <w:r w:rsidRPr="00244A8E">
        <w:rPr>
          <w:rFonts w:ascii="GHEA Grapalat" w:hAnsi="GHEA Grapalat" w:cs="Sylfaen"/>
          <w:b/>
          <w:sz w:val="20"/>
          <w:szCs w:val="20"/>
        </w:rPr>
        <w:t>նշվում</w:t>
      </w:r>
      <w:r w:rsidRPr="00244A8E">
        <w:rPr>
          <w:rFonts w:ascii="GHEA Grapalat" w:hAnsi="GHEA Grapalat"/>
          <w:b/>
          <w:sz w:val="20"/>
          <w:szCs w:val="20"/>
          <w:lang w:val="af-ZA"/>
        </w:rPr>
        <w:t xml:space="preserve"> </w:t>
      </w:r>
      <w:r w:rsidRPr="00244A8E">
        <w:rPr>
          <w:rFonts w:ascii="GHEA Grapalat" w:hAnsi="GHEA Grapalat" w:cs="Sylfaen"/>
          <w:b/>
          <w:sz w:val="20"/>
          <w:szCs w:val="20"/>
        </w:rPr>
        <w:t>են</w:t>
      </w:r>
      <w:r w:rsidRPr="00244A8E">
        <w:rPr>
          <w:rFonts w:ascii="GHEA Grapalat" w:hAnsi="GHEA Grapalat"/>
          <w:b/>
          <w:sz w:val="20"/>
          <w:szCs w:val="20"/>
          <w:lang w:val="af-ZA"/>
        </w:rPr>
        <w:t xml:space="preserve">` </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1) </w:t>
      </w:r>
      <w:r w:rsidRPr="00244A8E">
        <w:rPr>
          <w:rFonts w:ascii="GHEA Grapalat" w:hAnsi="GHEA Grapalat"/>
          <w:b/>
          <w:sz w:val="20"/>
          <w:szCs w:val="20"/>
        </w:rPr>
        <w:t>պ</w:t>
      </w:r>
      <w:r w:rsidRPr="00244A8E">
        <w:rPr>
          <w:rFonts w:ascii="GHEA Grapalat" w:hAnsi="GHEA Grapalat" w:cs="Sylfaen"/>
          <w:b/>
          <w:sz w:val="20"/>
          <w:szCs w:val="20"/>
        </w:rPr>
        <w:t>ատվիրատուի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հայտի</w:t>
      </w:r>
      <w:r w:rsidRPr="00244A8E">
        <w:rPr>
          <w:rFonts w:ascii="GHEA Grapalat" w:hAnsi="GHEA Grapalat"/>
          <w:b/>
          <w:sz w:val="20"/>
          <w:szCs w:val="20"/>
          <w:lang w:val="af-ZA"/>
        </w:rPr>
        <w:t xml:space="preserve"> </w:t>
      </w:r>
      <w:r w:rsidRPr="00244A8E">
        <w:rPr>
          <w:rFonts w:ascii="GHEA Grapalat" w:hAnsi="GHEA Grapalat" w:cs="Sylfaen"/>
          <w:b/>
          <w:sz w:val="20"/>
          <w:szCs w:val="20"/>
        </w:rPr>
        <w:t>ներկայացման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հասցեն</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2) </w:t>
      </w:r>
      <w:r w:rsidR="00A47A4E" w:rsidRPr="00244A8E">
        <w:rPr>
          <w:rFonts w:ascii="GHEA Grapalat" w:hAnsi="GHEA Grapalat"/>
          <w:b/>
          <w:sz w:val="20"/>
          <w:szCs w:val="20"/>
        </w:rPr>
        <w:t>ընթացակարգի</w:t>
      </w:r>
      <w:r w:rsidRPr="00244A8E">
        <w:rPr>
          <w:rFonts w:ascii="GHEA Grapalat" w:hAnsi="GHEA Grapalat" w:cs="Sylfaen"/>
          <w:b/>
          <w:sz w:val="20"/>
          <w:szCs w:val="20"/>
          <w:lang w:val="af-ZA"/>
        </w:rPr>
        <w:t xml:space="preserve"> </w:t>
      </w:r>
      <w:r w:rsidRPr="00244A8E">
        <w:rPr>
          <w:rFonts w:ascii="GHEA Grapalat" w:hAnsi="GHEA Grapalat" w:cs="Sylfaen"/>
          <w:b/>
          <w:sz w:val="20"/>
          <w:szCs w:val="20"/>
        </w:rPr>
        <w:t>ծածկագիրը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3) «</w:t>
      </w:r>
      <w:r w:rsidRPr="00244A8E">
        <w:rPr>
          <w:rFonts w:ascii="GHEA Grapalat" w:hAnsi="GHEA Grapalat" w:cs="Sylfaen"/>
          <w:b/>
          <w:sz w:val="20"/>
          <w:szCs w:val="20"/>
        </w:rPr>
        <w:t>չբացել</w:t>
      </w:r>
      <w:r w:rsidRPr="00244A8E">
        <w:rPr>
          <w:rFonts w:ascii="GHEA Grapalat" w:hAnsi="GHEA Grapalat"/>
          <w:b/>
          <w:sz w:val="20"/>
          <w:szCs w:val="20"/>
          <w:lang w:val="af-ZA"/>
        </w:rPr>
        <w:t xml:space="preserve"> </w:t>
      </w:r>
      <w:r w:rsidRPr="00244A8E">
        <w:rPr>
          <w:rFonts w:ascii="GHEA Grapalat" w:hAnsi="GHEA Grapalat" w:cs="Sylfaen"/>
          <w:b/>
          <w:sz w:val="20"/>
          <w:szCs w:val="20"/>
        </w:rPr>
        <w:t>մինչև</w:t>
      </w:r>
      <w:r w:rsidRPr="00244A8E">
        <w:rPr>
          <w:rFonts w:ascii="GHEA Grapalat" w:hAnsi="GHEA Grapalat"/>
          <w:b/>
          <w:sz w:val="20"/>
          <w:szCs w:val="20"/>
          <w:lang w:val="af-ZA"/>
        </w:rPr>
        <w:t xml:space="preserve"> </w:t>
      </w:r>
      <w:r w:rsidRPr="00244A8E">
        <w:rPr>
          <w:rFonts w:ascii="GHEA Grapalat" w:hAnsi="GHEA Grapalat" w:cs="Sylfaen"/>
          <w:b/>
          <w:sz w:val="20"/>
          <w:szCs w:val="20"/>
        </w:rPr>
        <w:t>հայտերի</w:t>
      </w:r>
      <w:r w:rsidRPr="00244A8E">
        <w:rPr>
          <w:rFonts w:ascii="GHEA Grapalat" w:hAnsi="GHEA Grapalat"/>
          <w:b/>
          <w:sz w:val="20"/>
          <w:szCs w:val="20"/>
          <w:lang w:val="af-ZA"/>
        </w:rPr>
        <w:t xml:space="preserve"> </w:t>
      </w:r>
      <w:r w:rsidRPr="00244A8E">
        <w:rPr>
          <w:rFonts w:ascii="GHEA Grapalat" w:hAnsi="GHEA Grapalat" w:cs="Sylfaen"/>
          <w:b/>
          <w:sz w:val="20"/>
          <w:szCs w:val="20"/>
        </w:rPr>
        <w:t>բացման</w:t>
      </w:r>
      <w:r w:rsidRPr="00244A8E">
        <w:rPr>
          <w:rFonts w:ascii="GHEA Grapalat" w:hAnsi="GHEA Grapalat"/>
          <w:b/>
          <w:sz w:val="20"/>
          <w:szCs w:val="20"/>
          <w:lang w:val="af-ZA"/>
        </w:rPr>
        <w:t xml:space="preserve"> </w:t>
      </w:r>
      <w:r w:rsidRPr="00244A8E">
        <w:rPr>
          <w:rFonts w:ascii="GHEA Grapalat" w:hAnsi="GHEA Grapalat" w:cs="Sylfaen"/>
          <w:b/>
          <w:sz w:val="20"/>
          <w:szCs w:val="20"/>
        </w:rPr>
        <w:t>նիստը</w:t>
      </w:r>
      <w:r w:rsidRPr="00244A8E">
        <w:rPr>
          <w:rFonts w:ascii="GHEA Grapalat" w:hAnsi="GHEA Grapalat"/>
          <w:b/>
          <w:sz w:val="20"/>
          <w:szCs w:val="20"/>
          <w:lang w:val="af-ZA"/>
        </w:rPr>
        <w:t xml:space="preserve">» </w:t>
      </w:r>
      <w:r w:rsidRPr="00244A8E">
        <w:rPr>
          <w:rFonts w:ascii="GHEA Grapalat" w:hAnsi="GHEA Grapalat" w:cs="Sylfaen"/>
          <w:b/>
          <w:sz w:val="20"/>
          <w:szCs w:val="20"/>
        </w:rPr>
        <w:t>բառերը</w:t>
      </w:r>
      <w:r w:rsidRPr="00244A8E">
        <w:rPr>
          <w:rFonts w:ascii="GHEA Grapalat" w:hAnsi="GHEA Grapalat"/>
          <w:b/>
          <w:sz w:val="20"/>
          <w:szCs w:val="20"/>
          <w:lang w:val="af-ZA"/>
        </w:rPr>
        <w:t>.</w:t>
      </w:r>
    </w:p>
    <w:p w:rsidR="009247B8" w:rsidRPr="00244A8E" w:rsidRDefault="009247B8" w:rsidP="009247B8">
      <w:pPr>
        <w:ind w:firstLine="720"/>
        <w:rPr>
          <w:rFonts w:ascii="GHEA Grapalat" w:hAnsi="GHEA Grapalat"/>
          <w:b/>
          <w:sz w:val="20"/>
          <w:szCs w:val="20"/>
          <w:lang w:val="af-ZA"/>
        </w:rPr>
      </w:pPr>
      <w:r w:rsidRPr="00244A8E">
        <w:rPr>
          <w:rFonts w:ascii="GHEA Grapalat" w:hAnsi="GHEA Grapalat"/>
          <w:b/>
          <w:sz w:val="20"/>
          <w:szCs w:val="20"/>
          <w:lang w:val="af-ZA"/>
        </w:rPr>
        <w:t xml:space="preserve">4) </w:t>
      </w:r>
      <w:r w:rsidRPr="00244A8E">
        <w:rPr>
          <w:rFonts w:ascii="GHEA Grapalat" w:hAnsi="GHEA Grapalat"/>
          <w:b/>
          <w:sz w:val="20"/>
          <w:szCs w:val="20"/>
        </w:rPr>
        <w:t>մ</w:t>
      </w:r>
      <w:r w:rsidRPr="00244A8E">
        <w:rPr>
          <w:rFonts w:ascii="GHEA Grapalat" w:hAnsi="GHEA Grapalat" w:cs="Sylfaen"/>
          <w:b/>
          <w:sz w:val="20"/>
          <w:szCs w:val="20"/>
        </w:rPr>
        <w:t>ասնակցի</w:t>
      </w:r>
      <w:r w:rsidRPr="00244A8E">
        <w:rPr>
          <w:rFonts w:ascii="GHEA Grapalat" w:hAnsi="GHEA Grapalat"/>
          <w:b/>
          <w:sz w:val="20"/>
          <w:szCs w:val="20"/>
          <w:lang w:val="af-ZA"/>
        </w:rPr>
        <w:t xml:space="preserve"> </w:t>
      </w:r>
      <w:r w:rsidRPr="00244A8E">
        <w:rPr>
          <w:rFonts w:ascii="GHEA Grapalat" w:hAnsi="GHEA Grapalat" w:cs="Sylfaen"/>
          <w:b/>
          <w:sz w:val="20"/>
          <w:szCs w:val="20"/>
        </w:rPr>
        <w:t>անվանումը</w:t>
      </w:r>
      <w:r w:rsidRPr="00244A8E">
        <w:rPr>
          <w:rFonts w:ascii="GHEA Grapalat" w:hAnsi="GHEA Grapalat"/>
          <w:b/>
          <w:sz w:val="20"/>
          <w:szCs w:val="20"/>
          <w:lang w:val="af-ZA"/>
        </w:rPr>
        <w:t xml:space="preserve"> (</w:t>
      </w:r>
      <w:r w:rsidRPr="00244A8E">
        <w:rPr>
          <w:rFonts w:ascii="GHEA Grapalat" w:hAnsi="GHEA Grapalat" w:cs="Sylfaen"/>
          <w:b/>
          <w:sz w:val="20"/>
          <w:szCs w:val="20"/>
        </w:rPr>
        <w:t>անունը</w:t>
      </w:r>
      <w:r w:rsidRPr="00244A8E">
        <w:rPr>
          <w:rFonts w:ascii="GHEA Grapalat" w:hAnsi="GHEA Grapalat"/>
          <w:b/>
          <w:sz w:val="20"/>
          <w:szCs w:val="20"/>
          <w:lang w:val="af-ZA"/>
        </w:rPr>
        <w:t xml:space="preserve">), </w:t>
      </w:r>
      <w:r w:rsidRPr="00244A8E">
        <w:rPr>
          <w:rFonts w:ascii="GHEA Grapalat" w:hAnsi="GHEA Grapalat" w:cs="Sylfaen"/>
          <w:b/>
          <w:sz w:val="20"/>
          <w:szCs w:val="20"/>
        </w:rPr>
        <w:t>գտնվելու</w:t>
      </w:r>
      <w:r w:rsidRPr="00244A8E">
        <w:rPr>
          <w:rFonts w:ascii="GHEA Grapalat" w:hAnsi="GHEA Grapalat"/>
          <w:b/>
          <w:sz w:val="20"/>
          <w:szCs w:val="20"/>
          <w:lang w:val="af-ZA"/>
        </w:rPr>
        <w:t xml:space="preserve"> </w:t>
      </w:r>
      <w:r w:rsidRPr="00244A8E">
        <w:rPr>
          <w:rFonts w:ascii="GHEA Grapalat" w:hAnsi="GHEA Grapalat" w:cs="Sylfaen"/>
          <w:b/>
          <w:sz w:val="20"/>
          <w:szCs w:val="20"/>
        </w:rPr>
        <w:t>վայրը</w:t>
      </w:r>
      <w:r w:rsidRPr="00244A8E">
        <w:rPr>
          <w:rFonts w:ascii="GHEA Grapalat" w:hAnsi="GHEA Grapalat"/>
          <w:b/>
          <w:sz w:val="20"/>
          <w:szCs w:val="20"/>
          <w:lang w:val="af-ZA"/>
        </w:rPr>
        <w:t xml:space="preserve"> </w:t>
      </w:r>
      <w:r w:rsidRPr="00244A8E">
        <w:rPr>
          <w:rFonts w:ascii="GHEA Grapalat" w:hAnsi="GHEA Grapalat" w:cs="Sylfaen"/>
          <w:b/>
          <w:sz w:val="20"/>
          <w:szCs w:val="20"/>
        </w:rPr>
        <w:t>և</w:t>
      </w:r>
      <w:r w:rsidRPr="00244A8E">
        <w:rPr>
          <w:rFonts w:ascii="GHEA Grapalat" w:hAnsi="GHEA Grapalat"/>
          <w:b/>
          <w:sz w:val="20"/>
          <w:szCs w:val="20"/>
          <w:lang w:val="af-ZA"/>
        </w:rPr>
        <w:t xml:space="preserve"> </w:t>
      </w:r>
      <w:r w:rsidRPr="00244A8E">
        <w:rPr>
          <w:rFonts w:ascii="GHEA Grapalat" w:hAnsi="GHEA Grapalat" w:cs="Sylfaen"/>
          <w:b/>
          <w:sz w:val="20"/>
          <w:szCs w:val="20"/>
        </w:rPr>
        <w:t>հեռախոսահամարը</w:t>
      </w:r>
      <w:r w:rsidRPr="00244A8E">
        <w:rPr>
          <w:rFonts w:ascii="GHEA Grapalat" w:hAnsi="GHEA Grapalat"/>
          <w:b/>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586C50" w:rsidRPr="00A71D81" w:rsidRDefault="00586C50" w:rsidP="00586C50">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85263F">
        <w:rPr>
          <w:rFonts w:ascii="GHEA Grapalat" w:hAnsi="GHEA Grapalat"/>
          <w:b/>
          <w:color w:val="000000"/>
          <w:lang w:val="hy-AM"/>
        </w:rPr>
        <w:t>ԳՀԱՊՁԲ-ՀՎԿԱԿ-2022-98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586C50" w:rsidRPr="00A71D81" w:rsidRDefault="00586C50" w:rsidP="00586C50">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924060" w:rsidRPr="00A71D81" w:rsidRDefault="00924060" w:rsidP="00924060">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C0035F" w:rsidRPr="00A71D81" w:rsidRDefault="00C0035F" w:rsidP="00C0035F">
      <w:pPr>
        <w:jc w:val="both"/>
        <w:rPr>
          <w:rFonts w:ascii="GHEA Grapalat" w:hAnsi="GHEA Grapalat" w:cs="Sylfaen"/>
          <w:sz w:val="20"/>
          <w:szCs w:val="20"/>
          <w:lang w:val="es-ES"/>
        </w:rPr>
      </w:pPr>
      <w:r w:rsidRPr="008A4318">
        <w:rPr>
          <w:rFonts w:ascii="GHEA Grapalat" w:hAnsi="GHEA Grapalat"/>
          <w:b/>
          <w:sz w:val="20"/>
          <w:szCs w:val="20"/>
          <w:lang w:val="hy-AM"/>
        </w:rPr>
        <w:t>ԱՆ «ՀՎԿ ԱԶԳԱՅԻՆ ԿԵՆՏՐՈՆ» ՊՈԱԿ</w:t>
      </w:r>
      <w:r w:rsidRPr="008A4318">
        <w:rPr>
          <w:rFonts w:ascii="GHEA Grapalat" w:hAnsi="GHEA Grapalat"/>
          <w:b/>
          <w:sz w:val="20"/>
          <w:szCs w:val="20"/>
          <w:lang w:val="es-ES"/>
        </w:rPr>
        <w:t>-</w:t>
      </w:r>
      <w:r w:rsidRPr="008A4318">
        <w:rPr>
          <w:rFonts w:ascii="GHEA Grapalat" w:hAnsi="GHEA Grapalat" w:cs="Sylfaen"/>
          <w:b/>
          <w:sz w:val="20"/>
          <w:szCs w:val="20"/>
          <w:lang w:val="es-ES"/>
        </w:rPr>
        <w:t>ի</w:t>
      </w:r>
      <w:r w:rsidRPr="001F3811">
        <w:rPr>
          <w:rFonts w:ascii="GHEA Grapalat" w:hAnsi="GHEA Grapalat" w:cs="Sylfaen"/>
          <w:sz w:val="20"/>
          <w:szCs w:val="20"/>
          <w:lang w:val="es-ES"/>
        </w:rPr>
        <w:t xml:space="preserve">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931206">
        <w:rPr>
          <w:rFonts w:ascii="GHEA Grapalat" w:hAnsi="GHEA Grapalat" w:cs="Sylfaen"/>
          <w:vertAlign w:val="superscript"/>
          <w:lang w:val="es-ES"/>
        </w:rPr>
        <w:t xml:space="preserve">                                  </w:t>
      </w: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00C0035F" w:rsidRPr="00A71D81">
        <w:rPr>
          <w:rFonts w:ascii="GHEA Grapalat" w:hAnsi="GHEA Grapalat" w:cs="Sylfaen"/>
          <w:sz w:val="20"/>
          <w:szCs w:val="20"/>
          <w:lang w:val="es-ES"/>
        </w:rPr>
        <w:t>հրավերի</w:t>
      </w:r>
      <w:proofErr w:type="gramEnd"/>
      <w:r w:rsidR="00C0035F" w:rsidRPr="00A71D81">
        <w:rPr>
          <w:rFonts w:ascii="GHEA Grapalat" w:hAnsi="GHEA Grapalat" w:cs="Sylfaen"/>
          <w:sz w:val="20"/>
          <w:szCs w:val="20"/>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31116" w:rsidRPr="001F3811">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00031116" w:rsidRPr="001F3811">
        <w:rPr>
          <w:rFonts w:ascii="GHEA Grapalat" w:hAnsi="GHEA Grapalat"/>
          <w:b/>
          <w:color w:val="000000"/>
          <w:sz w:val="20"/>
          <w:szCs w:val="20"/>
          <w:lang w:val="hy-AM"/>
        </w:rPr>
        <w:t>»</w:t>
      </w:r>
      <w:r w:rsidR="00031116">
        <w:rPr>
          <w:rFonts w:ascii="GHEA Grapalat" w:hAnsi="GHEA Grapalat"/>
          <w:b/>
          <w:color w:val="000000"/>
          <w:sz w:val="20"/>
          <w:szCs w:val="20"/>
          <w:lang w:val="hy-AM"/>
        </w:rPr>
        <w:t xml:space="preserve"> </w:t>
      </w:r>
      <w:r w:rsidR="00031116" w:rsidRPr="00A71D81">
        <w:rPr>
          <w:rFonts w:ascii="GHEA Grapalat" w:hAnsi="GHEA Grapalat" w:cs="Arial"/>
          <w:sz w:val="20"/>
          <w:szCs w:val="20"/>
          <w:lang w:val="es-ES"/>
        </w:rPr>
        <w:t xml:space="preserve">ծածկագրով </w:t>
      </w:r>
      <w:r w:rsidR="00031116">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031116">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4"/>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D4666" w:rsidRPr="001F3811">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004D4666" w:rsidRPr="001F3811">
        <w:rPr>
          <w:rFonts w:ascii="GHEA Grapalat" w:hAnsi="GHEA Grapalat"/>
          <w:b/>
          <w:color w:val="000000"/>
          <w:sz w:val="20"/>
          <w:szCs w:val="20"/>
          <w:lang w:val="hy-AM"/>
        </w:rPr>
        <w:t>»</w:t>
      </w:r>
      <w:r w:rsidR="004D4666" w:rsidRPr="001D18DF">
        <w:rPr>
          <w:rFonts w:ascii="GHEA Grapalat" w:hAnsi="GHEA Grapalat"/>
          <w:sz w:val="20"/>
          <w:szCs w:val="20"/>
          <w:lang w:val="es-ES"/>
        </w:rPr>
        <w:t xml:space="preserve"> </w:t>
      </w:r>
      <w:r w:rsidR="004D4666">
        <w:rPr>
          <w:rFonts w:ascii="GHEA Grapalat" w:hAnsi="GHEA Grapalat"/>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lastRenderedPageBreak/>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5"/>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B91666" w:rsidRPr="00A71D81" w:rsidRDefault="00B91666" w:rsidP="00B91666">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85263F">
        <w:rPr>
          <w:rFonts w:ascii="GHEA Grapalat" w:hAnsi="GHEA Grapalat"/>
          <w:b/>
          <w:color w:val="000000"/>
          <w:lang w:val="hy-AM"/>
        </w:rPr>
        <w:t>ԳՀԱՊՁԲ-ՀՎԿԱԿ-2022-98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B91666" w:rsidRPr="00A71D81" w:rsidRDefault="00B91666" w:rsidP="00B91666">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91666" w:rsidRPr="00D41357" w:rsidRDefault="00B91666" w:rsidP="00B91666">
      <w:pPr>
        <w:ind w:left="-66"/>
        <w:jc w:val="center"/>
        <w:rPr>
          <w:rFonts w:ascii="GHEA Grapalat" w:hAnsi="GHEA Grapalat"/>
          <w:b/>
          <w:lang w:val="es-ES"/>
        </w:rPr>
      </w:pPr>
    </w:p>
    <w:p w:rsidR="000B1088" w:rsidRPr="00B91666"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91666" w:rsidRPr="00D41357">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00B91666" w:rsidRPr="00D41357">
        <w:rPr>
          <w:rFonts w:ascii="GHEA Grapalat" w:hAnsi="GHEA Grapalat"/>
          <w:b/>
          <w:color w:val="000000"/>
          <w:sz w:val="20"/>
          <w:szCs w:val="20"/>
          <w:lang w:val="hy-AM"/>
        </w:rPr>
        <w:t>»</w:t>
      </w:r>
      <w:r w:rsidR="00B91666" w:rsidRPr="00A71D81">
        <w:rPr>
          <w:rFonts w:ascii="GHEA Grapalat" w:hAnsi="GHEA Grapalat"/>
          <w:sz w:val="20"/>
          <w:vertAlign w:val="superscript"/>
          <w:lang w:val="es-ES"/>
        </w:rPr>
        <w:t xml:space="preserve">                                                    </w:t>
      </w:r>
      <w:r w:rsidR="00B91666">
        <w:rPr>
          <w:rFonts w:ascii="GHEA Grapalat" w:hAnsi="GHEA Grapalat"/>
          <w:sz w:val="20"/>
          <w:vertAlign w:val="superscript"/>
          <w:lang w:val="hy-AM"/>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91666">
        <w:rPr>
          <w:rFonts w:ascii="GHEA Grapalat" w:hAnsi="GHEA Grapalat" w:cs="Arial"/>
          <w:sz w:val="20"/>
          <w:szCs w:val="20"/>
          <w:lang w:val="hy-AM"/>
        </w:rPr>
        <w:t>գնանշման հարցման</w:t>
      </w:r>
      <w:r w:rsidR="00B91666"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3463"/>
        <w:gridCol w:w="5087"/>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1A23B7" w:rsidRPr="00A71D81" w:rsidTr="001A23B7">
        <w:tc>
          <w:tcPr>
            <w:tcW w:w="1368" w:type="dxa"/>
            <w:vMerge/>
            <w:vAlign w:val="center"/>
          </w:tcPr>
          <w:p w:rsidR="001A23B7" w:rsidRPr="00A71D81" w:rsidRDefault="001A23B7" w:rsidP="007760A5">
            <w:pPr>
              <w:jc w:val="center"/>
              <w:rPr>
                <w:rFonts w:ascii="GHEA Grapalat" w:hAnsi="GHEA Grapalat"/>
                <w:b/>
                <w:bCs/>
                <w:sz w:val="16"/>
                <w:szCs w:val="18"/>
                <w:lang w:val="es-ES"/>
              </w:rPr>
            </w:pPr>
          </w:p>
        </w:tc>
        <w:tc>
          <w:tcPr>
            <w:tcW w:w="3463" w:type="dxa"/>
            <w:vAlign w:val="center"/>
          </w:tcPr>
          <w:p w:rsidR="001A23B7" w:rsidRPr="00A71D81" w:rsidRDefault="001A23B7" w:rsidP="007760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5087" w:type="dxa"/>
            <w:vAlign w:val="center"/>
          </w:tcPr>
          <w:p w:rsidR="001A23B7" w:rsidRPr="00A71D81" w:rsidRDefault="001A23B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1A23B7" w:rsidRPr="00A71D81" w:rsidTr="001A23B7">
        <w:tc>
          <w:tcPr>
            <w:tcW w:w="1368" w:type="dxa"/>
            <w:vAlign w:val="center"/>
          </w:tcPr>
          <w:p w:rsidR="001A23B7" w:rsidRDefault="001A23B7" w:rsidP="007760A5">
            <w:pPr>
              <w:jc w:val="center"/>
              <w:rPr>
                <w:rFonts w:ascii="GHEA Grapalat" w:hAnsi="GHEA Grapalat"/>
                <w:b/>
                <w:bCs/>
                <w:sz w:val="16"/>
                <w:szCs w:val="18"/>
                <w:lang w:val="es-ES"/>
              </w:rPr>
            </w:pPr>
          </w:p>
          <w:p w:rsidR="001A23B7" w:rsidRPr="00A71D81" w:rsidRDefault="001A23B7" w:rsidP="007760A5">
            <w:pPr>
              <w:jc w:val="center"/>
              <w:rPr>
                <w:rFonts w:ascii="GHEA Grapalat" w:hAnsi="GHEA Grapalat"/>
                <w:b/>
                <w:bCs/>
                <w:sz w:val="16"/>
                <w:szCs w:val="18"/>
                <w:lang w:val="es-ES"/>
              </w:rPr>
            </w:pPr>
          </w:p>
        </w:tc>
        <w:tc>
          <w:tcPr>
            <w:tcW w:w="3463" w:type="dxa"/>
            <w:vAlign w:val="center"/>
          </w:tcPr>
          <w:p w:rsidR="001A23B7" w:rsidRPr="00A71D81" w:rsidRDefault="001A23B7" w:rsidP="007760A5">
            <w:pPr>
              <w:jc w:val="center"/>
              <w:rPr>
                <w:rFonts w:ascii="GHEA Grapalat" w:hAnsi="GHEA Grapalat"/>
                <w:b/>
                <w:bCs/>
                <w:sz w:val="16"/>
                <w:szCs w:val="18"/>
              </w:rPr>
            </w:pPr>
          </w:p>
        </w:tc>
        <w:tc>
          <w:tcPr>
            <w:tcW w:w="5087" w:type="dxa"/>
            <w:vAlign w:val="center"/>
          </w:tcPr>
          <w:p w:rsidR="001A23B7" w:rsidRPr="00A71D81" w:rsidRDefault="001A23B7" w:rsidP="007760A5">
            <w:pPr>
              <w:jc w:val="center"/>
              <w:rPr>
                <w:rFonts w:ascii="GHEA Grapalat" w:hAnsi="GHEA Grapalat"/>
                <w:b/>
                <w:bCs/>
                <w:sz w:val="16"/>
                <w:szCs w:val="18"/>
                <w:lang w:val="es-ES"/>
              </w:rPr>
            </w:pPr>
          </w:p>
        </w:tc>
      </w:tr>
      <w:tr w:rsidR="001A23B7" w:rsidRPr="00A71D81" w:rsidTr="001A23B7">
        <w:tc>
          <w:tcPr>
            <w:tcW w:w="1368" w:type="dxa"/>
            <w:vAlign w:val="center"/>
          </w:tcPr>
          <w:p w:rsidR="001A23B7" w:rsidRDefault="001A23B7" w:rsidP="007760A5">
            <w:pPr>
              <w:jc w:val="center"/>
              <w:rPr>
                <w:rFonts w:ascii="GHEA Grapalat" w:hAnsi="GHEA Grapalat"/>
                <w:b/>
                <w:bCs/>
                <w:sz w:val="16"/>
                <w:szCs w:val="18"/>
                <w:lang w:val="es-ES"/>
              </w:rPr>
            </w:pPr>
          </w:p>
          <w:p w:rsidR="001A23B7" w:rsidRDefault="001A23B7" w:rsidP="007760A5">
            <w:pPr>
              <w:jc w:val="center"/>
              <w:rPr>
                <w:rFonts w:ascii="GHEA Grapalat" w:hAnsi="GHEA Grapalat"/>
                <w:b/>
                <w:bCs/>
                <w:sz w:val="16"/>
                <w:szCs w:val="18"/>
                <w:lang w:val="es-ES"/>
              </w:rPr>
            </w:pPr>
          </w:p>
        </w:tc>
        <w:tc>
          <w:tcPr>
            <w:tcW w:w="3463" w:type="dxa"/>
            <w:vAlign w:val="center"/>
          </w:tcPr>
          <w:p w:rsidR="001A23B7" w:rsidRPr="00A71D81" w:rsidRDefault="001A23B7" w:rsidP="007760A5">
            <w:pPr>
              <w:jc w:val="center"/>
              <w:rPr>
                <w:rFonts w:ascii="GHEA Grapalat" w:hAnsi="GHEA Grapalat"/>
                <w:b/>
                <w:bCs/>
                <w:sz w:val="16"/>
                <w:szCs w:val="18"/>
              </w:rPr>
            </w:pPr>
          </w:p>
        </w:tc>
        <w:tc>
          <w:tcPr>
            <w:tcW w:w="5087" w:type="dxa"/>
            <w:vAlign w:val="center"/>
          </w:tcPr>
          <w:p w:rsidR="001A23B7" w:rsidRPr="00A71D81" w:rsidRDefault="001A23B7" w:rsidP="007760A5">
            <w:pPr>
              <w:jc w:val="center"/>
              <w:rPr>
                <w:rFonts w:ascii="GHEA Grapalat" w:hAnsi="GHEA Grapalat"/>
                <w:b/>
                <w:bCs/>
                <w:sz w:val="16"/>
                <w:szCs w:val="18"/>
                <w:lang w:val="es-ES"/>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3C024E" w:rsidRPr="00A71D81" w:rsidRDefault="003C024E" w:rsidP="003C024E">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5263F">
        <w:rPr>
          <w:rFonts w:ascii="GHEA Grapalat" w:hAnsi="GHEA Grapalat"/>
          <w:b/>
          <w:color w:val="000000"/>
          <w:lang w:val="hy-AM"/>
        </w:rPr>
        <w:t>ԳՀԱՊՁԲ-ՀՎԿԱԿ-2022-98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C024E" w:rsidRPr="00A71D81" w:rsidRDefault="003C024E" w:rsidP="003C024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2C2A59" w:rsidRDefault="002929EF" w:rsidP="002929EF">
      <w:pPr>
        <w:pStyle w:val="BodyTextIndent3"/>
        <w:spacing w:line="240" w:lineRule="auto"/>
        <w:ind w:firstLine="0"/>
        <w:jc w:val="center"/>
        <w:rPr>
          <w:rFonts w:ascii="GHEA Grapalat" w:hAnsi="GHEA Grapalat"/>
          <w:b/>
          <w:lang w:val="hy-AM"/>
        </w:rPr>
      </w:pPr>
      <w:r w:rsidRPr="002C2A59">
        <w:rPr>
          <w:rFonts w:ascii="GHEA Grapalat" w:hAnsi="GHEA Grapalat"/>
          <w:b/>
          <w:lang w:val="hy-AM"/>
        </w:rPr>
        <w:t>ՁԵՎ</w:t>
      </w:r>
    </w:p>
    <w:p w:rsidR="00BF1194" w:rsidRPr="002C2A59" w:rsidRDefault="00BF1194" w:rsidP="00BF1194">
      <w:pPr>
        <w:ind w:left="360" w:hanging="360"/>
        <w:jc w:val="center"/>
        <w:rPr>
          <w:rFonts w:ascii="GHEA Grapalat" w:eastAsia="GHEA Grapalat" w:hAnsi="GHEA Grapalat" w:cs="GHEA Grapalat"/>
          <w:sz w:val="20"/>
          <w:szCs w:val="20"/>
          <w:lang w:val="hy-AM"/>
        </w:rPr>
      </w:pPr>
      <w:r w:rsidRPr="002C2A59">
        <w:rPr>
          <w:rFonts w:ascii="GHEA Grapalat" w:eastAsia="GHEA Grapalat" w:hAnsi="GHEA Grapalat" w:cs="GHEA Grapalat"/>
          <w:sz w:val="20"/>
          <w:szCs w:val="20"/>
          <w:lang w:val="hy-AM"/>
        </w:rPr>
        <w:t xml:space="preserve">ԻՐԱԿԱՆ ՇԱՀԱՌՈՒՆԵՐԻ ՎԵՐԱԲԵՐՅԱԼ </w:t>
      </w:r>
      <w:r w:rsidR="002929EF" w:rsidRPr="002C2A59">
        <w:rPr>
          <w:rFonts w:ascii="GHEA Grapalat" w:eastAsia="GHEA Grapalat" w:hAnsi="GHEA Grapalat" w:cs="GHEA Grapalat"/>
          <w:sz w:val="20"/>
          <w:szCs w:val="20"/>
          <w:lang w:val="hy-AM"/>
        </w:rPr>
        <w:t>ՀԱՅՏԱՐԱՐԱԳՐԻ</w:t>
      </w:r>
    </w:p>
    <w:p w:rsidR="00BF1194" w:rsidRPr="002C2A59" w:rsidRDefault="00BF1194" w:rsidP="00BF1194">
      <w:pPr>
        <w:ind w:left="360" w:hanging="360"/>
        <w:jc w:val="center"/>
        <w:rPr>
          <w:rFonts w:ascii="GHEA Grapalat" w:eastAsia="GHEA Grapalat" w:hAnsi="GHEA Grapalat" w:cs="GHEA Grapalat"/>
          <w:sz w:val="20"/>
          <w:szCs w:val="20"/>
          <w:lang w:val="hy-AM"/>
        </w:rPr>
      </w:pP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t>Կազմակերպությունը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Հայտարարագրի էջերի քանակը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2C2A5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2C2A59">
        <w:rPr>
          <w:rFonts w:ascii="GHEA Grapalat" w:eastAsia="GHEA Grapalat" w:hAnsi="GHEA Grapalat" w:cs="GHEA Grapalat"/>
          <w:b/>
          <w:color w:val="000000"/>
          <w:sz w:val="20"/>
          <w:szCs w:val="20"/>
        </w:rPr>
        <w:lastRenderedPageBreak/>
        <w:t>Բաժնետոմսերի</w:t>
      </w:r>
      <w:r w:rsidRPr="002C2A59">
        <w:rPr>
          <w:rFonts w:ascii="GHEA Grapalat" w:eastAsia="GHEA Grapalat" w:hAnsi="GHEA Grapalat" w:cs="GHEA Grapalat"/>
          <w:color w:val="000000"/>
          <w:sz w:val="20"/>
          <w:szCs w:val="20"/>
        </w:rPr>
        <w:t xml:space="preserve"> </w:t>
      </w:r>
      <w:r w:rsidRPr="002C2A59">
        <w:rPr>
          <w:rFonts w:ascii="GHEA Grapalat" w:eastAsia="GHEA Grapalat" w:hAnsi="GHEA Grapalat" w:cs="GHEA Grapalat"/>
          <w:b/>
          <w:color w:val="000000"/>
          <w:sz w:val="20"/>
          <w:szCs w:val="20"/>
        </w:rPr>
        <w:t>ցուցակման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C2A5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MS Gothic" w:eastAsia="MS Gothic" w:hAnsi="MS Gothic" w:cs="GHEA Grapalat" w:hint="eastAsia"/>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bl>
    <w:p w:rsidR="00BF1194" w:rsidRPr="002C2A59" w:rsidRDefault="00BF1194" w:rsidP="00BF1194">
      <w:pPr>
        <w:rPr>
          <w:rFonts w:ascii="GHEA Grapalat" w:eastAsia="GHEA Grapalat" w:hAnsi="GHEA Grapalat" w:cs="GHEA Grapalat"/>
          <w:b/>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Իրական շահառուի տվյալները</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Ազգանունը (լատինատառ)</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Քաղաքացիությունը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6"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Ծննդյան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տեսակը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Փաստաթղթի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Տրամադրման օրը, ամիսը, տարին</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Տրամադրող մարմինը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ՀԾՀ կամ համարժեք համարը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Պետությունը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lastRenderedPageBreak/>
              <w:t>Համայնքը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Վարչատարածքային միավորը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2C2A59">
              <w:rPr>
                <w:rFonts w:ascii="GHEA Grapalat" w:hAnsi="GHEA Grapalat"/>
                <w:sz w:val="20"/>
                <w:szCs w:val="20"/>
              </w:rPr>
              <w:t xml:space="preserve"> </w:t>
            </w:r>
            <w:r w:rsidRPr="002C2A5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2C2A59" w:rsidTr="003465D8">
        <w:trPr>
          <w:trHeight w:val="924"/>
        </w:trPr>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C2A59" w:rsidTr="003465D8">
        <w:trPr>
          <w:trHeight w:val="684"/>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1282"/>
        </w:trPr>
        <w:tc>
          <w:tcPr>
            <w:tcW w:w="4508"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Մասնակցության տեսակը</w:t>
            </w:r>
          </w:p>
        </w:tc>
        <w:tc>
          <w:tcPr>
            <w:tcW w:w="4508"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Ուղղակի մասնակցություն</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Անուղղակի մասնակցություն</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բ</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գ</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 xml:space="preserve">իրավաբանական անձից անհատույց ստացել է հաշվետու տարվան նախորդող </w:t>
            </w:r>
            <w:r w:rsidRPr="002C2A59">
              <w:rPr>
                <w:rFonts w:ascii="GHEA Grapalat" w:eastAsia="GHEA Grapalat" w:hAnsi="GHEA Grapalat" w:cs="GHEA Grapalat"/>
                <w:sz w:val="20"/>
                <w:szCs w:val="20"/>
              </w:rPr>
              <w:lastRenderedPageBreak/>
              <w:t>տարվա ընթացքում տվյալ իրավաբանական անձի ստացած շահույթի առնվազն 15 տոկոսի չափով օգուտ</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lastRenderedPageBreak/>
              <w:t>☐</w:t>
            </w:r>
            <w:r w:rsidRPr="002C2A59">
              <w:rPr>
                <w:rFonts w:ascii="GHEA Grapalat" w:eastAsia="GHEA Grapalat" w:hAnsi="GHEA Grapalat" w:cs="GHEA Grapalat"/>
                <w:sz w:val="20"/>
                <w:szCs w:val="20"/>
              </w:rPr>
              <w:tab/>
              <w:t>դ</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2C2A59" w:rsidTr="003465D8">
        <w:tc>
          <w:tcPr>
            <w:tcW w:w="9016" w:type="dxa"/>
            <w:gridSpan w:val="2"/>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ե</w:t>
            </w:r>
            <w:r w:rsidRPr="002C2A59">
              <w:rPr>
                <w:rFonts w:ascii="Cambria Math" w:eastAsia="Cambria Math" w:hAnsi="Cambria Math" w:cs="Cambria Math"/>
                <w:sz w:val="20"/>
                <w:szCs w:val="20"/>
              </w:rPr>
              <w:t>․</w:t>
            </w:r>
            <w:r w:rsidRPr="002C2A59">
              <w:rPr>
                <w:rFonts w:ascii="GHEA Grapalat" w:eastAsia="Cambria Math" w:hAnsi="GHEA Grapalat" w:cs="Cambria Math"/>
                <w:sz w:val="20"/>
                <w:szCs w:val="20"/>
              </w:rPr>
              <w:t xml:space="preserve"> </w:t>
            </w:r>
            <w:r w:rsidRPr="002C2A5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 xml:space="preserve">Առանձին </w:t>
            </w:r>
          </w:p>
          <w:p w:rsidR="00BF1194" w:rsidRPr="002C2A59" w:rsidRDefault="00BF1194" w:rsidP="003465D8">
            <w:pPr>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Փոխկապակցված անձանց հետ համատեղ</w:t>
            </w: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Այո</w:t>
            </w:r>
          </w:p>
          <w:p w:rsidR="00BF1194" w:rsidRPr="002C2A59" w:rsidRDefault="00BF1194" w:rsidP="003465D8">
            <w:pPr>
              <w:spacing w:before="240" w:after="240"/>
              <w:rPr>
                <w:rFonts w:ascii="GHEA Grapalat" w:eastAsia="GHEA Grapalat" w:hAnsi="GHEA Grapalat" w:cs="GHEA Grapalat"/>
                <w:sz w:val="20"/>
                <w:szCs w:val="20"/>
              </w:rPr>
            </w:pPr>
            <w:r w:rsidRPr="002C2A59">
              <w:rPr>
                <w:rFonts w:ascii="Segoe UI Symbol" w:eastAsia="MS Gothic" w:hAnsi="Segoe UI Symbol" w:cs="Segoe UI Symbol"/>
                <w:sz w:val="20"/>
                <w:szCs w:val="20"/>
              </w:rPr>
              <w:t>☐</w:t>
            </w:r>
            <w:r w:rsidRPr="002C2A59">
              <w:rPr>
                <w:rFonts w:ascii="GHEA Grapalat" w:eastAsia="GHEA Grapalat" w:hAnsi="GHEA Grapalat" w:cs="GHEA Grapalat"/>
                <w:sz w:val="20"/>
                <w:szCs w:val="20"/>
              </w:rPr>
              <w:tab/>
              <w:t>Ոչ</w:t>
            </w: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Էլ</w:t>
            </w:r>
            <w:r w:rsidRPr="002C2A59">
              <w:rPr>
                <w:rFonts w:ascii="Cambria Math" w:eastAsia="Cambria Math" w:hAnsi="Cambria Math" w:cs="Cambria Math"/>
                <w:color w:val="000000"/>
                <w:sz w:val="20"/>
                <w:szCs w:val="20"/>
              </w:rPr>
              <w:t>․</w:t>
            </w:r>
            <w:r w:rsidRPr="002C2A59">
              <w:rPr>
                <w:rFonts w:ascii="GHEA Grapalat" w:eastAsia="GHEA Grapalat" w:hAnsi="GHEA Grapalat" w:cs="GHEA Grapalat"/>
                <w:color w:val="000000"/>
                <w:sz w:val="20"/>
                <w:szCs w:val="20"/>
              </w:rPr>
              <w:t xml:space="preserve"> փոստի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7"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Հեռախոսահամարը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C2A59">
        <w:rPr>
          <w:rFonts w:ascii="GHEA Grapalat" w:hAnsi="GHEA Grapalat"/>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Միջանկյալ իրավաբանական անձինք</w:t>
      </w:r>
    </w:p>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Անվանումը լատինատառ</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Պետական գրանցման համարը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օրը, ամիսը, տարին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հասցեն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Գրանցման պետությունը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rPr>
          <w:trHeight w:val="853"/>
        </w:trPr>
        <w:tc>
          <w:tcPr>
            <w:tcW w:w="2835" w:type="dxa"/>
            <w:vMerge w:val="restart"/>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rPr>
          <w:trHeight w:val="850"/>
        </w:trPr>
        <w:tc>
          <w:tcPr>
            <w:tcW w:w="2835" w:type="dxa"/>
            <w:vMerge/>
            <w:shd w:val="clear" w:color="auto" w:fill="D9E2F3"/>
            <w:vAlign w:val="center"/>
          </w:tcPr>
          <w:p w:rsidR="00BF1194" w:rsidRPr="002C2A5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C2A5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Ֆոնդային բորսայի անվանումը</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r w:rsidR="00BF1194" w:rsidRPr="002C2A59" w:rsidTr="003465D8">
        <w:tc>
          <w:tcPr>
            <w:tcW w:w="2835" w:type="dxa"/>
            <w:shd w:val="clear" w:color="auto" w:fill="D9E2F3"/>
            <w:vAlign w:val="center"/>
          </w:tcPr>
          <w:p w:rsidR="00BF1194" w:rsidRPr="002C2A5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C2A59">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rsidR="00BF1194" w:rsidRPr="002C2A59" w:rsidRDefault="00BF1194" w:rsidP="003465D8">
            <w:pPr>
              <w:spacing w:before="240" w:after="240"/>
              <w:rPr>
                <w:rFonts w:ascii="GHEA Grapalat" w:eastAsia="GHEA Grapalat" w:hAnsi="GHEA Grapalat" w:cs="GHEA Grapalat"/>
                <w:sz w:val="20"/>
                <w:szCs w:val="20"/>
              </w:rPr>
            </w:pPr>
          </w:p>
        </w:tc>
      </w:tr>
    </w:tbl>
    <w:p w:rsidR="00BF1194" w:rsidRPr="002C2A5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C2A59">
        <w:rPr>
          <w:rFonts w:ascii="GHEA Grapalat" w:eastAsia="GHEA Grapalat" w:hAnsi="GHEA Grapalat" w:cs="GHEA Grapalat"/>
          <w:i/>
          <w:sz w:val="20"/>
          <w:szCs w:val="20"/>
        </w:rPr>
        <w:br w:type="page"/>
      </w:r>
    </w:p>
    <w:p w:rsidR="00BF1194" w:rsidRPr="002C2A5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C2A59">
        <w:rPr>
          <w:rFonts w:ascii="GHEA Grapalat" w:eastAsia="GHEA Grapalat" w:hAnsi="GHEA Grapalat" w:cs="GHEA Grapalat"/>
          <w:b/>
          <w:color w:val="000000"/>
          <w:sz w:val="20"/>
          <w:szCs w:val="20"/>
        </w:rPr>
        <w:lastRenderedPageBreak/>
        <w:t>Լրացուցիչ նշումներ</w:t>
      </w:r>
    </w:p>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2C2A59" w:rsidTr="003465D8">
        <w:tc>
          <w:tcPr>
            <w:tcW w:w="9016" w:type="dxa"/>
            <w:shd w:val="clear" w:color="auto" w:fill="DEEAF6"/>
          </w:tcPr>
          <w:p w:rsidR="00BF1194" w:rsidRPr="002C2A59" w:rsidRDefault="00BF1194" w:rsidP="003465D8">
            <w:pPr>
              <w:spacing w:before="240" w:after="160" w:line="259" w:lineRule="auto"/>
              <w:rPr>
                <w:rFonts w:ascii="GHEA Grapalat" w:eastAsia="GHEA Grapalat" w:hAnsi="GHEA Grapalat" w:cs="GHEA Grapalat"/>
                <w:i/>
                <w:color w:val="000000"/>
                <w:sz w:val="20"/>
                <w:szCs w:val="20"/>
              </w:rPr>
            </w:pPr>
            <w:r w:rsidRPr="002C2A59">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C2A59" w:rsidTr="003465D8">
        <w:trPr>
          <w:trHeight w:val="10187"/>
        </w:trPr>
        <w:tc>
          <w:tcPr>
            <w:tcW w:w="9016" w:type="dxa"/>
            <w:shd w:val="clear" w:color="auto" w:fill="auto"/>
          </w:tcPr>
          <w:p w:rsidR="00BF1194" w:rsidRPr="002C2A59" w:rsidRDefault="00BF1194" w:rsidP="003465D8">
            <w:pPr>
              <w:rPr>
                <w:rFonts w:ascii="GHEA Grapalat" w:eastAsia="GHEA Grapalat" w:hAnsi="GHEA Grapalat" w:cs="GHEA Grapalat"/>
                <w:b/>
                <w:color w:val="000000"/>
                <w:sz w:val="20"/>
                <w:szCs w:val="20"/>
              </w:rPr>
            </w:pPr>
          </w:p>
        </w:tc>
      </w:tr>
    </w:tbl>
    <w:p w:rsidR="00BF1194" w:rsidRPr="002C2A5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rsidR="00BF1194" w:rsidRPr="002C2A59" w:rsidRDefault="00BF1194" w:rsidP="00BF1194">
      <w:pPr>
        <w:pStyle w:val="BodyTextIndent3"/>
        <w:spacing w:line="240" w:lineRule="auto"/>
        <w:jc w:val="right"/>
        <w:rPr>
          <w:rFonts w:ascii="GHEA Grapalat" w:hAnsi="GHEA Grapalat" w:cs="Arial"/>
          <w:b/>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i/>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pStyle w:val="BodyTextIndent3"/>
        <w:spacing w:line="240" w:lineRule="auto"/>
        <w:ind w:firstLine="0"/>
        <w:jc w:val="left"/>
        <w:rPr>
          <w:rFonts w:ascii="GHEA Grapalat" w:hAnsi="GHEA Grapalat"/>
          <w:b/>
          <w:lang w:val="hy-AM"/>
        </w:rPr>
      </w:pPr>
    </w:p>
    <w:p w:rsidR="00BF1194" w:rsidRPr="002C2A59" w:rsidRDefault="00BF1194" w:rsidP="00BF1194">
      <w:pPr>
        <w:spacing w:line="360" w:lineRule="auto"/>
        <w:jc w:val="center"/>
        <w:rPr>
          <w:rFonts w:ascii="GHEA Grapalat" w:eastAsia="GHEA Grapalat" w:hAnsi="GHEA Grapalat" w:cs="GHEA Grapalat"/>
          <w:b/>
          <w:sz w:val="20"/>
          <w:szCs w:val="20"/>
        </w:rPr>
      </w:pPr>
    </w:p>
    <w:p w:rsidR="00BF1194" w:rsidRPr="00A71D81" w:rsidRDefault="00BF1194" w:rsidP="00BF1194">
      <w:pPr>
        <w:spacing w:line="360" w:lineRule="auto"/>
        <w:jc w:val="center"/>
        <w:rPr>
          <w:rFonts w:ascii="GHEA Grapalat" w:eastAsia="GHEA Grapalat" w:hAnsi="GHEA Grapalat" w:cs="GHEA Grapalat"/>
          <w:b/>
        </w:rPr>
      </w:pPr>
    </w:p>
    <w:p w:rsidR="00A94906" w:rsidRDefault="00A94906"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w:t>
      </w:r>
      <w:r w:rsidRPr="00A71D81">
        <w:rPr>
          <w:rFonts w:ascii="GHEA Grapalat" w:eastAsia="GHEA Grapalat" w:hAnsi="GHEA Grapalat" w:cs="GHEA Grapalat"/>
        </w:rPr>
        <w:lastRenderedPageBreak/>
        <w:t>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w:t>
      </w:r>
      <w:r w:rsidRPr="00A71D81">
        <w:rPr>
          <w:rFonts w:ascii="GHEA Grapalat" w:eastAsia="GHEA Grapalat" w:hAnsi="GHEA Grapalat" w:cs="GHEA Grapalat"/>
        </w:rPr>
        <w:lastRenderedPageBreak/>
        <w:t>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 xml:space="preserve">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D14FDA" w:rsidRPr="00A71D81" w:rsidRDefault="00D14FDA" w:rsidP="00D14FDA">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5263F">
        <w:rPr>
          <w:rFonts w:ascii="GHEA Grapalat" w:hAnsi="GHEA Grapalat"/>
          <w:b/>
          <w:color w:val="000000"/>
          <w:lang w:val="hy-AM"/>
        </w:rPr>
        <w:t>ԳՀԱՊՁԲ-ՀՎԿԱԿ-2022-98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D14FDA" w:rsidRPr="00A71D81" w:rsidRDefault="00D14FDA" w:rsidP="00D14FD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734D49" w:rsidRPr="00A71D81" w:rsidRDefault="00734D49" w:rsidP="00734D49">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734D49" w:rsidRPr="00A71D81" w:rsidRDefault="00734D49" w:rsidP="00734D49">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734D49" w:rsidRPr="00A71D81" w:rsidRDefault="00734D49" w:rsidP="00734D49">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CC10A9"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C10A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CC10A9"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CC10A9"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6"/>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57276C" w:rsidRPr="00A71D81" w:rsidRDefault="0057276C" w:rsidP="0057276C">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5263F">
        <w:rPr>
          <w:rFonts w:ascii="GHEA Grapalat" w:hAnsi="GHEA Grapalat"/>
          <w:b/>
          <w:color w:val="000000"/>
          <w:lang w:val="hy-AM"/>
        </w:rPr>
        <w:t>ԳՀԱՊՁԲ-ՀՎԿԱԿ-2022-98</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57276C" w:rsidRPr="00A71D81" w:rsidRDefault="0057276C" w:rsidP="0057276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0F650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249C5" w:rsidRPr="00110BBE">
        <w:rPr>
          <w:rFonts w:ascii="GHEA Grapalat" w:hAnsi="GHEA Grapalat" w:cs="GHEA Grapalat"/>
          <w:b/>
          <w:sz w:val="20"/>
          <w:szCs w:val="20"/>
          <w:lang w:val="hy-AM"/>
        </w:rPr>
        <w:t>ԱՆ «ՀՎԿ ԱԶԳԱՅԻՆ ԿԵՆՏՐՈՆ» ՊՈԱԿ-ի</w:t>
      </w:r>
      <w:r w:rsidR="009249C5"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w:t>
      </w:r>
      <w:r w:rsidRPr="000F650A">
        <w:rPr>
          <w:rFonts w:ascii="GHEA Grapalat" w:hAnsi="GHEA Grapalat" w:cs="GHEA Grapalat"/>
          <w:sz w:val="20"/>
          <w:szCs w:val="20"/>
          <w:lang w:val="pt-BR"/>
        </w:rPr>
        <w:t>կողմից կազմակերպված</w:t>
      </w:r>
      <w:r w:rsidR="009249C5" w:rsidRPr="000F650A">
        <w:rPr>
          <w:rFonts w:ascii="GHEA Grapalat" w:hAnsi="GHEA Grapalat" w:cs="GHEA Grapalat"/>
          <w:sz w:val="20"/>
          <w:szCs w:val="20"/>
          <w:lang w:val="pt-BR"/>
        </w:rPr>
        <w:t xml:space="preserve"> </w:t>
      </w:r>
      <w:r w:rsidR="009249C5" w:rsidRPr="000F650A">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009249C5" w:rsidRPr="000F650A">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001B31D9">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sidR="001B31D9"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85F06"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785F06"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5F06" w:rsidRPr="00772E24" w:rsidRDefault="00785F06" w:rsidP="00785F06">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E77470" w:rsidP="00CB0ADE">
            <w:pPr>
              <w:rPr>
                <w:rFonts w:ascii="GHEA Grapalat" w:hAnsi="GHEA Grapalat" w:cs="Arial"/>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C10A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C10A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C10A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C10A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CC10A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DC1827">
      <w:pPr>
        <w:pStyle w:val="BodyTextIndent3"/>
        <w:spacing w:line="240" w:lineRule="auto"/>
        <w:ind w:firstLine="0"/>
        <w:rPr>
          <w:rFonts w:ascii="GHEA Grapalat" w:hAnsi="GHEA Grapalat" w:cs="Sylfaen"/>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Հավելված 5.1</w:t>
      </w:r>
    </w:p>
    <w:p w:rsidR="00A3505C" w:rsidRPr="00A71D81" w:rsidRDefault="00A3505C" w:rsidP="00A3505C">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85263F">
        <w:rPr>
          <w:rFonts w:ascii="GHEA Grapalat" w:hAnsi="GHEA Grapalat"/>
          <w:b/>
          <w:color w:val="000000"/>
          <w:lang w:val="hy-AM"/>
        </w:rPr>
        <w:t>ԳՀԱՊՁԲ-ՀՎԿԱԿ-2022-98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3505C" w:rsidRPr="00A71D81" w:rsidRDefault="00A3505C" w:rsidP="00A3505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631658" w:rsidRPr="00A71D81" w:rsidRDefault="00631658" w:rsidP="00631658">
      <w:pPr>
        <w:pStyle w:val="BodyTextIndent3"/>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8F4F6F">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F4F6F" w:rsidRPr="00110BBE">
        <w:rPr>
          <w:rFonts w:ascii="GHEA Grapalat" w:hAnsi="GHEA Grapalat" w:cs="GHEA Grapalat"/>
          <w:b/>
          <w:sz w:val="20"/>
          <w:szCs w:val="20"/>
          <w:lang w:val="hy-AM"/>
        </w:rPr>
        <w:t>ԱՆ «ՀՎԿ ԱԶԳԱՅԻՆ ԿԵՆՏՐՈՆ» ՊՈԱԿ-ի</w:t>
      </w:r>
      <w:r w:rsidR="008F4F6F" w:rsidRPr="00A71D81">
        <w:rPr>
          <w:rFonts w:ascii="GHEA Grapalat" w:hAnsi="GHEA Grapalat" w:cs="GHEA Grapalat"/>
          <w:sz w:val="20"/>
          <w:szCs w:val="20"/>
          <w:lang w:val="pt-BR"/>
        </w:rPr>
        <w:t xml:space="preserve">  (այսուհետ` Պատվիրատու) կողմից </w:t>
      </w:r>
      <w:r w:rsidR="008F4F6F" w:rsidRPr="006F611F">
        <w:rPr>
          <w:rFonts w:ascii="GHEA Grapalat" w:hAnsi="GHEA Grapalat" w:cs="GHEA Grapalat"/>
          <w:sz w:val="20"/>
          <w:szCs w:val="20"/>
          <w:lang w:val="pt-BR"/>
        </w:rPr>
        <w:t xml:space="preserve">կազմակերպված` </w:t>
      </w:r>
      <w:r w:rsidR="008F4F6F" w:rsidRPr="006F611F">
        <w:rPr>
          <w:rFonts w:ascii="GHEA Grapalat" w:hAnsi="GHEA Grapalat"/>
          <w:b/>
          <w:color w:val="000000"/>
          <w:sz w:val="20"/>
          <w:szCs w:val="20"/>
          <w:lang w:val="hy-AM"/>
        </w:rPr>
        <w:t>«</w:t>
      </w:r>
      <w:r w:rsidR="0085263F">
        <w:rPr>
          <w:rFonts w:ascii="GHEA Grapalat" w:hAnsi="GHEA Grapalat"/>
          <w:b/>
          <w:color w:val="000000"/>
          <w:sz w:val="20"/>
          <w:szCs w:val="20"/>
          <w:lang w:val="hy-AM"/>
        </w:rPr>
        <w:t>ԳՀԱՊՁԲ-ՀՎԿԱԿ-2022-98</w:t>
      </w:r>
      <w:r w:rsidR="008F4F6F"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574A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574A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574A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574A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74AC8" w:rsidRPr="00772E24" w:rsidRDefault="00574AC8" w:rsidP="00574AC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C10A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C10A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C10A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C10A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CC10A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9407A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9407A8" w:rsidRPr="00A71D81" w:rsidRDefault="009407A8" w:rsidP="009407A8">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85263F">
        <w:rPr>
          <w:rFonts w:ascii="GHEA Grapalat" w:hAnsi="GHEA Grapalat"/>
          <w:b/>
          <w:color w:val="000000"/>
          <w:lang w:val="hy-AM"/>
        </w:rPr>
        <w:t>ԳՀԱՊՁԲ-ՀՎԿԱԿ-2022-98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9407A8" w:rsidRPr="00A71D81" w:rsidRDefault="009407A8" w:rsidP="009407A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4F7018"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w:t>
      </w:r>
      <w:r w:rsidRPr="00C12352">
        <w:rPr>
          <w:rFonts w:ascii="GHEA Grapalat" w:hAnsi="GHEA Grapalat" w:cs="Sylfaen"/>
          <w:b/>
          <w:color w:val="000000"/>
          <w:sz w:val="20"/>
          <w:lang w:val="hy-AM"/>
        </w:rPr>
        <w:t>ՎԿ</w:t>
      </w:r>
      <w:r w:rsidRPr="00FA6E8B">
        <w:rPr>
          <w:rFonts w:ascii="GHEA Grapalat" w:hAnsi="GHEA Grapalat" w:cs="Sylfaen"/>
          <w:b/>
          <w:color w:val="000000"/>
          <w:sz w:val="20"/>
          <w:lang w:val="hy-AM"/>
        </w:rPr>
        <w:t xml:space="preserve">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C12352">
        <w:rPr>
          <w:rFonts w:ascii="GHEA Grapalat" w:hAnsi="GHEA Grapalat"/>
          <w:sz w:val="20"/>
          <w:lang w:val="hy-AM"/>
        </w:rPr>
        <w:t xml:space="preserve">խախտվել </w:t>
      </w:r>
      <w:r w:rsidRPr="006477F0">
        <w:rPr>
          <w:rFonts w:ascii="GHEA Grapalat" w:hAnsi="GHEA Grapalat"/>
          <w:b/>
          <w:sz w:val="20"/>
          <w:lang w:val="hy-AM"/>
        </w:rPr>
        <w:t xml:space="preserve">են </w:t>
      </w:r>
      <w:r w:rsidR="00C12352" w:rsidRPr="006477F0">
        <w:rPr>
          <w:rFonts w:ascii="GHEA Grapalat" w:hAnsi="GHEA Grapalat"/>
          <w:b/>
          <w:sz w:val="20"/>
          <w:lang w:val="hy-AM"/>
        </w:rPr>
        <w:t>10</w:t>
      </w:r>
      <w:r w:rsidRPr="006477F0">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w:t>
      </w:r>
      <w:r w:rsidR="0054413E" w:rsidRPr="0054413E">
        <w:rPr>
          <w:rFonts w:ascii="GHEA Grapalat" w:hAnsi="GHEA Grapalat"/>
          <w:sz w:val="20"/>
          <w:lang w:val="hy-AM"/>
        </w:rPr>
        <w:t xml:space="preserve"> </w:t>
      </w:r>
      <w:r w:rsidR="0054413E" w:rsidRPr="0054413E">
        <w:rPr>
          <w:rFonts w:ascii="GHEA Grapalat" w:hAnsi="GHEA Grapalat"/>
          <w:b/>
          <w:sz w:val="20"/>
          <w:lang w:val="hy-AM"/>
        </w:rPr>
        <w:t>10</w:t>
      </w:r>
      <w:r w:rsidRPr="0054413E">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8"/>
      </w:r>
      <w:r w:rsidRPr="00A71D81">
        <w:rPr>
          <w:rFonts w:ascii="GHEA Grapalat" w:hAnsi="GHEA Grapalat"/>
          <w:sz w:val="20"/>
          <w:lang w:val="hy-AM"/>
        </w:rPr>
        <w:t xml:space="preserve"> </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6C2A8A" w:rsidRPr="006C2A8A">
        <w:rPr>
          <w:rFonts w:ascii="GHEA Grapalat" w:hAnsi="GHEA Grapalat" w:cs="Sylfaen"/>
          <w:b/>
          <w:sz w:val="20"/>
          <w:szCs w:val="20"/>
          <w:lang w:val="hy-AM"/>
        </w:rPr>
        <w:t>2 (երկու)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F7359" w:rsidRPr="001F7359">
        <w:rPr>
          <w:rFonts w:ascii="GHEA Grapalat" w:hAnsi="GHEA Grapalat" w:cs="Sylfaen"/>
          <w:b/>
          <w:sz w:val="20"/>
          <w:szCs w:val="20"/>
          <w:lang w:val="hy-AM"/>
        </w:rPr>
        <w:t>15</w:t>
      </w:r>
      <w:r w:rsidR="00A232D9" w:rsidRPr="001F7359">
        <w:rPr>
          <w:rFonts w:ascii="GHEA Grapalat" w:hAnsi="GHEA Grapalat" w:cs="Sylfaen"/>
          <w:b/>
          <w:sz w:val="20"/>
          <w:szCs w:val="20"/>
          <w:lang w:val="hy-AM"/>
        </w:rPr>
        <w:t xml:space="preserve"> 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BE3E24" w:rsidRPr="00BE3E24"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1"/>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A71D81">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A1679"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t xml:space="preserve">8.15 </w:t>
      </w:r>
      <w:r w:rsidR="00DC567F" w:rsidRPr="009A16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A1679">
        <w:rPr>
          <w:rFonts w:ascii="GHEA Grapalat" w:hAnsi="GHEA Grapalat"/>
          <w:b/>
          <w:sz w:val="20"/>
          <w:szCs w:val="20"/>
          <w:lang w:val="hy-AM" w:eastAsia="ru-RU"/>
        </w:rPr>
        <w:t>խ</w:t>
      </w:r>
      <w:r w:rsidR="00DC567F" w:rsidRPr="009A1679">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A1679">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A1679">
        <w:rPr>
          <w:rFonts w:ascii="GHEA Grapalat" w:hAnsi="GHEA Grapalat"/>
          <w:b/>
          <w:sz w:val="20"/>
          <w:szCs w:val="20"/>
          <w:lang w:val="hy-AM" w:eastAsia="ru-RU"/>
        </w:rPr>
        <w:t xml:space="preserve">Եթե </w:t>
      </w:r>
      <w:r w:rsidR="00DC567F" w:rsidRPr="009A1679">
        <w:rPr>
          <w:rFonts w:ascii="GHEA Grapalat" w:hAnsi="GHEA Grapalat"/>
          <w:b/>
          <w:sz w:val="20"/>
          <w:szCs w:val="20"/>
          <w:lang w:val="hy-AM" w:eastAsia="ru-RU"/>
        </w:rPr>
        <w:t>պ</w:t>
      </w:r>
      <w:r w:rsidRPr="009A1679">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A1679">
        <w:rPr>
          <w:rFonts w:ascii="GHEA Grapalat" w:hAnsi="GHEA Grapalat"/>
          <w:b/>
          <w:sz w:val="20"/>
          <w:szCs w:val="20"/>
          <w:lang w:val="hy-AM" w:eastAsia="ru-RU"/>
        </w:rPr>
        <w:t>քսանհինգա</w:t>
      </w:r>
      <w:r w:rsidR="009A1B95" w:rsidRPr="009A1679">
        <w:rPr>
          <w:rFonts w:ascii="GHEA Grapalat" w:hAnsi="GHEA Grapalat"/>
          <w:b/>
          <w:sz w:val="20"/>
          <w:szCs w:val="20"/>
          <w:lang w:val="hy-AM" w:eastAsia="ru-RU"/>
        </w:rPr>
        <w:t>պատիկը</w:t>
      </w:r>
      <w:r w:rsidRPr="009A1679">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9A1679">
        <w:rPr>
          <w:rFonts w:ascii="GHEA Grapalat" w:hAnsi="GHEA Grapalat"/>
          <w:b/>
          <w:sz w:val="20"/>
          <w:szCs w:val="20"/>
          <w:lang w:val="hy-AM" w:eastAsia="ru-RU"/>
        </w:rPr>
        <w:t xml:space="preserve">որակավորման և </w:t>
      </w:r>
      <w:r w:rsidR="00DC567F"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ապահովում</w:t>
      </w:r>
      <w:r w:rsidR="009A1B95" w:rsidRPr="009A1679">
        <w:rPr>
          <w:rFonts w:ascii="GHEA Grapalat" w:hAnsi="GHEA Grapalat"/>
          <w:b/>
          <w:sz w:val="20"/>
          <w:szCs w:val="20"/>
          <w:lang w:val="hy-AM" w:eastAsia="ru-RU"/>
        </w:rPr>
        <w:t>ներ</w:t>
      </w:r>
      <w:r w:rsidRPr="009A1679">
        <w:rPr>
          <w:rFonts w:ascii="GHEA Grapalat" w:hAnsi="GHEA Grapalat"/>
          <w:b/>
          <w:sz w:val="20"/>
          <w:szCs w:val="20"/>
          <w:lang w:val="hy-AM" w:eastAsia="ru-RU"/>
        </w:rPr>
        <w:t>ը</w:t>
      </w:r>
      <w:r w:rsidR="00154FCB"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փոխարինվում </w:t>
      </w:r>
      <w:r w:rsidR="00CC049D" w:rsidRPr="009A1679">
        <w:rPr>
          <w:rFonts w:ascii="GHEA Grapalat" w:hAnsi="GHEA Grapalat"/>
          <w:b/>
          <w:sz w:val="20"/>
          <w:szCs w:val="20"/>
          <w:lang w:val="hy-AM" w:eastAsia="ru-RU"/>
        </w:rPr>
        <w:t>են</w:t>
      </w:r>
      <w:r w:rsidRPr="009A1679">
        <w:rPr>
          <w:rFonts w:ascii="GHEA Grapalat" w:hAnsi="GHEA Grapalat"/>
          <w:b/>
          <w:sz w:val="20"/>
          <w:szCs w:val="20"/>
          <w:lang w:val="hy-AM" w:eastAsia="ru-RU"/>
        </w:rPr>
        <w:t xml:space="preserve">  երաշխիքով կամ կանխիկ փողով</w:t>
      </w:r>
      <w:r w:rsidR="00920009"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հաշվի առնելով </w:t>
      </w:r>
      <w:r w:rsidR="00920009" w:rsidRPr="009A1679">
        <w:rPr>
          <w:rFonts w:ascii="GHEA Grapalat" w:hAnsi="GHEA Grapalat"/>
          <w:b/>
          <w:sz w:val="20"/>
          <w:szCs w:val="20"/>
          <w:lang w:val="hy-AM" w:eastAsia="ru-RU"/>
        </w:rPr>
        <w:t xml:space="preserve">ՀՀ կառավարության 2017 թվականի մայիսի 4-ի N 526-Ն որոշման N 1 հավելվածի </w:t>
      </w:r>
      <w:r w:rsidRPr="009A1679">
        <w:rPr>
          <w:rFonts w:ascii="GHEA Grapalat" w:hAnsi="GHEA Grapalat"/>
          <w:b/>
          <w:sz w:val="20"/>
          <w:szCs w:val="20"/>
          <w:lang w:val="hy-AM" w:eastAsia="ru-RU"/>
        </w:rPr>
        <w:t xml:space="preserve">32-րդ կետի </w:t>
      </w:r>
      <w:r w:rsidR="001A5E16" w:rsidRPr="009A1679">
        <w:rPr>
          <w:rFonts w:ascii="GHEA Grapalat" w:hAnsi="GHEA Grapalat"/>
          <w:b/>
          <w:sz w:val="20"/>
          <w:szCs w:val="20"/>
          <w:lang w:val="hy-AM" w:eastAsia="ru-RU"/>
        </w:rPr>
        <w:t xml:space="preserve">1-ին ենթակետի «գ» և </w:t>
      </w:r>
      <w:r w:rsidR="009A1B95" w:rsidRPr="009A1679">
        <w:rPr>
          <w:rFonts w:ascii="GHEA Grapalat" w:hAnsi="GHEA Grapalat"/>
          <w:b/>
          <w:sz w:val="20"/>
          <w:szCs w:val="20"/>
          <w:lang w:val="hy-AM" w:eastAsia="ru-RU"/>
        </w:rPr>
        <w:t>17</w:t>
      </w:r>
      <w:r w:rsidRPr="009A1679">
        <w:rPr>
          <w:rFonts w:ascii="GHEA Grapalat" w:hAnsi="GHEA Grapalat"/>
          <w:b/>
          <w:sz w:val="20"/>
          <w:szCs w:val="20"/>
          <w:lang w:val="hy-AM" w:eastAsia="ru-RU"/>
        </w:rPr>
        <w:t>-րդ ենթակետի «բ» պարբերությ</w:t>
      </w:r>
      <w:r w:rsidR="001A5E16" w:rsidRPr="009A1679">
        <w:rPr>
          <w:rFonts w:ascii="GHEA Grapalat" w:hAnsi="GHEA Grapalat"/>
          <w:b/>
          <w:sz w:val="20"/>
          <w:szCs w:val="20"/>
          <w:lang w:val="hy-AM" w:eastAsia="ru-RU"/>
        </w:rPr>
        <w:t>ունների</w:t>
      </w:r>
      <w:r w:rsidRPr="009A1679">
        <w:rPr>
          <w:rFonts w:ascii="GHEA Grapalat" w:hAnsi="GHEA Grapalat"/>
          <w:b/>
          <w:sz w:val="20"/>
          <w:szCs w:val="20"/>
          <w:lang w:val="hy-AM" w:eastAsia="ru-RU"/>
        </w:rPr>
        <w:t xml:space="preserve"> պահանջները: Ընդ որում, Վաճառողը համաձայնագիրը կնքում, իսկ</w:t>
      </w:r>
      <w:r w:rsidR="008061D6" w:rsidRPr="009A1679">
        <w:rPr>
          <w:rFonts w:ascii="GHEA Grapalat" w:hAnsi="GHEA Grapalat"/>
          <w:b/>
          <w:sz w:val="20"/>
          <w:szCs w:val="20"/>
          <w:lang w:val="hy-AM" w:eastAsia="ru-RU"/>
        </w:rPr>
        <w:t xml:space="preserve"> </w:t>
      </w:r>
      <w:r w:rsidRPr="009A1679">
        <w:rPr>
          <w:rFonts w:ascii="GHEA Grapalat" w:hAnsi="GHEA Grapalat"/>
          <w:b/>
          <w:sz w:val="20"/>
          <w:szCs w:val="20"/>
          <w:lang w:val="hy-AM" w:eastAsia="ru-RU"/>
        </w:rPr>
        <w:t xml:space="preserve"> </w:t>
      </w:r>
      <w:r w:rsidR="00920009" w:rsidRPr="009A1679">
        <w:rPr>
          <w:rFonts w:ascii="GHEA Grapalat" w:hAnsi="GHEA Grapalat"/>
          <w:b/>
          <w:sz w:val="20"/>
          <w:szCs w:val="20"/>
          <w:lang w:val="hy-AM" w:eastAsia="ru-RU"/>
        </w:rPr>
        <w:t xml:space="preserve">տուժանքի ձևով ներկայացված </w:t>
      </w:r>
      <w:r w:rsidR="00B84F37" w:rsidRPr="009A1679">
        <w:rPr>
          <w:rFonts w:ascii="GHEA Grapalat" w:hAnsi="GHEA Grapalat"/>
          <w:b/>
          <w:sz w:val="20"/>
          <w:szCs w:val="20"/>
          <w:lang w:val="hy-AM" w:eastAsia="ru-RU"/>
        </w:rPr>
        <w:t xml:space="preserve">որակավորման և </w:t>
      </w:r>
      <w:r w:rsidR="00920009" w:rsidRPr="009A1679">
        <w:rPr>
          <w:rFonts w:ascii="GHEA Grapalat" w:hAnsi="GHEA Grapalat"/>
          <w:b/>
          <w:sz w:val="20"/>
          <w:szCs w:val="20"/>
          <w:lang w:val="hy-AM" w:eastAsia="ru-RU"/>
        </w:rPr>
        <w:t xml:space="preserve">պայմանագրի </w:t>
      </w:r>
      <w:r w:rsidRPr="009A1679">
        <w:rPr>
          <w:rFonts w:ascii="GHEA Grapalat" w:hAnsi="GHEA Grapalat"/>
          <w:b/>
          <w:sz w:val="20"/>
          <w:szCs w:val="20"/>
          <w:lang w:val="hy-AM" w:eastAsia="ru-RU"/>
        </w:rPr>
        <w:t>ապահով</w:t>
      </w:r>
      <w:r w:rsidR="00B84F37" w:rsidRPr="009A1679">
        <w:rPr>
          <w:rFonts w:ascii="GHEA Grapalat" w:hAnsi="GHEA Grapalat"/>
          <w:b/>
          <w:sz w:val="20"/>
          <w:szCs w:val="20"/>
          <w:lang w:val="hy-AM" w:eastAsia="ru-RU"/>
        </w:rPr>
        <w:t>ումների</w:t>
      </w:r>
      <w:r w:rsidRPr="009A1679">
        <w:rPr>
          <w:rFonts w:ascii="GHEA Grapalat" w:hAnsi="GHEA Grapalat"/>
          <w:b/>
          <w:sz w:val="20"/>
          <w:szCs w:val="20"/>
          <w:lang w:val="hy-AM" w:eastAsia="ru-RU"/>
        </w:rPr>
        <w:t xml:space="preserve"> փոխարինման դեպքում նաև նոր ապահով</w:t>
      </w:r>
      <w:r w:rsidR="00B84F37" w:rsidRPr="009A1679">
        <w:rPr>
          <w:rFonts w:ascii="GHEA Grapalat" w:hAnsi="GHEA Grapalat"/>
          <w:b/>
          <w:sz w:val="20"/>
          <w:szCs w:val="20"/>
          <w:lang w:val="hy-AM" w:eastAsia="ru-RU"/>
        </w:rPr>
        <w:t>ներ</w:t>
      </w:r>
      <w:r w:rsidR="00FE2467" w:rsidRPr="009A1679">
        <w:rPr>
          <w:rFonts w:ascii="GHEA Grapalat" w:hAnsi="GHEA Grapalat"/>
          <w:b/>
          <w:sz w:val="20"/>
          <w:szCs w:val="20"/>
          <w:lang w:val="hy-AM" w:eastAsia="ru-RU"/>
        </w:rPr>
        <w:t>ը</w:t>
      </w:r>
      <w:r w:rsidRPr="009A1679">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A1679">
        <w:rPr>
          <w:rFonts w:ascii="GHEA Grapalat" w:hAnsi="GHEA Grapalat"/>
          <w:b/>
          <w:sz w:val="20"/>
          <w:szCs w:val="20"/>
          <w:lang w:val="hy-AM" w:eastAsia="ru-RU"/>
        </w:rPr>
        <w:t>պ</w:t>
      </w:r>
      <w:r w:rsidRPr="009A1679">
        <w:rPr>
          <w:rFonts w:ascii="GHEA Grapalat" w:hAnsi="GHEA Grapalat"/>
          <w:b/>
          <w:sz w:val="20"/>
          <w:szCs w:val="20"/>
          <w:lang w:val="hy-AM" w:eastAsia="ru-RU"/>
        </w:rPr>
        <w:t>այմանագիրը Գնորդի կողմից միակողմանիորեն լուծվում է:</w:t>
      </w:r>
      <w:r w:rsidR="00383BC3" w:rsidRPr="009A1679">
        <w:rPr>
          <w:rFonts w:ascii="GHEA Grapalat" w:hAnsi="GHEA Grapalat"/>
          <w:b/>
          <w:sz w:val="20"/>
          <w:szCs w:val="20"/>
          <w:vertAlign w:val="superscript"/>
          <w:lang w:val="hy-AM" w:eastAsia="ru-RU"/>
        </w:rPr>
        <w:t>24</w:t>
      </w:r>
      <w:r w:rsidR="004D28BA" w:rsidRPr="009A1679">
        <w:rPr>
          <w:rStyle w:val="FootnoteReference"/>
          <w:rFonts w:ascii="GHEA Grapalat" w:hAnsi="GHEA Grapalat"/>
          <w:b/>
          <w:color w:val="FFFFFF"/>
          <w:sz w:val="20"/>
          <w:szCs w:val="20"/>
          <w:lang w:val="hy-AM" w:eastAsia="ru-RU"/>
        </w:rPr>
        <w:footnoteReference w:id="12"/>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CD5E05">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rPr>
          <w:rFonts w:ascii="GHEA Grapalat" w:hAnsi="GHEA Grapalat"/>
          <w:sz w:val="20"/>
          <w:lang w:val="hy-AM"/>
        </w:rPr>
      </w:pPr>
    </w:p>
    <w:p w:rsidR="00CD5E05" w:rsidRDefault="00CD5E05">
      <w:pPr>
        <w:rPr>
          <w:rFonts w:ascii="GHEA Grapalat" w:hAnsi="GHEA Grapalat"/>
          <w:i/>
          <w:sz w:val="18"/>
          <w:lang w:val="hy-AM"/>
        </w:rPr>
      </w:pPr>
      <w:r>
        <w:rPr>
          <w:rFonts w:ascii="GHEA Grapalat" w:hAnsi="GHEA Grapalat"/>
          <w:i/>
          <w:sz w:val="18"/>
          <w:lang w:val="hy-AM"/>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6F3B04" w:rsidRDefault="00071D1C" w:rsidP="00CD5E05">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C64178" w:rsidRPr="006F3B04" w:rsidRDefault="00C64178" w:rsidP="00C64178">
      <w:pPr>
        <w:tabs>
          <w:tab w:val="center" w:pos="7792"/>
          <w:tab w:val="left" w:pos="11190"/>
        </w:tabs>
        <w:rPr>
          <w:rFonts w:ascii="GHEA Grapalat" w:hAnsi="GHEA Grapalat"/>
          <w:sz w:val="20"/>
          <w:lang w:val="hy-AM"/>
        </w:rPr>
      </w:pPr>
    </w:p>
    <w:p w:rsidR="00C64178" w:rsidRPr="008758E4" w:rsidRDefault="00C64178" w:rsidP="00C64178">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C64178" w:rsidRPr="006F3B04" w:rsidRDefault="00C64178" w:rsidP="00C64178">
      <w:pPr>
        <w:tabs>
          <w:tab w:val="center" w:pos="7792"/>
          <w:tab w:val="left" w:pos="11190"/>
        </w:tabs>
        <w:rPr>
          <w:rFonts w:ascii="GHEA Grapalat" w:hAnsi="GHEA Grapalat"/>
          <w:sz w:val="20"/>
          <w:lang w:val="hy-AM"/>
        </w:rPr>
      </w:pPr>
    </w:p>
    <w:p w:rsidR="00071D1C" w:rsidRPr="006F3B04" w:rsidRDefault="00071D1C" w:rsidP="00C64178">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D10B0C">
      <w:pPr>
        <w:pStyle w:val="Heading3"/>
        <w:spacing w:line="240" w:lineRule="auto"/>
        <w:ind w:firstLine="567"/>
        <w:jc w:val="left"/>
        <w:rPr>
          <w:rFonts w:ascii="GHEA Grapalat" w:hAnsi="GHEA Grapalat"/>
          <w:b/>
          <w:lang w:val="hy-AM"/>
        </w:rPr>
      </w:pPr>
    </w:p>
    <w:p w:rsidR="00D10B0C" w:rsidRPr="006F3B0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6F3B0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8035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CC10A9" w:rsidTr="007A2020">
        <w:trPr>
          <w:tblCellSpacing w:w="7" w:type="dxa"/>
          <w:jc w:val="center"/>
        </w:trPr>
        <w:tc>
          <w:tcPr>
            <w:tcW w:w="0" w:type="auto"/>
            <w:vAlign w:val="center"/>
          </w:tcPr>
          <w:p w:rsidR="0038400D" w:rsidRPr="00A71D81" w:rsidRDefault="00D17E3B" w:rsidP="007A2020">
            <w:pPr>
              <w:jc w:val="center"/>
              <w:rPr>
                <w:rFonts w:ascii="GHEA Grapalat" w:hAnsi="GHEA Grapalat"/>
                <w:iCs/>
                <w:color w:val="000000"/>
                <w:sz w:val="21"/>
                <w:szCs w:val="21"/>
                <w:lang w:val="pt-BR"/>
              </w:rPr>
            </w:pPr>
            <w:r w:rsidRPr="00D17E3B">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410" w:rsidRDefault="00597410">
      <w:r>
        <w:separator/>
      </w:r>
    </w:p>
  </w:endnote>
  <w:endnote w:type="continuationSeparator" w:id="0">
    <w:p w:rsidR="00597410" w:rsidRDefault="00597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410" w:rsidRDefault="00597410">
      <w:r>
        <w:separator/>
      </w:r>
    </w:p>
  </w:footnote>
  <w:footnote w:type="continuationSeparator" w:id="0">
    <w:p w:rsidR="00597410" w:rsidRDefault="00597410">
      <w:r>
        <w:continuationSeparator/>
      </w:r>
    </w:p>
  </w:footnote>
  <w:footnote w:id="1">
    <w:p w:rsidR="00597410" w:rsidRPr="00AE74A0" w:rsidRDefault="00597410" w:rsidP="003850A0">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rsidR="00597410" w:rsidRPr="006265F4" w:rsidRDefault="00597410"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8035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597410" w:rsidRPr="00AB6289" w:rsidRDefault="00597410"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4">
    <w:p w:rsidR="00597410" w:rsidRPr="000B7538" w:rsidRDefault="00597410"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97410" w:rsidRPr="00880354" w:rsidRDefault="00597410"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5">
    <w:p w:rsidR="00597410" w:rsidRPr="000D1C4E" w:rsidRDefault="00597410" w:rsidP="00B2572B">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597410" w:rsidRPr="000D1C4E" w:rsidRDefault="00597410" w:rsidP="005F1C06">
      <w:pPr>
        <w:pStyle w:val="BodyTextIndent3"/>
        <w:spacing w:line="240" w:lineRule="auto"/>
        <w:ind w:left="142" w:firstLine="0"/>
        <w:rPr>
          <w:rFonts w:ascii="GHEA Grapalat" w:hAnsi="GHEA Grapalat"/>
          <w:i/>
          <w:sz w:val="16"/>
          <w:szCs w:val="16"/>
          <w:lang w:val="hy-AM" w:eastAsia="ru-RU"/>
        </w:rPr>
      </w:pPr>
      <w:r w:rsidRPr="000D1C4E">
        <w:rPr>
          <w:rFonts w:ascii="GHEA Grapalat" w:hAnsi="GHEA Grapalat"/>
          <w:i/>
          <w:sz w:val="16"/>
          <w:szCs w:val="16"/>
          <w:lang w:val="hy-AM" w:eastAsia="ru-RU"/>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97410" w:rsidRPr="000D1C4E" w:rsidRDefault="00597410" w:rsidP="005F1C06">
      <w:pPr>
        <w:pStyle w:val="BodyTextIndent3"/>
        <w:spacing w:line="240" w:lineRule="auto"/>
        <w:ind w:left="142" w:firstLine="0"/>
        <w:rPr>
          <w:rFonts w:ascii="GHEA Grapalat" w:hAnsi="GHEA Grapalat"/>
          <w:i/>
          <w:sz w:val="16"/>
          <w:szCs w:val="16"/>
          <w:lang w:val="hy-AM" w:eastAsia="ru-RU"/>
        </w:rPr>
      </w:pPr>
    </w:p>
    <w:p w:rsidR="00597410" w:rsidRPr="000D1C4E" w:rsidRDefault="00597410" w:rsidP="005A765C">
      <w:pPr>
        <w:pStyle w:val="BodyTextIndent3"/>
        <w:spacing w:line="240" w:lineRule="auto"/>
        <w:ind w:left="142" w:firstLine="218"/>
        <w:rPr>
          <w:rFonts w:ascii="GHEA Grapalat" w:hAnsi="GHEA Grapalat"/>
          <w:i/>
          <w:sz w:val="16"/>
          <w:szCs w:val="16"/>
          <w:lang w:val="hy-AM" w:eastAsia="ru-RU"/>
        </w:rPr>
      </w:pPr>
      <w:r w:rsidRPr="000D1C4E">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597410" w:rsidRPr="000D1C4E" w:rsidRDefault="00597410" w:rsidP="005F1C06">
      <w:pPr>
        <w:pStyle w:val="FootnoteText"/>
        <w:jc w:val="both"/>
        <w:rPr>
          <w:rFonts w:ascii="GHEA Grapalat" w:hAnsi="GHEA Grapalat"/>
          <w:i/>
          <w:sz w:val="16"/>
          <w:szCs w:val="16"/>
          <w:lang w:val="hy-AM"/>
        </w:rPr>
      </w:pPr>
    </w:p>
    <w:p w:rsidR="00597410" w:rsidRPr="000D1C4E" w:rsidRDefault="00597410" w:rsidP="005F1C06">
      <w:pPr>
        <w:pStyle w:val="FootnoteText"/>
        <w:jc w:val="both"/>
        <w:rPr>
          <w:rFonts w:ascii="GHEA Grapalat" w:hAnsi="GHEA Grapalat"/>
          <w:i/>
          <w:sz w:val="16"/>
          <w:szCs w:val="16"/>
          <w:lang w:val="hy-AM"/>
        </w:rPr>
      </w:pPr>
      <w:r w:rsidRPr="000D1C4E">
        <w:rPr>
          <w:rFonts w:ascii="GHEA Grapalat" w:hAnsi="GHEA Grapalat"/>
          <w:i/>
          <w:sz w:val="16"/>
          <w:szCs w:val="16"/>
          <w:lang w:val="hy-AM"/>
        </w:rPr>
        <w:tab/>
        <w:t>-եթե մասնակիցը անհատ ձեռնարկատեր  է կամ ֆիզիկական անձ, ապա իրական շահառուների վերաբերյալ տեղեկատվություն չի ներկայացնում:</w:t>
      </w:r>
    </w:p>
    <w:p w:rsidR="00597410" w:rsidRPr="00BF58CA" w:rsidRDefault="00597410" w:rsidP="005F1C06">
      <w:pPr>
        <w:pStyle w:val="FootnoteText"/>
        <w:jc w:val="both"/>
        <w:rPr>
          <w:rFonts w:ascii="GHEA Grapalat" w:hAnsi="GHEA Grapalat"/>
          <w:i/>
          <w:sz w:val="16"/>
          <w:szCs w:val="16"/>
          <w:lang w:val="hy-AM"/>
        </w:rPr>
      </w:pPr>
    </w:p>
    <w:p w:rsidR="00597410" w:rsidRPr="00B20703" w:rsidDel="006C3873" w:rsidRDefault="00597410" w:rsidP="00CE3A99">
      <w:pPr>
        <w:jc w:val="both"/>
        <w:rPr>
          <w:del w:id="6" w:author="User" w:date="2019-05-26T09:52:00Z"/>
          <w:rFonts w:ascii="GHEA Grapalat" w:hAnsi="GHEA Grapalat" w:cs="Sylfaen"/>
          <w:sz w:val="20"/>
          <w:lang w:val="hy-AM"/>
        </w:rPr>
      </w:pPr>
    </w:p>
  </w:footnote>
  <w:footnote w:id="6">
    <w:p w:rsidR="00597410" w:rsidRPr="006265F4" w:rsidRDefault="00597410"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597410" w:rsidRPr="006265F4" w:rsidRDefault="00597410"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97410" w:rsidRPr="006265F4" w:rsidDel="00856FDE" w:rsidRDefault="00597410" w:rsidP="00B2572B">
      <w:pPr>
        <w:pStyle w:val="FootnoteText"/>
        <w:rPr>
          <w:del w:id="9" w:author="User" w:date="2019-05-26T09:57:00Z"/>
          <w:i/>
          <w:lang w:val="af-ZA"/>
        </w:rPr>
      </w:pPr>
    </w:p>
  </w:footnote>
  <w:footnote w:id="7">
    <w:p w:rsidR="00597410" w:rsidRPr="00C65A05" w:rsidRDefault="00597410"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597410" w:rsidRPr="00C65A05" w:rsidRDefault="00597410"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rsidR="00597410" w:rsidRPr="006265F4" w:rsidDel="007942E8" w:rsidRDefault="00597410" w:rsidP="00071D1C">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9">
    <w:p w:rsidR="00597410" w:rsidRPr="006265F4" w:rsidRDefault="00597410"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97410" w:rsidRPr="006265F4" w:rsidDel="007942E8" w:rsidRDefault="00597410" w:rsidP="009123CA">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rsidR="00597410" w:rsidRPr="006265F4" w:rsidDel="002877FC" w:rsidRDefault="00597410" w:rsidP="00071D1C">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rsidR="00597410" w:rsidRPr="006265F4" w:rsidDel="002877FC" w:rsidRDefault="00597410" w:rsidP="00071D1C">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rsidR="00597410" w:rsidRPr="008C7473" w:rsidRDefault="0059741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9"/>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0"/>
  </w:num>
  <w:num w:numId="31">
    <w:abstractNumId w:val="24"/>
  </w:num>
  <w:num w:numId="32">
    <w:abstractNumId w:val="10"/>
  </w:num>
  <w:num w:numId="3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371"/>
    <w:rsid w:val="000275BF"/>
    <w:rsid w:val="00030D40"/>
    <w:rsid w:val="00031116"/>
    <w:rsid w:val="00031141"/>
    <w:rsid w:val="000312D9"/>
    <w:rsid w:val="000313A6"/>
    <w:rsid w:val="000329AC"/>
    <w:rsid w:val="00032AA8"/>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6785D"/>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128D"/>
    <w:rsid w:val="000A37CE"/>
    <w:rsid w:val="000A525A"/>
    <w:rsid w:val="000A5B16"/>
    <w:rsid w:val="000A6B75"/>
    <w:rsid w:val="000A72AD"/>
    <w:rsid w:val="000A7528"/>
    <w:rsid w:val="000B033F"/>
    <w:rsid w:val="000B1088"/>
    <w:rsid w:val="000B259E"/>
    <w:rsid w:val="000B5AE5"/>
    <w:rsid w:val="000B6BF0"/>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1C4E"/>
    <w:rsid w:val="000D2054"/>
    <w:rsid w:val="000D2527"/>
    <w:rsid w:val="000D3188"/>
    <w:rsid w:val="000D34C8"/>
    <w:rsid w:val="000D3B6D"/>
    <w:rsid w:val="000D439B"/>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0277"/>
    <w:rsid w:val="000F109E"/>
    <w:rsid w:val="000F332D"/>
    <w:rsid w:val="000F338E"/>
    <w:rsid w:val="000F3939"/>
    <w:rsid w:val="000F3B31"/>
    <w:rsid w:val="000F3D76"/>
    <w:rsid w:val="000F494F"/>
    <w:rsid w:val="000F4B86"/>
    <w:rsid w:val="000F4D7B"/>
    <w:rsid w:val="000F5032"/>
    <w:rsid w:val="000F5900"/>
    <w:rsid w:val="000F650A"/>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277"/>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3B7"/>
    <w:rsid w:val="001A2579"/>
    <w:rsid w:val="001A2F72"/>
    <w:rsid w:val="001A3FEC"/>
    <w:rsid w:val="001A43A4"/>
    <w:rsid w:val="001A4EF7"/>
    <w:rsid w:val="001A5BC8"/>
    <w:rsid w:val="001A5C02"/>
    <w:rsid w:val="001A5E16"/>
    <w:rsid w:val="001B0D9A"/>
    <w:rsid w:val="001B1370"/>
    <w:rsid w:val="001B1FC4"/>
    <w:rsid w:val="001B21A3"/>
    <w:rsid w:val="001B31D9"/>
    <w:rsid w:val="001B37D2"/>
    <w:rsid w:val="001B45A9"/>
    <w:rsid w:val="001B478E"/>
    <w:rsid w:val="001B6B33"/>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359"/>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7FD"/>
    <w:rsid w:val="002218FE"/>
    <w:rsid w:val="00222819"/>
    <w:rsid w:val="002240AB"/>
    <w:rsid w:val="002250D8"/>
    <w:rsid w:val="0022515E"/>
    <w:rsid w:val="002252CD"/>
    <w:rsid w:val="00226412"/>
    <w:rsid w:val="0022699D"/>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A8E"/>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31"/>
    <w:rsid w:val="002B103D"/>
    <w:rsid w:val="002B121D"/>
    <w:rsid w:val="002B155B"/>
    <w:rsid w:val="002B1ABE"/>
    <w:rsid w:val="002B1FC7"/>
    <w:rsid w:val="002B24A4"/>
    <w:rsid w:val="002B24E8"/>
    <w:rsid w:val="002B32D6"/>
    <w:rsid w:val="002B3E53"/>
    <w:rsid w:val="002B47FE"/>
    <w:rsid w:val="002B4FD9"/>
    <w:rsid w:val="002B50DB"/>
    <w:rsid w:val="002B5F87"/>
    <w:rsid w:val="002B7388"/>
    <w:rsid w:val="002B7594"/>
    <w:rsid w:val="002C071B"/>
    <w:rsid w:val="002C0DD6"/>
    <w:rsid w:val="002C0F2C"/>
    <w:rsid w:val="002C1050"/>
    <w:rsid w:val="002C1AE5"/>
    <w:rsid w:val="002C205F"/>
    <w:rsid w:val="002C27EB"/>
    <w:rsid w:val="002C2A59"/>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5E88"/>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B41"/>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97B"/>
    <w:rsid w:val="003572A0"/>
    <w:rsid w:val="003579C1"/>
    <w:rsid w:val="00357A33"/>
    <w:rsid w:val="00357AA2"/>
    <w:rsid w:val="00357D48"/>
    <w:rsid w:val="00357E1B"/>
    <w:rsid w:val="00361308"/>
    <w:rsid w:val="00362238"/>
    <w:rsid w:val="0036230B"/>
    <w:rsid w:val="0036291F"/>
    <w:rsid w:val="00363298"/>
    <w:rsid w:val="00363335"/>
    <w:rsid w:val="00363627"/>
    <w:rsid w:val="00363E98"/>
    <w:rsid w:val="00364167"/>
    <w:rsid w:val="00364231"/>
    <w:rsid w:val="00364E7A"/>
    <w:rsid w:val="003650C5"/>
    <w:rsid w:val="00365FCC"/>
    <w:rsid w:val="003675B2"/>
    <w:rsid w:val="00370ECD"/>
    <w:rsid w:val="0037177E"/>
    <w:rsid w:val="003717D2"/>
    <w:rsid w:val="00372C2B"/>
    <w:rsid w:val="00372C67"/>
    <w:rsid w:val="00372CD0"/>
    <w:rsid w:val="00372FAD"/>
    <w:rsid w:val="0037329F"/>
    <w:rsid w:val="003738F3"/>
    <w:rsid w:val="00373EC9"/>
    <w:rsid w:val="00374964"/>
    <w:rsid w:val="003755FD"/>
    <w:rsid w:val="00375D38"/>
    <w:rsid w:val="00375FD2"/>
    <w:rsid w:val="003760B7"/>
    <w:rsid w:val="00376D5B"/>
    <w:rsid w:val="00380011"/>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68"/>
    <w:rsid w:val="003B6791"/>
    <w:rsid w:val="003B681E"/>
    <w:rsid w:val="003B7086"/>
    <w:rsid w:val="003B7D9D"/>
    <w:rsid w:val="003C024E"/>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853"/>
    <w:rsid w:val="003F1EEA"/>
    <w:rsid w:val="003F208A"/>
    <w:rsid w:val="003F264A"/>
    <w:rsid w:val="003F288F"/>
    <w:rsid w:val="003F300B"/>
    <w:rsid w:val="003F3613"/>
    <w:rsid w:val="003F3796"/>
    <w:rsid w:val="003F3AE8"/>
    <w:rsid w:val="003F4C5E"/>
    <w:rsid w:val="003F6CF8"/>
    <w:rsid w:val="003F7B41"/>
    <w:rsid w:val="0040112D"/>
    <w:rsid w:val="00401BA5"/>
    <w:rsid w:val="004021AA"/>
    <w:rsid w:val="00402941"/>
    <w:rsid w:val="00402AD9"/>
    <w:rsid w:val="00403109"/>
    <w:rsid w:val="004055C1"/>
    <w:rsid w:val="0040564C"/>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511C"/>
    <w:rsid w:val="00427EAA"/>
    <w:rsid w:val="004306D6"/>
    <w:rsid w:val="004313D4"/>
    <w:rsid w:val="00431998"/>
    <w:rsid w:val="00431A05"/>
    <w:rsid w:val="004320F2"/>
    <w:rsid w:val="00433F39"/>
    <w:rsid w:val="004348F9"/>
    <w:rsid w:val="00434C2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8D9"/>
    <w:rsid w:val="00463B0B"/>
    <w:rsid w:val="0046481A"/>
    <w:rsid w:val="004648BD"/>
    <w:rsid w:val="00464BB8"/>
    <w:rsid w:val="00464D3A"/>
    <w:rsid w:val="00464DA7"/>
    <w:rsid w:val="0046522E"/>
    <w:rsid w:val="0046586E"/>
    <w:rsid w:val="00466714"/>
    <w:rsid w:val="00466BE6"/>
    <w:rsid w:val="004672FC"/>
    <w:rsid w:val="00467B47"/>
    <w:rsid w:val="00470849"/>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466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34"/>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018"/>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353"/>
    <w:rsid w:val="0054413E"/>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76C"/>
    <w:rsid w:val="005739AB"/>
    <w:rsid w:val="00574AC8"/>
    <w:rsid w:val="005754F7"/>
    <w:rsid w:val="00575C75"/>
    <w:rsid w:val="00577582"/>
    <w:rsid w:val="00581057"/>
    <w:rsid w:val="005812BE"/>
    <w:rsid w:val="00581DC3"/>
    <w:rsid w:val="005821CF"/>
    <w:rsid w:val="0058298C"/>
    <w:rsid w:val="00582FEB"/>
    <w:rsid w:val="00583092"/>
    <w:rsid w:val="00583117"/>
    <w:rsid w:val="00584025"/>
    <w:rsid w:val="005840A7"/>
    <w:rsid w:val="00584A70"/>
    <w:rsid w:val="005856C5"/>
    <w:rsid w:val="00585DD4"/>
    <w:rsid w:val="00585E16"/>
    <w:rsid w:val="0058649C"/>
    <w:rsid w:val="00586C50"/>
    <w:rsid w:val="00586CD2"/>
    <w:rsid w:val="00587072"/>
    <w:rsid w:val="0058792E"/>
    <w:rsid w:val="005900F2"/>
    <w:rsid w:val="00590FBB"/>
    <w:rsid w:val="005918A4"/>
    <w:rsid w:val="00592A50"/>
    <w:rsid w:val="005939DE"/>
    <w:rsid w:val="0059404D"/>
    <w:rsid w:val="00594E8A"/>
    <w:rsid w:val="00594FEE"/>
    <w:rsid w:val="00595213"/>
    <w:rsid w:val="005953F4"/>
    <w:rsid w:val="005960B4"/>
    <w:rsid w:val="0059636E"/>
    <w:rsid w:val="00597410"/>
    <w:rsid w:val="005A1236"/>
    <w:rsid w:val="005A16C6"/>
    <w:rsid w:val="005A1CCB"/>
    <w:rsid w:val="005A1D54"/>
    <w:rsid w:val="005A3A35"/>
    <w:rsid w:val="005A3DC6"/>
    <w:rsid w:val="005A3EB8"/>
    <w:rsid w:val="005A3EDC"/>
    <w:rsid w:val="005A4065"/>
    <w:rsid w:val="005A51C8"/>
    <w:rsid w:val="005A5B64"/>
    <w:rsid w:val="005A64FF"/>
    <w:rsid w:val="005A72DB"/>
    <w:rsid w:val="005A765C"/>
    <w:rsid w:val="005A7FD2"/>
    <w:rsid w:val="005B1797"/>
    <w:rsid w:val="005B18D8"/>
    <w:rsid w:val="005B1CFC"/>
    <w:rsid w:val="005B1DD6"/>
    <w:rsid w:val="005B1E95"/>
    <w:rsid w:val="005B20E7"/>
    <w:rsid w:val="005B3C7C"/>
    <w:rsid w:val="005B46B6"/>
    <w:rsid w:val="005B598A"/>
    <w:rsid w:val="005B6B3E"/>
    <w:rsid w:val="005B7350"/>
    <w:rsid w:val="005C1C00"/>
    <w:rsid w:val="005C4C12"/>
    <w:rsid w:val="005C4EBF"/>
    <w:rsid w:val="005C6159"/>
    <w:rsid w:val="005D00A5"/>
    <w:rsid w:val="005D00D6"/>
    <w:rsid w:val="005D07B2"/>
    <w:rsid w:val="005D0D93"/>
    <w:rsid w:val="005D1A14"/>
    <w:rsid w:val="005D2414"/>
    <w:rsid w:val="005D26DF"/>
    <w:rsid w:val="005D2EDB"/>
    <w:rsid w:val="005D3674"/>
    <w:rsid w:val="005D4D30"/>
    <w:rsid w:val="005D4D37"/>
    <w:rsid w:val="005D5D7D"/>
    <w:rsid w:val="005D6138"/>
    <w:rsid w:val="005D71EF"/>
    <w:rsid w:val="005D7469"/>
    <w:rsid w:val="005D76F5"/>
    <w:rsid w:val="005E0E50"/>
    <w:rsid w:val="005E1F72"/>
    <w:rsid w:val="005E2284"/>
    <w:rsid w:val="005E24FD"/>
    <w:rsid w:val="005E2581"/>
    <w:rsid w:val="005E294D"/>
    <w:rsid w:val="005E2F4D"/>
    <w:rsid w:val="005E2FA5"/>
    <w:rsid w:val="005E3097"/>
    <w:rsid w:val="005E34DC"/>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5C4F"/>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7F0"/>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533"/>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A8A"/>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D6F9E"/>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04"/>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3DA"/>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9D9"/>
    <w:rsid w:val="00730C78"/>
    <w:rsid w:val="00731BD1"/>
    <w:rsid w:val="00731D26"/>
    <w:rsid w:val="00734132"/>
    <w:rsid w:val="00734D49"/>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57DA2"/>
    <w:rsid w:val="007602A3"/>
    <w:rsid w:val="00760462"/>
    <w:rsid w:val="007607B8"/>
    <w:rsid w:val="00760CCC"/>
    <w:rsid w:val="00760E9B"/>
    <w:rsid w:val="0076352E"/>
    <w:rsid w:val="0076368E"/>
    <w:rsid w:val="0076384C"/>
    <w:rsid w:val="00763E59"/>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9AA"/>
    <w:rsid w:val="00782D3C"/>
    <w:rsid w:val="0078387F"/>
    <w:rsid w:val="007839E7"/>
    <w:rsid w:val="00784B86"/>
    <w:rsid w:val="00784CB7"/>
    <w:rsid w:val="00785F06"/>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C64"/>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34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EC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63F"/>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C22"/>
    <w:rsid w:val="00864FF0"/>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35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51F"/>
    <w:rsid w:val="008A0AF2"/>
    <w:rsid w:val="008A120F"/>
    <w:rsid w:val="008A1E8D"/>
    <w:rsid w:val="008A24FA"/>
    <w:rsid w:val="008A2E7F"/>
    <w:rsid w:val="008A2FF1"/>
    <w:rsid w:val="008A345D"/>
    <w:rsid w:val="008A3652"/>
    <w:rsid w:val="008A3C43"/>
    <w:rsid w:val="008A403C"/>
    <w:rsid w:val="008A4318"/>
    <w:rsid w:val="008A4DA3"/>
    <w:rsid w:val="008A511D"/>
    <w:rsid w:val="008A56AD"/>
    <w:rsid w:val="008A5CEA"/>
    <w:rsid w:val="008A73D0"/>
    <w:rsid w:val="008A7905"/>
    <w:rsid w:val="008B12AF"/>
    <w:rsid w:val="008B1605"/>
    <w:rsid w:val="008B1B4F"/>
    <w:rsid w:val="008B4DB1"/>
    <w:rsid w:val="008B4FDA"/>
    <w:rsid w:val="008B4FEA"/>
    <w:rsid w:val="008B5F97"/>
    <w:rsid w:val="008B62C8"/>
    <w:rsid w:val="008B73CD"/>
    <w:rsid w:val="008C0E12"/>
    <w:rsid w:val="008C17DA"/>
    <w:rsid w:val="008C343E"/>
    <w:rsid w:val="008C353D"/>
    <w:rsid w:val="008C417C"/>
    <w:rsid w:val="008C5FC1"/>
    <w:rsid w:val="008C643C"/>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F6F"/>
    <w:rsid w:val="008F527F"/>
    <w:rsid w:val="008F53BC"/>
    <w:rsid w:val="008F6B74"/>
    <w:rsid w:val="00902BB9"/>
    <w:rsid w:val="00902D0C"/>
    <w:rsid w:val="00903898"/>
    <w:rsid w:val="0090481C"/>
    <w:rsid w:val="00904926"/>
    <w:rsid w:val="0090510C"/>
    <w:rsid w:val="00905984"/>
    <w:rsid w:val="00905F57"/>
    <w:rsid w:val="00906104"/>
    <w:rsid w:val="00906204"/>
    <w:rsid w:val="00906D05"/>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6F4"/>
    <w:rsid w:val="00922306"/>
    <w:rsid w:val="009229DF"/>
    <w:rsid w:val="00924060"/>
    <w:rsid w:val="009247B8"/>
    <w:rsid w:val="009249C5"/>
    <w:rsid w:val="00926875"/>
    <w:rsid w:val="0092786D"/>
    <w:rsid w:val="00931206"/>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052"/>
    <w:rsid w:val="009407A8"/>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679"/>
    <w:rsid w:val="009A171D"/>
    <w:rsid w:val="009A1B95"/>
    <w:rsid w:val="009A2FDE"/>
    <w:rsid w:val="009A30B4"/>
    <w:rsid w:val="009A397C"/>
    <w:rsid w:val="009A5190"/>
    <w:rsid w:val="009A73D5"/>
    <w:rsid w:val="009A796C"/>
    <w:rsid w:val="009A7A60"/>
    <w:rsid w:val="009A7E8F"/>
    <w:rsid w:val="009B0273"/>
    <w:rsid w:val="009B0824"/>
    <w:rsid w:val="009B0DA1"/>
    <w:rsid w:val="009B3CA3"/>
    <w:rsid w:val="009B4157"/>
    <w:rsid w:val="009B5889"/>
    <w:rsid w:val="009B58F7"/>
    <w:rsid w:val="009B5ED1"/>
    <w:rsid w:val="009B6D58"/>
    <w:rsid w:val="009B7802"/>
    <w:rsid w:val="009B7D26"/>
    <w:rsid w:val="009C1A9B"/>
    <w:rsid w:val="009C1D0F"/>
    <w:rsid w:val="009C370D"/>
    <w:rsid w:val="009C3A21"/>
    <w:rsid w:val="009C3B73"/>
    <w:rsid w:val="009C3EC5"/>
    <w:rsid w:val="009C6103"/>
    <w:rsid w:val="009C6F57"/>
    <w:rsid w:val="009C7DD3"/>
    <w:rsid w:val="009D03A4"/>
    <w:rsid w:val="009D158E"/>
    <w:rsid w:val="009D2415"/>
    <w:rsid w:val="009D2800"/>
    <w:rsid w:val="009D352B"/>
    <w:rsid w:val="009D3747"/>
    <w:rsid w:val="009D47AF"/>
    <w:rsid w:val="009D62B8"/>
    <w:rsid w:val="009D64FE"/>
    <w:rsid w:val="009D6D1A"/>
    <w:rsid w:val="009D6E58"/>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CAE"/>
    <w:rsid w:val="009F3D51"/>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505C"/>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62D"/>
    <w:rsid w:val="00A558B9"/>
    <w:rsid w:val="00A55E59"/>
    <w:rsid w:val="00A55FEE"/>
    <w:rsid w:val="00A572D8"/>
    <w:rsid w:val="00A60BA9"/>
    <w:rsid w:val="00A61746"/>
    <w:rsid w:val="00A619F2"/>
    <w:rsid w:val="00A63118"/>
    <w:rsid w:val="00A63445"/>
    <w:rsid w:val="00A63D20"/>
    <w:rsid w:val="00A63EB8"/>
    <w:rsid w:val="00A64339"/>
    <w:rsid w:val="00A65307"/>
    <w:rsid w:val="00A65C38"/>
    <w:rsid w:val="00A660E4"/>
    <w:rsid w:val="00A66431"/>
    <w:rsid w:val="00A66C50"/>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4906"/>
    <w:rsid w:val="00A95C09"/>
    <w:rsid w:val="00A96293"/>
    <w:rsid w:val="00A96817"/>
    <w:rsid w:val="00AA0AD8"/>
    <w:rsid w:val="00AA0F00"/>
    <w:rsid w:val="00AA13E4"/>
    <w:rsid w:val="00AA1568"/>
    <w:rsid w:val="00AA1BBF"/>
    <w:rsid w:val="00AA5305"/>
    <w:rsid w:val="00AA632C"/>
    <w:rsid w:val="00AA67A7"/>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09F"/>
    <w:rsid w:val="00AB77E2"/>
    <w:rsid w:val="00AB7BCA"/>
    <w:rsid w:val="00AB7D2E"/>
    <w:rsid w:val="00AC082E"/>
    <w:rsid w:val="00AC3F2F"/>
    <w:rsid w:val="00AC45C7"/>
    <w:rsid w:val="00AC49EE"/>
    <w:rsid w:val="00AC4EAF"/>
    <w:rsid w:val="00AC5807"/>
    <w:rsid w:val="00AC743C"/>
    <w:rsid w:val="00AC74F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12A"/>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17F56"/>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33A"/>
    <w:rsid w:val="00B514E8"/>
    <w:rsid w:val="00B51D9F"/>
    <w:rsid w:val="00B52987"/>
    <w:rsid w:val="00B52C16"/>
    <w:rsid w:val="00B5319F"/>
    <w:rsid w:val="00B53729"/>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77ABA"/>
    <w:rsid w:val="00B81AD3"/>
    <w:rsid w:val="00B82897"/>
    <w:rsid w:val="00B834EF"/>
    <w:rsid w:val="00B83C84"/>
    <w:rsid w:val="00B84F37"/>
    <w:rsid w:val="00B85339"/>
    <w:rsid w:val="00B853BF"/>
    <w:rsid w:val="00B8636F"/>
    <w:rsid w:val="00B86BCB"/>
    <w:rsid w:val="00B9100A"/>
    <w:rsid w:val="00B91666"/>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A9A"/>
    <w:rsid w:val="00BB1C9B"/>
    <w:rsid w:val="00BB3575"/>
    <w:rsid w:val="00BB4ADD"/>
    <w:rsid w:val="00BB500A"/>
    <w:rsid w:val="00BB52F9"/>
    <w:rsid w:val="00BB5B35"/>
    <w:rsid w:val="00BB5B81"/>
    <w:rsid w:val="00BB5F0B"/>
    <w:rsid w:val="00BB682B"/>
    <w:rsid w:val="00BB6EAD"/>
    <w:rsid w:val="00BC0BAC"/>
    <w:rsid w:val="00BC0BB4"/>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E24"/>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35F"/>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352"/>
    <w:rsid w:val="00C132F1"/>
    <w:rsid w:val="00C14561"/>
    <w:rsid w:val="00C14690"/>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E1"/>
    <w:rsid w:val="00C25B21"/>
    <w:rsid w:val="00C26B4D"/>
    <w:rsid w:val="00C26CF7"/>
    <w:rsid w:val="00C27455"/>
    <w:rsid w:val="00C3078C"/>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336"/>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2751"/>
    <w:rsid w:val="00C6329E"/>
    <w:rsid w:val="00C63E1C"/>
    <w:rsid w:val="00C64178"/>
    <w:rsid w:val="00C6467B"/>
    <w:rsid w:val="00C647D8"/>
    <w:rsid w:val="00C648B6"/>
    <w:rsid w:val="00C64BF0"/>
    <w:rsid w:val="00C65A05"/>
    <w:rsid w:val="00C66474"/>
    <w:rsid w:val="00C66A65"/>
    <w:rsid w:val="00C66BEE"/>
    <w:rsid w:val="00C67E80"/>
    <w:rsid w:val="00C700FE"/>
    <w:rsid w:val="00C706F4"/>
    <w:rsid w:val="00C71E26"/>
    <w:rsid w:val="00C72606"/>
    <w:rsid w:val="00C727E5"/>
    <w:rsid w:val="00C72D0E"/>
    <w:rsid w:val="00C72E21"/>
    <w:rsid w:val="00C73E62"/>
    <w:rsid w:val="00C752FC"/>
    <w:rsid w:val="00C75A7D"/>
    <w:rsid w:val="00C76B57"/>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18A"/>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0A9"/>
    <w:rsid w:val="00CC16CF"/>
    <w:rsid w:val="00CC22E9"/>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E05"/>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375"/>
    <w:rsid w:val="00D03E7C"/>
    <w:rsid w:val="00D048EE"/>
    <w:rsid w:val="00D04B17"/>
    <w:rsid w:val="00D05A4D"/>
    <w:rsid w:val="00D05F06"/>
    <w:rsid w:val="00D104E6"/>
    <w:rsid w:val="00D10B0C"/>
    <w:rsid w:val="00D11611"/>
    <w:rsid w:val="00D132BC"/>
    <w:rsid w:val="00D14B02"/>
    <w:rsid w:val="00D14FDA"/>
    <w:rsid w:val="00D150B0"/>
    <w:rsid w:val="00D15272"/>
    <w:rsid w:val="00D15ED6"/>
    <w:rsid w:val="00D161B8"/>
    <w:rsid w:val="00D17209"/>
    <w:rsid w:val="00D17258"/>
    <w:rsid w:val="00D17E3B"/>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A3F"/>
    <w:rsid w:val="00D33F62"/>
    <w:rsid w:val="00D359EB"/>
    <w:rsid w:val="00D362DB"/>
    <w:rsid w:val="00D36D97"/>
    <w:rsid w:val="00D371A7"/>
    <w:rsid w:val="00D40327"/>
    <w:rsid w:val="00D411B6"/>
    <w:rsid w:val="00D42D0A"/>
    <w:rsid w:val="00D433D6"/>
    <w:rsid w:val="00D4557B"/>
    <w:rsid w:val="00D45A73"/>
    <w:rsid w:val="00D463EA"/>
    <w:rsid w:val="00D46D5B"/>
    <w:rsid w:val="00D46FA8"/>
    <w:rsid w:val="00D47316"/>
    <w:rsid w:val="00D47541"/>
    <w:rsid w:val="00D47A5B"/>
    <w:rsid w:val="00D47A9C"/>
    <w:rsid w:val="00D50810"/>
    <w:rsid w:val="00D50B56"/>
    <w:rsid w:val="00D51291"/>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1B14"/>
    <w:rsid w:val="00D729D4"/>
    <w:rsid w:val="00D7354F"/>
    <w:rsid w:val="00D7435F"/>
    <w:rsid w:val="00D74CCE"/>
    <w:rsid w:val="00D75135"/>
    <w:rsid w:val="00D7538E"/>
    <w:rsid w:val="00D758CA"/>
    <w:rsid w:val="00D75F27"/>
    <w:rsid w:val="00D76BBA"/>
    <w:rsid w:val="00D770E9"/>
    <w:rsid w:val="00D774E2"/>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827"/>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E97"/>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AC8"/>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7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E2B"/>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98F"/>
    <w:rsid w:val="00E54297"/>
    <w:rsid w:val="00E54B2C"/>
    <w:rsid w:val="00E5510F"/>
    <w:rsid w:val="00E564F7"/>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02A"/>
    <w:rsid w:val="00E73B1B"/>
    <w:rsid w:val="00E74033"/>
    <w:rsid w:val="00E74264"/>
    <w:rsid w:val="00E749B7"/>
    <w:rsid w:val="00E74BF6"/>
    <w:rsid w:val="00E7522C"/>
    <w:rsid w:val="00E7544B"/>
    <w:rsid w:val="00E765B7"/>
    <w:rsid w:val="00E76F31"/>
    <w:rsid w:val="00E77470"/>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DF3"/>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E2"/>
    <w:rsid w:val="00EC20BC"/>
    <w:rsid w:val="00EC22F7"/>
    <w:rsid w:val="00EC2345"/>
    <w:rsid w:val="00EC2CDE"/>
    <w:rsid w:val="00EC49B0"/>
    <w:rsid w:val="00EC5776"/>
    <w:rsid w:val="00EC578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47A"/>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524"/>
    <w:rsid w:val="00EF4630"/>
    <w:rsid w:val="00EF4BBA"/>
    <w:rsid w:val="00EF614F"/>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3D4"/>
    <w:rsid w:val="00F4395E"/>
    <w:rsid w:val="00F449C0"/>
    <w:rsid w:val="00F4506C"/>
    <w:rsid w:val="00F45B4D"/>
    <w:rsid w:val="00F45B8B"/>
    <w:rsid w:val="00F47D9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568"/>
    <w:rsid w:val="00FB4ACF"/>
    <w:rsid w:val="00FB72F4"/>
    <w:rsid w:val="00FB78E7"/>
    <w:rsid w:val="00FB796B"/>
    <w:rsid w:val="00FC035C"/>
    <w:rsid w:val="00FC096C"/>
    <w:rsid w:val="00FC0FDC"/>
    <w:rsid w:val="00FC22F4"/>
    <w:rsid w:val="00FC283C"/>
    <w:rsid w:val="00FC2E1D"/>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37A7"/>
    <w:rsid w:val="00FE4310"/>
    <w:rsid w:val="00FE54DC"/>
    <w:rsid w:val="00FE5743"/>
    <w:rsid w:val="00FE6887"/>
    <w:rsid w:val="00FE6C2A"/>
    <w:rsid w:val="00FE750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7680C-1FA9-45D8-B339-1C362845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61</Pages>
  <Words>15713</Words>
  <Characters>120083</Characters>
  <Application>Microsoft Office Word</Application>
  <DocSecurity>0</DocSecurity>
  <Lines>1000</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137</cp:revision>
  <cp:lastPrinted>2018-02-16T07:12:00Z</cp:lastPrinted>
  <dcterms:created xsi:type="dcterms:W3CDTF">2022-10-31T10:53:00Z</dcterms:created>
  <dcterms:modified xsi:type="dcterms:W3CDTF">2022-12-08T06:36:00Z</dcterms:modified>
</cp:coreProperties>
</file>