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726DDE" w:rsidRDefault="00726DDE" w:rsidP="00726DDE">
      <w:pPr>
        <w:pStyle w:val="BodyTextIndent"/>
        <w:widowControl w:val="0"/>
        <w:spacing w:after="160" w:line="240" w:lineRule="auto"/>
        <w:ind w:firstLine="0"/>
        <w:contextualSpacing/>
        <w:jc w:val="center"/>
        <w:rPr>
          <w:rFonts w:ascii="GHEA Grapalat" w:hAnsi="GHEA Grapalat"/>
          <w:i w:val="0"/>
          <w:sz w:val="24"/>
          <w:szCs w:val="24"/>
          <w:lang w:val="hy-AM"/>
        </w:rPr>
      </w:pPr>
      <w:r w:rsidRPr="00B02E29">
        <w:rPr>
          <w:rFonts w:ascii="GHEA Grapalat" w:hAnsi="GHEA Grapalat"/>
          <w:i w:val="0"/>
          <w:sz w:val="24"/>
          <w:szCs w:val="24"/>
        </w:rPr>
        <w:t>О</w:t>
      </w:r>
      <w:r>
        <w:rPr>
          <w:rFonts w:ascii="GHEA Grapalat" w:hAnsi="GHEA Grapalat"/>
          <w:i w:val="0"/>
          <w:sz w:val="24"/>
          <w:szCs w:val="24"/>
        </w:rPr>
        <w:t xml:space="preserve"> </w:t>
      </w:r>
      <w:r w:rsidRPr="00B02E29">
        <w:rPr>
          <w:rFonts w:ascii="GHEA Grapalat" w:hAnsi="GHEA Grapalat"/>
          <w:i w:val="0"/>
          <w:sz w:val="24"/>
          <w:szCs w:val="24"/>
        </w:rPr>
        <w:t>ЗАПРОСЕ</w:t>
      </w:r>
      <w:r>
        <w:rPr>
          <w:rFonts w:ascii="GHEA Grapalat" w:hAnsi="GHEA Grapalat"/>
          <w:i w:val="0"/>
          <w:sz w:val="24"/>
          <w:szCs w:val="24"/>
        </w:rPr>
        <w:t xml:space="preserve"> </w:t>
      </w:r>
      <w:r w:rsidRPr="00B02E29">
        <w:rPr>
          <w:rFonts w:ascii="GHEA Grapalat" w:hAnsi="GHEA Grapalat"/>
          <w:i w:val="0"/>
          <w:sz w:val="24"/>
          <w:szCs w:val="24"/>
        </w:rPr>
        <w:t>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076453" w:rsidRPr="00076453">
        <w:rPr>
          <w:rFonts w:ascii="GHEA Grapalat" w:hAnsi="GHEA Grapalat"/>
          <w:i w:val="0"/>
          <w:sz w:val="24"/>
          <w:szCs w:val="24"/>
        </w:rPr>
        <w:t>02</w:t>
      </w:r>
      <w:r w:rsidR="00726DDE">
        <w:rPr>
          <w:rFonts w:ascii="GHEA Grapalat" w:hAnsi="GHEA Grapalat"/>
          <w:i w:val="0"/>
          <w:sz w:val="24"/>
          <w:szCs w:val="24"/>
          <w:lang w:val="hy-AM"/>
        </w:rPr>
        <w:t xml:space="preserve"> </w:t>
      </w:r>
      <w:r w:rsidR="00076453">
        <w:rPr>
          <w:rFonts w:ascii="GHEA Grapalat" w:hAnsi="GHEA Grapalat"/>
          <w:i w:val="0"/>
          <w:sz w:val="24"/>
          <w:szCs w:val="24"/>
        </w:rPr>
        <w:t>июня</w:t>
      </w:r>
      <w:r w:rsidRPr="009044F1">
        <w:rPr>
          <w:rFonts w:ascii="GHEA Grapalat" w:hAnsi="GHEA Grapalat"/>
          <w:i w:val="0"/>
          <w:sz w:val="24"/>
          <w:szCs w:val="24"/>
        </w:rPr>
        <w:t xml:space="preserve"> 20</w:t>
      </w:r>
      <w:r w:rsidR="00726DDE">
        <w:rPr>
          <w:rFonts w:ascii="GHEA Grapalat" w:hAnsi="GHEA Grapalat"/>
          <w:i w:val="0"/>
          <w:sz w:val="24"/>
          <w:szCs w:val="24"/>
        </w:rPr>
        <w:t>2</w:t>
      </w:r>
      <w:r w:rsidR="001B1151">
        <w:rPr>
          <w:rFonts w:ascii="GHEA Grapalat" w:hAnsi="GHEA Grapalat"/>
          <w:i w:val="0"/>
          <w:sz w:val="24"/>
          <w:szCs w:val="24"/>
        </w:rPr>
        <w:t>1</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D6618F">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6618F" w:rsidRPr="005E4F96">
        <w:rPr>
          <w:rFonts w:ascii="GHEA Grapalat" w:hAnsi="GHEA Grapalat"/>
          <w:b/>
          <w:i w:val="0"/>
          <w:sz w:val="24"/>
          <w:szCs w:val="24"/>
        </w:rPr>
        <w:t>«GHAShDzB-HVKAK-202</w:t>
      </w:r>
      <w:r w:rsidR="001B1151">
        <w:rPr>
          <w:rFonts w:ascii="GHEA Grapalat" w:hAnsi="GHEA Grapalat"/>
          <w:b/>
          <w:i w:val="0"/>
          <w:sz w:val="24"/>
          <w:szCs w:val="24"/>
        </w:rPr>
        <w:t>1</w:t>
      </w:r>
      <w:r w:rsidR="00D6618F" w:rsidRPr="005E4F96">
        <w:rPr>
          <w:rFonts w:ascii="GHEA Grapalat" w:hAnsi="GHEA Grapalat"/>
          <w:b/>
          <w:i w:val="0"/>
          <w:sz w:val="24"/>
          <w:szCs w:val="24"/>
        </w:rPr>
        <w:t>-</w:t>
      </w:r>
      <w:r w:rsidR="00076453">
        <w:rPr>
          <w:rFonts w:ascii="GHEA Grapalat" w:hAnsi="GHEA Grapalat"/>
          <w:b/>
          <w:i w:val="0"/>
          <w:sz w:val="24"/>
          <w:szCs w:val="24"/>
        </w:rPr>
        <w:t>42</w:t>
      </w:r>
      <w:r w:rsidR="00D6618F" w:rsidRPr="005E4F96">
        <w:rPr>
          <w:rFonts w:ascii="GHEA Grapalat" w:hAnsi="GHEA Grapalat"/>
          <w:b/>
          <w:i w:val="0"/>
          <w:sz w:val="24"/>
          <w:szCs w:val="24"/>
        </w:rPr>
        <w:t>»</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D6618F" w:rsidRPr="00B02E29" w:rsidRDefault="00D6618F" w:rsidP="00EC0679">
      <w:pPr>
        <w:pStyle w:val="BodyTextIndent"/>
        <w:spacing w:line="240" w:lineRule="auto"/>
        <w:ind w:firstLine="709"/>
        <w:contextualSpacing/>
        <w:rPr>
          <w:rFonts w:ascii="GHEA Grapalat" w:hAnsi="GHEA Grapalat"/>
          <w:i w:val="0"/>
          <w:sz w:val="24"/>
          <w:szCs w:val="24"/>
        </w:rPr>
      </w:pPr>
      <w:r w:rsidRPr="00DA3A61">
        <w:rPr>
          <w:rFonts w:ascii="GHEA Grapalat" w:hAnsi="GHEA Grapalat"/>
          <w:i w:val="0"/>
          <w:sz w:val="24"/>
          <w:szCs w:val="24"/>
        </w:rPr>
        <w:t>Заказчик</w:t>
      </w:r>
      <w:r>
        <w:rPr>
          <w:rFonts w:ascii="GHEA Grapalat" w:hAnsi="GHEA Grapalat"/>
          <w:i w:val="0"/>
          <w:sz w:val="24"/>
          <w:szCs w:val="24"/>
        </w:rPr>
        <w:t xml:space="preserve"> </w:t>
      </w:r>
      <w:r w:rsidRPr="002508E7">
        <w:rPr>
          <w:rFonts w:ascii="GHEA Grapalat" w:hAnsi="GHEA Grapalat"/>
          <w:b/>
          <w:i w:val="0"/>
          <w:sz w:val="24"/>
          <w:szCs w:val="24"/>
        </w:rPr>
        <w:t>ГНО «Национальный центр по контролю и профилактике заболеваний» МЗ РА</w:t>
      </w:r>
      <w:r w:rsidRPr="00DA3A61">
        <w:rPr>
          <w:rFonts w:ascii="GHEA Grapalat" w:hAnsi="GHEA Grapalat"/>
          <w:i w:val="0"/>
          <w:sz w:val="24"/>
          <w:szCs w:val="24"/>
        </w:rPr>
        <w:t>,</w:t>
      </w:r>
      <w:r>
        <w:rPr>
          <w:rFonts w:ascii="GHEA Grapalat" w:hAnsi="GHEA Grapalat"/>
          <w:i w:val="0"/>
          <w:sz w:val="24"/>
          <w:szCs w:val="24"/>
        </w:rPr>
        <w:t xml:space="preserve"> </w:t>
      </w:r>
      <w:r w:rsidRPr="00DA3A61">
        <w:rPr>
          <w:rFonts w:ascii="GHEA Grapalat" w:hAnsi="GHEA Grapalat"/>
          <w:i w:val="0"/>
          <w:sz w:val="24"/>
          <w:szCs w:val="24"/>
        </w:rPr>
        <w:t>находящийся</w:t>
      </w:r>
      <w:r>
        <w:rPr>
          <w:rFonts w:ascii="GHEA Grapalat" w:hAnsi="GHEA Grapalat"/>
          <w:i w:val="0"/>
          <w:sz w:val="24"/>
          <w:szCs w:val="24"/>
        </w:rPr>
        <w:t xml:space="preserve"> </w:t>
      </w:r>
      <w:r w:rsidRPr="00DA3A61">
        <w:rPr>
          <w:rFonts w:ascii="GHEA Grapalat" w:hAnsi="GHEA Grapalat"/>
          <w:i w:val="0"/>
          <w:sz w:val="24"/>
          <w:szCs w:val="24"/>
        </w:rPr>
        <w:t>по</w:t>
      </w:r>
      <w:r>
        <w:rPr>
          <w:rFonts w:ascii="GHEA Grapalat" w:hAnsi="GHEA Grapalat"/>
          <w:i w:val="0"/>
          <w:sz w:val="24"/>
          <w:szCs w:val="24"/>
        </w:rPr>
        <w:t xml:space="preserve"> </w:t>
      </w:r>
      <w:r w:rsidRPr="00DA3A61">
        <w:rPr>
          <w:rFonts w:ascii="GHEA Grapalat" w:hAnsi="GHEA Grapalat"/>
          <w:i w:val="0"/>
          <w:sz w:val="24"/>
          <w:szCs w:val="24"/>
        </w:rPr>
        <w:t>адресу:</w:t>
      </w:r>
      <w:r w:rsidRPr="002508E7">
        <w:rPr>
          <w:rFonts w:ascii="GHEA Grapalat" w:hAnsi="GHEA Grapalat"/>
          <w:i w:val="0"/>
          <w:sz w:val="24"/>
          <w:szCs w:val="24"/>
        </w:rPr>
        <w:t xml:space="preserve"> </w:t>
      </w:r>
      <w:r w:rsidRPr="002F21F2">
        <w:rPr>
          <w:rFonts w:ascii="GHEA Grapalat" w:hAnsi="GHEA Grapalat"/>
          <w:i w:val="0"/>
          <w:sz w:val="24"/>
          <w:szCs w:val="24"/>
        </w:rPr>
        <w:t>г.</w:t>
      </w:r>
      <w:r>
        <w:rPr>
          <w:rFonts w:ascii="GHEA Grapalat" w:hAnsi="GHEA Grapalat"/>
          <w:i w:val="0"/>
          <w:sz w:val="24"/>
          <w:szCs w:val="24"/>
          <w:lang w:val="hy-AM"/>
        </w:rPr>
        <w:t xml:space="preserve"> </w:t>
      </w:r>
      <w:r w:rsidRPr="002F21F2">
        <w:rPr>
          <w:rFonts w:ascii="GHEA Grapalat" w:hAnsi="GHEA Grapalat"/>
          <w:i w:val="0"/>
          <w:sz w:val="24"/>
          <w:szCs w:val="24"/>
        </w:rPr>
        <w:t xml:space="preserve">Ереван, </w:t>
      </w:r>
      <w:r>
        <w:rPr>
          <w:rFonts w:ascii="GHEA Grapalat" w:hAnsi="GHEA Grapalat"/>
          <w:i w:val="0"/>
          <w:sz w:val="24"/>
          <w:szCs w:val="24"/>
        </w:rPr>
        <w:t xml:space="preserve">ул. </w:t>
      </w:r>
      <w:r w:rsidRPr="002F21F2">
        <w:rPr>
          <w:rFonts w:ascii="GHEA Grapalat" w:hAnsi="GHEA Grapalat"/>
          <w:i w:val="0"/>
          <w:sz w:val="24"/>
          <w:szCs w:val="24"/>
        </w:rPr>
        <w:t>М.</w:t>
      </w:r>
      <w:r>
        <w:rPr>
          <w:rFonts w:ascii="GHEA Grapalat" w:hAnsi="GHEA Grapalat"/>
          <w:i w:val="0"/>
          <w:sz w:val="24"/>
          <w:szCs w:val="24"/>
          <w:lang w:val="hy-AM"/>
        </w:rPr>
        <w:t xml:space="preserve"> </w:t>
      </w:r>
      <w:r w:rsidRPr="002F21F2">
        <w:rPr>
          <w:rFonts w:ascii="GHEA Grapalat" w:hAnsi="GHEA Grapalat"/>
          <w:i w:val="0"/>
          <w:sz w:val="24"/>
          <w:szCs w:val="24"/>
        </w:rPr>
        <w:t>Гераци</w:t>
      </w:r>
      <w:r>
        <w:rPr>
          <w:rFonts w:ascii="GHEA Grapalat" w:hAnsi="GHEA Grapalat"/>
          <w:i w:val="0"/>
          <w:sz w:val="24"/>
          <w:szCs w:val="24"/>
        </w:rPr>
        <w:t>,</w:t>
      </w:r>
      <w:r w:rsidRPr="002F21F2">
        <w:rPr>
          <w:rFonts w:ascii="GHEA Grapalat" w:hAnsi="GHEA Grapalat"/>
          <w:i w:val="0"/>
          <w:sz w:val="24"/>
          <w:szCs w:val="24"/>
        </w:rPr>
        <w:t xml:space="preserve"> </w:t>
      </w:r>
      <w:r>
        <w:rPr>
          <w:rFonts w:ascii="GHEA Grapalat" w:hAnsi="GHEA Grapalat"/>
          <w:i w:val="0"/>
          <w:sz w:val="24"/>
          <w:szCs w:val="24"/>
        </w:rPr>
        <w:t xml:space="preserve">д. </w:t>
      </w:r>
      <w:r w:rsidRPr="002F21F2">
        <w:rPr>
          <w:rFonts w:ascii="GHEA Grapalat" w:hAnsi="GHEA Grapalat"/>
          <w:i w:val="0"/>
          <w:sz w:val="24"/>
          <w:szCs w:val="24"/>
        </w:rPr>
        <w:t>12</w:t>
      </w:r>
      <w:r>
        <w:rPr>
          <w:rFonts w:ascii="GHEA Grapalat" w:hAnsi="GHEA Grapalat"/>
          <w:i w:val="0"/>
          <w:sz w:val="24"/>
          <w:szCs w:val="24"/>
        </w:rPr>
        <w:t xml:space="preserve">, </w:t>
      </w:r>
      <w:r w:rsidRPr="00B02E29">
        <w:rPr>
          <w:rFonts w:ascii="GHEA Grapalat" w:hAnsi="GHEA Grapalat"/>
          <w:i w:val="0"/>
          <w:sz w:val="24"/>
          <w:szCs w:val="24"/>
        </w:rPr>
        <w:t>объявляет</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который</w:t>
      </w:r>
      <w:r>
        <w:rPr>
          <w:rFonts w:ascii="GHEA Grapalat" w:hAnsi="GHEA Grapalat"/>
          <w:i w:val="0"/>
          <w:sz w:val="24"/>
          <w:szCs w:val="24"/>
        </w:rPr>
        <w:t xml:space="preserve"> </w:t>
      </w:r>
      <w:r w:rsidRPr="00B02E29">
        <w:rPr>
          <w:rFonts w:ascii="GHEA Grapalat" w:hAnsi="GHEA Grapalat"/>
          <w:i w:val="0"/>
          <w:sz w:val="24"/>
          <w:szCs w:val="24"/>
        </w:rPr>
        <w:t>проводится</w:t>
      </w:r>
      <w:r>
        <w:rPr>
          <w:rFonts w:ascii="GHEA Grapalat" w:hAnsi="GHEA Grapalat"/>
          <w:i w:val="0"/>
          <w:sz w:val="24"/>
          <w:szCs w:val="24"/>
        </w:rPr>
        <w:t xml:space="preserve"> </w:t>
      </w:r>
      <w:r w:rsidRPr="00B02E29">
        <w:rPr>
          <w:rFonts w:ascii="GHEA Grapalat" w:hAnsi="GHEA Grapalat"/>
          <w:i w:val="0"/>
          <w:sz w:val="24"/>
          <w:szCs w:val="24"/>
        </w:rPr>
        <w:t>одним</w:t>
      </w:r>
      <w:r>
        <w:rPr>
          <w:rFonts w:ascii="GHEA Grapalat" w:hAnsi="GHEA Grapalat"/>
          <w:i w:val="0"/>
          <w:sz w:val="24"/>
          <w:szCs w:val="24"/>
        </w:rPr>
        <w:t xml:space="preserve"> </w:t>
      </w:r>
      <w:r w:rsidRPr="00B02E29">
        <w:rPr>
          <w:rFonts w:ascii="GHEA Grapalat" w:hAnsi="GHEA Grapalat"/>
          <w:i w:val="0"/>
          <w:sz w:val="24"/>
          <w:szCs w:val="24"/>
        </w:rPr>
        <w:t>этапом.</w:t>
      </w:r>
    </w:p>
    <w:p w:rsidR="00D6618F" w:rsidRPr="002508E7" w:rsidRDefault="00D6618F" w:rsidP="00EC0679">
      <w:pPr>
        <w:pStyle w:val="BodyTextIndent"/>
        <w:widowControl w:val="0"/>
        <w:spacing w:line="240" w:lineRule="auto"/>
        <w:ind w:firstLine="709"/>
        <w:contextualSpacing/>
        <w:rPr>
          <w:rFonts w:ascii="GHEA Grapalat" w:hAnsi="GHEA Grapalat"/>
          <w:i w:val="0"/>
          <w:sz w:val="24"/>
          <w:szCs w:val="24"/>
        </w:rPr>
      </w:pPr>
      <w:r w:rsidRPr="00B02E29">
        <w:rPr>
          <w:rFonts w:ascii="GHEA Grapalat" w:hAnsi="GHEA Grapalat"/>
          <w:i w:val="0"/>
          <w:sz w:val="24"/>
          <w:szCs w:val="24"/>
        </w:rPr>
        <w:t>Участнику,</w:t>
      </w:r>
      <w:r>
        <w:rPr>
          <w:rFonts w:ascii="GHEA Grapalat" w:hAnsi="GHEA Grapalat"/>
          <w:i w:val="0"/>
          <w:sz w:val="24"/>
          <w:szCs w:val="24"/>
        </w:rPr>
        <w:t xml:space="preserve"> </w:t>
      </w:r>
      <w:r w:rsidRPr="00B02E29">
        <w:rPr>
          <w:rFonts w:ascii="GHEA Grapalat" w:hAnsi="GHEA Grapalat"/>
          <w:i w:val="0"/>
          <w:sz w:val="24"/>
          <w:szCs w:val="24"/>
        </w:rPr>
        <w:t>отобранному</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итогам</w:t>
      </w:r>
      <w:r>
        <w:rPr>
          <w:rFonts w:ascii="GHEA Grapalat" w:hAnsi="GHEA Grapalat"/>
          <w:i w:val="0"/>
          <w:sz w:val="24"/>
          <w:szCs w:val="24"/>
        </w:rPr>
        <w:t xml:space="preserve"> </w:t>
      </w:r>
      <w:r w:rsidRPr="00B02E29">
        <w:rPr>
          <w:rFonts w:ascii="GHEA Grapalat" w:hAnsi="GHEA Grapalat"/>
          <w:i w:val="0"/>
          <w:sz w:val="24"/>
          <w:szCs w:val="24"/>
        </w:rPr>
        <w:t>запроса</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установленном</w:t>
      </w:r>
      <w:r>
        <w:rPr>
          <w:rFonts w:ascii="GHEA Grapalat" w:hAnsi="GHEA Grapalat"/>
          <w:i w:val="0"/>
          <w:sz w:val="24"/>
          <w:szCs w:val="24"/>
        </w:rPr>
        <w:t xml:space="preserve"> </w:t>
      </w:r>
      <w:r w:rsidRPr="00B02E29">
        <w:rPr>
          <w:rFonts w:ascii="GHEA Grapalat" w:hAnsi="GHEA Grapalat"/>
          <w:i w:val="0"/>
          <w:sz w:val="24"/>
          <w:szCs w:val="24"/>
        </w:rPr>
        <w:t>порядке</w:t>
      </w:r>
      <w:r>
        <w:rPr>
          <w:rFonts w:ascii="GHEA Grapalat" w:hAnsi="GHEA Grapalat"/>
          <w:i w:val="0"/>
          <w:sz w:val="24"/>
          <w:szCs w:val="24"/>
        </w:rPr>
        <w:t xml:space="preserve"> </w:t>
      </w:r>
      <w:r w:rsidRPr="00B02E29">
        <w:rPr>
          <w:rFonts w:ascii="GHEA Grapalat" w:hAnsi="GHEA Grapalat"/>
          <w:i w:val="0"/>
          <w:sz w:val="24"/>
          <w:szCs w:val="24"/>
        </w:rPr>
        <w:t>будет</w:t>
      </w:r>
      <w:r>
        <w:rPr>
          <w:rFonts w:ascii="GHEA Grapalat" w:hAnsi="GHEA Grapalat"/>
          <w:i w:val="0"/>
          <w:sz w:val="24"/>
          <w:szCs w:val="24"/>
        </w:rPr>
        <w:t xml:space="preserve"> </w:t>
      </w:r>
      <w:r w:rsidRPr="00B02E29">
        <w:rPr>
          <w:rFonts w:ascii="GHEA Grapalat" w:hAnsi="GHEA Grapalat"/>
          <w:i w:val="0"/>
          <w:sz w:val="24"/>
          <w:szCs w:val="24"/>
        </w:rPr>
        <w:t>предложено</w:t>
      </w:r>
      <w:r>
        <w:rPr>
          <w:rFonts w:ascii="GHEA Grapalat" w:hAnsi="GHEA Grapalat"/>
          <w:i w:val="0"/>
          <w:sz w:val="24"/>
          <w:szCs w:val="24"/>
        </w:rPr>
        <w:t xml:space="preserve"> </w:t>
      </w:r>
      <w:r w:rsidRPr="00B02E29">
        <w:rPr>
          <w:rFonts w:ascii="GHEA Grapalat" w:hAnsi="GHEA Grapalat"/>
          <w:i w:val="0"/>
          <w:sz w:val="24"/>
          <w:szCs w:val="24"/>
        </w:rPr>
        <w:t>заключить</w:t>
      </w:r>
      <w:r>
        <w:rPr>
          <w:rFonts w:ascii="GHEA Grapalat" w:hAnsi="GHEA Grapalat"/>
          <w:i w:val="0"/>
          <w:sz w:val="24"/>
          <w:szCs w:val="24"/>
        </w:rPr>
        <w:t xml:space="preserve"> </w:t>
      </w:r>
      <w:r w:rsidRPr="00B02E29">
        <w:rPr>
          <w:rFonts w:ascii="GHEA Grapalat" w:hAnsi="GHEA Grapalat"/>
          <w:i w:val="0"/>
          <w:sz w:val="24"/>
          <w:szCs w:val="24"/>
        </w:rPr>
        <w:t>договор</w:t>
      </w:r>
      <w:r>
        <w:rPr>
          <w:rFonts w:ascii="GHEA Grapalat" w:hAnsi="GHEA Grapalat"/>
          <w:i w:val="0"/>
          <w:sz w:val="24"/>
          <w:szCs w:val="24"/>
        </w:rPr>
        <w:t xml:space="preserve"> </w:t>
      </w:r>
      <w:r>
        <w:rPr>
          <w:rFonts w:ascii="GHEA Grapalat" w:hAnsi="GHEA Grapalat"/>
          <w:b/>
          <w:i w:val="0"/>
          <w:sz w:val="24"/>
          <w:szCs w:val="24"/>
        </w:rPr>
        <w:t>по</w:t>
      </w:r>
      <w:r w:rsidRPr="002508E7">
        <w:rPr>
          <w:rFonts w:ascii="GHEA Grapalat" w:hAnsi="GHEA Grapalat"/>
          <w:b/>
          <w:i w:val="0"/>
          <w:sz w:val="24"/>
          <w:szCs w:val="24"/>
        </w:rPr>
        <w:t xml:space="preserve"> </w:t>
      </w:r>
      <w:r>
        <w:rPr>
          <w:rFonts w:ascii="GHEA Grapalat" w:hAnsi="GHEA Grapalat"/>
          <w:b/>
          <w:i w:val="0"/>
          <w:sz w:val="24"/>
          <w:szCs w:val="24"/>
        </w:rPr>
        <w:t>выполнению</w:t>
      </w:r>
      <w:r>
        <w:rPr>
          <w:rFonts w:ascii="GHEA Grapalat" w:hAnsi="GHEA Grapalat"/>
          <w:i w:val="0"/>
          <w:sz w:val="24"/>
          <w:szCs w:val="24"/>
        </w:rPr>
        <w:t xml:space="preserve"> </w:t>
      </w:r>
      <w:r w:rsidRPr="006A7D26">
        <w:rPr>
          <w:rFonts w:ascii="GHEA Grapalat" w:hAnsi="GHEA Grapalat"/>
          <w:b/>
          <w:i w:val="0"/>
          <w:sz w:val="24"/>
          <w:szCs w:val="24"/>
        </w:rPr>
        <w:t>полиграфических</w:t>
      </w:r>
      <w:r>
        <w:rPr>
          <w:rFonts w:ascii="GHEA Grapalat" w:hAnsi="GHEA Grapalat"/>
          <w:i w:val="0"/>
          <w:sz w:val="24"/>
          <w:szCs w:val="24"/>
        </w:rPr>
        <w:t xml:space="preserve"> </w:t>
      </w:r>
      <w:r>
        <w:rPr>
          <w:rFonts w:ascii="GHEA Grapalat" w:hAnsi="GHEA Grapalat"/>
          <w:b/>
          <w:i w:val="0"/>
          <w:sz w:val="24"/>
          <w:szCs w:val="24"/>
        </w:rPr>
        <w:t>работ</w:t>
      </w:r>
      <w:r w:rsidRPr="00D16CDA">
        <w:rPr>
          <w:rFonts w:ascii="GHEA Grapalat" w:hAnsi="GHEA Grapalat"/>
        </w:rPr>
        <w:t xml:space="preserve"> </w:t>
      </w:r>
      <w:r w:rsidRPr="00FC1823">
        <w:rPr>
          <w:rFonts w:ascii="GHEA Grapalat" w:hAnsi="GHEA Grapalat"/>
          <w:i w:val="0"/>
          <w:sz w:val="24"/>
          <w:szCs w:val="24"/>
        </w:rPr>
        <w:t>(далее</w:t>
      </w:r>
      <w:r>
        <w:rPr>
          <w:rFonts w:ascii="GHEA Grapalat" w:hAnsi="GHEA Grapalat"/>
          <w:i w:val="0"/>
          <w:sz w:val="24"/>
          <w:szCs w:val="24"/>
        </w:rPr>
        <w:t xml:space="preserve"> </w:t>
      </w:r>
      <w:r w:rsidRPr="00FC1823">
        <w:rPr>
          <w:rFonts w:ascii="GHEA Grapalat" w:hAnsi="GHEA Grapalat"/>
          <w:i w:val="0"/>
          <w:sz w:val="24"/>
          <w:szCs w:val="24"/>
        </w:rPr>
        <w:t>—</w:t>
      </w:r>
      <w:r>
        <w:rPr>
          <w:rFonts w:ascii="GHEA Grapalat" w:hAnsi="GHEA Grapalat"/>
          <w:i w:val="0"/>
          <w:sz w:val="24"/>
          <w:szCs w:val="24"/>
        </w:rPr>
        <w:t xml:space="preserve"> </w:t>
      </w:r>
      <w:r w:rsidRPr="00FC1823">
        <w:rPr>
          <w:rFonts w:ascii="GHEA Grapalat" w:hAnsi="GHEA Grapalat"/>
          <w:i w:val="0"/>
          <w:sz w:val="24"/>
          <w:szCs w:val="24"/>
        </w:rPr>
        <w:t>договор).</w:t>
      </w:r>
      <w:r>
        <w:rPr>
          <w:rFonts w:ascii="GHEA Grapalat" w:hAnsi="GHEA Grapalat"/>
          <w:i w:val="0"/>
          <w:sz w:val="24"/>
          <w:szCs w:val="24"/>
        </w:rPr>
        <w:t xml:space="preserve"> </w:t>
      </w:r>
    </w:p>
    <w:p w:rsidR="00357D48" w:rsidRPr="009044F1" w:rsidRDefault="00A20B69" w:rsidP="00EC0679">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EC0679">
      <w:pPr>
        <w:pStyle w:val="BodyTextIndent"/>
        <w:widowControl w:val="0"/>
        <w:spacing w:line="240" w:lineRule="auto"/>
        <w:ind w:firstLine="709"/>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1252FE" w:rsidRPr="00B02E29" w:rsidRDefault="001252FE" w:rsidP="001252F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получения</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бумажной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B02E29">
        <w:rPr>
          <w:rFonts w:ascii="GHEA Grapalat" w:hAnsi="GHEA Grapalat"/>
          <w:i w:val="0"/>
          <w:sz w:val="24"/>
          <w:szCs w:val="24"/>
        </w:rPr>
        <w:t>необходимо</w:t>
      </w:r>
      <w:r>
        <w:rPr>
          <w:rFonts w:ascii="GHEA Grapalat" w:hAnsi="GHEA Grapalat"/>
          <w:i w:val="0"/>
          <w:sz w:val="24"/>
          <w:szCs w:val="24"/>
        </w:rPr>
        <w:t xml:space="preserve"> </w:t>
      </w:r>
      <w:r w:rsidRPr="00B02E29">
        <w:rPr>
          <w:rFonts w:ascii="GHEA Grapalat" w:hAnsi="GHEA Grapalat"/>
          <w:i w:val="0"/>
          <w:sz w:val="24"/>
          <w:szCs w:val="24"/>
        </w:rPr>
        <w:t>обратиться</w:t>
      </w:r>
      <w:r>
        <w:rPr>
          <w:rFonts w:ascii="GHEA Grapalat" w:hAnsi="GHEA Grapalat"/>
          <w:i w:val="0"/>
          <w:sz w:val="24"/>
          <w:szCs w:val="24"/>
        </w:rPr>
        <w:t xml:space="preserve"> </w:t>
      </w:r>
      <w:r w:rsidRPr="00B02E29">
        <w:rPr>
          <w:rFonts w:ascii="GHEA Grapalat" w:hAnsi="GHEA Grapalat"/>
          <w:i w:val="0"/>
          <w:sz w:val="24"/>
          <w:szCs w:val="24"/>
        </w:rPr>
        <w:t>к</w:t>
      </w:r>
      <w:r>
        <w:rPr>
          <w:rFonts w:ascii="GHEA Grapalat" w:hAnsi="GHEA Grapalat"/>
          <w:i w:val="0"/>
          <w:sz w:val="24"/>
          <w:szCs w:val="24"/>
        </w:rPr>
        <w:t xml:space="preserve"> </w:t>
      </w:r>
      <w:r w:rsidRPr="00B02E29">
        <w:rPr>
          <w:rFonts w:ascii="GHEA Grapalat" w:hAnsi="GHEA Grapalat"/>
          <w:i w:val="0"/>
          <w:sz w:val="24"/>
          <w:szCs w:val="24"/>
        </w:rPr>
        <w:t>заказчику</w:t>
      </w:r>
      <w:r>
        <w:rPr>
          <w:rFonts w:ascii="GHEA Grapalat" w:hAnsi="GHEA Grapalat"/>
          <w:i w:val="0"/>
          <w:sz w:val="24"/>
          <w:szCs w:val="24"/>
        </w:rPr>
        <w:t xml:space="preserve"> </w:t>
      </w:r>
      <w:r w:rsidRPr="00445565">
        <w:rPr>
          <w:rFonts w:ascii="GHEA Grapalat" w:hAnsi="GHEA Grapalat"/>
          <w:b/>
          <w:i w:val="0"/>
          <w:sz w:val="24"/>
          <w:szCs w:val="24"/>
        </w:rPr>
        <w:t>до</w:t>
      </w:r>
      <w:r>
        <w:rPr>
          <w:rFonts w:ascii="GHEA Grapalat" w:hAnsi="GHEA Grapalat"/>
          <w:i w:val="0"/>
          <w:sz w:val="24"/>
          <w:szCs w:val="24"/>
        </w:rPr>
        <w:t xml:space="preserve"> </w:t>
      </w:r>
      <w:r w:rsidRPr="00445565">
        <w:rPr>
          <w:rFonts w:ascii="GHEA Grapalat" w:hAnsi="GHEA Grapalat"/>
          <w:b/>
          <w:i w:val="0"/>
          <w:sz w:val="24"/>
          <w:szCs w:val="24"/>
        </w:rPr>
        <w:t>12:00 часов 6-го</w:t>
      </w:r>
      <w:r>
        <w:rPr>
          <w:rFonts w:ascii="GHEA Grapalat" w:hAnsi="GHEA Grapalat"/>
          <w:i w:val="0"/>
          <w:sz w:val="24"/>
          <w:szCs w:val="24"/>
        </w:rPr>
        <w:t xml:space="preserve"> </w:t>
      </w:r>
      <w:r w:rsidRPr="00445565">
        <w:rPr>
          <w:rFonts w:ascii="GHEA Grapalat" w:hAnsi="GHEA Grapalat"/>
          <w:b/>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со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опубликования</w:t>
      </w:r>
      <w:r>
        <w:rPr>
          <w:rFonts w:ascii="GHEA Grapalat" w:hAnsi="GHEA Grapalat"/>
          <w:i w:val="0"/>
          <w:sz w:val="24"/>
          <w:szCs w:val="24"/>
        </w:rPr>
        <w:t xml:space="preserve"> </w:t>
      </w:r>
      <w:r w:rsidRPr="00B02E29">
        <w:rPr>
          <w:rFonts w:ascii="GHEA Grapalat" w:hAnsi="GHEA Grapalat"/>
          <w:i w:val="0"/>
          <w:sz w:val="24"/>
          <w:szCs w:val="24"/>
        </w:rPr>
        <w:t>настоящего</w:t>
      </w:r>
      <w:r>
        <w:rPr>
          <w:rFonts w:ascii="GHEA Grapalat" w:hAnsi="GHEA Grapalat"/>
          <w:i w:val="0"/>
          <w:sz w:val="24"/>
          <w:szCs w:val="24"/>
        </w:rPr>
        <w:t xml:space="preserve"> </w:t>
      </w:r>
      <w:r w:rsidRPr="00B02E29">
        <w:rPr>
          <w:rFonts w:ascii="GHEA Grapalat" w:hAnsi="GHEA Grapalat"/>
          <w:i w:val="0"/>
          <w:sz w:val="24"/>
          <w:szCs w:val="24"/>
        </w:rPr>
        <w:t>объявления.</w:t>
      </w:r>
      <w:r>
        <w:rPr>
          <w:rFonts w:ascii="GHEA Grapalat" w:hAnsi="GHEA Grapalat"/>
          <w:i w:val="0"/>
          <w:sz w:val="24"/>
          <w:szCs w:val="24"/>
        </w:rPr>
        <w:t xml:space="preserve"> </w:t>
      </w:r>
      <w:r w:rsidRPr="00B02E29">
        <w:rPr>
          <w:rFonts w:ascii="GHEA Grapalat" w:hAnsi="GHEA Grapalat"/>
          <w:i w:val="0"/>
          <w:sz w:val="24"/>
          <w:szCs w:val="24"/>
        </w:rPr>
        <w:t>При</w:t>
      </w:r>
      <w:r>
        <w:rPr>
          <w:rFonts w:ascii="GHEA Grapalat" w:hAnsi="GHEA Grapalat"/>
          <w:i w:val="0"/>
          <w:sz w:val="24"/>
          <w:szCs w:val="24"/>
        </w:rPr>
        <w:t xml:space="preserve"> </w:t>
      </w:r>
      <w:r w:rsidRPr="00B02E29">
        <w:rPr>
          <w:rFonts w:ascii="GHEA Grapalat" w:hAnsi="GHEA Grapalat"/>
          <w:i w:val="0"/>
          <w:sz w:val="24"/>
          <w:szCs w:val="24"/>
        </w:rPr>
        <w:t>этом</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получения</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бумажной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B02E29">
        <w:rPr>
          <w:rFonts w:ascii="GHEA Grapalat" w:hAnsi="GHEA Grapalat"/>
          <w:i w:val="0"/>
          <w:sz w:val="24"/>
          <w:szCs w:val="24"/>
        </w:rPr>
        <w:t>заказчику</w:t>
      </w:r>
      <w:r>
        <w:rPr>
          <w:rFonts w:ascii="GHEA Grapalat" w:hAnsi="GHEA Grapalat"/>
          <w:i w:val="0"/>
          <w:sz w:val="24"/>
          <w:szCs w:val="24"/>
        </w:rPr>
        <w:t xml:space="preserve"> </w:t>
      </w:r>
      <w:r w:rsidRPr="00B02E29">
        <w:rPr>
          <w:rFonts w:ascii="GHEA Grapalat" w:hAnsi="GHEA Grapalat"/>
          <w:i w:val="0"/>
          <w:sz w:val="24"/>
          <w:szCs w:val="24"/>
        </w:rPr>
        <w:t>должно</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представлено</w:t>
      </w:r>
      <w:r>
        <w:rPr>
          <w:rFonts w:ascii="GHEA Grapalat" w:hAnsi="GHEA Grapalat"/>
          <w:i w:val="0"/>
          <w:sz w:val="24"/>
          <w:szCs w:val="24"/>
        </w:rPr>
        <w:t xml:space="preserve"> </w:t>
      </w:r>
      <w:r w:rsidRPr="00B02E29">
        <w:rPr>
          <w:rFonts w:ascii="GHEA Grapalat" w:hAnsi="GHEA Grapalat"/>
          <w:i w:val="0"/>
          <w:sz w:val="24"/>
          <w:szCs w:val="24"/>
        </w:rPr>
        <w:t>письменное</w:t>
      </w:r>
      <w:r>
        <w:rPr>
          <w:rFonts w:ascii="GHEA Grapalat" w:hAnsi="GHEA Grapalat"/>
          <w:i w:val="0"/>
          <w:sz w:val="24"/>
          <w:szCs w:val="24"/>
        </w:rPr>
        <w:t xml:space="preserve"> </w:t>
      </w:r>
      <w:r w:rsidRPr="00B02E29">
        <w:rPr>
          <w:rFonts w:ascii="GHEA Grapalat" w:hAnsi="GHEA Grapalat"/>
          <w:i w:val="0"/>
          <w:sz w:val="24"/>
          <w:szCs w:val="24"/>
        </w:rPr>
        <w:t>заявление.</w:t>
      </w:r>
      <w:r>
        <w:rPr>
          <w:rFonts w:ascii="GHEA Grapalat" w:hAnsi="GHEA Grapalat"/>
          <w:i w:val="0"/>
          <w:sz w:val="24"/>
          <w:szCs w:val="24"/>
        </w:rPr>
        <w:t xml:space="preserve"> </w:t>
      </w:r>
      <w:r w:rsidRPr="00B02E29">
        <w:rPr>
          <w:rFonts w:ascii="GHEA Grapalat" w:hAnsi="GHEA Grapalat"/>
          <w:i w:val="0"/>
          <w:sz w:val="24"/>
          <w:szCs w:val="24"/>
        </w:rPr>
        <w:t>Заказчик</w:t>
      </w:r>
      <w:r>
        <w:rPr>
          <w:rFonts w:ascii="GHEA Grapalat" w:hAnsi="GHEA Grapalat"/>
          <w:i w:val="0"/>
          <w:sz w:val="24"/>
          <w:szCs w:val="24"/>
        </w:rPr>
        <w:t xml:space="preserve"> </w:t>
      </w:r>
      <w:r w:rsidRPr="00B02E29">
        <w:rPr>
          <w:rFonts w:ascii="GHEA Grapalat" w:hAnsi="GHEA Grapalat"/>
          <w:i w:val="0"/>
          <w:sz w:val="24"/>
          <w:szCs w:val="24"/>
        </w:rPr>
        <w:t>обеспечивает</w:t>
      </w:r>
      <w:r>
        <w:rPr>
          <w:rFonts w:ascii="GHEA Grapalat" w:hAnsi="GHEA Grapalat"/>
          <w:i w:val="0"/>
          <w:sz w:val="24"/>
          <w:szCs w:val="24"/>
        </w:rPr>
        <w:t xml:space="preserve"> </w:t>
      </w:r>
      <w:r w:rsidRPr="00B02E29">
        <w:rPr>
          <w:rFonts w:ascii="GHEA Grapalat" w:hAnsi="GHEA Grapalat"/>
          <w:i w:val="0"/>
          <w:sz w:val="24"/>
          <w:szCs w:val="24"/>
        </w:rPr>
        <w:t>бесплатное</w:t>
      </w:r>
      <w:r>
        <w:rPr>
          <w:rFonts w:ascii="GHEA Grapalat" w:hAnsi="GHEA Grapalat"/>
          <w:i w:val="0"/>
          <w:sz w:val="24"/>
          <w:szCs w:val="24"/>
        </w:rPr>
        <w:t xml:space="preserve"> </w:t>
      </w:r>
      <w:r w:rsidRPr="00B02E29">
        <w:rPr>
          <w:rFonts w:ascii="GHEA Grapalat" w:hAnsi="GHEA Grapalat"/>
          <w:i w:val="0"/>
          <w:sz w:val="24"/>
          <w:szCs w:val="24"/>
        </w:rPr>
        <w:t>предоставление</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бумажной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w:t>
      </w:r>
    </w:p>
    <w:p w:rsidR="001252FE" w:rsidRPr="00B02E29" w:rsidRDefault="001252FE" w:rsidP="001252F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При</w:t>
      </w:r>
      <w:r>
        <w:rPr>
          <w:rFonts w:ascii="GHEA Grapalat" w:hAnsi="GHEA Grapalat"/>
          <w:i w:val="0"/>
          <w:sz w:val="24"/>
          <w:szCs w:val="24"/>
        </w:rPr>
        <w:t xml:space="preserve"> </w:t>
      </w:r>
      <w:r w:rsidRPr="00B02E29">
        <w:rPr>
          <w:rFonts w:ascii="GHEA Grapalat" w:hAnsi="GHEA Grapalat"/>
          <w:i w:val="0"/>
          <w:sz w:val="24"/>
          <w:szCs w:val="24"/>
        </w:rPr>
        <w:t>наличии</w:t>
      </w:r>
      <w:r>
        <w:rPr>
          <w:rFonts w:ascii="GHEA Grapalat" w:hAnsi="GHEA Grapalat"/>
          <w:i w:val="0"/>
          <w:sz w:val="24"/>
          <w:szCs w:val="24"/>
        </w:rPr>
        <w:t xml:space="preserve"> </w:t>
      </w:r>
      <w:r w:rsidRPr="00B02E29">
        <w:rPr>
          <w:rFonts w:ascii="GHEA Grapalat" w:hAnsi="GHEA Grapalat"/>
          <w:i w:val="0"/>
          <w:sz w:val="24"/>
          <w:szCs w:val="24"/>
        </w:rPr>
        <w:t>требования</w:t>
      </w:r>
      <w:r>
        <w:rPr>
          <w:rFonts w:ascii="GHEA Grapalat" w:hAnsi="GHEA Grapalat"/>
          <w:i w:val="0"/>
          <w:sz w:val="24"/>
          <w:szCs w:val="24"/>
        </w:rPr>
        <w:t xml:space="preserve"> </w:t>
      </w:r>
      <w:r w:rsidRPr="00B02E29">
        <w:rPr>
          <w:rFonts w:ascii="GHEA Grapalat" w:hAnsi="GHEA Grapalat"/>
          <w:i w:val="0"/>
          <w:sz w:val="24"/>
          <w:szCs w:val="24"/>
        </w:rPr>
        <w:t>о</w:t>
      </w:r>
      <w:r>
        <w:rPr>
          <w:rFonts w:ascii="GHEA Grapalat" w:hAnsi="GHEA Grapalat"/>
          <w:i w:val="0"/>
          <w:sz w:val="24"/>
          <w:szCs w:val="24"/>
        </w:rPr>
        <w:t xml:space="preserve"> </w:t>
      </w:r>
      <w:r w:rsidRPr="00B02E29">
        <w:rPr>
          <w:rFonts w:ascii="GHEA Grapalat" w:hAnsi="GHEA Grapalat"/>
          <w:i w:val="0"/>
          <w:sz w:val="24"/>
          <w:szCs w:val="24"/>
        </w:rPr>
        <w:t>предоставлении</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электронной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B02E29">
        <w:rPr>
          <w:rFonts w:ascii="GHEA Grapalat" w:hAnsi="GHEA Grapalat"/>
          <w:i w:val="0"/>
          <w:sz w:val="24"/>
          <w:szCs w:val="24"/>
        </w:rPr>
        <w:t>заказчик</w:t>
      </w:r>
      <w:r>
        <w:rPr>
          <w:rFonts w:ascii="GHEA Grapalat" w:hAnsi="GHEA Grapalat"/>
          <w:i w:val="0"/>
          <w:sz w:val="24"/>
          <w:szCs w:val="24"/>
        </w:rPr>
        <w:t xml:space="preserve"> </w:t>
      </w:r>
      <w:r w:rsidRPr="00B02E29">
        <w:rPr>
          <w:rFonts w:ascii="GHEA Grapalat" w:hAnsi="GHEA Grapalat"/>
          <w:i w:val="0"/>
          <w:sz w:val="24"/>
          <w:szCs w:val="24"/>
        </w:rPr>
        <w:t>обеспечивает</w:t>
      </w:r>
      <w:r>
        <w:rPr>
          <w:rFonts w:ascii="GHEA Grapalat" w:hAnsi="GHEA Grapalat"/>
          <w:i w:val="0"/>
          <w:sz w:val="24"/>
          <w:szCs w:val="24"/>
        </w:rPr>
        <w:t xml:space="preserve"> </w:t>
      </w:r>
      <w:r w:rsidRPr="00B02E29">
        <w:rPr>
          <w:rFonts w:ascii="GHEA Grapalat" w:hAnsi="GHEA Grapalat"/>
          <w:i w:val="0"/>
          <w:sz w:val="24"/>
          <w:szCs w:val="24"/>
        </w:rPr>
        <w:t>бесплатное</w:t>
      </w:r>
      <w:r>
        <w:rPr>
          <w:rFonts w:ascii="GHEA Grapalat" w:hAnsi="GHEA Grapalat"/>
          <w:i w:val="0"/>
          <w:sz w:val="24"/>
          <w:szCs w:val="24"/>
        </w:rPr>
        <w:t xml:space="preserve"> </w:t>
      </w:r>
      <w:r w:rsidRPr="00B02E29">
        <w:rPr>
          <w:rFonts w:ascii="GHEA Grapalat" w:hAnsi="GHEA Grapalat"/>
          <w:i w:val="0"/>
          <w:sz w:val="24"/>
          <w:szCs w:val="24"/>
        </w:rPr>
        <w:t>предоставление</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электронной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течение</w:t>
      </w:r>
      <w:r>
        <w:rPr>
          <w:rFonts w:ascii="GHEA Grapalat" w:hAnsi="GHEA Grapalat"/>
          <w:i w:val="0"/>
          <w:sz w:val="24"/>
          <w:szCs w:val="24"/>
        </w:rPr>
        <w:t xml:space="preserve"> </w:t>
      </w:r>
      <w:r w:rsidRPr="00B02E29">
        <w:rPr>
          <w:rFonts w:ascii="GHEA Grapalat" w:hAnsi="GHEA Grapalat"/>
          <w:i w:val="0"/>
          <w:sz w:val="24"/>
          <w:szCs w:val="24"/>
        </w:rPr>
        <w:t>рабочего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следующего</w:t>
      </w:r>
      <w:r>
        <w:rPr>
          <w:rFonts w:ascii="GHEA Grapalat" w:hAnsi="GHEA Grapalat"/>
          <w:i w:val="0"/>
          <w:sz w:val="24"/>
          <w:szCs w:val="24"/>
        </w:rPr>
        <w:t xml:space="preserve"> </w:t>
      </w:r>
      <w:r w:rsidRPr="00B02E29">
        <w:rPr>
          <w:rFonts w:ascii="GHEA Grapalat" w:hAnsi="GHEA Grapalat"/>
          <w:i w:val="0"/>
          <w:sz w:val="24"/>
          <w:szCs w:val="24"/>
        </w:rPr>
        <w:t>за</w:t>
      </w:r>
      <w:r>
        <w:rPr>
          <w:rFonts w:ascii="GHEA Grapalat" w:hAnsi="GHEA Grapalat"/>
          <w:i w:val="0"/>
          <w:sz w:val="24"/>
          <w:szCs w:val="24"/>
        </w:rPr>
        <w:t xml:space="preserve"> </w:t>
      </w:r>
      <w:r w:rsidRPr="00B02E29">
        <w:rPr>
          <w:rFonts w:ascii="GHEA Grapalat" w:hAnsi="GHEA Grapalat"/>
          <w:i w:val="0"/>
          <w:sz w:val="24"/>
          <w:szCs w:val="24"/>
        </w:rPr>
        <w:t>днем</w:t>
      </w:r>
      <w:r>
        <w:rPr>
          <w:rFonts w:ascii="GHEA Grapalat" w:hAnsi="GHEA Grapalat"/>
          <w:i w:val="0"/>
          <w:sz w:val="24"/>
          <w:szCs w:val="24"/>
        </w:rPr>
        <w:t xml:space="preserve"> </w:t>
      </w:r>
      <w:r w:rsidRPr="00B02E29">
        <w:rPr>
          <w:rFonts w:ascii="GHEA Grapalat" w:hAnsi="GHEA Grapalat"/>
          <w:i w:val="0"/>
          <w:sz w:val="24"/>
          <w:szCs w:val="24"/>
        </w:rPr>
        <w:t>получения</w:t>
      </w:r>
      <w:r>
        <w:rPr>
          <w:rFonts w:ascii="GHEA Grapalat" w:hAnsi="GHEA Grapalat"/>
          <w:i w:val="0"/>
          <w:sz w:val="24"/>
          <w:szCs w:val="24"/>
        </w:rPr>
        <w:t xml:space="preserve"> </w:t>
      </w:r>
      <w:r w:rsidRPr="00B02E29">
        <w:rPr>
          <w:rFonts w:ascii="GHEA Grapalat" w:hAnsi="GHEA Grapalat"/>
          <w:i w:val="0"/>
          <w:sz w:val="24"/>
          <w:szCs w:val="24"/>
        </w:rPr>
        <w:t>заявления.</w:t>
      </w:r>
      <w:r>
        <w:rPr>
          <w:rFonts w:ascii="GHEA Grapalat" w:hAnsi="GHEA Grapalat"/>
          <w:i w:val="0"/>
          <w:sz w:val="24"/>
          <w:szCs w:val="24"/>
        </w:rPr>
        <w:t xml:space="preserve"> </w:t>
      </w:r>
    </w:p>
    <w:p w:rsidR="001252FE" w:rsidRPr="00B02E29" w:rsidRDefault="001252FE" w:rsidP="001252F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Неполучение</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не</w:t>
      </w:r>
      <w:r>
        <w:rPr>
          <w:rFonts w:ascii="GHEA Grapalat" w:hAnsi="GHEA Grapalat"/>
          <w:i w:val="0"/>
          <w:sz w:val="24"/>
          <w:szCs w:val="24"/>
        </w:rPr>
        <w:t xml:space="preserve"> </w:t>
      </w:r>
      <w:r w:rsidRPr="00B02E29">
        <w:rPr>
          <w:rFonts w:ascii="GHEA Grapalat" w:hAnsi="GHEA Grapalat"/>
          <w:i w:val="0"/>
          <w:sz w:val="24"/>
          <w:szCs w:val="24"/>
        </w:rPr>
        <w:t>ограничивает</w:t>
      </w:r>
      <w:r>
        <w:rPr>
          <w:rFonts w:ascii="GHEA Grapalat" w:hAnsi="GHEA Grapalat"/>
          <w:i w:val="0"/>
          <w:sz w:val="24"/>
          <w:szCs w:val="24"/>
        </w:rPr>
        <w:t xml:space="preserve"> </w:t>
      </w:r>
      <w:r w:rsidRPr="00B02E29">
        <w:rPr>
          <w:rFonts w:ascii="GHEA Grapalat" w:hAnsi="GHEA Grapalat"/>
          <w:i w:val="0"/>
          <w:sz w:val="24"/>
          <w:szCs w:val="24"/>
        </w:rPr>
        <w:t>права</w:t>
      </w:r>
      <w:r>
        <w:rPr>
          <w:rFonts w:ascii="GHEA Grapalat" w:hAnsi="GHEA Grapalat"/>
          <w:i w:val="0"/>
          <w:sz w:val="24"/>
          <w:szCs w:val="24"/>
        </w:rPr>
        <w:t xml:space="preserve"> </w:t>
      </w:r>
      <w:r w:rsidRPr="00B02E29">
        <w:rPr>
          <w:rFonts w:ascii="GHEA Grapalat" w:hAnsi="GHEA Grapalat"/>
          <w:i w:val="0"/>
          <w:sz w:val="24"/>
          <w:szCs w:val="24"/>
        </w:rPr>
        <w:t>участника</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участие</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настоящей</w:t>
      </w:r>
      <w:r>
        <w:rPr>
          <w:rFonts w:ascii="GHEA Grapalat" w:hAnsi="GHEA Grapalat"/>
          <w:i w:val="0"/>
          <w:sz w:val="24"/>
          <w:szCs w:val="24"/>
        </w:rPr>
        <w:t xml:space="preserve"> </w:t>
      </w:r>
      <w:r w:rsidRPr="00B02E29">
        <w:rPr>
          <w:rFonts w:ascii="GHEA Grapalat" w:hAnsi="GHEA Grapalat"/>
          <w:i w:val="0"/>
          <w:sz w:val="24"/>
          <w:szCs w:val="24"/>
        </w:rPr>
        <w:t>процедуре.</w:t>
      </w:r>
      <w:r>
        <w:rPr>
          <w:rFonts w:ascii="GHEA Grapalat" w:hAnsi="GHEA Grapalat"/>
          <w:i w:val="0"/>
          <w:sz w:val="24"/>
          <w:szCs w:val="24"/>
        </w:rPr>
        <w:t xml:space="preserve"> </w:t>
      </w:r>
    </w:p>
    <w:p w:rsidR="001252FE" w:rsidRPr="00445565" w:rsidRDefault="001252FE" w:rsidP="001252FE">
      <w:pPr>
        <w:pStyle w:val="BodyTextIndent"/>
        <w:widowControl w:val="0"/>
        <w:spacing w:line="240" w:lineRule="auto"/>
        <w:ind w:firstLine="567"/>
        <w:contextualSpacing/>
        <w:rPr>
          <w:rFonts w:ascii="GHEA Grapalat" w:hAnsi="GHEA Grapalat"/>
          <w:i w:val="0"/>
          <w:sz w:val="16"/>
          <w:szCs w:val="16"/>
        </w:rPr>
      </w:pP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необходимо</w:t>
      </w:r>
      <w:r>
        <w:rPr>
          <w:rFonts w:ascii="GHEA Grapalat" w:hAnsi="GHEA Grapalat"/>
          <w:i w:val="0"/>
          <w:sz w:val="24"/>
          <w:szCs w:val="24"/>
        </w:rPr>
        <w:t xml:space="preserve"> </w:t>
      </w:r>
      <w:r w:rsidRPr="00B02E29">
        <w:rPr>
          <w:rFonts w:ascii="GHEA Grapalat" w:hAnsi="GHEA Grapalat"/>
          <w:i w:val="0"/>
          <w:sz w:val="24"/>
          <w:szCs w:val="24"/>
        </w:rPr>
        <w:t>подавать</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а</w:t>
      </w:r>
      <w:r>
        <w:rPr>
          <w:rFonts w:ascii="GHEA Grapalat" w:hAnsi="GHEA Grapalat"/>
          <w:i w:val="0"/>
          <w:sz w:val="24"/>
          <w:szCs w:val="24"/>
        </w:rPr>
        <w:t xml:space="preserve">дресу </w:t>
      </w:r>
      <w:r w:rsidRPr="00445565">
        <w:rPr>
          <w:rFonts w:ascii="GHEA Grapalat" w:hAnsi="GHEA Grapalat"/>
          <w:b/>
          <w:i w:val="0"/>
          <w:sz w:val="24"/>
          <w:szCs w:val="24"/>
        </w:rPr>
        <w:t>г.</w:t>
      </w:r>
      <w:r w:rsidRPr="00445565">
        <w:rPr>
          <w:rFonts w:ascii="GHEA Grapalat" w:hAnsi="GHEA Grapalat"/>
          <w:b/>
          <w:i w:val="0"/>
          <w:sz w:val="24"/>
          <w:szCs w:val="24"/>
          <w:lang w:val="hy-AM"/>
        </w:rPr>
        <w:t xml:space="preserve"> </w:t>
      </w:r>
      <w:r w:rsidRPr="00445565">
        <w:rPr>
          <w:rFonts w:ascii="GHEA Grapalat" w:hAnsi="GHEA Grapalat"/>
          <w:b/>
          <w:i w:val="0"/>
          <w:sz w:val="24"/>
          <w:szCs w:val="24"/>
        </w:rPr>
        <w:t>Ереван, ул. М.</w:t>
      </w:r>
      <w:r w:rsidRPr="00445565">
        <w:rPr>
          <w:rFonts w:ascii="GHEA Grapalat" w:hAnsi="GHEA Grapalat"/>
          <w:b/>
          <w:i w:val="0"/>
          <w:sz w:val="24"/>
          <w:szCs w:val="24"/>
          <w:lang w:val="hy-AM"/>
        </w:rPr>
        <w:t xml:space="preserve"> </w:t>
      </w:r>
      <w:r w:rsidRPr="00445565">
        <w:rPr>
          <w:rFonts w:ascii="GHEA Grapalat" w:hAnsi="GHEA Grapalat"/>
          <w:b/>
          <w:i w:val="0"/>
          <w:sz w:val="24"/>
          <w:szCs w:val="24"/>
        </w:rPr>
        <w:t>Гераци, д. 12</w:t>
      </w:r>
      <w:r>
        <w:rPr>
          <w:rFonts w:ascii="GHEA Grapalat" w:hAnsi="GHEA Grapalat"/>
          <w:i w:val="0"/>
          <w:sz w:val="16"/>
          <w:szCs w:val="16"/>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документарной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445565">
        <w:rPr>
          <w:rFonts w:ascii="GHEA Grapalat" w:hAnsi="GHEA Grapalat"/>
          <w:b/>
          <w:i w:val="0"/>
          <w:sz w:val="24"/>
          <w:szCs w:val="24"/>
        </w:rPr>
        <w:t>до 12:00 часов 7-го дня</w:t>
      </w:r>
      <w:r>
        <w:rPr>
          <w:rFonts w:ascii="GHEA Grapalat" w:hAnsi="GHEA Grapalat"/>
          <w:i w:val="0"/>
          <w:sz w:val="24"/>
          <w:szCs w:val="24"/>
        </w:rPr>
        <w:t xml:space="preserve"> </w:t>
      </w:r>
      <w:r w:rsidRPr="00B02E29">
        <w:rPr>
          <w:rFonts w:ascii="GHEA Grapalat" w:hAnsi="GHEA Grapalat"/>
          <w:i w:val="0"/>
          <w:sz w:val="24"/>
          <w:szCs w:val="24"/>
        </w:rPr>
        <w:t>со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опубликования</w:t>
      </w:r>
      <w:r>
        <w:rPr>
          <w:rFonts w:ascii="GHEA Grapalat" w:hAnsi="GHEA Grapalat"/>
          <w:i w:val="0"/>
          <w:sz w:val="24"/>
          <w:szCs w:val="24"/>
        </w:rPr>
        <w:t xml:space="preserve"> </w:t>
      </w:r>
      <w:r w:rsidRPr="00B02E29">
        <w:rPr>
          <w:rFonts w:ascii="GHEA Grapalat" w:hAnsi="GHEA Grapalat"/>
          <w:i w:val="0"/>
          <w:sz w:val="24"/>
          <w:szCs w:val="24"/>
        </w:rPr>
        <w:t>настоящего</w:t>
      </w:r>
      <w:r>
        <w:rPr>
          <w:rFonts w:ascii="GHEA Grapalat" w:hAnsi="GHEA Grapalat"/>
          <w:i w:val="0"/>
          <w:sz w:val="24"/>
          <w:szCs w:val="24"/>
        </w:rPr>
        <w:t xml:space="preserve"> </w:t>
      </w:r>
      <w:r w:rsidRPr="00B02E29">
        <w:rPr>
          <w:rFonts w:ascii="GHEA Grapalat" w:hAnsi="GHEA Grapalat"/>
          <w:i w:val="0"/>
          <w:sz w:val="24"/>
          <w:szCs w:val="24"/>
        </w:rPr>
        <w:t>объявления.Кроме</w:t>
      </w:r>
      <w:r>
        <w:rPr>
          <w:rFonts w:ascii="GHEA Grapalat" w:hAnsi="GHEA Grapalat"/>
          <w:i w:val="0"/>
          <w:sz w:val="24"/>
          <w:szCs w:val="24"/>
        </w:rPr>
        <w:t xml:space="preserve"> </w:t>
      </w:r>
      <w:r w:rsidRPr="00B02E29">
        <w:rPr>
          <w:rFonts w:ascii="GHEA Grapalat" w:hAnsi="GHEA Grapalat"/>
          <w:i w:val="0"/>
          <w:sz w:val="24"/>
          <w:szCs w:val="24"/>
        </w:rPr>
        <w:t>армянского</w:t>
      </w:r>
      <w:r>
        <w:rPr>
          <w:rFonts w:ascii="GHEA Grapalat" w:hAnsi="GHEA Grapalat"/>
          <w:i w:val="0"/>
          <w:sz w:val="24"/>
          <w:szCs w:val="24"/>
        </w:rPr>
        <w:t xml:space="preserve"> </w:t>
      </w:r>
      <w:r w:rsidRPr="00B02E29">
        <w:rPr>
          <w:rFonts w:ascii="GHEA Grapalat" w:hAnsi="GHEA Grapalat"/>
          <w:i w:val="0"/>
          <w:sz w:val="24"/>
          <w:szCs w:val="24"/>
        </w:rPr>
        <w:t>языка</w:t>
      </w:r>
      <w:r>
        <w:rPr>
          <w:rFonts w:ascii="GHEA Grapalat" w:hAnsi="GHEA Grapalat"/>
          <w:i w:val="0"/>
          <w:sz w:val="24"/>
          <w:szCs w:val="24"/>
        </w:rPr>
        <w:t xml:space="preserve"> </w:t>
      </w: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могут</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поданы</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английском</w:t>
      </w:r>
      <w:r>
        <w:rPr>
          <w:rFonts w:ascii="GHEA Grapalat" w:hAnsi="GHEA Grapalat"/>
          <w:i w:val="0"/>
          <w:sz w:val="24"/>
          <w:szCs w:val="24"/>
        </w:rPr>
        <w:t xml:space="preserve"> </w:t>
      </w:r>
      <w:r w:rsidRPr="00B02E29">
        <w:rPr>
          <w:rFonts w:ascii="GHEA Grapalat" w:hAnsi="GHEA Grapalat"/>
          <w:i w:val="0"/>
          <w:sz w:val="24"/>
          <w:szCs w:val="24"/>
        </w:rPr>
        <w:t>или</w:t>
      </w:r>
      <w:r>
        <w:rPr>
          <w:rFonts w:ascii="GHEA Grapalat" w:hAnsi="GHEA Grapalat"/>
          <w:i w:val="0"/>
          <w:sz w:val="24"/>
          <w:szCs w:val="24"/>
        </w:rPr>
        <w:t xml:space="preserve"> </w:t>
      </w:r>
      <w:r w:rsidRPr="00B02E29">
        <w:rPr>
          <w:rFonts w:ascii="GHEA Grapalat" w:hAnsi="GHEA Grapalat"/>
          <w:i w:val="0"/>
          <w:sz w:val="24"/>
          <w:szCs w:val="24"/>
        </w:rPr>
        <w:t>русском</w:t>
      </w:r>
      <w:r>
        <w:rPr>
          <w:rFonts w:ascii="GHEA Grapalat" w:hAnsi="GHEA Grapalat"/>
          <w:i w:val="0"/>
          <w:sz w:val="24"/>
          <w:szCs w:val="24"/>
        </w:rPr>
        <w:t xml:space="preserve"> </w:t>
      </w:r>
      <w:r w:rsidRPr="00B02E29">
        <w:rPr>
          <w:rFonts w:ascii="GHEA Grapalat" w:hAnsi="GHEA Grapalat"/>
          <w:i w:val="0"/>
          <w:sz w:val="24"/>
          <w:szCs w:val="24"/>
        </w:rPr>
        <w:t>языке.</w:t>
      </w:r>
      <w:r>
        <w:rPr>
          <w:rFonts w:ascii="GHEA Grapalat" w:hAnsi="GHEA Grapalat"/>
          <w:i w:val="0"/>
          <w:sz w:val="24"/>
          <w:szCs w:val="24"/>
        </w:rPr>
        <w:t xml:space="preserve"> </w:t>
      </w:r>
    </w:p>
    <w:p w:rsidR="001252FE" w:rsidRPr="000C3B41" w:rsidRDefault="001252FE" w:rsidP="001252FE">
      <w:pPr>
        <w:pStyle w:val="BodyTextIndent"/>
        <w:widowControl w:val="0"/>
        <w:spacing w:after="160" w:line="240" w:lineRule="auto"/>
        <w:ind w:firstLine="567"/>
        <w:contextualSpacing/>
        <w:rPr>
          <w:rFonts w:ascii="GHEA Grapalat" w:hAnsi="GHEA Grapalat"/>
          <w:i w:val="0"/>
          <w:sz w:val="24"/>
          <w:szCs w:val="24"/>
        </w:rPr>
      </w:pPr>
      <w:r w:rsidRPr="00BC13C0">
        <w:rPr>
          <w:rFonts w:ascii="GHEA Grapalat" w:hAnsi="GHEA Grapalat"/>
          <w:i w:val="0"/>
          <w:sz w:val="24"/>
          <w:szCs w:val="24"/>
        </w:rPr>
        <w:t xml:space="preserve">Вскрытие заявок будет проводиться по адресу </w:t>
      </w:r>
      <w:r w:rsidRPr="00BC13C0">
        <w:rPr>
          <w:rFonts w:ascii="GHEA Grapalat" w:hAnsi="GHEA Grapalat"/>
          <w:b/>
          <w:i w:val="0"/>
          <w:sz w:val="24"/>
          <w:szCs w:val="24"/>
        </w:rPr>
        <w:t>г.</w:t>
      </w:r>
      <w:r w:rsidRPr="00BC13C0">
        <w:rPr>
          <w:rFonts w:ascii="GHEA Grapalat" w:hAnsi="GHEA Grapalat"/>
          <w:b/>
          <w:i w:val="0"/>
          <w:sz w:val="24"/>
          <w:szCs w:val="24"/>
          <w:lang w:val="hy-AM"/>
        </w:rPr>
        <w:t xml:space="preserve"> </w:t>
      </w:r>
      <w:r w:rsidRPr="00BC13C0">
        <w:rPr>
          <w:rFonts w:ascii="GHEA Grapalat" w:hAnsi="GHEA Grapalat"/>
          <w:b/>
          <w:i w:val="0"/>
          <w:sz w:val="24"/>
          <w:szCs w:val="24"/>
        </w:rPr>
        <w:t>Ереван, ул. М.</w:t>
      </w:r>
      <w:r w:rsidRPr="00BC13C0">
        <w:rPr>
          <w:rFonts w:ascii="GHEA Grapalat" w:hAnsi="GHEA Grapalat"/>
          <w:b/>
          <w:i w:val="0"/>
          <w:sz w:val="24"/>
          <w:szCs w:val="24"/>
          <w:lang w:val="hy-AM"/>
        </w:rPr>
        <w:t xml:space="preserve"> </w:t>
      </w:r>
      <w:r w:rsidRPr="00BC13C0">
        <w:rPr>
          <w:rFonts w:ascii="GHEA Grapalat" w:hAnsi="GHEA Grapalat"/>
          <w:b/>
          <w:i w:val="0"/>
          <w:sz w:val="24"/>
          <w:szCs w:val="24"/>
        </w:rPr>
        <w:t>Гераци, д. 12</w:t>
      </w:r>
      <w:r w:rsidRPr="00BC13C0">
        <w:rPr>
          <w:rFonts w:ascii="GHEA Grapalat" w:hAnsi="GHEA Grapalat"/>
          <w:i w:val="0"/>
          <w:sz w:val="24"/>
          <w:szCs w:val="24"/>
        </w:rPr>
        <w:t xml:space="preserve">, в </w:t>
      </w:r>
      <w:r w:rsidRPr="00BC13C0">
        <w:rPr>
          <w:rFonts w:ascii="GHEA Grapalat" w:hAnsi="GHEA Grapalat"/>
          <w:b/>
          <w:i w:val="0"/>
          <w:sz w:val="24"/>
          <w:szCs w:val="24"/>
        </w:rPr>
        <w:t xml:space="preserve">12:00 </w:t>
      </w:r>
      <w:r w:rsidRPr="00783AF0">
        <w:rPr>
          <w:rFonts w:ascii="GHEA Grapalat" w:hAnsi="GHEA Grapalat"/>
          <w:b/>
          <w:i w:val="0"/>
          <w:sz w:val="24"/>
          <w:szCs w:val="24"/>
        </w:rPr>
        <w:t xml:space="preserve">часов </w:t>
      </w:r>
      <w:r w:rsidR="00076453">
        <w:rPr>
          <w:rFonts w:ascii="GHEA Grapalat" w:hAnsi="GHEA Grapalat"/>
          <w:b/>
          <w:i w:val="0"/>
          <w:sz w:val="24"/>
          <w:szCs w:val="24"/>
        </w:rPr>
        <w:t>10</w:t>
      </w:r>
      <w:r w:rsidRPr="00783AF0">
        <w:rPr>
          <w:rFonts w:ascii="GHEA Grapalat" w:hAnsi="GHEA Grapalat"/>
          <w:b/>
          <w:i w:val="0"/>
          <w:sz w:val="24"/>
          <w:szCs w:val="24"/>
        </w:rPr>
        <w:t xml:space="preserve">-го </w:t>
      </w:r>
      <w:r w:rsidR="00076453">
        <w:rPr>
          <w:rFonts w:ascii="GHEA Grapalat" w:hAnsi="GHEA Grapalat"/>
          <w:b/>
          <w:i w:val="0"/>
          <w:sz w:val="24"/>
          <w:szCs w:val="24"/>
        </w:rPr>
        <w:t>июн</w:t>
      </w:r>
      <w:r>
        <w:rPr>
          <w:rFonts w:ascii="GHEA Grapalat" w:hAnsi="GHEA Grapalat"/>
          <w:b/>
          <w:i w:val="0"/>
          <w:sz w:val="24"/>
          <w:szCs w:val="24"/>
        </w:rPr>
        <w:t xml:space="preserve">я </w:t>
      </w:r>
      <w:r w:rsidRPr="00783AF0">
        <w:rPr>
          <w:rFonts w:ascii="GHEA Grapalat" w:hAnsi="GHEA Grapalat"/>
          <w:b/>
          <w:i w:val="0"/>
          <w:sz w:val="24"/>
          <w:szCs w:val="24"/>
        </w:rPr>
        <w:t>20</w:t>
      </w:r>
      <w:r>
        <w:rPr>
          <w:rFonts w:ascii="GHEA Grapalat" w:hAnsi="GHEA Grapalat"/>
          <w:b/>
          <w:i w:val="0"/>
          <w:sz w:val="24"/>
          <w:szCs w:val="24"/>
        </w:rPr>
        <w:t>2</w:t>
      </w:r>
      <w:r w:rsidR="001B1151">
        <w:rPr>
          <w:rFonts w:ascii="GHEA Grapalat" w:hAnsi="GHEA Grapalat"/>
          <w:b/>
          <w:i w:val="0"/>
          <w:sz w:val="24"/>
          <w:szCs w:val="24"/>
        </w:rPr>
        <w:t>1</w:t>
      </w:r>
      <w:r>
        <w:rPr>
          <w:rFonts w:ascii="GHEA Grapalat" w:hAnsi="GHEA Grapalat"/>
          <w:b/>
          <w:i w:val="0"/>
          <w:sz w:val="24"/>
          <w:szCs w:val="24"/>
        </w:rPr>
        <w:t xml:space="preserve"> </w:t>
      </w:r>
      <w:r w:rsidRPr="00783AF0">
        <w:rPr>
          <w:rFonts w:ascii="GHEA Grapalat" w:hAnsi="GHEA Grapalat"/>
          <w:b/>
          <w:i w:val="0"/>
          <w:sz w:val="24"/>
          <w:szCs w:val="24"/>
        </w:rPr>
        <w:t>года.</w:t>
      </w:r>
    </w:p>
    <w:p w:rsidR="00BE1C5E" w:rsidRPr="00EC0679" w:rsidRDefault="001305C6" w:rsidP="00EC0679">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3A1EBB" w:rsidRDefault="00754697" w:rsidP="005E4F96">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Pr="009044F1">
        <w:rPr>
          <w:rFonts w:ascii="GHEA Grapalat" w:hAnsi="GHEA Grapalat"/>
          <w:i w:val="0"/>
          <w:sz w:val="24"/>
          <w:szCs w:val="24"/>
        </w:rPr>
        <w:lastRenderedPageBreak/>
        <w:t>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1B1151">
        <w:rPr>
          <w:rFonts w:ascii="GHEA Grapalat" w:hAnsi="GHEA Grapalat"/>
          <w:i w:val="0"/>
          <w:sz w:val="24"/>
          <w:szCs w:val="24"/>
        </w:rPr>
        <w:t>Вануи Погосян</w:t>
      </w:r>
      <w:r w:rsidR="005E4F96">
        <w:rPr>
          <w:rFonts w:ascii="GHEA Grapalat" w:hAnsi="GHEA Grapalat"/>
          <w:i w:val="0"/>
          <w:sz w:val="24"/>
          <w:szCs w:val="24"/>
        </w:rPr>
        <w:t>.</w:t>
      </w:r>
    </w:p>
    <w:p w:rsidR="005E4F96" w:rsidRPr="00D72107" w:rsidRDefault="005E4F96" w:rsidP="005E4F96">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Pr>
          <w:rFonts w:ascii="GHEA Grapalat" w:hAnsi="GHEA Grapalat"/>
          <w:b/>
          <w:i w:val="0"/>
          <w:sz w:val="24"/>
          <w:szCs w:val="24"/>
        </w:rPr>
        <w:t>010-55-06-01</w:t>
      </w:r>
    </w:p>
    <w:p w:rsidR="005E4F96" w:rsidRPr="000B3B12" w:rsidRDefault="005E4F96" w:rsidP="005E4F96">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5E4F96" w:rsidRPr="000B3B12" w:rsidRDefault="005E4F96" w:rsidP="005E4F96">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2A39A6">
        <w:rPr>
          <w:rFonts w:ascii="GHEA Grapalat" w:hAnsi="GHEA Grapalat"/>
        </w:rPr>
        <w:t>процедуры запроса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2A39A6" w:rsidRPr="005E4F96">
        <w:rPr>
          <w:rFonts w:ascii="GHEA Grapalat" w:hAnsi="GHEA Grapalat"/>
          <w:b/>
          <w:i/>
        </w:rPr>
        <w:t>«GHAShDzB-HVKAK-202</w:t>
      </w:r>
      <w:r w:rsidR="001B1151">
        <w:rPr>
          <w:rFonts w:ascii="GHEA Grapalat" w:hAnsi="GHEA Grapalat"/>
          <w:b/>
          <w:i/>
        </w:rPr>
        <w:t>1</w:t>
      </w:r>
      <w:r w:rsidR="002A39A6" w:rsidRPr="005E4F96">
        <w:rPr>
          <w:rFonts w:ascii="GHEA Grapalat" w:hAnsi="GHEA Grapalat"/>
          <w:b/>
          <w:i/>
        </w:rPr>
        <w:t>-</w:t>
      </w:r>
      <w:r w:rsidR="00076453">
        <w:rPr>
          <w:rFonts w:ascii="GHEA Grapalat" w:hAnsi="GHEA Grapalat"/>
          <w:b/>
          <w:i/>
        </w:rPr>
        <w:t>42</w:t>
      </w:r>
      <w:r w:rsidR="002A39A6" w:rsidRPr="005E4F96">
        <w:rPr>
          <w:rFonts w:ascii="GHEA Grapalat" w:hAnsi="GHEA Grapalat"/>
          <w:b/>
          <w:i/>
        </w:rPr>
        <w:t>»</w:t>
      </w:r>
      <w:r w:rsidR="001B32D9" w:rsidRPr="001B32D9">
        <w:rPr>
          <w:rFonts w:ascii="GHEA Grapalat" w:hAnsi="GHEA Grapalat" w:cs="Times Armenian"/>
          <w:i/>
        </w:rPr>
        <w:br/>
      </w:r>
      <w:r w:rsidR="00A46F92">
        <w:rPr>
          <w:rFonts w:ascii="GHEA Grapalat" w:hAnsi="GHEA Grapalat"/>
          <w:i/>
        </w:rPr>
        <w:t xml:space="preserve">№ </w:t>
      </w:r>
      <w:r w:rsidR="002A39A6">
        <w:rPr>
          <w:rFonts w:ascii="GHEA Grapalat" w:hAnsi="GHEA Grapalat"/>
          <w:i/>
        </w:rPr>
        <w:t>1</w:t>
      </w:r>
      <w:r w:rsidR="00096865" w:rsidRPr="009044F1">
        <w:rPr>
          <w:rFonts w:ascii="GHEA Grapalat" w:hAnsi="GHEA Grapalat"/>
          <w:i/>
        </w:rPr>
        <w:t xml:space="preserve"> от </w:t>
      </w:r>
      <w:r w:rsidR="00076453">
        <w:rPr>
          <w:rFonts w:ascii="GHEA Grapalat" w:hAnsi="GHEA Grapalat"/>
          <w:i/>
        </w:rPr>
        <w:t>02</w:t>
      </w:r>
      <w:r w:rsidR="002A39A6">
        <w:rPr>
          <w:rFonts w:ascii="GHEA Grapalat" w:hAnsi="GHEA Grapalat"/>
          <w:i/>
        </w:rPr>
        <w:t xml:space="preserve"> </w:t>
      </w:r>
      <w:r w:rsidR="00076453">
        <w:rPr>
          <w:rFonts w:ascii="GHEA Grapalat" w:hAnsi="GHEA Grapalat"/>
          <w:i/>
        </w:rPr>
        <w:t>июня</w:t>
      </w:r>
      <w:r w:rsidR="002A39A6">
        <w:rPr>
          <w:rFonts w:ascii="GHEA Grapalat" w:hAnsi="GHEA Grapalat"/>
          <w:i/>
        </w:rPr>
        <w:t xml:space="preserve"> 202</w:t>
      </w:r>
      <w:r w:rsidR="001B1151">
        <w:rPr>
          <w:rFonts w:ascii="GHEA Grapalat" w:hAnsi="GHEA Grapalat"/>
          <w:i/>
        </w:rPr>
        <w:t>1</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Pr="000F6E14" w:rsidRDefault="002A39A6" w:rsidP="002A39A6">
      <w:pPr>
        <w:pStyle w:val="BodyText"/>
        <w:widowControl w:val="0"/>
        <w:spacing w:after="160"/>
        <w:ind w:right="-7"/>
        <w:contextualSpacing/>
        <w:jc w:val="center"/>
        <w:rPr>
          <w:rFonts w:ascii="GHEA Grapalat" w:hAnsi="GHEA Grapalat"/>
          <w:b/>
          <w:color w:val="0D0D0D" w:themeColor="text1" w:themeTint="F2"/>
        </w:rPr>
      </w:pPr>
      <w:r w:rsidRPr="000F6E14">
        <w:rPr>
          <w:rFonts w:ascii="GHEA Grapalat" w:hAnsi="GHEA Grapalat"/>
          <w:b/>
          <w:color w:val="0D0D0D" w:themeColor="text1" w:themeTint="F2"/>
        </w:rPr>
        <w:t>Г</w:t>
      </w:r>
      <w:r w:rsidRPr="000F6E14">
        <w:rPr>
          <w:rStyle w:val="w"/>
          <w:rFonts w:ascii="GHEA Grapalat" w:hAnsi="GHEA Grapalat"/>
          <w:color w:val="0D0D0D" w:themeColor="text1" w:themeTint="F2"/>
          <w:shd w:val="clear" w:color="auto" w:fill="FFFFFF"/>
        </w:rPr>
        <w:t>ОСУДАРСТВЕННАЯ НЕКОММЕРЧЕСКАЯ</w:t>
      </w:r>
      <w:r w:rsidRPr="000F6E14">
        <w:rPr>
          <w:rFonts w:ascii="Helvetica" w:hAnsi="Helvetica"/>
          <w:b/>
          <w:color w:val="0D0D0D" w:themeColor="text1" w:themeTint="F2"/>
          <w:shd w:val="clear" w:color="auto" w:fill="FFFFFF"/>
        </w:rPr>
        <w:t> </w:t>
      </w:r>
      <w:r w:rsidRPr="000F6E14">
        <w:rPr>
          <w:rStyle w:val="w"/>
          <w:rFonts w:ascii="GHEA Grapalat" w:hAnsi="GHEA Grapalat"/>
          <w:color w:val="0D0D0D" w:themeColor="text1" w:themeTint="F2"/>
          <w:shd w:val="clear" w:color="auto" w:fill="FFFFFF"/>
        </w:rPr>
        <w:t>ОРГАНИЗАЦИЯ</w:t>
      </w:r>
      <w:r w:rsidRPr="000F6E14">
        <w:rPr>
          <w:rFonts w:ascii="GHEA Grapalat" w:hAnsi="GHEA Grapalat"/>
          <w:b/>
          <w:color w:val="0D0D0D" w:themeColor="text1" w:themeTint="F2"/>
        </w:rPr>
        <w:t xml:space="preserve"> «НАЦИОНАЛЬНЫЙ ЦЕНТР ПО КОНТРОЛЮ И ПРОФИЛАКТИКЕ ЗАБОЛЕВАНИЙ» </w:t>
      </w:r>
      <w:r w:rsidRPr="000F6E14">
        <w:rPr>
          <w:rStyle w:val="Emphasis"/>
          <w:rFonts w:ascii="GHEA Grapalat" w:hAnsi="GHEA Grapalat" w:cs="Arial"/>
          <w:b/>
          <w:bCs/>
          <w:i w:val="0"/>
          <w:color w:val="0D0D0D" w:themeColor="text1" w:themeTint="F2"/>
          <w:shd w:val="clear" w:color="auto" w:fill="FFFFFF"/>
        </w:rPr>
        <w:t>МИНИСТЕРСТВА ЗДРАВООХРАНЕНИЯ</w:t>
      </w:r>
      <w:r w:rsidRPr="000F6E14">
        <w:rPr>
          <w:rFonts w:ascii="Arial" w:hAnsi="Arial" w:cs="Arial"/>
          <w:b/>
          <w:color w:val="0D0D0D" w:themeColor="text1" w:themeTint="F2"/>
          <w:shd w:val="clear" w:color="auto" w:fill="FFFFFF"/>
        </w:rPr>
        <w:t> </w:t>
      </w:r>
      <w:r w:rsidRPr="000F6E14">
        <w:rPr>
          <w:rFonts w:ascii="GHEA Grapalat" w:hAnsi="GHEA Grapalat" w:cs="Arial"/>
          <w:b/>
          <w:color w:val="0D0D0D" w:themeColor="text1" w:themeTint="F2"/>
          <w:shd w:val="clear" w:color="auto" w:fill="FFFFFF"/>
        </w:rPr>
        <w:t>РЕСПУБЛИКИ АРМЕНИЯ</w:t>
      </w:r>
    </w:p>
    <w:p w:rsidR="002A39A6" w:rsidRPr="00B02E29" w:rsidRDefault="002A39A6" w:rsidP="002A39A6">
      <w:pPr>
        <w:pStyle w:val="BodyText"/>
        <w:widowControl w:val="0"/>
        <w:spacing w:after="160"/>
        <w:ind w:right="-7"/>
        <w:contextualSpacing/>
        <w:jc w:val="center"/>
        <w:rPr>
          <w:rFonts w:ascii="GHEA Grapalat" w:hAnsi="GHEA Grapalat"/>
        </w:rPr>
      </w:pPr>
    </w:p>
    <w:p w:rsidR="002A39A6" w:rsidRPr="00B02E29" w:rsidRDefault="002A39A6" w:rsidP="002A39A6">
      <w:pPr>
        <w:pStyle w:val="BodyText"/>
        <w:widowControl w:val="0"/>
        <w:spacing w:after="160"/>
        <w:ind w:right="-7"/>
        <w:contextualSpacing/>
        <w:jc w:val="center"/>
        <w:rPr>
          <w:rFonts w:ascii="GHEA Grapalat" w:hAnsi="GHEA Grapalat"/>
        </w:rPr>
      </w:pPr>
    </w:p>
    <w:p w:rsidR="002A39A6" w:rsidRPr="00B02E29" w:rsidRDefault="002A39A6" w:rsidP="002A39A6">
      <w:pPr>
        <w:pStyle w:val="BodyText"/>
        <w:widowControl w:val="0"/>
        <w:spacing w:after="160"/>
        <w:ind w:right="-7"/>
        <w:contextualSpacing/>
        <w:jc w:val="center"/>
        <w:rPr>
          <w:rFonts w:ascii="GHEA Grapalat" w:hAnsi="GHEA Grapalat"/>
        </w:rPr>
      </w:pPr>
    </w:p>
    <w:p w:rsidR="002A39A6" w:rsidRDefault="002A39A6" w:rsidP="002A39A6">
      <w:pPr>
        <w:pStyle w:val="BodyText"/>
        <w:widowControl w:val="0"/>
        <w:spacing w:after="160"/>
        <w:ind w:right="-7"/>
        <w:contextualSpacing/>
        <w:jc w:val="center"/>
        <w:rPr>
          <w:rFonts w:ascii="GHEA Grapalat" w:hAnsi="GHEA Grapalat"/>
        </w:rPr>
      </w:pPr>
    </w:p>
    <w:p w:rsidR="002A39A6" w:rsidRPr="00B513E2" w:rsidRDefault="002A39A6" w:rsidP="002A39A6">
      <w:pPr>
        <w:pStyle w:val="BodyText"/>
        <w:widowControl w:val="0"/>
        <w:spacing w:after="160"/>
        <w:ind w:right="-7"/>
        <w:contextualSpacing/>
        <w:jc w:val="center"/>
        <w:rPr>
          <w:rFonts w:ascii="GHEA Grapalat" w:hAnsi="GHEA Grapalat" w:cs="Sylfaen"/>
          <w:b/>
        </w:rPr>
      </w:pPr>
      <w:r w:rsidRPr="00B513E2">
        <w:rPr>
          <w:rFonts w:ascii="GHEA Grapalat" w:hAnsi="GHEA Grapalat"/>
          <w:b/>
        </w:rPr>
        <w:t>ПРИГЛАШЕНИЕ</w:t>
      </w:r>
    </w:p>
    <w:p w:rsidR="002A39A6" w:rsidRPr="00B513E2" w:rsidRDefault="002A39A6" w:rsidP="002A39A6">
      <w:pPr>
        <w:pStyle w:val="BodyText"/>
        <w:widowControl w:val="0"/>
        <w:spacing w:after="160"/>
        <w:ind w:right="-7"/>
        <w:contextualSpacing/>
        <w:jc w:val="center"/>
        <w:rPr>
          <w:rFonts w:ascii="GHEA Grapalat" w:hAnsi="GHEA Grapalat" w:cs="Sylfaen"/>
          <w:b/>
        </w:rPr>
      </w:pPr>
    </w:p>
    <w:p w:rsidR="002A39A6" w:rsidRPr="00B513E2" w:rsidRDefault="002A39A6" w:rsidP="002A39A6">
      <w:pPr>
        <w:pStyle w:val="BodyText"/>
        <w:widowControl w:val="0"/>
        <w:spacing w:after="160"/>
        <w:ind w:right="-7"/>
        <w:contextualSpacing/>
        <w:jc w:val="center"/>
        <w:rPr>
          <w:rFonts w:ascii="GHEA Grapalat" w:hAnsi="GHEA Grapalat" w:cs="Sylfaen"/>
          <w:b/>
        </w:rPr>
      </w:pPr>
    </w:p>
    <w:p w:rsidR="002A39A6" w:rsidRPr="00B513E2" w:rsidRDefault="002A39A6" w:rsidP="002A39A6">
      <w:pPr>
        <w:pStyle w:val="BodyText"/>
        <w:widowControl w:val="0"/>
        <w:spacing w:after="160"/>
        <w:ind w:right="-7"/>
        <w:contextualSpacing/>
        <w:jc w:val="center"/>
        <w:rPr>
          <w:rFonts w:ascii="GHEA Grapalat" w:hAnsi="GHEA Grapalat"/>
          <w:b/>
        </w:rPr>
      </w:pPr>
    </w:p>
    <w:p w:rsidR="002A39A6" w:rsidRPr="00B513E2" w:rsidRDefault="002A39A6" w:rsidP="002A39A6">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rPr>
        <w:t>НА ЗАПРОС КОТИРОВОК, ОБЪЯВЛЕННЫЙ С ЦЕЛЬЮ ПРИОБРЕТЕНИЯ</w:t>
      </w:r>
      <w:r w:rsidRPr="00DB60D1">
        <w:rPr>
          <w:rFonts w:ascii="GHEA Grapalat" w:hAnsi="GHEA Grapalat"/>
          <w:b/>
        </w:rPr>
        <w:t xml:space="preserve"> </w:t>
      </w:r>
      <w:r>
        <w:rPr>
          <w:rFonts w:ascii="GHEA Grapalat" w:hAnsi="GHEA Grapalat"/>
          <w:b/>
        </w:rPr>
        <w:t xml:space="preserve">ПОЛИГРАФИЧЕСКИХ </w:t>
      </w:r>
      <w:r w:rsidR="000F6E14">
        <w:rPr>
          <w:rFonts w:ascii="GHEA Grapalat" w:hAnsi="GHEA Grapalat"/>
          <w:b/>
        </w:rPr>
        <w:t>РАБОТ</w:t>
      </w:r>
      <w:r w:rsidRPr="00DB60D1">
        <w:rPr>
          <w:rFonts w:ascii="GHEA Grapalat" w:hAnsi="GHEA Grapalat"/>
          <w:b/>
        </w:rPr>
        <w:t xml:space="preserve">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Pr>
          <w:rStyle w:val="Emphasis"/>
          <w:rFonts w:ascii="GHEA Grapalat" w:hAnsi="GHEA Grapalat" w:cs="Arial"/>
          <w:b/>
          <w:bCs/>
          <w:color w:val="0D0D0D" w:themeColor="text1" w:themeTint="F2"/>
          <w:shd w:val="clear" w:color="auto" w:fill="FFFFFF"/>
        </w:rPr>
        <w:t>МЗ РА</w:t>
      </w:r>
    </w:p>
    <w:p w:rsidR="002A39A6" w:rsidRPr="00B02E29" w:rsidRDefault="002A39A6" w:rsidP="002A39A6">
      <w:pPr>
        <w:pStyle w:val="BodyText"/>
        <w:widowControl w:val="0"/>
        <w:spacing w:after="160"/>
        <w:ind w:right="-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1A43A4" w:rsidRPr="000F6E14" w:rsidRDefault="00096865" w:rsidP="00B46D58">
      <w:pPr>
        <w:widowControl w:val="0"/>
        <w:spacing w:after="160"/>
        <w:ind w:firstLine="567"/>
        <w:jc w:val="both"/>
        <w:rPr>
          <w:rFonts w:ascii="GHEA Grapalat" w:hAnsi="GHEA Grapalat" w:cs="Sylfaen"/>
          <w:b/>
          <w:i/>
          <w:color w:val="FF0000"/>
        </w:rPr>
      </w:pPr>
      <w:r w:rsidRPr="000F6E14">
        <w:rPr>
          <w:rFonts w:ascii="GHEA Grapalat" w:hAnsi="GHEA Grapalat"/>
          <w:b/>
          <w:i/>
          <w:color w:val="FF0000"/>
        </w:rPr>
        <w:t>Уважаемый участник, прежде чем составить и подать заявку просим Вас</w:t>
      </w:r>
      <w:r w:rsidR="001D209D" w:rsidRPr="000F6E14">
        <w:rPr>
          <w:rFonts w:ascii="Courier New" w:hAnsi="Courier New" w:cs="Courier New"/>
          <w:b/>
          <w:i/>
          <w:color w:val="FF0000"/>
          <w:lang w:val="en-US"/>
        </w:rPr>
        <w:t> </w:t>
      </w:r>
      <w:r w:rsidRPr="000F6E14">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535204" w:rsidRDefault="00535204">
      <w:pPr>
        <w:rPr>
          <w:rFonts w:ascii="GHEA Grapalat" w:hAnsi="GHEA Grapalat"/>
          <w:b/>
        </w:rPr>
      </w:pPr>
      <w:r>
        <w:rPr>
          <w:rFonts w:ascii="GHEA Grapalat" w:hAnsi="GHEA Grapalat"/>
          <w:b/>
        </w:rPr>
        <w:br w:type="page"/>
      </w:r>
    </w:p>
    <w:p w:rsidR="00160AE4" w:rsidRPr="009044F1" w:rsidRDefault="00160AE4" w:rsidP="000F6E14">
      <w:pPr>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0F6E14" w:rsidRPr="00DB60D1" w:rsidRDefault="000F6E14" w:rsidP="000F6E14">
      <w:pPr>
        <w:pStyle w:val="BodyText"/>
        <w:widowControl w:val="0"/>
        <w:spacing w:after="160"/>
        <w:ind w:right="-7"/>
        <w:contextualSpacing/>
        <w:jc w:val="center"/>
        <w:rPr>
          <w:rFonts w:ascii="GHEA Grapalat" w:hAnsi="GHEA Grapalat"/>
          <w:b/>
          <w:color w:val="0D0D0D" w:themeColor="text1" w:themeTint="F2"/>
          <w:sz w:val="20"/>
          <w:szCs w:val="20"/>
        </w:rPr>
      </w:pPr>
      <w:r w:rsidRPr="00DB60D1">
        <w:rPr>
          <w:rFonts w:ascii="GHEA Grapalat" w:hAnsi="GHEA Grapalat"/>
          <w:b/>
          <w:sz w:val="20"/>
          <w:szCs w:val="20"/>
        </w:rPr>
        <w:t>НА ЗАПРОС КОТИРОВОК, ОБЪЯВЛЕН</w:t>
      </w:r>
      <w:r>
        <w:rPr>
          <w:rFonts w:ascii="GHEA Grapalat" w:hAnsi="GHEA Grapalat"/>
          <w:b/>
          <w:sz w:val="20"/>
          <w:szCs w:val="20"/>
        </w:rPr>
        <w:t xml:space="preserve">НЫЙ С ЦЕЛЬЮ ПРИОБРЕТЕНИЯ ПОЛИГРАФИЧЕСКИХ РАБОТ </w:t>
      </w:r>
      <w:r w:rsidRPr="00DB60D1">
        <w:rPr>
          <w:rFonts w:ascii="GHEA Grapalat" w:hAnsi="GHEA Grapalat"/>
          <w:b/>
          <w:sz w:val="20"/>
          <w:szCs w:val="20"/>
        </w:rPr>
        <w:t xml:space="preserve">ДЛЯ НУЖД </w:t>
      </w:r>
      <w:r w:rsidRPr="00DB60D1">
        <w:rPr>
          <w:rFonts w:ascii="GHEA Grapalat" w:hAnsi="GHEA Grapalat"/>
          <w:b/>
          <w:color w:val="0D0D0D" w:themeColor="text1" w:themeTint="F2"/>
          <w:sz w:val="20"/>
          <w:szCs w:val="20"/>
        </w:rPr>
        <w:t xml:space="preserve">ГНО </w:t>
      </w:r>
      <w:r w:rsidRPr="00DB60D1">
        <w:rPr>
          <w:rFonts w:ascii="GHEA Grapalat" w:hAnsi="GHEA Grapalat"/>
          <w:b/>
          <w:i/>
          <w:color w:val="0D0D0D" w:themeColor="text1" w:themeTint="F2"/>
          <w:sz w:val="20"/>
          <w:szCs w:val="20"/>
        </w:rPr>
        <w:t>«</w:t>
      </w:r>
      <w:r w:rsidRPr="00DB60D1">
        <w:rPr>
          <w:rFonts w:ascii="GHEA Grapalat" w:hAnsi="GHEA Grapalat"/>
          <w:b/>
          <w:color w:val="0D0D0D" w:themeColor="text1" w:themeTint="F2"/>
          <w:sz w:val="20"/>
          <w:szCs w:val="20"/>
        </w:rPr>
        <w:t>НАЦИОНАЛЬНОГО ЦЕНТРА ПО КОНТРОЛЮ И ПРОФИЛАКТИКЕ ЗАБОЛЕВАНИЙ</w:t>
      </w:r>
      <w:r w:rsidRPr="00DB60D1">
        <w:rPr>
          <w:rFonts w:ascii="GHEA Grapalat" w:hAnsi="GHEA Grapalat"/>
          <w:b/>
          <w:i/>
          <w:color w:val="0D0D0D" w:themeColor="text1" w:themeTint="F2"/>
          <w:sz w:val="20"/>
          <w:szCs w:val="20"/>
        </w:rPr>
        <w:t>»</w:t>
      </w:r>
      <w:r w:rsidRPr="00DB60D1">
        <w:rPr>
          <w:rFonts w:ascii="GHEA Grapalat" w:hAnsi="GHEA Grapalat"/>
          <w:b/>
          <w:color w:val="0D0D0D" w:themeColor="text1" w:themeTint="F2"/>
          <w:sz w:val="20"/>
          <w:szCs w:val="20"/>
        </w:rPr>
        <w:t xml:space="preserve"> </w:t>
      </w:r>
      <w:r w:rsidRPr="00DB60D1">
        <w:rPr>
          <w:rStyle w:val="Emphasis"/>
          <w:rFonts w:ascii="GHEA Grapalat" w:hAnsi="GHEA Grapalat" w:cs="Arial"/>
          <w:b/>
          <w:bCs/>
          <w:color w:val="0D0D0D" w:themeColor="text1" w:themeTint="F2"/>
          <w:sz w:val="20"/>
          <w:szCs w:val="20"/>
          <w:shd w:val="clear" w:color="auto" w:fill="FFFFFF"/>
        </w:rPr>
        <w:t>МЗ РА</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0099B">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535204">
      <w:pPr>
        <w:widowControl w:val="0"/>
        <w:tabs>
          <w:tab w:val="left" w:pos="567"/>
        </w:tabs>
        <w:ind w:left="851" w:hanging="284"/>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535204">
      <w:pPr>
        <w:widowControl w:val="0"/>
        <w:tabs>
          <w:tab w:val="left" w:pos="567"/>
        </w:tabs>
        <w:ind w:left="851" w:hanging="284"/>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535204">
      <w:pPr>
        <w:widowControl w:val="0"/>
        <w:tabs>
          <w:tab w:val="left" w:pos="567"/>
        </w:tabs>
        <w:ind w:left="851" w:hanging="284"/>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535204">
      <w:pPr>
        <w:widowControl w:val="0"/>
        <w:tabs>
          <w:tab w:val="left" w:pos="567"/>
        </w:tabs>
        <w:ind w:left="851" w:hanging="284"/>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535204">
      <w:pPr>
        <w:widowControl w:val="0"/>
        <w:tabs>
          <w:tab w:val="left" w:pos="567"/>
        </w:tabs>
        <w:ind w:left="851" w:hanging="284"/>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535204">
      <w:pPr>
        <w:widowControl w:val="0"/>
        <w:tabs>
          <w:tab w:val="left" w:pos="567"/>
        </w:tabs>
        <w:ind w:left="851" w:hanging="284"/>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535204">
      <w:pPr>
        <w:widowControl w:val="0"/>
        <w:tabs>
          <w:tab w:val="left" w:pos="567"/>
        </w:tabs>
        <w:ind w:left="851" w:hanging="284"/>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535204">
      <w:pPr>
        <w:widowControl w:val="0"/>
        <w:tabs>
          <w:tab w:val="left" w:pos="567"/>
        </w:tabs>
        <w:ind w:left="851" w:hanging="284"/>
        <w:contextualSpacing/>
        <w:jc w:val="center"/>
        <w:rPr>
          <w:rFonts w:ascii="GHEA Grapalat" w:hAnsi="GHEA Grapalat"/>
          <w:b/>
        </w:rPr>
      </w:pPr>
    </w:p>
    <w:p w:rsidR="008842CE" w:rsidRPr="00374F4A" w:rsidRDefault="00CA590C" w:rsidP="00535204">
      <w:pPr>
        <w:widowControl w:val="0"/>
        <w:tabs>
          <w:tab w:val="left" w:pos="567"/>
        </w:tabs>
        <w:ind w:left="851" w:hanging="284"/>
        <w:contextualSpacing/>
        <w:jc w:val="center"/>
        <w:rPr>
          <w:rFonts w:ascii="GHEA Grapalat" w:hAnsi="GHEA Grapalat"/>
          <w:b/>
        </w:rPr>
      </w:pPr>
      <w:r>
        <w:rPr>
          <w:rFonts w:ascii="GHEA Grapalat" w:hAnsi="GHEA Grapalat"/>
          <w:b/>
        </w:rPr>
        <w:t xml:space="preserve">ЧАСТЬ II. </w:t>
      </w:r>
    </w:p>
    <w:p w:rsidR="008842CE" w:rsidRPr="00374F4A" w:rsidRDefault="008842CE" w:rsidP="00535204">
      <w:pPr>
        <w:widowControl w:val="0"/>
        <w:tabs>
          <w:tab w:val="left" w:pos="567"/>
        </w:tabs>
        <w:ind w:left="851" w:hanging="284"/>
        <w:contextualSpacing/>
        <w:jc w:val="center"/>
        <w:rPr>
          <w:rFonts w:ascii="GHEA Grapalat" w:hAnsi="GHEA Grapalat"/>
          <w:b/>
        </w:rPr>
      </w:pPr>
    </w:p>
    <w:p w:rsidR="00096865" w:rsidRDefault="00096865" w:rsidP="00535204">
      <w:pPr>
        <w:widowControl w:val="0"/>
        <w:tabs>
          <w:tab w:val="left" w:pos="567"/>
        </w:tabs>
        <w:ind w:left="851" w:hanging="284"/>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535204">
      <w:pPr>
        <w:widowControl w:val="0"/>
        <w:tabs>
          <w:tab w:val="left" w:pos="567"/>
        </w:tabs>
        <w:ind w:left="851" w:hanging="284"/>
        <w:contextualSpacing/>
        <w:jc w:val="center"/>
        <w:rPr>
          <w:rFonts w:ascii="GHEA Grapalat" w:hAnsi="GHEA Grapalat"/>
          <w:b/>
        </w:rPr>
      </w:pPr>
    </w:p>
    <w:p w:rsidR="00096865" w:rsidRPr="003A1EBB"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535204">
      <w:pPr>
        <w:widowControl w:val="0"/>
        <w:tabs>
          <w:tab w:val="left" w:pos="567"/>
        </w:tabs>
        <w:ind w:left="851" w:hanging="284"/>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535204">
      <w:pPr>
        <w:widowControl w:val="0"/>
        <w:tabs>
          <w:tab w:val="left" w:pos="567"/>
        </w:tabs>
        <w:ind w:left="851" w:hanging="284"/>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535204" w:rsidRDefault="00535204" w:rsidP="00535204">
      <w:pPr>
        <w:tabs>
          <w:tab w:val="left" w:pos="567"/>
        </w:tabs>
        <w:ind w:left="-142" w:firstLine="426"/>
        <w:contextualSpacing/>
        <w:rPr>
          <w:rFonts w:ascii="GHEA Grapalat" w:hAnsi="GHEA Grapalat"/>
          <w:spacing w:val="-6"/>
        </w:rPr>
      </w:pPr>
    </w:p>
    <w:p w:rsidR="00096865" w:rsidRPr="006D2DF7" w:rsidRDefault="00096865" w:rsidP="00535204">
      <w:pPr>
        <w:tabs>
          <w:tab w:val="left" w:pos="567"/>
        </w:tabs>
        <w:ind w:left="-142" w:firstLine="426"/>
        <w:contextualSpacing/>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0099B" w:rsidRPr="005E4F96">
        <w:rPr>
          <w:rFonts w:ascii="GHEA Grapalat" w:hAnsi="GHEA Grapalat"/>
          <w:b/>
          <w:i/>
        </w:rPr>
        <w:t>«GHAShDzB-HVKAK-202</w:t>
      </w:r>
      <w:r w:rsidR="001B1151">
        <w:rPr>
          <w:rFonts w:ascii="GHEA Grapalat" w:hAnsi="GHEA Grapalat"/>
          <w:b/>
          <w:i/>
        </w:rPr>
        <w:t>1</w:t>
      </w:r>
      <w:r w:rsidR="0090099B" w:rsidRPr="005E4F96">
        <w:rPr>
          <w:rFonts w:ascii="GHEA Grapalat" w:hAnsi="GHEA Grapalat"/>
          <w:b/>
          <w:i/>
        </w:rPr>
        <w:t>-</w:t>
      </w:r>
      <w:r w:rsidR="00076453">
        <w:rPr>
          <w:rFonts w:ascii="GHEA Grapalat" w:hAnsi="GHEA Grapalat"/>
          <w:b/>
          <w:i/>
          <w:lang w:val="hy-AM"/>
        </w:rPr>
        <w:t>42</w:t>
      </w:r>
      <w:r w:rsidR="0090099B" w:rsidRPr="005E4F96">
        <w:rPr>
          <w:rFonts w:ascii="GHEA Grapalat" w:hAnsi="GHEA Grapalat"/>
          <w:b/>
          <w:i/>
        </w:rPr>
        <w:t>»</w:t>
      </w:r>
      <w:r w:rsidR="0090099B"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535204">
      <w:pPr>
        <w:widowControl w:val="0"/>
        <w:tabs>
          <w:tab w:val="left" w:pos="567"/>
        </w:tabs>
        <w:ind w:left="-142" w:firstLine="426"/>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535204">
      <w:pPr>
        <w:widowControl w:val="0"/>
        <w:tabs>
          <w:tab w:val="left" w:pos="567"/>
        </w:tabs>
        <w:ind w:left="-142" w:firstLine="426"/>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535204">
      <w:pPr>
        <w:widowControl w:val="0"/>
        <w:tabs>
          <w:tab w:val="left" w:pos="567"/>
        </w:tabs>
        <w:ind w:left="-142" w:firstLine="426"/>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w:t>
      </w:r>
      <w:r w:rsidRPr="009044F1">
        <w:rPr>
          <w:rFonts w:ascii="GHEA Grapalat" w:hAnsi="GHEA Grapalat"/>
        </w:rPr>
        <w:lastRenderedPageBreak/>
        <w:t xml:space="preserve">Армения. Споры, связанные с настоящей процедурой, подлежат рассмотрению в судах Республики Армения. </w:t>
      </w:r>
    </w:p>
    <w:p w:rsidR="003E1421" w:rsidRPr="009044F1" w:rsidRDefault="00A81DD5" w:rsidP="00535204">
      <w:pPr>
        <w:pStyle w:val="BodyTextIndent2"/>
        <w:widowControl w:val="0"/>
        <w:tabs>
          <w:tab w:val="left" w:pos="567"/>
        </w:tabs>
        <w:spacing w:line="240" w:lineRule="auto"/>
        <w:ind w:left="-142" w:firstLine="426"/>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5E5C51" w:rsidRPr="001C5664">
        <w:rPr>
          <w:rFonts w:ascii="GHEA Grapalat" w:hAnsi="GHEA Grapalat"/>
          <w:b/>
          <w:i/>
          <w:color w:val="000000"/>
          <w:lang w:val="af-ZA"/>
        </w:rPr>
        <w:t>p</w:t>
      </w:r>
      <w:r w:rsidR="005E5C51" w:rsidRPr="00E25966">
        <w:rPr>
          <w:rFonts w:ascii="GHEA Grapalat" w:hAnsi="GHEA Grapalat"/>
          <w:b/>
          <w:i/>
          <w:color w:val="000000"/>
          <w:lang w:val="af-ZA"/>
        </w:rPr>
        <w:t>rocurement@ncdc.am</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5E5C51" w:rsidRPr="005E5C51">
        <w:rPr>
          <w:rFonts w:ascii="GHEA Grapalat" w:hAnsi="GHEA Grapalat"/>
          <w:b/>
          <w:i w:val="0"/>
          <w:sz w:val="24"/>
          <w:szCs w:val="24"/>
        </w:rPr>
        <w:t>полиграфических работ</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5E5C51" w:rsidRPr="00735E49">
        <w:rPr>
          <w:rFonts w:ascii="GHEA Grapalat" w:hAnsi="GHEA Grapalat"/>
          <w:b/>
          <w:i w:val="0"/>
          <w:color w:val="0D0D0D" w:themeColor="text1" w:themeTint="F2"/>
          <w:sz w:val="24"/>
          <w:szCs w:val="24"/>
        </w:rPr>
        <w:t>ГНО «Национального центра</w:t>
      </w:r>
      <w:r w:rsidR="005E5C51" w:rsidRPr="00E513D9">
        <w:rPr>
          <w:rFonts w:ascii="GHEA Grapalat" w:hAnsi="GHEA Grapalat"/>
          <w:b/>
          <w:i w:val="0"/>
          <w:color w:val="0D0D0D" w:themeColor="text1" w:themeTint="F2"/>
          <w:sz w:val="24"/>
          <w:szCs w:val="24"/>
        </w:rPr>
        <w:t xml:space="preserve"> по контролю и профилактике заболеваний» </w:t>
      </w:r>
      <w:r w:rsidR="005E5C51" w:rsidRPr="00E513D9">
        <w:rPr>
          <w:rStyle w:val="Emphasis"/>
          <w:rFonts w:ascii="GHEA Grapalat" w:hAnsi="GHEA Grapalat" w:cs="Arial"/>
          <w:b/>
          <w:bCs/>
          <w:color w:val="0D0D0D" w:themeColor="text1" w:themeTint="F2"/>
          <w:sz w:val="24"/>
          <w:szCs w:val="24"/>
          <w:shd w:val="clear" w:color="auto" w:fill="FFFFFF"/>
        </w:rPr>
        <w:t>МЗ РА</w:t>
      </w:r>
      <w:r w:rsidR="005E5C51" w:rsidRPr="00B02E29">
        <w:rPr>
          <w:rFonts w:ascii="GHEA Grapalat" w:hAnsi="GHEA Grapalat"/>
          <w:i w:val="0"/>
          <w:sz w:val="24"/>
          <w:szCs w:val="24"/>
        </w:rPr>
        <w:t>,</w:t>
      </w:r>
      <w:r w:rsidR="005E5C51">
        <w:rPr>
          <w:rFonts w:ascii="GHEA Grapalat" w:hAnsi="GHEA Grapalat"/>
          <w:i w:val="0"/>
          <w:sz w:val="24"/>
          <w:szCs w:val="24"/>
        </w:rPr>
        <w:t xml:space="preserve"> </w:t>
      </w:r>
      <w:r w:rsidR="005E5C51" w:rsidRPr="00B02E29">
        <w:rPr>
          <w:rFonts w:ascii="GHEA Grapalat" w:hAnsi="GHEA Grapalat"/>
          <w:i w:val="0"/>
          <w:sz w:val="24"/>
          <w:szCs w:val="24"/>
        </w:rPr>
        <w:t>которые</w:t>
      </w:r>
      <w:r w:rsidR="005E5C51">
        <w:rPr>
          <w:rFonts w:ascii="GHEA Grapalat" w:hAnsi="GHEA Grapalat"/>
          <w:i w:val="0"/>
          <w:sz w:val="24"/>
          <w:szCs w:val="24"/>
        </w:rPr>
        <w:t xml:space="preserve"> </w:t>
      </w:r>
      <w:r w:rsidR="005E5C51" w:rsidRPr="00B02E29">
        <w:rPr>
          <w:rFonts w:ascii="GHEA Grapalat" w:hAnsi="GHEA Grapalat"/>
          <w:i w:val="0"/>
          <w:sz w:val="24"/>
          <w:szCs w:val="24"/>
        </w:rPr>
        <w:t>сгруппированы</w:t>
      </w:r>
      <w:r w:rsidR="005E5C51">
        <w:rPr>
          <w:rFonts w:ascii="GHEA Grapalat" w:hAnsi="GHEA Grapalat"/>
          <w:i w:val="0"/>
          <w:sz w:val="24"/>
          <w:szCs w:val="24"/>
        </w:rPr>
        <w:t xml:space="preserve"> </w:t>
      </w:r>
      <w:r w:rsidR="005E5C51" w:rsidRPr="00B02E29">
        <w:rPr>
          <w:rFonts w:ascii="GHEA Grapalat" w:hAnsi="GHEA Grapalat"/>
          <w:i w:val="0"/>
          <w:sz w:val="24"/>
          <w:szCs w:val="24"/>
        </w:rPr>
        <w:t>в</w:t>
      </w:r>
      <w:r w:rsidR="005E5C51">
        <w:rPr>
          <w:rFonts w:ascii="GHEA Grapalat" w:hAnsi="GHEA Grapalat"/>
          <w:i w:val="0"/>
          <w:sz w:val="24"/>
          <w:szCs w:val="24"/>
        </w:rPr>
        <w:t xml:space="preserve"> </w:t>
      </w:r>
      <w:r w:rsidR="001B1151">
        <w:rPr>
          <w:rFonts w:ascii="GHEA Grapalat" w:hAnsi="GHEA Grapalat"/>
          <w:b/>
          <w:i w:val="0"/>
          <w:sz w:val="24"/>
          <w:szCs w:val="24"/>
        </w:rPr>
        <w:t>4</w:t>
      </w:r>
      <w:r w:rsidR="005E5C51" w:rsidRPr="00E513D9">
        <w:rPr>
          <w:rFonts w:ascii="GHEA Grapalat" w:hAnsi="GHEA Grapalat"/>
          <w:b/>
          <w:i w:val="0"/>
          <w:sz w:val="24"/>
          <w:szCs w:val="24"/>
        </w:rPr>
        <w:t xml:space="preserve"> лот</w:t>
      </w:r>
      <w:r w:rsidR="005E5C51">
        <w:rPr>
          <w:rFonts w:ascii="GHEA Grapalat" w:hAnsi="GHEA Grapalat"/>
          <w:b/>
          <w:i w:val="0"/>
          <w:sz w:val="24"/>
          <w:szCs w:val="24"/>
        </w:rPr>
        <w:t>ов</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374AC7" w:rsidP="00B46D58">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b/>
                <w:i/>
                <w:sz w:val="24"/>
                <w:szCs w:val="24"/>
              </w:rPr>
              <w:t>Согласно прикрепленному Приложению № 1</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9044F1" w:rsidRDefault="00096865" w:rsidP="00B46D58">
            <w:pPr>
              <w:pStyle w:val="BodyTextIndent2"/>
              <w:widowControl w:val="0"/>
              <w:spacing w:after="120" w:line="240" w:lineRule="auto"/>
              <w:ind w:firstLine="0"/>
              <w:rPr>
                <w:rFonts w:ascii="GHEA Grapalat" w:hAnsi="GHEA Grapalat"/>
                <w:sz w:val="24"/>
                <w:szCs w:val="24"/>
              </w:rPr>
            </w:pP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w:t>
            </w:r>
          </w:p>
        </w:tc>
        <w:tc>
          <w:tcPr>
            <w:tcW w:w="7704" w:type="dxa"/>
            <w:vAlign w:val="center"/>
          </w:tcPr>
          <w:p w:rsidR="00096865" w:rsidRPr="009044F1" w:rsidRDefault="00096865" w:rsidP="00B46D58">
            <w:pPr>
              <w:pStyle w:val="BodyTextIndent2"/>
              <w:widowControl w:val="0"/>
              <w:spacing w:after="120" w:line="240" w:lineRule="auto"/>
              <w:ind w:firstLine="0"/>
              <w:rPr>
                <w:rFonts w:ascii="GHEA Grapalat" w:hAnsi="GHEA Grapalat"/>
                <w:sz w:val="24"/>
                <w:szCs w:val="24"/>
              </w:rPr>
            </w:pP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374AC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374AC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374AC7">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374AC7">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374AC7">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374AC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374AC7">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374AC7">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374AC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374AC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374AC7">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374AC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374AC7">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4079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4079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14079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4079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4079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w:t>
      </w:r>
      <w:r w:rsidRPr="009044F1">
        <w:rPr>
          <w:rFonts w:ascii="GHEA Grapalat" w:hAnsi="GHEA Grapalat"/>
        </w:rPr>
        <w:lastRenderedPageBreak/>
        <w:t xml:space="preserve">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4079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4079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4079E">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4079E" w:rsidRDefault="00096865" w:rsidP="0014079E">
      <w:pPr>
        <w:pStyle w:val="BodyTextIndent2"/>
        <w:widowControl w:val="0"/>
        <w:spacing w:line="240" w:lineRule="auto"/>
        <w:ind w:firstLine="567"/>
        <w:contextualSpacing/>
        <w:rPr>
          <w:rFonts w:ascii="GHEA Grapalat" w:hAnsi="GHEA Grapalat" w:cs="Sylfaen"/>
          <w:b/>
          <w:sz w:val="24"/>
          <w:szCs w:val="24"/>
        </w:rPr>
      </w:pPr>
      <w:r w:rsidRPr="0014079E">
        <w:rPr>
          <w:rFonts w:ascii="GHEA Grapalat" w:hAnsi="GHEA Grapalat"/>
          <w:b/>
          <w:sz w:val="24"/>
          <w:szCs w:val="24"/>
        </w:rPr>
        <w:t>Участник может подать заявку как для каждого лота, так и для нескольких или всех лотов.</w:t>
      </w:r>
      <w:r w:rsidR="00AA7117" w:rsidRPr="0014079E">
        <w:rPr>
          <w:rFonts w:ascii="GHEA Grapalat" w:hAnsi="GHEA Grapalat"/>
          <w:b/>
          <w:sz w:val="24"/>
          <w:szCs w:val="24"/>
        </w:rPr>
        <w:t xml:space="preserve"> </w:t>
      </w:r>
    </w:p>
    <w:p w:rsidR="00096865" w:rsidRPr="009044F1" w:rsidRDefault="000946A3" w:rsidP="0014079E">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4079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14079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3C617C" w:rsidRPr="00522235">
        <w:rPr>
          <w:rFonts w:ascii="GHEA Grapalat" w:hAnsi="GHEA Grapalat"/>
          <w:b/>
          <w:sz w:val="24"/>
          <w:szCs w:val="24"/>
        </w:rPr>
        <w:t>г.</w:t>
      </w:r>
      <w:r w:rsidR="003C617C" w:rsidRPr="00522235">
        <w:rPr>
          <w:rFonts w:ascii="GHEA Grapalat" w:hAnsi="GHEA Grapalat"/>
          <w:b/>
          <w:sz w:val="24"/>
          <w:szCs w:val="24"/>
          <w:lang w:val="hy-AM"/>
        </w:rPr>
        <w:t xml:space="preserve"> </w:t>
      </w:r>
      <w:r w:rsidR="003C617C" w:rsidRPr="00522235">
        <w:rPr>
          <w:rFonts w:ascii="GHEA Grapalat" w:hAnsi="GHEA Grapalat"/>
          <w:b/>
          <w:sz w:val="24"/>
          <w:szCs w:val="24"/>
        </w:rPr>
        <w:t>Ереван, ул. М.</w:t>
      </w:r>
      <w:r w:rsidR="003C617C" w:rsidRPr="00522235">
        <w:rPr>
          <w:rFonts w:ascii="GHEA Grapalat" w:hAnsi="GHEA Grapalat"/>
          <w:b/>
          <w:sz w:val="24"/>
          <w:szCs w:val="24"/>
          <w:lang w:val="hy-AM"/>
        </w:rPr>
        <w:t xml:space="preserve"> </w:t>
      </w:r>
      <w:r w:rsidR="003C617C" w:rsidRPr="00522235">
        <w:rPr>
          <w:rFonts w:ascii="GHEA Grapalat" w:hAnsi="GHEA Grapalat"/>
          <w:b/>
          <w:sz w:val="24"/>
          <w:szCs w:val="24"/>
        </w:rPr>
        <w:t>Гераци, д. 12</w:t>
      </w:r>
      <w:r w:rsidR="003C617C">
        <w:rPr>
          <w:rFonts w:ascii="GHEA Grapalat" w:hAnsi="GHEA Grapalat"/>
          <w:sz w:val="24"/>
          <w:szCs w:val="24"/>
        </w:rPr>
        <w:t xml:space="preserve"> </w:t>
      </w:r>
      <w:r w:rsidR="003C617C" w:rsidRPr="00B02E29">
        <w:rPr>
          <w:rFonts w:ascii="GHEA Grapalat" w:hAnsi="GHEA Grapalat"/>
          <w:sz w:val="24"/>
          <w:szCs w:val="24"/>
        </w:rPr>
        <w:t>не</w:t>
      </w:r>
      <w:r w:rsidR="003C617C">
        <w:rPr>
          <w:rFonts w:ascii="GHEA Grapalat" w:hAnsi="GHEA Grapalat"/>
          <w:sz w:val="24"/>
          <w:szCs w:val="24"/>
        </w:rPr>
        <w:t xml:space="preserve"> </w:t>
      </w:r>
      <w:r w:rsidR="003C617C" w:rsidRPr="00B02E29">
        <w:rPr>
          <w:rFonts w:ascii="GHEA Grapalat" w:hAnsi="GHEA Grapalat"/>
          <w:sz w:val="24"/>
          <w:szCs w:val="24"/>
        </w:rPr>
        <w:t>позднее,</w:t>
      </w:r>
      <w:r w:rsidR="003C617C">
        <w:rPr>
          <w:rFonts w:ascii="GHEA Grapalat" w:hAnsi="GHEA Grapalat"/>
          <w:sz w:val="24"/>
          <w:szCs w:val="24"/>
        </w:rPr>
        <w:t xml:space="preserve"> </w:t>
      </w:r>
      <w:r w:rsidR="003C617C" w:rsidRPr="00B02E29">
        <w:rPr>
          <w:rFonts w:ascii="GHEA Grapalat" w:hAnsi="GHEA Grapalat"/>
          <w:sz w:val="24"/>
          <w:szCs w:val="24"/>
        </w:rPr>
        <w:t>чем</w:t>
      </w:r>
      <w:r w:rsidR="003C617C">
        <w:rPr>
          <w:rFonts w:ascii="GHEA Grapalat" w:hAnsi="GHEA Grapalat"/>
          <w:sz w:val="24"/>
          <w:szCs w:val="24"/>
        </w:rPr>
        <w:t xml:space="preserve"> </w:t>
      </w:r>
      <w:r w:rsidR="003C617C" w:rsidRPr="001B7D08">
        <w:rPr>
          <w:rFonts w:ascii="GHEA Grapalat" w:hAnsi="GHEA Grapalat"/>
          <w:b/>
          <w:sz w:val="24"/>
          <w:szCs w:val="24"/>
          <w:lang w:val="hy-AM"/>
        </w:rPr>
        <w:t>12:00</w:t>
      </w:r>
      <w:r w:rsidR="003C617C" w:rsidRPr="001B7D08">
        <w:rPr>
          <w:rFonts w:ascii="GHEA Grapalat" w:hAnsi="GHEA Grapalat"/>
          <w:b/>
          <w:sz w:val="24"/>
          <w:szCs w:val="24"/>
        </w:rPr>
        <w:t xml:space="preserve"> часов </w:t>
      </w:r>
      <w:r w:rsidR="003C617C" w:rsidRPr="001B7D08">
        <w:rPr>
          <w:rFonts w:ascii="GHEA Grapalat" w:hAnsi="GHEA Grapalat"/>
          <w:b/>
          <w:sz w:val="24"/>
          <w:szCs w:val="24"/>
          <w:lang w:val="hy-AM"/>
        </w:rPr>
        <w:t>7</w:t>
      </w:r>
      <w:r w:rsidR="003C617C" w:rsidRPr="001B7D0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BA4929" w:rsidRPr="006259BB" w:rsidRDefault="00BA4929" w:rsidP="0014079E">
      <w:pPr>
        <w:pStyle w:val="BodyTextIndent2"/>
        <w:widowControl w:val="0"/>
        <w:tabs>
          <w:tab w:val="left" w:pos="1134"/>
        </w:tabs>
        <w:spacing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1B1151" w:rsidRPr="001B1151">
        <w:rPr>
          <w:rFonts w:ascii="GHEA Grapalat" w:hAnsi="GHEA Grapalat"/>
          <w:b/>
          <w:sz w:val="24"/>
          <w:szCs w:val="24"/>
        </w:rPr>
        <w:t>Вануи Погосян</w:t>
      </w:r>
      <w:r w:rsidR="003C617C" w:rsidRPr="003C617C">
        <w:rPr>
          <w:rFonts w:ascii="GHEA Grapalat" w:hAnsi="GHEA Grapalat"/>
          <w:sz w:val="24"/>
          <w:szCs w:val="24"/>
        </w:rPr>
        <w:t>.</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4079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4079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14079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14079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14079E">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14079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4079E">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w:t>
      </w:r>
      <w:r>
        <w:rPr>
          <w:rFonts w:ascii="GHEA Grapalat" w:hAnsi="GHEA Grapalat"/>
          <w:sz w:val="24"/>
          <w:szCs w:val="24"/>
        </w:rPr>
        <w:lastRenderedPageBreak/>
        <w:t xml:space="preserve">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14079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3C617C" w:rsidP="0014079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3C617C" w:rsidP="0014079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4079E">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3C617C" w:rsidRDefault="00721677" w:rsidP="003C617C">
      <w:pPr>
        <w:pStyle w:val="ListParagraph"/>
        <w:numPr>
          <w:ilvl w:val="0"/>
          <w:numId w:val="29"/>
        </w:numPr>
        <w:contextualSpacing/>
        <w:jc w:val="both"/>
        <w:rPr>
          <w:rFonts w:ascii="GHEA Grapalat" w:hAnsi="GHEA Grapalat" w:cs="Sylfaen"/>
        </w:rPr>
      </w:pPr>
      <w:r w:rsidRPr="003C617C">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3C617C">
        <w:rPr>
          <w:rFonts w:ascii="GHEA Grapalat" w:hAnsi="GHEA Grapalat" w:cs="Sylfaen"/>
        </w:rPr>
        <w:t xml:space="preserve"> (на один и тот же лот)</w:t>
      </w:r>
      <w:r w:rsidRPr="003C617C">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3C617C">
      <w:pPr>
        <w:pStyle w:val="norm"/>
        <w:widowControl w:val="0"/>
        <w:numPr>
          <w:ilvl w:val="0"/>
          <w:numId w:val="29"/>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2E4BC5" w:rsidRDefault="00333B85" w:rsidP="003C617C">
      <w:pPr>
        <w:jc w:val="center"/>
        <w:rPr>
          <w:rFonts w:ascii="GHEA Grapalat" w:hAnsi="GHEA Grapalat"/>
          <w:b/>
        </w:rPr>
      </w:pPr>
      <w:r>
        <w:rPr>
          <w:rFonts w:ascii="GHEA Grapalat" w:hAnsi="GHEA Grapalat"/>
          <w:b/>
        </w:rPr>
        <w:t>5.</w:t>
      </w:r>
      <w:r w:rsidR="00C8055A" w:rsidRPr="009044F1">
        <w:rPr>
          <w:rFonts w:ascii="GHEA Grapalat" w:hAnsi="GHEA Grapalat"/>
          <w:b/>
        </w:rPr>
        <w:t>ЦЕНОВОЕ ПРЕДЛОЖЕНИЕ ЗАЯВКИ</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3C617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3C617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3C617C">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3C617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3C617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 xml:space="preserve">и "налог </w:t>
      </w:r>
      <w:r w:rsidRPr="009044F1">
        <w:rPr>
          <w:rFonts w:ascii="GHEA Grapalat" w:hAnsi="GHEA Grapalat"/>
          <w:sz w:val="24"/>
          <w:szCs w:val="24"/>
        </w:rPr>
        <w:lastRenderedPageBreak/>
        <w:t>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3C617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3C617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3C617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3C617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3C617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6623D5">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6623D5">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6623D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6D1970" w:rsidRPr="006D1970">
        <w:rPr>
          <w:rFonts w:ascii="GHEA Grapalat" w:hAnsi="GHEA Grapalat"/>
          <w:b/>
          <w:sz w:val="24"/>
          <w:szCs w:val="24"/>
        </w:rPr>
        <w:t>7</w:t>
      </w:r>
      <w:r w:rsidR="000E21F2" w:rsidRPr="006D1970">
        <w:rPr>
          <w:rFonts w:ascii="GHEA Grapalat" w:hAnsi="GHEA Grapalat"/>
          <w:b/>
          <w:sz w:val="24"/>
          <w:szCs w:val="24"/>
        </w:rPr>
        <w:t xml:space="preserve">-ый день в </w:t>
      </w:r>
      <w:r w:rsidR="006D1970" w:rsidRPr="006D1970">
        <w:rPr>
          <w:rFonts w:ascii="GHEA Grapalat" w:hAnsi="GHEA Grapalat"/>
          <w:b/>
          <w:sz w:val="24"/>
          <w:szCs w:val="24"/>
        </w:rPr>
        <w:t>12:00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6623D5">
      <w:pPr>
        <w:widowControl w:val="0"/>
        <w:ind w:firstLine="567"/>
        <w:contextualSpacing/>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6623D5">
      <w:pPr>
        <w:widowControl w:val="0"/>
        <w:ind w:firstLine="284"/>
        <w:contextualSpacing/>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6623D5">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6623D5">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6623D5">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 xml:space="preserve">наличие требуемых (предусмотренных) документов в каждом вскрытом конверте и </w:t>
      </w:r>
      <w:r>
        <w:rPr>
          <w:rFonts w:ascii="GHEA Grapalat" w:hAnsi="GHEA Grapalat"/>
        </w:rPr>
        <w:lastRenderedPageBreak/>
        <w:t>соответствие их составления установленным приглашением реквизитам;</w:t>
      </w:r>
    </w:p>
    <w:p w:rsidR="000E21F2" w:rsidRDefault="000E21F2" w:rsidP="006623D5">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6623D5">
      <w:pPr>
        <w:pStyle w:val="BodyTextIndent2"/>
        <w:widowControl w:val="0"/>
        <w:tabs>
          <w:tab w:val="left" w:pos="1134"/>
        </w:tabs>
        <w:spacing w:line="240" w:lineRule="auto"/>
        <w:ind w:firstLine="567"/>
        <w:contextualSpacing/>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6623D5">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623D5">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6623D5">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6623D5">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F0475D" w:rsidRPr="00B02E29">
        <w:rPr>
          <w:rFonts w:ascii="GHEA Grapalat" w:hAnsi="GHEA Grapalat"/>
          <w:i w:val="0"/>
          <w:sz w:val="24"/>
          <w:szCs w:val="24"/>
        </w:rPr>
        <w:t>по</w:t>
      </w:r>
      <w:r w:rsidR="00F0475D">
        <w:rPr>
          <w:rFonts w:ascii="GHEA Grapalat" w:hAnsi="GHEA Grapalat"/>
          <w:i w:val="0"/>
          <w:sz w:val="24"/>
          <w:szCs w:val="24"/>
        </w:rPr>
        <w:t xml:space="preserve"> </w:t>
      </w:r>
      <w:r w:rsidR="00F0475D" w:rsidRPr="00B02E29">
        <w:rPr>
          <w:rFonts w:ascii="GHEA Grapalat" w:hAnsi="GHEA Grapalat"/>
          <w:i w:val="0"/>
          <w:sz w:val="24"/>
          <w:szCs w:val="24"/>
        </w:rPr>
        <w:t>курсу</w:t>
      </w:r>
      <w:r w:rsidR="00F0475D">
        <w:rPr>
          <w:rFonts w:ascii="GHEA Grapalat" w:hAnsi="GHEA Grapalat"/>
          <w:i w:val="0"/>
          <w:sz w:val="24"/>
          <w:szCs w:val="24"/>
        </w:rPr>
        <w:t xml:space="preserve">, </w:t>
      </w:r>
      <w:r w:rsidR="00F0475D" w:rsidRPr="004C43B1">
        <w:rPr>
          <w:rFonts w:ascii="GHEA Grapalat" w:hAnsi="GHEA Grapalat"/>
          <w:b/>
          <w:i w:val="0"/>
          <w:sz w:val="24"/>
          <w:szCs w:val="24"/>
        </w:rPr>
        <w:t>установленному Центральным банком Армении на момент вскрытия заявок.</w:t>
      </w:r>
    </w:p>
    <w:p w:rsidR="00096865" w:rsidRPr="009044F1" w:rsidRDefault="00FD2748" w:rsidP="006623D5">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623D5">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623D5">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 xml:space="preserve">целью сокращения предложенных на заседании комиссии цен, со всеми </w:t>
      </w:r>
      <w:r w:rsidRPr="009044F1">
        <w:rPr>
          <w:rFonts w:ascii="GHEA Grapalat" w:hAnsi="GHEA Grapalat"/>
          <w:sz w:val="24"/>
          <w:szCs w:val="24"/>
        </w:rPr>
        <w:lastRenderedPageBreak/>
        <w:t>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623D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623D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623D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6623D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6623D5">
      <w:pPr>
        <w:pStyle w:val="norm"/>
        <w:widowControl w:val="0"/>
        <w:tabs>
          <w:tab w:val="left" w:pos="1134"/>
        </w:tabs>
        <w:spacing w:line="240" w:lineRule="auto"/>
        <w:ind w:firstLine="567"/>
        <w:contextualSpacing/>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w:t>
      </w:r>
      <w:r w:rsidRPr="00D67FDE">
        <w:rPr>
          <w:rFonts w:ascii="GHEA Grapalat" w:hAnsi="GHEA Grapalat"/>
          <w:sz w:val="24"/>
          <w:szCs w:val="24"/>
        </w:rPr>
        <w:lastRenderedPageBreak/>
        <w:t>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623D5">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623D5">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623D5">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623D5">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623D5">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w:t>
      </w:r>
      <w:r w:rsidRPr="009044F1">
        <w:rPr>
          <w:rFonts w:ascii="GHEA Grapalat" w:hAnsi="GHEA Grapalat"/>
          <w:sz w:val="24"/>
          <w:szCs w:val="24"/>
        </w:rPr>
        <w:lastRenderedPageBreak/>
        <w:t>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623D5">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6623D5">
      <w:pPr>
        <w:widowControl w:val="0"/>
        <w:tabs>
          <w:tab w:val="left" w:pos="1276"/>
        </w:tabs>
        <w:ind w:firstLine="567"/>
        <w:contextualSpacing/>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623D5">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623D5">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6623D5">
      <w:pPr>
        <w:widowControl w:val="0"/>
        <w:tabs>
          <w:tab w:val="left" w:pos="1276"/>
        </w:tabs>
        <w:ind w:firstLine="567"/>
        <w:contextualSpacing/>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6623D5">
      <w:pPr>
        <w:widowControl w:val="0"/>
        <w:tabs>
          <w:tab w:val="left" w:pos="1276"/>
        </w:tabs>
        <w:ind w:firstLine="567"/>
        <w:contextualSpacing/>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0475D" w:rsidRDefault="00A150A9" w:rsidP="006623D5">
      <w:pPr>
        <w:pStyle w:val="BodyTextIndent2"/>
        <w:widowControl w:val="0"/>
        <w:tabs>
          <w:tab w:val="left" w:pos="1276"/>
        </w:tabs>
        <w:spacing w:line="240" w:lineRule="auto"/>
        <w:ind w:firstLine="567"/>
        <w:contextualSpacing/>
        <w:rPr>
          <w:rFonts w:ascii="GHEA Grapalat" w:hAnsi="GHEA Grapalat"/>
          <w:b/>
          <w:sz w:val="24"/>
          <w:szCs w:val="24"/>
        </w:rPr>
      </w:pPr>
      <w:r w:rsidRPr="00F0475D">
        <w:rPr>
          <w:rFonts w:ascii="GHEA Grapalat" w:hAnsi="GHEA Grapalat"/>
          <w:b/>
          <w:sz w:val="24"/>
          <w:szCs w:val="24"/>
        </w:rPr>
        <w:t>8.</w:t>
      </w:r>
      <w:r w:rsidR="000E624C" w:rsidRPr="00F0475D">
        <w:rPr>
          <w:rFonts w:ascii="GHEA Grapalat" w:hAnsi="GHEA Grapalat"/>
          <w:b/>
          <w:sz w:val="24"/>
          <w:szCs w:val="24"/>
          <w:lang w:val="hy-AM"/>
        </w:rPr>
        <w:t>1</w:t>
      </w:r>
      <w:r w:rsidR="00F64849" w:rsidRPr="00F0475D">
        <w:rPr>
          <w:rFonts w:ascii="GHEA Grapalat" w:hAnsi="GHEA Grapalat"/>
          <w:b/>
          <w:sz w:val="24"/>
          <w:szCs w:val="24"/>
        </w:rPr>
        <w:t>7</w:t>
      </w:r>
      <w:r w:rsidRPr="00F0475D">
        <w:rPr>
          <w:rFonts w:ascii="GHEA Grapalat" w:hAnsi="GHEA Grapalat"/>
          <w:b/>
          <w:sz w:val="24"/>
          <w:szCs w:val="24"/>
        </w:rPr>
        <w:t>.</w:t>
      </w:r>
      <w:r w:rsidR="00EE0CB1" w:rsidRPr="00F0475D">
        <w:rPr>
          <w:rFonts w:ascii="GHEA Grapalat" w:hAnsi="GHEA Grapalat"/>
          <w:b/>
          <w:sz w:val="24"/>
          <w:szCs w:val="24"/>
        </w:rPr>
        <w:tab/>
      </w:r>
      <w:r w:rsidRPr="00F0475D">
        <w:rPr>
          <w:rFonts w:ascii="GHEA Grapalat" w:hAnsi="GHEA Grapalat"/>
          <w:b/>
          <w:sz w:val="24"/>
          <w:szCs w:val="24"/>
        </w:rPr>
        <w:t>Оценка заявок и определение отобранного участника осуществляются по отдельным лотам</w:t>
      </w:r>
      <w:r w:rsidR="00F0475D" w:rsidRPr="00F0475D">
        <w:rPr>
          <w:rFonts w:ascii="GHEA Grapalat" w:hAnsi="GHEA Grapalat"/>
          <w:b/>
          <w:sz w:val="24"/>
          <w:szCs w:val="24"/>
        </w:rPr>
        <w:t>.</w:t>
      </w:r>
    </w:p>
    <w:p w:rsidR="00583092" w:rsidRPr="009044F1" w:rsidRDefault="00A150A9" w:rsidP="006623D5">
      <w:pPr>
        <w:widowControl w:val="0"/>
        <w:tabs>
          <w:tab w:val="left" w:pos="1276"/>
        </w:tabs>
        <w:ind w:firstLine="567"/>
        <w:contextualSpacing/>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623D5">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w:t>
      </w:r>
      <w:r w:rsidRPr="009044F1">
        <w:rPr>
          <w:rFonts w:ascii="GHEA Grapalat" w:hAnsi="GHEA Grapalat"/>
          <w:sz w:val="24"/>
          <w:szCs w:val="24"/>
        </w:rPr>
        <w:lastRenderedPageBreak/>
        <w:t>как несоответствующие действительности, то заявка этого участника отклоняется.</w:t>
      </w:r>
    </w:p>
    <w:p w:rsidR="00583092" w:rsidRPr="00374F4A" w:rsidRDefault="00A150A9" w:rsidP="006623D5">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6623D5">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623D5">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623D5">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F0475D" w:rsidRDefault="00F0475D"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0475D">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0475D">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F0475D">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F0475D">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F0475D">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0475D">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w:t>
      </w:r>
      <w:r w:rsidRPr="009044F1">
        <w:rPr>
          <w:rFonts w:ascii="GHEA Grapalat" w:hAnsi="GHEA Grapalat"/>
          <w:i w:val="0"/>
          <w:sz w:val="24"/>
          <w:szCs w:val="24"/>
        </w:rPr>
        <w:lastRenderedPageBreak/>
        <w:t>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F0475D" w:rsidRDefault="00F0475D"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F0475D">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76453" w:rsidRPr="008D2394" w:rsidRDefault="00A6609C" w:rsidP="00076453">
      <w:pPr>
        <w:widowControl w:val="0"/>
        <w:tabs>
          <w:tab w:val="left" w:pos="1276"/>
        </w:tabs>
        <w:ind w:firstLine="567"/>
        <w:contextualSpacing/>
        <w:jc w:val="both"/>
        <w:rPr>
          <w:rFonts w:ascii="GHEA Grapalat" w:hAnsi="GHEA Grapalat"/>
        </w:rPr>
      </w:pPr>
      <w:r w:rsidRPr="00CE31A0">
        <w:rPr>
          <w:rFonts w:ascii="GHEA Grapalat" w:hAnsi="GHEA Grapalat"/>
        </w:rPr>
        <w:t xml:space="preserve">10.2 </w:t>
      </w:r>
      <w:r w:rsidR="008C5F2A" w:rsidRPr="00CE31A0">
        <w:rPr>
          <w:rFonts w:ascii="GHEA Grapalat" w:hAnsi="GHEA Grapalat"/>
        </w:rPr>
        <w:t>Размер обеспечения квалификации равен размеру ценового предложения отобранного участника.</w:t>
      </w:r>
      <w:r w:rsidR="00310120">
        <w:rPr>
          <w:rFonts w:ascii="GHEA Grapalat" w:hAnsi="GHEA Grapalat"/>
        </w:rPr>
        <w:t xml:space="preserve"> </w:t>
      </w:r>
      <w:r w:rsidR="001647D2" w:rsidRPr="00CE31A0">
        <w:rPr>
          <w:rFonts w:ascii="GHEA Grapalat" w:hAnsi="GHEA Grapalat"/>
        </w:rPr>
        <w:t xml:space="preserve">Обеспечение квалификации представляется </w:t>
      </w:r>
      <w:r w:rsidR="00076453" w:rsidRPr="00244B04">
        <w:rPr>
          <w:rFonts w:ascii="GHEA Grapalat" w:hAnsi="GHEA Grapalat"/>
          <w:b/>
        </w:rPr>
        <w:t>в виде соглашения о неустойке (приложение 4. 2) или наличных денег, предоставленных банками или страховыми организациями.</w:t>
      </w:r>
      <w:r w:rsidR="00076453" w:rsidRPr="008D2394">
        <w:rPr>
          <w:rFonts w:ascii="GHEA Grapalat" w:hAnsi="GHEA Grapalat"/>
        </w:rPr>
        <w:t xml:space="preserve"> Причем  обеспечение должно быть действительным как минимум  включительно до </w:t>
      </w:r>
      <w:r w:rsidR="00076453" w:rsidRPr="00244B04">
        <w:rPr>
          <w:rFonts w:ascii="GHEA Grapalat" w:hAnsi="GHEA Grapalat"/>
          <w:b/>
        </w:rPr>
        <w:t>20-го рабочего дня</w:t>
      </w:r>
      <w:r w:rsidR="00076453" w:rsidRPr="008D2394">
        <w:rPr>
          <w:rFonts w:ascii="GHEA Grapalat" w:hAnsi="GHEA Grapalat"/>
        </w:rPr>
        <w:t>, следующего за днем полного принятия заказчиком результата выполнения договора</w:t>
      </w:r>
      <w:r w:rsidR="00076453">
        <w:rPr>
          <w:rFonts w:ascii="GHEA Grapalat" w:hAnsi="GHEA Grapalat"/>
        </w:rPr>
        <w:t>.</w:t>
      </w:r>
    </w:p>
    <w:p w:rsidR="00D2548C" w:rsidRPr="00CE31A0" w:rsidRDefault="00D2548C" w:rsidP="00F0475D">
      <w:pPr>
        <w:widowControl w:val="0"/>
        <w:tabs>
          <w:tab w:val="left" w:pos="1276"/>
        </w:tabs>
        <w:ind w:firstLine="567"/>
        <w:contextualSpacing/>
        <w:jc w:val="both"/>
        <w:rPr>
          <w:rFonts w:ascii="GHEA Grapalat" w:hAnsi="GHEA Grapalat" w:cs="Sylfaen"/>
        </w:rPr>
      </w:pPr>
      <w:r w:rsidRPr="00CE31A0">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CE31A0">
        <w:rPr>
          <w:rFonts w:ascii="GHEA Grapalat" w:hAnsi="GHEA Grapalat"/>
        </w:rPr>
        <w:t>или наличных денег</w:t>
      </w:r>
      <w:r w:rsidRPr="00CE31A0">
        <w:rPr>
          <w:rFonts w:ascii="GHEA Grapalat" w:hAnsi="GHEA Grapalat" w:cs="Sylfaen"/>
        </w:rPr>
        <w:t xml:space="preserve"> в размере общей цены договора.</w:t>
      </w:r>
      <w:r w:rsidRPr="00CE31A0">
        <w:rPr>
          <w:rFonts w:ascii="GHEA Grapalat" w:hAnsi="GHEA Grapalat"/>
        </w:rPr>
        <w:t xml:space="preserve"> </w:t>
      </w:r>
      <w:r w:rsidRPr="00CE31A0">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F0475D">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2E4BC5" w:rsidRDefault="00D2548C" w:rsidP="00F0475D">
      <w:pPr>
        <w:widowControl w:val="0"/>
        <w:tabs>
          <w:tab w:val="left" w:pos="1276"/>
        </w:tabs>
        <w:ind w:firstLine="567"/>
        <w:contextualSpacing/>
        <w:jc w:val="both"/>
        <w:rPr>
          <w:rFonts w:ascii="GHEA Grapalat" w:hAnsi="GHEA Grapalat"/>
        </w:rPr>
      </w:pPr>
      <w:r w:rsidRPr="00A52985">
        <w:rPr>
          <w:rFonts w:ascii="GHEA Grapalat" w:hAnsi="GHEA Grapalat"/>
        </w:rPr>
        <w:t xml:space="preserve">Если выполнение договора поэтапное и выполнение каждого этапа </w:t>
      </w:r>
      <w:r w:rsidR="002E4BC5" w:rsidRPr="00A52985">
        <w:rPr>
          <w:rFonts w:ascii="GHEA Grapalat" w:hAnsi="GHEA Grapalat"/>
        </w:rPr>
        <w:t>непосредственно</w:t>
      </w:r>
      <w:r w:rsidRPr="00A52985">
        <w:rPr>
          <w:rFonts w:ascii="GHEA Grapalat" w:hAnsi="GHEA Grapalat"/>
        </w:rPr>
        <w:t xml:space="preserve"> не</w:t>
      </w:r>
      <w:r w:rsidR="002E4BC5" w:rsidRPr="00A52985">
        <w:rPr>
          <w:rFonts w:ascii="GHEA Grapalat" w:hAnsi="GHEA Grapalat"/>
        </w:rPr>
        <w:t xml:space="preserve"> взаимос</w:t>
      </w:r>
      <w:r w:rsidRPr="00A52985">
        <w:rPr>
          <w:rFonts w:ascii="GHEA Grapalat" w:hAnsi="GHEA Grapalat"/>
        </w:rPr>
        <w:t>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r w:rsidRPr="00CE31A0">
        <w:rPr>
          <w:rFonts w:ascii="GHEA Grapalat" w:hAnsi="GHEA Grapalat"/>
        </w:rPr>
        <w:t xml:space="preserve"> </w:t>
      </w:r>
    </w:p>
    <w:p w:rsidR="0035631F" w:rsidRDefault="00D2548C" w:rsidP="00F0475D">
      <w:pPr>
        <w:widowControl w:val="0"/>
        <w:tabs>
          <w:tab w:val="left" w:pos="1276"/>
        </w:tabs>
        <w:ind w:firstLine="567"/>
        <w:contextualSpacing/>
        <w:jc w:val="both"/>
        <w:rPr>
          <w:rFonts w:ascii="GHEA Grapalat" w:hAnsi="GHEA Grapalat"/>
        </w:rPr>
      </w:pPr>
      <w:r w:rsidRPr="00CE31A0">
        <w:rPr>
          <w:rFonts w:ascii="GHEA Grapalat" w:hAnsi="GHEA Grapalat" w:cs="Sylfaen"/>
        </w:rPr>
        <w:t xml:space="preserve">Обеспечение квалификации </w:t>
      </w:r>
      <w:r w:rsidR="004E6EF9" w:rsidRPr="004E6EF9">
        <w:rPr>
          <w:rFonts w:ascii="GHEA Grapalat" w:hAnsi="GHEA Grapalat"/>
          <w:b/>
          <w:i/>
        </w:rPr>
        <w:t>в одностороннем порядке утвержденного заявления в виде неустойки</w:t>
      </w:r>
      <w:r w:rsidRPr="004E6EF9">
        <w:rPr>
          <w:rFonts w:ascii="GHEA Grapalat" w:hAnsi="GHEA Grapalat" w:cs="Sylfaen"/>
          <w:b/>
        </w:rPr>
        <w:t xml:space="preserve"> согласно приложению 4.</w:t>
      </w:r>
      <w:r w:rsidR="004E6EF9" w:rsidRPr="004E6EF9">
        <w:rPr>
          <w:rFonts w:ascii="GHEA Grapalat" w:hAnsi="GHEA Grapalat" w:cs="Sylfaen"/>
          <w:b/>
        </w:rPr>
        <w:t>2</w:t>
      </w:r>
      <w:r w:rsidR="00512362" w:rsidRPr="0026462D">
        <w:rPr>
          <w:rFonts w:ascii="GHEA Grapalat" w:hAnsi="GHEA Grapalat" w:cs="Sylfaen"/>
        </w:rPr>
        <w:t>.</w:t>
      </w:r>
      <w:r w:rsidR="00A6609C" w:rsidRPr="0027573B">
        <w:rPr>
          <w:rFonts w:ascii="GHEA Grapalat" w:hAnsi="GHEA Grapalat"/>
        </w:rPr>
        <w:t xml:space="preserve"> </w:t>
      </w:r>
    </w:p>
    <w:p w:rsidR="002406D8" w:rsidRPr="009044F1" w:rsidRDefault="002406D8" w:rsidP="00F0475D">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076453" w:rsidRDefault="00030D40" w:rsidP="00076453">
      <w:pPr>
        <w:widowControl w:val="0"/>
        <w:tabs>
          <w:tab w:val="left" w:pos="1276"/>
        </w:tabs>
        <w:ind w:firstLine="567"/>
        <w:contextualSpacing/>
        <w:jc w:val="both"/>
        <w:rPr>
          <w:rFonts w:ascii="GHEA Grapalat" w:hAnsi="GHEA Grapalat"/>
          <w:lang w:val="hy-AM"/>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076453" w:rsidRPr="00853D2D">
        <w:rPr>
          <w:rFonts w:ascii="GHEA Grapalat" w:hAnsi="GHEA Grapalat"/>
        </w:rPr>
        <w:t xml:space="preserve">Размер обеспечения договора составляет 10 процентов от цены договора. Обеспечение договора представляется </w:t>
      </w:r>
      <w:r w:rsidR="00076453" w:rsidRPr="00244B04">
        <w:rPr>
          <w:rFonts w:ascii="GHEA Grapalat" w:hAnsi="GHEA Grapalat"/>
          <w:b/>
        </w:rPr>
        <w:t>в виде соглашения о неустойке (приложение 5.1) или наличных денег.</w:t>
      </w:r>
      <w:r w:rsidR="00076453" w:rsidRPr="00853D2D">
        <w:rPr>
          <w:rFonts w:ascii="GHEA Grapalat" w:hAnsi="GHEA Grapalat"/>
        </w:rPr>
        <w:t xml:space="preserve"> </w:t>
      </w:r>
    </w:p>
    <w:p w:rsidR="0058395E" w:rsidRDefault="0058395E" w:rsidP="00F0475D">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295C11" w:rsidRPr="00295C11">
        <w:rPr>
          <w:rFonts w:ascii="GHEA Grapalat" w:hAnsi="GHEA Grapalat"/>
        </w:rPr>
        <w:t xml:space="preserve"> </w:t>
      </w:r>
      <w:r w:rsidR="00295C11">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F0475D">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w:t>
      </w:r>
      <w:r w:rsidR="00076453" w:rsidRPr="00244B04">
        <w:rPr>
          <w:rFonts w:ascii="GHEA Grapalat" w:hAnsi="GHEA Grapalat"/>
          <w:b/>
        </w:rPr>
        <w:t>20-го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0475D">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w:t>
      </w:r>
      <w:r w:rsidRPr="009044F1">
        <w:rPr>
          <w:rFonts w:ascii="GHEA Grapalat" w:hAnsi="GHEA Grapalat"/>
        </w:rPr>
        <w:lastRenderedPageBreak/>
        <w:t>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F0475D">
      <w:pPr>
        <w:widowControl w:val="0"/>
        <w:tabs>
          <w:tab w:val="left" w:pos="1276"/>
        </w:tabs>
        <w:ind w:firstLine="567"/>
        <w:contextualSpacing/>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F0475D">
      <w:pPr>
        <w:widowControl w:val="0"/>
        <w:tabs>
          <w:tab w:val="left" w:pos="1276"/>
        </w:tabs>
        <w:ind w:firstLine="567"/>
        <w:contextualSpacing/>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295C11" w:rsidRPr="006D7219">
        <w:rPr>
          <w:rFonts w:ascii="GHEA Grapalat" w:hAnsi="GHEA Grapalat"/>
        </w:rPr>
        <w:t>квалификаци</w:t>
      </w:r>
      <w:r w:rsidR="00295C11" w:rsidRPr="003F2273">
        <w:rPr>
          <w:rFonts w:ascii="GHEA Grapalat" w:hAnsi="GHEA Grapalat"/>
        </w:rPr>
        <w:t>и</w:t>
      </w:r>
      <w:r w:rsidR="00295C11">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295C11" w:rsidRPr="003F2273">
        <w:rPr>
          <w:rFonts w:ascii="GHEA Grapalat" w:hAnsi="GHEA Grapalat"/>
        </w:rPr>
        <w:t xml:space="preserve"> </w:t>
      </w:r>
      <w:r w:rsidR="00295C11">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59697A" w:rsidRDefault="00D32092" w:rsidP="00F0475D">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F0475D">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F0475D">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4E6EF9" w:rsidRPr="00B02E29">
        <w:rPr>
          <w:rFonts w:ascii="GHEA Grapalat" w:hAnsi="GHEA Grapalat"/>
        </w:rPr>
        <w:t>прекращается</w:t>
      </w:r>
      <w:r w:rsidR="004E6EF9">
        <w:rPr>
          <w:rFonts w:ascii="GHEA Grapalat" w:hAnsi="GHEA Grapalat"/>
        </w:rPr>
        <w:t xml:space="preserve"> </w:t>
      </w:r>
      <w:r w:rsidR="004E6EF9" w:rsidRPr="00B02E29">
        <w:rPr>
          <w:rFonts w:ascii="GHEA Grapalat" w:hAnsi="GHEA Grapalat"/>
        </w:rPr>
        <w:t>потребность</w:t>
      </w:r>
      <w:r w:rsidR="004E6EF9">
        <w:rPr>
          <w:rFonts w:ascii="GHEA Grapalat" w:hAnsi="GHEA Grapalat"/>
        </w:rPr>
        <w:t xml:space="preserve"> </w:t>
      </w:r>
      <w:r w:rsidR="004E6EF9" w:rsidRPr="00B02E29">
        <w:rPr>
          <w:rFonts w:ascii="GHEA Grapalat" w:hAnsi="GHEA Grapalat"/>
        </w:rPr>
        <w:t>в</w:t>
      </w:r>
      <w:r w:rsidR="004E6EF9">
        <w:rPr>
          <w:rFonts w:ascii="GHEA Grapalat" w:hAnsi="GHEA Grapalat"/>
        </w:rPr>
        <w:t xml:space="preserve"> </w:t>
      </w:r>
      <w:r w:rsidR="004E6EF9" w:rsidRPr="00B02E29">
        <w:rPr>
          <w:rFonts w:ascii="GHEA Grapalat" w:hAnsi="GHEA Grapalat"/>
        </w:rPr>
        <w:t>закупке.</w:t>
      </w:r>
      <w:r w:rsidR="004E6EF9">
        <w:rPr>
          <w:rFonts w:ascii="GHEA Grapalat" w:hAnsi="GHEA Grapalat"/>
        </w:rPr>
        <w:t xml:space="preserve"> </w:t>
      </w:r>
      <w:r w:rsidR="004E6EF9" w:rsidRPr="00B02E29">
        <w:rPr>
          <w:rFonts w:ascii="GHEA Grapalat" w:hAnsi="GHEA Grapalat"/>
        </w:rPr>
        <w:t>При</w:t>
      </w:r>
      <w:r w:rsidR="004E6EF9">
        <w:rPr>
          <w:rFonts w:ascii="GHEA Grapalat" w:hAnsi="GHEA Grapalat"/>
        </w:rPr>
        <w:t xml:space="preserve"> </w:t>
      </w:r>
      <w:r w:rsidR="004E6EF9" w:rsidRPr="00B02E29">
        <w:rPr>
          <w:rFonts w:ascii="GHEA Grapalat" w:hAnsi="GHEA Grapalat"/>
        </w:rPr>
        <w:t>этом</w:t>
      </w:r>
      <w:r w:rsidR="004E6EF9">
        <w:rPr>
          <w:rFonts w:ascii="GHEA Grapalat" w:hAnsi="GHEA Grapalat"/>
        </w:rPr>
        <w:t xml:space="preserve"> </w:t>
      </w:r>
      <w:r w:rsidR="004E6EF9" w:rsidRPr="00B02E29">
        <w:rPr>
          <w:rFonts w:ascii="GHEA Grapalat" w:hAnsi="GHEA Grapalat"/>
        </w:rPr>
        <w:t>процедура</w:t>
      </w:r>
      <w:r w:rsidR="004E6EF9">
        <w:rPr>
          <w:rFonts w:ascii="GHEA Grapalat" w:hAnsi="GHEA Grapalat"/>
        </w:rPr>
        <w:t xml:space="preserve"> </w:t>
      </w:r>
      <w:r w:rsidR="004E6EF9" w:rsidRPr="00B02E29">
        <w:rPr>
          <w:rFonts w:ascii="GHEA Grapalat" w:hAnsi="GHEA Grapalat"/>
        </w:rPr>
        <w:t>закупки,</w:t>
      </w:r>
      <w:r w:rsidR="004E6EF9">
        <w:rPr>
          <w:rFonts w:ascii="GHEA Grapalat" w:hAnsi="GHEA Grapalat"/>
        </w:rPr>
        <w:t xml:space="preserve"> </w:t>
      </w:r>
      <w:r w:rsidR="004E6EF9" w:rsidRPr="00B02E29">
        <w:rPr>
          <w:rFonts w:ascii="GHEA Grapalat" w:hAnsi="GHEA Grapalat"/>
        </w:rPr>
        <w:t>организованная</w:t>
      </w:r>
      <w:r w:rsidR="004E6EF9">
        <w:rPr>
          <w:rFonts w:ascii="GHEA Grapalat" w:hAnsi="GHEA Grapalat"/>
        </w:rPr>
        <w:t xml:space="preserve"> </w:t>
      </w:r>
      <w:r w:rsidR="004E6EF9" w:rsidRPr="00B02E29">
        <w:rPr>
          <w:rFonts w:ascii="GHEA Grapalat" w:hAnsi="GHEA Grapalat"/>
        </w:rPr>
        <w:t>для</w:t>
      </w:r>
      <w:r w:rsidR="004E6EF9">
        <w:rPr>
          <w:rFonts w:ascii="GHEA Grapalat" w:hAnsi="GHEA Grapalat"/>
        </w:rPr>
        <w:t xml:space="preserve"> </w:t>
      </w:r>
      <w:r w:rsidR="004E6EF9" w:rsidRPr="00B02E29">
        <w:rPr>
          <w:rFonts w:ascii="GHEA Grapalat" w:hAnsi="GHEA Grapalat"/>
        </w:rPr>
        <w:t>нужд</w:t>
      </w:r>
      <w:r w:rsidR="004E6EF9">
        <w:rPr>
          <w:rFonts w:ascii="GHEA Grapalat" w:hAnsi="GHEA Grapalat"/>
        </w:rPr>
        <w:t xml:space="preserve"> </w:t>
      </w:r>
      <w:r w:rsidR="004E6EF9" w:rsidRPr="00B02E29">
        <w:rPr>
          <w:rFonts w:ascii="GHEA Grapalat" w:hAnsi="GHEA Grapalat"/>
        </w:rPr>
        <w:t>государства</w:t>
      </w:r>
      <w:r w:rsidR="004E6EF9">
        <w:rPr>
          <w:rFonts w:ascii="GHEA Grapalat" w:hAnsi="GHEA Grapalat"/>
        </w:rPr>
        <w:t xml:space="preserve"> </w:t>
      </w:r>
      <w:r w:rsidR="004E6EF9" w:rsidRPr="00B02E29">
        <w:rPr>
          <w:rFonts w:ascii="GHEA Grapalat" w:hAnsi="GHEA Grapalat"/>
        </w:rPr>
        <w:t>или</w:t>
      </w:r>
      <w:r w:rsidR="004E6EF9">
        <w:rPr>
          <w:rFonts w:ascii="GHEA Grapalat" w:hAnsi="GHEA Grapalat"/>
        </w:rPr>
        <w:t xml:space="preserve"> </w:t>
      </w:r>
      <w:r w:rsidR="004E6EF9" w:rsidRPr="00B02E29">
        <w:rPr>
          <w:rFonts w:ascii="GHEA Grapalat" w:hAnsi="GHEA Grapalat"/>
        </w:rPr>
        <w:t>общин,</w:t>
      </w:r>
      <w:r w:rsidR="004E6EF9">
        <w:rPr>
          <w:rFonts w:ascii="GHEA Grapalat" w:hAnsi="GHEA Grapalat"/>
        </w:rPr>
        <w:t xml:space="preserve"> </w:t>
      </w:r>
      <w:r w:rsidR="004E6EF9" w:rsidRPr="00B02E29">
        <w:rPr>
          <w:rFonts w:ascii="GHEA Grapalat" w:hAnsi="GHEA Grapalat"/>
        </w:rPr>
        <w:t>может</w:t>
      </w:r>
      <w:r w:rsidR="004E6EF9">
        <w:rPr>
          <w:rFonts w:ascii="GHEA Grapalat" w:hAnsi="GHEA Grapalat"/>
        </w:rPr>
        <w:t xml:space="preserve"> </w:t>
      </w:r>
      <w:r w:rsidR="004E6EF9" w:rsidRPr="00B02E29">
        <w:rPr>
          <w:rFonts w:ascii="GHEA Grapalat" w:hAnsi="GHEA Grapalat"/>
        </w:rPr>
        <w:t>быть</w:t>
      </w:r>
      <w:r w:rsidR="004E6EF9">
        <w:rPr>
          <w:rFonts w:ascii="GHEA Grapalat" w:hAnsi="GHEA Grapalat"/>
        </w:rPr>
        <w:t xml:space="preserve"> </w:t>
      </w:r>
      <w:r w:rsidR="004E6EF9" w:rsidRPr="00B02E29">
        <w:rPr>
          <w:rFonts w:ascii="GHEA Grapalat" w:hAnsi="GHEA Grapalat"/>
        </w:rPr>
        <w:t>объявлена</w:t>
      </w:r>
      <w:r w:rsidR="004E6EF9">
        <w:rPr>
          <w:rFonts w:ascii="GHEA Grapalat" w:hAnsi="GHEA Grapalat"/>
        </w:rPr>
        <w:t xml:space="preserve"> </w:t>
      </w:r>
      <w:r w:rsidR="004E6EF9" w:rsidRPr="00B02E29">
        <w:rPr>
          <w:rFonts w:ascii="GHEA Grapalat" w:hAnsi="GHEA Grapalat"/>
        </w:rPr>
        <w:t>полностью</w:t>
      </w:r>
      <w:r w:rsidR="004E6EF9">
        <w:rPr>
          <w:rFonts w:ascii="GHEA Grapalat" w:hAnsi="GHEA Grapalat"/>
        </w:rPr>
        <w:t xml:space="preserve"> </w:t>
      </w:r>
      <w:r w:rsidR="004E6EF9" w:rsidRPr="00B02E29">
        <w:rPr>
          <w:rFonts w:ascii="GHEA Grapalat" w:hAnsi="GHEA Grapalat"/>
        </w:rPr>
        <w:t>или</w:t>
      </w:r>
      <w:r w:rsidR="004E6EF9">
        <w:rPr>
          <w:rFonts w:ascii="GHEA Grapalat" w:hAnsi="GHEA Grapalat"/>
        </w:rPr>
        <w:t xml:space="preserve"> </w:t>
      </w:r>
      <w:r w:rsidR="004E6EF9" w:rsidRPr="00B02E29">
        <w:rPr>
          <w:rFonts w:ascii="GHEA Grapalat" w:hAnsi="GHEA Grapalat"/>
        </w:rPr>
        <w:t>частично</w:t>
      </w:r>
      <w:r w:rsidR="004E6EF9">
        <w:rPr>
          <w:rFonts w:ascii="GHEA Grapalat" w:hAnsi="GHEA Grapalat"/>
        </w:rPr>
        <w:t xml:space="preserve"> </w:t>
      </w:r>
      <w:r w:rsidR="004E6EF9" w:rsidRPr="00B02E29">
        <w:rPr>
          <w:rFonts w:ascii="GHEA Grapalat" w:hAnsi="GHEA Grapalat"/>
        </w:rPr>
        <w:t>несостоявшейся</w:t>
      </w:r>
      <w:r w:rsidR="004E6EF9">
        <w:rPr>
          <w:rFonts w:ascii="GHEA Grapalat" w:hAnsi="GHEA Grapalat"/>
        </w:rPr>
        <w:t xml:space="preserve"> </w:t>
      </w:r>
      <w:r w:rsidR="004E6EF9" w:rsidRPr="00CC7EC8">
        <w:rPr>
          <w:rFonts w:ascii="GHEA Grapalat" w:hAnsi="GHEA Grapalat"/>
          <w:spacing w:val="-6"/>
        </w:rPr>
        <w:t>на</w:t>
      </w:r>
      <w:r w:rsidR="004E6EF9">
        <w:rPr>
          <w:rFonts w:ascii="GHEA Grapalat" w:hAnsi="GHEA Grapalat"/>
          <w:spacing w:val="-6"/>
        </w:rPr>
        <w:t xml:space="preserve"> </w:t>
      </w:r>
      <w:r w:rsidR="004E6EF9" w:rsidRPr="00CC7EC8">
        <w:rPr>
          <w:rFonts w:ascii="GHEA Grapalat" w:hAnsi="GHEA Grapalat"/>
          <w:spacing w:val="-6"/>
        </w:rPr>
        <w:t>основании</w:t>
      </w:r>
      <w:r w:rsidR="004E6EF9">
        <w:rPr>
          <w:rFonts w:ascii="GHEA Grapalat" w:hAnsi="GHEA Grapalat"/>
          <w:spacing w:val="-6"/>
        </w:rPr>
        <w:t xml:space="preserve"> </w:t>
      </w:r>
      <w:r w:rsidR="004E6EF9" w:rsidRPr="00CC7EC8">
        <w:rPr>
          <w:rFonts w:ascii="GHEA Grapalat" w:hAnsi="GHEA Grapalat"/>
          <w:spacing w:val="-6"/>
        </w:rPr>
        <w:t>решения</w:t>
      </w:r>
      <w:r w:rsidR="004E6EF9">
        <w:rPr>
          <w:rFonts w:ascii="GHEA Grapalat" w:hAnsi="GHEA Grapalat"/>
          <w:spacing w:val="-6"/>
        </w:rPr>
        <w:t xml:space="preserve"> </w:t>
      </w:r>
      <w:r w:rsidR="004E6EF9" w:rsidRPr="00CC7EC8">
        <w:rPr>
          <w:rFonts w:ascii="GHEA Grapalat" w:hAnsi="GHEA Grapalat"/>
          <w:spacing w:val="-6"/>
        </w:rPr>
        <w:t>руководителя</w:t>
      </w:r>
      <w:r w:rsidR="004E6EF9">
        <w:rPr>
          <w:rFonts w:ascii="GHEA Grapalat" w:hAnsi="GHEA Grapalat"/>
          <w:spacing w:val="-6"/>
        </w:rPr>
        <w:t xml:space="preserve"> </w:t>
      </w:r>
      <w:r w:rsidR="004E6EF9" w:rsidRPr="00CC7EC8">
        <w:rPr>
          <w:rFonts w:ascii="GHEA Grapalat" w:hAnsi="GHEA Grapalat"/>
          <w:spacing w:val="-6"/>
        </w:rPr>
        <w:t>уполномоченного</w:t>
      </w:r>
      <w:r w:rsidR="004E6EF9">
        <w:rPr>
          <w:rFonts w:ascii="GHEA Grapalat" w:hAnsi="GHEA Grapalat"/>
          <w:spacing w:val="-6"/>
        </w:rPr>
        <w:t xml:space="preserve"> </w:t>
      </w:r>
      <w:r w:rsidR="004E6EF9" w:rsidRPr="00CC7EC8">
        <w:rPr>
          <w:rFonts w:ascii="GHEA Grapalat" w:hAnsi="GHEA Grapalat"/>
          <w:spacing w:val="-6"/>
        </w:rPr>
        <w:t>органа,</w:t>
      </w:r>
      <w:r w:rsidR="004E6EF9">
        <w:rPr>
          <w:rFonts w:ascii="GHEA Grapalat" w:hAnsi="GHEA Grapalat"/>
          <w:spacing w:val="-6"/>
        </w:rPr>
        <w:t xml:space="preserve"> </w:t>
      </w:r>
      <w:r w:rsidR="004E6EF9" w:rsidRPr="00CC7EC8">
        <w:rPr>
          <w:rFonts w:ascii="GHEA Grapalat" w:hAnsi="GHEA Grapalat"/>
          <w:spacing w:val="-6"/>
        </w:rPr>
        <w:t>осуществляющего</w:t>
      </w:r>
      <w:r w:rsidR="004E6EF9">
        <w:rPr>
          <w:rFonts w:ascii="GHEA Grapalat" w:hAnsi="GHEA Grapalat"/>
          <w:spacing w:val="-6"/>
        </w:rPr>
        <w:t xml:space="preserve"> </w:t>
      </w:r>
      <w:r w:rsidR="004E6EF9" w:rsidRPr="00CC7EC8">
        <w:rPr>
          <w:rFonts w:ascii="GHEA Grapalat" w:hAnsi="GHEA Grapalat"/>
          <w:spacing w:val="-6"/>
        </w:rPr>
        <w:t>общее</w:t>
      </w:r>
      <w:r w:rsidR="004E6EF9">
        <w:rPr>
          <w:rFonts w:ascii="GHEA Grapalat" w:hAnsi="GHEA Grapalat"/>
          <w:spacing w:val="-6"/>
        </w:rPr>
        <w:t xml:space="preserve"> </w:t>
      </w:r>
      <w:r w:rsidR="004E6EF9" w:rsidRPr="00CC7EC8">
        <w:rPr>
          <w:rFonts w:ascii="GHEA Grapalat" w:hAnsi="GHEA Grapalat"/>
          <w:spacing w:val="-6"/>
        </w:rPr>
        <w:t>управление</w:t>
      </w:r>
      <w:r w:rsidR="004E6EF9">
        <w:rPr>
          <w:rFonts w:ascii="GHEA Grapalat" w:hAnsi="GHEA Grapalat"/>
          <w:spacing w:val="-6"/>
          <w:lang w:val="hy-AM"/>
        </w:rPr>
        <w:t>.</w:t>
      </w:r>
    </w:p>
    <w:p w:rsidR="00096865" w:rsidRPr="009044F1" w:rsidRDefault="00096865"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4E6EF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4E6EF9" w:rsidP="00B46D58">
      <w:pPr>
        <w:widowControl w:val="0"/>
        <w:spacing w:after="160"/>
        <w:ind w:left="567" w:right="565"/>
        <w:jc w:val="center"/>
        <w:rPr>
          <w:rFonts w:ascii="GHEA Grapalat" w:hAnsi="GHEA Grapalat"/>
          <w:b/>
        </w:rPr>
      </w:pPr>
      <w:r>
        <w:rPr>
          <w:rFonts w:ascii="GHEA Grapalat" w:hAnsi="GHEA Grapalat"/>
          <w:b/>
        </w:rPr>
        <w:br/>
      </w:r>
      <w:r w:rsidR="008D5016"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008D5016"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008D5016" w:rsidRPr="009044F1">
        <w:rPr>
          <w:rFonts w:ascii="GHEA Grapalat" w:hAnsi="GHEA Grapalat"/>
          <w:b/>
        </w:rPr>
        <w:t>С</w:t>
      </w:r>
      <w:r w:rsidR="00025A85">
        <w:rPr>
          <w:rFonts w:ascii="Courier New" w:hAnsi="Courier New" w:cs="Courier New"/>
          <w:b/>
          <w:lang w:val="en-US"/>
        </w:rPr>
        <w:t> </w:t>
      </w:r>
      <w:r w:rsidR="008D5016" w:rsidRPr="009044F1">
        <w:rPr>
          <w:rFonts w:ascii="GHEA Grapalat" w:hAnsi="GHEA Grapalat"/>
          <w:b/>
        </w:rPr>
        <w:t>ПРОЦЕССОМ ЗАКУПКИ</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 xml:space="preserve">с рассмотрением жалобы, не являются административными и регулируются законодательством, регулирующим </w:t>
      </w:r>
      <w:r w:rsidRPr="009044F1">
        <w:rPr>
          <w:rFonts w:ascii="GHEA Grapalat" w:hAnsi="GHEA Grapalat"/>
        </w:rPr>
        <w:lastRenderedPageBreak/>
        <w:t>гражданско-правовые отношения Республики Армения.</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4E6EF9">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4E6EF9">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4E6EF9">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4E6EF9">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4E6EF9">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w:t>
      </w:r>
      <w:r w:rsidR="00D51669">
        <w:rPr>
          <w:rFonts w:ascii="GHEA Grapalat" w:hAnsi="GHEA Grapalat"/>
        </w:rPr>
        <w:lastRenderedPageBreak/>
        <w:t>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4E6EF9">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4E6EF9">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4E6EF9">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 xml:space="preserve">связанные с </w:t>
      </w:r>
      <w:r w:rsidR="00A32D42">
        <w:rPr>
          <w:rFonts w:ascii="GHEA Grapalat" w:hAnsi="GHEA Grapalat"/>
        </w:rPr>
        <w:lastRenderedPageBreak/>
        <w:t>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4E6EF9">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4E6EF9">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4E6EF9">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E6EF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3A67C7">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3A67C7">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3A67C7">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EF66A0" w:rsidRDefault="00EF66A0" w:rsidP="003A67C7">
      <w:pPr>
        <w:widowControl w:val="0"/>
        <w:contextualSpacing/>
        <w:jc w:val="center"/>
        <w:rPr>
          <w:rFonts w:ascii="GHEA Grapalat" w:hAnsi="GHEA Grapalat"/>
          <w:b/>
        </w:rPr>
      </w:pPr>
    </w:p>
    <w:p w:rsidR="00096865" w:rsidRPr="009044F1" w:rsidRDefault="008D5016" w:rsidP="003A67C7">
      <w:pPr>
        <w:widowControl w:val="0"/>
        <w:contextualSpacing/>
        <w:jc w:val="center"/>
        <w:rPr>
          <w:rFonts w:ascii="GHEA Grapalat" w:hAnsi="GHEA Grapalat"/>
          <w:b/>
        </w:rPr>
      </w:pPr>
      <w:r w:rsidRPr="009044F1">
        <w:rPr>
          <w:rFonts w:ascii="GHEA Grapalat" w:hAnsi="GHEA Grapalat"/>
          <w:b/>
        </w:rPr>
        <w:t>2. ЗАЯВКА НА ПРОЦЕДУРУ</w:t>
      </w:r>
    </w:p>
    <w:p w:rsidR="00DE4E15" w:rsidRDefault="00DE4E15" w:rsidP="003A67C7">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3A67C7">
      <w:pPr>
        <w:widowControl w:val="0"/>
        <w:ind w:firstLine="567"/>
        <w:contextualSpacing/>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3A67C7">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3A67C7">
      <w:pPr>
        <w:widowControl w:val="0"/>
        <w:tabs>
          <w:tab w:val="left" w:pos="1134"/>
        </w:tabs>
        <w:ind w:firstLine="567"/>
        <w:contextualSpacing/>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3A67C7">
      <w:pPr>
        <w:widowControl w:val="0"/>
        <w:tabs>
          <w:tab w:val="left" w:pos="1134"/>
        </w:tabs>
        <w:ind w:firstLine="567"/>
        <w:contextualSpacing/>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
        <w:t>15</w:t>
      </w:r>
    </w:p>
    <w:p w:rsidR="00E67BA7" w:rsidRDefault="00096865" w:rsidP="003A67C7">
      <w:pPr>
        <w:widowControl w:val="0"/>
        <w:tabs>
          <w:tab w:val="left" w:pos="1134"/>
        </w:tabs>
        <w:ind w:firstLine="567"/>
        <w:contextualSpacing/>
        <w:jc w:val="both"/>
        <w:rPr>
          <w:rFonts w:ascii="GHEA Grapalat" w:hAnsi="GHEA Grapalat"/>
        </w:rPr>
      </w:pPr>
      <w:r w:rsidRPr="009044F1">
        <w:rPr>
          <w:rFonts w:ascii="GHEA Grapalat" w:hAnsi="GHEA Grapalat"/>
        </w:rPr>
        <w:t>2.</w:t>
      </w:r>
      <w:r w:rsidR="00EF66A0">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0" w:author="Vardan" w:date="2020-06-03T18:32:00Z">
        <w:r w:rsidR="002C0665" w:rsidDel="00C14716">
          <w:rPr>
            <w:rFonts w:ascii="GHEA Grapalat" w:hAnsi="GHEA Grapalat"/>
          </w:rPr>
          <w:delText>,</w:delText>
        </w:r>
      </w:del>
      <w:ins w:id="1"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EF66A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EF66A0">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EF66A0" w:rsidRPr="00EF66A0">
        <w:rPr>
          <w:rFonts w:ascii="GHEA Grapalat" w:hAnsi="GHEA Grapalat"/>
          <w:b/>
        </w:rPr>
        <w:t>2</w:t>
      </w:r>
      <w:r w:rsidRPr="00EF66A0">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EF66A0">
      <w:pPr>
        <w:widowControl w:val="0"/>
        <w:ind w:firstLine="567"/>
        <w:contextualSpacing/>
        <w:jc w:val="both"/>
        <w:rPr>
          <w:rFonts w:ascii="GHEA Grapalat" w:hAnsi="GHEA Grapalat"/>
        </w:rPr>
      </w:pPr>
      <w:r w:rsidRPr="002658C9">
        <w:rPr>
          <w:rFonts w:ascii="GHEA Grapalat" w:hAnsi="GHEA Grapalat"/>
        </w:rPr>
        <w:t xml:space="preserve">Конверт и предусмотренные настоящим Приглашением и составленные участником </w:t>
      </w:r>
      <w:r w:rsidRPr="002658C9">
        <w:rPr>
          <w:rFonts w:ascii="GHEA Grapalat" w:hAnsi="GHEA Grapalat"/>
        </w:rPr>
        <w:lastRenderedPageBreak/>
        <w:t>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EF66A0">
      <w:pPr>
        <w:widowControl w:val="0"/>
        <w:tabs>
          <w:tab w:val="left" w:pos="1134"/>
        </w:tabs>
        <w:ind w:firstLine="567"/>
        <w:contextualSpacing/>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EF66A0">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EF66A0">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EF66A0">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EF66A0">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EF66A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F66A0" w:rsidRDefault="00EF66A0">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EF66A0">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EF66A0" w:rsidRPr="005E4F96">
        <w:rPr>
          <w:rFonts w:ascii="GHEA Grapalat" w:hAnsi="GHEA Grapalat"/>
          <w:b/>
          <w:i/>
          <w:sz w:val="24"/>
          <w:szCs w:val="24"/>
        </w:rPr>
        <w:t>«GHAShDzB-HVKAK-202</w:t>
      </w:r>
      <w:r w:rsidR="00B21754">
        <w:rPr>
          <w:rFonts w:ascii="GHEA Grapalat" w:hAnsi="GHEA Grapalat"/>
          <w:b/>
          <w:i/>
          <w:sz w:val="24"/>
          <w:szCs w:val="24"/>
        </w:rPr>
        <w:t>1</w:t>
      </w:r>
      <w:r w:rsidR="00EF66A0" w:rsidRPr="005E4F96">
        <w:rPr>
          <w:rFonts w:ascii="GHEA Grapalat" w:hAnsi="GHEA Grapalat"/>
          <w:b/>
          <w:i/>
          <w:sz w:val="24"/>
          <w:szCs w:val="24"/>
        </w:rPr>
        <w:t>-</w:t>
      </w:r>
      <w:r w:rsidR="00076453">
        <w:rPr>
          <w:rFonts w:ascii="GHEA Grapalat" w:hAnsi="GHEA Grapalat"/>
          <w:b/>
          <w:i/>
          <w:sz w:val="24"/>
          <w:szCs w:val="24"/>
          <w:lang w:val="hy-AM"/>
        </w:rPr>
        <w:t>42</w:t>
      </w:r>
      <w:r w:rsidR="00EF66A0" w:rsidRPr="005E4F96">
        <w:rPr>
          <w:rFonts w:ascii="GHEA Grapalat" w:hAnsi="GHEA Grapalat"/>
          <w:b/>
          <w:i/>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EF66A0">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F66A0">
        <w:rPr>
          <w:rFonts w:ascii="GHEA Grapalat" w:hAnsi="GHEA Grapalat"/>
          <w:color w:val="auto"/>
          <w:sz w:val="24"/>
          <w:szCs w:val="24"/>
        </w:rPr>
        <w:t>процедуре запроса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F62C64" w:rsidRDefault="00F62C64" w:rsidP="00F62C64">
      <w:pPr>
        <w:jc w:val="both"/>
        <w:rPr>
          <w:rFonts w:ascii="GHEA Grapalat" w:hAnsi="GHEA Grapalat" w:cs="Sylfaen"/>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Национальным центром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color w:val="0D0D0D" w:themeColor="text1" w:themeTint="F2"/>
          <w:shd w:val="clear" w:color="auto" w:fill="FFFFFF"/>
        </w:rPr>
        <w:t>МЗ РА</w:t>
      </w:r>
      <w:r>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076453">
        <w:rPr>
          <w:rFonts w:ascii="GHEA Grapalat" w:hAnsi="GHEA Grapalat"/>
          <w:b/>
          <w:i/>
          <w:lang w:val="hy-AM"/>
        </w:rPr>
        <w:t>42</w:t>
      </w:r>
      <w:r w:rsidRPr="005E4F96">
        <w:rPr>
          <w:rFonts w:ascii="GHEA Grapalat" w:hAnsi="GHEA Grapalat"/>
          <w:b/>
          <w:i/>
        </w:rPr>
        <w:t>»</w:t>
      </w:r>
      <w:r>
        <w:rPr>
          <w:rFonts w:ascii="GHEA Grapalat" w:hAnsi="GHEA Grapalat"/>
          <w:b/>
          <w:i/>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F62C64">
        <w:rPr>
          <w:rFonts w:ascii="GHEA Grapalat" w:hAnsi="GHEA Grapalat"/>
        </w:rPr>
        <w:t>запрос котировок</w:t>
      </w:r>
      <w:r>
        <w:rPr>
          <w:rFonts w:ascii="GHEA Grapalat" w:hAnsi="GHEA Grapalat"/>
        </w:rPr>
        <w:t xml:space="preserve"> под кодом </w:t>
      </w:r>
      <w:r w:rsidR="00F62C64"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076453">
        <w:rPr>
          <w:rFonts w:ascii="GHEA Grapalat" w:hAnsi="GHEA Grapalat"/>
          <w:b/>
          <w:i/>
          <w:lang w:val="hy-AM"/>
        </w:rPr>
        <w:t>42</w:t>
      </w:r>
      <w:r w:rsidR="00F62C64" w:rsidRPr="005E4F96">
        <w:rPr>
          <w:rFonts w:ascii="GHEA Grapalat" w:hAnsi="GHEA Grapalat"/>
          <w:b/>
          <w:i/>
        </w:rPr>
        <w:t>»</w:t>
      </w:r>
      <w:r>
        <w:rPr>
          <w:rFonts w:ascii="GHEA Grapalat" w:hAnsi="GHEA Grapalat"/>
        </w:rPr>
        <w:t>,</w:t>
      </w:r>
      <w:r w:rsidR="00F62C64">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F62C64">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F62C64"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076453">
        <w:rPr>
          <w:rFonts w:ascii="GHEA Grapalat" w:hAnsi="GHEA Grapalat"/>
          <w:b/>
          <w:i/>
          <w:lang w:val="hy-AM"/>
        </w:rPr>
        <w:t>42</w:t>
      </w:r>
      <w:r w:rsidR="00F62C64" w:rsidRPr="005E4F96">
        <w:rPr>
          <w:rFonts w:ascii="GHEA Grapalat" w:hAnsi="GHEA Grapalat"/>
          <w:b/>
          <w:i/>
        </w:rPr>
        <w:t>»</w:t>
      </w:r>
      <w:r w:rsidR="00F62C64">
        <w:rPr>
          <w:rFonts w:ascii="GHEA Grapalat" w:hAnsi="GHEA Grapalat"/>
          <w:b/>
          <w:i/>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62C64">
        <w:rPr>
          <w:rFonts w:ascii="GHEA Grapalat" w:hAnsi="GHEA Grapalat"/>
          <w:b/>
          <w:sz w:val="24"/>
          <w:szCs w:val="24"/>
        </w:rPr>
        <w:t>запрос котир</w:t>
      </w:r>
      <w:r w:rsidR="000940DC">
        <w:rPr>
          <w:rFonts w:ascii="GHEA Grapalat" w:hAnsi="GHEA Grapalat"/>
          <w:b/>
          <w:sz w:val="24"/>
          <w:szCs w:val="24"/>
        </w:rPr>
        <w:t>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0940DC" w:rsidRPr="005E4F96">
        <w:rPr>
          <w:rFonts w:ascii="GHEA Grapalat" w:hAnsi="GHEA Grapalat"/>
          <w:b/>
          <w:i/>
          <w:sz w:val="24"/>
          <w:szCs w:val="24"/>
        </w:rPr>
        <w:t>«GHAShDzB-HVKAK-</w:t>
      </w:r>
      <w:r w:rsidR="00B21754" w:rsidRPr="005E4F96">
        <w:rPr>
          <w:rFonts w:ascii="GHEA Grapalat" w:hAnsi="GHEA Grapalat"/>
          <w:b/>
          <w:i/>
          <w:sz w:val="24"/>
          <w:szCs w:val="24"/>
        </w:rPr>
        <w:t>202</w:t>
      </w:r>
      <w:r w:rsidR="00B21754">
        <w:rPr>
          <w:rFonts w:ascii="GHEA Grapalat" w:hAnsi="GHEA Grapalat"/>
          <w:b/>
          <w:i/>
          <w:sz w:val="24"/>
          <w:szCs w:val="24"/>
        </w:rPr>
        <w:t>1</w:t>
      </w:r>
      <w:r w:rsidR="00B21754" w:rsidRPr="005E4F96">
        <w:rPr>
          <w:rFonts w:ascii="GHEA Grapalat" w:hAnsi="GHEA Grapalat"/>
          <w:b/>
          <w:i/>
          <w:sz w:val="24"/>
          <w:szCs w:val="24"/>
        </w:rPr>
        <w:t>-</w:t>
      </w:r>
      <w:r w:rsidR="00076453">
        <w:rPr>
          <w:rFonts w:ascii="GHEA Grapalat" w:hAnsi="GHEA Grapalat"/>
          <w:b/>
          <w:i/>
          <w:sz w:val="24"/>
          <w:szCs w:val="24"/>
          <w:lang w:val="hy-AM"/>
        </w:rPr>
        <w:t>42</w:t>
      </w:r>
      <w:r w:rsidR="000940DC" w:rsidRPr="005E4F96">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940DC">
        <w:rPr>
          <w:rFonts w:ascii="GHEA Grapalat" w:hAnsi="GHEA Grapalat"/>
          <w:spacing w:val="-6"/>
        </w:rPr>
        <w:t>запрос котиривок</w:t>
      </w:r>
      <w:r w:rsidRPr="005744FC">
        <w:rPr>
          <w:rFonts w:ascii="GHEA Grapalat" w:hAnsi="GHEA Grapalat"/>
          <w:spacing w:val="-6"/>
        </w:rPr>
        <w:t xml:space="preserve"> под кодом </w:t>
      </w:r>
      <w:r w:rsidR="000940DC"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076453">
        <w:rPr>
          <w:rFonts w:ascii="GHEA Grapalat" w:hAnsi="GHEA Grapalat"/>
          <w:b/>
          <w:i/>
          <w:lang w:val="hy-AM"/>
        </w:rPr>
        <w:t>42</w:t>
      </w:r>
      <w:r w:rsidR="000940DC" w:rsidRPr="005E4F96">
        <w:rPr>
          <w:rFonts w:ascii="GHEA Grapalat" w:hAnsi="GHEA Grapalat"/>
          <w:b/>
          <w:i/>
        </w:rPr>
        <w:t>»</w:t>
      </w:r>
      <w:r w:rsidR="000940DC">
        <w:rPr>
          <w:rFonts w:ascii="GHEA Grapalat" w:hAnsi="GHEA Grapalat"/>
          <w:b/>
          <w:i/>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0940DC">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0940DC"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076453">
        <w:rPr>
          <w:rFonts w:ascii="GHEA Grapalat" w:hAnsi="GHEA Grapalat"/>
          <w:b/>
          <w:i/>
          <w:lang w:val="hy-AM"/>
        </w:rPr>
        <w:t>42</w:t>
      </w:r>
      <w:r w:rsidR="000940DC" w:rsidRPr="005E4F96">
        <w:rPr>
          <w:rFonts w:ascii="GHEA Grapalat" w:hAnsi="GHEA Grapalat"/>
          <w:b/>
          <w:i/>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21754">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w:t>
            </w:r>
            <w:r w:rsidR="00B21754">
              <w:rPr>
                <w:rFonts w:ascii="GHEA Grapalat" w:hAnsi="GHEA Grapalat"/>
                <w:sz w:val="22"/>
                <w:szCs w:val="22"/>
              </w:rPr>
              <w:t>1</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0940DC" w:rsidRDefault="003D2FE2" w:rsidP="000940DC">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0940DC" w:rsidRPr="002508E7">
        <w:rPr>
          <w:rFonts w:ascii="GHEA Grapalat" w:hAnsi="GHEA Grapalat"/>
          <w:b/>
          <w:i/>
        </w:rPr>
        <w:t>ГНО «Национальны</w:t>
      </w:r>
      <w:r w:rsidR="000940DC">
        <w:rPr>
          <w:rFonts w:ascii="GHEA Grapalat" w:hAnsi="GHEA Grapalat"/>
          <w:b/>
          <w:i/>
        </w:rPr>
        <w:t xml:space="preserve">м центром </w:t>
      </w:r>
      <w:r w:rsidR="000940DC" w:rsidRPr="002508E7">
        <w:rPr>
          <w:rFonts w:ascii="GHEA Grapalat" w:hAnsi="GHEA Grapalat"/>
          <w:b/>
          <w:i/>
        </w:rPr>
        <w:t>по контролю и профилактике заболеваний» МЗ РА</w:t>
      </w:r>
      <w:r w:rsidR="000940DC">
        <w:rPr>
          <w:rFonts w:ascii="GHEA Grapalat" w:hAnsi="GHEA Grapalat"/>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0940DC"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076453">
        <w:rPr>
          <w:rFonts w:ascii="GHEA Grapalat" w:hAnsi="GHEA Grapalat"/>
          <w:b/>
          <w:i/>
          <w:lang w:val="hy-AM"/>
        </w:rPr>
        <w:t>42</w:t>
      </w:r>
      <w:r w:rsidR="000940DC" w:rsidRPr="005E4F96">
        <w:rPr>
          <w:rFonts w:ascii="GHEA Grapalat" w:hAnsi="GHEA Grapalat"/>
          <w:b/>
          <w:i/>
        </w:rPr>
        <w:t>»</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6453" w:rsidRPr="00CF4C91">
        <w:rPr>
          <w:rFonts w:ascii="GHEA Grapalat" w:hAnsi="GHEA Grapalat"/>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lastRenderedPageBreak/>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B2175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w:t>
            </w:r>
            <w:r w:rsidR="00B21754">
              <w:rPr>
                <w:rFonts w:ascii="GHEA Grapalat" w:hAnsi="GHEA Grapalat"/>
              </w:rPr>
              <w:t>1</w:t>
            </w:r>
            <w:r w:rsidRPr="00B138F3">
              <w:rPr>
                <w:rFonts w:ascii="GHEA Grapalat" w:hAnsi="GHEA Grapalat"/>
              </w:rPr>
              <w:t>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55E27" w:rsidRPr="00B138F3" w:rsidTr="00B55E27">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B55E27" w:rsidRPr="00B36468" w:rsidRDefault="00B55E27" w:rsidP="00B55E2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B55E27" w:rsidRPr="00B138F3" w:rsidTr="00B55E27">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B55E27" w:rsidRPr="00B36468" w:rsidRDefault="00B55E27" w:rsidP="00B55E27">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B55E27" w:rsidRPr="00B138F3" w:rsidTr="00B55E27">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B55E27" w:rsidRPr="00B36468" w:rsidRDefault="00B55E27" w:rsidP="00B55E2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B55E27" w:rsidRPr="00B138F3" w:rsidTr="00B55E27">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B55E27" w:rsidRPr="00B36468" w:rsidRDefault="00B55E27" w:rsidP="008822D0">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sidR="008822D0">
              <w:rPr>
                <w:rFonts w:ascii="GHEA Grapalat" w:hAnsi="GHEA Grapalat"/>
                <w:b/>
                <w:sz w:val="20"/>
                <w:szCs w:val="20"/>
              </w:rPr>
              <w:t>Центральное казначейство</w:t>
            </w:r>
          </w:p>
        </w:tc>
      </w:tr>
      <w:tr w:rsidR="00B55E27" w:rsidRPr="00B138F3" w:rsidTr="00B55E27">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B55E27" w:rsidRPr="00B36468" w:rsidRDefault="00B55E27" w:rsidP="00B55E2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(сч.№)</w:t>
            </w:r>
            <w:r w:rsidRPr="0044077A">
              <w:rPr>
                <w:rFonts w:ascii="GHEA Grapalat" w:hAnsi="GHEA Grapalat" w:cs="Arial"/>
                <w:b/>
                <w:bCs/>
                <w:sz w:val="20"/>
                <w:szCs w:val="20"/>
                <w:lang w:val="hy-AM"/>
              </w:rPr>
              <w:t xml:space="preserve"> 900018004649</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B21754">
            <w:pPr>
              <w:widowControl w:val="0"/>
              <w:spacing w:after="160"/>
              <w:ind w:right="155"/>
              <w:jc w:val="right"/>
              <w:rPr>
                <w:rFonts w:ascii="GHEA Grapalat" w:hAnsi="GHEA Grapalat" w:cs="Sylfaen"/>
                <w:lang w:val="en-US"/>
              </w:rPr>
            </w:pPr>
            <w:r w:rsidRPr="00B138F3">
              <w:rPr>
                <w:rFonts w:ascii="GHEA Grapalat" w:hAnsi="GHEA Grapalat"/>
              </w:rPr>
              <w:t>24.в"___" ___ 2</w:t>
            </w:r>
            <w:r w:rsidR="00B21754">
              <w:rPr>
                <w:rFonts w:ascii="GHEA Grapalat" w:hAnsi="GHEA Grapalat"/>
              </w:rPr>
              <w:t>1</w:t>
            </w:r>
            <w:r w:rsidRPr="00B138F3">
              <w:rPr>
                <w:rFonts w:ascii="GHEA Grapalat" w:hAnsi="GHEA Grapalat"/>
              </w:rPr>
              <w:t xml:space="preserve">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B21754">
            <w:pPr>
              <w:widowControl w:val="0"/>
              <w:spacing w:after="160"/>
              <w:jc w:val="right"/>
              <w:rPr>
                <w:rFonts w:ascii="GHEA Grapalat" w:hAnsi="GHEA Grapalat" w:cs="Sylfaen"/>
              </w:rPr>
            </w:pPr>
            <w:r w:rsidRPr="00B138F3">
              <w:rPr>
                <w:rFonts w:ascii="GHEA Grapalat" w:hAnsi="GHEA Grapalat"/>
              </w:rPr>
              <w:t>23.в Дата исполнения: "___" ___ 2</w:t>
            </w:r>
            <w:r w:rsidR="00B21754">
              <w:rPr>
                <w:rFonts w:ascii="GHEA Grapalat" w:hAnsi="GHEA Grapalat"/>
              </w:rPr>
              <w:t>1</w:t>
            </w:r>
            <w:r w:rsidRPr="00B138F3">
              <w:rPr>
                <w:rFonts w:ascii="GHEA Grapalat" w:hAnsi="GHEA Grapalat"/>
              </w:rPr>
              <w:t>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в </w:t>
            </w:r>
            <w:r w:rsidRPr="00B138F3">
              <w:rPr>
                <w:rFonts w:ascii="GHEA Grapalat" w:hAnsi="GHEA Grapalat"/>
                <w:sz w:val="18"/>
                <w:szCs w:val="18"/>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427AEC" w:rsidRDefault="00427AEC" w:rsidP="000A214C">
      <w:pPr>
        <w:widowControl w:val="0"/>
        <w:spacing w:after="160"/>
        <w:jc w:val="right"/>
        <w:rPr>
          <w:rFonts w:ascii="GHEA Grapalat" w:hAnsi="GHEA Grapalat"/>
          <w:i/>
        </w:rPr>
      </w:pPr>
    </w:p>
    <w:p w:rsidR="008822D0" w:rsidRDefault="008822D0">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"---BM</w:t>
      </w:r>
      <w:r w:rsidR="00561817">
        <w:rPr>
          <w:rFonts w:ascii="GHEA Grapalat" w:hAnsi="GHEA Grapalat"/>
          <w:i/>
        </w:rPr>
        <w:t>AShDzB</w:t>
      </w:r>
      <w:r w:rsidRPr="00B138F3">
        <w:rPr>
          <w:rFonts w:ascii="GHEA Grapalat" w:hAnsi="GHEA Grapalat"/>
          <w:i/>
        </w:rPr>
        <w:t>---/---"</w:t>
      </w:r>
      <w:r w:rsidRPr="00B138F3">
        <w:rPr>
          <w:rStyle w:val="FootnoteReference"/>
          <w:rFonts w:ascii="GHEA Grapalat" w:hAnsi="GHEA Grapalat"/>
          <w:i/>
        </w:rPr>
        <w:footnoteReference w:customMarkFollows="1" w:id="5"/>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B21754">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w:t>
            </w:r>
            <w:r w:rsidR="00B21754">
              <w:rPr>
                <w:rFonts w:ascii="GHEA Grapalat" w:hAnsi="GHEA Grapalat"/>
              </w:rPr>
              <w:t>1</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F70E7A" w:rsidRPr="000940DC" w:rsidRDefault="000A214C" w:rsidP="00F70E7A">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F70E7A" w:rsidRPr="002508E7">
        <w:rPr>
          <w:rFonts w:ascii="GHEA Grapalat" w:hAnsi="GHEA Grapalat"/>
          <w:b/>
          <w:i/>
        </w:rPr>
        <w:t>ГНО «Национальны</w:t>
      </w:r>
      <w:r w:rsidR="00F70E7A">
        <w:rPr>
          <w:rFonts w:ascii="GHEA Grapalat" w:hAnsi="GHEA Grapalat"/>
          <w:b/>
          <w:i/>
        </w:rPr>
        <w:t xml:space="preserve">м центром </w:t>
      </w:r>
      <w:r w:rsidR="00F70E7A" w:rsidRPr="002508E7">
        <w:rPr>
          <w:rFonts w:ascii="GHEA Grapalat" w:hAnsi="GHEA Grapalat"/>
          <w:b/>
          <w:i/>
        </w:rPr>
        <w:t>по контролю и профилактике заболеваний» МЗ РА</w:t>
      </w:r>
      <w:r w:rsidR="00F70E7A">
        <w:rPr>
          <w:rFonts w:ascii="GHEA Grapalat" w:hAnsi="GHEA Grapalat"/>
        </w:rPr>
        <w:t xml:space="preserve"> </w:t>
      </w:r>
      <w:r w:rsidR="00F70E7A" w:rsidRPr="00B138F3">
        <w:rPr>
          <w:rFonts w:ascii="GHEA Grapalat" w:hAnsi="GHEA Grapalat"/>
          <w:spacing w:val="-6"/>
          <w:sz w:val="22"/>
          <w:szCs w:val="22"/>
        </w:rPr>
        <w:t xml:space="preserve">(далее — Заказчик) </w:t>
      </w:r>
      <w:r w:rsidR="00F70E7A" w:rsidRPr="00B138F3">
        <w:rPr>
          <w:rFonts w:ascii="GHEA Grapalat" w:hAnsi="GHEA Grapalat"/>
          <w:sz w:val="22"/>
          <w:szCs w:val="22"/>
        </w:rPr>
        <w:t xml:space="preserve">процедуре закупок под кодом </w:t>
      </w:r>
      <w:r w:rsidR="00F70E7A" w:rsidRPr="005E4F96">
        <w:rPr>
          <w:rFonts w:ascii="GHEA Grapalat" w:hAnsi="GHEA Grapalat"/>
          <w:b/>
          <w:i/>
        </w:rPr>
        <w:t>«GHAShDzB-HVKAK-</w:t>
      </w:r>
      <w:r w:rsidR="00B21754" w:rsidRPr="005E4F96">
        <w:rPr>
          <w:rFonts w:ascii="GHEA Grapalat" w:hAnsi="GHEA Grapalat"/>
          <w:b/>
          <w:i/>
        </w:rPr>
        <w:t>202</w:t>
      </w:r>
      <w:r w:rsidR="00B21754">
        <w:rPr>
          <w:rFonts w:ascii="GHEA Grapalat" w:hAnsi="GHEA Grapalat"/>
          <w:b/>
          <w:i/>
        </w:rPr>
        <w:t>1</w:t>
      </w:r>
      <w:r w:rsidR="00B21754" w:rsidRPr="005E4F96">
        <w:rPr>
          <w:rFonts w:ascii="GHEA Grapalat" w:hAnsi="GHEA Grapalat"/>
          <w:b/>
          <w:i/>
        </w:rPr>
        <w:t>-</w:t>
      </w:r>
      <w:r w:rsidR="00076453">
        <w:rPr>
          <w:rFonts w:ascii="GHEA Grapalat" w:hAnsi="GHEA Grapalat"/>
          <w:b/>
          <w:i/>
          <w:lang w:val="hy-AM"/>
        </w:rPr>
        <w:t>42</w:t>
      </w:r>
      <w:r w:rsidR="00F70E7A" w:rsidRPr="005E4F96">
        <w:rPr>
          <w:rFonts w:ascii="GHEA Grapalat" w:hAnsi="GHEA Grapalat"/>
          <w:b/>
          <w:i/>
        </w:rPr>
        <w:t>»</w:t>
      </w:r>
      <w:r w:rsidR="00F70E7A" w:rsidRPr="00B138F3">
        <w:rPr>
          <w:rFonts w:ascii="GHEA Grapalat" w:hAnsi="GHEA Grapalat"/>
          <w:sz w:val="22"/>
          <w:szCs w:val="22"/>
        </w:rPr>
        <w:t>.</w:t>
      </w:r>
    </w:p>
    <w:p w:rsidR="000A214C" w:rsidRPr="00B138F3" w:rsidRDefault="000A214C" w:rsidP="00F70E7A">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21754" w:rsidRPr="00B138F3" w:rsidRDefault="00BE2572" w:rsidP="00BE2572">
      <w:pPr>
        <w:rPr>
          <w:rFonts w:ascii="GHEA Grapalat" w:hAnsi="GHEA Grapalat" w:cs="Sylfaen"/>
        </w:rPr>
      </w:pPr>
      <w:r w:rsidRPr="00B138F3">
        <w:rPr>
          <w:rFonts w:ascii="GHEA Grapalat" w:hAnsi="GHEA Grapalat" w:cs="Sylfaen"/>
        </w:rPr>
        <w:br w:type="page"/>
      </w:r>
    </w:p>
    <w:tbl>
      <w:tblPr>
        <w:tblpPr w:leftFromText="180" w:rightFromText="180" w:vertAnchor="page" w:horzAnchor="margin" w:tblpXSpec="center" w:tblpY="1754"/>
        <w:tblW w:w="10980" w:type="dxa"/>
        <w:tblLook w:val="0000"/>
      </w:tblPr>
      <w:tblGrid>
        <w:gridCol w:w="5616"/>
        <w:gridCol w:w="5364"/>
      </w:tblGrid>
      <w:tr w:rsidR="00B21754" w:rsidRPr="00B138F3" w:rsidTr="000764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21754" w:rsidRPr="00B138F3" w:rsidTr="000764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rPr>
                <w:rFonts w:ascii="GHEA Grapalat" w:hAnsi="GHEA Grapalat" w:cs="Sylfaen"/>
              </w:rPr>
            </w:pPr>
            <w:r>
              <w:rPr>
                <w:rFonts w:ascii="GHEA Grapalat" w:hAnsi="GHEA Grapalat"/>
              </w:rPr>
              <w:t xml:space="preserve">     </w:t>
            </w:r>
            <w:r w:rsidRPr="00B138F3">
              <w:rPr>
                <w:rFonts w:ascii="GHEA Grapalat" w:hAnsi="GHEA Grapalat"/>
              </w:rPr>
              <w:t>2.</w:t>
            </w:r>
            <w:r w:rsidRPr="00B138F3">
              <w:rPr>
                <w:rFonts w:ascii="GHEA Grapalat" w:hAnsi="GHEA Grapalat"/>
              </w:rPr>
              <w:tab/>
              <w:t xml:space="preserve">Номер </w:t>
            </w:r>
          </w:p>
        </w:tc>
      </w:tr>
      <w:tr w:rsidR="00B21754" w:rsidRPr="00B138F3" w:rsidTr="0007645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B2175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w:t>
            </w:r>
            <w:r>
              <w:rPr>
                <w:rFonts w:ascii="GHEA Grapalat" w:hAnsi="GHEA Grapalat"/>
              </w:rPr>
              <w:t>1</w:t>
            </w:r>
            <w:r w:rsidRPr="00B138F3">
              <w:rPr>
                <w:rFonts w:ascii="GHEA Grapalat" w:hAnsi="GHEA Grapalat"/>
              </w:rPr>
              <w:t>___г.</w:t>
            </w:r>
          </w:p>
        </w:tc>
      </w:tr>
      <w:tr w:rsidR="00B21754" w:rsidRPr="00B138F3" w:rsidTr="0007645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21754" w:rsidRPr="00B138F3" w:rsidTr="0007645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21754" w:rsidRPr="00B138F3" w:rsidTr="0007645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21754" w:rsidRPr="00B138F3" w:rsidTr="000764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21754" w:rsidRPr="00B138F3" w:rsidTr="000764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21754" w:rsidRPr="00B138F3" w:rsidTr="000764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B21754" w:rsidRPr="00B36468" w:rsidRDefault="00B21754" w:rsidP="00076453">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B21754" w:rsidRPr="00B138F3" w:rsidTr="0007645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B21754" w:rsidRPr="00B36468" w:rsidRDefault="00B21754" w:rsidP="00076453">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B21754" w:rsidRPr="00B138F3" w:rsidTr="0007645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B21754" w:rsidRPr="00B36468" w:rsidRDefault="00B21754" w:rsidP="00076453">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B21754" w:rsidRPr="00B138F3" w:rsidTr="0007645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B21754" w:rsidRPr="00B36468" w:rsidRDefault="00B21754" w:rsidP="00076453">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Pr>
                <w:rFonts w:ascii="GHEA Grapalat" w:hAnsi="GHEA Grapalat"/>
                <w:b/>
                <w:sz w:val="20"/>
                <w:szCs w:val="20"/>
              </w:rPr>
              <w:t>Центральное казначейство</w:t>
            </w:r>
          </w:p>
        </w:tc>
      </w:tr>
      <w:tr w:rsidR="00B21754" w:rsidRPr="00B138F3" w:rsidTr="00076453">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B21754" w:rsidRPr="00B36468" w:rsidRDefault="00B21754" w:rsidP="00076453">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(сч.№)</w:t>
            </w:r>
            <w:r w:rsidRPr="0044077A">
              <w:rPr>
                <w:rFonts w:ascii="GHEA Grapalat" w:hAnsi="GHEA Grapalat" w:cs="Arial"/>
                <w:b/>
                <w:bCs/>
                <w:sz w:val="20"/>
                <w:szCs w:val="20"/>
                <w:lang w:val="hy-AM"/>
              </w:rPr>
              <w:t xml:space="preserve"> 900018004649</w:t>
            </w:r>
          </w:p>
        </w:tc>
      </w:tr>
      <w:tr w:rsidR="00B21754" w:rsidRPr="00B138F3" w:rsidTr="000764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21754" w:rsidRPr="00B138F3" w:rsidTr="000764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21754" w:rsidRPr="00B138F3" w:rsidTr="000764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21754" w:rsidRPr="00B138F3" w:rsidTr="0007645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21754" w:rsidRPr="00B138F3" w:rsidTr="00076453">
        <w:trPr>
          <w:trHeight w:val="424"/>
        </w:trPr>
        <w:tc>
          <w:tcPr>
            <w:tcW w:w="10980" w:type="dxa"/>
            <w:gridSpan w:val="2"/>
            <w:tcBorders>
              <w:top w:val="single" w:sz="4" w:space="0" w:color="auto"/>
              <w:left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21754" w:rsidRPr="00B138F3" w:rsidTr="0007645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21754" w:rsidRPr="00B138F3" w:rsidTr="0007645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754" w:rsidRPr="00B138F3" w:rsidRDefault="00B21754" w:rsidP="0007645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21754" w:rsidRPr="00B138F3" w:rsidTr="00076453">
        <w:trPr>
          <w:trHeight w:val="2194"/>
        </w:trPr>
        <w:tc>
          <w:tcPr>
            <w:tcW w:w="5616" w:type="dxa"/>
            <w:tcBorders>
              <w:top w:val="nil"/>
              <w:left w:val="single" w:sz="4" w:space="0" w:color="auto"/>
              <w:bottom w:val="single" w:sz="4" w:space="0" w:color="auto"/>
              <w:right w:val="single" w:sz="4" w:space="0" w:color="auto"/>
            </w:tcBorders>
            <w:noWrap/>
            <w:vAlign w:val="bottom"/>
          </w:tcPr>
          <w:p w:rsidR="00B21754" w:rsidRPr="00B138F3" w:rsidRDefault="00B21754" w:rsidP="0007645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21754" w:rsidRPr="00B138F3" w:rsidRDefault="00B21754" w:rsidP="00076453">
            <w:pPr>
              <w:widowControl w:val="0"/>
              <w:spacing w:after="160"/>
              <w:rPr>
                <w:rFonts w:ascii="GHEA Grapalat" w:hAnsi="GHEA Grapalat" w:cs="Sylfaen"/>
              </w:rPr>
            </w:pPr>
          </w:p>
          <w:p w:rsidR="00B21754" w:rsidRPr="00B138F3" w:rsidRDefault="00B21754" w:rsidP="00076453">
            <w:pPr>
              <w:widowControl w:val="0"/>
              <w:spacing w:after="160"/>
              <w:jc w:val="right"/>
              <w:rPr>
                <w:rFonts w:ascii="GHEA Grapalat" w:hAnsi="GHEA Grapalat" w:cs="Tahoma"/>
              </w:rPr>
            </w:pPr>
            <w:r w:rsidRPr="00B138F3">
              <w:rPr>
                <w:rFonts w:ascii="GHEA Grapalat" w:hAnsi="GHEA Grapalat"/>
              </w:rPr>
              <w:t>/____________________/</w:t>
            </w:r>
          </w:p>
          <w:p w:rsidR="00B21754" w:rsidRPr="00B138F3" w:rsidRDefault="00B21754" w:rsidP="00076453">
            <w:pPr>
              <w:widowControl w:val="0"/>
              <w:spacing w:after="160"/>
              <w:rPr>
                <w:rFonts w:ascii="GHEA Grapalat" w:hAnsi="GHEA Grapalat" w:cs="Sylfaen"/>
              </w:rPr>
            </w:pPr>
          </w:p>
          <w:p w:rsidR="00B21754" w:rsidRPr="00B138F3" w:rsidRDefault="00B21754" w:rsidP="00076453">
            <w:pPr>
              <w:widowControl w:val="0"/>
              <w:spacing w:after="160"/>
              <w:jc w:val="right"/>
              <w:rPr>
                <w:rFonts w:ascii="GHEA Grapalat" w:hAnsi="GHEA Grapalat" w:cs="Sylfaen"/>
              </w:rPr>
            </w:pPr>
            <w:r w:rsidRPr="00B138F3">
              <w:rPr>
                <w:rFonts w:ascii="GHEA Grapalat" w:hAnsi="GHEA Grapalat"/>
              </w:rPr>
              <w:t>/____________________/</w:t>
            </w:r>
          </w:p>
          <w:p w:rsidR="00B21754" w:rsidRPr="00B138F3" w:rsidRDefault="00B21754" w:rsidP="00076453">
            <w:pPr>
              <w:widowControl w:val="0"/>
              <w:spacing w:after="160"/>
              <w:rPr>
                <w:rFonts w:ascii="GHEA Grapalat" w:hAnsi="GHEA Grapalat" w:cs="Sylfaen"/>
              </w:rPr>
            </w:pPr>
          </w:p>
          <w:p w:rsidR="00B21754" w:rsidRPr="00B138F3" w:rsidRDefault="00B21754" w:rsidP="0007645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21754" w:rsidRPr="00B138F3" w:rsidRDefault="00B21754" w:rsidP="0007645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21754" w:rsidRPr="00B138F3" w:rsidRDefault="00B21754" w:rsidP="0007645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21754" w:rsidRPr="00B138F3" w:rsidRDefault="00B21754" w:rsidP="00076453">
            <w:pPr>
              <w:widowControl w:val="0"/>
              <w:spacing w:after="160"/>
              <w:rPr>
                <w:rFonts w:ascii="GHEA Grapalat" w:hAnsi="GHEA Grapalat" w:cs="Sylfaen"/>
              </w:rPr>
            </w:pPr>
          </w:p>
          <w:p w:rsidR="00B21754" w:rsidRPr="00B138F3" w:rsidRDefault="00B21754" w:rsidP="00076453">
            <w:pPr>
              <w:widowControl w:val="0"/>
              <w:spacing w:after="160"/>
              <w:jc w:val="right"/>
              <w:rPr>
                <w:rFonts w:ascii="GHEA Grapalat" w:hAnsi="GHEA Grapalat" w:cs="Sylfaen"/>
              </w:rPr>
            </w:pPr>
            <w:r w:rsidRPr="00B138F3">
              <w:rPr>
                <w:rFonts w:ascii="GHEA Grapalat" w:hAnsi="GHEA Grapalat"/>
              </w:rPr>
              <w:t>/____________________/</w:t>
            </w:r>
          </w:p>
          <w:p w:rsidR="00B21754" w:rsidRPr="00B138F3" w:rsidRDefault="00B21754" w:rsidP="00076453">
            <w:pPr>
              <w:widowControl w:val="0"/>
              <w:spacing w:after="160"/>
              <w:jc w:val="right"/>
              <w:rPr>
                <w:rFonts w:ascii="GHEA Grapalat" w:hAnsi="GHEA Grapalat" w:cs="Tahoma"/>
              </w:rPr>
            </w:pPr>
          </w:p>
          <w:p w:rsidR="00B21754" w:rsidRPr="00B138F3" w:rsidRDefault="00B21754" w:rsidP="00076453">
            <w:pPr>
              <w:widowControl w:val="0"/>
              <w:spacing w:after="160"/>
              <w:jc w:val="right"/>
              <w:rPr>
                <w:rFonts w:ascii="GHEA Grapalat" w:hAnsi="GHEA Grapalat" w:cs="Sylfaen"/>
              </w:rPr>
            </w:pPr>
            <w:r w:rsidRPr="00B138F3">
              <w:rPr>
                <w:rFonts w:ascii="GHEA Grapalat" w:hAnsi="GHEA Grapalat"/>
              </w:rPr>
              <w:t>/____________________/</w:t>
            </w:r>
          </w:p>
          <w:p w:rsidR="00B21754" w:rsidRPr="00B138F3" w:rsidRDefault="00B21754" w:rsidP="00076453">
            <w:pPr>
              <w:widowControl w:val="0"/>
              <w:spacing w:after="160"/>
              <w:rPr>
                <w:rFonts w:ascii="GHEA Grapalat" w:hAnsi="GHEA Grapalat" w:cs="Sylfaen"/>
              </w:rPr>
            </w:pPr>
          </w:p>
          <w:p w:rsidR="00B21754" w:rsidRPr="00B138F3" w:rsidRDefault="00B21754" w:rsidP="0007645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21754" w:rsidRPr="00B138F3" w:rsidTr="00076453">
        <w:trPr>
          <w:trHeight w:val="2194"/>
        </w:trPr>
        <w:tc>
          <w:tcPr>
            <w:tcW w:w="5616" w:type="dxa"/>
            <w:tcBorders>
              <w:top w:val="single" w:sz="4" w:space="0" w:color="auto"/>
              <w:left w:val="single" w:sz="4" w:space="0" w:color="auto"/>
              <w:right w:val="single" w:sz="4" w:space="0" w:color="auto"/>
            </w:tcBorders>
            <w:noWrap/>
            <w:vAlign w:val="bottom"/>
          </w:tcPr>
          <w:p w:rsidR="00B21754" w:rsidRPr="00B138F3" w:rsidRDefault="00B21754" w:rsidP="0007645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21754" w:rsidRPr="00B138F3" w:rsidRDefault="00B21754" w:rsidP="00076453">
            <w:pPr>
              <w:widowControl w:val="0"/>
              <w:spacing w:after="160"/>
              <w:rPr>
                <w:rFonts w:ascii="GHEA Grapalat" w:hAnsi="GHEA Grapalat"/>
              </w:rPr>
            </w:pPr>
          </w:p>
          <w:p w:rsidR="00B21754" w:rsidRPr="00B138F3" w:rsidRDefault="00B21754" w:rsidP="00076453">
            <w:pPr>
              <w:widowControl w:val="0"/>
              <w:jc w:val="right"/>
              <w:rPr>
                <w:rFonts w:ascii="GHEA Grapalat" w:hAnsi="GHEA Grapalat" w:cs="Tahoma"/>
              </w:rPr>
            </w:pPr>
            <w:r w:rsidRPr="00B138F3">
              <w:rPr>
                <w:rFonts w:ascii="GHEA Grapalat" w:hAnsi="GHEA Grapalat"/>
              </w:rPr>
              <w:t>/____________________/</w:t>
            </w:r>
          </w:p>
          <w:p w:rsidR="00B21754" w:rsidRPr="00B138F3" w:rsidRDefault="00B21754" w:rsidP="0007645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21754" w:rsidRPr="00B138F3" w:rsidRDefault="00B21754" w:rsidP="00076453">
            <w:pPr>
              <w:widowControl w:val="0"/>
              <w:spacing w:after="160"/>
              <w:rPr>
                <w:rFonts w:ascii="GHEA Grapalat" w:hAnsi="GHEA Grapalat" w:cs="Tahoma"/>
              </w:rPr>
            </w:pPr>
          </w:p>
          <w:p w:rsidR="00B21754" w:rsidRPr="00B138F3" w:rsidRDefault="00B21754" w:rsidP="0007645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21754" w:rsidRPr="00B138F3" w:rsidRDefault="00B21754" w:rsidP="0007645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21754" w:rsidRPr="00B138F3" w:rsidRDefault="00B21754" w:rsidP="00076453">
            <w:pPr>
              <w:widowControl w:val="0"/>
              <w:spacing w:after="160"/>
              <w:rPr>
                <w:rFonts w:ascii="GHEA Grapalat" w:hAnsi="GHEA Grapalat" w:cs="Tahoma"/>
              </w:rPr>
            </w:pPr>
          </w:p>
          <w:p w:rsidR="00B21754" w:rsidRPr="00B138F3" w:rsidRDefault="00B21754" w:rsidP="00076453">
            <w:pPr>
              <w:widowControl w:val="0"/>
              <w:jc w:val="right"/>
              <w:rPr>
                <w:rFonts w:ascii="GHEA Grapalat" w:hAnsi="GHEA Grapalat" w:cs="Tahoma"/>
              </w:rPr>
            </w:pPr>
            <w:r w:rsidRPr="00B138F3">
              <w:rPr>
                <w:rFonts w:ascii="GHEA Grapalat" w:hAnsi="GHEA Grapalat"/>
              </w:rPr>
              <w:t>/____________________/</w:t>
            </w:r>
          </w:p>
          <w:p w:rsidR="00B21754" w:rsidRPr="00B138F3" w:rsidRDefault="00B21754" w:rsidP="0007645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21754" w:rsidRPr="00B138F3" w:rsidRDefault="00B21754" w:rsidP="00076453">
            <w:pPr>
              <w:widowControl w:val="0"/>
              <w:spacing w:after="160"/>
              <w:rPr>
                <w:rFonts w:ascii="GHEA Grapalat" w:hAnsi="GHEA Grapalat" w:cs="Arial"/>
              </w:rPr>
            </w:pPr>
          </w:p>
        </w:tc>
      </w:tr>
      <w:tr w:rsidR="00B21754" w:rsidRPr="00B138F3" w:rsidTr="00076453">
        <w:trPr>
          <w:trHeight w:val="2194"/>
        </w:trPr>
        <w:tc>
          <w:tcPr>
            <w:tcW w:w="5616" w:type="dxa"/>
            <w:tcBorders>
              <w:top w:val="nil"/>
              <w:left w:val="single" w:sz="4" w:space="0" w:color="auto"/>
              <w:bottom w:val="single" w:sz="4" w:space="0" w:color="auto"/>
              <w:right w:val="single" w:sz="4" w:space="0" w:color="auto"/>
            </w:tcBorders>
            <w:noWrap/>
            <w:vAlign w:val="bottom"/>
          </w:tcPr>
          <w:p w:rsidR="00B21754" w:rsidRPr="00B138F3" w:rsidRDefault="00B21754" w:rsidP="0007645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21754" w:rsidRPr="00B138F3" w:rsidRDefault="00B21754" w:rsidP="00076453">
            <w:pPr>
              <w:widowControl w:val="0"/>
              <w:spacing w:after="160"/>
              <w:rPr>
                <w:rFonts w:ascii="GHEA Grapalat" w:hAnsi="GHEA Grapalat" w:cs="Sylfaen"/>
              </w:rPr>
            </w:pPr>
          </w:p>
          <w:p w:rsidR="00B21754" w:rsidRPr="00B138F3" w:rsidRDefault="00B21754" w:rsidP="00B21754">
            <w:pPr>
              <w:widowControl w:val="0"/>
              <w:spacing w:after="160"/>
              <w:ind w:right="155"/>
              <w:jc w:val="right"/>
              <w:rPr>
                <w:rFonts w:ascii="GHEA Grapalat" w:hAnsi="GHEA Grapalat" w:cs="Sylfaen"/>
                <w:lang w:val="en-US"/>
              </w:rPr>
            </w:pPr>
            <w:r w:rsidRPr="00B138F3">
              <w:rPr>
                <w:rFonts w:ascii="GHEA Grapalat" w:hAnsi="GHEA Grapalat"/>
              </w:rPr>
              <w:t>24.в"___" ___ 2</w:t>
            </w:r>
            <w:r>
              <w:rPr>
                <w:rFonts w:ascii="GHEA Grapalat" w:hAnsi="GHEA Grapalat"/>
              </w:rPr>
              <w:t>1</w:t>
            </w:r>
            <w:r w:rsidRPr="00B138F3">
              <w:rPr>
                <w:rFonts w:ascii="GHEA Grapalat" w:hAnsi="GHEA Grapalat"/>
              </w:rPr>
              <w:t xml:space="preserve">___ г. </w:t>
            </w:r>
          </w:p>
        </w:tc>
        <w:tc>
          <w:tcPr>
            <w:tcW w:w="5364" w:type="dxa"/>
            <w:tcBorders>
              <w:top w:val="nil"/>
              <w:left w:val="nil"/>
              <w:bottom w:val="single" w:sz="4" w:space="0" w:color="auto"/>
              <w:right w:val="single" w:sz="4" w:space="0" w:color="auto"/>
            </w:tcBorders>
            <w:noWrap/>
            <w:vAlign w:val="bottom"/>
          </w:tcPr>
          <w:p w:rsidR="00B21754" w:rsidRPr="00B138F3" w:rsidRDefault="00B21754" w:rsidP="0007645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21754" w:rsidRPr="00B138F3" w:rsidRDefault="00B21754" w:rsidP="00076453">
            <w:pPr>
              <w:widowControl w:val="0"/>
              <w:spacing w:after="160"/>
              <w:rPr>
                <w:rFonts w:ascii="GHEA Grapalat" w:hAnsi="GHEA Grapalat"/>
              </w:rPr>
            </w:pPr>
          </w:p>
          <w:p w:rsidR="00B21754" w:rsidRPr="00B138F3" w:rsidRDefault="00B21754" w:rsidP="00B21754">
            <w:pPr>
              <w:widowControl w:val="0"/>
              <w:spacing w:after="160"/>
              <w:jc w:val="right"/>
              <w:rPr>
                <w:rFonts w:ascii="GHEA Grapalat" w:hAnsi="GHEA Grapalat" w:cs="Sylfaen"/>
              </w:rPr>
            </w:pPr>
            <w:r w:rsidRPr="00B138F3">
              <w:rPr>
                <w:rFonts w:ascii="GHEA Grapalat" w:hAnsi="GHEA Grapalat"/>
              </w:rPr>
              <w:t>23.в Дата исполнения: "___" ___ 2</w:t>
            </w:r>
            <w:r>
              <w:rPr>
                <w:rFonts w:ascii="GHEA Grapalat" w:hAnsi="GHEA Grapalat"/>
              </w:rPr>
              <w:t>1</w:t>
            </w:r>
            <w:r w:rsidRPr="00B138F3">
              <w:rPr>
                <w:rFonts w:ascii="GHEA Grapalat" w:hAnsi="GHEA Grapalat"/>
              </w:rPr>
              <w:t>___г.</w:t>
            </w:r>
          </w:p>
        </w:tc>
      </w:tr>
    </w:tbl>
    <w:p w:rsidR="00BE2572" w:rsidRPr="00B138F3" w:rsidRDefault="00BE2572" w:rsidP="00BE2572">
      <w:pPr>
        <w:rPr>
          <w:rFonts w:ascii="GHEA Grapalat" w:hAnsi="GHEA Grapalat" w:cs="Sylfaen"/>
        </w:rPr>
      </w:pP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w:t>
            </w:r>
            <w:r w:rsidRPr="00B138F3">
              <w:rPr>
                <w:rFonts w:ascii="GHEA Grapalat" w:hAnsi="GHEA Grapalat"/>
                <w:sz w:val="18"/>
                <w:szCs w:val="18"/>
              </w:rPr>
              <w:lastRenderedPageBreak/>
              <w:t>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Если заполнено поле "Основания для совершения платежа", то настоящие </w:t>
            </w:r>
            <w:r w:rsidRPr="00B138F3">
              <w:rPr>
                <w:rFonts w:ascii="GHEA Grapalat" w:hAnsi="GHEA Grapalat"/>
                <w:sz w:val="18"/>
                <w:szCs w:val="18"/>
              </w:rPr>
              <w:lastRenderedPageBreak/>
              <w:t>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w:t>
      </w:r>
      <w:r w:rsidR="00561817">
        <w:rPr>
          <w:rFonts w:ascii="GHEA Grapalat" w:hAnsi="GHEA Grapalat"/>
          <w:b/>
          <w:sz w:val="24"/>
          <w:szCs w:val="24"/>
        </w:rPr>
        <w:t>AShDzB</w:t>
      </w:r>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7"/>
        <w:t>*</w:t>
      </w: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B21754">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w:t>
            </w:r>
            <w:r w:rsidR="00B21754">
              <w:rPr>
                <w:rFonts w:ascii="GHEA Grapalat" w:hAnsi="GHEA Grapalat"/>
              </w:rPr>
              <w:t>1</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lastRenderedPageBreak/>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w:t>
      </w:r>
      <w:r>
        <w:rPr>
          <w:rFonts w:ascii="GHEA Grapalat" w:hAnsi="GHEA Grapalat"/>
        </w:rPr>
        <w:lastRenderedPageBreak/>
        <w:t>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FootnoteReference"/>
          <w:rFonts w:ascii="GHEA Grapalat" w:hAnsi="GHEA Grapalat"/>
        </w:rPr>
        <w:footnoteReference w:customMarkFollows="1" w:id="8"/>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FootnoteReference"/>
          <w:rFonts w:ascii="GHEA Grapalat" w:hAnsi="GHEA Grapalat"/>
        </w:rPr>
        <w:t xml:space="preserve"> </w:t>
      </w:r>
      <w:r w:rsidR="00A510FA">
        <w:rPr>
          <w:rStyle w:val="FootnoteReference"/>
          <w:rFonts w:ascii="GHEA Grapalat" w:hAnsi="GHEA Grapalat"/>
          <w:spacing w:val="-4"/>
        </w:rPr>
        <w:footnoteReference w:customMarkFollows="1" w:id="9"/>
        <w:t>19</w:t>
      </w:r>
      <w:r w:rsidRPr="00861440">
        <w:rPr>
          <w:rFonts w:ascii="GHEA Grapalat" w:hAnsi="GHEA Grapalat"/>
          <w:spacing w:val="-4"/>
        </w:rPr>
        <w:t>.</w:t>
      </w:r>
    </w:p>
    <w:p w:rsidR="00BB28C8" w:rsidRPr="009F3DC7"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w:t>
      </w:r>
      <w:r w:rsidRPr="009F3DC7">
        <w:rPr>
          <w:rFonts w:ascii="GHEA Grapalat" w:hAnsi="GHEA Grapalat"/>
        </w:rPr>
        <w:lastRenderedPageBreak/>
        <w:t xml:space="preserve">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813F3D" w:rsidRDefault="00813F3D" w:rsidP="00BB28C8">
      <w:pPr>
        <w:widowControl w:val="0"/>
        <w:spacing w:after="160" w:line="341" w:lineRule="auto"/>
        <w:jc w:val="center"/>
        <w:rPr>
          <w:rFonts w:ascii="GHEA Grapalat" w:hAnsi="GHEA Grapalat"/>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FootnoteReference"/>
          <w:rFonts w:ascii="GHEA Grapalat" w:hAnsi="GHEA Grapalat"/>
        </w:rPr>
        <w:footnoteReference w:customMarkFollows="1" w:id="10"/>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20390F">
        <w:rPr>
          <w:rStyle w:val="FootnoteReference"/>
          <w:rFonts w:ascii="GHEA Grapalat" w:hAnsi="GHEA Grapalat"/>
        </w:rPr>
        <w:footnoteReference w:customMarkFollows="1" w:id="11"/>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w:t>
      </w:r>
      <w:r w:rsidRPr="009F3DC7">
        <w:rPr>
          <w:rFonts w:ascii="GHEA Grapalat" w:hAnsi="GHEA Grapalat"/>
        </w:rPr>
        <w:lastRenderedPageBreak/>
        <w:t xml:space="preserve">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FootnoteReference"/>
          <w:rFonts w:ascii="GHEA Grapalat" w:hAnsi="GHEA Grapalat"/>
        </w:rPr>
        <w:footnoteReference w:customMarkFollows="1" w:id="12"/>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lastRenderedPageBreak/>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FootnoteReference"/>
          <w:rFonts w:ascii="GHEA Grapalat" w:hAnsi="GHEA Grapalat"/>
        </w:rPr>
        <w:footnoteReference w:customMarkFollows="1" w:id="13"/>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9F3DC7">
        <w:rPr>
          <w:rFonts w:ascii="GHEA Grapalat" w:hAnsi="GHEA Grapalat"/>
        </w:rPr>
        <w:lastRenderedPageBreak/>
        <w:t>необходимых для выполнения работы в порядке, установленном законодательством Республики Армения.</w:t>
      </w:r>
    </w:p>
    <w:p w:rsidR="00CA2E3E" w:rsidRPr="00076092"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87667F">
        <w:rPr>
          <w:rFonts w:ascii="GHEA Grapalat" w:hAnsi="GHEA Grapalat"/>
        </w:rPr>
        <w:t xml:space="preserve">ые </w:t>
      </w:r>
      <w:r w:rsidRPr="009F3DC7">
        <w:rPr>
          <w:rFonts w:ascii="GHEA Grapalat" w:hAnsi="GHEA Grapalat"/>
        </w:rPr>
        <w:t xml:space="preserve"> Исполнителем в виде неустойки обеспечени</w:t>
      </w:r>
      <w:r w:rsidR="0087667F">
        <w:rPr>
          <w:rFonts w:ascii="GHEA Grapalat" w:hAnsi="GHEA Grapalat"/>
        </w:rPr>
        <w:t>я квалификации и</w:t>
      </w:r>
      <w:r w:rsidRPr="009F3DC7">
        <w:rPr>
          <w:rFonts w:ascii="GHEA Grapalat" w:hAnsi="GHEA Grapalat"/>
        </w:rPr>
        <w:t xml:space="preserve"> договора в размере предусмотр</w:t>
      </w:r>
      <w:r w:rsidR="001F7877">
        <w:rPr>
          <w:rFonts w:ascii="GHEA Grapalat" w:hAnsi="GHEA Grapalat"/>
        </w:rPr>
        <w:t>енных финансовых средств заменяю</w:t>
      </w:r>
      <w:r w:rsidRPr="009F3DC7">
        <w:rPr>
          <w:rFonts w:ascii="GHEA Grapalat" w:hAnsi="GHEA Grapalat"/>
        </w:rPr>
        <w:t>тся банковской гарантией или наличными деньгами, с учетом требований абзаца "б" подпункта 1</w:t>
      </w:r>
      <w:r w:rsidR="00EE674C">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Pr>
          <w:rFonts w:ascii="GHEA Grapalat" w:hAnsi="GHEA Grapalat"/>
        </w:rPr>
        <w:t>й квалификации и</w:t>
      </w:r>
      <w:r w:rsidRPr="009F3DC7">
        <w:rPr>
          <w:rFonts w:ascii="GHEA Grapalat" w:hAnsi="GHEA Grapalat"/>
        </w:rPr>
        <w:t xml:space="preserve"> договора представленн</w:t>
      </w:r>
      <w:r w:rsidR="006422E0">
        <w:rPr>
          <w:rFonts w:ascii="GHEA Grapalat" w:hAnsi="GHEA Grapalat"/>
        </w:rPr>
        <w:t>ых</w:t>
      </w:r>
      <w:r w:rsidRPr="009F3DC7">
        <w:rPr>
          <w:rFonts w:ascii="GHEA Grapalat" w:hAnsi="GHEA Grapalat"/>
        </w:rPr>
        <w:t xml:space="preserve"> </w:t>
      </w:r>
      <w:r w:rsidRPr="009F3DC7">
        <w:rPr>
          <w:rFonts w:ascii="GHEA Grapalat" w:hAnsi="GHEA Grapalat"/>
        </w:rPr>
        <w:lastRenderedPageBreak/>
        <w:t>в виде неустойки, также представляет Заказчику нов</w:t>
      </w:r>
      <w:r w:rsidR="006422E0">
        <w:rPr>
          <w:rFonts w:ascii="GHEA Grapalat" w:hAnsi="GHEA Grapalat"/>
        </w:rPr>
        <w:t>ые</w:t>
      </w:r>
      <w:r w:rsidRPr="009F3DC7">
        <w:rPr>
          <w:rFonts w:ascii="GHEA Grapalat" w:hAnsi="GHEA Grapalat"/>
        </w:rPr>
        <w:t xml:space="preserve"> обеспечени</w:t>
      </w:r>
      <w:r w:rsidR="006422E0">
        <w:rPr>
          <w:rFonts w:ascii="GHEA Grapalat" w:hAnsi="GHEA Grapalat"/>
        </w:rPr>
        <w:t>я</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A6506">
        <w:rPr>
          <w:rStyle w:val="FootnoteReference"/>
          <w:rFonts w:ascii="GHEA Grapalat" w:hAnsi="GHEA Grapalat"/>
        </w:rPr>
        <w:footnoteReference w:customMarkFollows="1" w:id="14"/>
        <w:t>24</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w:t>
      </w:r>
      <w:r w:rsidR="00B21754">
        <w:rPr>
          <w:rFonts w:ascii="GHEA Grapalat" w:hAnsi="GHEA Grapalat"/>
          <w:i/>
        </w:rPr>
        <w:t>1</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5"/>
        <w:t>*</w:t>
      </w:r>
    </w:p>
    <w:p w:rsidR="00BB28C8"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p w:rsidR="00F70E7A" w:rsidRDefault="00F70E7A" w:rsidP="00BB28C8">
      <w:pPr>
        <w:widowControl w:val="0"/>
        <w:spacing w:after="160" w:line="360" w:lineRule="auto"/>
        <w:ind w:firstLine="567"/>
        <w:jc w:val="right"/>
        <w:rPr>
          <w:rFonts w:ascii="GHEA Grapalat" w:hAnsi="GHEA Grapalat"/>
        </w:rPr>
      </w:pPr>
    </w:p>
    <w:p w:rsidR="00F70E7A" w:rsidRPr="00F70E7A" w:rsidRDefault="00F70E7A" w:rsidP="00F70E7A">
      <w:pPr>
        <w:widowControl w:val="0"/>
        <w:spacing w:after="160" w:line="360" w:lineRule="auto"/>
        <w:ind w:firstLine="567"/>
        <w:jc w:val="center"/>
        <w:rPr>
          <w:rFonts w:ascii="GHEA Grapalat" w:hAnsi="GHEA Grapalat"/>
          <w:b/>
          <w:i/>
          <w:sz w:val="32"/>
          <w:szCs w:val="32"/>
        </w:rPr>
      </w:pPr>
      <w:r w:rsidRPr="00F70E7A">
        <w:rPr>
          <w:rFonts w:ascii="GHEA Grapalat" w:hAnsi="GHEA Grapalat"/>
          <w:b/>
          <w:i/>
          <w:sz w:val="32"/>
          <w:szCs w:val="32"/>
        </w:rPr>
        <w:t>ПРИКРЕПЛЕНО</w:t>
      </w:r>
      <w:r>
        <w:rPr>
          <w:rFonts w:ascii="GHEA Grapalat" w:hAnsi="GHEA Grapalat"/>
          <w:b/>
          <w:i/>
          <w:sz w:val="32"/>
          <w:szCs w:val="32"/>
        </w:rPr>
        <w:t xml:space="preserve"> ОТДЕЛЬНЫМ ФАЙЛОМ</w:t>
      </w:r>
    </w:p>
    <w:p w:rsidR="00F70E7A" w:rsidRPr="009F3DC7" w:rsidRDefault="00F70E7A" w:rsidP="00BB28C8">
      <w:pPr>
        <w:widowControl w:val="0"/>
        <w:spacing w:after="160" w:line="360" w:lineRule="auto"/>
        <w:ind w:firstLine="567"/>
        <w:jc w:val="right"/>
        <w:rPr>
          <w:rFonts w:ascii="GHEA Grapalat" w:hAnsi="GHEA Grapalat"/>
        </w:rPr>
      </w:pPr>
    </w:p>
    <w:p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w:t>
      </w:r>
      <w:r w:rsidR="00B21754">
        <w:rPr>
          <w:rFonts w:ascii="GHEA Grapalat" w:hAnsi="GHEA Grapalat"/>
          <w:i/>
        </w:rPr>
        <w:t>1</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1B1151" w:rsidRDefault="00BB28C8" w:rsidP="00BB28C8">
      <w:pPr>
        <w:widowControl w:val="0"/>
        <w:spacing w:after="160" w:line="360" w:lineRule="auto"/>
        <w:ind w:firstLine="567"/>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16"/>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p w:rsidR="00F70E7A" w:rsidRDefault="00F70E7A" w:rsidP="00BB28C8">
      <w:pPr>
        <w:widowControl w:val="0"/>
        <w:spacing w:after="160" w:line="360" w:lineRule="auto"/>
        <w:ind w:firstLine="567"/>
        <w:jc w:val="both"/>
        <w:rPr>
          <w:rFonts w:ascii="GHEA Grapalat" w:hAnsi="GHEA Grapalat"/>
          <w:i/>
        </w:rPr>
      </w:pPr>
    </w:p>
    <w:p w:rsidR="00F70E7A" w:rsidRPr="00F70E7A" w:rsidRDefault="00F70E7A" w:rsidP="00F70E7A">
      <w:pPr>
        <w:widowControl w:val="0"/>
        <w:spacing w:after="160" w:line="360" w:lineRule="auto"/>
        <w:ind w:firstLine="567"/>
        <w:jc w:val="center"/>
        <w:rPr>
          <w:rFonts w:ascii="GHEA Grapalat" w:hAnsi="GHEA Grapalat"/>
          <w:b/>
          <w:i/>
          <w:sz w:val="32"/>
          <w:szCs w:val="32"/>
        </w:rPr>
      </w:pPr>
      <w:r w:rsidRPr="00F70E7A">
        <w:rPr>
          <w:rFonts w:ascii="GHEA Grapalat" w:hAnsi="GHEA Grapalat"/>
          <w:b/>
          <w:i/>
          <w:sz w:val="32"/>
          <w:szCs w:val="32"/>
        </w:rPr>
        <w:t>ПРИКРЕПЛЕНО</w:t>
      </w:r>
      <w:r>
        <w:rPr>
          <w:rFonts w:ascii="GHEA Grapalat" w:hAnsi="GHEA Grapalat"/>
          <w:b/>
          <w:i/>
          <w:sz w:val="32"/>
          <w:szCs w:val="32"/>
        </w:rPr>
        <w:t xml:space="preserve"> ОТДЕЛЬНЫМ ФАЙЛОМ</w:t>
      </w:r>
    </w:p>
    <w:p w:rsidR="00F70E7A" w:rsidRDefault="00F70E7A" w:rsidP="00BB28C8">
      <w:pPr>
        <w:widowControl w:val="0"/>
        <w:spacing w:after="160" w:line="360" w:lineRule="auto"/>
        <w:ind w:firstLine="567"/>
        <w:jc w:val="both"/>
        <w:rPr>
          <w:rFonts w:ascii="GHEA Grapalat" w:hAnsi="GHEA Grapalat"/>
          <w:i/>
        </w:rPr>
      </w:pPr>
    </w:p>
    <w:p w:rsidR="00F70E7A" w:rsidRDefault="00F70E7A" w:rsidP="00BB28C8">
      <w:pPr>
        <w:widowControl w:val="0"/>
        <w:spacing w:after="160" w:line="360" w:lineRule="auto"/>
        <w:ind w:firstLine="567"/>
        <w:jc w:val="both"/>
        <w:rPr>
          <w:rFonts w:ascii="GHEA Grapalat" w:hAnsi="GHEA Grapalat"/>
          <w:i/>
        </w:rPr>
      </w:pPr>
    </w:p>
    <w:p w:rsidR="00F70E7A" w:rsidRDefault="00F70E7A" w:rsidP="00BB28C8">
      <w:pPr>
        <w:widowControl w:val="0"/>
        <w:spacing w:after="160" w:line="360" w:lineRule="auto"/>
        <w:ind w:firstLine="567"/>
        <w:jc w:val="both"/>
        <w:rPr>
          <w:rFonts w:ascii="GHEA Grapalat" w:hAnsi="GHEA Grapalat"/>
          <w:i/>
        </w:rPr>
      </w:pPr>
    </w:p>
    <w:p w:rsidR="00F70E7A" w:rsidRDefault="00F70E7A" w:rsidP="00BB28C8">
      <w:pPr>
        <w:widowControl w:val="0"/>
        <w:spacing w:after="160" w:line="360" w:lineRule="auto"/>
        <w:ind w:firstLine="567"/>
        <w:jc w:val="both"/>
        <w:rPr>
          <w:rFonts w:ascii="GHEA Grapalat" w:hAnsi="GHEA Grapalat"/>
          <w:i/>
        </w:rPr>
      </w:pPr>
    </w:p>
    <w:p w:rsidR="00F70E7A" w:rsidRPr="00F70E7A" w:rsidRDefault="00F70E7A" w:rsidP="00BB28C8">
      <w:pPr>
        <w:widowControl w:val="0"/>
        <w:spacing w:after="160" w:line="360" w:lineRule="auto"/>
        <w:ind w:firstLine="567"/>
        <w:jc w:val="both"/>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5E4F96">
          <w:footerReference w:type="default" r:id="rId9"/>
          <w:footnotePr>
            <w:pos w:val="beneathText"/>
          </w:footnotePr>
          <w:pgSz w:w="11907" w:h="16840" w:code="9"/>
          <w:pgMar w:top="568" w:right="567" w:bottom="993" w:left="993"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w:t>
      </w:r>
      <w:r w:rsidR="00B21754">
        <w:rPr>
          <w:rFonts w:ascii="GHEA Grapalat" w:hAnsi="GHEA Grapalat"/>
          <w:i/>
        </w:rPr>
        <w:t>1</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BodyTextIndent"/>
        <w:widowControl w:val="0"/>
        <w:spacing w:after="160"/>
        <w:ind w:firstLine="567"/>
        <w:jc w:val="center"/>
        <w:rPr>
          <w:rFonts w:ascii="GHEA Grapalat" w:hAnsi="GHEA Grapalat"/>
          <w:b/>
          <w:bCs/>
          <w:iCs/>
          <w:sz w:val="24"/>
          <w:szCs w:val="24"/>
        </w:rPr>
      </w:pPr>
    </w:p>
    <w:p w:rsidR="00BB28C8" w:rsidRPr="00EF1C40" w:rsidRDefault="00BB28C8" w:rsidP="00BB28C8">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w:t>
      </w:r>
      <w:r w:rsidR="00B21754">
        <w:rPr>
          <w:rFonts w:ascii="GHEA Grapalat" w:hAnsi="GHEA Grapalat"/>
          <w:sz w:val="24"/>
          <w:szCs w:val="24"/>
        </w:rPr>
        <w:t>1</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w:t>
      </w:r>
      <w:r w:rsidR="00B21754">
        <w:rPr>
          <w:rFonts w:ascii="GHEA Grapalat" w:hAnsi="GHEA Grapalat"/>
          <w:color w:val="000000"/>
        </w:rPr>
        <w:t>1</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w:t>
      </w:r>
      <w:r w:rsidR="00B21754">
        <w:rPr>
          <w:rFonts w:ascii="GHEA Grapalat" w:hAnsi="GHEA Grapalat"/>
          <w:color w:val="000000"/>
        </w:rPr>
        <w:t>1</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TableSimple2"/>
        <w:tblW w:w="9704" w:type="dxa"/>
        <w:tblLook w:val="000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w:t>
      </w:r>
      <w:r w:rsidR="00B21754">
        <w:rPr>
          <w:rFonts w:ascii="GHEA Grapalat" w:hAnsi="GHEA Grapalat"/>
          <w:i/>
        </w:rPr>
        <w:t>1</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w:t>
      </w:r>
      <w:r w:rsidR="00B21754">
        <w:rPr>
          <w:rFonts w:ascii="GHEA Grapalat" w:hAnsi="GHEA Grapalat"/>
        </w:rPr>
        <w:t>1</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w:t>
      </w:r>
      <w:r w:rsidR="00B21754">
        <w:rPr>
          <w:rFonts w:ascii="GHEA Grapalat" w:hAnsi="GHEA Grapalat"/>
        </w:rPr>
        <w:t>1</w:t>
      </w:r>
      <w:r w:rsidRPr="0086243C">
        <w:rPr>
          <w:rFonts w:ascii="GHEA Grapalat" w:hAnsi="GHEA Grapalat"/>
        </w:rPr>
        <w:t xml:space="preserve">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rPr>
          <w:rFonts w:ascii="GHEA Grapalat" w:hAnsi="GHEA Grapalat" w:cs="Sylfaen"/>
        </w:rPr>
      </w:pPr>
    </w:p>
    <w:sectPr w:rsidR="00BB28C8" w:rsidSect="00F70E7A">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453" w:rsidRDefault="00076453">
      <w:r>
        <w:separator/>
      </w:r>
    </w:p>
  </w:endnote>
  <w:endnote w:type="continuationSeparator" w:id="0">
    <w:p w:rsidR="00076453" w:rsidRDefault="000764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076453" w:rsidRPr="003E450C" w:rsidRDefault="00076453">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FC5B04">
          <w:rPr>
            <w:rFonts w:ascii="GHEA Grapalat" w:hAnsi="GHEA Grapalat"/>
            <w:noProof/>
            <w:sz w:val="24"/>
            <w:szCs w:val="24"/>
          </w:rPr>
          <w:t>45</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453" w:rsidRDefault="00076453">
      <w:r>
        <w:separator/>
      </w:r>
    </w:p>
  </w:footnote>
  <w:footnote w:type="continuationSeparator" w:id="0">
    <w:p w:rsidR="00076453" w:rsidRDefault="00076453">
      <w:r>
        <w:continuationSeparator/>
      </w:r>
    </w:p>
  </w:footnote>
  <w:footnote w:id="1">
    <w:p w:rsidR="00076453" w:rsidRPr="00A31673" w:rsidRDefault="00076453">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076453" w:rsidRDefault="00076453"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76453" w:rsidRDefault="00076453" w:rsidP="006B3E56">
      <w:pPr>
        <w:pStyle w:val="FootnoteText"/>
        <w:rPr>
          <w:rFonts w:asciiTheme="minorHAnsi" w:hAnsiTheme="minorHAnsi"/>
          <w:lang w:val="af-ZA"/>
        </w:rPr>
      </w:pPr>
    </w:p>
  </w:footnote>
  <w:footnote w:id="3">
    <w:p w:rsidR="00076453" w:rsidRPr="00D3436F" w:rsidRDefault="00076453"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076453" w:rsidRPr="00D3436F" w:rsidRDefault="00076453">
      <w:pPr>
        <w:pStyle w:val="FootnoteText"/>
        <w:rPr>
          <w:lang w:val="es-ES"/>
        </w:rPr>
      </w:pPr>
    </w:p>
  </w:footnote>
  <w:footnote w:id="4">
    <w:p w:rsidR="00076453" w:rsidRPr="008842CE" w:rsidRDefault="00076453" w:rsidP="003D2FE2">
      <w:pPr>
        <w:pStyle w:val="FootnoteText"/>
        <w:jc w:val="both"/>
      </w:pPr>
    </w:p>
  </w:footnote>
  <w:footnote w:id="5">
    <w:p w:rsidR="00076453" w:rsidRPr="008842CE" w:rsidRDefault="00076453"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76453" w:rsidRPr="008842CE" w:rsidRDefault="00076453" w:rsidP="000A214C">
      <w:pPr>
        <w:pStyle w:val="FootnoteText"/>
        <w:jc w:val="both"/>
        <w:rPr>
          <w:rFonts w:ascii="GHEA Grapalat" w:hAnsi="GHEA Grapalat"/>
        </w:rPr>
      </w:pPr>
    </w:p>
  </w:footnote>
  <w:footnote w:id="6">
    <w:p w:rsidR="00076453" w:rsidRPr="008842CE" w:rsidRDefault="00076453" w:rsidP="000A214C">
      <w:pPr>
        <w:pStyle w:val="FootnoteText"/>
        <w:jc w:val="both"/>
      </w:pPr>
    </w:p>
  </w:footnote>
  <w:footnote w:id="7">
    <w:p w:rsidR="00076453" w:rsidRPr="008842CE" w:rsidRDefault="00076453"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8">
    <w:p w:rsidR="00076453" w:rsidRPr="00124BE9" w:rsidRDefault="00076453" w:rsidP="00BB28C8">
      <w:pPr>
        <w:pStyle w:val="FootnoteText"/>
        <w:widowControl w:val="0"/>
        <w:jc w:val="both"/>
        <w:rPr>
          <w:rFonts w:ascii="GHEA Grapalat" w:hAnsi="GHEA Grapalat"/>
          <w:lang w:val="hy-AM"/>
        </w:rPr>
      </w:pPr>
      <w:r>
        <w:rPr>
          <w:rStyle w:val="FootnoteReference"/>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rsidR="00076453" w:rsidRPr="009F3DC7" w:rsidRDefault="00076453" w:rsidP="00BB28C8">
      <w:pPr>
        <w:widowControl w:val="0"/>
        <w:spacing w:after="160"/>
        <w:jc w:val="both"/>
        <w:rPr>
          <w:rFonts w:ascii="GHEA Grapalat" w:hAnsi="GHEA Grapalat" w:cs="Sylfaen"/>
        </w:rPr>
      </w:pPr>
      <w:r>
        <w:rPr>
          <w:rStyle w:val="FootnoteReference"/>
          <w:rFonts w:ascii="Times Armenian" w:hAnsi="Times Armenian"/>
          <w:sz w:val="20"/>
          <w:szCs w:val="20"/>
        </w:rPr>
        <w:t>19</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076453" w:rsidRPr="004D38C0" w:rsidRDefault="00076453" w:rsidP="00BB28C8">
      <w:pPr>
        <w:pStyle w:val="FootnoteText"/>
      </w:pPr>
    </w:p>
  </w:footnote>
  <w:footnote w:id="10">
    <w:p w:rsidR="00076453" w:rsidRPr="00AA52B7" w:rsidRDefault="00076453" w:rsidP="00BB28C8">
      <w:pPr>
        <w:pStyle w:val="FootnoteText"/>
        <w:jc w:val="both"/>
        <w:rPr>
          <w:rFonts w:ascii="GHEA Grapalat" w:hAnsi="GHEA Grapalat"/>
          <w:i/>
        </w:rPr>
      </w:pPr>
      <w:r>
        <w:rPr>
          <w:rStyle w:val="FootnoteReference"/>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076453" w:rsidRPr="00552088" w:rsidRDefault="00076453"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76453" w:rsidRPr="00124BE9" w:rsidRDefault="00076453" w:rsidP="00BB28C8">
      <w:pPr>
        <w:pStyle w:val="FootnoteText"/>
        <w:widowControl w:val="0"/>
        <w:jc w:val="both"/>
        <w:rPr>
          <w:rFonts w:ascii="GHEA Grapalat" w:hAnsi="GHEA Grapalat"/>
          <w:lang w:val="hy-AM"/>
        </w:rPr>
      </w:pPr>
      <w:r w:rsidRPr="00124BE9">
        <w:rPr>
          <w:rFonts w:ascii="GHEA Grapalat" w:hAnsi="GHEA Grapalat"/>
          <w:i/>
        </w:rPr>
        <w:t>.</w:t>
      </w:r>
    </w:p>
  </w:footnote>
  <w:footnote w:id="11">
    <w:p w:rsidR="00076453" w:rsidRPr="00124BE9" w:rsidRDefault="00076453" w:rsidP="00BB28C8">
      <w:pPr>
        <w:pStyle w:val="FootnoteText"/>
        <w:widowControl w:val="0"/>
        <w:jc w:val="both"/>
        <w:rPr>
          <w:rFonts w:ascii="GHEA Grapalat" w:hAnsi="GHEA Grapalat"/>
          <w:lang w:val="hy-AM"/>
        </w:rPr>
      </w:pPr>
      <w:r>
        <w:rPr>
          <w:rStyle w:val="FootnoteReference"/>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76453" w:rsidRPr="00124BE9" w:rsidRDefault="00076453"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076453" w:rsidRPr="00124BE9" w:rsidRDefault="00076453" w:rsidP="00BB28C8">
      <w:pPr>
        <w:pStyle w:val="FootnoteText"/>
        <w:widowControl w:val="0"/>
        <w:jc w:val="both"/>
        <w:rPr>
          <w:rFonts w:ascii="GHEA Grapalat" w:hAnsi="GHEA Grapalat"/>
          <w:lang w:val="hy-AM"/>
        </w:rPr>
      </w:pPr>
      <w:r>
        <w:rPr>
          <w:rStyle w:val="FootnoteReference"/>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rsidR="00076453" w:rsidRPr="00124BE9" w:rsidRDefault="00076453" w:rsidP="00BB28C8">
      <w:pPr>
        <w:pStyle w:val="FootnoteText"/>
        <w:widowControl w:val="0"/>
        <w:jc w:val="both"/>
        <w:rPr>
          <w:rFonts w:ascii="GHEA Grapalat" w:hAnsi="GHEA Grapalat"/>
          <w:lang w:val="hy-AM"/>
        </w:rPr>
      </w:pPr>
      <w:r>
        <w:rPr>
          <w:rStyle w:val="FootnoteReference"/>
        </w:rPr>
        <w:t>24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076453" w:rsidRPr="00124BE9" w:rsidRDefault="00076453"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5">
    <w:p w:rsidR="00076453" w:rsidRPr="00124BE9" w:rsidRDefault="00076453"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16">
    <w:p w:rsidR="00076453" w:rsidRPr="00124BE9" w:rsidRDefault="00076453"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DA31351"/>
    <w:multiLevelType w:val="hybridMultilevel"/>
    <w:tmpl w:val="81E8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9974CC"/>
    <w:multiLevelType w:val="hybridMultilevel"/>
    <w:tmpl w:val="0E52AE0A"/>
    <w:lvl w:ilvl="0" w:tplc="8346ABDE">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2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7"/>
  </w:num>
  <w:num w:numId="2">
    <w:abstractNumId w:val="6"/>
  </w:num>
  <w:num w:numId="3">
    <w:abstractNumId w:val="15"/>
  </w:num>
  <w:num w:numId="4">
    <w:abstractNumId w:val="11"/>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5"/>
  </w:num>
  <w:num w:numId="12">
    <w:abstractNumId w:val="23"/>
  </w:num>
  <w:num w:numId="13">
    <w:abstractNumId w:val="20"/>
  </w:num>
  <w:num w:numId="14">
    <w:abstractNumId w:val="7"/>
  </w:num>
  <w:num w:numId="15">
    <w:abstractNumId w:val="22"/>
  </w:num>
  <w:num w:numId="16">
    <w:abstractNumId w:val="10"/>
  </w:num>
  <w:num w:numId="17">
    <w:abstractNumId w:val="2"/>
  </w:num>
  <w:num w:numId="18">
    <w:abstractNumId w:val="0"/>
  </w:num>
  <w:num w:numId="19">
    <w:abstractNumId w:val="12"/>
  </w:num>
  <w:num w:numId="20">
    <w:abstractNumId w:val="12"/>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4"/>
  </w:num>
  <w:num w:numId="24">
    <w:abstractNumId w:val="14"/>
  </w:num>
  <w:num w:numId="25">
    <w:abstractNumId w:val="16"/>
  </w:num>
  <w:num w:numId="26">
    <w:abstractNumId w:val="9"/>
  </w:num>
  <w:num w:numId="27">
    <w:abstractNumId w:val="3"/>
  </w:num>
  <w:num w:numId="28">
    <w:abstractNumId w:val="8"/>
  </w:num>
  <w:num w:numId="29">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6453"/>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0D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6E1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2FE"/>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79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151"/>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4F3"/>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9A6"/>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20"/>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AC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67C7"/>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7C"/>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AEC"/>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E6EF9"/>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204"/>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A62"/>
    <w:rsid w:val="005525A4"/>
    <w:rsid w:val="00552934"/>
    <w:rsid w:val="00552D6E"/>
    <w:rsid w:val="00553B1B"/>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4F96"/>
    <w:rsid w:val="005E52ED"/>
    <w:rsid w:val="005E573E"/>
    <w:rsid w:val="005E5C51"/>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6BC1"/>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3D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970"/>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6DDE"/>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2D0"/>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99B"/>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54"/>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5E27"/>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59B3"/>
    <w:rsid w:val="00D65BF2"/>
    <w:rsid w:val="00D65E4E"/>
    <w:rsid w:val="00D65EBA"/>
    <w:rsid w:val="00D6618F"/>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679"/>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66A0"/>
    <w:rsid w:val="00EF7868"/>
    <w:rsid w:val="00F00565"/>
    <w:rsid w:val="00F005EE"/>
    <w:rsid w:val="00F00C96"/>
    <w:rsid w:val="00F01D1E"/>
    <w:rsid w:val="00F04430"/>
    <w:rsid w:val="00F04532"/>
    <w:rsid w:val="00F0475D"/>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2C6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0E7A"/>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B04"/>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2A39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C338D-E7F5-430B-B8C7-64080E2E9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2107</TotalTime>
  <Pages>60</Pages>
  <Words>13290</Words>
  <Characters>96717</Characters>
  <Application>Microsoft Office Word</Application>
  <DocSecurity>0</DocSecurity>
  <Lines>805</Lines>
  <Paragraphs>219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109788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1110</cp:revision>
  <cp:lastPrinted>2018-02-16T07:12:00Z</cp:lastPrinted>
  <dcterms:created xsi:type="dcterms:W3CDTF">2019-10-28T07:04:00Z</dcterms:created>
  <dcterms:modified xsi:type="dcterms:W3CDTF">2021-06-03T07:15:00Z</dcterms:modified>
</cp:coreProperties>
</file>