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23907" w:rsidRPr="005B2D9C" w:rsidRDefault="00E23907" w:rsidP="00E23907">
      <w:pPr>
        <w:jc w:val="center"/>
        <w:rPr>
          <w:rFonts w:ascii="GHEA Grapalat" w:hAnsi="GHEA Grapalat"/>
          <w:b/>
          <w:sz w:val="20"/>
          <w:szCs w:val="20"/>
          <w:lang w:val="af-ZA"/>
        </w:rPr>
      </w:pPr>
      <w:r w:rsidRPr="005B2D9C">
        <w:rPr>
          <w:rFonts w:ascii="GHEA Grapalat" w:hAnsi="GHEA Grapalat"/>
          <w:b/>
          <w:sz w:val="20"/>
          <w:szCs w:val="20"/>
          <w:lang w:val="af-ZA"/>
        </w:rPr>
        <w:t>О ЗАПРОСЕ  КОТИРОВКИ</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23907" w:rsidRPr="00E23907">
        <w:rPr>
          <w:rFonts w:ascii="GHEA Grapalat" w:hAnsi="GHEA Grapalat"/>
          <w:i w:val="0"/>
          <w:sz w:val="24"/>
          <w:szCs w:val="24"/>
        </w:rPr>
        <w:t>26</w:t>
      </w:r>
      <w:r w:rsidRPr="009044F1">
        <w:rPr>
          <w:rFonts w:ascii="GHEA Grapalat" w:hAnsi="GHEA Grapalat"/>
          <w:i w:val="0"/>
          <w:sz w:val="24"/>
          <w:szCs w:val="24"/>
        </w:rPr>
        <w:t>" "</w:t>
      </w:r>
      <w:r w:rsidR="00E23907" w:rsidRPr="00E23907">
        <w:rPr>
          <w:rFonts w:ascii="GHEA Grapalat" w:hAnsi="GHEA Grapalat"/>
          <w:i w:val="0"/>
          <w:sz w:val="24"/>
          <w:szCs w:val="24"/>
        </w:rPr>
        <w:t>июня</w:t>
      </w:r>
      <w:r w:rsidRPr="009044F1">
        <w:rPr>
          <w:rFonts w:ascii="GHEA Grapalat" w:hAnsi="GHEA Grapalat"/>
          <w:i w:val="0"/>
          <w:sz w:val="24"/>
          <w:szCs w:val="24"/>
        </w:rPr>
        <w:t>" 20</w:t>
      </w:r>
      <w:r w:rsidR="00A46E9E" w:rsidRPr="00A46E9E">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E23907" w:rsidRPr="00E23907">
        <w:rPr>
          <w:rFonts w:ascii="GHEA Grapalat" w:hAnsi="GHEA Grapalat"/>
          <w:i w:val="0"/>
          <w:sz w:val="24"/>
          <w:szCs w:val="24"/>
        </w:rPr>
        <w:t>1</w:t>
      </w:r>
      <w:r w:rsidRPr="009044F1">
        <w:rPr>
          <w:rFonts w:ascii="GHEA Grapalat" w:hAnsi="GHEA Grapalat"/>
          <w:i w:val="0"/>
          <w:sz w:val="24"/>
          <w:szCs w:val="24"/>
        </w:rPr>
        <w:t xml:space="preserve">" </w:t>
      </w:r>
    </w:p>
    <w:p w:rsidR="0091042F" w:rsidRPr="00213CF2" w:rsidRDefault="0006703E" w:rsidP="00213CF2">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13CF2" w:rsidRPr="00213CF2">
        <w:rPr>
          <w:rFonts w:ascii="GHEA Grapalat" w:hAnsi="GHEA Grapalat"/>
          <w:i w:val="0"/>
          <w:sz w:val="24"/>
          <w:szCs w:val="24"/>
        </w:rPr>
        <w:t xml:space="preserve"> </w:t>
      </w:r>
      <w:proofErr w:type="gramStart"/>
      <w:r w:rsidR="00213CF2" w:rsidRPr="00213CF2">
        <w:rPr>
          <w:rFonts w:ascii="GHEA Grapalat" w:hAnsi="GHEA Grapalat"/>
          <w:sz w:val="24"/>
          <w:szCs w:val="24"/>
          <w:lang w:val="en-US"/>
        </w:rPr>
        <w:t>A</w:t>
      </w:r>
      <w:proofErr w:type="gramEnd"/>
      <w:r w:rsidR="00213CF2" w:rsidRPr="00213CF2">
        <w:rPr>
          <w:rFonts w:ascii="GHEA Grapalat" w:hAnsi="GHEA Grapalat"/>
          <w:sz w:val="24"/>
          <w:szCs w:val="24"/>
        </w:rPr>
        <w:t xml:space="preserve">РАМ АМ </w:t>
      </w:r>
      <w:proofErr w:type="spellStart"/>
      <w:r w:rsidR="00213CF2" w:rsidRPr="00213CF2">
        <w:rPr>
          <w:rFonts w:ascii="GHEA Grapalat" w:hAnsi="GHEA Grapalat"/>
          <w:sz w:val="24"/>
          <w:szCs w:val="24"/>
        </w:rPr>
        <w:t>GHAPDzB</w:t>
      </w:r>
      <w:proofErr w:type="spellEnd"/>
      <w:r w:rsidR="00213CF2" w:rsidRPr="00213CF2">
        <w:rPr>
          <w:rFonts w:ascii="GHEA Grapalat" w:hAnsi="GHEA Grapalat"/>
          <w:sz w:val="24"/>
          <w:szCs w:val="24"/>
        </w:rPr>
        <w:t xml:space="preserve"> 20/02</w:t>
      </w:r>
    </w:p>
    <w:p w:rsidR="00213CF2" w:rsidRPr="00213CF2" w:rsidRDefault="00213CF2" w:rsidP="00213CF2">
      <w:pPr>
        <w:ind w:firstLine="720"/>
        <w:jc w:val="both"/>
        <w:rPr>
          <w:rFonts w:ascii="GHEA Grapalat" w:hAnsi="GHEA Grapalat"/>
        </w:rPr>
      </w:pPr>
      <w:r w:rsidRPr="00213CF2">
        <w:rPr>
          <w:rFonts w:ascii="GHEA Grapalat" w:hAnsi="GHEA Grapalat"/>
        </w:rPr>
        <w:t xml:space="preserve">Муниципалитет общины </w:t>
      </w:r>
      <w:proofErr w:type="spellStart"/>
      <w:r w:rsidRPr="00213CF2">
        <w:rPr>
          <w:rFonts w:ascii="GHEA Grapalat" w:hAnsi="GHEA Grapalat"/>
        </w:rPr>
        <w:t>Ацик</w:t>
      </w:r>
      <w:proofErr w:type="spellEnd"/>
      <w:r w:rsidRPr="00213CF2">
        <w:rPr>
          <w:rFonts w:ascii="GHEA Grapalat" w:hAnsi="GHEA Grapalat"/>
        </w:rPr>
        <w:t xml:space="preserve"> </w:t>
      </w:r>
      <w:proofErr w:type="spellStart"/>
      <w:r w:rsidRPr="00213CF2">
        <w:rPr>
          <w:rFonts w:ascii="GHEA Grapalat" w:hAnsi="GHEA Grapalat"/>
        </w:rPr>
        <w:t>Армавирского</w:t>
      </w:r>
      <w:proofErr w:type="spellEnd"/>
      <w:r w:rsidRPr="00213CF2">
        <w:rPr>
          <w:rFonts w:ascii="GHEA Grapalat" w:hAnsi="GHEA Grapalat"/>
        </w:rPr>
        <w:t xml:space="preserve"> </w:t>
      </w:r>
      <w:proofErr w:type="spellStart"/>
      <w:r w:rsidRPr="00213CF2">
        <w:rPr>
          <w:rFonts w:ascii="GHEA Grapalat" w:hAnsi="GHEA Grapalat"/>
        </w:rPr>
        <w:t>марза</w:t>
      </w:r>
      <w:proofErr w:type="spellEnd"/>
      <w:r w:rsidRPr="00213CF2">
        <w:rPr>
          <w:rFonts w:ascii="GHEA Grapalat" w:hAnsi="GHEA Grapalat"/>
        </w:rPr>
        <w:t xml:space="preserve"> РА, который находится по адресу  </w:t>
      </w:r>
      <w:proofErr w:type="spellStart"/>
      <w:r w:rsidRPr="00213CF2">
        <w:rPr>
          <w:rFonts w:ascii="GHEA Grapalat" w:hAnsi="GHEA Grapalat"/>
        </w:rPr>
        <w:t>Армавирский</w:t>
      </w:r>
      <w:proofErr w:type="spellEnd"/>
      <w:r w:rsidRPr="00213CF2">
        <w:rPr>
          <w:rFonts w:ascii="GHEA Grapalat" w:hAnsi="GHEA Grapalat"/>
        </w:rPr>
        <w:t xml:space="preserve"> </w:t>
      </w:r>
      <w:proofErr w:type="spellStart"/>
      <w:r w:rsidRPr="00213CF2">
        <w:rPr>
          <w:rFonts w:ascii="GHEA Grapalat" w:hAnsi="GHEA Grapalat"/>
        </w:rPr>
        <w:t>марз</w:t>
      </w:r>
      <w:proofErr w:type="spellEnd"/>
      <w:r w:rsidRPr="00213CF2">
        <w:rPr>
          <w:rFonts w:ascii="GHEA Grapalat" w:hAnsi="GHEA Grapalat"/>
        </w:rPr>
        <w:t xml:space="preserve"> село </w:t>
      </w:r>
      <w:proofErr w:type="spellStart"/>
      <w:r w:rsidRPr="00213CF2">
        <w:rPr>
          <w:rFonts w:ascii="GHEA Grapalat" w:hAnsi="GHEA Grapalat"/>
        </w:rPr>
        <w:t>Ацик</w:t>
      </w:r>
      <w:proofErr w:type="spellEnd"/>
      <w:r w:rsidRPr="00213CF2">
        <w:rPr>
          <w:rFonts w:ascii="GHEA Grapalat" w:hAnsi="GHEA Grapalat"/>
        </w:rPr>
        <w:t xml:space="preserve"> 16-ая улица 1 , объявляет запрос котировки, который будет проведен одним этапом.  </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213CF2" w:rsidP="00B46D58">
      <w:pPr>
        <w:pStyle w:val="a3"/>
        <w:widowControl w:val="0"/>
        <w:spacing w:line="240" w:lineRule="auto"/>
        <w:ind w:firstLine="0"/>
        <w:rPr>
          <w:rFonts w:ascii="GHEA Grapalat" w:hAnsi="GHEA Grapalat"/>
          <w:i w:val="0"/>
          <w:sz w:val="24"/>
          <w:szCs w:val="24"/>
        </w:rPr>
      </w:pPr>
      <w:r w:rsidRPr="00213CF2">
        <w:rPr>
          <w:rFonts w:ascii="GHEA Grapalat" w:hAnsi="GHEA Grapalat"/>
          <w:i w:val="0"/>
          <w:sz w:val="24"/>
          <w:szCs w:val="24"/>
        </w:rPr>
        <w:t>Топливо</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213CF2" w:rsidRPr="00213CF2">
        <w:rPr>
          <w:rFonts w:ascii="GHEA Grapalat" w:hAnsi="GHEA Grapalat"/>
          <w:i w:val="0"/>
          <w:sz w:val="24"/>
          <w:szCs w:val="24"/>
        </w:rPr>
        <w:t>12</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213CF2" w:rsidRPr="00213CF2">
        <w:rPr>
          <w:rFonts w:ascii="GHEA Grapalat" w:hAnsi="GHEA Grapalat"/>
          <w:i w:val="0"/>
          <w:sz w:val="24"/>
          <w:szCs w:val="24"/>
        </w:rPr>
        <w:t>5</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213CF2" w:rsidRPr="00213CF2" w:rsidRDefault="00213CF2" w:rsidP="00213CF2">
      <w:pPr>
        <w:ind w:firstLine="720"/>
        <w:jc w:val="both"/>
        <w:rPr>
          <w:rFonts w:ascii="GHEA Grapalat" w:hAnsi="GHEA Grapalat"/>
        </w:rPr>
      </w:pPr>
      <w:r w:rsidRPr="00213CF2">
        <w:rPr>
          <w:rFonts w:ascii="GHEA Grapalat" w:hAnsi="GHEA Grapalat"/>
        </w:rPr>
        <w:t xml:space="preserve">Заявки на запрос котировки должны быть представлены по адресу  </w:t>
      </w:r>
      <w:proofErr w:type="spellStart"/>
      <w:r w:rsidRPr="00213CF2">
        <w:rPr>
          <w:rFonts w:ascii="GHEA Grapalat" w:hAnsi="GHEA Grapalat"/>
        </w:rPr>
        <w:t>Армавирская</w:t>
      </w:r>
      <w:proofErr w:type="spellEnd"/>
      <w:r w:rsidRPr="00213CF2">
        <w:rPr>
          <w:rFonts w:ascii="GHEA Grapalat" w:hAnsi="GHEA Grapalat"/>
        </w:rPr>
        <w:t xml:space="preserve"> область село </w:t>
      </w:r>
      <w:proofErr w:type="spellStart"/>
      <w:r w:rsidRPr="00213CF2">
        <w:rPr>
          <w:rFonts w:ascii="GHEA Grapalat" w:hAnsi="GHEA Grapalat"/>
        </w:rPr>
        <w:t>Ацик</w:t>
      </w:r>
      <w:proofErr w:type="spellEnd"/>
      <w:r w:rsidRPr="00213CF2">
        <w:rPr>
          <w:rFonts w:ascii="GHEA Grapalat" w:hAnsi="GHEA Grapalat"/>
        </w:rPr>
        <w:t xml:space="preserve"> 16-ая улица 1  в документарной форме до </w:t>
      </w:r>
      <w:r w:rsidRPr="00213CF2">
        <w:rPr>
          <w:rFonts w:ascii="GHEA Grapalat" w:hAnsi="GHEA Grapalat" w:cs="GHEA Grapalat"/>
        </w:rPr>
        <w:t xml:space="preserve"> 12:00 часов 7-ого дня </w:t>
      </w:r>
      <w:proofErr w:type="gramStart"/>
      <w:r w:rsidRPr="00213CF2">
        <w:rPr>
          <w:rFonts w:ascii="GHEA Grapalat" w:hAnsi="GHEA Grapalat" w:cs="GHEA Grapalat"/>
        </w:rPr>
        <w:t>с даты публикации</w:t>
      </w:r>
      <w:proofErr w:type="gramEnd"/>
      <w:r w:rsidRPr="00213CF2">
        <w:rPr>
          <w:rFonts w:ascii="GHEA Grapalat" w:hAnsi="GHEA Grapalat" w:cs="GHEA Grapalat"/>
        </w:rPr>
        <w:t xml:space="preserve"> данного объявления. </w:t>
      </w:r>
      <w:r w:rsidRPr="00213CF2">
        <w:rPr>
          <w:rFonts w:ascii="GHEA Grapalat" w:hAnsi="GHEA Grapalat"/>
        </w:rPr>
        <w:t xml:space="preserve">Заявки можно представить не только на армянском языке, а также на русском и </w:t>
      </w:r>
      <w:proofErr w:type="spellStart"/>
      <w:r w:rsidRPr="00213CF2">
        <w:rPr>
          <w:rFonts w:ascii="GHEA Grapalat" w:hAnsi="GHEA Grapalat"/>
        </w:rPr>
        <w:t>анлийском</w:t>
      </w:r>
      <w:proofErr w:type="spellEnd"/>
      <w:r w:rsidRPr="00213CF2">
        <w:rPr>
          <w:rFonts w:ascii="GHEA Grapalat" w:hAnsi="GHEA Grapalat"/>
        </w:rPr>
        <w:t xml:space="preserve"> языках.</w:t>
      </w:r>
    </w:p>
    <w:p w:rsidR="00213CF2" w:rsidRPr="00213CF2" w:rsidRDefault="00213CF2" w:rsidP="00213CF2">
      <w:pPr>
        <w:ind w:firstLine="720"/>
        <w:jc w:val="both"/>
        <w:rPr>
          <w:rFonts w:ascii="GHEA Grapalat" w:hAnsi="GHEA Grapalat"/>
        </w:rPr>
      </w:pPr>
      <w:r w:rsidRPr="00213CF2">
        <w:rPr>
          <w:rFonts w:ascii="GHEA Grapalat" w:hAnsi="GHEA Grapalat"/>
        </w:rPr>
        <w:t xml:space="preserve">Открытие заявок </w:t>
      </w:r>
      <w:proofErr w:type="gramStart"/>
      <w:r w:rsidRPr="00213CF2">
        <w:rPr>
          <w:rFonts w:ascii="GHEA Grapalat" w:hAnsi="GHEA Grapalat"/>
        </w:rPr>
        <w:t>будет</w:t>
      </w:r>
      <w:proofErr w:type="gramEnd"/>
      <w:r w:rsidRPr="00213CF2">
        <w:rPr>
          <w:rFonts w:ascii="GHEA Grapalat" w:hAnsi="GHEA Grapalat"/>
        </w:rPr>
        <w:t xml:space="preserve"> состоится по адресу , </w:t>
      </w:r>
      <w:proofErr w:type="spellStart"/>
      <w:r w:rsidRPr="00213CF2">
        <w:rPr>
          <w:rFonts w:ascii="GHEA Grapalat" w:hAnsi="GHEA Grapalat"/>
        </w:rPr>
        <w:t>Армавирский</w:t>
      </w:r>
      <w:proofErr w:type="spellEnd"/>
      <w:r w:rsidRPr="00213CF2">
        <w:rPr>
          <w:rFonts w:ascii="GHEA Grapalat" w:hAnsi="GHEA Grapalat"/>
        </w:rPr>
        <w:t xml:space="preserve"> </w:t>
      </w:r>
      <w:proofErr w:type="spellStart"/>
      <w:r w:rsidRPr="00213CF2">
        <w:rPr>
          <w:rFonts w:ascii="GHEA Grapalat" w:hAnsi="GHEA Grapalat"/>
        </w:rPr>
        <w:t>марз</w:t>
      </w:r>
      <w:proofErr w:type="spellEnd"/>
      <w:r w:rsidRPr="00213CF2">
        <w:rPr>
          <w:rFonts w:ascii="GHEA Grapalat" w:hAnsi="GHEA Grapalat"/>
        </w:rPr>
        <w:t xml:space="preserve"> село </w:t>
      </w:r>
      <w:proofErr w:type="spellStart"/>
      <w:r w:rsidRPr="00213CF2">
        <w:rPr>
          <w:rFonts w:ascii="GHEA Grapalat" w:hAnsi="GHEA Grapalat"/>
        </w:rPr>
        <w:t>Ацик</w:t>
      </w:r>
      <w:proofErr w:type="spellEnd"/>
      <w:r w:rsidRPr="00213CF2">
        <w:rPr>
          <w:rFonts w:ascii="GHEA Grapalat" w:hAnsi="GHEA Grapalat"/>
        </w:rPr>
        <w:t xml:space="preserve"> 16-ая улица 1  , </w:t>
      </w:r>
      <w:r w:rsidR="004F7EC7" w:rsidRPr="004F7EC7">
        <w:rPr>
          <w:rFonts w:ascii="GHEA Grapalat" w:hAnsi="GHEA Grapalat"/>
        </w:rPr>
        <w:t>8 июля</w:t>
      </w:r>
      <w:r w:rsidRPr="00213CF2">
        <w:rPr>
          <w:rFonts w:ascii="GHEA Grapalat" w:hAnsi="GHEA Grapalat"/>
        </w:rPr>
        <w:t xml:space="preserve">  2020г. в 12.00 часов. </w:t>
      </w:r>
    </w:p>
    <w:p w:rsidR="00213CF2" w:rsidRPr="00213CF2" w:rsidRDefault="00213CF2" w:rsidP="00213CF2">
      <w:pPr>
        <w:ind w:firstLine="720"/>
        <w:jc w:val="both"/>
        <w:rPr>
          <w:rFonts w:ascii="GHEA Grapalat" w:hAnsi="GHEA Grapalat"/>
        </w:rPr>
      </w:pPr>
      <w:r w:rsidRPr="00213CF2">
        <w:rPr>
          <w:rFonts w:ascii="GHEA Grapalat" w:hAnsi="GHEA Grapalat"/>
        </w:rPr>
        <w:t xml:space="preserve">Жалобы относительно запроса котировок предоставляются Апелляционному совету по закупкам, по адресу </w:t>
      </w:r>
      <w:proofErr w:type="spellStart"/>
      <w:r w:rsidRPr="00213CF2">
        <w:rPr>
          <w:rFonts w:ascii="GHEA Grapalat" w:hAnsi="GHEA Grapalat"/>
        </w:rPr>
        <w:t>г</w:t>
      </w:r>
      <w:proofErr w:type="gramStart"/>
      <w:r w:rsidRPr="00213CF2">
        <w:rPr>
          <w:rFonts w:ascii="GHEA Grapalat" w:hAnsi="GHEA Grapalat"/>
        </w:rPr>
        <w:t>.Е</w:t>
      </w:r>
      <w:proofErr w:type="gramEnd"/>
      <w:r w:rsidRPr="00213CF2">
        <w:rPr>
          <w:rFonts w:ascii="GHEA Grapalat" w:hAnsi="GHEA Grapalat"/>
        </w:rPr>
        <w:t>реван</w:t>
      </w:r>
      <w:proofErr w:type="spellEnd"/>
      <w:r w:rsidRPr="00213CF2">
        <w:rPr>
          <w:rFonts w:ascii="GHEA Grapalat" w:hAnsi="GHEA Grapalat"/>
        </w:rPr>
        <w:t xml:space="preserve">, ул. </w:t>
      </w:r>
      <w:proofErr w:type="spellStart"/>
      <w:r w:rsidRPr="00213CF2">
        <w:rPr>
          <w:rFonts w:ascii="GHEA Grapalat" w:hAnsi="GHEA Grapalat"/>
        </w:rPr>
        <w:t>Мелик-Адамян</w:t>
      </w:r>
      <w:proofErr w:type="spellEnd"/>
      <w:r w:rsidRPr="00213CF2">
        <w:rPr>
          <w:rFonts w:ascii="GHEA Grapalat" w:hAnsi="GHEA Grapalat"/>
        </w:rPr>
        <w:t xml:space="preserve"> 1. Обжалование осуществляется порядком, установленным этим приглашением. Для предъявления </w:t>
      </w:r>
      <w:r w:rsidRPr="00213CF2">
        <w:rPr>
          <w:rFonts w:ascii="GHEA Grapalat" w:hAnsi="GHEA Grapalat"/>
        </w:rPr>
        <w:lastRenderedPageBreak/>
        <w:t xml:space="preserve">жалобы требуется плата, ровная сумме 30 000 (тридцать тысяч) РА драм, которая </w:t>
      </w:r>
      <w:proofErr w:type="spellStart"/>
      <w:r w:rsidRPr="00213CF2">
        <w:rPr>
          <w:rFonts w:ascii="GHEA Grapalat" w:hAnsi="GHEA Grapalat"/>
        </w:rPr>
        <w:t>должня</w:t>
      </w:r>
      <w:proofErr w:type="spellEnd"/>
      <w:r w:rsidRPr="00213CF2">
        <w:rPr>
          <w:rFonts w:ascii="GHEA Grapalat" w:hAnsi="GHEA Grapalat"/>
        </w:rPr>
        <w:t xml:space="preserve"> быть переведена на казначейский счет Министерства Финансов РА- “900008000482”.</w:t>
      </w:r>
    </w:p>
    <w:p w:rsidR="00213CF2" w:rsidRPr="00213CF2" w:rsidRDefault="00213CF2" w:rsidP="00213CF2">
      <w:pPr>
        <w:jc w:val="both"/>
        <w:rPr>
          <w:rFonts w:ascii="GHEA Grapalat" w:hAnsi="GHEA Grapalat"/>
        </w:rPr>
      </w:pPr>
      <w:r w:rsidRPr="00213CF2">
        <w:rPr>
          <w:rFonts w:ascii="GHEA Grapalat" w:hAnsi="GHEA Grapalat"/>
        </w:rPr>
        <w:t xml:space="preserve">Для получения дополнительной информации относительно данного приглашения можете обратиться к секретарю оценивающей </w:t>
      </w:r>
      <w:proofErr w:type="spellStart"/>
      <w:r w:rsidRPr="00213CF2">
        <w:rPr>
          <w:rFonts w:ascii="GHEA Grapalat" w:hAnsi="GHEA Grapalat"/>
        </w:rPr>
        <w:t>комиcсии</w:t>
      </w:r>
      <w:proofErr w:type="gramStart"/>
      <w:r w:rsidRPr="00213CF2">
        <w:rPr>
          <w:rFonts w:ascii="GHEA Grapalat" w:hAnsi="GHEA Grapalat"/>
        </w:rPr>
        <w:t>,К</w:t>
      </w:r>
      <w:proofErr w:type="gramEnd"/>
      <w:r w:rsidRPr="00213CF2">
        <w:rPr>
          <w:rFonts w:ascii="GHEA Grapalat" w:hAnsi="GHEA Grapalat"/>
        </w:rPr>
        <w:t>арине</w:t>
      </w:r>
      <w:proofErr w:type="spellEnd"/>
      <w:r w:rsidRPr="00213CF2">
        <w:rPr>
          <w:rFonts w:ascii="GHEA Grapalat" w:hAnsi="GHEA Grapalat"/>
        </w:rPr>
        <w:t xml:space="preserve"> Погосян</w:t>
      </w:r>
    </w:p>
    <w:p w:rsidR="00213CF2" w:rsidRPr="00213CF2" w:rsidRDefault="00213CF2" w:rsidP="00213CF2">
      <w:pPr>
        <w:jc w:val="both"/>
        <w:rPr>
          <w:rFonts w:ascii="GHEA Grapalat" w:hAnsi="GHEA Grapalat"/>
        </w:rPr>
      </w:pPr>
      <w:r w:rsidRPr="00213CF2">
        <w:rPr>
          <w:rFonts w:ascii="GHEA Grapalat" w:hAnsi="GHEA Grapalat"/>
        </w:rPr>
        <w:t>Телефон: 098</w:t>
      </w:r>
      <w:r w:rsidRPr="00213CF2">
        <w:rPr>
          <w:rFonts w:ascii="Courier New" w:hAnsi="Courier New" w:cs="Courier New"/>
        </w:rPr>
        <w:t> </w:t>
      </w:r>
      <w:r w:rsidRPr="00213CF2">
        <w:rPr>
          <w:rFonts w:ascii="GHEA Grapalat" w:hAnsi="GHEA Grapalat"/>
        </w:rPr>
        <w:t>102</w:t>
      </w:r>
      <w:r w:rsidRPr="00213CF2">
        <w:rPr>
          <w:rFonts w:ascii="Courier New" w:hAnsi="Courier New" w:cs="Courier New"/>
        </w:rPr>
        <w:t> </w:t>
      </w:r>
      <w:r w:rsidRPr="00213CF2">
        <w:rPr>
          <w:rFonts w:ascii="GHEA Grapalat" w:hAnsi="GHEA Grapalat"/>
        </w:rPr>
        <w:t>802</w:t>
      </w:r>
    </w:p>
    <w:p w:rsidR="00213CF2" w:rsidRPr="00213CF2" w:rsidRDefault="00213CF2" w:rsidP="00213CF2">
      <w:pPr>
        <w:jc w:val="both"/>
        <w:rPr>
          <w:rFonts w:ascii="GHEA Grapalat" w:eastAsia="Calibri" w:hAnsi="GHEA Grapalat"/>
          <w:b/>
        </w:rPr>
      </w:pPr>
      <w:proofErr w:type="spellStart"/>
      <w:r w:rsidRPr="00213CF2">
        <w:rPr>
          <w:rFonts w:ascii="GHEA Grapalat" w:hAnsi="GHEA Grapalat"/>
        </w:rPr>
        <w:t>Эл</w:t>
      </w:r>
      <w:proofErr w:type="gramStart"/>
      <w:r w:rsidRPr="00213CF2">
        <w:rPr>
          <w:rFonts w:ascii="GHEA Grapalat" w:hAnsi="GHEA Grapalat"/>
        </w:rPr>
        <w:t>.п</w:t>
      </w:r>
      <w:proofErr w:type="gramEnd"/>
      <w:r w:rsidRPr="00213CF2">
        <w:rPr>
          <w:rFonts w:ascii="GHEA Grapalat" w:hAnsi="GHEA Grapalat"/>
        </w:rPr>
        <w:t>очта</w:t>
      </w:r>
      <w:proofErr w:type="spellEnd"/>
      <w:r w:rsidRPr="00213CF2">
        <w:rPr>
          <w:rFonts w:ascii="GHEA Grapalat" w:hAnsi="GHEA Grapalat"/>
        </w:rPr>
        <w:t xml:space="preserve">: </w:t>
      </w:r>
      <w:hyperlink r:id="rId9" w:history="1">
        <w:r w:rsidRPr="00213CF2">
          <w:rPr>
            <w:rStyle w:val="a9"/>
            <w:rFonts w:ascii="GHEA Grapalat" w:hAnsi="GHEA Grapalat"/>
          </w:rPr>
          <w:t>kpoghosyan@bk.ru</w:t>
        </w:r>
      </w:hyperlink>
      <w:r w:rsidRPr="00213CF2">
        <w:rPr>
          <w:rFonts w:ascii="GHEA Grapalat" w:hAnsi="GHEA Grapalat"/>
        </w:rPr>
        <w:t xml:space="preserve"> Заказчик:  Муниципалитет общины </w:t>
      </w:r>
      <w:proofErr w:type="spellStart"/>
      <w:r w:rsidRPr="00213CF2">
        <w:rPr>
          <w:rFonts w:ascii="GHEA Grapalat" w:hAnsi="GHEA Grapalat"/>
        </w:rPr>
        <w:t>Ацик</w:t>
      </w:r>
      <w:proofErr w:type="spellEnd"/>
      <w:r w:rsidRPr="00213CF2">
        <w:rPr>
          <w:rFonts w:ascii="GHEA Grapalat" w:hAnsi="GHEA Grapalat"/>
        </w:rPr>
        <w:t xml:space="preserve"> </w:t>
      </w:r>
      <w:proofErr w:type="spellStart"/>
      <w:r w:rsidRPr="00213CF2">
        <w:rPr>
          <w:rFonts w:ascii="GHEA Grapalat" w:hAnsi="GHEA Grapalat"/>
        </w:rPr>
        <w:t>Армавирского</w:t>
      </w:r>
      <w:proofErr w:type="spellEnd"/>
      <w:r w:rsidRPr="00213CF2">
        <w:rPr>
          <w:rFonts w:ascii="GHEA Grapalat" w:hAnsi="GHEA Grapalat"/>
        </w:rPr>
        <w:t xml:space="preserve"> </w:t>
      </w:r>
      <w:proofErr w:type="spellStart"/>
      <w:r w:rsidRPr="00213CF2">
        <w:rPr>
          <w:rFonts w:ascii="GHEA Grapalat" w:hAnsi="GHEA Grapalat"/>
        </w:rPr>
        <w:t>марза</w:t>
      </w:r>
      <w:proofErr w:type="spellEnd"/>
      <w:r w:rsidRPr="00213CF2">
        <w:rPr>
          <w:rFonts w:ascii="GHEA Grapalat" w:hAnsi="GHEA Grapalat"/>
        </w:rPr>
        <w:t xml:space="preserve"> РА</w:t>
      </w:r>
    </w:p>
    <w:p w:rsidR="00213CF2" w:rsidRPr="00213CF2" w:rsidRDefault="00213CF2" w:rsidP="00213CF2">
      <w:pPr>
        <w:widowControl w:val="0"/>
        <w:ind w:firstLine="567"/>
        <w:rPr>
          <w:rFonts w:ascii="GHEA Grapalat" w:hAnsi="GHEA Grapalat" w:cs="Arial"/>
          <w:i/>
        </w:rPr>
      </w:pPr>
      <w:r w:rsidRPr="00213CF2">
        <w:rPr>
          <w:rFonts w:ascii="GHEA Grapalat" w:hAnsi="GHEA Grapalat" w:cs="Arial"/>
          <w:i/>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213CF2" w:rsidRPr="009044F1" w:rsidRDefault="00213CF2" w:rsidP="00213CF2">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Pr="000F11E5">
        <w:rPr>
          <w:rFonts w:ascii="GHEA Grapalat" w:hAnsi="GHEA Grapalat"/>
          <w:i/>
        </w:rPr>
        <w:t xml:space="preserve">на </w:t>
      </w:r>
      <w:r w:rsidRPr="00674015">
        <w:rPr>
          <w:rFonts w:ascii="GHEA Grapalat" w:hAnsi="GHEA Grapalat"/>
          <w:i/>
          <w:color w:val="000000"/>
        </w:rPr>
        <w:t xml:space="preserve"> запрос котировок</w:t>
      </w:r>
      <w:r w:rsidRPr="001B32D9">
        <w:rPr>
          <w:rFonts w:ascii="GHEA Grapalat" w:hAnsi="GHEA Grapalat" w:cs="Sylfaen"/>
          <w:i/>
        </w:rPr>
        <w:br/>
      </w:r>
      <w:r w:rsidRPr="009044F1">
        <w:rPr>
          <w:rFonts w:ascii="GHEA Grapalat" w:hAnsi="GHEA Grapalat"/>
          <w:i/>
        </w:rPr>
        <w:t xml:space="preserve">под кодом </w:t>
      </w:r>
      <w:proofErr w:type="gramStart"/>
      <w:r>
        <w:rPr>
          <w:rFonts w:ascii="GHEA Grapalat" w:hAnsi="GHEA Grapalat"/>
          <w:lang w:val="en-US"/>
        </w:rPr>
        <w:t>A</w:t>
      </w:r>
      <w:proofErr w:type="gramEnd"/>
      <w:r w:rsidRPr="00401B90">
        <w:rPr>
          <w:rFonts w:ascii="GHEA Grapalat" w:hAnsi="GHEA Grapalat"/>
        </w:rPr>
        <w:t>РАМ АМ</w:t>
      </w:r>
      <w:r w:rsidRPr="003D33A8">
        <w:rPr>
          <w:rFonts w:ascii="GHEA Grapalat" w:hAnsi="GHEA Grapalat"/>
        </w:rPr>
        <w:t xml:space="preserve"> </w:t>
      </w:r>
      <w:proofErr w:type="spellStart"/>
      <w:r w:rsidRPr="003D33A8">
        <w:rPr>
          <w:rFonts w:ascii="GHEA Grapalat" w:hAnsi="GHEA Grapalat"/>
        </w:rPr>
        <w:t>GHAPDzB</w:t>
      </w:r>
      <w:proofErr w:type="spellEnd"/>
      <w:r w:rsidRPr="003D33A8">
        <w:rPr>
          <w:rFonts w:ascii="GHEA Grapalat" w:hAnsi="GHEA Grapalat"/>
        </w:rPr>
        <w:t xml:space="preserve"> </w:t>
      </w:r>
      <w:r w:rsidRPr="009D1894">
        <w:rPr>
          <w:rFonts w:ascii="GHEA Grapalat" w:hAnsi="GHEA Grapalat"/>
          <w:i/>
        </w:rPr>
        <w:t>20</w:t>
      </w:r>
      <w:r>
        <w:rPr>
          <w:rFonts w:ascii="GHEA Grapalat" w:hAnsi="GHEA Grapalat"/>
        </w:rPr>
        <w:t>/0</w:t>
      </w:r>
      <w:r w:rsidR="007706A0" w:rsidRPr="007706A0">
        <w:rPr>
          <w:rFonts w:ascii="GHEA Grapalat" w:hAnsi="GHEA Grapalat"/>
        </w:rPr>
        <w:t>2</w:t>
      </w:r>
      <w:r w:rsidRPr="001B32D9">
        <w:rPr>
          <w:rFonts w:ascii="GHEA Grapalat" w:hAnsi="GHEA Grapalat" w:cs="Times Armenian"/>
          <w:i/>
        </w:rPr>
        <w:br/>
      </w:r>
      <w:r>
        <w:rPr>
          <w:rFonts w:ascii="GHEA Grapalat" w:hAnsi="GHEA Grapalat"/>
          <w:i/>
        </w:rPr>
        <w:t xml:space="preserve">№ </w:t>
      </w:r>
      <w:r w:rsidR="004F7EC7" w:rsidRPr="004F7EC7">
        <w:rPr>
          <w:rFonts w:ascii="GHEA Grapalat" w:hAnsi="GHEA Grapalat"/>
          <w:i/>
        </w:rPr>
        <w:t>1</w:t>
      </w:r>
      <w:r w:rsidRPr="009044F1">
        <w:rPr>
          <w:rFonts w:ascii="GHEA Grapalat" w:hAnsi="GHEA Grapalat"/>
          <w:i/>
        </w:rPr>
        <w:t xml:space="preserve"> от </w:t>
      </w:r>
      <w:r w:rsidRPr="0062040D">
        <w:rPr>
          <w:rFonts w:ascii="GHEA Grapalat" w:hAnsi="GHEA Grapalat"/>
          <w:i/>
        </w:rPr>
        <w:t>2</w:t>
      </w:r>
      <w:r w:rsidR="004F7EC7" w:rsidRPr="004F7EC7">
        <w:rPr>
          <w:rFonts w:ascii="GHEA Grapalat" w:hAnsi="GHEA Grapalat"/>
          <w:i/>
        </w:rPr>
        <w:t>6</w:t>
      </w:r>
      <w:r>
        <w:rPr>
          <w:rFonts w:ascii="GHEA Grapalat" w:hAnsi="GHEA Grapalat"/>
          <w:i/>
          <w:lang w:val="hy-AM"/>
        </w:rPr>
        <w:t>,0</w:t>
      </w:r>
      <w:r w:rsidR="004F7EC7" w:rsidRPr="004F7EC7">
        <w:rPr>
          <w:rFonts w:ascii="GHEA Grapalat" w:hAnsi="GHEA Grapalat"/>
          <w:i/>
        </w:rPr>
        <w:t>6</w:t>
      </w:r>
      <w:r>
        <w:rPr>
          <w:rFonts w:ascii="GHEA Grapalat" w:hAnsi="GHEA Grapalat"/>
          <w:i/>
          <w:lang w:val="hy-AM"/>
        </w:rPr>
        <w:t>,</w:t>
      </w:r>
      <w:r w:rsidRPr="009044F1">
        <w:rPr>
          <w:rFonts w:ascii="GHEA Grapalat" w:hAnsi="GHEA Grapalat"/>
          <w:i/>
        </w:rPr>
        <w:t xml:space="preserve"> 20</w:t>
      </w:r>
      <w:r>
        <w:rPr>
          <w:rFonts w:ascii="GHEA Grapalat" w:hAnsi="GHEA Grapalat"/>
          <w:i/>
          <w:lang w:val="hy-AM"/>
        </w:rPr>
        <w:t>20</w:t>
      </w:r>
      <w:r>
        <w:rPr>
          <w:rFonts w:ascii="GHEA Grapalat" w:hAnsi="GHEA Grapalat"/>
          <w:i/>
        </w:rPr>
        <w:t xml:space="preserve"> </w:t>
      </w:r>
      <w:r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213CF2" w:rsidRPr="003A1EBB" w:rsidRDefault="00213CF2" w:rsidP="00213CF2">
      <w:pPr>
        <w:pStyle w:val="aa"/>
        <w:widowControl w:val="0"/>
        <w:spacing w:after="160"/>
        <w:ind w:right="-7" w:firstLine="567"/>
        <w:jc w:val="center"/>
        <w:rPr>
          <w:rFonts w:ascii="GHEA Grapalat" w:hAnsi="GHEA Grapalat"/>
        </w:rPr>
      </w:pPr>
    </w:p>
    <w:p w:rsidR="00213CF2" w:rsidRPr="007706A0" w:rsidRDefault="00213CF2" w:rsidP="00213CF2">
      <w:pPr>
        <w:pStyle w:val="aa"/>
        <w:widowControl w:val="0"/>
        <w:spacing w:after="160"/>
        <w:ind w:right="-7"/>
        <w:jc w:val="center"/>
        <w:rPr>
          <w:rFonts w:ascii="GHEA Grapalat" w:hAnsi="GHEA Grapalat"/>
          <w:sz w:val="28"/>
          <w:szCs w:val="28"/>
        </w:rPr>
      </w:pPr>
      <w:r w:rsidRPr="007706A0">
        <w:rPr>
          <w:rFonts w:ascii="GHEA Grapalat" w:hAnsi="GHEA Grapalat"/>
          <w:sz w:val="28"/>
          <w:szCs w:val="28"/>
        </w:rPr>
        <w:t xml:space="preserve">Муниципалитет общины </w:t>
      </w:r>
      <w:proofErr w:type="spellStart"/>
      <w:r w:rsidRPr="007706A0">
        <w:rPr>
          <w:rFonts w:ascii="GHEA Grapalat" w:hAnsi="GHEA Grapalat"/>
          <w:sz w:val="28"/>
          <w:szCs w:val="28"/>
        </w:rPr>
        <w:t>Ацик</w:t>
      </w:r>
      <w:proofErr w:type="spellEnd"/>
      <w:r w:rsidRPr="007706A0">
        <w:rPr>
          <w:rFonts w:ascii="GHEA Grapalat" w:hAnsi="GHEA Grapalat"/>
          <w:sz w:val="28"/>
          <w:szCs w:val="28"/>
        </w:rPr>
        <w:t xml:space="preserve"> </w:t>
      </w:r>
      <w:proofErr w:type="spellStart"/>
      <w:r w:rsidRPr="007706A0">
        <w:rPr>
          <w:rFonts w:ascii="GHEA Grapalat" w:hAnsi="GHEA Grapalat"/>
          <w:sz w:val="28"/>
          <w:szCs w:val="28"/>
        </w:rPr>
        <w:t>Армавирского</w:t>
      </w:r>
      <w:proofErr w:type="spellEnd"/>
      <w:r w:rsidRPr="007706A0">
        <w:rPr>
          <w:rFonts w:ascii="GHEA Grapalat" w:hAnsi="GHEA Grapalat"/>
          <w:sz w:val="28"/>
          <w:szCs w:val="28"/>
        </w:rPr>
        <w:t xml:space="preserve"> </w:t>
      </w:r>
      <w:proofErr w:type="spellStart"/>
      <w:r w:rsidRPr="007706A0">
        <w:rPr>
          <w:rFonts w:ascii="GHEA Grapalat" w:hAnsi="GHEA Grapalat"/>
          <w:sz w:val="28"/>
          <w:szCs w:val="28"/>
        </w:rPr>
        <w:t>марза</w:t>
      </w:r>
      <w:proofErr w:type="spellEnd"/>
      <w:r w:rsidRPr="007706A0">
        <w:rPr>
          <w:rFonts w:ascii="GHEA Grapalat" w:hAnsi="GHEA Grapalat"/>
          <w:sz w:val="28"/>
          <w:szCs w:val="28"/>
        </w:rPr>
        <w:t xml:space="preserve">  РА</w:t>
      </w:r>
    </w:p>
    <w:p w:rsidR="00213CF2" w:rsidRPr="007706A0" w:rsidRDefault="00213CF2" w:rsidP="00213CF2">
      <w:pPr>
        <w:pStyle w:val="aa"/>
        <w:widowControl w:val="0"/>
        <w:spacing w:after="160"/>
        <w:ind w:right="-7"/>
        <w:jc w:val="center"/>
        <w:rPr>
          <w:rFonts w:ascii="GHEA Grapalat" w:hAnsi="GHEA Grapalat"/>
          <w:sz w:val="28"/>
          <w:szCs w:val="28"/>
        </w:rPr>
      </w:pPr>
    </w:p>
    <w:p w:rsidR="00213CF2" w:rsidRPr="007706A0" w:rsidRDefault="00213CF2" w:rsidP="00213CF2">
      <w:pPr>
        <w:pStyle w:val="aa"/>
        <w:widowControl w:val="0"/>
        <w:spacing w:after="160"/>
        <w:ind w:right="-7"/>
        <w:jc w:val="center"/>
        <w:rPr>
          <w:rFonts w:ascii="GHEA Grapalat" w:hAnsi="GHEA Grapalat" w:cs="Sylfaen"/>
          <w:sz w:val="28"/>
          <w:szCs w:val="28"/>
        </w:rPr>
      </w:pPr>
      <w:r w:rsidRPr="007706A0">
        <w:rPr>
          <w:rFonts w:ascii="GHEA Grapalat" w:hAnsi="GHEA Grapalat"/>
          <w:sz w:val="28"/>
          <w:szCs w:val="28"/>
        </w:rPr>
        <w:t>ПРИГЛАШЕНИЕ</w:t>
      </w:r>
    </w:p>
    <w:p w:rsidR="00213CF2" w:rsidRPr="007706A0" w:rsidRDefault="00213CF2" w:rsidP="00213CF2">
      <w:pPr>
        <w:pStyle w:val="aa"/>
        <w:widowControl w:val="0"/>
        <w:spacing w:after="160"/>
        <w:ind w:right="-7" w:firstLine="567"/>
        <w:jc w:val="center"/>
        <w:rPr>
          <w:rFonts w:ascii="GHEA Grapalat" w:hAnsi="GHEA Grapalat" w:cs="Sylfaen"/>
          <w:sz w:val="28"/>
          <w:szCs w:val="28"/>
        </w:rPr>
      </w:pPr>
    </w:p>
    <w:p w:rsidR="00213CF2" w:rsidRPr="007706A0" w:rsidRDefault="00213CF2" w:rsidP="00213CF2">
      <w:pPr>
        <w:pStyle w:val="aa"/>
        <w:widowControl w:val="0"/>
        <w:spacing w:after="160"/>
        <w:ind w:right="-7" w:firstLine="567"/>
        <w:jc w:val="center"/>
        <w:rPr>
          <w:rFonts w:ascii="GHEA Grapalat" w:hAnsi="GHEA Grapalat" w:cs="Sylfaen"/>
          <w:sz w:val="28"/>
          <w:szCs w:val="28"/>
        </w:rPr>
      </w:pPr>
    </w:p>
    <w:p w:rsidR="00213CF2" w:rsidRPr="007706A0" w:rsidRDefault="00213CF2" w:rsidP="00213CF2">
      <w:pPr>
        <w:pStyle w:val="aa"/>
        <w:widowControl w:val="0"/>
        <w:spacing w:after="160"/>
        <w:ind w:right="-7"/>
        <w:jc w:val="center"/>
        <w:rPr>
          <w:rFonts w:ascii="GHEA Grapalat" w:hAnsi="GHEA Grapalat"/>
          <w:sz w:val="28"/>
          <w:szCs w:val="28"/>
        </w:rPr>
      </w:pPr>
      <w:r w:rsidRPr="007706A0">
        <w:rPr>
          <w:rFonts w:ascii="GHEA Grapalat" w:hAnsi="GHEA Grapalat"/>
          <w:sz w:val="28"/>
          <w:szCs w:val="28"/>
        </w:rPr>
        <w:t>НА ЗАПРОС КОТИРОВОК, ОБЪЯВЛЕННЫЙ С ЦЕЛЬЮ ПРИОБРЕТЕНИЯ "ТОПЛИВА " ДЛЯ Н</w:t>
      </w:r>
      <w:r w:rsidR="007706A0" w:rsidRPr="007706A0">
        <w:rPr>
          <w:rFonts w:ascii="GHEA Grapalat" w:hAnsi="GHEA Grapalat"/>
          <w:sz w:val="28"/>
          <w:szCs w:val="28"/>
        </w:rPr>
        <w:t>У</w:t>
      </w:r>
      <w:r w:rsidRPr="007706A0">
        <w:rPr>
          <w:rFonts w:ascii="GHEA Grapalat" w:hAnsi="GHEA Grapalat"/>
          <w:sz w:val="28"/>
          <w:szCs w:val="28"/>
        </w:rPr>
        <w:t>ЖД " ОБЩИНЫ АЦИК  АРМАВИРСКОГО МАРЗА"</w:t>
      </w:r>
    </w:p>
    <w:p w:rsidR="00213CF2" w:rsidRPr="007706A0" w:rsidRDefault="00213CF2" w:rsidP="00213CF2">
      <w:pPr>
        <w:rPr>
          <w:rFonts w:ascii="Arial" w:hAnsi="Arial" w:cs="Arial"/>
          <w:sz w:val="28"/>
          <w:szCs w:val="28"/>
        </w:rPr>
      </w:pPr>
    </w:p>
    <w:p w:rsidR="000763E5" w:rsidRPr="007706A0" w:rsidRDefault="000763E5"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7706A0" w:rsidRPr="007706A0" w:rsidRDefault="007706A0"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7706A0" w:rsidRPr="00401B90" w:rsidRDefault="007706A0" w:rsidP="007706A0">
      <w:pPr>
        <w:pStyle w:val="aa"/>
        <w:widowControl w:val="0"/>
        <w:spacing w:after="160"/>
        <w:ind w:right="-7"/>
        <w:jc w:val="center"/>
        <w:rPr>
          <w:rFonts w:ascii="GHEA Grapalat" w:hAnsi="GHEA Grapalat"/>
          <w:b/>
          <w:sz w:val="22"/>
          <w:szCs w:val="22"/>
        </w:rPr>
      </w:pPr>
      <w:r w:rsidRPr="00401B90">
        <w:rPr>
          <w:rFonts w:ascii="GHEA Grapalat" w:hAnsi="GHEA Grapalat"/>
          <w:b/>
        </w:rPr>
        <w:t xml:space="preserve">ПРИГЛАШЕНИЯ НА ЗАПРОС КОТИРОВОК, </w:t>
      </w:r>
      <w:r w:rsidRPr="00401B90">
        <w:rPr>
          <w:rFonts w:ascii="GHEA Grapalat" w:hAnsi="GHEA Grapalat"/>
          <w:b/>
        </w:rPr>
        <w:br/>
        <w:t xml:space="preserve">ОБЪЯВЛЕННЫЙ С ЦЕЛЬЮ ПРИОБРЕТЕНИЯ ТОПЛИВА </w:t>
      </w:r>
      <w:r w:rsidRPr="00401B90">
        <w:rPr>
          <w:rFonts w:ascii="GHEA Grapalat" w:hAnsi="GHEA Grapalat"/>
          <w:b/>
          <w:sz w:val="22"/>
          <w:szCs w:val="22"/>
        </w:rPr>
        <w:t>ДЛЯ НУЖД  ОБЩИНЫ АЦИК  АРМАВИРСКОГО МАРЗА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A46E9E"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0B2CFA" w:rsidRDefault="00E17B7F" w:rsidP="007706A0">
      <w:pPr>
        <w:jc w:val="both"/>
        <w:rPr>
          <w:rFonts w:ascii="GHEA Grapalat" w:hAnsi="GHEA Grapalat"/>
        </w:rPr>
      </w:pPr>
      <w:r w:rsidRPr="007706A0">
        <w:rPr>
          <w:rFonts w:ascii="GHEA Grapalat" w:hAnsi="GHEA Grapalat"/>
          <w:spacing w:val="-6"/>
        </w:rPr>
        <w:t xml:space="preserve">               </w:t>
      </w:r>
      <w:r w:rsidR="007706A0" w:rsidRPr="007706A0">
        <w:rPr>
          <w:rFonts w:ascii="GHEA Grapalat" w:hAnsi="GHEA Grapalat" w:cs="Arial"/>
        </w:rPr>
        <w:t xml:space="preserve">Настоящее Приглашение предоставляется в дополнение к объявлению о запросе котировок, проводимом под кодом  </w:t>
      </w:r>
      <w:proofErr w:type="gramStart"/>
      <w:r w:rsidR="007706A0" w:rsidRPr="007706A0">
        <w:rPr>
          <w:rFonts w:ascii="GHEA Grapalat" w:hAnsi="GHEA Grapalat"/>
          <w:lang w:val="en-US"/>
        </w:rPr>
        <w:t>A</w:t>
      </w:r>
      <w:proofErr w:type="gramEnd"/>
      <w:r w:rsidR="007706A0" w:rsidRPr="007706A0">
        <w:rPr>
          <w:rFonts w:ascii="GHEA Grapalat" w:hAnsi="GHEA Grapalat"/>
        </w:rPr>
        <w:t xml:space="preserve">РАМ АМ </w:t>
      </w:r>
      <w:proofErr w:type="spellStart"/>
      <w:r w:rsidR="007706A0" w:rsidRPr="007706A0">
        <w:rPr>
          <w:rFonts w:ascii="GHEA Grapalat" w:hAnsi="GHEA Grapalat"/>
        </w:rPr>
        <w:t>GHAPDzB</w:t>
      </w:r>
      <w:proofErr w:type="spellEnd"/>
      <w:r w:rsidR="007706A0" w:rsidRPr="007706A0">
        <w:rPr>
          <w:rFonts w:ascii="GHEA Grapalat" w:hAnsi="GHEA Grapalat"/>
        </w:rPr>
        <w:t xml:space="preserve"> </w:t>
      </w:r>
      <w:r w:rsidR="007706A0" w:rsidRPr="007706A0">
        <w:rPr>
          <w:rFonts w:ascii="GHEA Grapalat" w:hAnsi="GHEA Grapalat"/>
          <w:i/>
        </w:rPr>
        <w:t>20</w:t>
      </w:r>
      <w:r w:rsidR="007706A0" w:rsidRPr="007706A0">
        <w:rPr>
          <w:rFonts w:ascii="GHEA Grapalat" w:hAnsi="GHEA Grapalat"/>
        </w:rPr>
        <w:t>/01 .</w:t>
      </w:r>
      <w:r w:rsidR="007706A0" w:rsidRPr="007706A0">
        <w:rPr>
          <w:rFonts w:ascii="GHEA Grapalat" w:hAnsi="GHEA Grapalat" w:cs="Arial"/>
        </w:rPr>
        <w:t xml:space="preserve"> </w:t>
      </w:r>
      <w:r w:rsidR="00096865" w:rsidRPr="007706A0">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w:t>
      </w:r>
      <w:r w:rsidR="00096865" w:rsidRPr="007706A0">
        <w:rPr>
          <w:rFonts w:ascii="GHEA Grapalat" w:hAnsi="GHEA Grapalat"/>
        </w:rPr>
        <w:lastRenderedPageBreak/>
        <w:t>Закон</w:t>
      </w:r>
      <w:r w:rsidR="00096865" w:rsidRPr="000B2CFA">
        <w:rPr>
          <w:rFonts w:ascii="GHEA Grapalat" w:hAnsi="GHEA Grapalat"/>
        </w:rPr>
        <w:t>),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00096865" w:rsidRPr="000B2CFA">
        <w:rPr>
          <w:rFonts w:ascii="GHEA Grapalat" w:hAnsi="GHEA Grapalat"/>
        </w:rPr>
        <w:t>4</w:t>
      </w:r>
      <w:r w:rsidR="006D2DF7" w:rsidRPr="000B2CFA">
        <w:rPr>
          <w:rFonts w:ascii="Courier New" w:hAnsi="Courier New" w:cs="Courier New"/>
          <w:lang w:val="en-US"/>
        </w:rPr>
        <w:t> </w:t>
      </w:r>
      <w:r w:rsidR="00096865"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706A0" w:rsidRPr="007706A0">
        <w:rPr>
          <w:rFonts w:ascii="Arial" w:hAnsi="Arial" w:cs="Arial"/>
        </w:rPr>
        <w:t>"</w:t>
      </w:r>
      <w:r w:rsidR="007706A0" w:rsidRPr="007706A0">
        <w:rPr>
          <w:rFonts w:ascii="GHEA Grapalat" w:hAnsi="GHEA Grapalat"/>
        </w:rPr>
        <w:t xml:space="preserve"> Муниципалитетом  общины </w:t>
      </w:r>
      <w:proofErr w:type="spellStart"/>
      <w:r w:rsidR="007706A0" w:rsidRPr="007706A0">
        <w:rPr>
          <w:rFonts w:ascii="GHEA Grapalat" w:hAnsi="GHEA Grapalat"/>
        </w:rPr>
        <w:t>Ацик</w:t>
      </w:r>
      <w:proofErr w:type="spellEnd"/>
      <w:r w:rsidR="007706A0" w:rsidRPr="007706A0">
        <w:rPr>
          <w:rFonts w:ascii="GHEA Grapalat" w:hAnsi="GHEA Grapalat"/>
        </w:rPr>
        <w:t xml:space="preserve"> </w:t>
      </w:r>
      <w:proofErr w:type="spellStart"/>
      <w:r w:rsidR="007706A0" w:rsidRPr="007706A0">
        <w:rPr>
          <w:rFonts w:ascii="GHEA Grapalat" w:hAnsi="GHEA Grapalat"/>
        </w:rPr>
        <w:t>Армавирского</w:t>
      </w:r>
      <w:proofErr w:type="spellEnd"/>
      <w:r w:rsidR="007706A0" w:rsidRPr="007706A0">
        <w:rPr>
          <w:rFonts w:ascii="GHEA Grapalat" w:hAnsi="GHEA Grapalat"/>
        </w:rPr>
        <w:t xml:space="preserve"> </w:t>
      </w:r>
      <w:proofErr w:type="spellStart"/>
      <w:r w:rsidR="007706A0" w:rsidRPr="007706A0">
        <w:rPr>
          <w:rFonts w:ascii="GHEA Grapalat" w:hAnsi="GHEA Grapalat"/>
        </w:rPr>
        <w:t>марза</w:t>
      </w:r>
      <w:proofErr w:type="spellEnd"/>
      <w:r w:rsidR="007706A0" w:rsidRPr="007706A0">
        <w:rPr>
          <w:rFonts w:ascii="GHEA Grapalat" w:hAnsi="GHEA Grapalat"/>
        </w:rPr>
        <w:t xml:space="preserve"> РА</w:t>
      </w:r>
      <w:r w:rsidR="007706A0" w:rsidRPr="000B2CFA">
        <w:rPr>
          <w:rFonts w:ascii="GHEA Grapalat" w:hAnsi="GHEA Grapalat"/>
        </w:rPr>
        <w:t xml:space="preserve"> </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7706A0">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7706A0">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706A0" w:rsidRPr="009044F1" w:rsidRDefault="00A81DD5" w:rsidP="007706A0">
      <w:pPr>
        <w:pStyle w:val="23"/>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sidR="007706A0" w:rsidRPr="00E47F01">
          <w:rPr>
            <w:rStyle w:val="a9"/>
            <w:rFonts w:ascii="GHEA Grapalat" w:hAnsi="GHEA Grapalat"/>
          </w:rPr>
          <w:t>kpoghosyan@bk.ru</w:t>
        </w:r>
      </w:hyperlink>
      <w:r w:rsidR="007706A0"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706A0" w:rsidRPr="001927D3" w:rsidRDefault="007706A0" w:rsidP="007706A0">
      <w:pPr>
        <w:pStyle w:val="3"/>
        <w:keepNext w:val="0"/>
        <w:widowControl w:val="0"/>
        <w:tabs>
          <w:tab w:val="left" w:pos="1134"/>
        </w:tabs>
        <w:spacing w:after="160" w:line="240" w:lineRule="auto"/>
        <w:ind w:firstLine="567"/>
        <w:jc w:val="both"/>
        <w:rPr>
          <w:rFonts w:ascii="GHEA Grapalat" w:hAnsi="GHEA Grapalat"/>
          <w:i w:val="0"/>
          <w:sz w:val="22"/>
          <w:szCs w:val="22"/>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1927D3">
        <w:rPr>
          <w:rFonts w:ascii="GHEA Grapalat" w:hAnsi="GHEA Grapalat"/>
          <w:i w:val="0"/>
          <w:sz w:val="22"/>
          <w:szCs w:val="22"/>
        </w:rPr>
        <w:t xml:space="preserve">Приобретение предназначено для нужд </w:t>
      </w:r>
      <w:r w:rsidRPr="001927D3">
        <w:rPr>
          <w:rFonts w:ascii="GHEA Grapalat" w:hAnsi="GHEA Grapalat"/>
          <w:sz w:val="22"/>
          <w:szCs w:val="22"/>
        </w:rPr>
        <w:t xml:space="preserve">Муниципалитета общины </w:t>
      </w:r>
      <w:proofErr w:type="spellStart"/>
      <w:r w:rsidRPr="001927D3">
        <w:rPr>
          <w:rFonts w:ascii="GHEA Grapalat" w:hAnsi="GHEA Grapalat"/>
          <w:sz w:val="22"/>
          <w:szCs w:val="22"/>
        </w:rPr>
        <w:t>Ацик</w:t>
      </w:r>
      <w:proofErr w:type="spellEnd"/>
      <w:r w:rsidRPr="001927D3">
        <w:rPr>
          <w:rFonts w:ascii="GHEA Grapalat" w:hAnsi="GHEA Grapalat"/>
          <w:sz w:val="22"/>
          <w:szCs w:val="22"/>
        </w:rPr>
        <w:t xml:space="preserve">  </w:t>
      </w:r>
      <w:r w:rsidRPr="001927D3">
        <w:rPr>
          <w:rFonts w:ascii="GHEA Grapalat" w:hAnsi="GHEA Grapalat"/>
          <w:i w:val="0"/>
          <w:sz w:val="22"/>
          <w:szCs w:val="22"/>
        </w:rPr>
        <w:t>приобретение « топлива» (далее - «продукт»), сгруппированного как «два лота»: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7706A0" w:rsidRPr="009044F1" w:rsidTr="00D023ED">
        <w:trPr>
          <w:jc w:val="center"/>
        </w:trPr>
        <w:tc>
          <w:tcPr>
            <w:tcW w:w="1530" w:type="dxa"/>
            <w:vAlign w:val="center"/>
          </w:tcPr>
          <w:p w:rsidR="007706A0" w:rsidRPr="009044F1" w:rsidRDefault="007706A0" w:rsidP="00D023ED">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7706A0" w:rsidRPr="009044F1" w:rsidRDefault="007706A0" w:rsidP="00D023ED">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706A0" w:rsidRPr="009044F1" w:rsidTr="00D023ED">
        <w:trPr>
          <w:jc w:val="center"/>
        </w:trPr>
        <w:tc>
          <w:tcPr>
            <w:tcW w:w="1530" w:type="dxa"/>
            <w:vAlign w:val="center"/>
          </w:tcPr>
          <w:p w:rsidR="007706A0" w:rsidRPr="00250271" w:rsidRDefault="007706A0" w:rsidP="00D023ED">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7704" w:type="dxa"/>
            <w:vAlign w:val="center"/>
          </w:tcPr>
          <w:p w:rsidR="007706A0" w:rsidRPr="00250271" w:rsidRDefault="007706A0" w:rsidP="00D023ED">
            <w:pPr>
              <w:pStyle w:val="23"/>
              <w:widowControl w:val="0"/>
              <w:spacing w:after="120" w:line="240" w:lineRule="auto"/>
              <w:ind w:firstLine="0"/>
              <w:rPr>
                <w:rFonts w:ascii="GHEA Grapalat" w:hAnsi="GHEA Grapalat"/>
                <w:color w:val="000000"/>
                <w:sz w:val="24"/>
                <w:szCs w:val="24"/>
                <w:lang w:val="en-US"/>
              </w:rPr>
            </w:pPr>
            <w:proofErr w:type="spellStart"/>
            <w:r>
              <w:rPr>
                <w:rFonts w:ascii="GHEA Grapalat" w:hAnsi="GHEA Grapalat"/>
                <w:color w:val="000000"/>
                <w:sz w:val="24"/>
                <w:szCs w:val="24"/>
                <w:lang w:val="en-US"/>
              </w:rPr>
              <w:t>Бензин</w:t>
            </w:r>
            <w:proofErr w:type="spellEnd"/>
            <w:r>
              <w:rPr>
                <w:rFonts w:ascii="GHEA Grapalat" w:hAnsi="GHEA Grapalat"/>
                <w:color w:val="000000"/>
                <w:sz w:val="24"/>
                <w:szCs w:val="24"/>
                <w:lang w:val="en-US"/>
              </w:rPr>
              <w:t xml:space="preserve"> </w:t>
            </w:r>
            <w:proofErr w:type="spellStart"/>
            <w:r>
              <w:rPr>
                <w:rFonts w:ascii="GHEA Grapalat" w:hAnsi="GHEA Grapalat"/>
                <w:color w:val="000000"/>
                <w:sz w:val="24"/>
                <w:szCs w:val="24"/>
                <w:lang w:val="en-US"/>
              </w:rPr>
              <w:t>регуляр</w:t>
            </w:r>
            <w:proofErr w:type="spellEnd"/>
          </w:p>
        </w:tc>
      </w:tr>
      <w:tr w:rsidR="007706A0" w:rsidRPr="009044F1" w:rsidTr="00D023ED">
        <w:trPr>
          <w:jc w:val="center"/>
        </w:trPr>
        <w:tc>
          <w:tcPr>
            <w:tcW w:w="1530" w:type="dxa"/>
            <w:vAlign w:val="center"/>
          </w:tcPr>
          <w:p w:rsidR="007706A0" w:rsidRPr="00250271" w:rsidRDefault="007706A0" w:rsidP="00D023ED">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vAlign w:val="center"/>
          </w:tcPr>
          <w:p w:rsidR="007706A0" w:rsidRPr="009044F1" w:rsidRDefault="007706A0" w:rsidP="00D023ED">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111F" w:rsidRPr="00B0111F">
        <w:rPr>
          <w:rFonts w:ascii="GHEA Grapalat" w:hAnsi="GHEA Grapalat" w:cs="Arial"/>
          <w:sz w:val="24"/>
          <w:szCs w:val="24"/>
        </w:rPr>
        <w:t>запрос котировок</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B0111F">
        <w:rPr>
          <w:rFonts w:ascii="GHEA Grapalat" w:hAnsi="GHEA Grapalat"/>
        </w:rPr>
        <w:t xml:space="preserve">" </w:t>
      </w:r>
      <w:proofErr w:type="spellStart"/>
      <w:r w:rsidR="00B0111F">
        <w:rPr>
          <w:rFonts w:ascii="GHEA Grapalat" w:hAnsi="GHEA Grapalat"/>
        </w:rPr>
        <w:t>Армавирск</w:t>
      </w:r>
      <w:r w:rsidR="00B0111F" w:rsidRPr="00D36BC9">
        <w:rPr>
          <w:rFonts w:ascii="GHEA Grapalat" w:hAnsi="GHEA Grapalat"/>
        </w:rPr>
        <w:t>ий</w:t>
      </w:r>
      <w:proofErr w:type="spellEnd"/>
      <w:r w:rsidR="00B0111F" w:rsidRPr="00D36BC9">
        <w:rPr>
          <w:rFonts w:ascii="GHEA Grapalat" w:hAnsi="GHEA Grapalat"/>
        </w:rPr>
        <w:t xml:space="preserve"> </w:t>
      </w:r>
      <w:proofErr w:type="spellStart"/>
      <w:r w:rsidR="00B0111F" w:rsidRPr="00D36BC9">
        <w:rPr>
          <w:rFonts w:ascii="GHEA Grapalat" w:hAnsi="GHEA Grapalat"/>
        </w:rPr>
        <w:t>марз</w:t>
      </w:r>
      <w:proofErr w:type="spellEnd"/>
      <w:r w:rsidR="00B0111F" w:rsidRPr="00890F70">
        <w:rPr>
          <w:rFonts w:ascii="GHEA Grapalat" w:hAnsi="GHEA Grapalat"/>
        </w:rPr>
        <w:t xml:space="preserve"> село </w:t>
      </w:r>
      <w:proofErr w:type="spellStart"/>
      <w:r w:rsidR="00B0111F" w:rsidRPr="00890F70">
        <w:rPr>
          <w:rFonts w:ascii="GHEA Grapalat" w:hAnsi="GHEA Grapalat"/>
        </w:rPr>
        <w:t>Ацик</w:t>
      </w:r>
      <w:proofErr w:type="spellEnd"/>
      <w:r w:rsidR="00B0111F" w:rsidRPr="00890F70">
        <w:rPr>
          <w:rFonts w:ascii="GHEA Grapalat" w:hAnsi="GHEA Grapalat"/>
        </w:rPr>
        <w:t xml:space="preserve"> 16-ая улица 1  </w:t>
      </w:r>
      <w:r>
        <w:rPr>
          <w:rFonts w:ascii="GHEA Grapalat" w:hAnsi="GHEA Grapalat"/>
          <w:sz w:val="24"/>
          <w:szCs w:val="24"/>
        </w:rPr>
        <w:t xml:space="preserve"> не позднее, чем "</w:t>
      </w:r>
      <w:r w:rsidR="00B0111F" w:rsidRPr="00B0111F">
        <w:rPr>
          <w:rFonts w:ascii="GHEA Grapalat" w:hAnsi="GHEA Grapalat"/>
          <w:sz w:val="24"/>
          <w:szCs w:val="24"/>
        </w:rPr>
        <w:t>12</w:t>
      </w:r>
      <w:r>
        <w:rPr>
          <w:rFonts w:ascii="GHEA Grapalat" w:hAnsi="GHEA Grapalat"/>
          <w:sz w:val="24"/>
          <w:szCs w:val="24"/>
        </w:rPr>
        <w:t>" часов "</w:t>
      </w:r>
      <w:r w:rsidR="00B0111F" w:rsidRPr="00B0111F">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w:t>
      </w:r>
      <w:r w:rsidR="004F7EC7" w:rsidRPr="004F7EC7">
        <w:rPr>
          <w:rFonts w:ascii="GHEA Grapalat" w:hAnsi="GHEA Grapalat"/>
          <w:sz w:val="24"/>
          <w:szCs w:val="24"/>
        </w:rPr>
        <w:t xml:space="preserve">  08.07.2020г</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B0111F" w:rsidRPr="00B0111F">
        <w:rPr>
          <w:rFonts w:ascii="GHEA Grapalat" w:hAnsi="GHEA Grapalat"/>
          <w:sz w:val="24"/>
          <w:szCs w:val="24"/>
        </w:rPr>
        <w:t>Карине Погосян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1"/>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3F1D5A" w:rsidP="00B46D58">
      <w:pPr>
        <w:pStyle w:val="norm"/>
        <w:widowControl w:val="0"/>
        <w:tabs>
          <w:tab w:val="left" w:pos="1134"/>
        </w:tabs>
        <w:spacing w:after="160" w:line="240" w:lineRule="auto"/>
        <w:ind w:firstLine="567"/>
        <w:rPr>
          <w:rFonts w:ascii="GHEA Grapalat" w:hAnsi="GHEA Grapalat" w:cs="Sylfaen"/>
          <w:sz w:val="24"/>
          <w:szCs w:val="24"/>
        </w:rPr>
      </w:pPr>
      <w:r w:rsidRPr="003F1D5A">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F1D5A" w:rsidP="00B46D58">
      <w:pPr>
        <w:pStyle w:val="norm"/>
        <w:widowControl w:val="0"/>
        <w:tabs>
          <w:tab w:val="left" w:pos="1134"/>
        </w:tabs>
        <w:spacing w:after="160" w:line="240" w:lineRule="auto"/>
        <w:ind w:firstLine="567"/>
        <w:rPr>
          <w:rFonts w:ascii="GHEA Grapalat" w:hAnsi="GHEA Grapalat"/>
          <w:sz w:val="24"/>
          <w:szCs w:val="24"/>
        </w:rPr>
      </w:pPr>
      <w:r w:rsidRPr="00A34C20">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42E71" w:rsidRPr="00681F45" w:rsidRDefault="000D701E" w:rsidP="00A34C20">
      <w:pPr>
        <w:widowControl w:val="0"/>
        <w:spacing w:after="160"/>
        <w:jc w:val="center"/>
        <w:rPr>
          <w:rFonts w:ascii="GHEA Grapalat" w:hAnsi="GHEA Grapalat" w:cs="Sylfaen"/>
        </w:rPr>
      </w:pPr>
      <w:r w:rsidRPr="009044F1">
        <w:rPr>
          <w:rFonts w:ascii="GHEA Grapalat" w:hAnsi="GHEA Grapalat"/>
          <w:b/>
        </w:rPr>
        <w:t xml:space="preserve">7. </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A34C20" w:rsidRPr="00A34C20">
        <w:rPr>
          <w:rFonts w:ascii="GHEA Grapalat" w:hAnsi="GHEA Grapalat"/>
          <w:sz w:val="24"/>
          <w:szCs w:val="24"/>
        </w:rPr>
        <w:t>7</w:t>
      </w:r>
      <w:r w:rsidRPr="009044F1">
        <w:rPr>
          <w:rFonts w:ascii="GHEA Grapalat" w:hAnsi="GHEA Grapalat"/>
          <w:sz w:val="24"/>
          <w:szCs w:val="24"/>
        </w:rPr>
        <w:t>"-</w:t>
      </w:r>
      <w:proofErr w:type="gramStart"/>
      <w:r w:rsidR="00A34C20" w:rsidRPr="00A34C20">
        <w:rPr>
          <w:rFonts w:ascii="GHEA Grapalat" w:hAnsi="GHEA Grapalat"/>
          <w:sz w:val="24"/>
          <w:szCs w:val="24"/>
        </w:rPr>
        <w:t>о</w:t>
      </w:r>
      <w:r w:rsidRPr="009044F1">
        <w:rPr>
          <w:rFonts w:ascii="GHEA Grapalat" w:hAnsi="GHEA Grapalat"/>
          <w:sz w:val="24"/>
          <w:szCs w:val="24"/>
        </w:rPr>
        <w:t>й</w:t>
      </w:r>
      <w:proofErr w:type="gramEnd"/>
      <w:r w:rsidRPr="009044F1">
        <w:rPr>
          <w:rFonts w:ascii="GHEA Grapalat" w:hAnsi="GHEA Grapalat"/>
          <w:sz w:val="24"/>
          <w:szCs w:val="24"/>
        </w:rPr>
        <w:t xml:space="preserve"> день в "</w:t>
      </w:r>
      <w:r w:rsidR="00A34C20" w:rsidRPr="00A34C20">
        <w:rPr>
          <w:rFonts w:ascii="GHEA Grapalat" w:hAnsi="GHEA Grapalat"/>
          <w:sz w:val="24"/>
          <w:szCs w:val="24"/>
        </w:rPr>
        <w:t>12</w:t>
      </w:r>
      <w:r w:rsidR="00A34C20" w:rsidRPr="00A34C20">
        <w:rPr>
          <w:rFonts w:ascii="GHEA Grapalat" w:hAnsi="GHEA Grapalat"/>
          <w:sz w:val="24"/>
          <w:szCs w:val="24"/>
          <w:vertAlign w:val="superscript"/>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w:t>
      </w:r>
      <w:r w:rsidR="004F7EC7" w:rsidRPr="004F7EC7">
        <w:rPr>
          <w:rFonts w:ascii="GHEA Grapalat" w:hAnsi="GHEA Grapalat"/>
          <w:sz w:val="24"/>
          <w:szCs w:val="24"/>
        </w:rPr>
        <w:t xml:space="preserve"> </w:t>
      </w:r>
      <w:r w:rsidR="004F7EC7" w:rsidRPr="004F7EC7">
        <w:rPr>
          <w:rFonts w:ascii="GHEA Grapalat" w:hAnsi="GHEA Grapalat"/>
          <w:sz w:val="24"/>
          <w:szCs w:val="24"/>
        </w:rPr>
        <w:t>08.07.2020г</w:t>
      </w:r>
      <w:r w:rsidRPr="009044F1">
        <w:rPr>
          <w:rFonts w:ascii="GHEA Grapalat" w:hAnsi="GHEA Grapalat"/>
          <w:sz w:val="24"/>
          <w:szCs w:val="24"/>
        </w:rPr>
        <w:t xml:space="preserve">.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B73E7" w:rsidRPr="000B73E7" w:rsidRDefault="00FD2748"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w:t>
      </w:r>
      <w:r w:rsidRPr="000B73E7">
        <w:rPr>
          <w:rFonts w:ascii="GHEA Grapalat" w:hAnsi="GHEA Grapalat"/>
          <w:i w:val="0"/>
          <w:sz w:val="24"/>
          <w:szCs w:val="24"/>
        </w:rPr>
        <w:t xml:space="preserve">по курсу </w:t>
      </w:r>
      <w:r w:rsidR="000B73E7" w:rsidRPr="000B73E7">
        <w:rPr>
          <w:rFonts w:ascii="GHEA Grapalat" w:hAnsi="GHEA Grapalat" w:cs="Arial"/>
          <w:i w:val="0"/>
          <w:sz w:val="24"/>
          <w:szCs w:val="24"/>
        </w:rPr>
        <w:t>по курсу ЦБ</w:t>
      </w:r>
      <w:r w:rsidR="000B73E7" w:rsidRPr="000B73E7">
        <w:rPr>
          <w:rFonts w:ascii="GHEA Grapalat" w:hAnsi="GHEA Grapalat"/>
          <w:i w:val="0"/>
          <w:sz w:val="24"/>
          <w:szCs w:val="24"/>
        </w:rPr>
        <w:t xml:space="preserve">. </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w:t>
      </w:r>
      <w:r w:rsidR="00B11432" w:rsidRPr="000811C1">
        <w:rPr>
          <w:rFonts w:ascii="GHEA Grapalat" w:hAnsi="GHEA Grapalat"/>
          <w:sz w:val="24"/>
          <w:szCs w:val="24"/>
        </w:rPr>
        <w:lastRenderedPageBreak/>
        <w:t xml:space="preserve">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w:t>
      </w:r>
      <w:r w:rsidRPr="009044F1">
        <w:rPr>
          <w:rFonts w:ascii="GHEA Grapalat" w:hAnsi="GHEA Grapalat"/>
          <w:sz w:val="24"/>
          <w:szCs w:val="24"/>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0B73E7" w:rsidRPr="000B73E7">
        <w:rPr>
          <w:rFonts w:ascii="GHEA Grapalat" w:hAnsi="GHEA Grapalat"/>
          <w:sz w:val="24"/>
          <w:szCs w:val="24"/>
        </w:rPr>
        <w:t>5</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lastRenderedPageBreak/>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3F3D33">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3F3D33">
        <w:rPr>
          <w:rFonts w:ascii="GHEA Grapalat" w:hAnsi="GHEA Grapalat"/>
        </w:rPr>
        <w:t>участника</w:t>
      </w:r>
      <w:proofErr w:type="gramStart"/>
      <w:r w:rsidR="008C5F2A" w:rsidRPr="003F3D33">
        <w:rPr>
          <w:rFonts w:ascii="GHEA Grapalat" w:hAnsi="GHEA Grapalat"/>
        </w:rPr>
        <w:t>.</w:t>
      </w:r>
      <w:r w:rsidR="001647D2" w:rsidRPr="003F3D33">
        <w:rPr>
          <w:rFonts w:ascii="GHEA Grapalat" w:hAnsi="GHEA Grapalat"/>
        </w:rPr>
        <w:t>О</w:t>
      </w:r>
      <w:proofErr w:type="gramEnd"/>
      <w:r w:rsidR="001647D2" w:rsidRPr="003F3D33">
        <w:rPr>
          <w:rFonts w:ascii="GHEA Grapalat" w:hAnsi="GHEA Grapalat"/>
        </w:rPr>
        <w:t>беспечение</w:t>
      </w:r>
      <w:proofErr w:type="spellEnd"/>
      <w:r w:rsidR="001647D2" w:rsidRPr="003F3D33">
        <w:rPr>
          <w:rFonts w:ascii="GHEA Grapalat" w:hAnsi="GHEA Grapalat"/>
        </w:rPr>
        <w:t xml:space="preserve"> квалификации представляется </w:t>
      </w:r>
      <w:r w:rsidR="003F3D33" w:rsidRPr="003F3D33">
        <w:rPr>
          <w:rFonts w:ascii="GHEA Grapalat" w:hAnsi="GHEA Grapalat"/>
        </w:rPr>
        <w:t>в одностороннем порядке утвержденного заявления в виде неустойки (приложение 4.2) или наличных</w:t>
      </w:r>
      <w:r w:rsidR="003F3D33" w:rsidRPr="003F3D33">
        <w:rPr>
          <w:rFonts w:ascii="GHEA Grapalat" w:hAnsi="GHEA Grapalat"/>
          <w:i/>
        </w:rPr>
        <w:t xml:space="preserve"> </w:t>
      </w:r>
      <w:r w:rsidR="003F3D33" w:rsidRPr="003F3D33">
        <w:rPr>
          <w:rFonts w:ascii="GHEA Grapalat" w:hAnsi="GHEA Grapalat"/>
        </w:rPr>
        <w:t xml:space="preserve">денег </w:t>
      </w:r>
      <w:r w:rsidR="00801A4F" w:rsidRPr="003F3D33">
        <w:rPr>
          <w:rFonts w:ascii="GHEA Grapalat" w:hAnsi="GHEA Grapalat"/>
        </w:rPr>
        <w:t>.</w:t>
      </w:r>
      <w:r w:rsidR="001647D2" w:rsidRPr="003F3D33">
        <w:rPr>
          <w:rFonts w:ascii="GHEA Grapalat" w:hAnsi="GHEA Grapalat"/>
        </w:rPr>
        <w:t xml:space="preserve"> </w:t>
      </w:r>
      <w:r w:rsidR="00801A4F" w:rsidRPr="003F3D33">
        <w:rPr>
          <w:rFonts w:ascii="GHEA Grapalat" w:hAnsi="GHEA Grapalat"/>
        </w:rPr>
        <w:t>Причем  обеспечение</w:t>
      </w:r>
      <w:r w:rsidR="001647D2" w:rsidRPr="003F3D33">
        <w:rPr>
          <w:rFonts w:ascii="GHEA Grapalat" w:hAnsi="GHEA Grapalat"/>
        </w:rPr>
        <w:t xml:space="preserve"> должно быть действительным как </w:t>
      </w:r>
      <w:r w:rsidR="001647D2" w:rsidRPr="001647D2">
        <w:rPr>
          <w:rFonts w:ascii="GHEA Grapalat" w:hAnsi="GHEA Grapalat"/>
        </w:rPr>
        <w:t>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 xml:space="preserve">бранный участник представляет согласно приложению 4 </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3F3D33" w:rsidRDefault="00030D40" w:rsidP="00B46D58">
      <w:pPr>
        <w:widowControl w:val="0"/>
        <w:tabs>
          <w:tab w:val="left" w:pos="1276"/>
        </w:tabs>
        <w:spacing w:after="160"/>
        <w:ind w:firstLine="567"/>
        <w:jc w:val="both"/>
        <w:rPr>
          <w:rFonts w:ascii="GHEA Grapalat" w:hAnsi="GHEA Grapalat"/>
        </w:rPr>
      </w:pPr>
      <w:r w:rsidRPr="003F3D33">
        <w:rPr>
          <w:rFonts w:ascii="GHEA Grapalat" w:hAnsi="GHEA Grapalat"/>
        </w:rPr>
        <w:t>10.</w:t>
      </w:r>
      <w:r w:rsidR="001723D6" w:rsidRPr="003F3D33">
        <w:rPr>
          <w:rFonts w:ascii="GHEA Grapalat" w:hAnsi="GHEA Grapalat"/>
        </w:rPr>
        <w:t>3</w:t>
      </w:r>
      <w:r w:rsidR="00DC30CC" w:rsidRPr="003F3D33">
        <w:rPr>
          <w:rFonts w:ascii="GHEA Grapalat" w:hAnsi="GHEA Grapalat"/>
        </w:rPr>
        <w:t>.</w:t>
      </w:r>
      <w:r w:rsidR="00DC30CC" w:rsidRPr="003F3D33">
        <w:rPr>
          <w:rFonts w:ascii="GHEA Grapalat" w:hAnsi="GHEA Grapalat"/>
        </w:rPr>
        <w:tab/>
      </w:r>
      <w:r w:rsidRPr="003F3D33">
        <w:rPr>
          <w:rFonts w:ascii="GHEA Grapalat" w:hAnsi="GHEA Grapalat"/>
        </w:rPr>
        <w:t xml:space="preserve">Размер обеспечения договора составляет 10 процентов от цены договора. </w:t>
      </w:r>
      <w:r w:rsidR="001723D6" w:rsidRPr="003F3D33">
        <w:rPr>
          <w:rFonts w:ascii="GHEA Grapalat" w:hAnsi="GHEA Grapalat"/>
        </w:rPr>
        <w:t xml:space="preserve">Обеспечение </w:t>
      </w:r>
      <w:r w:rsidR="00896AAF" w:rsidRPr="003F3D33">
        <w:rPr>
          <w:rFonts w:ascii="GHEA Grapalat" w:hAnsi="GHEA Grapalat"/>
        </w:rPr>
        <w:t>договора</w:t>
      </w:r>
      <w:r w:rsidR="001723D6" w:rsidRPr="003F3D33">
        <w:rPr>
          <w:rFonts w:ascii="GHEA Grapalat" w:hAnsi="GHEA Grapalat"/>
        </w:rPr>
        <w:t xml:space="preserve"> представляется  </w:t>
      </w:r>
      <w:r w:rsidR="003F3D33" w:rsidRPr="003F3D33">
        <w:rPr>
          <w:rFonts w:ascii="GHEA Grapalat" w:hAnsi="GHEA Grapalat"/>
        </w:rPr>
        <w:t xml:space="preserve">в одностороннем порядке утвержденного заявления в виде неустойки </w:t>
      </w:r>
      <w:r w:rsidR="001723D6" w:rsidRPr="003F3D33">
        <w:rPr>
          <w:rFonts w:ascii="GHEA Grapalat" w:hAnsi="GHEA Grapalat"/>
        </w:rPr>
        <w:t xml:space="preserve"> (Приложение 5</w:t>
      </w:r>
      <w:r w:rsidR="003F3D33" w:rsidRPr="003F3D33">
        <w:rPr>
          <w:rFonts w:ascii="GHEA Grapalat" w:hAnsi="GHEA Grapalat"/>
        </w:rPr>
        <w:t>.1</w:t>
      </w:r>
      <w:r w:rsidR="001723D6" w:rsidRPr="003F3D33">
        <w:rPr>
          <w:rFonts w:ascii="GHEA Grapalat" w:hAnsi="GHEA Grapalat"/>
        </w:rPr>
        <w:t>)</w:t>
      </w:r>
      <w:r w:rsidR="00375E5E" w:rsidRPr="003F3D33">
        <w:rPr>
          <w:rFonts w:ascii="GHEA Grapalat" w:hAnsi="GHEA Grapalat"/>
        </w:rPr>
        <w:t xml:space="preserve"> или наличных денег.</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lastRenderedPageBreak/>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w:t>
      </w:r>
      <w:r w:rsidR="00FA7C77">
        <w:rPr>
          <w:rFonts w:ascii="GHEA Grapalat" w:hAnsi="GHEA Grapalat"/>
        </w:rPr>
        <w:t>ния или Совета старейшин общины</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1"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w:t>
      </w:r>
      <w:r w:rsidRPr="009044F1">
        <w:rPr>
          <w:rFonts w:ascii="GHEA Grapalat" w:hAnsi="GHEA Grapalat"/>
        </w:rPr>
        <w:lastRenderedPageBreak/>
        <w:t>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64373F" w:rsidRPr="0064373F" w:rsidRDefault="0064373F" w:rsidP="0064373F">
      <w:pPr>
        <w:pStyle w:val="aa"/>
        <w:widowControl w:val="0"/>
        <w:spacing w:after="0"/>
        <w:ind w:right="-7"/>
        <w:jc w:val="center"/>
        <w:rPr>
          <w:rFonts w:ascii="GHEA Grapalat" w:hAnsi="GHEA Grapalat" w:cs="Arial"/>
          <w:b/>
        </w:rPr>
      </w:pPr>
      <w:r w:rsidRPr="0064373F">
        <w:rPr>
          <w:rFonts w:ascii="GHEA Grapalat" w:hAnsi="GHEA Grapalat" w:cs="Arial"/>
          <w:b/>
        </w:rPr>
        <w:t xml:space="preserve">ИНСТРУКЦИЯПО ПОДГОТОВКЕ ЗАЯВКИ </w:t>
      </w:r>
      <w:r w:rsidRPr="0064373F">
        <w:rPr>
          <w:rFonts w:ascii="GHEA Grapalat" w:hAnsi="GHEA Grapalat" w:cs="Arial"/>
          <w:b/>
        </w:rPr>
        <w:br/>
        <w:t>НА ЗАПРОС КОТИРОВОК</w:t>
      </w:r>
    </w:p>
    <w:p w:rsidR="0064373F" w:rsidRPr="0064373F" w:rsidRDefault="0064373F" w:rsidP="0064373F">
      <w:pPr>
        <w:widowControl w:val="0"/>
        <w:jc w:val="center"/>
        <w:rPr>
          <w:rFonts w:ascii="GHEA Grapalat" w:hAnsi="GHEA Grapalat" w:cs="Arial"/>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4373F">
        <w:rPr>
          <w:rFonts w:ascii="GHEA Grapalat" w:hAnsi="GHEA Grapalat"/>
        </w:rPr>
        <w:t xml:space="preserve">1 </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64373F"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64373F"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4373F" w:rsidRDefault="0064373F"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4373F" w:rsidRPr="001F0E60" w:rsidRDefault="0064373F" w:rsidP="0064373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gramStart"/>
      <w:r w:rsidRPr="001F0E60">
        <w:rPr>
          <w:rFonts w:ascii="GHEA Grapalat" w:hAnsi="GHEA Grapalat"/>
          <w:b/>
          <w:lang w:val="en-US"/>
        </w:rPr>
        <w:t>A</w:t>
      </w:r>
      <w:proofErr w:type="gramEnd"/>
      <w:r w:rsidRPr="001F0E60">
        <w:rPr>
          <w:rFonts w:ascii="GHEA Grapalat" w:hAnsi="GHEA Grapalat"/>
          <w:b/>
        </w:rPr>
        <w:t xml:space="preserve">РАМ АМ </w:t>
      </w:r>
      <w:proofErr w:type="spellStart"/>
      <w:r w:rsidRPr="001F0E60">
        <w:rPr>
          <w:rFonts w:ascii="GHEA Grapalat" w:hAnsi="GHEA Grapalat"/>
          <w:b/>
        </w:rPr>
        <w:t>GHAPDzB</w:t>
      </w:r>
      <w:proofErr w:type="spellEnd"/>
      <w:r w:rsidRPr="001F0E60">
        <w:rPr>
          <w:rFonts w:ascii="GHEA Grapalat" w:hAnsi="GHEA Grapalat"/>
          <w:b/>
        </w:rPr>
        <w:t xml:space="preserve"> </w:t>
      </w:r>
      <w:r w:rsidRPr="001F0E60">
        <w:rPr>
          <w:rFonts w:ascii="GHEA Grapalat" w:hAnsi="GHEA Grapalat"/>
          <w:b/>
          <w:i/>
        </w:rPr>
        <w:t>20</w:t>
      </w:r>
      <w:r w:rsidRPr="001F0E60">
        <w:rPr>
          <w:rFonts w:ascii="GHEA Grapalat" w:hAnsi="GHEA Grapalat"/>
          <w:b/>
        </w:rPr>
        <w:t>/0</w:t>
      </w:r>
      <w:r>
        <w:rPr>
          <w:rFonts w:ascii="GHEA Grapalat" w:hAnsi="GHEA Grapalat"/>
          <w:b/>
        </w:rPr>
        <w:t>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64373F" w:rsidRPr="00374F4A" w:rsidRDefault="0064373F" w:rsidP="0064373F">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AF2B68">
        <w:rPr>
          <w:rFonts w:ascii="GHEA Grapalat" w:hAnsi="GHEA Grapalat"/>
          <w:sz w:val="24"/>
          <w:szCs w:val="24"/>
        </w:rPr>
        <w:t>запрос</w:t>
      </w:r>
      <w:r>
        <w:rPr>
          <w:rFonts w:ascii="GHEA Grapalat" w:hAnsi="GHEA Grapalat"/>
          <w:sz w:val="24"/>
          <w:szCs w:val="24"/>
        </w:rPr>
        <w:t>е</w:t>
      </w:r>
      <w:r w:rsidRPr="00AF2B68">
        <w:rPr>
          <w:rFonts w:ascii="GHEA Grapalat" w:hAnsi="GHEA Grapalat"/>
          <w:sz w:val="24"/>
          <w:szCs w:val="24"/>
        </w:rPr>
        <w:t xml:space="preserve">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2C25C4" w:rsidRPr="002C25C4" w:rsidRDefault="00374F4A" w:rsidP="002C25C4">
      <w:pPr>
        <w:jc w:val="both"/>
        <w:rPr>
          <w:rFonts w:ascii="GHEA Grapalat" w:hAnsi="GHEA Grapalat"/>
          <w:sz w:val="22"/>
          <w:szCs w:val="22"/>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2C25C4" w:rsidRPr="002C25C4">
        <w:rPr>
          <w:rFonts w:ascii="GHEA Grapalat" w:hAnsi="GHEA Grapalat"/>
        </w:rPr>
        <w:t xml:space="preserve">  </w:t>
      </w:r>
      <w:proofErr w:type="gramStart"/>
      <w:r w:rsidR="002C25C4" w:rsidRPr="002C25C4">
        <w:rPr>
          <w:rFonts w:ascii="GHEA Grapalat" w:hAnsi="GHEA Grapalat"/>
          <w:sz w:val="22"/>
          <w:szCs w:val="22"/>
          <w:lang w:val="en-US"/>
        </w:rPr>
        <w:t>A</w:t>
      </w:r>
      <w:proofErr w:type="gramEnd"/>
      <w:r w:rsidR="002C25C4" w:rsidRPr="002C25C4">
        <w:rPr>
          <w:rFonts w:ascii="GHEA Grapalat" w:hAnsi="GHEA Grapalat"/>
          <w:sz w:val="22"/>
          <w:szCs w:val="22"/>
        </w:rPr>
        <w:t xml:space="preserve">РАМ АМ </w:t>
      </w:r>
      <w:r w:rsidR="002C25C4" w:rsidRPr="002C25C4">
        <w:rPr>
          <w:rFonts w:ascii="GHEA Grapalat" w:hAnsi="GHEA Grapalat"/>
          <w:sz w:val="22"/>
          <w:szCs w:val="22"/>
        </w:rPr>
        <w:t xml:space="preserve"> </w:t>
      </w:r>
      <w:r w:rsidR="002C25C4">
        <w:rPr>
          <w:rFonts w:ascii="GHEA Grapalat" w:hAnsi="GHEA Grapalat"/>
          <w:sz w:val="22"/>
          <w:szCs w:val="22"/>
        </w:rPr>
        <w:t>GH</w:t>
      </w:r>
      <w:r w:rsidRPr="002C25C4">
        <w:rPr>
          <w:rFonts w:ascii="GHEA Grapalat" w:hAnsi="GHEA Grapalat"/>
          <w:sz w:val="22"/>
          <w:szCs w:val="22"/>
        </w:rPr>
        <w:t>PDzB</w:t>
      </w:r>
      <w:r w:rsidR="002C25C4" w:rsidRPr="002C25C4">
        <w:rPr>
          <w:rFonts w:ascii="GHEA Grapalat" w:hAnsi="GHEA Grapalat"/>
          <w:sz w:val="22"/>
          <w:szCs w:val="22"/>
        </w:rPr>
        <w:t>20/</w:t>
      </w:r>
      <w:r w:rsidR="002C25C4">
        <w:rPr>
          <w:rFonts w:ascii="GHEA Grapalat" w:hAnsi="GHEA Grapalat"/>
          <w:sz w:val="22"/>
          <w:szCs w:val="22"/>
        </w:rPr>
        <w:t>02</w:t>
      </w:r>
    </w:p>
    <w:p w:rsidR="00374F4A" w:rsidRPr="00C4157A" w:rsidRDefault="00374F4A" w:rsidP="002C25C4">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F820AB" w:rsidP="00B46D58">
      <w:pPr>
        <w:spacing w:after="160"/>
        <w:jc w:val="both"/>
        <w:rPr>
          <w:rFonts w:ascii="GHEA Grapalat" w:hAnsi="GHEA Grapalat"/>
        </w:rPr>
      </w:pPr>
      <w:r w:rsidRPr="00E411E5">
        <w:rPr>
          <w:rFonts w:ascii="GHEA Grapalat" w:hAnsi="GHEA Grapalat"/>
        </w:rPr>
        <w:t xml:space="preserve">в запрос котировок </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F820AB" w:rsidRPr="00E411E5">
        <w:rPr>
          <w:rFonts w:ascii="GHEA Grapalat" w:hAnsi="GHEA Grapalat"/>
        </w:rPr>
        <w:t xml:space="preserve">в запрос котировок </w:t>
      </w:r>
      <w:r>
        <w:rPr>
          <w:rFonts w:ascii="GHEA Grapalat" w:hAnsi="GHEA Grapalat"/>
        </w:rPr>
        <w:t xml:space="preserve">под кодом </w:t>
      </w:r>
      <w:proofErr w:type="gramStart"/>
      <w:r w:rsidR="002C25C4" w:rsidRPr="002C25C4">
        <w:rPr>
          <w:rFonts w:ascii="GHEA Grapalat" w:hAnsi="GHEA Grapalat"/>
          <w:sz w:val="22"/>
          <w:szCs w:val="22"/>
          <w:lang w:val="en-US"/>
        </w:rPr>
        <w:t>A</w:t>
      </w:r>
      <w:proofErr w:type="gramEnd"/>
      <w:r w:rsidR="002C25C4" w:rsidRPr="002C25C4">
        <w:rPr>
          <w:rFonts w:ascii="GHEA Grapalat" w:hAnsi="GHEA Grapalat"/>
          <w:sz w:val="22"/>
          <w:szCs w:val="22"/>
        </w:rPr>
        <w:t xml:space="preserve">РАМ АМ  </w:t>
      </w:r>
      <w:r w:rsidR="002C25C4">
        <w:rPr>
          <w:rFonts w:ascii="GHEA Grapalat" w:hAnsi="GHEA Grapalat"/>
          <w:sz w:val="22"/>
          <w:szCs w:val="22"/>
        </w:rPr>
        <w:t>GH</w:t>
      </w:r>
      <w:r w:rsidR="002C25C4" w:rsidRPr="002C25C4">
        <w:rPr>
          <w:rFonts w:ascii="GHEA Grapalat" w:hAnsi="GHEA Grapalat"/>
          <w:sz w:val="22"/>
          <w:szCs w:val="22"/>
        </w:rPr>
        <w:t>PDzB20/</w:t>
      </w:r>
      <w:r w:rsidR="002C25C4">
        <w:rPr>
          <w:rFonts w:ascii="GHEA Grapalat" w:hAnsi="GHEA Grapalat"/>
          <w:sz w:val="22"/>
          <w:szCs w:val="22"/>
        </w:rPr>
        <w:t>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2C25C4" w:rsidRPr="002C25C4" w:rsidRDefault="002C25C4" w:rsidP="002C25C4">
      <w:pPr>
        <w:ind w:left="568"/>
        <w:jc w:val="both"/>
        <w:rPr>
          <w:rFonts w:ascii="GHEA Grapalat" w:hAnsi="GHEA Grapalat"/>
          <w:sz w:val="22"/>
          <w:szCs w:val="22"/>
        </w:rPr>
      </w:pPr>
      <w:r>
        <w:rPr>
          <w:rFonts w:ascii="GHEA Grapalat" w:hAnsi="GHEA Grapalat"/>
        </w:rPr>
        <w:t xml:space="preserve">2)      </w:t>
      </w:r>
      <w:r w:rsidR="006B3E56" w:rsidRPr="002C25C4">
        <w:rPr>
          <w:rFonts w:ascii="GHEA Grapalat" w:hAnsi="GHEA Grapalat"/>
        </w:rPr>
        <w:t xml:space="preserve">в рамках участия в </w:t>
      </w:r>
      <w:r w:rsidR="00305944" w:rsidRPr="002C25C4">
        <w:rPr>
          <w:rFonts w:ascii="GHEA Grapalat" w:hAnsi="GHEA Grapalat"/>
        </w:rPr>
        <w:t xml:space="preserve">открытом конкурсе </w:t>
      </w:r>
      <w:r w:rsidR="006B3E56" w:rsidRPr="002C25C4">
        <w:rPr>
          <w:rFonts w:ascii="GHEA Grapalat" w:hAnsi="GHEA Grapalat"/>
        </w:rPr>
        <w:t xml:space="preserve">под кодом  </w:t>
      </w:r>
      <w:proofErr w:type="gramStart"/>
      <w:r w:rsidRPr="002C25C4">
        <w:rPr>
          <w:rFonts w:ascii="GHEA Grapalat" w:hAnsi="GHEA Grapalat"/>
          <w:sz w:val="22"/>
          <w:szCs w:val="22"/>
          <w:lang w:val="en-US"/>
        </w:rPr>
        <w:t>A</w:t>
      </w:r>
      <w:proofErr w:type="gramEnd"/>
      <w:r w:rsidRPr="002C25C4">
        <w:rPr>
          <w:rFonts w:ascii="GHEA Grapalat" w:hAnsi="GHEA Grapalat"/>
          <w:sz w:val="22"/>
          <w:szCs w:val="22"/>
        </w:rPr>
        <w:t xml:space="preserve">РАМ АМ  </w:t>
      </w:r>
      <w:r>
        <w:rPr>
          <w:rFonts w:ascii="GHEA Grapalat" w:hAnsi="GHEA Grapalat"/>
          <w:sz w:val="22"/>
          <w:szCs w:val="22"/>
        </w:rPr>
        <w:t>GH</w:t>
      </w:r>
      <w:r w:rsidRPr="002C25C4">
        <w:rPr>
          <w:rFonts w:ascii="GHEA Grapalat" w:hAnsi="GHEA Grapalat"/>
          <w:sz w:val="22"/>
          <w:szCs w:val="22"/>
        </w:rPr>
        <w:t>PDzB20/</w:t>
      </w:r>
      <w:r>
        <w:rPr>
          <w:rFonts w:ascii="GHEA Grapalat" w:hAnsi="GHEA Grapalat"/>
          <w:sz w:val="22"/>
          <w:szCs w:val="22"/>
        </w:rPr>
        <w:t>02</w:t>
      </w:r>
    </w:p>
    <w:p w:rsidR="006B3E56" w:rsidRPr="002C25C4" w:rsidRDefault="006B3E56" w:rsidP="00B46D58">
      <w:pPr>
        <w:pStyle w:val="aff"/>
        <w:widowControl w:val="0"/>
        <w:numPr>
          <w:ilvl w:val="0"/>
          <w:numId w:val="22"/>
        </w:numPr>
        <w:tabs>
          <w:tab w:val="left" w:pos="567"/>
        </w:tabs>
        <w:spacing w:after="160"/>
        <w:jc w:val="both"/>
        <w:rPr>
          <w:rFonts w:ascii="GHEA Grapalat" w:hAnsi="GHEA Grapalat"/>
        </w:rPr>
      </w:pPr>
      <w:r w:rsidRPr="002C25C4">
        <w:rPr>
          <w:rFonts w:ascii="GHEA Grapalat" w:hAnsi="GHEA Grapalat"/>
        </w:rPr>
        <w:t xml:space="preserve">не допускал и (или) не допустит злоупотребления доминирующим положением и </w:t>
      </w:r>
      <w:proofErr w:type="spellStart"/>
      <w:r w:rsidRPr="002C25C4">
        <w:rPr>
          <w:rFonts w:ascii="GHEA Grapalat" w:hAnsi="GHEA Grapalat"/>
        </w:rPr>
        <w:t>антиконкурентного</w:t>
      </w:r>
      <w:proofErr w:type="spellEnd"/>
      <w:r w:rsidRPr="002C25C4">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64373F" w:rsidRPr="001F0E60" w:rsidRDefault="0064373F" w:rsidP="0064373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gramStart"/>
      <w:r w:rsidRPr="001F0E60">
        <w:rPr>
          <w:rFonts w:ascii="GHEA Grapalat" w:hAnsi="GHEA Grapalat"/>
          <w:b/>
          <w:lang w:val="en-US"/>
        </w:rPr>
        <w:t>A</w:t>
      </w:r>
      <w:proofErr w:type="gramEnd"/>
      <w:r w:rsidRPr="001F0E60">
        <w:rPr>
          <w:rFonts w:ascii="GHEA Grapalat" w:hAnsi="GHEA Grapalat"/>
          <w:b/>
        </w:rPr>
        <w:t xml:space="preserve">РАМ АМ </w:t>
      </w:r>
      <w:proofErr w:type="spellStart"/>
      <w:r w:rsidRPr="001F0E60">
        <w:rPr>
          <w:rFonts w:ascii="GHEA Grapalat" w:hAnsi="GHEA Grapalat"/>
          <w:b/>
        </w:rPr>
        <w:t>GHAPDzB</w:t>
      </w:r>
      <w:proofErr w:type="spellEnd"/>
      <w:r w:rsidRPr="001F0E60">
        <w:rPr>
          <w:rFonts w:ascii="GHEA Grapalat" w:hAnsi="GHEA Grapalat"/>
          <w:b/>
        </w:rPr>
        <w:t xml:space="preserve"> </w:t>
      </w:r>
      <w:r w:rsidRPr="001F0E60">
        <w:rPr>
          <w:rFonts w:ascii="GHEA Grapalat" w:hAnsi="GHEA Grapalat"/>
          <w:b/>
          <w:i/>
        </w:rPr>
        <w:t>20</w:t>
      </w:r>
      <w:r w:rsidRPr="001F0E60">
        <w:rPr>
          <w:rFonts w:ascii="GHEA Grapalat" w:hAnsi="GHEA Grapalat"/>
          <w:b/>
        </w:rPr>
        <w:t>/0</w:t>
      </w:r>
      <w:r>
        <w:rPr>
          <w:rFonts w:ascii="GHEA Grapalat" w:hAnsi="GHEA Grapalat"/>
          <w:b/>
        </w:rPr>
        <w:t>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2C25C4" w:rsidRPr="002C25C4" w:rsidRDefault="00D043C1" w:rsidP="002C25C4">
      <w:pPr>
        <w:jc w:val="both"/>
        <w:rPr>
          <w:rFonts w:ascii="GHEA Grapalat" w:hAnsi="GHEA Grapalat"/>
          <w:sz w:val="22"/>
          <w:szCs w:val="22"/>
        </w:rPr>
      </w:pPr>
      <w:r w:rsidRPr="009044F1">
        <w:rPr>
          <w:rFonts w:ascii="GHEA Grapalat" w:hAnsi="GHEA Grapalat"/>
        </w:rPr>
        <w:t xml:space="preserve">рамках </w:t>
      </w:r>
      <w:r w:rsidR="00F820AB" w:rsidRPr="00E411E5">
        <w:rPr>
          <w:rFonts w:ascii="GHEA Grapalat" w:hAnsi="GHEA Grapalat"/>
        </w:rPr>
        <w:t xml:space="preserve"> запрос</w:t>
      </w:r>
      <w:r w:rsidR="00F820AB">
        <w:rPr>
          <w:rFonts w:ascii="GHEA Grapalat" w:hAnsi="GHEA Grapalat"/>
        </w:rPr>
        <w:t xml:space="preserve">а </w:t>
      </w:r>
      <w:r w:rsidR="00F820AB" w:rsidRPr="00E411E5">
        <w:rPr>
          <w:rFonts w:ascii="GHEA Grapalat" w:hAnsi="GHEA Grapalat"/>
        </w:rPr>
        <w:t xml:space="preserve"> котировок </w:t>
      </w:r>
      <w:r w:rsidRPr="009044F1">
        <w:rPr>
          <w:rFonts w:ascii="GHEA Grapalat" w:hAnsi="GHEA Grapalat"/>
        </w:rPr>
        <w:t xml:space="preserve">под кодом </w:t>
      </w:r>
      <w:r w:rsidR="002C25C4">
        <w:rPr>
          <w:rFonts w:ascii="GHEA Grapalat" w:hAnsi="GHEA Grapalat"/>
        </w:rPr>
        <w:t xml:space="preserve"> </w:t>
      </w:r>
      <w:proofErr w:type="gramStart"/>
      <w:r w:rsidR="002C25C4" w:rsidRPr="002C25C4">
        <w:rPr>
          <w:rFonts w:ascii="GHEA Grapalat" w:hAnsi="GHEA Grapalat"/>
          <w:sz w:val="22"/>
          <w:szCs w:val="22"/>
          <w:lang w:val="en-US"/>
        </w:rPr>
        <w:t>A</w:t>
      </w:r>
      <w:proofErr w:type="gramEnd"/>
      <w:r w:rsidR="002C25C4" w:rsidRPr="002C25C4">
        <w:rPr>
          <w:rFonts w:ascii="GHEA Grapalat" w:hAnsi="GHEA Grapalat"/>
          <w:sz w:val="22"/>
          <w:szCs w:val="22"/>
        </w:rPr>
        <w:t xml:space="preserve">РАМ АМ  </w:t>
      </w:r>
      <w:r w:rsidR="002C25C4">
        <w:rPr>
          <w:rFonts w:ascii="GHEA Grapalat" w:hAnsi="GHEA Grapalat"/>
          <w:sz w:val="22"/>
          <w:szCs w:val="22"/>
        </w:rPr>
        <w:t>GH</w:t>
      </w:r>
      <w:r w:rsidR="002C25C4" w:rsidRPr="002C25C4">
        <w:rPr>
          <w:rFonts w:ascii="GHEA Grapalat" w:hAnsi="GHEA Grapalat"/>
          <w:sz w:val="22"/>
          <w:szCs w:val="22"/>
        </w:rPr>
        <w:t>PDzB20/</w:t>
      </w:r>
      <w:r w:rsidR="002C25C4">
        <w:rPr>
          <w:rFonts w:ascii="GHEA Grapalat" w:hAnsi="GHEA Grapalat"/>
          <w:sz w:val="22"/>
          <w:szCs w:val="22"/>
        </w:rPr>
        <w:t>02</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64373F" w:rsidRPr="001F0E60" w:rsidRDefault="0064373F" w:rsidP="0064373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gramStart"/>
      <w:r w:rsidRPr="001F0E60">
        <w:rPr>
          <w:rFonts w:ascii="GHEA Grapalat" w:hAnsi="GHEA Grapalat"/>
          <w:b/>
          <w:lang w:val="en-US"/>
        </w:rPr>
        <w:t>A</w:t>
      </w:r>
      <w:proofErr w:type="gramEnd"/>
      <w:r w:rsidRPr="001F0E60">
        <w:rPr>
          <w:rFonts w:ascii="GHEA Grapalat" w:hAnsi="GHEA Grapalat"/>
          <w:b/>
        </w:rPr>
        <w:t xml:space="preserve">РАМ АМ </w:t>
      </w:r>
      <w:proofErr w:type="spellStart"/>
      <w:r w:rsidRPr="001F0E60">
        <w:rPr>
          <w:rFonts w:ascii="GHEA Grapalat" w:hAnsi="GHEA Grapalat"/>
          <w:b/>
        </w:rPr>
        <w:t>GHAPDzB</w:t>
      </w:r>
      <w:proofErr w:type="spellEnd"/>
      <w:r w:rsidRPr="001F0E60">
        <w:rPr>
          <w:rFonts w:ascii="GHEA Grapalat" w:hAnsi="GHEA Grapalat"/>
          <w:b/>
        </w:rPr>
        <w:t xml:space="preserve"> </w:t>
      </w:r>
      <w:r w:rsidRPr="001F0E60">
        <w:rPr>
          <w:rFonts w:ascii="GHEA Grapalat" w:hAnsi="GHEA Grapalat"/>
          <w:b/>
          <w:i/>
        </w:rPr>
        <w:t>20</w:t>
      </w:r>
      <w:r w:rsidRPr="001F0E60">
        <w:rPr>
          <w:rFonts w:ascii="GHEA Grapalat" w:hAnsi="GHEA Grapalat"/>
          <w:b/>
        </w:rPr>
        <w:t>/0</w:t>
      </w:r>
      <w:r>
        <w:rPr>
          <w:rFonts w:ascii="GHEA Grapalat" w:hAnsi="GHEA Grapalat"/>
          <w:b/>
        </w:rPr>
        <w:t>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2C25C4">
      <w:pPr>
        <w:jc w:val="both"/>
        <w:rPr>
          <w:rFonts w:ascii="GHEA Grapalat" w:hAnsi="GHEA Grapalat"/>
        </w:rPr>
      </w:pPr>
      <w:r w:rsidRPr="005744FC">
        <w:rPr>
          <w:rFonts w:ascii="GHEA Grapalat" w:hAnsi="GHEA Grapalat"/>
          <w:spacing w:val="-6"/>
        </w:rPr>
        <w:t xml:space="preserve">Рассмотрев приглашение </w:t>
      </w:r>
      <w:r w:rsidR="00F820AB" w:rsidRPr="00E411E5">
        <w:rPr>
          <w:rFonts w:ascii="GHEA Grapalat" w:hAnsi="GHEA Grapalat"/>
        </w:rPr>
        <w:t xml:space="preserve">в запрос котировок </w:t>
      </w:r>
      <w:r w:rsidRPr="005744FC">
        <w:rPr>
          <w:rFonts w:ascii="GHEA Grapalat" w:hAnsi="GHEA Grapalat"/>
          <w:spacing w:val="-6"/>
        </w:rPr>
        <w:t xml:space="preserve">под кодом </w:t>
      </w:r>
      <w:proofErr w:type="gramStart"/>
      <w:r w:rsidR="002C25C4" w:rsidRPr="002C25C4">
        <w:rPr>
          <w:rFonts w:ascii="GHEA Grapalat" w:hAnsi="GHEA Grapalat"/>
          <w:sz w:val="22"/>
          <w:szCs w:val="22"/>
          <w:lang w:val="en-US"/>
        </w:rPr>
        <w:t>A</w:t>
      </w:r>
      <w:proofErr w:type="gramEnd"/>
      <w:r w:rsidR="002C25C4" w:rsidRPr="002C25C4">
        <w:rPr>
          <w:rFonts w:ascii="GHEA Grapalat" w:hAnsi="GHEA Grapalat"/>
          <w:sz w:val="22"/>
          <w:szCs w:val="22"/>
        </w:rPr>
        <w:t xml:space="preserve">РАМ АМ  </w:t>
      </w:r>
      <w:r w:rsidR="002C25C4">
        <w:rPr>
          <w:rFonts w:ascii="GHEA Grapalat" w:hAnsi="GHEA Grapalat"/>
          <w:sz w:val="22"/>
          <w:szCs w:val="22"/>
        </w:rPr>
        <w:t>GH</w:t>
      </w:r>
      <w:r w:rsidR="002C25C4" w:rsidRPr="002C25C4">
        <w:rPr>
          <w:rFonts w:ascii="GHEA Grapalat" w:hAnsi="GHEA Grapalat"/>
          <w:sz w:val="22"/>
          <w:szCs w:val="22"/>
        </w:rPr>
        <w:t>PDzB20/</w:t>
      </w:r>
      <w:r w:rsidR="002C25C4">
        <w:rPr>
          <w:rFonts w:ascii="GHEA Grapalat" w:hAnsi="GHEA Grapalat"/>
          <w:sz w:val="22"/>
          <w:szCs w:val="22"/>
        </w:rPr>
        <w:t>02</w:t>
      </w:r>
      <w:r w:rsidR="002C25C4">
        <w:rPr>
          <w:rFonts w:ascii="GHEA Grapalat" w:hAnsi="GHEA Grapalat"/>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2C25C4"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C25C4" w:rsidRPr="005744FC" w:rsidRDefault="002C25C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2C25C4" w:rsidRPr="00250271" w:rsidRDefault="002C25C4" w:rsidP="00235631">
            <w:pPr>
              <w:pStyle w:val="23"/>
              <w:widowControl w:val="0"/>
              <w:spacing w:after="120" w:line="240" w:lineRule="auto"/>
              <w:ind w:firstLine="0"/>
              <w:rPr>
                <w:rFonts w:ascii="GHEA Grapalat" w:hAnsi="GHEA Grapalat"/>
                <w:color w:val="000000"/>
                <w:sz w:val="24"/>
                <w:szCs w:val="24"/>
                <w:lang w:val="en-US"/>
              </w:rPr>
            </w:pPr>
            <w:proofErr w:type="spellStart"/>
            <w:r>
              <w:rPr>
                <w:rFonts w:ascii="GHEA Grapalat" w:hAnsi="GHEA Grapalat"/>
                <w:color w:val="000000"/>
                <w:sz w:val="24"/>
                <w:szCs w:val="24"/>
                <w:lang w:val="en-US"/>
              </w:rPr>
              <w:t>Бензин</w:t>
            </w:r>
            <w:proofErr w:type="spellEnd"/>
            <w:r>
              <w:rPr>
                <w:rFonts w:ascii="GHEA Grapalat" w:hAnsi="GHEA Grapalat"/>
                <w:color w:val="000000"/>
                <w:sz w:val="24"/>
                <w:szCs w:val="24"/>
                <w:lang w:val="en-US"/>
              </w:rPr>
              <w:t xml:space="preserve"> </w:t>
            </w:r>
            <w:proofErr w:type="spellStart"/>
            <w:r>
              <w:rPr>
                <w:rFonts w:ascii="GHEA Grapalat" w:hAnsi="GHEA Grapalat"/>
                <w:color w:val="000000"/>
                <w:sz w:val="24"/>
                <w:szCs w:val="24"/>
                <w:lang w:val="en-US"/>
              </w:rPr>
              <w:t>регуляр</w:t>
            </w:r>
            <w:proofErr w:type="spellEnd"/>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2C25C4" w:rsidRPr="005744FC" w:rsidRDefault="002C25C4"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C25C4" w:rsidRPr="005744FC" w:rsidRDefault="002C25C4"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C25C4" w:rsidRPr="005744FC" w:rsidRDefault="002C25C4" w:rsidP="00B46D58">
            <w:pPr>
              <w:widowControl w:val="0"/>
              <w:jc w:val="center"/>
              <w:rPr>
                <w:rFonts w:ascii="GHEA Grapalat" w:hAnsi="GHEA Grapalat"/>
                <w:sz w:val="20"/>
                <w:szCs w:val="20"/>
              </w:rPr>
            </w:pPr>
          </w:p>
        </w:tc>
      </w:tr>
      <w:tr w:rsidR="002C25C4"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2C25C4" w:rsidRPr="005744FC" w:rsidRDefault="002C25C4"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2C25C4" w:rsidRPr="009044F1" w:rsidRDefault="002C25C4" w:rsidP="00235631">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2C25C4" w:rsidRPr="005744FC" w:rsidRDefault="002C25C4"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C25C4" w:rsidRPr="005744FC" w:rsidRDefault="002C25C4"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C25C4" w:rsidRPr="005744FC" w:rsidRDefault="002C25C4" w:rsidP="00B46D58">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64373F" w:rsidRPr="001F0E60" w:rsidRDefault="0064373F" w:rsidP="0064373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gramStart"/>
      <w:r w:rsidRPr="001F0E60">
        <w:rPr>
          <w:rFonts w:ascii="GHEA Grapalat" w:hAnsi="GHEA Grapalat"/>
          <w:b/>
          <w:lang w:val="en-US"/>
        </w:rPr>
        <w:t>A</w:t>
      </w:r>
      <w:proofErr w:type="gramEnd"/>
      <w:r w:rsidRPr="001F0E60">
        <w:rPr>
          <w:rFonts w:ascii="GHEA Grapalat" w:hAnsi="GHEA Grapalat"/>
          <w:b/>
        </w:rPr>
        <w:t xml:space="preserve">РАМ АМ </w:t>
      </w:r>
      <w:proofErr w:type="spellStart"/>
      <w:r w:rsidRPr="001F0E60">
        <w:rPr>
          <w:rFonts w:ascii="GHEA Grapalat" w:hAnsi="GHEA Grapalat"/>
          <w:b/>
        </w:rPr>
        <w:t>GHAPDzB</w:t>
      </w:r>
      <w:proofErr w:type="spellEnd"/>
      <w:r w:rsidRPr="001F0E60">
        <w:rPr>
          <w:rFonts w:ascii="GHEA Grapalat" w:hAnsi="GHEA Grapalat"/>
          <w:b/>
        </w:rPr>
        <w:t xml:space="preserve"> </w:t>
      </w:r>
      <w:r w:rsidRPr="001F0E60">
        <w:rPr>
          <w:rFonts w:ascii="GHEA Grapalat" w:hAnsi="GHEA Grapalat"/>
          <w:b/>
          <w:i/>
        </w:rPr>
        <w:t>20</w:t>
      </w:r>
      <w:r w:rsidRPr="001F0E60">
        <w:rPr>
          <w:rFonts w:ascii="GHEA Grapalat" w:hAnsi="GHEA Grapalat"/>
          <w:b/>
        </w:rPr>
        <w:t>/0</w:t>
      </w:r>
      <w:r>
        <w:rPr>
          <w:rFonts w:ascii="GHEA Grapalat" w:hAnsi="GHEA Grapalat"/>
          <w:b/>
        </w:rPr>
        <w:t>2</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EA7366" w:rsidRPr="00760360" w:rsidRDefault="007B3F5F" w:rsidP="00EA7366">
      <w:pPr>
        <w:jc w:val="both"/>
        <w:rPr>
          <w:rFonts w:ascii="GHEA Grapalat" w:eastAsia="Calibri" w:hAnsi="GHEA Grapalat"/>
          <w:b/>
        </w:rPr>
      </w:pPr>
      <w:r w:rsidRPr="00B138F3">
        <w:rPr>
          <w:rFonts w:ascii="GHEA Grapalat" w:eastAsiaTheme="minorHAnsi" w:hAnsi="GHEA Grapalat" w:cstheme="minorBidi"/>
        </w:rPr>
        <w:t xml:space="preserve">организованной </w:t>
      </w:r>
      <w:r w:rsidR="00EA7366">
        <w:rPr>
          <w:rFonts w:ascii="GHEA Grapalat" w:eastAsiaTheme="minorHAnsi" w:hAnsi="GHEA Grapalat" w:cstheme="minorBidi"/>
        </w:rPr>
        <w:t xml:space="preserve"> </w:t>
      </w:r>
      <w:r w:rsidR="00EA7366" w:rsidRPr="00760360">
        <w:rPr>
          <w:rFonts w:ascii="GHEA Grapalat" w:hAnsi="GHEA Grapalat"/>
        </w:rPr>
        <w:t>Муниципалитет</w:t>
      </w:r>
      <w:r w:rsidR="00EA7366">
        <w:rPr>
          <w:rFonts w:ascii="GHEA Grapalat" w:hAnsi="GHEA Grapalat"/>
        </w:rPr>
        <w:t>ом</w:t>
      </w:r>
      <w:r w:rsidR="00EA7366" w:rsidRPr="00760360">
        <w:rPr>
          <w:rFonts w:ascii="GHEA Grapalat" w:hAnsi="GHEA Grapalat"/>
        </w:rPr>
        <w:t xml:space="preserve"> общины </w:t>
      </w:r>
      <w:proofErr w:type="spellStart"/>
      <w:r w:rsidR="00EA7366" w:rsidRPr="00760360">
        <w:rPr>
          <w:rFonts w:ascii="GHEA Grapalat" w:hAnsi="GHEA Grapalat"/>
        </w:rPr>
        <w:t>Ацик</w:t>
      </w:r>
      <w:proofErr w:type="spellEnd"/>
      <w:r w:rsidR="00EA7366" w:rsidRPr="00760360">
        <w:rPr>
          <w:rFonts w:ascii="GHEA Grapalat" w:hAnsi="GHEA Grapalat"/>
        </w:rPr>
        <w:t xml:space="preserve"> </w:t>
      </w:r>
      <w:proofErr w:type="spellStart"/>
      <w:r w:rsidR="00EA7366" w:rsidRPr="00760360">
        <w:rPr>
          <w:rFonts w:ascii="GHEA Grapalat" w:hAnsi="GHEA Grapalat"/>
        </w:rPr>
        <w:t>Армавирского</w:t>
      </w:r>
      <w:proofErr w:type="spellEnd"/>
      <w:r w:rsidR="00EA7366" w:rsidRPr="00760360">
        <w:rPr>
          <w:rFonts w:ascii="GHEA Grapalat" w:hAnsi="GHEA Grapalat"/>
        </w:rPr>
        <w:t xml:space="preserve"> </w:t>
      </w:r>
      <w:proofErr w:type="spellStart"/>
      <w:r w:rsidR="00EA7366" w:rsidRPr="00760360">
        <w:rPr>
          <w:rFonts w:ascii="GHEA Grapalat" w:hAnsi="GHEA Grapalat"/>
        </w:rPr>
        <w:t>марза</w:t>
      </w:r>
      <w:proofErr w:type="spellEnd"/>
      <w:r w:rsidR="00EA7366" w:rsidRPr="00760360">
        <w:rPr>
          <w:rFonts w:ascii="GHEA Grapalat" w:hAnsi="GHEA Grapalat"/>
        </w:rPr>
        <w:t xml:space="preserve"> РА</w:t>
      </w:r>
    </w:p>
    <w:p w:rsidR="007B3F5F" w:rsidRPr="00EA7366" w:rsidRDefault="00EA7366" w:rsidP="00EA7366">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 </w:t>
      </w:r>
      <w:r w:rsidR="007B3F5F" w:rsidRPr="00B138F3">
        <w:rPr>
          <w:rFonts w:ascii="GHEA Grapalat" w:eastAsiaTheme="minorHAnsi" w:hAnsi="GHEA Grapalat" w:cstheme="minorBidi"/>
        </w:rPr>
        <w:t xml:space="preserve">(далее-бенефициар) </w:t>
      </w:r>
      <w:r w:rsidR="007B3F5F" w:rsidRPr="00B138F3">
        <w:rPr>
          <w:rFonts w:ascii="GHEA Grapalat" w:hAnsi="GHEA Grapalat" w:cs="Sylfaen"/>
          <w:vertAlign w:val="superscript"/>
        </w:rPr>
        <w:t xml:space="preserve">       </w:t>
      </w:r>
      <w:r w:rsidR="007B3F5F"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905715" w:rsidRPr="00905715">
        <w:rPr>
          <w:rFonts w:ascii="GHEA Grapalat" w:eastAsiaTheme="minorHAnsi" w:hAnsi="GHEA Grapalat" w:cstheme="minorBidi"/>
        </w:rPr>
        <w:t>,</w:t>
      </w:r>
      <w:r w:rsidRPr="00B138F3">
        <w:rPr>
          <w:rFonts w:ascii="GHEA Grapalat" w:eastAsiaTheme="minorHAnsi" w:hAnsi="GHEA Grapalat" w:cstheme="minorBidi"/>
        </w:rPr>
        <w:t xml:space="preserve">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2"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64373F" w:rsidRPr="001F0E60" w:rsidRDefault="0064373F" w:rsidP="0064373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gramStart"/>
      <w:r w:rsidRPr="001F0E60">
        <w:rPr>
          <w:rFonts w:ascii="GHEA Grapalat" w:hAnsi="GHEA Grapalat"/>
          <w:b/>
          <w:lang w:val="en-US"/>
        </w:rPr>
        <w:t>A</w:t>
      </w:r>
      <w:proofErr w:type="gramEnd"/>
      <w:r w:rsidRPr="001F0E60">
        <w:rPr>
          <w:rFonts w:ascii="GHEA Grapalat" w:hAnsi="GHEA Grapalat"/>
          <w:b/>
        </w:rPr>
        <w:t xml:space="preserve">РАМ АМ </w:t>
      </w:r>
      <w:proofErr w:type="spellStart"/>
      <w:r w:rsidRPr="001F0E60">
        <w:rPr>
          <w:rFonts w:ascii="GHEA Grapalat" w:hAnsi="GHEA Grapalat"/>
          <w:b/>
        </w:rPr>
        <w:t>GHAPDzB</w:t>
      </w:r>
      <w:proofErr w:type="spellEnd"/>
      <w:r w:rsidRPr="001F0E60">
        <w:rPr>
          <w:rFonts w:ascii="GHEA Grapalat" w:hAnsi="GHEA Grapalat"/>
          <w:b/>
        </w:rPr>
        <w:t xml:space="preserve"> </w:t>
      </w:r>
      <w:r w:rsidRPr="001F0E60">
        <w:rPr>
          <w:rFonts w:ascii="GHEA Grapalat" w:hAnsi="GHEA Grapalat"/>
          <w:b/>
          <w:i/>
        </w:rPr>
        <w:t>20</w:t>
      </w:r>
      <w:r w:rsidRPr="001F0E60">
        <w:rPr>
          <w:rFonts w:ascii="GHEA Grapalat" w:hAnsi="GHEA Grapalat"/>
          <w:b/>
        </w:rPr>
        <w:t>/0</w:t>
      </w:r>
      <w:r>
        <w:rPr>
          <w:rFonts w:ascii="GHEA Grapalat" w:hAnsi="GHEA Grapalat"/>
          <w:b/>
        </w:rPr>
        <w:t>2</w:t>
      </w:r>
    </w:p>
    <w:p w:rsidR="003D2FE2" w:rsidRPr="00B138F3"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A7366" w:rsidRPr="001F0E60" w:rsidRDefault="003D2FE2" w:rsidP="00EA7366">
      <w:pPr>
        <w:pStyle w:val="31"/>
        <w:widowControl w:val="0"/>
        <w:spacing w:after="160" w:line="240" w:lineRule="auto"/>
        <w:rPr>
          <w:rFonts w:ascii="GHEA Grapalat" w:hAnsi="GHEA Grapalat" w:cs="Sylfaen"/>
          <w:b/>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EA7366">
        <w:rPr>
          <w:rFonts w:ascii="GHEA Grapalat" w:hAnsi="GHEA Grapalat"/>
          <w:spacing w:val="-6"/>
          <w:sz w:val="22"/>
          <w:szCs w:val="22"/>
        </w:rPr>
        <w:t xml:space="preserve"> </w:t>
      </w:r>
      <w:r w:rsidR="00EA7366" w:rsidRPr="00760360">
        <w:rPr>
          <w:rFonts w:ascii="GHEA Grapalat" w:hAnsi="GHEA Grapalat"/>
          <w:sz w:val="24"/>
          <w:szCs w:val="24"/>
        </w:rPr>
        <w:t>Муниципалитет</w:t>
      </w:r>
      <w:r w:rsidR="00EA7366">
        <w:rPr>
          <w:rFonts w:ascii="GHEA Grapalat" w:hAnsi="GHEA Grapalat"/>
        </w:rPr>
        <w:t>ом</w:t>
      </w:r>
      <w:r w:rsidR="00EA7366" w:rsidRPr="00760360">
        <w:rPr>
          <w:rFonts w:ascii="GHEA Grapalat" w:hAnsi="GHEA Grapalat"/>
          <w:sz w:val="24"/>
          <w:szCs w:val="24"/>
        </w:rPr>
        <w:t xml:space="preserve"> </w:t>
      </w:r>
      <w:r w:rsidR="00EA7366">
        <w:rPr>
          <w:rFonts w:ascii="GHEA Grapalat" w:hAnsi="GHEA Grapalat"/>
        </w:rPr>
        <w:t xml:space="preserve"> </w:t>
      </w:r>
      <w:r w:rsidR="00EA7366" w:rsidRPr="00760360">
        <w:rPr>
          <w:rFonts w:ascii="GHEA Grapalat" w:hAnsi="GHEA Grapalat"/>
          <w:sz w:val="24"/>
          <w:szCs w:val="24"/>
        </w:rPr>
        <w:t xml:space="preserve">общины </w:t>
      </w:r>
      <w:r w:rsidR="00EA7366">
        <w:rPr>
          <w:rFonts w:ascii="GHEA Grapalat" w:hAnsi="GHEA Grapalat"/>
        </w:rPr>
        <w:t xml:space="preserve"> </w:t>
      </w:r>
      <w:proofErr w:type="spellStart"/>
      <w:r w:rsidR="00EA7366" w:rsidRPr="00760360">
        <w:rPr>
          <w:rFonts w:ascii="GHEA Grapalat" w:hAnsi="GHEA Grapalat"/>
          <w:sz w:val="24"/>
          <w:szCs w:val="24"/>
        </w:rPr>
        <w:t>Ацик</w:t>
      </w:r>
      <w:proofErr w:type="spellEnd"/>
      <w:r w:rsidR="00EA7366" w:rsidRPr="00760360">
        <w:rPr>
          <w:rFonts w:ascii="GHEA Grapalat" w:hAnsi="GHEA Grapalat"/>
          <w:sz w:val="24"/>
          <w:szCs w:val="24"/>
        </w:rPr>
        <w:t xml:space="preserve"> </w:t>
      </w:r>
      <w:proofErr w:type="spellStart"/>
      <w:r w:rsidR="00EA7366" w:rsidRPr="00760360">
        <w:rPr>
          <w:rFonts w:ascii="GHEA Grapalat" w:hAnsi="GHEA Grapalat"/>
          <w:sz w:val="24"/>
          <w:szCs w:val="24"/>
        </w:rPr>
        <w:t>Армавирского</w:t>
      </w:r>
      <w:proofErr w:type="spellEnd"/>
      <w:r w:rsidR="00EA7366" w:rsidRPr="00760360">
        <w:rPr>
          <w:rFonts w:ascii="GHEA Grapalat" w:hAnsi="GHEA Grapalat"/>
          <w:sz w:val="24"/>
          <w:szCs w:val="24"/>
        </w:rPr>
        <w:t xml:space="preserve"> </w:t>
      </w:r>
      <w:proofErr w:type="spellStart"/>
      <w:r w:rsidR="00EA7366" w:rsidRPr="00760360">
        <w:rPr>
          <w:rFonts w:ascii="GHEA Grapalat" w:hAnsi="GHEA Grapalat"/>
          <w:sz w:val="24"/>
          <w:szCs w:val="24"/>
        </w:rPr>
        <w:t>марза</w:t>
      </w:r>
      <w:proofErr w:type="spellEnd"/>
      <w:r w:rsidR="00EA7366" w:rsidRPr="00760360">
        <w:rPr>
          <w:rFonts w:ascii="GHEA Grapalat" w:hAnsi="GHEA Grapalat"/>
          <w:sz w:val="24"/>
          <w:szCs w:val="24"/>
        </w:rPr>
        <w:t xml:space="preserve"> РА</w:t>
      </w:r>
      <w:r w:rsidR="00EA7366">
        <w:rPr>
          <w:rFonts w:ascii="GHEA Grapalat" w:hAnsi="GHEA Grapalat"/>
        </w:rPr>
        <w:t xml:space="preserve"> </w:t>
      </w:r>
      <w:r w:rsidRPr="00B138F3">
        <w:rPr>
          <w:rFonts w:ascii="GHEA Grapalat" w:hAnsi="GHEA Grapalat"/>
          <w:spacing w:val="-6"/>
          <w:sz w:val="22"/>
          <w:szCs w:val="22"/>
        </w:rPr>
        <w:t>(далее — Заказчик)</w:t>
      </w:r>
      <w:r w:rsidR="00EA7366">
        <w:rPr>
          <w:rFonts w:ascii="GHEA Grapalat" w:hAnsi="GHEA Grapalat"/>
          <w:spacing w:val="-6"/>
          <w:sz w:val="22"/>
          <w:szCs w:val="22"/>
        </w:rPr>
        <w:t xml:space="preserve"> </w:t>
      </w:r>
      <w:r w:rsidRPr="00B138F3">
        <w:rPr>
          <w:rFonts w:ascii="GHEA Grapalat" w:hAnsi="GHEA Grapalat"/>
          <w:sz w:val="22"/>
          <w:szCs w:val="22"/>
        </w:rPr>
        <w:t>процедуре</w:t>
      </w:r>
      <w:r w:rsidR="00EA7366">
        <w:rPr>
          <w:rFonts w:ascii="GHEA Grapalat" w:hAnsi="GHEA Grapalat"/>
          <w:sz w:val="22"/>
          <w:szCs w:val="22"/>
        </w:rPr>
        <w:t xml:space="preserve"> закупок  под                                кодом  </w:t>
      </w:r>
      <w:proofErr w:type="gramStart"/>
      <w:r w:rsidR="00EA7366" w:rsidRPr="001F0E60">
        <w:rPr>
          <w:rFonts w:ascii="GHEA Grapalat" w:hAnsi="GHEA Grapalat"/>
          <w:b/>
          <w:lang w:val="en-US"/>
        </w:rPr>
        <w:t>A</w:t>
      </w:r>
      <w:proofErr w:type="gramEnd"/>
      <w:r w:rsidR="00EA7366" w:rsidRPr="001F0E60">
        <w:rPr>
          <w:rFonts w:ascii="GHEA Grapalat" w:hAnsi="GHEA Grapalat"/>
          <w:b/>
        </w:rPr>
        <w:t xml:space="preserve">РАМ АМ </w:t>
      </w:r>
      <w:proofErr w:type="spellStart"/>
      <w:r w:rsidR="00EA7366" w:rsidRPr="001F0E60">
        <w:rPr>
          <w:rFonts w:ascii="GHEA Grapalat" w:hAnsi="GHEA Grapalat"/>
          <w:b/>
        </w:rPr>
        <w:t>GHAPDzB</w:t>
      </w:r>
      <w:proofErr w:type="spellEnd"/>
      <w:r w:rsidR="00EA7366" w:rsidRPr="001F0E60">
        <w:rPr>
          <w:rFonts w:ascii="GHEA Grapalat" w:hAnsi="GHEA Grapalat"/>
          <w:b/>
        </w:rPr>
        <w:t xml:space="preserve"> </w:t>
      </w:r>
      <w:r w:rsidR="00EA7366" w:rsidRPr="001F0E60">
        <w:rPr>
          <w:rFonts w:ascii="GHEA Grapalat" w:hAnsi="GHEA Grapalat"/>
          <w:b/>
          <w:i/>
        </w:rPr>
        <w:t>20</w:t>
      </w:r>
      <w:r w:rsidR="00EA7366" w:rsidRPr="001F0E60">
        <w:rPr>
          <w:rFonts w:ascii="GHEA Grapalat" w:hAnsi="GHEA Grapalat"/>
          <w:b/>
        </w:rPr>
        <w:t>/0</w:t>
      </w:r>
      <w:r w:rsidR="00EA7366">
        <w:rPr>
          <w:rFonts w:ascii="GHEA Grapalat" w:hAnsi="GHEA Grapalat"/>
          <w:b/>
        </w:rPr>
        <w:t>2</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sz w:val="22"/>
          <w:szCs w:val="22"/>
        </w:rPr>
        <w:lastRenderedPageBreak/>
        <w:t xml:space="preserve">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60360"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jc w:val="both"/>
              <w:rPr>
                <w:rFonts w:ascii="GHEA Grapalat" w:eastAsia="Calibri" w:hAnsi="GHEA Grapalat"/>
                <w:b/>
              </w:rPr>
            </w:pPr>
            <w:r w:rsidRPr="00760360">
              <w:rPr>
                <w:rFonts w:ascii="GHEA Grapalat" w:hAnsi="GHEA Grapalat"/>
              </w:rPr>
              <w:t xml:space="preserve">      9.</w:t>
            </w:r>
            <w:r w:rsidRPr="00760360">
              <w:rPr>
                <w:rFonts w:ascii="GHEA Grapalat" w:hAnsi="GHEA Grapalat"/>
              </w:rPr>
              <w:tab/>
              <w:t xml:space="preserve">Наименование, или имя, фамилия бенефициара: Муниципалитет общины </w:t>
            </w:r>
            <w:proofErr w:type="spellStart"/>
            <w:r w:rsidRPr="00760360">
              <w:rPr>
                <w:rFonts w:ascii="GHEA Grapalat" w:hAnsi="GHEA Grapalat"/>
              </w:rPr>
              <w:t>Ацик</w:t>
            </w:r>
            <w:proofErr w:type="spellEnd"/>
            <w:r w:rsidRPr="00760360">
              <w:rPr>
                <w:rFonts w:ascii="GHEA Grapalat" w:hAnsi="GHEA Grapalat"/>
              </w:rPr>
              <w:t xml:space="preserve"> </w:t>
            </w:r>
            <w:proofErr w:type="spellStart"/>
            <w:r w:rsidRPr="00760360">
              <w:rPr>
                <w:rFonts w:ascii="GHEA Grapalat" w:hAnsi="GHEA Grapalat"/>
              </w:rPr>
              <w:t>Армавирского</w:t>
            </w:r>
            <w:proofErr w:type="spellEnd"/>
            <w:r w:rsidRPr="00760360">
              <w:rPr>
                <w:rFonts w:ascii="GHEA Grapalat" w:hAnsi="GHEA Grapalat"/>
              </w:rPr>
              <w:t xml:space="preserve"> </w:t>
            </w:r>
            <w:proofErr w:type="spellStart"/>
            <w:r w:rsidRPr="00760360">
              <w:rPr>
                <w:rFonts w:ascii="GHEA Grapalat" w:hAnsi="GHEA Grapalat"/>
              </w:rPr>
              <w:t>марза</w:t>
            </w:r>
            <w:proofErr w:type="spellEnd"/>
            <w:r w:rsidRPr="00760360">
              <w:rPr>
                <w:rFonts w:ascii="GHEA Grapalat" w:hAnsi="GHEA Grapalat"/>
              </w:rPr>
              <w:t xml:space="preserve"> РА</w:t>
            </w:r>
          </w:p>
          <w:p w:rsidR="00760360" w:rsidRPr="00760360" w:rsidRDefault="00760360" w:rsidP="00760360">
            <w:pPr>
              <w:widowControl w:val="0"/>
              <w:tabs>
                <w:tab w:val="left" w:pos="855"/>
              </w:tabs>
              <w:spacing w:after="160"/>
              <w:ind w:left="360"/>
              <w:rPr>
                <w:rFonts w:ascii="GHEA Grapalat" w:hAnsi="GHEA Grapalat"/>
              </w:rPr>
            </w:pPr>
          </w:p>
        </w:tc>
      </w:tr>
      <w:tr w:rsidR="00760360"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rPr>
            </w:pPr>
            <w:r w:rsidRPr="00760360">
              <w:rPr>
                <w:rFonts w:ascii="GHEA Grapalat" w:hAnsi="GHEA Grapalat"/>
              </w:rPr>
              <w:t>10.</w:t>
            </w:r>
            <w:r w:rsidRPr="00760360">
              <w:rPr>
                <w:rFonts w:ascii="GHEA Grapalat" w:hAnsi="GHEA Grapalat"/>
              </w:rPr>
              <w:tab/>
              <w:t>НЗОУ бенефициара (не заполняется)</w:t>
            </w:r>
          </w:p>
        </w:tc>
      </w:tr>
      <w:tr w:rsidR="00760360"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lang w:val="en-US"/>
              </w:rPr>
            </w:pPr>
            <w:r w:rsidRPr="00760360">
              <w:rPr>
                <w:rFonts w:ascii="GHEA Grapalat" w:hAnsi="GHEA Grapalat"/>
              </w:rPr>
              <w:t>11.</w:t>
            </w:r>
            <w:r w:rsidRPr="00760360">
              <w:rPr>
                <w:rFonts w:ascii="GHEA Grapalat" w:hAnsi="GHEA Grapalat"/>
              </w:rPr>
              <w:tab/>
              <w:t>УНН бенефициара:</w:t>
            </w:r>
            <w:r w:rsidRPr="00760360">
              <w:rPr>
                <w:rFonts w:ascii="GHEA Grapalat" w:hAnsi="GHEA Grapalat"/>
                <w:lang w:val="en-US"/>
              </w:rPr>
              <w:t xml:space="preserve"> 04403011</w:t>
            </w:r>
          </w:p>
        </w:tc>
      </w:tr>
      <w:tr w:rsidR="00760360"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rPr>
            </w:pPr>
            <w:r w:rsidRPr="00760360">
              <w:rPr>
                <w:rFonts w:ascii="GHEA Grapalat" w:hAnsi="GHEA Grapalat"/>
              </w:rPr>
              <w:t>12.</w:t>
            </w:r>
            <w:r w:rsidRPr="00760360">
              <w:rPr>
                <w:rFonts w:ascii="GHEA Grapalat" w:hAnsi="GHEA Grapalat"/>
              </w:rPr>
              <w:tab/>
              <w:t>Обслуживающая бенефициара Финансовая организация (банк):</w:t>
            </w:r>
            <w:r w:rsidRPr="00760360">
              <w:rPr>
                <w:rFonts w:ascii="GHEA Grapalat" w:hAnsi="GHEA Grapalat"/>
                <w:color w:val="222222"/>
              </w:rPr>
              <w:t xml:space="preserve"> Оперативный департамент  МФ  РА</w:t>
            </w:r>
          </w:p>
        </w:tc>
      </w:tr>
      <w:tr w:rsidR="00760360"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lang w:val="en-US"/>
              </w:rPr>
            </w:pPr>
            <w:r w:rsidRPr="00760360">
              <w:rPr>
                <w:rFonts w:ascii="GHEA Grapalat" w:hAnsi="GHEA Grapalat"/>
              </w:rPr>
              <w:t>13.</w:t>
            </w:r>
            <w:r w:rsidRPr="00760360">
              <w:rPr>
                <w:rFonts w:ascii="GHEA Grapalat" w:hAnsi="GHEA Grapalat"/>
              </w:rPr>
              <w:tab/>
              <w:t>Номер счета бенефициара (</w:t>
            </w:r>
            <w:proofErr w:type="spellStart"/>
            <w:r w:rsidRPr="00760360">
              <w:rPr>
                <w:rFonts w:ascii="GHEA Grapalat" w:hAnsi="GHEA Grapalat"/>
              </w:rPr>
              <w:t>сч</w:t>
            </w:r>
            <w:proofErr w:type="spellEnd"/>
            <w:r w:rsidRPr="00760360">
              <w:rPr>
                <w:rFonts w:ascii="GHEA Grapalat" w:hAnsi="GHEA Grapalat"/>
              </w:rPr>
              <w:t>.№)</w:t>
            </w:r>
            <w:r w:rsidRPr="00760360">
              <w:rPr>
                <w:rFonts w:ascii="GHEA Grapalat" w:hAnsi="GHEA Grapalat"/>
                <w:lang w:val="en-US"/>
              </w:rPr>
              <w:t xml:space="preserve"> 900332219022, 900332219105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FC10BB" w:rsidRDefault="00FC10BB">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64373F" w:rsidRPr="001F0E60" w:rsidRDefault="0064373F" w:rsidP="0064373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gramStart"/>
      <w:r w:rsidRPr="001F0E60">
        <w:rPr>
          <w:rFonts w:ascii="GHEA Grapalat" w:hAnsi="GHEA Grapalat"/>
          <w:b/>
          <w:lang w:val="en-US"/>
        </w:rPr>
        <w:t>A</w:t>
      </w:r>
      <w:proofErr w:type="gramEnd"/>
      <w:r w:rsidRPr="001F0E60">
        <w:rPr>
          <w:rFonts w:ascii="GHEA Grapalat" w:hAnsi="GHEA Grapalat"/>
          <w:b/>
        </w:rPr>
        <w:t xml:space="preserve">РАМ АМ </w:t>
      </w:r>
      <w:proofErr w:type="spellStart"/>
      <w:r w:rsidRPr="001F0E60">
        <w:rPr>
          <w:rFonts w:ascii="GHEA Grapalat" w:hAnsi="GHEA Grapalat"/>
          <w:b/>
        </w:rPr>
        <w:t>GHAPDzB</w:t>
      </w:r>
      <w:proofErr w:type="spellEnd"/>
      <w:r w:rsidRPr="001F0E60">
        <w:rPr>
          <w:rFonts w:ascii="GHEA Grapalat" w:hAnsi="GHEA Grapalat"/>
          <w:b/>
        </w:rPr>
        <w:t xml:space="preserve"> </w:t>
      </w:r>
      <w:r w:rsidRPr="001F0E60">
        <w:rPr>
          <w:rFonts w:ascii="GHEA Grapalat" w:hAnsi="GHEA Grapalat"/>
          <w:b/>
          <w:i/>
        </w:rPr>
        <w:t>20</w:t>
      </w:r>
      <w:r w:rsidRPr="001F0E60">
        <w:rPr>
          <w:rFonts w:ascii="GHEA Grapalat" w:hAnsi="GHEA Grapalat"/>
          <w:b/>
        </w:rPr>
        <w:t>/0</w:t>
      </w:r>
      <w:r>
        <w:rPr>
          <w:rFonts w:ascii="GHEA Grapalat" w:hAnsi="GHEA Grapalat"/>
          <w:b/>
        </w:rPr>
        <w:t>2</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B5A90" w:rsidRPr="001F0E60" w:rsidRDefault="000A214C" w:rsidP="000B5A90">
      <w:pPr>
        <w:widowControl w:val="0"/>
        <w:tabs>
          <w:tab w:val="left" w:pos="567"/>
        </w:tabs>
        <w:jc w:val="both"/>
        <w:rPr>
          <w:rFonts w:ascii="GHEA Grapalat" w:hAnsi="GHEA Grapalat" w:cs="Sylfaen"/>
          <w:b/>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0B5A90" w:rsidRPr="00760360">
        <w:rPr>
          <w:rFonts w:ascii="GHEA Grapalat" w:hAnsi="GHEA Grapalat"/>
        </w:rPr>
        <w:t>Муниципалитет</w:t>
      </w:r>
      <w:r w:rsidR="000B5A90">
        <w:rPr>
          <w:rFonts w:ascii="GHEA Grapalat" w:hAnsi="GHEA Grapalat"/>
        </w:rPr>
        <w:t>ом</w:t>
      </w:r>
      <w:r w:rsidR="000B5A90" w:rsidRPr="00760360">
        <w:rPr>
          <w:rFonts w:ascii="GHEA Grapalat" w:hAnsi="GHEA Grapalat"/>
        </w:rPr>
        <w:t xml:space="preserve"> </w:t>
      </w:r>
      <w:r w:rsidR="000B5A90">
        <w:rPr>
          <w:rFonts w:ascii="GHEA Grapalat" w:hAnsi="GHEA Grapalat"/>
        </w:rPr>
        <w:t xml:space="preserve"> </w:t>
      </w:r>
      <w:r w:rsidR="000B5A90" w:rsidRPr="00760360">
        <w:rPr>
          <w:rFonts w:ascii="GHEA Grapalat" w:hAnsi="GHEA Grapalat"/>
        </w:rPr>
        <w:t xml:space="preserve">общины </w:t>
      </w:r>
      <w:r w:rsidR="000B5A90">
        <w:rPr>
          <w:rFonts w:ascii="GHEA Grapalat" w:hAnsi="GHEA Grapalat"/>
        </w:rPr>
        <w:t xml:space="preserve"> </w:t>
      </w:r>
      <w:proofErr w:type="spellStart"/>
      <w:r w:rsidR="000B5A90" w:rsidRPr="00760360">
        <w:rPr>
          <w:rFonts w:ascii="GHEA Grapalat" w:hAnsi="GHEA Grapalat"/>
        </w:rPr>
        <w:t>Ацик</w:t>
      </w:r>
      <w:proofErr w:type="spellEnd"/>
      <w:r w:rsidR="000B5A90" w:rsidRPr="00760360">
        <w:rPr>
          <w:rFonts w:ascii="GHEA Grapalat" w:hAnsi="GHEA Grapalat"/>
        </w:rPr>
        <w:t xml:space="preserve"> </w:t>
      </w:r>
      <w:proofErr w:type="spellStart"/>
      <w:r w:rsidR="000B5A90" w:rsidRPr="00760360">
        <w:rPr>
          <w:rFonts w:ascii="GHEA Grapalat" w:hAnsi="GHEA Grapalat"/>
        </w:rPr>
        <w:t>Армавирского</w:t>
      </w:r>
      <w:proofErr w:type="spellEnd"/>
      <w:r w:rsidR="000B5A90" w:rsidRPr="00760360">
        <w:rPr>
          <w:rFonts w:ascii="GHEA Grapalat" w:hAnsi="GHEA Grapalat"/>
        </w:rPr>
        <w:t xml:space="preserve"> </w:t>
      </w:r>
      <w:proofErr w:type="spellStart"/>
      <w:r w:rsidR="000B5A90" w:rsidRPr="00760360">
        <w:rPr>
          <w:rFonts w:ascii="GHEA Grapalat" w:hAnsi="GHEA Grapalat"/>
        </w:rPr>
        <w:t>марза</w:t>
      </w:r>
      <w:proofErr w:type="spellEnd"/>
      <w:r w:rsidR="000B5A90" w:rsidRPr="00760360">
        <w:rPr>
          <w:rFonts w:ascii="GHEA Grapalat" w:hAnsi="GHEA Grapalat"/>
        </w:rPr>
        <w:t xml:space="preserve"> РА</w:t>
      </w:r>
      <w:r w:rsidR="000B5A90">
        <w:rPr>
          <w:rFonts w:ascii="GHEA Grapalat" w:hAnsi="GHEA Grapalat"/>
        </w:rPr>
        <w:t xml:space="preserve"> </w:t>
      </w:r>
      <w:r w:rsidR="000B5A90" w:rsidRPr="00B138F3">
        <w:rPr>
          <w:rFonts w:ascii="GHEA Grapalat" w:hAnsi="GHEA Grapalat"/>
          <w:spacing w:val="-6"/>
          <w:sz w:val="22"/>
          <w:szCs w:val="22"/>
        </w:rPr>
        <w:t>(далее — Заказчик)</w:t>
      </w:r>
      <w:r w:rsidR="000B5A90">
        <w:rPr>
          <w:rFonts w:ascii="GHEA Grapalat" w:hAnsi="GHEA Grapalat"/>
          <w:spacing w:val="-6"/>
          <w:sz w:val="22"/>
          <w:szCs w:val="22"/>
        </w:rPr>
        <w:t xml:space="preserve"> </w:t>
      </w:r>
      <w:r w:rsidRPr="00B138F3">
        <w:rPr>
          <w:rFonts w:ascii="GHEA Grapalat" w:hAnsi="GHEA Grapalat"/>
        </w:rPr>
        <w:t xml:space="preserve">процедуре закупок под кодом </w:t>
      </w:r>
      <w:proofErr w:type="gramStart"/>
      <w:r w:rsidR="000B5A90" w:rsidRPr="001F0E60">
        <w:rPr>
          <w:rFonts w:ascii="GHEA Grapalat" w:hAnsi="GHEA Grapalat"/>
          <w:b/>
          <w:lang w:val="en-US"/>
        </w:rPr>
        <w:t>A</w:t>
      </w:r>
      <w:proofErr w:type="gramEnd"/>
      <w:r w:rsidR="000B5A90" w:rsidRPr="001F0E60">
        <w:rPr>
          <w:rFonts w:ascii="GHEA Grapalat" w:hAnsi="GHEA Grapalat"/>
          <w:b/>
        </w:rPr>
        <w:t xml:space="preserve">РАМ АМ </w:t>
      </w:r>
      <w:proofErr w:type="spellStart"/>
      <w:r w:rsidR="000B5A90" w:rsidRPr="001F0E60">
        <w:rPr>
          <w:rFonts w:ascii="GHEA Grapalat" w:hAnsi="GHEA Grapalat"/>
          <w:b/>
        </w:rPr>
        <w:t>GHAPDzB</w:t>
      </w:r>
      <w:proofErr w:type="spellEnd"/>
      <w:r w:rsidR="000B5A90" w:rsidRPr="001F0E60">
        <w:rPr>
          <w:rFonts w:ascii="GHEA Grapalat" w:hAnsi="GHEA Grapalat"/>
          <w:b/>
        </w:rPr>
        <w:t xml:space="preserve"> </w:t>
      </w:r>
      <w:r w:rsidR="000B5A90" w:rsidRPr="001F0E60">
        <w:rPr>
          <w:rFonts w:ascii="GHEA Grapalat" w:hAnsi="GHEA Grapalat"/>
          <w:b/>
          <w:i/>
        </w:rPr>
        <w:t>20</w:t>
      </w:r>
      <w:r w:rsidR="000B5A90" w:rsidRPr="001F0E60">
        <w:rPr>
          <w:rFonts w:ascii="GHEA Grapalat" w:hAnsi="GHEA Grapalat"/>
          <w:b/>
        </w:rPr>
        <w:t>/0</w:t>
      </w:r>
      <w:r w:rsidR="000B5A90">
        <w:rPr>
          <w:rFonts w:ascii="GHEA Grapalat" w:hAnsi="GHEA Grapalat"/>
          <w:b/>
        </w:rPr>
        <w:t>2</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60360"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jc w:val="both"/>
              <w:rPr>
                <w:rFonts w:ascii="GHEA Grapalat" w:eastAsia="Calibri" w:hAnsi="GHEA Grapalat"/>
                <w:b/>
              </w:rPr>
            </w:pPr>
            <w:r w:rsidRPr="00760360">
              <w:rPr>
                <w:rFonts w:ascii="GHEA Grapalat" w:hAnsi="GHEA Grapalat"/>
              </w:rPr>
              <w:t xml:space="preserve">      9.</w:t>
            </w:r>
            <w:r w:rsidRPr="00760360">
              <w:rPr>
                <w:rFonts w:ascii="GHEA Grapalat" w:hAnsi="GHEA Grapalat"/>
              </w:rPr>
              <w:tab/>
              <w:t xml:space="preserve">Наименование, или имя, фамилия бенефициара: Муниципалитет общины </w:t>
            </w:r>
            <w:proofErr w:type="spellStart"/>
            <w:r w:rsidRPr="00760360">
              <w:rPr>
                <w:rFonts w:ascii="GHEA Grapalat" w:hAnsi="GHEA Grapalat"/>
              </w:rPr>
              <w:t>Ацик</w:t>
            </w:r>
            <w:proofErr w:type="spellEnd"/>
            <w:r w:rsidRPr="00760360">
              <w:rPr>
                <w:rFonts w:ascii="GHEA Grapalat" w:hAnsi="GHEA Grapalat"/>
              </w:rPr>
              <w:t xml:space="preserve"> </w:t>
            </w:r>
            <w:proofErr w:type="spellStart"/>
            <w:r w:rsidRPr="00760360">
              <w:rPr>
                <w:rFonts w:ascii="GHEA Grapalat" w:hAnsi="GHEA Grapalat"/>
              </w:rPr>
              <w:t>Армавирского</w:t>
            </w:r>
            <w:proofErr w:type="spellEnd"/>
            <w:r w:rsidRPr="00760360">
              <w:rPr>
                <w:rFonts w:ascii="GHEA Grapalat" w:hAnsi="GHEA Grapalat"/>
              </w:rPr>
              <w:t xml:space="preserve"> </w:t>
            </w:r>
            <w:proofErr w:type="spellStart"/>
            <w:r w:rsidRPr="00760360">
              <w:rPr>
                <w:rFonts w:ascii="GHEA Grapalat" w:hAnsi="GHEA Grapalat"/>
              </w:rPr>
              <w:t>марза</w:t>
            </w:r>
            <w:proofErr w:type="spellEnd"/>
            <w:r w:rsidRPr="00760360">
              <w:rPr>
                <w:rFonts w:ascii="GHEA Grapalat" w:hAnsi="GHEA Grapalat"/>
              </w:rPr>
              <w:t xml:space="preserve"> РА</w:t>
            </w:r>
          </w:p>
          <w:p w:rsidR="00760360" w:rsidRPr="00760360" w:rsidRDefault="00760360" w:rsidP="00760360">
            <w:pPr>
              <w:widowControl w:val="0"/>
              <w:tabs>
                <w:tab w:val="left" w:pos="855"/>
              </w:tabs>
              <w:spacing w:after="160"/>
              <w:ind w:left="360"/>
              <w:rPr>
                <w:rFonts w:ascii="GHEA Grapalat" w:hAnsi="GHEA Grapalat"/>
              </w:rPr>
            </w:pPr>
          </w:p>
        </w:tc>
      </w:tr>
      <w:tr w:rsidR="00760360"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rPr>
            </w:pPr>
            <w:r w:rsidRPr="00760360">
              <w:rPr>
                <w:rFonts w:ascii="GHEA Grapalat" w:hAnsi="GHEA Grapalat"/>
              </w:rPr>
              <w:t>10.</w:t>
            </w:r>
            <w:r w:rsidRPr="00760360">
              <w:rPr>
                <w:rFonts w:ascii="GHEA Grapalat" w:hAnsi="GHEA Grapalat"/>
              </w:rPr>
              <w:tab/>
              <w:t>НЗОУ бенефициара (не заполняется)</w:t>
            </w:r>
          </w:p>
        </w:tc>
      </w:tr>
      <w:tr w:rsidR="00760360"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lang w:val="en-US"/>
              </w:rPr>
            </w:pPr>
            <w:r w:rsidRPr="00760360">
              <w:rPr>
                <w:rFonts w:ascii="GHEA Grapalat" w:hAnsi="GHEA Grapalat"/>
              </w:rPr>
              <w:t>11.</w:t>
            </w:r>
            <w:r w:rsidRPr="00760360">
              <w:rPr>
                <w:rFonts w:ascii="GHEA Grapalat" w:hAnsi="GHEA Grapalat"/>
              </w:rPr>
              <w:tab/>
              <w:t>УНН бенефициара:</w:t>
            </w:r>
            <w:r w:rsidRPr="00760360">
              <w:rPr>
                <w:rFonts w:ascii="GHEA Grapalat" w:hAnsi="GHEA Grapalat"/>
                <w:lang w:val="en-US"/>
              </w:rPr>
              <w:t xml:space="preserve"> </w:t>
            </w:r>
            <w:r>
              <w:rPr>
                <w:rFonts w:ascii="GHEA Grapalat" w:hAnsi="GHEA Grapalat"/>
              </w:rPr>
              <w:t xml:space="preserve">  </w:t>
            </w:r>
            <w:r w:rsidRPr="00760360">
              <w:rPr>
                <w:rFonts w:ascii="GHEA Grapalat" w:hAnsi="GHEA Grapalat"/>
                <w:lang w:val="en-US"/>
              </w:rPr>
              <w:t>04403011</w:t>
            </w:r>
          </w:p>
        </w:tc>
      </w:tr>
      <w:tr w:rsidR="00760360"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rPr>
            </w:pPr>
            <w:r w:rsidRPr="00760360">
              <w:rPr>
                <w:rFonts w:ascii="GHEA Grapalat" w:hAnsi="GHEA Grapalat"/>
              </w:rPr>
              <w:t>12.</w:t>
            </w:r>
            <w:r w:rsidRPr="00760360">
              <w:rPr>
                <w:rFonts w:ascii="GHEA Grapalat" w:hAnsi="GHEA Grapalat"/>
              </w:rPr>
              <w:tab/>
              <w:t>Обслуживающая бенефициара Финансовая организация (банк):</w:t>
            </w:r>
            <w:r w:rsidRPr="00760360">
              <w:rPr>
                <w:rFonts w:ascii="GHEA Grapalat" w:hAnsi="GHEA Grapalat"/>
                <w:color w:val="222222"/>
              </w:rPr>
              <w:t xml:space="preserve"> Оперативный департамент  МФ  РА</w:t>
            </w:r>
          </w:p>
        </w:tc>
      </w:tr>
      <w:tr w:rsidR="00760360"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60360" w:rsidRPr="00760360" w:rsidRDefault="00760360" w:rsidP="00760360">
            <w:pPr>
              <w:widowControl w:val="0"/>
              <w:tabs>
                <w:tab w:val="left" w:pos="855"/>
              </w:tabs>
              <w:spacing w:after="160"/>
              <w:ind w:left="360"/>
              <w:rPr>
                <w:rFonts w:ascii="GHEA Grapalat" w:hAnsi="GHEA Grapalat"/>
                <w:lang w:val="en-US"/>
              </w:rPr>
            </w:pPr>
            <w:r w:rsidRPr="00760360">
              <w:rPr>
                <w:rFonts w:ascii="GHEA Grapalat" w:hAnsi="GHEA Grapalat"/>
              </w:rPr>
              <w:t>13.</w:t>
            </w:r>
            <w:r w:rsidRPr="00760360">
              <w:rPr>
                <w:rFonts w:ascii="GHEA Grapalat" w:hAnsi="GHEA Grapalat"/>
              </w:rPr>
              <w:tab/>
              <w:t>Номер счета бенефициара (</w:t>
            </w:r>
            <w:proofErr w:type="spellStart"/>
            <w:r w:rsidRPr="00760360">
              <w:rPr>
                <w:rFonts w:ascii="GHEA Grapalat" w:hAnsi="GHEA Grapalat"/>
              </w:rPr>
              <w:t>сч</w:t>
            </w:r>
            <w:proofErr w:type="spellEnd"/>
            <w:r w:rsidRPr="00760360">
              <w:rPr>
                <w:rFonts w:ascii="GHEA Grapalat" w:hAnsi="GHEA Grapalat"/>
              </w:rPr>
              <w:t>.№)</w:t>
            </w:r>
            <w:r w:rsidRPr="00760360">
              <w:rPr>
                <w:rFonts w:ascii="GHEA Grapalat" w:hAnsi="GHEA Grapalat"/>
                <w:lang w:val="en-US"/>
              </w:rPr>
              <w:t xml:space="preserve"> 900332219022, 900332219105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B40697" w:rsidRPr="00D36BC9" w:rsidRDefault="00B40697" w:rsidP="00B40697">
      <w:pPr>
        <w:pStyle w:val="31"/>
        <w:widowControl w:val="0"/>
        <w:spacing w:line="240" w:lineRule="auto"/>
        <w:jc w:val="right"/>
        <w:rPr>
          <w:rFonts w:ascii="GHEA Grapalat" w:hAnsi="GHEA Grapalat" w:cs="Arial"/>
          <w:b/>
        </w:rPr>
      </w:pPr>
      <w:r w:rsidRPr="00D36BC9">
        <w:rPr>
          <w:rFonts w:ascii="GHEA Grapalat" w:hAnsi="GHEA Grapalat" w:cs="Arial"/>
          <w:b/>
        </w:rPr>
        <w:t>к Приглашению на запрос котировок</w:t>
      </w:r>
      <w:r w:rsidRPr="00D36BC9">
        <w:rPr>
          <w:rFonts w:ascii="GHEA Grapalat" w:hAnsi="GHEA Grapalat" w:cs="Arial"/>
          <w:b/>
        </w:rPr>
        <w:br/>
        <w:t xml:space="preserve">под кодом </w:t>
      </w:r>
    </w:p>
    <w:p w:rsidR="00B40697" w:rsidRPr="00EA16FD" w:rsidRDefault="00B40697" w:rsidP="00B40697">
      <w:pPr>
        <w:widowControl w:val="0"/>
        <w:jc w:val="right"/>
        <w:rPr>
          <w:rFonts w:ascii="GHEA Grapalat" w:hAnsi="GHEA Grapalat"/>
          <w:b/>
          <w:sz w:val="20"/>
          <w:szCs w:val="20"/>
        </w:rPr>
      </w:pPr>
      <w:r w:rsidRPr="00D36BC9">
        <w:rPr>
          <w:rFonts w:ascii="GHEA Grapalat" w:hAnsi="GHEA Grapalat" w:cs="Arial"/>
          <w:b/>
          <w:sz w:val="20"/>
          <w:szCs w:val="20"/>
        </w:rPr>
        <w:t>"</w:t>
      </w:r>
      <w:r w:rsidRPr="00EA16FD">
        <w:rPr>
          <w:rFonts w:ascii="GHEA Grapalat" w:hAnsi="GHEA Grapalat"/>
          <w:b/>
          <w:sz w:val="20"/>
          <w:szCs w:val="20"/>
        </w:rPr>
        <w:t xml:space="preserve"> </w:t>
      </w:r>
      <w:r w:rsidRPr="00DD7BBD">
        <w:rPr>
          <w:rFonts w:ascii="GHEA Grapalat" w:hAnsi="GHEA Grapalat"/>
          <w:b/>
          <w:sz w:val="20"/>
          <w:szCs w:val="20"/>
          <w:lang w:val="en-US"/>
        </w:rPr>
        <w:t>A</w:t>
      </w:r>
      <w:r w:rsidRPr="00DD7BBD">
        <w:rPr>
          <w:rFonts w:ascii="GHEA Grapalat" w:hAnsi="GHEA Grapalat"/>
          <w:b/>
          <w:sz w:val="20"/>
          <w:szCs w:val="20"/>
        </w:rPr>
        <w:t xml:space="preserve">РАМ АМ </w:t>
      </w:r>
      <w:proofErr w:type="spellStart"/>
      <w:r w:rsidRPr="00DD7BBD">
        <w:rPr>
          <w:rFonts w:ascii="GHEA Grapalat" w:hAnsi="GHEA Grapalat"/>
          <w:b/>
          <w:sz w:val="20"/>
          <w:szCs w:val="20"/>
        </w:rPr>
        <w:t>GHAPDzB</w:t>
      </w:r>
      <w:proofErr w:type="spellEnd"/>
      <w:r w:rsidRPr="00DD7BBD">
        <w:rPr>
          <w:rFonts w:ascii="GHEA Grapalat" w:hAnsi="GHEA Grapalat"/>
          <w:b/>
          <w:sz w:val="20"/>
          <w:szCs w:val="20"/>
        </w:rPr>
        <w:t xml:space="preserve"> </w:t>
      </w:r>
      <w:r w:rsidRPr="00DD7BBD">
        <w:rPr>
          <w:rFonts w:ascii="GHEA Grapalat" w:hAnsi="GHEA Grapalat"/>
          <w:b/>
          <w:i/>
          <w:sz w:val="20"/>
          <w:szCs w:val="20"/>
        </w:rPr>
        <w:t>20</w:t>
      </w:r>
      <w:r w:rsidRPr="00DD7BBD">
        <w:rPr>
          <w:rFonts w:ascii="GHEA Grapalat" w:hAnsi="GHEA Grapalat"/>
          <w:b/>
          <w:sz w:val="20"/>
          <w:szCs w:val="20"/>
        </w:rPr>
        <w:t>/0</w:t>
      </w:r>
      <w:r>
        <w:rPr>
          <w:rFonts w:ascii="GHEA Grapalat" w:hAnsi="GHEA Grapalat"/>
          <w:b/>
          <w:sz w:val="20"/>
          <w:szCs w:val="20"/>
        </w:rPr>
        <w:t>2</w:t>
      </w:r>
      <w:bookmarkStart w:id="1" w:name="_GoBack"/>
      <w:bookmarkEnd w:id="1"/>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w:t>
      </w:r>
      <w:r w:rsidRPr="00B138F3">
        <w:rPr>
          <w:rFonts w:ascii="GHEA Grapalat" w:hAnsi="GHEA Grapalat"/>
        </w:rPr>
        <w:lastRenderedPageBreak/>
        <w:t xml:space="preserve">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 xml:space="preserve">Если в течение гарантийного срока выявлены дефекты поставленного товара, то Продавец обязан за свой счет и в установленные Покупателем </w:t>
      </w:r>
      <w:r w:rsidRPr="00B138F3">
        <w:rPr>
          <w:rFonts w:ascii="GHEA Grapalat" w:hAnsi="GHEA Grapalat"/>
        </w:rPr>
        <w:lastRenderedPageBreak/>
        <w:t>разумные сроки устранить эти дефекты</w:t>
      </w:r>
      <w:r w:rsidR="007A12AE" w:rsidRPr="00B138F3">
        <w:rPr>
          <w:rStyle w:val="af6"/>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w:t>
      </w:r>
      <w:r w:rsidRPr="00B138F3">
        <w:rPr>
          <w:rFonts w:ascii="GHEA Grapalat" w:hAnsi="GHEA Grapalat"/>
        </w:rPr>
        <w:lastRenderedPageBreak/>
        <w:t>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1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213CF2">
          <w:footerReference w:type="default" r:id="rId13"/>
          <w:footnotePr>
            <w:pos w:val="beneathText"/>
          </w:footnotePr>
          <w:pgSz w:w="11906" w:h="16838" w:code="9"/>
          <w:pgMar w:top="567" w:right="1077" w:bottom="510" w:left="1134"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6"/>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1418"/>
        <w:gridCol w:w="1985"/>
        <w:gridCol w:w="1134"/>
        <w:gridCol w:w="3827"/>
        <w:gridCol w:w="992"/>
        <w:gridCol w:w="851"/>
        <w:gridCol w:w="1128"/>
        <w:gridCol w:w="6"/>
        <w:gridCol w:w="1305"/>
        <w:gridCol w:w="821"/>
        <w:gridCol w:w="1046"/>
        <w:gridCol w:w="947"/>
      </w:tblGrid>
      <w:tr w:rsidR="00B138F3" w:rsidRPr="00B138F3" w:rsidTr="00317BD2">
        <w:trPr>
          <w:jc w:val="center"/>
        </w:trPr>
        <w:tc>
          <w:tcPr>
            <w:tcW w:w="16350" w:type="dxa"/>
            <w:gridSpan w:val="13"/>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535CE">
        <w:trPr>
          <w:trHeight w:val="219"/>
          <w:jc w:val="center"/>
        </w:trPr>
        <w:tc>
          <w:tcPr>
            <w:tcW w:w="89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1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34" w:type="dxa"/>
            <w:vMerge w:val="restart"/>
            <w:vAlign w:val="center"/>
          </w:tcPr>
          <w:p w:rsidR="00071D1C" w:rsidRPr="00B138F3" w:rsidRDefault="00A205BF" w:rsidP="00732CA5">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p>
        </w:tc>
        <w:tc>
          <w:tcPr>
            <w:tcW w:w="382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92"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5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4" w:type="dxa"/>
            <w:gridSpan w:val="2"/>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305"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0535CE">
        <w:trPr>
          <w:trHeight w:val="1681"/>
          <w:jc w:val="center"/>
        </w:trPr>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418" w:type="dxa"/>
            <w:vMerge/>
            <w:vAlign w:val="center"/>
          </w:tcPr>
          <w:p w:rsidR="00071D1C" w:rsidRPr="00B138F3" w:rsidRDefault="00071D1C" w:rsidP="00B46D58">
            <w:pPr>
              <w:widowControl w:val="0"/>
              <w:jc w:val="center"/>
              <w:rPr>
                <w:rFonts w:ascii="GHEA Grapalat" w:hAnsi="GHEA Grapalat"/>
                <w:sz w:val="16"/>
                <w:szCs w:val="16"/>
              </w:rPr>
            </w:pPr>
          </w:p>
        </w:tc>
        <w:tc>
          <w:tcPr>
            <w:tcW w:w="1985"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3827"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305" w:type="dxa"/>
            <w:vMerge/>
            <w:vAlign w:val="center"/>
          </w:tcPr>
          <w:p w:rsidR="00071D1C" w:rsidRPr="00B138F3" w:rsidRDefault="00071D1C" w:rsidP="00B46D58">
            <w:pPr>
              <w:widowControl w:val="0"/>
              <w:jc w:val="center"/>
              <w:rPr>
                <w:rFonts w:ascii="GHEA Grapalat" w:hAnsi="GHEA Grapalat"/>
                <w:sz w:val="16"/>
                <w:szCs w:val="16"/>
              </w:rPr>
            </w:pPr>
          </w:p>
        </w:tc>
        <w:tc>
          <w:tcPr>
            <w:tcW w:w="821"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046"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732CA5">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p>
        </w:tc>
      </w:tr>
      <w:tr w:rsidR="00732CA5" w:rsidRPr="00B138F3" w:rsidTr="000535CE">
        <w:trPr>
          <w:trHeight w:val="1838"/>
          <w:jc w:val="center"/>
        </w:trPr>
        <w:tc>
          <w:tcPr>
            <w:tcW w:w="890" w:type="dxa"/>
          </w:tcPr>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Pr="00732CA5" w:rsidRDefault="00732CA5" w:rsidP="00B46D58">
            <w:pPr>
              <w:widowControl w:val="0"/>
              <w:jc w:val="center"/>
              <w:rPr>
                <w:rFonts w:ascii="GHEA Grapalat" w:hAnsi="GHEA Grapalat"/>
                <w:sz w:val="16"/>
                <w:szCs w:val="16"/>
                <w:lang w:val="en-US"/>
              </w:rPr>
            </w:pPr>
            <w:r>
              <w:rPr>
                <w:rFonts w:ascii="GHEA Grapalat" w:hAnsi="GHEA Grapalat"/>
                <w:sz w:val="16"/>
                <w:szCs w:val="16"/>
                <w:lang w:val="en-US"/>
              </w:rPr>
              <w:t>1</w:t>
            </w:r>
          </w:p>
        </w:tc>
        <w:tc>
          <w:tcPr>
            <w:tcW w:w="1418" w:type="dxa"/>
          </w:tcPr>
          <w:p w:rsidR="00732CA5" w:rsidRDefault="00732CA5" w:rsidP="00D023ED">
            <w:pPr>
              <w:rPr>
                <w:rFonts w:ascii="Arial LatArm" w:hAnsi="Arial LatArm" w:cs="Calibri"/>
                <w:color w:val="000000"/>
                <w:sz w:val="22"/>
                <w:szCs w:val="22"/>
                <w:lang w:val="en-US"/>
              </w:rPr>
            </w:pPr>
          </w:p>
          <w:p w:rsidR="00732CA5" w:rsidRDefault="00732CA5" w:rsidP="00D023ED">
            <w:pPr>
              <w:rPr>
                <w:rFonts w:ascii="Arial LatArm" w:hAnsi="Arial LatArm" w:cs="Calibri"/>
                <w:color w:val="000000"/>
                <w:sz w:val="22"/>
                <w:szCs w:val="22"/>
                <w:lang w:val="en-US"/>
              </w:rPr>
            </w:pPr>
          </w:p>
          <w:p w:rsidR="00732CA5" w:rsidRDefault="00732CA5" w:rsidP="00D023ED">
            <w:pPr>
              <w:rPr>
                <w:rFonts w:ascii="Arial LatArm" w:hAnsi="Arial LatArm" w:cs="Calibri"/>
                <w:color w:val="000000"/>
                <w:sz w:val="22"/>
                <w:szCs w:val="22"/>
                <w:lang w:val="en-US"/>
              </w:rPr>
            </w:pPr>
          </w:p>
          <w:p w:rsidR="00732CA5" w:rsidRDefault="00732CA5" w:rsidP="00D023ED">
            <w:pPr>
              <w:rPr>
                <w:rFonts w:ascii="Arial LatArm" w:hAnsi="Arial LatArm" w:cs="Calibri"/>
                <w:color w:val="000000"/>
                <w:sz w:val="22"/>
                <w:szCs w:val="22"/>
                <w:lang w:val="en-US"/>
              </w:rPr>
            </w:pPr>
          </w:p>
          <w:p w:rsidR="00732CA5" w:rsidRDefault="00732CA5" w:rsidP="00D023ED">
            <w:pPr>
              <w:rPr>
                <w:rFonts w:ascii="Arial LatArm" w:hAnsi="Arial LatArm" w:cs="Calibri"/>
                <w:color w:val="000000"/>
                <w:sz w:val="22"/>
                <w:szCs w:val="22"/>
                <w:lang w:val="en-US"/>
              </w:rPr>
            </w:pPr>
          </w:p>
          <w:p w:rsidR="00732CA5" w:rsidRDefault="00732CA5" w:rsidP="00D023ED">
            <w:pPr>
              <w:rPr>
                <w:rFonts w:ascii="Arial LatArm" w:hAnsi="Arial LatArm" w:cs="Calibri"/>
                <w:color w:val="000000"/>
                <w:sz w:val="22"/>
                <w:szCs w:val="22"/>
                <w:lang w:val="en-US"/>
              </w:rPr>
            </w:pPr>
          </w:p>
          <w:p w:rsidR="00732CA5" w:rsidRPr="00BA32B5" w:rsidRDefault="00732CA5" w:rsidP="00D023ED">
            <w:pPr>
              <w:rPr>
                <w:rFonts w:ascii="GHEA Grapalat" w:hAnsi="GHEA Grapalat"/>
                <w:sz w:val="20"/>
                <w:lang w:val="es-ES"/>
              </w:rPr>
            </w:pPr>
            <w:r>
              <w:rPr>
                <w:rFonts w:ascii="Arial LatArm" w:hAnsi="Arial LatArm" w:cs="Calibri"/>
                <w:color w:val="000000"/>
                <w:sz w:val="22"/>
                <w:szCs w:val="22"/>
              </w:rPr>
              <w:t>09132200</w:t>
            </w:r>
          </w:p>
        </w:tc>
        <w:tc>
          <w:tcPr>
            <w:tcW w:w="1985" w:type="dxa"/>
            <w:vAlign w:val="center"/>
          </w:tcPr>
          <w:p w:rsidR="00732CA5" w:rsidRPr="00E360D0" w:rsidRDefault="00732CA5" w:rsidP="00D023ED">
            <w:pPr>
              <w:pStyle w:val="23"/>
              <w:widowControl w:val="0"/>
              <w:spacing w:after="120" w:line="240" w:lineRule="auto"/>
              <w:ind w:firstLine="0"/>
              <w:rPr>
                <w:rFonts w:ascii="GHEA Grapalat" w:hAnsi="GHEA Grapalat"/>
                <w:color w:val="000000"/>
                <w:sz w:val="24"/>
                <w:szCs w:val="24"/>
              </w:rPr>
            </w:pPr>
            <w:proofErr w:type="spellStart"/>
            <w:r>
              <w:rPr>
                <w:rFonts w:ascii="GHEA Grapalat" w:hAnsi="GHEA Grapalat"/>
                <w:color w:val="000000"/>
                <w:sz w:val="24"/>
                <w:szCs w:val="24"/>
                <w:lang w:val="en-US"/>
              </w:rPr>
              <w:t>Бензин</w:t>
            </w:r>
            <w:proofErr w:type="spellEnd"/>
            <w:r>
              <w:rPr>
                <w:rFonts w:ascii="GHEA Grapalat" w:hAnsi="GHEA Grapalat"/>
                <w:color w:val="000000"/>
                <w:sz w:val="24"/>
                <w:szCs w:val="24"/>
                <w:lang w:val="en-US"/>
              </w:rPr>
              <w:t xml:space="preserve"> </w:t>
            </w:r>
            <w:proofErr w:type="spellStart"/>
            <w:r>
              <w:rPr>
                <w:rFonts w:ascii="GHEA Grapalat" w:hAnsi="GHEA Grapalat"/>
                <w:color w:val="000000"/>
                <w:sz w:val="24"/>
                <w:szCs w:val="24"/>
                <w:lang w:val="en-US"/>
              </w:rPr>
              <w:t>регуляр</w:t>
            </w:r>
            <w:proofErr w:type="spellEnd"/>
          </w:p>
        </w:tc>
        <w:tc>
          <w:tcPr>
            <w:tcW w:w="1134" w:type="dxa"/>
          </w:tcPr>
          <w:p w:rsidR="00732CA5" w:rsidRPr="00B138F3" w:rsidRDefault="00732CA5" w:rsidP="00B46D58">
            <w:pPr>
              <w:widowControl w:val="0"/>
              <w:jc w:val="center"/>
              <w:rPr>
                <w:rFonts w:ascii="GHEA Grapalat" w:hAnsi="GHEA Grapalat"/>
                <w:sz w:val="16"/>
                <w:szCs w:val="16"/>
              </w:rPr>
            </w:pPr>
          </w:p>
        </w:tc>
        <w:tc>
          <w:tcPr>
            <w:tcW w:w="3827" w:type="dxa"/>
          </w:tcPr>
          <w:p w:rsidR="00732CA5" w:rsidRPr="004C5A79" w:rsidRDefault="00732CA5" w:rsidP="00D023ED">
            <w:pPr>
              <w:pStyle w:val="HTML"/>
              <w:shd w:val="clear" w:color="auto" w:fill="F8F9FA"/>
              <w:rPr>
                <w:rFonts w:ascii="GHEA Grapalat" w:hAnsi="GHEA Grapalat"/>
                <w:color w:val="222222"/>
                <w:lang w:val="ru-RU"/>
              </w:rPr>
            </w:pPr>
            <w:r w:rsidRPr="004C5A79">
              <w:rPr>
                <w:rFonts w:ascii="GHEA Grapalat" w:hAnsi="GHEA Grapalat"/>
                <w:color w:val="222222"/>
                <w:lang w:val="ru-RU"/>
              </w:rPr>
              <w:t xml:space="preserve">Внешний вид: чистый и простой, октановое число, определенное методом испытаний - не менее 91, метод двигателя - не менее 81, давление насыщенного пара бензина: от 45 до 100 кПа, содержание свинца не более 5 мг / </w:t>
            </w:r>
            <w:proofErr w:type="spellStart"/>
            <w:r w:rsidRPr="004C5A79">
              <w:rPr>
                <w:rFonts w:ascii="GHEA Grapalat" w:hAnsi="GHEA Grapalat"/>
                <w:color w:val="222222"/>
                <w:lang w:val="ru-RU"/>
              </w:rPr>
              <w:t>дм</w:t>
            </w:r>
            <w:proofErr w:type="spellEnd"/>
            <w:r w:rsidRPr="004C5A79">
              <w:rPr>
                <w:rFonts w:ascii="GHEA Grapalat" w:hAnsi="GHEA Grapalat"/>
                <w:color w:val="222222"/>
                <w:lang w:val="ru-RU"/>
              </w:rPr>
              <w:t>, объемный объем</w:t>
            </w:r>
            <w:proofErr w:type="gramStart"/>
            <w:r w:rsidRPr="004C5A79">
              <w:rPr>
                <w:rFonts w:ascii="GHEA Grapalat" w:hAnsi="GHEA Grapalat"/>
                <w:color w:val="222222"/>
                <w:lang w:val="ru-RU"/>
              </w:rPr>
              <w:t xml:space="preserve"> Н</w:t>
            </w:r>
            <w:proofErr w:type="gramEnd"/>
            <w:r w:rsidRPr="004C5A79">
              <w:rPr>
                <w:rFonts w:ascii="GHEA Grapalat" w:hAnsi="GHEA Grapalat"/>
                <w:color w:val="222222"/>
                <w:lang w:val="ru-RU"/>
              </w:rPr>
              <w:t xml:space="preserve">е более 1%, Плотность при 15 ° С - от 720 до </w:t>
            </w:r>
            <w:smartTag w:uri="urn:schemas-microsoft-com:office:smarttags" w:element="metricconverter">
              <w:smartTagPr>
                <w:attr w:name="ProductID" w:val="775 кг"/>
              </w:smartTagPr>
              <w:r w:rsidRPr="004C5A79">
                <w:rPr>
                  <w:rFonts w:ascii="GHEA Grapalat" w:hAnsi="GHEA Grapalat"/>
                  <w:color w:val="222222"/>
                  <w:lang w:val="ru-RU"/>
                </w:rPr>
                <w:t>775 кг</w:t>
              </w:r>
            </w:smartTag>
            <w:r w:rsidRPr="004C5A79">
              <w:rPr>
                <w:rFonts w:ascii="GHEA Grapalat" w:hAnsi="GHEA Grapalat"/>
                <w:color w:val="222222"/>
                <w:lang w:val="ru-RU"/>
              </w:rPr>
              <w:t xml:space="preserve"> / м3, содержание серы не более 10 мг / кг, содержание кислорода не более 2,7%, объемная доля окислителей, не более метанол- 3%, этанол-5%, изопропиловый спирт-10%, изобутиловый спирт-10%, </w:t>
            </w:r>
            <w:proofErr w:type="spellStart"/>
            <w:r w:rsidRPr="004C5A79">
              <w:rPr>
                <w:rFonts w:ascii="GHEA Grapalat" w:hAnsi="GHEA Grapalat"/>
                <w:color w:val="222222"/>
                <w:lang w:val="ru-RU"/>
              </w:rPr>
              <w:t>трабутиловый</w:t>
            </w:r>
            <w:proofErr w:type="spellEnd"/>
            <w:r w:rsidRPr="004C5A79">
              <w:rPr>
                <w:rFonts w:ascii="GHEA Grapalat" w:hAnsi="GHEA Grapalat"/>
                <w:color w:val="222222"/>
                <w:lang w:val="ru-RU"/>
              </w:rPr>
              <w:t xml:space="preserve"> спирт-7%, простые эфиры (</w:t>
            </w:r>
            <w:r w:rsidRPr="008968BE">
              <w:rPr>
                <w:rFonts w:ascii="GHEA Grapalat" w:hAnsi="GHEA Grapalat"/>
                <w:color w:val="222222"/>
              </w:rPr>
              <w:t>C</w:t>
            </w:r>
            <w:r w:rsidRPr="004C5A79">
              <w:rPr>
                <w:rFonts w:ascii="GHEA Grapalat" w:hAnsi="GHEA Grapalat"/>
                <w:color w:val="222222"/>
                <w:lang w:val="ru-RU"/>
              </w:rPr>
              <w:t xml:space="preserve">5 и выше) -15%, другие окислители -10%, безопасность, </w:t>
            </w:r>
            <w:r w:rsidRPr="004C5A79">
              <w:rPr>
                <w:rFonts w:ascii="GHEA Grapalat" w:hAnsi="GHEA Grapalat"/>
                <w:color w:val="222222"/>
                <w:lang w:val="ru-RU"/>
              </w:rPr>
              <w:lastRenderedPageBreak/>
              <w:t xml:space="preserve">маркировка и упаковка от </w:t>
            </w:r>
            <w:r w:rsidRPr="008968BE">
              <w:rPr>
                <w:rFonts w:ascii="GHEA Grapalat" w:hAnsi="GHEA Grapalat"/>
                <w:color w:val="222222"/>
              </w:rPr>
              <w:t>RA</w:t>
            </w:r>
            <w:r w:rsidRPr="004C5A79">
              <w:rPr>
                <w:rFonts w:ascii="GHEA Grapalat" w:hAnsi="GHEA Grapalat"/>
                <w:color w:val="222222"/>
                <w:lang w:val="ru-RU"/>
              </w:rPr>
              <w:t xml:space="preserve"> Правительство 2004 «Технический регламент о двигателях внутреннего сгорания», утвержденный Решением № 1592-</w:t>
            </w:r>
            <w:r w:rsidRPr="008968BE">
              <w:rPr>
                <w:rFonts w:ascii="GHEA Grapalat" w:hAnsi="GHEA Grapalat"/>
                <w:color w:val="222222"/>
              </w:rPr>
              <w:t>N</w:t>
            </w:r>
            <w:r w:rsidRPr="004C5A79">
              <w:rPr>
                <w:rFonts w:ascii="GHEA Grapalat" w:hAnsi="GHEA Grapalat"/>
                <w:color w:val="222222"/>
                <w:lang w:val="ru-RU"/>
              </w:rPr>
              <w:t xml:space="preserve"> от </w:t>
            </w:r>
            <w:smartTag w:uri="urn:schemas-microsoft-com:office:smarttags" w:element="date">
              <w:smartTagPr>
                <w:attr w:name="ls" w:val="trans"/>
                <w:attr w:name="Month" w:val="11"/>
                <w:attr w:name="Day" w:val="11"/>
                <w:attr w:name="Year" w:val="2007"/>
              </w:smartTagPr>
              <w:r w:rsidRPr="004C5A79">
                <w:rPr>
                  <w:rFonts w:ascii="GHEA Grapalat" w:hAnsi="GHEA Grapalat"/>
                  <w:color w:val="222222"/>
                  <w:lang w:val="ru-RU"/>
                </w:rPr>
                <w:t xml:space="preserve">11 ноября </w:t>
              </w:r>
              <w:smartTag w:uri="urn:schemas-microsoft-com:office:smarttags" w:element="metricconverter">
                <w:smartTagPr>
                  <w:attr w:name="ProductID" w:val="2007 г"/>
                </w:smartTagPr>
                <w:r w:rsidRPr="004C5A79">
                  <w:rPr>
                    <w:rFonts w:ascii="GHEA Grapalat" w:hAnsi="GHEA Grapalat"/>
                    <w:color w:val="222222"/>
                    <w:lang w:val="ru-RU"/>
                  </w:rPr>
                  <w:t>2007 г</w:t>
                </w:r>
              </w:smartTag>
              <w:r w:rsidRPr="004C5A79">
                <w:rPr>
                  <w:rFonts w:ascii="GHEA Grapalat" w:hAnsi="GHEA Grapalat"/>
                  <w:color w:val="222222"/>
                  <w:lang w:val="ru-RU"/>
                </w:rPr>
                <w:t>.</w:t>
              </w:r>
            </w:smartTag>
          </w:p>
          <w:p w:rsidR="00732CA5" w:rsidRPr="00B361A3" w:rsidRDefault="00732CA5" w:rsidP="00D023ED">
            <w:pPr>
              <w:pStyle w:val="HTML"/>
              <w:shd w:val="clear" w:color="auto" w:fill="F8F9FA"/>
              <w:rPr>
                <w:rFonts w:ascii="GHEA Grapalat" w:hAnsi="GHEA Grapalat"/>
                <w:sz w:val="22"/>
                <w:szCs w:val="22"/>
              </w:rPr>
            </w:pPr>
            <w:proofErr w:type="spellStart"/>
            <w:r w:rsidRPr="008968BE">
              <w:rPr>
                <w:rFonts w:ascii="GHEA Grapalat" w:hAnsi="GHEA Grapalat"/>
                <w:color w:val="222222"/>
              </w:rPr>
              <w:t>Доставка</w:t>
            </w:r>
            <w:proofErr w:type="spellEnd"/>
            <w:r w:rsidRPr="008968BE">
              <w:rPr>
                <w:rFonts w:ascii="GHEA Grapalat" w:hAnsi="GHEA Grapalat"/>
                <w:color w:val="222222"/>
              </w:rPr>
              <w:t xml:space="preserve"> с </w:t>
            </w:r>
            <w:proofErr w:type="spellStart"/>
            <w:r w:rsidRPr="008968BE">
              <w:rPr>
                <w:rFonts w:ascii="GHEA Grapalat" w:hAnsi="GHEA Grapalat"/>
                <w:color w:val="222222"/>
              </w:rPr>
              <w:t>купонами</w:t>
            </w:r>
            <w:proofErr w:type="spellEnd"/>
          </w:p>
        </w:tc>
        <w:tc>
          <w:tcPr>
            <w:tcW w:w="992" w:type="dxa"/>
          </w:tcPr>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Pr="00732CA5" w:rsidRDefault="00732CA5" w:rsidP="00B46D58">
            <w:pPr>
              <w:widowControl w:val="0"/>
              <w:jc w:val="center"/>
              <w:rPr>
                <w:rFonts w:ascii="GHEA Grapalat" w:hAnsi="GHEA Grapalat"/>
                <w:sz w:val="16"/>
                <w:szCs w:val="16"/>
                <w:lang w:val="en-US"/>
              </w:rPr>
            </w:pPr>
            <w:proofErr w:type="spellStart"/>
            <w:r>
              <w:rPr>
                <w:rFonts w:ascii="GHEA Grapalat" w:hAnsi="GHEA Grapalat"/>
                <w:sz w:val="16"/>
                <w:szCs w:val="16"/>
                <w:lang w:val="en-US"/>
              </w:rPr>
              <w:t>литр</w:t>
            </w:r>
            <w:proofErr w:type="spellEnd"/>
          </w:p>
        </w:tc>
        <w:tc>
          <w:tcPr>
            <w:tcW w:w="851" w:type="dxa"/>
          </w:tcPr>
          <w:p w:rsidR="00732CA5" w:rsidRPr="00B138F3" w:rsidRDefault="00732CA5" w:rsidP="00B46D58">
            <w:pPr>
              <w:widowControl w:val="0"/>
              <w:jc w:val="center"/>
              <w:rPr>
                <w:rFonts w:ascii="GHEA Grapalat" w:hAnsi="GHEA Grapalat"/>
                <w:sz w:val="16"/>
                <w:szCs w:val="16"/>
              </w:rPr>
            </w:pPr>
          </w:p>
        </w:tc>
        <w:tc>
          <w:tcPr>
            <w:tcW w:w="1134" w:type="dxa"/>
            <w:gridSpan w:val="2"/>
          </w:tcPr>
          <w:p w:rsidR="00732CA5" w:rsidRPr="00B138F3" w:rsidRDefault="00732CA5" w:rsidP="00B46D58">
            <w:pPr>
              <w:widowControl w:val="0"/>
              <w:jc w:val="center"/>
              <w:rPr>
                <w:rFonts w:ascii="GHEA Grapalat" w:hAnsi="GHEA Grapalat"/>
                <w:sz w:val="16"/>
                <w:szCs w:val="16"/>
              </w:rPr>
            </w:pPr>
          </w:p>
        </w:tc>
        <w:tc>
          <w:tcPr>
            <w:tcW w:w="1305" w:type="dxa"/>
          </w:tcPr>
          <w:p w:rsidR="00732CA5" w:rsidRDefault="00732CA5"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Pr="00D023ED" w:rsidRDefault="00D023ED" w:rsidP="00B46D58">
            <w:pPr>
              <w:widowControl w:val="0"/>
              <w:jc w:val="center"/>
              <w:rPr>
                <w:rFonts w:ascii="GHEA Grapalat" w:hAnsi="GHEA Grapalat"/>
                <w:sz w:val="16"/>
                <w:szCs w:val="16"/>
                <w:lang w:val="en-US"/>
              </w:rPr>
            </w:pPr>
            <w:r>
              <w:rPr>
                <w:rFonts w:ascii="GHEA Grapalat" w:hAnsi="GHEA Grapalat"/>
                <w:sz w:val="16"/>
                <w:szCs w:val="16"/>
                <w:lang w:val="en-US"/>
              </w:rPr>
              <w:t>1000</w:t>
            </w:r>
          </w:p>
        </w:tc>
        <w:tc>
          <w:tcPr>
            <w:tcW w:w="821" w:type="dxa"/>
          </w:tcPr>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Pr="00732CA5" w:rsidRDefault="00732CA5" w:rsidP="00B46D58">
            <w:pPr>
              <w:widowControl w:val="0"/>
              <w:jc w:val="center"/>
              <w:rPr>
                <w:rFonts w:ascii="GHEA Grapalat" w:hAnsi="GHEA Grapalat"/>
                <w:sz w:val="16"/>
                <w:szCs w:val="16"/>
                <w:lang w:val="en-US"/>
              </w:rPr>
            </w:pPr>
            <w:r>
              <w:rPr>
                <w:rFonts w:ascii="GHEA Mariam" w:hAnsi="GHEA Mariam"/>
                <w:color w:val="000000"/>
                <w:sz w:val="16"/>
                <w:szCs w:val="16"/>
                <w:lang w:val="af-ZA"/>
              </w:rPr>
              <w:t>С.Ацик</w:t>
            </w:r>
          </w:p>
        </w:tc>
        <w:tc>
          <w:tcPr>
            <w:tcW w:w="1046" w:type="dxa"/>
          </w:tcPr>
          <w:p w:rsidR="00732CA5" w:rsidRDefault="00732CA5"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Pr="00D023ED" w:rsidRDefault="00D023ED" w:rsidP="00B46D58">
            <w:pPr>
              <w:widowControl w:val="0"/>
              <w:jc w:val="center"/>
              <w:rPr>
                <w:rFonts w:ascii="GHEA Grapalat" w:hAnsi="GHEA Grapalat"/>
                <w:sz w:val="16"/>
                <w:szCs w:val="16"/>
                <w:lang w:val="en-US"/>
              </w:rPr>
            </w:pPr>
            <w:r>
              <w:rPr>
                <w:rFonts w:ascii="GHEA Grapalat" w:hAnsi="GHEA Grapalat"/>
                <w:sz w:val="16"/>
                <w:szCs w:val="16"/>
                <w:lang w:val="en-US"/>
              </w:rPr>
              <w:t>1000</w:t>
            </w:r>
          </w:p>
        </w:tc>
        <w:tc>
          <w:tcPr>
            <w:tcW w:w="947" w:type="dxa"/>
          </w:tcPr>
          <w:p w:rsidR="00732CA5" w:rsidRDefault="00732CA5"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Pr="00D023ED" w:rsidRDefault="00D023ED" w:rsidP="000535CE">
            <w:pPr>
              <w:widowControl w:val="0"/>
              <w:jc w:val="center"/>
              <w:rPr>
                <w:rFonts w:ascii="GHEA Grapalat" w:hAnsi="GHEA Grapalat"/>
                <w:sz w:val="16"/>
                <w:szCs w:val="16"/>
                <w:lang w:val="en-US"/>
              </w:rPr>
            </w:pPr>
            <w:r w:rsidRPr="00556D82">
              <w:rPr>
                <w:sz w:val="16"/>
                <w:szCs w:val="16"/>
              </w:rPr>
              <w:t xml:space="preserve">Начало по договору до </w:t>
            </w:r>
            <w:r w:rsidR="000535CE">
              <w:rPr>
                <w:sz w:val="16"/>
                <w:szCs w:val="16"/>
                <w:lang w:val="en-US"/>
              </w:rPr>
              <w:t>25</w:t>
            </w:r>
            <w:r w:rsidRPr="00556D82">
              <w:rPr>
                <w:sz w:val="16"/>
                <w:szCs w:val="16"/>
              </w:rPr>
              <w:t>.</w:t>
            </w:r>
            <w:r w:rsidR="000535CE">
              <w:rPr>
                <w:sz w:val="16"/>
                <w:szCs w:val="16"/>
                <w:lang w:val="en-US"/>
              </w:rPr>
              <w:t>12</w:t>
            </w:r>
            <w:r w:rsidRPr="00556D82">
              <w:rPr>
                <w:sz w:val="16"/>
                <w:szCs w:val="16"/>
              </w:rPr>
              <w:t>.2020</w:t>
            </w:r>
          </w:p>
        </w:tc>
      </w:tr>
      <w:tr w:rsidR="00732CA5" w:rsidRPr="00B138F3" w:rsidTr="000535CE">
        <w:trPr>
          <w:trHeight w:val="4373"/>
          <w:jc w:val="center"/>
        </w:trPr>
        <w:tc>
          <w:tcPr>
            <w:tcW w:w="890" w:type="dxa"/>
          </w:tcPr>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Pr="00732CA5" w:rsidRDefault="00732CA5" w:rsidP="00B46D58">
            <w:pPr>
              <w:widowControl w:val="0"/>
              <w:jc w:val="center"/>
              <w:rPr>
                <w:rFonts w:ascii="GHEA Grapalat" w:hAnsi="GHEA Grapalat"/>
                <w:sz w:val="16"/>
                <w:szCs w:val="16"/>
                <w:lang w:val="en-US"/>
              </w:rPr>
            </w:pPr>
            <w:r>
              <w:rPr>
                <w:rFonts w:ascii="GHEA Grapalat" w:hAnsi="GHEA Grapalat"/>
                <w:sz w:val="16"/>
                <w:szCs w:val="16"/>
                <w:lang w:val="en-US"/>
              </w:rPr>
              <w:t>2</w:t>
            </w:r>
          </w:p>
        </w:tc>
        <w:tc>
          <w:tcPr>
            <w:tcW w:w="1418" w:type="dxa"/>
          </w:tcPr>
          <w:p w:rsidR="00732CA5" w:rsidRDefault="00732CA5" w:rsidP="00D023ED">
            <w:pPr>
              <w:rPr>
                <w:rFonts w:ascii="GHEA Grapalat" w:hAnsi="GHEA Grapalat"/>
                <w:sz w:val="22"/>
                <w:szCs w:val="22"/>
                <w:lang w:val="es-ES"/>
              </w:rPr>
            </w:pPr>
          </w:p>
          <w:p w:rsidR="00732CA5" w:rsidRDefault="00732CA5" w:rsidP="00D023ED">
            <w:pPr>
              <w:rPr>
                <w:rFonts w:ascii="GHEA Grapalat" w:hAnsi="GHEA Grapalat"/>
                <w:sz w:val="22"/>
                <w:szCs w:val="22"/>
                <w:lang w:val="es-ES"/>
              </w:rPr>
            </w:pPr>
          </w:p>
          <w:p w:rsidR="00732CA5" w:rsidRDefault="00732CA5" w:rsidP="00D023ED">
            <w:pPr>
              <w:rPr>
                <w:rFonts w:ascii="GHEA Grapalat" w:hAnsi="GHEA Grapalat"/>
                <w:sz w:val="22"/>
                <w:szCs w:val="22"/>
                <w:lang w:val="es-ES"/>
              </w:rPr>
            </w:pPr>
          </w:p>
          <w:p w:rsidR="00732CA5" w:rsidRDefault="00732CA5" w:rsidP="00D023ED">
            <w:pPr>
              <w:rPr>
                <w:rFonts w:ascii="GHEA Grapalat" w:hAnsi="GHEA Grapalat"/>
                <w:sz w:val="22"/>
                <w:szCs w:val="22"/>
                <w:lang w:val="es-ES"/>
              </w:rPr>
            </w:pPr>
          </w:p>
          <w:p w:rsidR="00732CA5" w:rsidRDefault="00732CA5" w:rsidP="00D023ED">
            <w:pPr>
              <w:rPr>
                <w:rFonts w:ascii="GHEA Grapalat" w:hAnsi="GHEA Grapalat"/>
                <w:sz w:val="22"/>
                <w:szCs w:val="22"/>
                <w:lang w:val="es-ES"/>
              </w:rPr>
            </w:pPr>
          </w:p>
          <w:p w:rsidR="00732CA5" w:rsidRPr="00CB5B96" w:rsidRDefault="00732CA5" w:rsidP="00D023ED">
            <w:pPr>
              <w:rPr>
                <w:rFonts w:ascii="Sylfaen" w:hAnsi="Sylfaen"/>
                <w:sz w:val="22"/>
                <w:szCs w:val="22"/>
              </w:rPr>
            </w:pPr>
            <w:r w:rsidRPr="00B361A3">
              <w:rPr>
                <w:rFonts w:ascii="GHEA Grapalat" w:hAnsi="GHEA Grapalat"/>
                <w:sz w:val="22"/>
                <w:szCs w:val="22"/>
                <w:lang w:val="es-ES"/>
              </w:rPr>
              <w:t>091342</w:t>
            </w:r>
            <w:r w:rsidRPr="00B361A3">
              <w:rPr>
                <w:rFonts w:ascii="GHEA Grapalat" w:hAnsi="GHEA Grapalat"/>
                <w:sz w:val="22"/>
                <w:szCs w:val="22"/>
              </w:rPr>
              <w:t>1</w:t>
            </w:r>
            <w:r w:rsidRPr="00B361A3">
              <w:rPr>
                <w:rFonts w:ascii="GHEA Grapalat" w:hAnsi="GHEA Grapalat"/>
                <w:sz w:val="22"/>
                <w:szCs w:val="22"/>
                <w:lang w:val="es-ES"/>
              </w:rPr>
              <w:t>0</w:t>
            </w:r>
          </w:p>
        </w:tc>
        <w:tc>
          <w:tcPr>
            <w:tcW w:w="1985" w:type="dxa"/>
          </w:tcPr>
          <w:p w:rsidR="00732CA5" w:rsidRPr="00B138F3" w:rsidRDefault="00732CA5" w:rsidP="00B46D58">
            <w:pPr>
              <w:widowControl w:val="0"/>
              <w:jc w:val="center"/>
              <w:rPr>
                <w:rFonts w:ascii="GHEA Grapalat" w:hAnsi="GHEA Grapalat"/>
                <w:sz w:val="16"/>
                <w:szCs w:val="16"/>
              </w:rPr>
            </w:pPr>
            <w:r w:rsidRPr="00E360D0">
              <w:rPr>
                <w:rFonts w:ascii="GHEA Grapalat" w:hAnsi="GHEA Grapalat"/>
                <w:color w:val="000000"/>
              </w:rPr>
              <w:t>Топливо дизельное</w:t>
            </w:r>
          </w:p>
        </w:tc>
        <w:tc>
          <w:tcPr>
            <w:tcW w:w="1134" w:type="dxa"/>
          </w:tcPr>
          <w:p w:rsidR="00732CA5" w:rsidRPr="00B138F3" w:rsidRDefault="00732CA5" w:rsidP="00B46D58">
            <w:pPr>
              <w:widowControl w:val="0"/>
              <w:jc w:val="center"/>
              <w:rPr>
                <w:rFonts w:ascii="GHEA Grapalat" w:hAnsi="GHEA Grapalat"/>
                <w:sz w:val="16"/>
                <w:szCs w:val="16"/>
              </w:rPr>
            </w:pPr>
          </w:p>
        </w:tc>
        <w:tc>
          <w:tcPr>
            <w:tcW w:w="3827" w:type="dxa"/>
          </w:tcPr>
          <w:p w:rsidR="00732CA5" w:rsidRPr="004C5A79" w:rsidRDefault="00732CA5" w:rsidP="00D023ED">
            <w:pPr>
              <w:pStyle w:val="HTML"/>
              <w:shd w:val="clear" w:color="auto" w:fill="F8F9FA"/>
              <w:rPr>
                <w:rFonts w:ascii="GHEA Grapalat" w:hAnsi="GHEA Grapalat"/>
                <w:color w:val="222222"/>
                <w:lang w:val="ru-RU"/>
              </w:rPr>
            </w:pPr>
            <w:r w:rsidRPr="004C5A79">
              <w:rPr>
                <w:sz w:val="16"/>
                <w:szCs w:val="16"/>
                <w:lang w:val="ru-RU"/>
              </w:rPr>
              <w:br/>
            </w:r>
            <w:proofErr w:type="spellStart"/>
            <w:r w:rsidRPr="004C5A79">
              <w:rPr>
                <w:rFonts w:ascii="GHEA Grapalat" w:hAnsi="GHEA Grapalat" w:cs="Arial"/>
                <w:color w:val="222222"/>
                <w:shd w:val="clear" w:color="auto" w:fill="F8F9FA"/>
                <w:lang w:val="ru-RU"/>
              </w:rPr>
              <w:t>Цетановое</w:t>
            </w:r>
            <w:proofErr w:type="spellEnd"/>
            <w:r w:rsidRPr="004C5A79">
              <w:rPr>
                <w:rFonts w:ascii="GHEA Grapalat" w:hAnsi="GHEA Grapalat" w:cs="Arial"/>
                <w:color w:val="222222"/>
                <w:shd w:val="clear" w:color="auto" w:fill="F8F9FA"/>
                <w:lang w:val="ru-RU"/>
              </w:rPr>
              <w:t xml:space="preserve"> число не менее 51, </w:t>
            </w:r>
            <w:proofErr w:type="spellStart"/>
            <w:r w:rsidRPr="004C5A79">
              <w:rPr>
                <w:rFonts w:ascii="GHEA Grapalat" w:hAnsi="GHEA Grapalat" w:cs="Arial"/>
                <w:color w:val="222222"/>
                <w:shd w:val="clear" w:color="auto" w:fill="F8F9FA"/>
                <w:lang w:val="ru-RU"/>
              </w:rPr>
              <w:t>Цетановый</w:t>
            </w:r>
            <w:proofErr w:type="spellEnd"/>
            <w:r w:rsidRPr="004C5A79">
              <w:rPr>
                <w:rFonts w:ascii="GHEA Grapalat" w:hAnsi="GHEA Grapalat" w:cs="Arial"/>
                <w:color w:val="222222"/>
                <w:shd w:val="clear" w:color="auto" w:fill="F8F9FA"/>
                <w:lang w:val="ru-RU"/>
              </w:rPr>
              <w:t xml:space="preserve"> индекс не менее 46, Плотность при 150</w:t>
            </w:r>
            <w:proofErr w:type="gramStart"/>
            <w:r w:rsidRPr="004C5A79">
              <w:rPr>
                <w:rFonts w:ascii="GHEA Grapalat" w:hAnsi="GHEA Grapalat" w:cs="Arial"/>
                <w:color w:val="222222"/>
                <w:shd w:val="clear" w:color="auto" w:fill="F8F9FA"/>
                <w:lang w:val="ru-RU"/>
              </w:rPr>
              <w:t xml:space="preserve"> С</w:t>
            </w:r>
            <w:proofErr w:type="gramEnd"/>
            <w:r w:rsidRPr="004C5A79">
              <w:rPr>
                <w:rFonts w:ascii="GHEA Grapalat" w:hAnsi="GHEA Grapalat" w:cs="Arial"/>
                <w:color w:val="222222"/>
                <w:shd w:val="clear" w:color="auto" w:fill="F8F9FA"/>
                <w:lang w:val="ru-RU"/>
              </w:rPr>
              <w:t xml:space="preserve"> при 820–845 кг / м3, Содержание серы не более 350 мг / кг, Температура воспламенения не менее 550 С; остаток углерода в 10% остатке не более 0,3%, вязкость при 400</w:t>
            </w:r>
            <w:proofErr w:type="gramStart"/>
            <w:r w:rsidRPr="004C5A79">
              <w:rPr>
                <w:rFonts w:ascii="GHEA Grapalat" w:hAnsi="GHEA Grapalat" w:cs="Arial"/>
                <w:color w:val="222222"/>
                <w:shd w:val="clear" w:color="auto" w:fill="F8F9FA"/>
                <w:lang w:val="ru-RU"/>
              </w:rPr>
              <w:t xml:space="preserve"> ° С</w:t>
            </w:r>
            <w:proofErr w:type="gramEnd"/>
            <w:r w:rsidRPr="004C5A79">
              <w:rPr>
                <w:rFonts w:ascii="GHEA Grapalat" w:hAnsi="GHEA Grapalat" w:cs="Arial"/>
                <w:color w:val="222222"/>
                <w:shd w:val="clear" w:color="auto" w:fill="F8F9FA"/>
                <w:lang w:val="ru-RU"/>
              </w:rPr>
              <w:t xml:space="preserve">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о двигателях внутреннего сгорания», утвержденный Решением № 1592-</w:t>
            </w:r>
            <w:r w:rsidRPr="008968BE">
              <w:rPr>
                <w:rFonts w:ascii="GHEA Grapalat" w:hAnsi="GHEA Grapalat" w:cs="Arial"/>
                <w:color w:val="222222"/>
                <w:shd w:val="clear" w:color="auto" w:fill="F8F9FA"/>
              </w:rPr>
              <w:t>N</w:t>
            </w:r>
            <w:r w:rsidRPr="004C5A79">
              <w:rPr>
                <w:rFonts w:ascii="GHEA Grapalat" w:hAnsi="GHEA Grapalat" w:cs="Arial"/>
                <w:color w:val="222222"/>
                <w:shd w:val="clear" w:color="auto" w:fill="F8F9FA"/>
                <w:lang w:val="ru-RU"/>
              </w:rPr>
              <w:t xml:space="preserve"> от 11 ноября 2007 г.</w:t>
            </w:r>
            <w:r w:rsidRPr="004C5A79">
              <w:rPr>
                <w:rFonts w:ascii="GHEA Grapalat" w:hAnsi="GHEA Grapalat"/>
                <w:color w:val="222222"/>
                <w:lang w:val="ru-RU"/>
              </w:rPr>
              <w:t xml:space="preserve"> Доставка с купонами</w:t>
            </w:r>
          </w:p>
          <w:p w:rsidR="00732CA5" w:rsidRPr="008968BE" w:rsidRDefault="00732CA5" w:rsidP="00D023ED">
            <w:pPr>
              <w:widowControl w:val="0"/>
              <w:jc w:val="center"/>
              <w:rPr>
                <w:rFonts w:ascii="GHEA Grapalat" w:hAnsi="GHEA Grapalat"/>
                <w:sz w:val="20"/>
                <w:szCs w:val="20"/>
              </w:rPr>
            </w:pPr>
          </w:p>
        </w:tc>
        <w:tc>
          <w:tcPr>
            <w:tcW w:w="992" w:type="dxa"/>
          </w:tcPr>
          <w:p w:rsidR="00732CA5" w:rsidRPr="00E23907" w:rsidRDefault="00732CA5" w:rsidP="00B46D58">
            <w:pPr>
              <w:widowControl w:val="0"/>
              <w:jc w:val="center"/>
              <w:rPr>
                <w:rFonts w:ascii="GHEA Grapalat" w:hAnsi="GHEA Grapalat"/>
                <w:sz w:val="16"/>
                <w:szCs w:val="16"/>
              </w:rPr>
            </w:pPr>
          </w:p>
          <w:p w:rsidR="00732CA5" w:rsidRPr="00E23907" w:rsidRDefault="00732CA5" w:rsidP="00B46D58">
            <w:pPr>
              <w:widowControl w:val="0"/>
              <w:jc w:val="center"/>
              <w:rPr>
                <w:rFonts w:ascii="GHEA Grapalat" w:hAnsi="GHEA Grapalat"/>
                <w:sz w:val="16"/>
                <w:szCs w:val="16"/>
              </w:rPr>
            </w:pPr>
          </w:p>
          <w:p w:rsidR="00732CA5" w:rsidRPr="00E23907" w:rsidRDefault="00732CA5" w:rsidP="00B46D58">
            <w:pPr>
              <w:widowControl w:val="0"/>
              <w:jc w:val="center"/>
              <w:rPr>
                <w:rFonts w:ascii="GHEA Grapalat" w:hAnsi="GHEA Grapalat"/>
                <w:sz w:val="16"/>
                <w:szCs w:val="16"/>
              </w:rPr>
            </w:pPr>
          </w:p>
          <w:p w:rsidR="00732CA5" w:rsidRPr="00E23907" w:rsidRDefault="00732CA5" w:rsidP="00B46D58">
            <w:pPr>
              <w:widowControl w:val="0"/>
              <w:jc w:val="center"/>
              <w:rPr>
                <w:rFonts w:ascii="GHEA Grapalat" w:hAnsi="GHEA Grapalat"/>
                <w:sz w:val="16"/>
                <w:szCs w:val="16"/>
              </w:rPr>
            </w:pPr>
          </w:p>
          <w:p w:rsidR="00732CA5" w:rsidRPr="00732CA5" w:rsidRDefault="00732CA5" w:rsidP="00B46D58">
            <w:pPr>
              <w:widowControl w:val="0"/>
              <w:jc w:val="center"/>
              <w:rPr>
                <w:rFonts w:ascii="GHEA Grapalat" w:hAnsi="GHEA Grapalat"/>
                <w:sz w:val="16"/>
                <w:szCs w:val="16"/>
                <w:lang w:val="en-US"/>
              </w:rPr>
            </w:pPr>
            <w:proofErr w:type="spellStart"/>
            <w:r>
              <w:rPr>
                <w:rFonts w:ascii="GHEA Grapalat" w:hAnsi="GHEA Grapalat"/>
                <w:sz w:val="16"/>
                <w:szCs w:val="16"/>
                <w:lang w:val="en-US"/>
              </w:rPr>
              <w:t>литр</w:t>
            </w:r>
            <w:proofErr w:type="spellEnd"/>
          </w:p>
        </w:tc>
        <w:tc>
          <w:tcPr>
            <w:tcW w:w="851" w:type="dxa"/>
          </w:tcPr>
          <w:p w:rsidR="00732CA5" w:rsidRPr="00B138F3" w:rsidRDefault="00732CA5" w:rsidP="00B46D58">
            <w:pPr>
              <w:widowControl w:val="0"/>
              <w:jc w:val="center"/>
              <w:rPr>
                <w:rFonts w:ascii="GHEA Grapalat" w:hAnsi="GHEA Grapalat"/>
                <w:sz w:val="16"/>
                <w:szCs w:val="16"/>
              </w:rPr>
            </w:pPr>
          </w:p>
        </w:tc>
        <w:tc>
          <w:tcPr>
            <w:tcW w:w="1128" w:type="dxa"/>
          </w:tcPr>
          <w:p w:rsidR="00732CA5" w:rsidRPr="00B138F3" w:rsidRDefault="00732CA5" w:rsidP="00B46D58">
            <w:pPr>
              <w:widowControl w:val="0"/>
              <w:jc w:val="center"/>
              <w:rPr>
                <w:rFonts w:ascii="GHEA Grapalat" w:hAnsi="GHEA Grapalat"/>
                <w:sz w:val="16"/>
                <w:szCs w:val="16"/>
              </w:rPr>
            </w:pPr>
          </w:p>
        </w:tc>
        <w:tc>
          <w:tcPr>
            <w:tcW w:w="1311" w:type="dxa"/>
            <w:gridSpan w:val="2"/>
          </w:tcPr>
          <w:p w:rsidR="00732CA5" w:rsidRDefault="00732CA5"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0535CE" w:rsidRDefault="000535CE" w:rsidP="00B46D58">
            <w:pPr>
              <w:widowControl w:val="0"/>
              <w:jc w:val="center"/>
              <w:rPr>
                <w:rFonts w:ascii="GHEA Grapalat" w:hAnsi="GHEA Grapalat"/>
                <w:sz w:val="16"/>
                <w:szCs w:val="16"/>
                <w:lang w:val="en-US"/>
              </w:rPr>
            </w:pPr>
          </w:p>
          <w:p w:rsidR="00D023ED" w:rsidRPr="00D023ED" w:rsidRDefault="00D023ED" w:rsidP="00B46D58">
            <w:pPr>
              <w:widowControl w:val="0"/>
              <w:jc w:val="center"/>
              <w:rPr>
                <w:rFonts w:ascii="GHEA Grapalat" w:hAnsi="GHEA Grapalat"/>
                <w:sz w:val="16"/>
                <w:szCs w:val="16"/>
                <w:lang w:val="en-US"/>
              </w:rPr>
            </w:pPr>
            <w:r>
              <w:rPr>
                <w:rFonts w:ascii="GHEA Grapalat" w:hAnsi="GHEA Grapalat"/>
                <w:sz w:val="16"/>
                <w:szCs w:val="16"/>
                <w:lang w:val="en-US"/>
              </w:rPr>
              <w:t>900</w:t>
            </w:r>
          </w:p>
        </w:tc>
        <w:tc>
          <w:tcPr>
            <w:tcW w:w="821" w:type="dxa"/>
          </w:tcPr>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Default="00732CA5" w:rsidP="00B46D58">
            <w:pPr>
              <w:widowControl w:val="0"/>
              <w:jc w:val="center"/>
              <w:rPr>
                <w:rFonts w:ascii="GHEA Grapalat" w:hAnsi="GHEA Grapalat"/>
                <w:sz w:val="16"/>
                <w:szCs w:val="16"/>
                <w:lang w:val="en-US"/>
              </w:rPr>
            </w:pPr>
          </w:p>
          <w:p w:rsidR="00732CA5" w:rsidRPr="00732CA5" w:rsidRDefault="00732CA5" w:rsidP="00B46D58">
            <w:pPr>
              <w:widowControl w:val="0"/>
              <w:jc w:val="center"/>
              <w:rPr>
                <w:rFonts w:ascii="GHEA Grapalat" w:hAnsi="GHEA Grapalat"/>
                <w:sz w:val="16"/>
                <w:szCs w:val="16"/>
                <w:lang w:val="en-US"/>
              </w:rPr>
            </w:pPr>
            <w:r>
              <w:rPr>
                <w:rFonts w:ascii="GHEA Mariam" w:hAnsi="GHEA Mariam"/>
                <w:color w:val="000000"/>
                <w:sz w:val="16"/>
                <w:szCs w:val="16"/>
                <w:lang w:val="af-ZA"/>
              </w:rPr>
              <w:t>С.Ацик</w:t>
            </w:r>
          </w:p>
        </w:tc>
        <w:tc>
          <w:tcPr>
            <w:tcW w:w="1046" w:type="dxa"/>
          </w:tcPr>
          <w:p w:rsidR="00732CA5" w:rsidRDefault="00732CA5"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Pr="00D023ED" w:rsidRDefault="00D023ED" w:rsidP="00B46D58">
            <w:pPr>
              <w:widowControl w:val="0"/>
              <w:jc w:val="center"/>
              <w:rPr>
                <w:rFonts w:ascii="GHEA Grapalat" w:hAnsi="GHEA Grapalat"/>
                <w:sz w:val="16"/>
                <w:szCs w:val="16"/>
                <w:lang w:val="en-US"/>
              </w:rPr>
            </w:pPr>
            <w:r>
              <w:rPr>
                <w:rFonts w:ascii="GHEA Grapalat" w:hAnsi="GHEA Grapalat"/>
                <w:sz w:val="16"/>
                <w:szCs w:val="16"/>
                <w:lang w:val="en-US"/>
              </w:rPr>
              <w:t>900</w:t>
            </w:r>
          </w:p>
        </w:tc>
        <w:tc>
          <w:tcPr>
            <w:tcW w:w="947" w:type="dxa"/>
          </w:tcPr>
          <w:p w:rsidR="00732CA5" w:rsidRDefault="00732CA5" w:rsidP="00B46D58">
            <w:pPr>
              <w:widowControl w:val="0"/>
              <w:jc w:val="center"/>
              <w:rPr>
                <w:rFonts w:ascii="GHEA Grapalat" w:hAnsi="GHEA Grapalat"/>
                <w:sz w:val="16"/>
                <w:szCs w:val="16"/>
                <w:lang w:val="en-US"/>
              </w:rPr>
            </w:pPr>
          </w:p>
          <w:p w:rsidR="00D023ED" w:rsidRDefault="00D023ED" w:rsidP="00B46D58">
            <w:pPr>
              <w:widowControl w:val="0"/>
              <w:jc w:val="center"/>
              <w:rPr>
                <w:rFonts w:ascii="GHEA Grapalat" w:hAnsi="GHEA Grapalat"/>
                <w:sz w:val="16"/>
                <w:szCs w:val="16"/>
                <w:lang w:val="en-US"/>
              </w:rPr>
            </w:pPr>
          </w:p>
          <w:p w:rsidR="00D023ED" w:rsidRPr="00D023ED" w:rsidRDefault="00D023ED" w:rsidP="000535CE">
            <w:pPr>
              <w:widowControl w:val="0"/>
              <w:jc w:val="center"/>
              <w:rPr>
                <w:rFonts w:ascii="GHEA Grapalat" w:hAnsi="GHEA Grapalat"/>
                <w:sz w:val="16"/>
                <w:szCs w:val="16"/>
                <w:lang w:val="en-US"/>
              </w:rPr>
            </w:pPr>
            <w:r w:rsidRPr="00556D82">
              <w:rPr>
                <w:sz w:val="16"/>
                <w:szCs w:val="16"/>
              </w:rPr>
              <w:t xml:space="preserve">Начало по договору до </w:t>
            </w:r>
            <w:r w:rsidR="000535CE">
              <w:rPr>
                <w:sz w:val="16"/>
                <w:szCs w:val="16"/>
                <w:lang w:val="en-US"/>
              </w:rPr>
              <w:t>25</w:t>
            </w:r>
            <w:r w:rsidRPr="00556D82">
              <w:rPr>
                <w:sz w:val="16"/>
                <w:szCs w:val="16"/>
              </w:rPr>
              <w:t>.</w:t>
            </w:r>
            <w:r w:rsidR="000535CE">
              <w:rPr>
                <w:sz w:val="16"/>
                <w:szCs w:val="16"/>
                <w:lang w:val="en-US"/>
              </w:rPr>
              <w:t>12</w:t>
            </w:r>
            <w:r w:rsidRPr="00556D82">
              <w:rPr>
                <w:sz w:val="16"/>
                <w:szCs w:val="16"/>
              </w:rPr>
              <w:t>.2020</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7"/>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2033"/>
        <w:gridCol w:w="1333"/>
        <w:gridCol w:w="715"/>
        <w:gridCol w:w="830"/>
        <w:gridCol w:w="554"/>
        <w:gridCol w:w="706"/>
        <w:gridCol w:w="1030"/>
        <w:gridCol w:w="709"/>
        <w:gridCol w:w="709"/>
        <w:gridCol w:w="1301"/>
        <w:gridCol w:w="866"/>
        <w:gridCol w:w="846"/>
        <w:gridCol w:w="953"/>
        <w:gridCol w:w="848"/>
        <w:gridCol w:w="783"/>
      </w:tblGrid>
      <w:tr w:rsidR="00B138F3" w:rsidRPr="00B138F3" w:rsidTr="000535CE">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535CE">
        <w:trPr>
          <w:trHeight w:val="747"/>
          <w:jc w:val="center"/>
        </w:trPr>
        <w:tc>
          <w:tcPr>
            <w:tcW w:w="168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3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3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850"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8"/>
              <w:t>**</w:t>
            </w:r>
          </w:p>
        </w:tc>
      </w:tr>
      <w:tr w:rsidR="000535CE" w:rsidRPr="00B138F3" w:rsidTr="000535CE">
        <w:trPr>
          <w:trHeight w:val="594"/>
          <w:jc w:val="center"/>
        </w:trPr>
        <w:tc>
          <w:tcPr>
            <w:tcW w:w="1689" w:type="dxa"/>
          </w:tcPr>
          <w:p w:rsidR="00071D1C" w:rsidRPr="00B138F3" w:rsidRDefault="00071D1C" w:rsidP="00B46D58">
            <w:pPr>
              <w:widowControl w:val="0"/>
              <w:jc w:val="center"/>
              <w:rPr>
                <w:rFonts w:ascii="GHEA Grapalat" w:hAnsi="GHEA Grapalat"/>
                <w:sz w:val="16"/>
                <w:szCs w:val="16"/>
              </w:rPr>
            </w:pPr>
          </w:p>
        </w:tc>
        <w:tc>
          <w:tcPr>
            <w:tcW w:w="2033" w:type="dxa"/>
          </w:tcPr>
          <w:p w:rsidR="00071D1C" w:rsidRPr="00B138F3" w:rsidRDefault="00071D1C" w:rsidP="00B46D58">
            <w:pPr>
              <w:widowControl w:val="0"/>
              <w:jc w:val="center"/>
              <w:rPr>
                <w:rFonts w:ascii="GHEA Grapalat" w:hAnsi="GHEA Grapalat"/>
                <w:sz w:val="16"/>
                <w:szCs w:val="16"/>
              </w:rPr>
            </w:pPr>
          </w:p>
        </w:tc>
        <w:tc>
          <w:tcPr>
            <w:tcW w:w="1333" w:type="dxa"/>
          </w:tcPr>
          <w:p w:rsidR="00071D1C" w:rsidRPr="00B138F3" w:rsidRDefault="00071D1C" w:rsidP="00B46D58">
            <w:pPr>
              <w:widowControl w:val="0"/>
              <w:jc w:val="center"/>
              <w:rPr>
                <w:rFonts w:ascii="GHEA Grapalat" w:hAnsi="GHEA Grapalat"/>
                <w:sz w:val="16"/>
                <w:szCs w:val="16"/>
              </w:rPr>
            </w:pPr>
          </w:p>
        </w:tc>
        <w:tc>
          <w:tcPr>
            <w:tcW w:w="71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103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130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3"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535CE" w:rsidRPr="00B138F3" w:rsidTr="000535CE">
        <w:trPr>
          <w:trHeight w:val="404"/>
          <w:jc w:val="center"/>
        </w:trPr>
        <w:tc>
          <w:tcPr>
            <w:tcW w:w="1689" w:type="dxa"/>
          </w:tcPr>
          <w:p w:rsidR="000535CE" w:rsidRPr="00B361A3" w:rsidRDefault="000535CE" w:rsidP="00E34A6F">
            <w:pPr>
              <w:widowControl w:val="0"/>
              <w:jc w:val="center"/>
              <w:rPr>
                <w:rFonts w:ascii="GHEA Grapalat" w:hAnsi="GHEA Grapalat"/>
                <w:sz w:val="16"/>
                <w:szCs w:val="16"/>
                <w:lang w:val="en-US"/>
              </w:rPr>
            </w:pPr>
            <w:r>
              <w:rPr>
                <w:rFonts w:ascii="GHEA Grapalat" w:hAnsi="GHEA Grapalat"/>
                <w:sz w:val="16"/>
                <w:szCs w:val="16"/>
                <w:lang w:val="en-US"/>
              </w:rPr>
              <w:t>1</w:t>
            </w:r>
          </w:p>
        </w:tc>
        <w:tc>
          <w:tcPr>
            <w:tcW w:w="2033" w:type="dxa"/>
          </w:tcPr>
          <w:p w:rsidR="000535CE" w:rsidRPr="00BA32B5" w:rsidRDefault="000535CE" w:rsidP="00E34A6F">
            <w:pPr>
              <w:rPr>
                <w:rFonts w:ascii="GHEA Grapalat" w:hAnsi="GHEA Grapalat"/>
                <w:sz w:val="20"/>
                <w:lang w:val="es-ES"/>
              </w:rPr>
            </w:pPr>
            <w:r>
              <w:rPr>
                <w:rFonts w:ascii="Arial LatArm" w:hAnsi="Arial LatArm" w:cs="Calibri"/>
                <w:color w:val="000000"/>
                <w:sz w:val="22"/>
                <w:szCs w:val="22"/>
              </w:rPr>
              <w:t>09132200</w:t>
            </w:r>
          </w:p>
        </w:tc>
        <w:tc>
          <w:tcPr>
            <w:tcW w:w="1333" w:type="dxa"/>
            <w:vAlign w:val="center"/>
          </w:tcPr>
          <w:p w:rsidR="000535CE" w:rsidRPr="00E360D0" w:rsidRDefault="000535CE" w:rsidP="00E34A6F">
            <w:pPr>
              <w:pStyle w:val="23"/>
              <w:widowControl w:val="0"/>
              <w:spacing w:after="120" w:line="240" w:lineRule="auto"/>
              <w:ind w:firstLine="0"/>
              <w:rPr>
                <w:rFonts w:ascii="GHEA Grapalat" w:hAnsi="GHEA Grapalat"/>
                <w:color w:val="000000"/>
                <w:sz w:val="24"/>
                <w:szCs w:val="24"/>
              </w:rPr>
            </w:pPr>
            <w:proofErr w:type="spellStart"/>
            <w:r>
              <w:rPr>
                <w:rFonts w:ascii="GHEA Grapalat" w:hAnsi="GHEA Grapalat"/>
                <w:color w:val="000000"/>
                <w:sz w:val="24"/>
                <w:szCs w:val="24"/>
                <w:lang w:val="en-US"/>
              </w:rPr>
              <w:t>Бензин</w:t>
            </w:r>
            <w:proofErr w:type="spellEnd"/>
            <w:r>
              <w:rPr>
                <w:rFonts w:ascii="GHEA Grapalat" w:hAnsi="GHEA Grapalat"/>
                <w:color w:val="000000"/>
                <w:sz w:val="24"/>
                <w:szCs w:val="24"/>
                <w:lang w:val="en-US"/>
              </w:rPr>
              <w:t xml:space="preserve"> </w:t>
            </w:r>
            <w:proofErr w:type="spellStart"/>
            <w:r>
              <w:rPr>
                <w:rFonts w:ascii="GHEA Grapalat" w:hAnsi="GHEA Grapalat"/>
                <w:color w:val="000000"/>
                <w:sz w:val="24"/>
                <w:szCs w:val="24"/>
                <w:lang w:val="en-US"/>
              </w:rPr>
              <w:t>регуляр</w:t>
            </w:r>
            <w:proofErr w:type="spellEnd"/>
          </w:p>
        </w:tc>
        <w:tc>
          <w:tcPr>
            <w:tcW w:w="715" w:type="dxa"/>
          </w:tcPr>
          <w:p w:rsidR="000535CE" w:rsidRPr="00AE2768" w:rsidRDefault="000535CE" w:rsidP="00E34A6F">
            <w:pPr>
              <w:jc w:val="center"/>
              <w:rPr>
                <w:rFonts w:ascii="GHEA Grapalat" w:hAnsi="GHEA Grapalat"/>
                <w:lang w:val="pt-BR"/>
              </w:rPr>
            </w:pPr>
            <w:r>
              <w:rPr>
                <w:rFonts w:ascii="GHEA Grapalat" w:hAnsi="GHEA Grapalat"/>
                <w:lang w:val="pt-BR"/>
              </w:rPr>
              <w:t>0</w:t>
            </w:r>
          </w:p>
        </w:tc>
        <w:tc>
          <w:tcPr>
            <w:tcW w:w="830" w:type="dxa"/>
          </w:tcPr>
          <w:p w:rsidR="000535CE" w:rsidRPr="00AE2768" w:rsidRDefault="000535CE" w:rsidP="00E34A6F">
            <w:pPr>
              <w:jc w:val="center"/>
              <w:rPr>
                <w:rFonts w:ascii="GHEA Grapalat" w:hAnsi="GHEA Grapalat"/>
                <w:lang w:val="pt-BR"/>
              </w:rPr>
            </w:pPr>
            <w:r>
              <w:rPr>
                <w:rFonts w:ascii="GHEA Grapalat" w:hAnsi="GHEA Grapalat"/>
                <w:lang w:val="pt-BR"/>
              </w:rPr>
              <w:t>0</w:t>
            </w:r>
          </w:p>
        </w:tc>
        <w:tc>
          <w:tcPr>
            <w:tcW w:w="554" w:type="dxa"/>
          </w:tcPr>
          <w:p w:rsidR="000535CE" w:rsidRPr="00AE2768" w:rsidRDefault="000535CE" w:rsidP="00E34A6F">
            <w:pPr>
              <w:jc w:val="center"/>
              <w:rPr>
                <w:rFonts w:ascii="GHEA Grapalat" w:hAnsi="GHEA Grapalat" w:cs="Arial"/>
                <w:sz w:val="18"/>
                <w:szCs w:val="18"/>
                <w:lang w:val="pt-BR"/>
              </w:rPr>
            </w:pPr>
            <w:r>
              <w:rPr>
                <w:rFonts w:ascii="GHEA Grapalat" w:hAnsi="GHEA Grapalat" w:cs="Arial"/>
                <w:sz w:val="18"/>
                <w:szCs w:val="18"/>
                <w:lang w:val="pt-BR"/>
              </w:rPr>
              <w:t>0</w:t>
            </w:r>
          </w:p>
        </w:tc>
        <w:tc>
          <w:tcPr>
            <w:tcW w:w="706" w:type="dxa"/>
          </w:tcPr>
          <w:p w:rsidR="000535CE" w:rsidRPr="00AE2768" w:rsidRDefault="000535CE" w:rsidP="00E34A6F">
            <w:pPr>
              <w:jc w:val="center"/>
              <w:rPr>
                <w:rFonts w:ascii="GHEA Grapalat" w:hAnsi="GHEA Grapalat" w:cs="Arial"/>
                <w:sz w:val="18"/>
                <w:szCs w:val="18"/>
                <w:lang w:val="pt-BR"/>
              </w:rPr>
            </w:pPr>
            <w:r>
              <w:rPr>
                <w:rFonts w:ascii="GHEA Grapalat" w:hAnsi="GHEA Grapalat" w:cs="Arial"/>
                <w:sz w:val="18"/>
                <w:szCs w:val="18"/>
                <w:lang w:val="pt-BR"/>
              </w:rPr>
              <w:t>0</w:t>
            </w:r>
          </w:p>
        </w:tc>
        <w:tc>
          <w:tcPr>
            <w:tcW w:w="1030" w:type="dxa"/>
          </w:tcPr>
          <w:p w:rsidR="000535CE" w:rsidRPr="00AE2768" w:rsidRDefault="000535CE" w:rsidP="00E34A6F">
            <w:pPr>
              <w:jc w:val="center"/>
              <w:rPr>
                <w:rFonts w:ascii="GHEA Grapalat" w:hAnsi="GHEA Grapalat" w:cs="Arial"/>
                <w:sz w:val="18"/>
                <w:szCs w:val="18"/>
                <w:lang w:val="pt-BR"/>
              </w:rPr>
            </w:pPr>
            <w:r>
              <w:rPr>
                <w:rFonts w:ascii="GHEA Grapalat" w:hAnsi="GHEA Grapalat" w:cs="Arial"/>
                <w:sz w:val="18"/>
                <w:szCs w:val="18"/>
                <w:lang w:val="pt-BR"/>
              </w:rPr>
              <w:t>0</w:t>
            </w:r>
          </w:p>
        </w:tc>
        <w:tc>
          <w:tcPr>
            <w:tcW w:w="709" w:type="dxa"/>
          </w:tcPr>
          <w:p w:rsidR="000535CE" w:rsidRPr="00AE2768" w:rsidRDefault="000535CE" w:rsidP="00E34A6F">
            <w:pPr>
              <w:jc w:val="center"/>
              <w:rPr>
                <w:rFonts w:ascii="GHEA Grapalat" w:hAnsi="GHEA Grapalat" w:cs="Arial"/>
                <w:sz w:val="18"/>
                <w:szCs w:val="18"/>
                <w:lang w:val="pt-BR"/>
              </w:rPr>
            </w:pPr>
            <w:r>
              <w:rPr>
                <w:rFonts w:ascii="GHEA Grapalat" w:hAnsi="GHEA Grapalat" w:cs="Arial"/>
                <w:sz w:val="18"/>
                <w:szCs w:val="18"/>
                <w:lang w:val="pt-BR"/>
              </w:rPr>
              <w:t>0</w:t>
            </w:r>
          </w:p>
        </w:tc>
        <w:tc>
          <w:tcPr>
            <w:tcW w:w="709"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p w:rsidR="000535CE" w:rsidRPr="00AE2768" w:rsidRDefault="000535CE" w:rsidP="00E34A6F">
            <w:pPr>
              <w:jc w:val="center"/>
              <w:rPr>
                <w:rFonts w:ascii="GHEA Grapalat" w:hAnsi="GHEA Grapalat" w:cs="Arial"/>
                <w:sz w:val="18"/>
                <w:szCs w:val="18"/>
                <w:lang w:val="pt-BR"/>
              </w:rPr>
            </w:pPr>
          </w:p>
        </w:tc>
        <w:tc>
          <w:tcPr>
            <w:tcW w:w="1301"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50</w:t>
            </w:r>
            <w:r w:rsidRPr="00AE2768">
              <w:rPr>
                <w:rFonts w:ascii="GHEA Grapalat" w:hAnsi="GHEA Grapalat"/>
                <w:sz w:val="20"/>
                <w:lang w:val="pt-BR"/>
              </w:rPr>
              <w:t xml:space="preserve"> %</w:t>
            </w:r>
          </w:p>
        </w:tc>
        <w:tc>
          <w:tcPr>
            <w:tcW w:w="866"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sidRPr="004F7A61">
              <w:rPr>
                <w:rFonts w:ascii="GHEA Grapalat" w:hAnsi="GHEA Grapalat"/>
                <w:sz w:val="20"/>
                <w:lang w:val="pt-BR"/>
              </w:rPr>
              <w:t>50</w:t>
            </w:r>
            <w:r w:rsidRPr="00AE2768">
              <w:rPr>
                <w:rFonts w:ascii="GHEA Grapalat" w:hAnsi="GHEA Grapalat"/>
                <w:sz w:val="20"/>
                <w:lang w:val="pt-BR"/>
              </w:rPr>
              <w:t xml:space="preserve"> %</w:t>
            </w:r>
          </w:p>
        </w:tc>
        <w:tc>
          <w:tcPr>
            <w:tcW w:w="846"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50</w:t>
            </w:r>
            <w:r w:rsidRPr="00AE2768">
              <w:rPr>
                <w:rFonts w:ascii="GHEA Grapalat" w:hAnsi="GHEA Grapalat"/>
                <w:sz w:val="20"/>
                <w:lang w:val="pt-BR"/>
              </w:rPr>
              <w:t xml:space="preserve"> %</w:t>
            </w:r>
          </w:p>
        </w:tc>
        <w:tc>
          <w:tcPr>
            <w:tcW w:w="953"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100</w:t>
            </w:r>
            <w:r w:rsidRPr="00AE2768">
              <w:rPr>
                <w:rFonts w:ascii="GHEA Grapalat" w:hAnsi="GHEA Grapalat"/>
                <w:sz w:val="20"/>
                <w:lang w:val="pt-BR"/>
              </w:rPr>
              <w:t>%</w:t>
            </w:r>
          </w:p>
        </w:tc>
        <w:tc>
          <w:tcPr>
            <w:tcW w:w="848"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100</w:t>
            </w:r>
            <w:r w:rsidRPr="00AE2768">
              <w:rPr>
                <w:rFonts w:ascii="GHEA Grapalat" w:hAnsi="GHEA Grapalat"/>
                <w:sz w:val="20"/>
                <w:lang w:val="pt-BR"/>
              </w:rPr>
              <w:t>%</w:t>
            </w:r>
          </w:p>
        </w:tc>
        <w:tc>
          <w:tcPr>
            <w:tcW w:w="783"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b/>
                <w:lang w:val="pt-BR"/>
              </w:rPr>
            </w:pPr>
            <w:r>
              <w:rPr>
                <w:rFonts w:ascii="GHEA Grapalat" w:hAnsi="GHEA Grapalat"/>
                <w:sz w:val="20"/>
              </w:rPr>
              <w:t>100</w:t>
            </w:r>
            <w:r w:rsidRPr="00AE2768">
              <w:rPr>
                <w:rFonts w:ascii="GHEA Grapalat" w:hAnsi="GHEA Grapalat"/>
                <w:sz w:val="20"/>
                <w:lang w:val="pt-BR"/>
              </w:rPr>
              <w:t xml:space="preserve"> %</w:t>
            </w:r>
          </w:p>
        </w:tc>
      </w:tr>
      <w:tr w:rsidR="000535CE" w:rsidRPr="00B138F3" w:rsidTr="000535CE">
        <w:trPr>
          <w:trHeight w:val="404"/>
          <w:jc w:val="center"/>
        </w:trPr>
        <w:tc>
          <w:tcPr>
            <w:tcW w:w="1689" w:type="dxa"/>
          </w:tcPr>
          <w:p w:rsidR="000535CE" w:rsidRPr="00CB5B96" w:rsidRDefault="000535CE" w:rsidP="00E34A6F">
            <w:pPr>
              <w:widowControl w:val="0"/>
              <w:jc w:val="center"/>
              <w:rPr>
                <w:rFonts w:ascii="GHEA Grapalat" w:hAnsi="GHEA Grapalat"/>
                <w:sz w:val="16"/>
                <w:szCs w:val="16"/>
              </w:rPr>
            </w:pPr>
            <w:r w:rsidRPr="00CB5B96">
              <w:rPr>
                <w:rFonts w:ascii="GHEA Grapalat" w:hAnsi="GHEA Grapalat"/>
                <w:sz w:val="16"/>
                <w:szCs w:val="16"/>
              </w:rPr>
              <w:t>2</w:t>
            </w:r>
          </w:p>
        </w:tc>
        <w:tc>
          <w:tcPr>
            <w:tcW w:w="2033" w:type="dxa"/>
          </w:tcPr>
          <w:p w:rsidR="000535CE" w:rsidRPr="00CB5B96" w:rsidRDefault="000535CE" w:rsidP="00E34A6F">
            <w:pPr>
              <w:rPr>
                <w:rFonts w:ascii="Sylfaen" w:hAnsi="Sylfaen"/>
                <w:sz w:val="22"/>
                <w:szCs w:val="22"/>
              </w:rPr>
            </w:pPr>
            <w:r w:rsidRPr="00B361A3">
              <w:rPr>
                <w:rFonts w:ascii="GHEA Grapalat" w:hAnsi="GHEA Grapalat"/>
                <w:sz w:val="22"/>
                <w:szCs w:val="22"/>
                <w:lang w:val="es-ES"/>
              </w:rPr>
              <w:t>091342</w:t>
            </w:r>
            <w:r w:rsidRPr="00B361A3">
              <w:rPr>
                <w:rFonts w:ascii="GHEA Grapalat" w:hAnsi="GHEA Grapalat"/>
                <w:sz w:val="22"/>
                <w:szCs w:val="22"/>
              </w:rPr>
              <w:t>1</w:t>
            </w:r>
            <w:r w:rsidRPr="00B361A3">
              <w:rPr>
                <w:rFonts w:ascii="GHEA Grapalat" w:hAnsi="GHEA Grapalat"/>
                <w:sz w:val="22"/>
                <w:szCs w:val="22"/>
                <w:lang w:val="es-ES"/>
              </w:rPr>
              <w:t>0</w:t>
            </w:r>
          </w:p>
        </w:tc>
        <w:tc>
          <w:tcPr>
            <w:tcW w:w="1333" w:type="dxa"/>
            <w:vAlign w:val="center"/>
          </w:tcPr>
          <w:p w:rsidR="000535CE" w:rsidRPr="009044F1" w:rsidRDefault="000535CE" w:rsidP="00E34A6F">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c>
          <w:tcPr>
            <w:tcW w:w="715"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830"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554"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706"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1030"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709"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709" w:type="dxa"/>
          </w:tcPr>
          <w:p w:rsidR="000535CE" w:rsidRPr="00AE2768" w:rsidRDefault="000535CE" w:rsidP="00E34A6F">
            <w:pPr>
              <w:jc w:val="center"/>
              <w:rPr>
                <w:rFonts w:ascii="GHEA Grapalat" w:hAnsi="GHEA Grapalat"/>
                <w:sz w:val="20"/>
                <w:lang w:val="pt-BR"/>
              </w:rPr>
            </w:pPr>
            <w:r>
              <w:rPr>
                <w:rFonts w:ascii="GHEA Grapalat" w:hAnsi="GHEA Grapalat"/>
                <w:sz w:val="20"/>
                <w:lang w:val="pt-BR"/>
              </w:rPr>
              <w:t>0</w:t>
            </w:r>
          </w:p>
        </w:tc>
        <w:tc>
          <w:tcPr>
            <w:tcW w:w="1301"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50</w:t>
            </w:r>
            <w:r w:rsidRPr="00AE2768">
              <w:rPr>
                <w:rFonts w:ascii="GHEA Grapalat" w:hAnsi="GHEA Grapalat"/>
                <w:sz w:val="20"/>
                <w:lang w:val="pt-BR"/>
              </w:rPr>
              <w:t xml:space="preserve"> %</w:t>
            </w:r>
          </w:p>
        </w:tc>
        <w:tc>
          <w:tcPr>
            <w:tcW w:w="866"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sidRPr="004F7A61">
              <w:rPr>
                <w:rFonts w:ascii="GHEA Grapalat" w:hAnsi="GHEA Grapalat"/>
                <w:sz w:val="20"/>
                <w:lang w:val="pt-BR"/>
              </w:rPr>
              <w:t>50</w:t>
            </w:r>
            <w:r w:rsidRPr="00AE2768">
              <w:rPr>
                <w:rFonts w:ascii="GHEA Grapalat" w:hAnsi="GHEA Grapalat"/>
                <w:sz w:val="20"/>
                <w:lang w:val="pt-BR"/>
              </w:rPr>
              <w:t xml:space="preserve"> %</w:t>
            </w:r>
          </w:p>
        </w:tc>
        <w:tc>
          <w:tcPr>
            <w:tcW w:w="846"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50</w:t>
            </w:r>
            <w:r w:rsidRPr="00AE2768">
              <w:rPr>
                <w:rFonts w:ascii="GHEA Grapalat" w:hAnsi="GHEA Grapalat"/>
                <w:sz w:val="20"/>
                <w:lang w:val="pt-BR"/>
              </w:rPr>
              <w:t xml:space="preserve"> %</w:t>
            </w:r>
          </w:p>
        </w:tc>
        <w:tc>
          <w:tcPr>
            <w:tcW w:w="953"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100</w:t>
            </w:r>
            <w:r w:rsidRPr="00AE2768">
              <w:rPr>
                <w:rFonts w:ascii="GHEA Grapalat" w:hAnsi="GHEA Grapalat"/>
                <w:sz w:val="20"/>
                <w:lang w:val="pt-BR"/>
              </w:rPr>
              <w:t>%</w:t>
            </w:r>
          </w:p>
        </w:tc>
        <w:tc>
          <w:tcPr>
            <w:tcW w:w="848"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cs="Arial"/>
                <w:sz w:val="18"/>
                <w:szCs w:val="18"/>
                <w:lang w:val="pt-BR"/>
              </w:rPr>
            </w:pPr>
            <w:r>
              <w:rPr>
                <w:rFonts w:ascii="GHEA Grapalat" w:hAnsi="GHEA Grapalat"/>
                <w:sz w:val="20"/>
              </w:rPr>
              <w:t>100</w:t>
            </w:r>
            <w:r w:rsidRPr="00AE2768">
              <w:rPr>
                <w:rFonts w:ascii="GHEA Grapalat" w:hAnsi="GHEA Grapalat"/>
                <w:sz w:val="20"/>
                <w:lang w:val="pt-BR"/>
              </w:rPr>
              <w:t>%</w:t>
            </w:r>
          </w:p>
        </w:tc>
        <w:tc>
          <w:tcPr>
            <w:tcW w:w="783" w:type="dxa"/>
          </w:tcPr>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sz w:val="20"/>
                <w:lang w:val="pt-BR"/>
              </w:rPr>
            </w:pPr>
          </w:p>
          <w:p w:rsidR="000535CE" w:rsidRPr="00AE2768" w:rsidRDefault="000535CE" w:rsidP="00E34A6F">
            <w:pPr>
              <w:jc w:val="center"/>
              <w:rPr>
                <w:rFonts w:ascii="GHEA Grapalat" w:hAnsi="GHEA Grapalat"/>
                <w:b/>
                <w:lang w:val="pt-BR"/>
              </w:rPr>
            </w:pPr>
            <w:r>
              <w:rPr>
                <w:rFonts w:ascii="GHEA Grapalat" w:hAnsi="GHEA Grapalat"/>
                <w:sz w:val="20"/>
              </w:rPr>
              <w:t>100</w:t>
            </w:r>
            <w:r w:rsidRPr="00AE2768">
              <w:rPr>
                <w:rFonts w:ascii="GHEA Grapalat" w:hAnsi="GHEA Grapalat"/>
                <w:sz w:val="20"/>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732CA5">
          <w:footnotePr>
            <w:pos w:val="beneathText"/>
          </w:footnotePr>
          <w:pgSz w:w="16838" w:h="11906" w:orient="landscape" w:code="9"/>
          <w:pgMar w:top="680" w:right="1418" w:bottom="737"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65" w:rsidRDefault="00D72865">
      <w:r>
        <w:separator/>
      </w:r>
    </w:p>
  </w:endnote>
  <w:endnote w:type="continuationSeparator" w:id="0">
    <w:p w:rsidR="00D72865" w:rsidRDefault="00D72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023ED" w:rsidRPr="00C861E9" w:rsidRDefault="00D023E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40697">
          <w:rPr>
            <w:rFonts w:ascii="GHEA Grapalat" w:hAnsi="GHEA Grapalat"/>
            <w:noProof/>
            <w:sz w:val="24"/>
            <w:szCs w:val="24"/>
          </w:rPr>
          <w:t>52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65" w:rsidRDefault="00D72865">
      <w:r>
        <w:separator/>
      </w:r>
    </w:p>
  </w:footnote>
  <w:footnote w:type="continuationSeparator" w:id="0">
    <w:p w:rsidR="00D72865" w:rsidRDefault="00D72865">
      <w:r>
        <w:continuationSeparator/>
      </w:r>
    </w:p>
  </w:footnote>
  <w:footnote w:id="1">
    <w:p w:rsidR="00D023ED" w:rsidRPr="0049623A" w:rsidDel="00932115" w:rsidRDefault="00D023ED"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2">
    <w:p w:rsidR="00D023ED" w:rsidRPr="008842CE" w:rsidRDefault="00D023E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023ED" w:rsidRPr="000811C1" w:rsidRDefault="00D023ED">
      <w:pPr>
        <w:pStyle w:val="af2"/>
        <w:rPr>
          <w:lang w:val="af-ZA"/>
        </w:rPr>
      </w:pPr>
    </w:p>
  </w:footnote>
  <w:footnote w:id="3">
    <w:p w:rsidR="00D023ED" w:rsidRPr="00A31673" w:rsidRDefault="00D023E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D023ED" w:rsidRDefault="00D023ED"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w:t>
      </w:r>
      <w:proofErr w:type="spellStart"/>
      <w:r>
        <w:rPr>
          <w:rFonts w:ascii="GHEA Grapalat" w:hAnsi="GHEA Grapalat"/>
          <w:i/>
          <w:sz w:val="20"/>
          <w:szCs w:val="20"/>
        </w:rPr>
        <w:t>о</w:t>
      </w:r>
      <w:proofErr w:type="spellEnd"/>
      <w:r>
        <w:rPr>
          <w:rFonts w:ascii="GHEA Grapalat" w:hAnsi="GHEA Grapalat"/>
          <w:i/>
          <w:sz w:val="20"/>
          <w:szCs w:val="20"/>
        </w:rPr>
        <w:t>я</w:t>
      </w:r>
      <w:proofErr w:type="spellStart"/>
      <w:r>
        <w:rPr>
          <w:rFonts w:ascii="GHEA Grapalat" w:hAnsi="GHEA Grapalat"/>
          <w:i/>
          <w:sz w:val="20"/>
          <w:szCs w:val="20"/>
        </w:rPr>
        <w:t>ще</w:t>
      </w:r>
      <w:proofErr w:type="spellEnd"/>
      <w:r>
        <w:rPr>
          <w:rFonts w:ascii="GHEA Grapalat" w:hAnsi="GHEA Grapalat"/>
          <w:i/>
          <w:sz w:val="20"/>
          <w:szCs w:val="20"/>
        </w:rPr>
        <w:t>м под</w:t>
      </w:r>
      <w:proofErr w:type="spellStart"/>
      <w:r>
        <w:rPr>
          <w:rFonts w:ascii="GHEA Grapalat" w:hAnsi="GHEA Grapalat"/>
          <w:i/>
          <w:sz w:val="20"/>
          <w:szCs w:val="20"/>
        </w:rPr>
        <w:t>пунк</w:t>
      </w:r>
      <w:proofErr w:type="spellEnd"/>
      <w:r>
        <w:rPr>
          <w:rFonts w:ascii="GHEA Grapalat" w:hAnsi="GHEA Grapalat"/>
          <w:i/>
          <w:sz w:val="20"/>
          <w:szCs w:val="20"/>
        </w:rPr>
        <w:t>те лиц, п</w:t>
      </w:r>
      <w:proofErr w:type="spellStart"/>
      <w:r>
        <w:rPr>
          <w:rFonts w:ascii="GHEA Grapalat" w:hAnsi="GHEA Grapalat"/>
          <w:i/>
          <w:sz w:val="20"/>
          <w:szCs w:val="20"/>
        </w:rPr>
        <w:t>р</w:t>
      </w:r>
      <w:proofErr w:type="spellEnd"/>
      <w:r>
        <w:rPr>
          <w:rFonts w:ascii="GHEA Grapalat" w:hAnsi="GHEA Grapalat"/>
          <w:i/>
          <w:sz w:val="20"/>
          <w:szCs w:val="20"/>
        </w:rPr>
        <w:t>ед</w:t>
      </w:r>
      <w:proofErr w:type="spellStart"/>
      <w:r>
        <w:rPr>
          <w:rFonts w:ascii="GHEA Grapalat" w:hAnsi="GHEA Grapalat"/>
          <w:i/>
          <w:sz w:val="20"/>
          <w:szCs w:val="20"/>
        </w:rPr>
        <w:t>ста</w:t>
      </w:r>
      <w:proofErr w:type="spellEnd"/>
      <w:r>
        <w:rPr>
          <w:rFonts w:ascii="GHEA Grapalat" w:hAnsi="GHEA Grapalat"/>
          <w:i/>
          <w:sz w:val="20"/>
          <w:szCs w:val="20"/>
        </w:rPr>
        <w:t>в</w:t>
      </w:r>
      <w:proofErr w:type="spellStart"/>
      <w:r>
        <w:rPr>
          <w:rFonts w:ascii="GHEA Grapalat" w:hAnsi="GHEA Grapalat"/>
          <w:i/>
          <w:sz w:val="20"/>
          <w:szCs w:val="20"/>
        </w:rPr>
        <w:t>ля</w:t>
      </w:r>
      <w:proofErr w:type="spellEnd"/>
      <w:r>
        <w:rPr>
          <w:rFonts w:ascii="GHEA Grapalat" w:hAnsi="GHEA Grapalat"/>
          <w:i/>
          <w:sz w:val="20"/>
          <w:szCs w:val="20"/>
        </w:rPr>
        <w:t>ют</w:t>
      </w:r>
      <w:proofErr w:type="spellStart"/>
      <w:r>
        <w:rPr>
          <w:rFonts w:ascii="GHEA Grapalat" w:hAnsi="GHEA Grapalat"/>
          <w:i/>
          <w:sz w:val="20"/>
          <w:szCs w:val="20"/>
        </w:rPr>
        <w:t>с</w:t>
      </w:r>
      <w:proofErr w:type="spellEnd"/>
      <w:r>
        <w:rPr>
          <w:rFonts w:ascii="GHEA Grapalat" w:hAnsi="GHEA Grapalat"/>
          <w:i/>
          <w:sz w:val="20"/>
          <w:szCs w:val="20"/>
        </w:rPr>
        <w:t>я дан</w:t>
      </w:r>
      <w:proofErr w:type="spellStart"/>
      <w:r>
        <w:rPr>
          <w:rFonts w:ascii="GHEA Grapalat" w:hAnsi="GHEA Grapalat"/>
          <w:i/>
          <w:sz w:val="20"/>
          <w:szCs w:val="20"/>
        </w:rPr>
        <w:t>ны</w:t>
      </w:r>
      <w:proofErr w:type="spellEnd"/>
      <w:r>
        <w:rPr>
          <w:rFonts w:ascii="GHEA Grapalat" w:hAnsi="GHEA Grapalat"/>
          <w:i/>
          <w:sz w:val="20"/>
          <w:szCs w:val="20"/>
        </w:rPr>
        <w:t>е р</w:t>
      </w:r>
      <w:proofErr w:type="spellStart"/>
      <w:r>
        <w:rPr>
          <w:rFonts w:ascii="GHEA Grapalat" w:hAnsi="GHEA Grapalat"/>
          <w:i/>
          <w:sz w:val="20"/>
          <w:szCs w:val="20"/>
        </w:rPr>
        <w:t>у</w:t>
      </w:r>
      <w:proofErr w:type="spellEnd"/>
      <w:r>
        <w:rPr>
          <w:rFonts w:ascii="GHEA Grapalat" w:hAnsi="GHEA Grapalat"/>
          <w:i/>
          <w:sz w:val="20"/>
          <w:szCs w:val="20"/>
        </w:rPr>
        <w:t>к</w:t>
      </w:r>
      <w:proofErr w:type="spellStart"/>
      <w:r>
        <w:rPr>
          <w:rFonts w:ascii="GHEA Grapalat" w:hAnsi="GHEA Grapalat"/>
          <w:i/>
          <w:sz w:val="20"/>
          <w:szCs w:val="20"/>
        </w:rPr>
        <w:t>овод</w:t>
      </w:r>
      <w:proofErr w:type="spellEnd"/>
      <w:r>
        <w:rPr>
          <w:rFonts w:ascii="GHEA Grapalat" w:hAnsi="GHEA Grapalat"/>
          <w:i/>
          <w:sz w:val="20"/>
          <w:szCs w:val="20"/>
        </w:rPr>
        <w:t>ите</w:t>
      </w:r>
      <w:proofErr w:type="spellStart"/>
      <w:r>
        <w:rPr>
          <w:rFonts w:ascii="GHEA Grapalat" w:hAnsi="GHEA Grapalat"/>
          <w:i/>
          <w:sz w:val="20"/>
          <w:szCs w:val="20"/>
        </w:rPr>
        <w:t>л</w:t>
      </w:r>
      <w:proofErr w:type="spellEnd"/>
      <w:r>
        <w:rPr>
          <w:rFonts w:ascii="GHEA Grapalat" w:hAnsi="GHEA Grapalat"/>
          <w:i/>
          <w:sz w:val="20"/>
          <w:szCs w:val="20"/>
        </w:rPr>
        <w:t>я и ч</w:t>
      </w:r>
      <w:proofErr w:type="spellStart"/>
      <w:r>
        <w:rPr>
          <w:rFonts w:ascii="GHEA Grapalat" w:hAnsi="GHEA Grapalat"/>
          <w:i/>
          <w:sz w:val="20"/>
          <w:szCs w:val="20"/>
        </w:rPr>
        <w:t>ле</w:t>
      </w:r>
      <w:proofErr w:type="spellEnd"/>
      <w:r>
        <w:rPr>
          <w:rFonts w:ascii="GHEA Grapalat" w:hAnsi="GHEA Grapalat"/>
          <w:i/>
          <w:sz w:val="20"/>
          <w:szCs w:val="20"/>
        </w:rPr>
        <w:t>н</w:t>
      </w:r>
      <w:proofErr w:type="spellStart"/>
      <w:r>
        <w:rPr>
          <w:rFonts w:ascii="GHEA Grapalat" w:hAnsi="GHEA Grapalat"/>
          <w:i/>
          <w:sz w:val="20"/>
          <w:szCs w:val="20"/>
        </w:rPr>
        <w:t>о</w:t>
      </w:r>
      <w:proofErr w:type="spellEnd"/>
      <w:r>
        <w:rPr>
          <w:rFonts w:ascii="GHEA Grapalat" w:hAnsi="GHEA Grapalat"/>
          <w:i/>
          <w:sz w:val="20"/>
          <w:szCs w:val="20"/>
        </w:rPr>
        <w:t>в и</w:t>
      </w:r>
      <w:proofErr w:type="spellStart"/>
      <w:r>
        <w:rPr>
          <w:rFonts w:ascii="GHEA Grapalat" w:hAnsi="GHEA Grapalat"/>
          <w:i/>
          <w:sz w:val="20"/>
          <w:szCs w:val="20"/>
        </w:rPr>
        <w:t>сполн</w:t>
      </w:r>
      <w:proofErr w:type="spellEnd"/>
      <w:r>
        <w:rPr>
          <w:rFonts w:ascii="GHEA Grapalat" w:hAnsi="GHEA Grapalat"/>
          <w:i/>
          <w:sz w:val="20"/>
          <w:szCs w:val="20"/>
        </w:rPr>
        <w:t>ите</w:t>
      </w:r>
      <w:proofErr w:type="spellStart"/>
      <w:r>
        <w:rPr>
          <w:rFonts w:ascii="GHEA Grapalat" w:hAnsi="GHEA Grapalat"/>
          <w:i/>
          <w:sz w:val="20"/>
          <w:szCs w:val="20"/>
        </w:rPr>
        <w:t>л</w:t>
      </w:r>
      <w:proofErr w:type="spellEnd"/>
      <w:r>
        <w:rPr>
          <w:rFonts w:ascii="GHEA Grapalat" w:hAnsi="GHEA Grapalat"/>
          <w:i/>
          <w:sz w:val="20"/>
          <w:szCs w:val="20"/>
        </w:rPr>
        <w:t>ь</w:t>
      </w:r>
      <w:proofErr w:type="spellStart"/>
      <w:r>
        <w:rPr>
          <w:rFonts w:ascii="GHEA Grapalat" w:hAnsi="GHEA Grapalat"/>
          <w:i/>
          <w:sz w:val="20"/>
          <w:szCs w:val="20"/>
        </w:rPr>
        <w:t>н</w:t>
      </w:r>
      <w:proofErr w:type="spellEnd"/>
      <w:r>
        <w:rPr>
          <w:rFonts w:ascii="GHEA Grapalat" w:hAnsi="GHEA Grapalat"/>
          <w:i/>
          <w:sz w:val="20"/>
          <w:szCs w:val="20"/>
        </w:rPr>
        <w:t>о</w:t>
      </w:r>
      <w:proofErr w:type="spellStart"/>
      <w:r>
        <w:rPr>
          <w:rFonts w:ascii="GHEA Grapalat" w:hAnsi="GHEA Grapalat"/>
          <w:i/>
          <w:sz w:val="20"/>
          <w:szCs w:val="20"/>
        </w:rPr>
        <w:t>г</w:t>
      </w:r>
      <w:proofErr w:type="spellEnd"/>
      <w:r>
        <w:rPr>
          <w:rFonts w:ascii="GHEA Grapalat" w:hAnsi="GHEA Grapalat"/>
          <w:i/>
          <w:sz w:val="20"/>
          <w:szCs w:val="20"/>
        </w:rPr>
        <w:t>о ор</w:t>
      </w:r>
      <w:proofErr w:type="spellStart"/>
      <w:r>
        <w:rPr>
          <w:rFonts w:ascii="GHEA Grapalat" w:hAnsi="GHEA Grapalat"/>
          <w:i/>
          <w:sz w:val="20"/>
          <w:szCs w:val="20"/>
        </w:rPr>
        <w:t>га</w:t>
      </w:r>
      <w:proofErr w:type="spellEnd"/>
      <w:r>
        <w:rPr>
          <w:rFonts w:ascii="GHEA Grapalat" w:hAnsi="GHEA Grapalat"/>
          <w:i/>
          <w:sz w:val="20"/>
          <w:szCs w:val="20"/>
        </w:rPr>
        <w:t>на у</w:t>
      </w:r>
      <w:proofErr w:type="spellStart"/>
      <w:r>
        <w:rPr>
          <w:rFonts w:ascii="GHEA Grapalat" w:hAnsi="GHEA Grapalat"/>
          <w:i/>
          <w:sz w:val="20"/>
          <w:szCs w:val="20"/>
        </w:rPr>
        <w:t>ч</w:t>
      </w:r>
      <w:proofErr w:type="spellEnd"/>
      <w:r>
        <w:rPr>
          <w:rFonts w:ascii="GHEA Grapalat" w:hAnsi="GHEA Grapalat"/>
          <w:i/>
          <w:sz w:val="20"/>
          <w:szCs w:val="20"/>
        </w:rPr>
        <w:t>а</w:t>
      </w:r>
      <w:proofErr w:type="spellStart"/>
      <w:r>
        <w:rPr>
          <w:rFonts w:ascii="GHEA Grapalat" w:hAnsi="GHEA Grapalat"/>
          <w:i/>
          <w:sz w:val="20"/>
          <w:szCs w:val="20"/>
        </w:rPr>
        <w:t>стни</w:t>
      </w:r>
      <w:proofErr w:type="spellEnd"/>
      <w:r>
        <w:rPr>
          <w:rFonts w:ascii="GHEA Grapalat" w:hAnsi="GHEA Grapalat"/>
          <w:i/>
          <w:sz w:val="20"/>
          <w:szCs w:val="20"/>
        </w:rPr>
        <w:t xml:space="preserve">ка. </w:t>
      </w:r>
    </w:p>
    <w:p w:rsidR="00D023ED" w:rsidRDefault="00D023ED" w:rsidP="006B3E56">
      <w:pPr>
        <w:pStyle w:val="af2"/>
        <w:rPr>
          <w:rFonts w:asciiTheme="minorHAnsi" w:hAnsiTheme="minorHAnsi"/>
          <w:lang w:val="af-ZA"/>
        </w:rPr>
      </w:pPr>
    </w:p>
  </w:footnote>
  <w:footnote w:id="5">
    <w:p w:rsidR="00D023ED" w:rsidRPr="00D3436F" w:rsidRDefault="00D023E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023ED" w:rsidRPr="00D3436F" w:rsidRDefault="00D023ED">
      <w:pPr>
        <w:pStyle w:val="af2"/>
        <w:rPr>
          <w:lang w:val="es-ES"/>
        </w:rPr>
      </w:pPr>
    </w:p>
  </w:footnote>
  <w:footnote w:id="6">
    <w:p w:rsidR="00D023ED" w:rsidRPr="008842CE" w:rsidRDefault="00D023ED" w:rsidP="003D2FE2">
      <w:pPr>
        <w:pStyle w:val="af2"/>
        <w:jc w:val="both"/>
      </w:pPr>
    </w:p>
  </w:footnote>
  <w:footnote w:id="7">
    <w:p w:rsidR="00D023ED" w:rsidRPr="008842CE" w:rsidRDefault="00D023ED" w:rsidP="000A214C">
      <w:pPr>
        <w:pStyle w:val="af2"/>
        <w:jc w:val="both"/>
      </w:pPr>
    </w:p>
  </w:footnote>
  <w:footnote w:id="8">
    <w:p w:rsidR="00D023ED" w:rsidRPr="00D3436F" w:rsidRDefault="00D023E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D023ED" w:rsidRPr="008842CE" w:rsidRDefault="00D023ED"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023ED" w:rsidRPr="00D3436F" w:rsidRDefault="00D023ED">
      <w:pPr>
        <w:pStyle w:val="af2"/>
        <w:rPr>
          <w:lang w:val="hy-AM"/>
        </w:rPr>
      </w:pPr>
    </w:p>
  </w:footnote>
  <w:footnote w:id="10">
    <w:p w:rsidR="00D023ED" w:rsidRPr="008842CE" w:rsidRDefault="00D023ED"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023ED" w:rsidRPr="00E85250" w:rsidRDefault="00D023ED" w:rsidP="00D90640">
      <w:pPr>
        <w:widowControl w:val="0"/>
        <w:spacing w:after="160" w:line="360" w:lineRule="auto"/>
        <w:ind w:firstLine="709"/>
        <w:jc w:val="both"/>
        <w:rPr>
          <w:rFonts w:ascii="GHEA Grapalat" w:hAnsi="GHEA Grapalat"/>
          <w:lang w:val="hy-AM"/>
        </w:rPr>
      </w:pPr>
    </w:p>
    <w:p w:rsidR="00D023ED" w:rsidRPr="00D3436F" w:rsidRDefault="00D023ED">
      <w:pPr>
        <w:pStyle w:val="af2"/>
        <w:rPr>
          <w:lang w:val="hy-AM"/>
        </w:rPr>
      </w:pPr>
    </w:p>
  </w:footnote>
  <w:footnote w:id="11">
    <w:p w:rsidR="00D023ED" w:rsidRPr="00402BC3" w:rsidRDefault="00D023E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023ED" w:rsidRPr="00552088" w:rsidRDefault="00D023E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023ED" w:rsidRPr="00D3436F" w:rsidRDefault="00D023ED">
      <w:pPr>
        <w:pStyle w:val="af2"/>
        <w:rPr>
          <w:lang w:val="hy-AM"/>
        </w:rPr>
      </w:pPr>
    </w:p>
  </w:footnote>
  <w:footnote w:id="12">
    <w:p w:rsidR="00D023ED" w:rsidRPr="008842CE" w:rsidRDefault="00D023ED"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023ED" w:rsidRPr="00D3436F" w:rsidRDefault="00D023ED">
      <w:pPr>
        <w:pStyle w:val="af2"/>
        <w:rPr>
          <w:lang w:val="hy-AM"/>
        </w:rPr>
      </w:pPr>
    </w:p>
  </w:footnote>
  <w:footnote w:id="13">
    <w:p w:rsidR="00D023ED" w:rsidRPr="00D3436F" w:rsidRDefault="00D023E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D023ED" w:rsidRPr="008842CE" w:rsidRDefault="00D023E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023ED" w:rsidRPr="00D3436F" w:rsidRDefault="00D023ED">
      <w:pPr>
        <w:pStyle w:val="af2"/>
        <w:rPr>
          <w:lang w:val="hy-AM"/>
        </w:rPr>
      </w:pPr>
    </w:p>
  </w:footnote>
  <w:footnote w:id="15">
    <w:p w:rsidR="00D023ED" w:rsidRPr="008842CE" w:rsidRDefault="00D023ED"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D023ED" w:rsidRPr="008842CE" w:rsidRDefault="00D023ED"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023ED" w:rsidRPr="00D3436F" w:rsidRDefault="00D023ED">
      <w:pPr>
        <w:pStyle w:val="af2"/>
        <w:rPr>
          <w:lang w:val="hy-AM"/>
        </w:rPr>
      </w:pPr>
    </w:p>
  </w:footnote>
  <w:footnote w:id="16">
    <w:p w:rsidR="00D023ED" w:rsidRPr="00E861BF" w:rsidRDefault="00D023E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D023ED" w:rsidRPr="008842CE" w:rsidRDefault="00D023ED"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8">
    <w:p w:rsidR="00D023ED" w:rsidRPr="008842CE" w:rsidRDefault="00D023E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4E9A"/>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5CE"/>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A90"/>
    <w:rsid w:val="000B6A70"/>
    <w:rsid w:val="000B700B"/>
    <w:rsid w:val="000B73E7"/>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CF2"/>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A7F26"/>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5C4"/>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D5A"/>
    <w:rsid w:val="003F1EEA"/>
    <w:rsid w:val="003F208A"/>
    <w:rsid w:val="003F264A"/>
    <w:rsid w:val="003F28E4"/>
    <w:rsid w:val="003F300B"/>
    <w:rsid w:val="003F3D33"/>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DBB"/>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4F7EC7"/>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373F"/>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01A"/>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2CA5"/>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360"/>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A0"/>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C20"/>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E9E"/>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0F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1F"/>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0697"/>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3ED"/>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865"/>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907"/>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500"/>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66"/>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5F07"/>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0AB"/>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C7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32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732CA5"/>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32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732CA5"/>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poghosyan@bk.ru" TargetMode="External"/><Relationship Id="rId4" Type="http://schemas.microsoft.com/office/2007/relationships/stylesWithEffects" Target="stylesWithEffects.xml"/><Relationship Id="rId9" Type="http://schemas.openxmlformats.org/officeDocument/2006/relationships/hyperlink" Target="mailto:kpoghosyan@bk.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3D280-CE63-4B73-A495-29485878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66</Pages>
  <Words>17924</Words>
  <Characters>102168</Characters>
  <Application>Microsoft Office Word</Application>
  <DocSecurity>0</DocSecurity>
  <Lines>851</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119853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14</cp:revision>
  <cp:lastPrinted>2018-02-16T07:12:00Z</cp:lastPrinted>
  <dcterms:created xsi:type="dcterms:W3CDTF">2020-06-24T10:36:00Z</dcterms:created>
  <dcterms:modified xsi:type="dcterms:W3CDTF">2020-06-30T07:05:00Z</dcterms:modified>
</cp:coreProperties>
</file>