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1DF10" w14:textId="77777777" w:rsidR="00153CED" w:rsidRDefault="00153CED" w:rsidP="00B80C21">
      <w:pPr>
        <w:pStyle w:val="af6"/>
        <w:spacing w:line="240" w:lineRule="auto"/>
        <w:jc w:val="center"/>
        <w:rPr>
          <w:rFonts w:ascii="GHEA Grapalat" w:hAnsi="GHEA Grapalat"/>
          <w:i w:val="0"/>
          <w:lang w:val="hy-AM"/>
        </w:rPr>
      </w:pPr>
    </w:p>
    <w:p w14:paraId="58177141" w14:textId="77777777" w:rsidR="00153CED" w:rsidRPr="004F71AE" w:rsidRDefault="00153CED" w:rsidP="00B80C21">
      <w:pPr>
        <w:pStyle w:val="af6"/>
        <w:spacing w:line="240" w:lineRule="auto"/>
        <w:jc w:val="center"/>
        <w:rPr>
          <w:rFonts w:ascii="GHEA Grapalat" w:hAnsi="GHEA Grapalat"/>
          <w:i w:val="0"/>
          <w:lang w:val="hy-AM"/>
        </w:rPr>
      </w:pPr>
    </w:p>
    <w:p w14:paraId="1660C1FA"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14:paraId="18FE54DC" w14:textId="239BC450" w:rsidR="007B2389" w:rsidRPr="004F71AE" w:rsidRDefault="007402FE" w:rsidP="007B2389">
      <w:pPr>
        <w:pStyle w:val="af6"/>
        <w:spacing w:line="240" w:lineRule="auto"/>
        <w:jc w:val="center"/>
        <w:rPr>
          <w:rFonts w:ascii="GHEA Grapalat" w:hAnsi="GHEA Grapalat"/>
          <w:i w:val="0"/>
          <w:lang w:val="af-ZA"/>
        </w:rPr>
      </w:pPr>
      <w:r>
        <w:rPr>
          <w:rFonts w:ascii="GHEA Grapalat" w:hAnsi="GHEA Grapalat"/>
          <w:i w:val="0"/>
          <w:lang w:val="af-ZA"/>
        </w:rPr>
        <w:t>ԳՆԱՆՇՄԱՆ ՀԱՐՑՈՒՄ</w:t>
      </w:r>
      <w:r w:rsidR="007B2389" w:rsidRPr="004F71AE">
        <w:rPr>
          <w:rFonts w:ascii="GHEA Grapalat" w:hAnsi="GHEA Grapalat"/>
          <w:i w:val="0"/>
          <w:lang w:val="af-ZA"/>
        </w:rPr>
        <w:t xml:space="preserve"> ՄԱՍԻՆ*</w:t>
      </w:r>
    </w:p>
    <w:p w14:paraId="700A48DF"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14:paraId="559A81C1" w14:textId="0F0CFD7D" w:rsidR="007B2389" w:rsidRPr="004F71AE" w:rsidRDefault="00E621F3" w:rsidP="007B2389">
      <w:pPr>
        <w:pStyle w:val="af6"/>
        <w:spacing w:line="240" w:lineRule="auto"/>
        <w:jc w:val="center"/>
        <w:rPr>
          <w:rFonts w:ascii="GHEA Grapalat" w:hAnsi="GHEA Grapalat"/>
          <w:i w:val="0"/>
          <w:lang w:val="af-ZA"/>
        </w:rPr>
      </w:pPr>
      <w:r>
        <w:rPr>
          <w:rFonts w:ascii="GHEA Grapalat" w:hAnsi="GHEA Grapalat"/>
          <w:b/>
          <w:i w:val="0"/>
          <w:color w:val="FF0000"/>
          <w:lang w:val="af-ZA"/>
        </w:rPr>
        <w:t>«12» «12»</w:t>
      </w:r>
      <w:r w:rsidR="007402FE">
        <w:rPr>
          <w:rFonts w:ascii="GHEA Grapalat" w:hAnsi="GHEA Grapalat"/>
          <w:b/>
          <w:i w:val="0"/>
          <w:color w:val="FF0000"/>
          <w:lang w:val="af-ZA"/>
        </w:rPr>
        <w:t xml:space="preserve"> 2025</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14:paraId="2370B4F0" w14:textId="3EEDAFBB"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122878">
        <w:rPr>
          <w:rFonts w:ascii="GHEA Grapalat" w:hAnsi="GHEA Grapalat"/>
          <w:b/>
          <w:i w:val="0"/>
          <w:lang w:val="af-ZA"/>
        </w:rPr>
        <w:t>ՀՀԱՄ-ԹԼԻԿ-ՀԴ-ԳՀԱՇՁԲ -</w:t>
      </w:r>
      <w:r w:rsidR="00E621F3">
        <w:rPr>
          <w:rFonts w:ascii="GHEA Grapalat" w:hAnsi="GHEA Grapalat"/>
          <w:b/>
          <w:i w:val="0"/>
          <w:lang w:val="af-ZA"/>
        </w:rPr>
        <w:t>25/02</w:t>
      </w:r>
    </w:p>
    <w:p w14:paraId="35DA1D46" w14:textId="77777777" w:rsidR="007B2389" w:rsidRPr="004F71AE" w:rsidRDefault="007B2389" w:rsidP="007B2389">
      <w:pPr>
        <w:pStyle w:val="af6"/>
        <w:spacing w:line="240" w:lineRule="auto"/>
        <w:rPr>
          <w:rFonts w:ascii="GHEA Grapalat" w:hAnsi="GHEA Grapalat"/>
          <w:i w:val="0"/>
          <w:lang w:val="af-ZA"/>
        </w:rPr>
      </w:pPr>
    </w:p>
    <w:p w14:paraId="0BA1E837" w14:textId="1F12107D"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22878">
        <w:rPr>
          <w:rFonts w:ascii="GHEA Grapalat" w:hAnsi="GHEA Grapalat" w:cs="GHEA Grapalat"/>
          <w:b/>
          <w:i w:val="0"/>
          <w:lang w:val="af-ZA"/>
        </w:rPr>
        <w:t>Թլիկ</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r w:rsidR="007402FE">
        <w:rPr>
          <w:rFonts w:ascii="GHEA Grapalat" w:hAnsi="GHEA Grapalat" w:cs="Sylfaen"/>
          <w:sz w:val="22"/>
          <w:szCs w:val="22"/>
        </w:rPr>
        <w:t>գնանշման</w:t>
      </w:r>
      <w:r w:rsidR="007402FE" w:rsidRPr="007402FE">
        <w:rPr>
          <w:rFonts w:ascii="GHEA Grapalat" w:hAnsi="GHEA Grapalat" w:cs="Sylfaen"/>
          <w:sz w:val="22"/>
          <w:szCs w:val="22"/>
          <w:lang w:val="af-ZA"/>
        </w:rPr>
        <w:t xml:space="preserve"> </w:t>
      </w:r>
      <w:r w:rsidR="007402FE">
        <w:rPr>
          <w:rFonts w:ascii="GHEA Grapalat" w:hAnsi="GHEA Grapalat" w:cs="Sylfaen"/>
          <w:sz w:val="22"/>
          <w:szCs w:val="22"/>
        </w:rPr>
        <w:t>հարցում</w:t>
      </w:r>
      <w:r w:rsidRPr="004F71AE">
        <w:rPr>
          <w:rFonts w:ascii="GHEA Grapalat" w:hAnsi="GHEA Grapalat"/>
          <w:i w:val="0"/>
          <w:lang w:val="af-ZA"/>
        </w:rPr>
        <w:t>, որն իրականացվում է մեկ փուլով:</w:t>
      </w:r>
    </w:p>
    <w:p w14:paraId="5D563B07" w14:textId="6B07C6C9"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0" w:name="_Hlk23167417"/>
      <w:r w:rsidRPr="004F71AE">
        <w:rPr>
          <w:rFonts w:ascii="GHEA Grapalat" w:hAnsi="GHEA Grapalat"/>
          <w:i w:val="0"/>
          <w:lang w:val="af-ZA"/>
        </w:rPr>
        <w:t>Սույն ընթացակարգի</w:t>
      </w:r>
      <w:bookmarkEnd w:id="0"/>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ՊՈԱԿի </w:t>
      </w:r>
      <w:r w:rsidR="00122878">
        <w:rPr>
          <w:rFonts w:ascii="GHEA Grapalat" w:hAnsi="GHEA Grapalat"/>
          <w:b/>
          <w:i w:val="0"/>
          <w:color w:val="FF0000"/>
          <w:lang w:val="af-ZA"/>
        </w:rPr>
        <w:t>Սանհանգույցների կառուցման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14:paraId="50236C76" w14:textId="77777777" w:rsidR="007B2389" w:rsidRPr="00520BC6"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A04BA70" w14:textId="77777777"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2715725"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7128F50A"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B4D6F3A"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74B0E1CD" w14:textId="3A43861F"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22878">
        <w:rPr>
          <w:rFonts w:ascii="GHEA Grapalat" w:hAnsi="GHEA Grapalat" w:cs="GHEA Grapalat"/>
          <w:b/>
          <w:i w:val="0"/>
          <w:lang w:val="af-ZA"/>
        </w:rPr>
        <w:t>Թլիկ</w:t>
      </w:r>
      <w:r w:rsidRPr="004F71AE">
        <w:rPr>
          <w:rFonts w:ascii="GHEA Grapalat" w:hAnsi="GHEA Grapalat"/>
          <w:b/>
          <w:i w:val="0"/>
          <w:lang w:val="af-ZA"/>
        </w:rPr>
        <w:t xml:space="preserve">,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AC2DE0">
        <w:rPr>
          <w:rFonts w:ascii="GHEA Grapalat" w:hAnsi="GHEA Grapalat"/>
          <w:b/>
          <w:i w:val="0"/>
          <w:lang w:val="af-ZA"/>
        </w:rPr>
        <w:t>7-րդ օրը</w:t>
      </w:r>
      <w:r w:rsidRPr="004F71AE">
        <w:rPr>
          <w:rFonts w:ascii="GHEA Grapalat" w:hAnsi="GHEA Grapalat"/>
          <w:b/>
          <w:i w:val="0"/>
          <w:lang w:val="af-ZA"/>
        </w:rPr>
        <w:t xml:space="preserve"> ժամը </w:t>
      </w:r>
      <w:r w:rsidR="00122878">
        <w:rPr>
          <w:rFonts w:ascii="GHEA Grapalat" w:hAnsi="GHEA Grapalat"/>
          <w:b/>
          <w:i w:val="0"/>
          <w:lang w:val="af-ZA"/>
        </w:rPr>
        <w:t>12։00</w:t>
      </w:r>
      <w:r w:rsidRPr="004F71AE">
        <w:rPr>
          <w:rFonts w:ascii="GHEA Grapalat" w:hAnsi="GHEA Grapalat"/>
          <w:i w:val="0"/>
          <w:lang w:val="af-ZA"/>
        </w:rPr>
        <w:t xml:space="preserve">-ը: Հայտերը, հայերենից բացի, կարող են ներկայացվել նաև անգլերեն կամ ռուսերեն: </w:t>
      </w:r>
    </w:p>
    <w:p w14:paraId="40D37E97" w14:textId="141CF95D"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122878">
        <w:rPr>
          <w:rFonts w:ascii="GHEA Grapalat" w:hAnsi="GHEA Grapalat"/>
          <w:b/>
          <w:i w:val="0"/>
          <w:lang w:val="af-ZA"/>
        </w:rPr>
        <w:t>Թլիկի հիմնական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22878">
        <w:rPr>
          <w:rFonts w:ascii="GHEA Grapalat" w:hAnsi="GHEA Grapalat" w:cs="GHEA Grapalat"/>
          <w:b/>
          <w:i w:val="0"/>
          <w:lang w:val="af-ZA"/>
        </w:rPr>
        <w:t>Թլիկ</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E621F3">
        <w:rPr>
          <w:rFonts w:ascii="GHEA Grapalat" w:hAnsi="GHEA Grapalat"/>
          <w:b/>
          <w:i w:val="0"/>
          <w:color w:val="FF0000"/>
          <w:lang w:val="af-ZA"/>
        </w:rPr>
        <w:t>«19» «12»</w:t>
      </w:r>
      <w:r w:rsidR="00AC2DE0">
        <w:rPr>
          <w:rFonts w:ascii="GHEA Grapalat" w:hAnsi="GHEA Grapalat"/>
          <w:b/>
          <w:i w:val="0"/>
          <w:color w:val="FF0000"/>
          <w:lang w:val="af-ZA"/>
        </w:rPr>
        <w:t>2025</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122878">
        <w:rPr>
          <w:rFonts w:ascii="GHEA Grapalat" w:hAnsi="GHEA Grapalat"/>
          <w:b/>
          <w:i w:val="0"/>
          <w:u w:val="single"/>
          <w:lang w:val="af-ZA"/>
        </w:rPr>
        <w:t>12։00</w:t>
      </w:r>
      <w:r w:rsidRPr="004F71AE">
        <w:rPr>
          <w:rFonts w:ascii="GHEA Grapalat" w:hAnsi="GHEA Grapalat"/>
          <w:i w:val="0"/>
          <w:lang w:val="af-ZA"/>
        </w:rPr>
        <w:t xml:space="preserve">-ին։  </w:t>
      </w:r>
    </w:p>
    <w:p w14:paraId="4CDACBE4" w14:textId="77777777" w:rsidR="001D1CC4" w:rsidRPr="004F71AE" w:rsidRDefault="001D1CC4" w:rsidP="00AC2DE0">
      <w:pPr>
        <w:pStyle w:val="af6"/>
        <w:spacing w:line="240" w:lineRule="auto"/>
        <w:ind w:firstLine="0"/>
        <w:rPr>
          <w:rFonts w:ascii="GHEA Grapalat" w:hAnsi="GHEA Grapalat"/>
          <w:i w:val="0"/>
          <w:lang w:val="af-ZA"/>
        </w:rPr>
      </w:pPr>
    </w:p>
    <w:p w14:paraId="00CCB942" w14:textId="77777777"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14:paraId="48EBBAC5"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14:paraId="1668EE56" w14:textId="77777777" w:rsidR="007B2389" w:rsidRPr="004F71AE" w:rsidRDefault="007B2389" w:rsidP="007B2389">
      <w:pPr>
        <w:pStyle w:val="af6"/>
        <w:spacing w:line="240" w:lineRule="auto"/>
        <w:rPr>
          <w:rFonts w:ascii="GHEA Grapalat" w:hAnsi="GHEA Grapalat"/>
          <w:i w:val="0"/>
          <w:lang w:val="af-ZA"/>
        </w:rPr>
      </w:pPr>
    </w:p>
    <w:p w14:paraId="528C2538" w14:textId="77777777" w:rsidR="007B2389" w:rsidRPr="004F71AE" w:rsidRDefault="007B2389" w:rsidP="007B2389">
      <w:pPr>
        <w:pStyle w:val="af6"/>
        <w:spacing w:line="240" w:lineRule="auto"/>
        <w:rPr>
          <w:rFonts w:ascii="GHEA Grapalat" w:hAnsi="GHEA Grapalat"/>
          <w:i w:val="0"/>
          <w:lang w:val="af-ZA"/>
        </w:rPr>
      </w:pPr>
    </w:p>
    <w:p w14:paraId="657CB639" w14:textId="42365A66"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4D777B">
        <w:rPr>
          <w:rFonts w:ascii="GHEA Grapalat" w:hAnsi="GHEA Grapalat"/>
          <w:b/>
          <w:i w:val="0"/>
          <w:u w:val="single"/>
          <w:lang w:val="af-ZA"/>
        </w:rPr>
        <w:t xml:space="preserve"> </w:t>
      </w:r>
      <w:r w:rsidR="007822FF">
        <w:rPr>
          <w:rFonts w:ascii="GHEA Grapalat" w:hAnsi="GHEA Grapalat"/>
          <w:b/>
          <w:i w:val="0"/>
          <w:u w:val="single"/>
          <w:lang w:val="af-ZA"/>
        </w:rPr>
        <w:t xml:space="preserve"> </w:t>
      </w:r>
      <w:r w:rsidR="00562019">
        <w:rPr>
          <w:rFonts w:ascii="GHEA Grapalat" w:hAnsi="GHEA Grapalat"/>
          <w:b/>
          <w:i w:val="0"/>
          <w:u w:val="single"/>
          <w:lang w:val="af-ZA"/>
        </w:rPr>
        <w:t xml:space="preserve"> </w:t>
      </w:r>
      <w:r w:rsidR="00122878">
        <w:rPr>
          <w:rFonts w:ascii="GHEA Grapalat" w:hAnsi="GHEA Grapalat"/>
          <w:b/>
          <w:i w:val="0"/>
          <w:u w:val="single"/>
          <w:lang w:val="af-ZA"/>
        </w:rPr>
        <w:t>077 010 282</w:t>
      </w:r>
      <w:r w:rsidRPr="004F71AE">
        <w:rPr>
          <w:rFonts w:ascii="GHEA Grapalat" w:hAnsi="GHEA Grapalat"/>
          <w:b/>
          <w:i w:val="0"/>
          <w:u w:val="single"/>
          <w:lang w:val="af-ZA"/>
        </w:rPr>
        <w:tab/>
      </w:r>
    </w:p>
    <w:p w14:paraId="7C67A396" w14:textId="1C54B582"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CE6F46">
        <w:rPr>
          <w:rFonts w:ascii="GHEA Grapalat" w:hAnsi="GHEA Grapalat"/>
          <w:b/>
          <w:i w:val="0"/>
          <w:u w:val="single"/>
          <w:lang w:val="af-ZA"/>
        </w:rPr>
        <w:t>tllik</w:t>
      </w:r>
      <w:r w:rsidR="00562019">
        <w:rPr>
          <w:rFonts w:ascii="GHEA Grapalat" w:hAnsi="GHEA Grapalat"/>
          <w:b/>
          <w:i w:val="0"/>
          <w:u w:val="single"/>
          <w:lang w:val="af-ZA"/>
        </w:rPr>
        <w:t>@schools.am</w:t>
      </w:r>
    </w:p>
    <w:p w14:paraId="2EFBAD80" w14:textId="018E61DA"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122878">
        <w:rPr>
          <w:rFonts w:ascii="GHEA Grapalat" w:hAnsi="GHEA Grapalat"/>
          <w:b/>
          <w:u w:val="single"/>
          <w:lang w:val="af-ZA"/>
        </w:rPr>
        <w:t>Թլիկի հիմնական դպրոց</w:t>
      </w:r>
      <w:r w:rsidRPr="004F71AE">
        <w:rPr>
          <w:rFonts w:ascii="GHEA Grapalat" w:hAnsi="GHEA Grapalat"/>
          <w:b/>
          <w:u w:val="single"/>
          <w:lang w:val="af-ZA"/>
        </w:rPr>
        <w:t xml:space="preserve"> ՊՈԱԿ</w:t>
      </w:r>
    </w:p>
    <w:p w14:paraId="083BD2A8" w14:textId="77777777"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14:paraId="132CFEFD" w14:textId="77777777" w:rsidR="00AC2DE0" w:rsidRDefault="00AC2DE0" w:rsidP="007B2389">
      <w:pPr>
        <w:widowControl w:val="0"/>
        <w:spacing w:after="160"/>
        <w:jc w:val="center"/>
        <w:rPr>
          <w:rFonts w:ascii="GHEA Grapalat" w:hAnsi="GHEA Grapalat"/>
          <w:sz w:val="20"/>
          <w:szCs w:val="20"/>
          <w:lang w:val="hy-AM"/>
        </w:rPr>
      </w:pPr>
    </w:p>
    <w:p w14:paraId="474FE284" w14:textId="77777777" w:rsidR="00AC2DE0" w:rsidRDefault="00AC2DE0" w:rsidP="007B2389">
      <w:pPr>
        <w:widowControl w:val="0"/>
        <w:spacing w:after="160"/>
        <w:jc w:val="center"/>
        <w:rPr>
          <w:rFonts w:ascii="GHEA Grapalat" w:hAnsi="GHEA Grapalat"/>
          <w:sz w:val="20"/>
          <w:szCs w:val="20"/>
          <w:lang w:val="hy-AM"/>
        </w:rPr>
      </w:pPr>
    </w:p>
    <w:p w14:paraId="11CFEF7C" w14:textId="77777777" w:rsidR="00520BC6" w:rsidRDefault="00520BC6" w:rsidP="007B2389">
      <w:pPr>
        <w:widowControl w:val="0"/>
        <w:spacing w:after="160"/>
        <w:jc w:val="center"/>
        <w:rPr>
          <w:rFonts w:ascii="GHEA Grapalat" w:hAnsi="GHEA Grapalat"/>
          <w:sz w:val="20"/>
          <w:szCs w:val="20"/>
          <w:lang w:val="hy-AM"/>
        </w:rPr>
      </w:pPr>
    </w:p>
    <w:p w14:paraId="6B0913AB" w14:textId="77777777" w:rsidR="00520BC6" w:rsidRDefault="00520BC6" w:rsidP="007B2389">
      <w:pPr>
        <w:widowControl w:val="0"/>
        <w:spacing w:after="160"/>
        <w:jc w:val="center"/>
        <w:rPr>
          <w:rFonts w:ascii="GHEA Grapalat" w:hAnsi="GHEA Grapalat"/>
          <w:sz w:val="20"/>
          <w:szCs w:val="20"/>
          <w:lang w:val="hy-AM"/>
        </w:rPr>
      </w:pPr>
    </w:p>
    <w:p w14:paraId="1BB267CD" w14:textId="77777777" w:rsidR="00520BC6" w:rsidRDefault="00520BC6" w:rsidP="007B2389">
      <w:pPr>
        <w:widowControl w:val="0"/>
        <w:spacing w:after="160"/>
        <w:jc w:val="center"/>
        <w:rPr>
          <w:rFonts w:ascii="GHEA Grapalat" w:hAnsi="GHEA Grapalat"/>
          <w:sz w:val="20"/>
          <w:szCs w:val="20"/>
          <w:lang w:val="hy-AM"/>
        </w:rPr>
      </w:pPr>
    </w:p>
    <w:p w14:paraId="3CEAF7F0" w14:textId="77777777" w:rsidR="00520BC6" w:rsidRDefault="00520BC6" w:rsidP="007B2389">
      <w:pPr>
        <w:widowControl w:val="0"/>
        <w:spacing w:after="160"/>
        <w:jc w:val="center"/>
        <w:rPr>
          <w:rFonts w:ascii="GHEA Grapalat" w:hAnsi="GHEA Grapalat"/>
          <w:sz w:val="20"/>
          <w:szCs w:val="20"/>
          <w:lang w:val="hy-AM"/>
        </w:rPr>
      </w:pPr>
    </w:p>
    <w:p w14:paraId="4F22ABAC" w14:textId="77777777" w:rsidR="00520BC6" w:rsidRDefault="00520BC6" w:rsidP="007B2389">
      <w:pPr>
        <w:widowControl w:val="0"/>
        <w:spacing w:after="160"/>
        <w:jc w:val="center"/>
        <w:rPr>
          <w:rFonts w:ascii="GHEA Grapalat" w:hAnsi="GHEA Grapalat"/>
          <w:sz w:val="20"/>
          <w:szCs w:val="20"/>
          <w:lang w:val="hy-AM"/>
        </w:rPr>
      </w:pPr>
    </w:p>
    <w:p w14:paraId="062A245E" w14:textId="77777777" w:rsidR="00520BC6" w:rsidRDefault="00520BC6" w:rsidP="007B2389">
      <w:pPr>
        <w:widowControl w:val="0"/>
        <w:spacing w:after="160"/>
        <w:jc w:val="center"/>
        <w:rPr>
          <w:rFonts w:ascii="GHEA Grapalat" w:hAnsi="GHEA Grapalat"/>
          <w:sz w:val="20"/>
          <w:szCs w:val="20"/>
          <w:lang w:val="hy-AM"/>
        </w:rPr>
      </w:pPr>
    </w:p>
    <w:p w14:paraId="3D85817D" w14:textId="77777777" w:rsidR="00520BC6" w:rsidRDefault="00520BC6" w:rsidP="007B2389">
      <w:pPr>
        <w:widowControl w:val="0"/>
        <w:spacing w:after="160"/>
        <w:jc w:val="center"/>
        <w:rPr>
          <w:rFonts w:ascii="GHEA Grapalat" w:hAnsi="GHEA Grapalat"/>
          <w:sz w:val="20"/>
          <w:szCs w:val="20"/>
          <w:lang w:val="hy-AM"/>
        </w:rPr>
      </w:pPr>
    </w:p>
    <w:p w14:paraId="6E8F0B00" w14:textId="77777777" w:rsidR="00A04B60" w:rsidRPr="004F71AE" w:rsidRDefault="00A04B60" w:rsidP="00B80C21">
      <w:pPr>
        <w:pStyle w:val="afd"/>
        <w:spacing w:after="0"/>
        <w:ind w:firstLine="567"/>
        <w:jc w:val="right"/>
        <w:rPr>
          <w:rFonts w:ascii="GHEA Grapalat" w:hAnsi="GHEA Grapalat" w:cs="Sylfaen"/>
          <w:sz w:val="20"/>
          <w:szCs w:val="20"/>
          <w:lang w:val="hy-AM"/>
        </w:rPr>
      </w:pPr>
    </w:p>
    <w:p w14:paraId="00A5E14F" w14:textId="77777777"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14:paraId="76C15329" w14:textId="7BA1A21C" w:rsidR="00B80C21" w:rsidRPr="004F71AE" w:rsidRDefault="00122878"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14:paraId="71A04653" w14:textId="2856FB01" w:rsidR="00B80C21" w:rsidRPr="004F71AE" w:rsidRDefault="007402FE" w:rsidP="00B80C21">
      <w:pPr>
        <w:pStyle w:val="afd"/>
        <w:spacing w:after="0"/>
        <w:ind w:firstLine="567"/>
        <w:jc w:val="right"/>
        <w:rPr>
          <w:rFonts w:ascii="GHEA Grapalat" w:hAnsi="GHEA Grapalat" w:cs="Times Armenian"/>
          <w:sz w:val="20"/>
          <w:szCs w:val="20"/>
          <w:lang w:val="af-ZA"/>
        </w:rPr>
      </w:pPr>
      <w:r>
        <w:rPr>
          <w:rFonts w:ascii="GHEA Grapalat" w:hAnsi="GHEA Grapalat" w:cs="Sylfaen"/>
          <w:sz w:val="20"/>
          <w:szCs w:val="20"/>
          <w:lang w:val="hy-AM"/>
        </w:rPr>
        <w:t>Գնանշման հարցում</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14:paraId="2CB6E241" w14:textId="4D2B3724"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E621F3">
        <w:rPr>
          <w:rFonts w:ascii="GHEA Grapalat" w:hAnsi="GHEA Grapalat"/>
          <w:b/>
          <w:lang w:val="af-ZA"/>
        </w:rPr>
        <w:t>«12» «12»</w:t>
      </w:r>
      <w:r w:rsidR="007402FE">
        <w:rPr>
          <w:rFonts w:ascii="GHEA Grapalat" w:hAnsi="GHEA Grapalat"/>
          <w:b/>
          <w:lang w:val="af-ZA"/>
        </w:rPr>
        <w:t xml:space="preserve"> 2025</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r w:rsidRPr="004F71AE">
        <w:rPr>
          <w:rFonts w:ascii="GHEA Grapalat" w:hAnsi="GHEA Grapalat" w:cs="Sylfaen"/>
          <w:sz w:val="20"/>
          <w:szCs w:val="20"/>
        </w:rPr>
        <w:t>որոշմամբ</w:t>
      </w:r>
    </w:p>
    <w:p w14:paraId="7F129414" w14:textId="77777777" w:rsidR="00B80C21" w:rsidRPr="004F71AE" w:rsidRDefault="00B80C21" w:rsidP="00B80C21">
      <w:pPr>
        <w:pStyle w:val="afd"/>
        <w:ind w:right="-7" w:firstLine="567"/>
        <w:jc w:val="center"/>
        <w:rPr>
          <w:rFonts w:ascii="GHEA Grapalat" w:hAnsi="GHEA Grapalat"/>
          <w:lang w:val="af-ZA"/>
        </w:rPr>
      </w:pPr>
    </w:p>
    <w:p w14:paraId="06C7B383" w14:textId="77777777" w:rsidR="00B80C21" w:rsidRPr="004F71AE" w:rsidRDefault="00B80C21" w:rsidP="00B80C21">
      <w:pPr>
        <w:pStyle w:val="afd"/>
        <w:ind w:right="-7" w:firstLine="567"/>
        <w:jc w:val="center"/>
        <w:rPr>
          <w:rFonts w:ascii="GHEA Grapalat" w:hAnsi="GHEA Grapalat"/>
          <w:lang w:val="af-ZA"/>
        </w:rPr>
      </w:pPr>
    </w:p>
    <w:p w14:paraId="363E5FF6" w14:textId="77777777" w:rsidR="00B80C21" w:rsidRPr="004F71AE" w:rsidRDefault="00B80C21" w:rsidP="00B80C21">
      <w:pPr>
        <w:pStyle w:val="afd"/>
        <w:ind w:right="-7" w:firstLine="567"/>
        <w:jc w:val="center"/>
        <w:rPr>
          <w:rFonts w:ascii="GHEA Grapalat" w:hAnsi="GHEA Grapalat"/>
          <w:lang w:val="af-ZA"/>
        </w:rPr>
      </w:pPr>
    </w:p>
    <w:p w14:paraId="11F44320" w14:textId="77777777" w:rsidR="00B80C21" w:rsidRPr="004F71AE" w:rsidRDefault="00B80C21" w:rsidP="00B80C21">
      <w:pPr>
        <w:pStyle w:val="afd"/>
        <w:ind w:right="-7" w:firstLine="567"/>
        <w:jc w:val="center"/>
        <w:rPr>
          <w:rFonts w:ascii="GHEA Grapalat" w:hAnsi="GHEA Grapalat"/>
          <w:lang w:val="af-ZA"/>
        </w:rPr>
      </w:pPr>
    </w:p>
    <w:p w14:paraId="62BFE589" w14:textId="77777777" w:rsidR="00B80C21" w:rsidRPr="004F71AE" w:rsidRDefault="00B80C21" w:rsidP="00B80C21">
      <w:pPr>
        <w:pStyle w:val="afd"/>
        <w:ind w:right="-7" w:firstLine="567"/>
        <w:jc w:val="center"/>
        <w:rPr>
          <w:rFonts w:ascii="GHEA Grapalat" w:hAnsi="GHEA Grapalat"/>
          <w:lang w:val="af-ZA"/>
        </w:rPr>
      </w:pPr>
    </w:p>
    <w:p w14:paraId="76D59A79" w14:textId="6D307951"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122878">
        <w:rPr>
          <w:rFonts w:ascii="GHEA Grapalat" w:hAnsi="GHEA Grapalat"/>
          <w:b/>
          <w:sz w:val="20"/>
          <w:szCs w:val="20"/>
          <w:lang w:val="af-ZA"/>
        </w:rPr>
        <w:t>Թլիկի հիմնական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14:paraId="7B940EC3" w14:textId="77777777"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14:paraId="7A0743F3" w14:textId="77777777" w:rsidR="00B80C21" w:rsidRPr="004F71AE" w:rsidRDefault="00B80C21" w:rsidP="00B80C21">
      <w:pPr>
        <w:spacing w:after="120"/>
        <w:ind w:right="-7" w:firstLine="567"/>
        <w:jc w:val="center"/>
        <w:rPr>
          <w:rFonts w:ascii="GHEA Grapalat" w:hAnsi="GHEA Grapalat"/>
          <w:lang w:val="af-ZA"/>
        </w:rPr>
      </w:pPr>
    </w:p>
    <w:p w14:paraId="03C6BDE3" w14:textId="77777777" w:rsidR="00B80C21" w:rsidRPr="004F71AE" w:rsidRDefault="00B80C21" w:rsidP="00B80C21">
      <w:pPr>
        <w:spacing w:after="120"/>
        <w:ind w:right="-7" w:firstLine="567"/>
        <w:jc w:val="center"/>
        <w:rPr>
          <w:rFonts w:ascii="GHEA Grapalat" w:hAnsi="GHEA Grapalat"/>
          <w:lang w:val="af-ZA"/>
        </w:rPr>
      </w:pPr>
    </w:p>
    <w:p w14:paraId="7A6F63A2" w14:textId="77777777" w:rsidR="00B80C21" w:rsidRPr="004F71AE" w:rsidRDefault="00B80C21" w:rsidP="00B80C21">
      <w:pPr>
        <w:spacing w:after="120"/>
        <w:ind w:right="-7" w:firstLine="567"/>
        <w:jc w:val="center"/>
        <w:rPr>
          <w:rFonts w:ascii="GHEA Grapalat" w:hAnsi="GHEA Grapalat"/>
          <w:lang w:val="af-ZA"/>
        </w:rPr>
      </w:pPr>
    </w:p>
    <w:p w14:paraId="1E4E4A92" w14:textId="77777777" w:rsidR="00B80C21" w:rsidRPr="004F71AE" w:rsidRDefault="00B80C21" w:rsidP="00B80C21">
      <w:pPr>
        <w:spacing w:after="120"/>
        <w:ind w:right="-7" w:firstLine="567"/>
        <w:jc w:val="center"/>
        <w:rPr>
          <w:rFonts w:ascii="GHEA Grapalat" w:hAnsi="GHEA Grapalat"/>
          <w:lang w:val="af-ZA"/>
        </w:rPr>
      </w:pPr>
    </w:p>
    <w:p w14:paraId="3C8F7B50" w14:textId="77777777"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14:paraId="677A6F59" w14:textId="77777777" w:rsidR="00B80C21" w:rsidRPr="004F71AE" w:rsidRDefault="00B80C21" w:rsidP="00B80C21">
      <w:pPr>
        <w:spacing w:after="120"/>
        <w:ind w:right="-7" w:firstLine="567"/>
        <w:jc w:val="center"/>
        <w:rPr>
          <w:rFonts w:ascii="GHEA Grapalat" w:hAnsi="GHEA Grapalat" w:cs="Sylfaen"/>
          <w:lang w:val="af-ZA"/>
        </w:rPr>
      </w:pPr>
    </w:p>
    <w:p w14:paraId="5F0E8784" w14:textId="77777777" w:rsidR="00B80C21" w:rsidRPr="004F71AE" w:rsidRDefault="00B80C21" w:rsidP="00B80C21">
      <w:pPr>
        <w:spacing w:after="120"/>
        <w:ind w:right="-7" w:firstLine="567"/>
        <w:jc w:val="center"/>
        <w:rPr>
          <w:rFonts w:ascii="GHEA Grapalat" w:hAnsi="GHEA Grapalat" w:cs="Sylfaen"/>
          <w:sz w:val="22"/>
          <w:szCs w:val="22"/>
          <w:lang w:val="af-ZA"/>
        </w:rPr>
      </w:pPr>
    </w:p>
    <w:p w14:paraId="4B71B928" w14:textId="5E85ADC4" w:rsidR="00B80C21" w:rsidRPr="004F71AE" w:rsidRDefault="00122878" w:rsidP="00B80C21">
      <w:pPr>
        <w:pStyle w:val="afd"/>
        <w:ind w:right="-7"/>
        <w:jc w:val="center"/>
        <w:rPr>
          <w:rFonts w:ascii="GHEA Grapalat" w:hAnsi="GHEA Grapalat"/>
          <w:sz w:val="22"/>
          <w:szCs w:val="22"/>
          <w:lang w:val="af-ZA"/>
        </w:rPr>
      </w:pPr>
      <w:r>
        <w:rPr>
          <w:rFonts w:ascii="GHEA Grapalat" w:hAnsi="GHEA Grapalat"/>
          <w:b/>
          <w:sz w:val="22"/>
          <w:szCs w:val="22"/>
          <w:lang w:val="af-ZA"/>
        </w:rPr>
        <w:t>ԹԼԻԿԻ ՀԻՄՆԱԿԱՆ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Pr>
          <w:rFonts w:ascii="GHEA Grapalat" w:hAnsi="GHEA Grapalat"/>
          <w:b/>
          <w:sz w:val="22"/>
          <w:szCs w:val="22"/>
          <w:lang w:val="af-ZA"/>
        </w:rPr>
        <w:t>Սանհանգույցների կառուցման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r w:rsidR="007402FE">
        <w:rPr>
          <w:rFonts w:ascii="GHEA Grapalat" w:hAnsi="GHEA Grapalat" w:cs="Sylfaen"/>
          <w:sz w:val="22"/>
          <w:szCs w:val="22"/>
        </w:rPr>
        <w:t>գնանշման</w:t>
      </w:r>
      <w:r w:rsidR="007402FE" w:rsidRPr="007402FE">
        <w:rPr>
          <w:rFonts w:ascii="GHEA Grapalat" w:hAnsi="GHEA Grapalat" w:cs="Sylfaen"/>
          <w:sz w:val="22"/>
          <w:szCs w:val="22"/>
          <w:lang w:val="af-ZA"/>
        </w:rPr>
        <w:t xml:space="preserve"> </w:t>
      </w:r>
      <w:r w:rsidR="007402FE">
        <w:rPr>
          <w:rFonts w:ascii="GHEA Grapalat" w:hAnsi="GHEA Grapalat" w:cs="Sylfaen"/>
          <w:sz w:val="22"/>
          <w:szCs w:val="22"/>
        </w:rPr>
        <w:t>հարցում</w:t>
      </w:r>
    </w:p>
    <w:p w14:paraId="64D90414" w14:textId="77777777" w:rsidR="00B80C21" w:rsidRPr="004F71AE" w:rsidRDefault="00B80C21" w:rsidP="00B80C21">
      <w:pPr>
        <w:pStyle w:val="afd"/>
        <w:ind w:right="-7"/>
        <w:jc w:val="center"/>
        <w:rPr>
          <w:rFonts w:ascii="GHEA Grapalat" w:hAnsi="GHEA Grapalat"/>
          <w:szCs w:val="22"/>
          <w:lang w:val="af-ZA"/>
        </w:rPr>
      </w:pPr>
    </w:p>
    <w:p w14:paraId="747E5738" w14:textId="77777777" w:rsidR="00B80C21" w:rsidRPr="004F71AE" w:rsidRDefault="00B80C21" w:rsidP="00B80C21">
      <w:pPr>
        <w:pStyle w:val="afd"/>
        <w:ind w:right="-7" w:firstLine="567"/>
        <w:jc w:val="center"/>
        <w:rPr>
          <w:rFonts w:ascii="GHEA Grapalat" w:hAnsi="GHEA Grapalat"/>
          <w:lang w:val="af-ZA"/>
        </w:rPr>
      </w:pPr>
    </w:p>
    <w:p w14:paraId="2DE4E506" w14:textId="77777777" w:rsidR="00B80C21" w:rsidRPr="004F71AE" w:rsidRDefault="00B80C21" w:rsidP="00B80C21">
      <w:pPr>
        <w:pStyle w:val="afd"/>
        <w:ind w:right="-7" w:firstLine="567"/>
        <w:jc w:val="center"/>
        <w:rPr>
          <w:rFonts w:ascii="GHEA Grapalat" w:hAnsi="GHEA Grapalat"/>
          <w:lang w:val="af-ZA"/>
        </w:rPr>
      </w:pPr>
    </w:p>
    <w:p w14:paraId="4132DD63" w14:textId="77777777" w:rsidR="00B80C21" w:rsidRPr="004F71AE" w:rsidRDefault="00B80C21" w:rsidP="00B80C21">
      <w:pPr>
        <w:pStyle w:val="afd"/>
        <w:ind w:right="-7" w:firstLine="567"/>
        <w:jc w:val="center"/>
        <w:rPr>
          <w:rFonts w:ascii="GHEA Grapalat" w:hAnsi="GHEA Grapalat"/>
          <w:lang w:val="af-ZA"/>
        </w:rPr>
      </w:pPr>
    </w:p>
    <w:p w14:paraId="5764005F" w14:textId="77777777" w:rsidR="00B80C21" w:rsidRPr="004F71AE" w:rsidRDefault="00B80C21" w:rsidP="00B80C21">
      <w:pPr>
        <w:pStyle w:val="afd"/>
        <w:ind w:right="-7" w:firstLine="567"/>
        <w:jc w:val="center"/>
        <w:rPr>
          <w:rFonts w:ascii="GHEA Grapalat" w:hAnsi="GHEA Grapalat"/>
          <w:lang w:val="af-ZA"/>
        </w:rPr>
      </w:pPr>
    </w:p>
    <w:p w14:paraId="326F1B72" w14:textId="77777777" w:rsidR="00B80C21" w:rsidRPr="004F71AE" w:rsidRDefault="00B80C21" w:rsidP="00B80C21">
      <w:pPr>
        <w:pStyle w:val="afd"/>
        <w:ind w:right="-7" w:firstLine="567"/>
        <w:jc w:val="center"/>
        <w:rPr>
          <w:rFonts w:ascii="GHEA Grapalat" w:hAnsi="GHEA Grapalat"/>
          <w:lang w:val="af-ZA"/>
        </w:rPr>
      </w:pPr>
    </w:p>
    <w:p w14:paraId="6B7CC392" w14:textId="77777777" w:rsidR="00B80C21" w:rsidRPr="004F71AE" w:rsidRDefault="00B80C21" w:rsidP="00B80C21">
      <w:pPr>
        <w:pStyle w:val="afd"/>
        <w:ind w:right="-7" w:firstLine="567"/>
        <w:jc w:val="center"/>
        <w:rPr>
          <w:rFonts w:ascii="GHEA Grapalat" w:hAnsi="GHEA Grapalat"/>
          <w:lang w:val="af-ZA"/>
        </w:rPr>
      </w:pPr>
    </w:p>
    <w:p w14:paraId="2C67AC1B" w14:textId="77777777" w:rsidR="00B80C21" w:rsidRPr="004F71AE" w:rsidRDefault="00B80C21" w:rsidP="00B80C21">
      <w:pPr>
        <w:pStyle w:val="afd"/>
        <w:ind w:right="-7" w:firstLine="567"/>
        <w:jc w:val="center"/>
        <w:rPr>
          <w:rFonts w:ascii="GHEA Grapalat" w:hAnsi="GHEA Grapalat"/>
          <w:lang w:val="af-ZA"/>
        </w:rPr>
      </w:pPr>
    </w:p>
    <w:p w14:paraId="20424939" w14:textId="77777777" w:rsidR="00B80C21" w:rsidRPr="004F71AE" w:rsidRDefault="00B80C21" w:rsidP="00B80C21">
      <w:pPr>
        <w:pStyle w:val="afd"/>
        <w:ind w:right="-7" w:firstLine="567"/>
        <w:jc w:val="center"/>
        <w:rPr>
          <w:rFonts w:ascii="GHEA Grapalat" w:hAnsi="GHEA Grapalat"/>
          <w:lang w:val="af-ZA"/>
        </w:rPr>
      </w:pPr>
    </w:p>
    <w:p w14:paraId="29FFD923" w14:textId="77777777" w:rsidR="00B80C21" w:rsidRPr="004F71AE" w:rsidRDefault="00B80C21" w:rsidP="00B80C21">
      <w:pPr>
        <w:pStyle w:val="afd"/>
        <w:ind w:right="-7" w:firstLine="567"/>
        <w:jc w:val="center"/>
        <w:rPr>
          <w:rFonts w:ascii="GHEA Grapalat" w:hAnsi="GHEA Grapalat"/>
          <w:lang w:val="af-ZA"/>
        </w:rPr>
      </w:pPr>
    </w:p>
    <w:p w14:paraId="5739EDDA" w14:textId="77777777" w:rsidR="00B80C21" w:rsidRPr="004F71AE" w:rsidRDefault="005D0B03" w:rsidP="005D0B03">
      <w:pPr>
        <w:ind w:firstLine="567"/>
        <w:jc w:val="both"/>
        <w:rPr>
          <w:rFonts w:ascii="GHEA Grapalat" w:hAnsi="GHEA Grapalat"/>
          <w:b/>
          <w:sz w:val="20"/>
          <w:szCs w:val="22"/>
          <w:lang w:val="af-ZA"/>
        </w:rPr>
      </w:pPr>
      <w:r w:rsidRPr="004F71AE">
        <w:rPr>
          <w:rFonts w:ascii="GHEA Grapalat" w:hAnsi="GHEA Grapalat" w:cs="Sylfaen"/>
          <w:b/>
          <w:sz w:val="22"/>
          <w:szCs w:val="22"/>
        </w:rPr>
        <w:t>Հարգելի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մասնակից</w:t>
      </w:r>
      <w:r w:rsidRPr="004F71AE">
        <w:rPr>
          <w:rFonts w:ascii="GHEA Grapalat" w:hAnsi="GHEA Grapalat" w:cs="Sylfaen"/>
          <w:b/>
          <w:sz w:val="22"/>
          <w:szCs w:val="22"/>
          <w:lang w:val="af-ZA"/>
        </w:rPr>
        <w:t xml:space="preserve"> </w:t>
      </w:r>
      <w:r w:rsidRPr="004F71AE">
        <w:rPr>
          <w:rFonts w:ascii="GHEA Grapalat" w:hAnsi="GHEA Grapalat" w:cs="Sylfaen"/>
          <w:b/>
          <w:sz w:val="22"/>
          <w:szCs w:val="22"/>
        </w:rPr>
        <w:t>նախքան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կազմելը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ներկայացնելը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խնդրում</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ենք</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մանրամասնորեն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ուսումնասիրել</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սույն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քանի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որ</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հրավերին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չհամապատասխանող</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ենթակա</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մերժման</w:t>
      </w:r>
      <w:r w:rsidRPr="004F71AE">
        <w:rPr>
          <w:rFonts w:ascii="GHEA Grapalat" w:hAnsi="GHEA Grapalat" w:cs="Sylfaen"/>
          <w:b/>
          <w:sz w:val="22"/>
          <w:szCs w:val="22"/>
          <w:lang w:val="af-ZA"/>
        </w:rPr>
        <w:t>:</w:t>
      </w:r>
    </w:p>
    <w:p w14:paraId="6466B1BD" w14:textId="77777777" w:rsidR="00B80C21" w:rsidRPr="004F71AE" w:rsidRDefault="00B80C21" w:rsidP="00B80C21">
      <w:pPr>
        <w:ind w:firstLine="567"/>
        <w:jc w:val="center"/>
        <w:rPr>
          <w:rFonts w:ascii="GHEA Grapalat" w:hAnsi="GHEA Grapalat" w:cs="Sylfaen"/>
          <w:b/>
          <w:sz w:val="22"/>
          <w:szCs w:val="22"/>
          <w:lang w:val="af-ZA"/>
        </w:rPr>
      </w:pPr>
    </w:p>
    <w:p w14:paraId="52BD8EEE" w14:textId="77777777" w:rsidR="005D0B03" w:rsidRPr="004F71AE" w:rsidRDefault="005D0B03" w:rsidP="00B80C21">
      <w:pPr>
        <w:ind w:firstLine="567"/>
        <w:jc w:val="center"/>
        <w:rPr>
          <w:rFonts w:ascii="GHEA Grapalat" w:hAnsi="GHEA Grapalat" w:cs="Sylfaen"/>
          <w:b/>
          <w:sz w:val="20"/>
          <w:szCs w:val="20"/>
          <w:lang w:val="af-ZA"/>
        </w:rPr>
      </w:pPr>
    </w:p>
    <w:p w14:paraId="4D21102F" w14:textId="77777777" w:rsidR="00461ED0" w:rsidRPr="004F71AE" w:rsidRDefault="00461ED0" w:rsidP="00B80C21">
      <w:pPr>
        <w:ind w:firstLine="567"/>
        <w:jc w:val="center"/>
        <w:rPr>
          <w:rFonts w:ascii="GHEA Grapalat" w:hAnsi="GHEA Grapalat" w:cs="Sylfaen"/>
          <w:b/>
          <w:sz w:val="20"/>
          <w:szCs w:val="20"/>
          <w:lang w:val="af-ZA"/>
        </w:rPr>
      </w:pPr>
    </w:p>
    <w:p w14:paraId="0876BF1B" w14:textId="77777777" w:rsidR="00461ED0" w:rsidRPr="004F71AE" w:rsidRDefault="00461ED0" w:rsidP="00B80C21">
      <w:pPr>
        <w:ind w:firstLine="567"/>
        <w:jc w:val="center"/>
        <w:rPr>
          <w:rFonts w:ascii="GHEA Grapalat" w:hAnsi="GHEA Grapalat" w:cs="Sylfaen"/>
          <w:b/>
          <w:sz w:val="20"/>
          <w:szCs w:val="20"/>
          <w:lang w:val="af-ZA"/>
        </w:rPr>
      </w:pPr>
    </w:p>
    <w:p w14:paraId="4E8E3517" w14:textId="77777777" w:rsidR="005D0B03" w:rsidRDefault="005D0B03" w:rsidP="00B80C21">
      <w:pPr>
        <w:ind w:firstLine="567"/>
        <w:jc w:val="center"/>
        <w:rPr>
          <w:rFonts w:ascii="GHEA Grapalat" w:hAnsi="GHEA Grapalat" w:cs="Sylfaen"/>
          <w:b/>
          <w:sz w:val="20"/>
          <w:szCs w:val="20"/>
          <w:lang w:val="af-ZA"/>
        </w:rPr>
      </w:pPr>
    </w:p>
    <w:p w14:paraId="40979BBB" w14:textId="77777777" w:rsidR="00D549AE" w:rsidRDefault="00D549AE" w:rsidP="00B80C21">
      <w:pPr>
        <w:ind w:firstLine="567"/>
        <w:jc w:val="center"/>
        <w:rPr>
          <w:rFonts w:ascii="GHEA Grapalat" w:hAnsi="GHEA Grapalat" w:cs="Sylfaen"/>
          <w:b/>
          <w:sz w:val="20"/>
          <w:szCs w:val="20"/>
          <w:lang w:val="af-ZA"/>
        </w:rPr>
      </w:pPr>
    </w:p>
    <w:p w14:paraId="133E2FC0" w14:textId="77777777" w:rsidR="00D549AE" w:rsidRPr="004F71AE" w:rsidRDefault="00D549AE" w:rsidP="00B80C21">
      <w:pPr>
        <w:ind w:firstLine="567"/>
        <w:jc w:val="center"/>
        <w:rPr>
          <w:rFonts w:ascii="GHEA Grapalat" w:hAnsi="GHEA Grapalat" w:cs="Sylfaen"/>
          <w:b/>
          <w:sz w:val="20"/>
          <w:szCs w:val="20"/>
          <w:lang w:val="af-ZA"/>
        </w:rPr>
      </w:pPr>
      <w:bookmarkStart w:id="1" w:name="_GoBack"/>
      <w:bookmarkEnd w:id="1"/>
    </w:p>
    <w:p w14:paraId="53BA91EB" w14:textId="77777777" w:rsidR="005D0B03" w:rsidRPr="004F71AE" w:rsidRDefault="005D0B03" w:rsidP="00B80C21">
      <w:pPr>
        <w:ind w:firstLine="567"/>
        <w:jc w:val="center"/>
        <w:rPr>
          <w:rFonts w:ascii="GHEA Grapalat" w:hAnsi="GHEA Grapalat" w:cs="Sylfaen"/>
          <w:b/>
          <w:sz w:val="20"/>
          <w:szCs w:val="20"/>
          <w:lang w:val="af-ZA"/>
        </w:rPr>
      </w:pPr>
    </w:p>
    <w:p w14:paraId="377CD4EA" w14:textId="77777777" w:rsidR="00B80C21" w:rsidRPr="004F71AE" w:rsidRDefault="00B80C21" w:rsidP="00B80C21">
      <w:pPr>
        <w:ind w:firstLine="567"/>
        <w:jc w:val="center"/>
        <w:rPr>
          <w:rFonts w:ascii="GHEA Grapalat" w:hAnsi="GHEA Grapalat" w:cs="Sylfaen"/>
          <w:b/>
          <w:sz w:val="20"/>
          <w:szCs w:val="20"/>
          <w:lang w:val="af-ZA"/>
        </w:rPr>
      </w:pPr>
      <w:r w:rsidRPr="004F71AE">
        <w:rPr>
          <w:rFonts w:ascii="GHEA Grapalat" w:hAnsi="GHEA Grapalat" w:cs="Sylfaen"/>
          <w:b/>
          <w:sz w:val="20"/>
          <w:szCs w:val="20"/>
        </w:rPr>
        <w:t>ԲՈՎԱՆԴԱԿՈւԹՅՈւՆ</w:t>
      </w:r>
    </w:p>
    <w:p w14:paraId="4B00E81A" w14:textId="77777777" w:rsidR="00B80C21" w:rsidRPr="004F71AE" w:rsidRDefault="00B80C21" w:rsidP="00B80C21">
      <w:pPr>
        <w:ind w:firstLine="567"/>
        <w:jc w:val="center"/>
        <w:rPr>
          <w:rFonts w:ascii="GHEA Grapalat" w:hAnsi="GHEA Grapalat"/>
          <w:b/>
          <w:sz w:val="20"/>
          <w:szCs w:val="20"/>
          <w:lang w:val="af-ZA"/>
        </w:rPr>
      </w:pPr>
    </w:p>
    <w:p w14:paraId="7CD51824" w14:textId="3AA2897C" w:rsidR="00B80C21" w:rsidRPr="004F71AE" w:rsidRDefault="00122878" w:rsidP="00B80C21">
      <w:pPr>
        <w:ind w:firstLine="567"/>
        <w:jc w:val="center"/>
        <w:rPr>
          <w:rFonts w:ascii="GHEA Grapalat" w:hAnsi="GHEA Grapalat"/>
          <w:sz w:val="20"/>
          <w:lang w:val="af-ZA"/>
        </w:rPr>
      </w:pPr>
      <w:r>
        <w:rPr>
          <w:rFonts w:ascii="GHEA Grapalat" w:hAnsi="GHEA Grapalat"/>
          <w:b/>
          <w:sz w:val="22"/>
          <w:szCs w:val="22"/>
          <w:lang w:val="af-ZA"/>
        </w:rPr>
        <w:t>ԹԼԻԿԻ ՀԻՄՆԱԿԱՆ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ԹԼԻԿԻ ՀԻՄՆԱԿԱՆ ԴՊՐՈՑ</w:t>
      </w:r>
      <w:r w:rsidR="00105634" w:rsidRPr="004F71AE">
        <w:rPr>
          <w:rFonts w:ascii="GHEA Grapalat" w:hAnsi="GHEA Grapalat"/>
          <w:b/>
          <w:sz w:val="22"/>
          <w:szCs w:val="22"/>
          <w:lang w:val="af-ZA"/>
        </w:rPr>
        <w:t xml:space="preserve"> ՊՈԱԿԻ </w:t>
      </w:r>
      <w:r>
        <w:rPr>
          <w:rFonts w:ascii="GHEA Grapalat" w:hAnsi="GHEA Grapalat"/>
          <w:b/>
          <w:sz w:val="22"/>
          <w:szCs w:val="22"/>
          <w:lang w:val="af-ZA"/>
        </w:rPr>
        <w:t>Սանհանգույցների կառուցման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7402FE">
        <w:rPr>
          <w:rFonts w:ascii="GHEA Grapalat" w:hAnsi="GHEA Grapalat"/>
          <w:b/>
          <w:sz w:val="20"/>
          <w:lang w:val="af-ZA"/>
        </w:rPr>
        <w:t>ԳՆԱՆՇՄԱՆ ՀԱՐՑՈՒՄ</w:t>
      </w:r>
      <w:r w:rsidR="00604DE0" w:rsidRPr="004F71AE">
        <w:rPr>
          <w:rFonts w:ascii="GHEA Grapalat" w:hAnsi="GHEA Grapalat"/>
          <w:b/>
          <w:sz w:val="20"/>
          <w:lang w:val="af-ZA"/>
        </w:rPr>
        <w:t xml:space="preserve"> ՀՐԱՎԵՐԻ</w:t>
      </w:r>
    </w:p>
    <w:p w14:paraId="160C1019" w14:textId="77777777" w:rsidR="00B80C21" w:rsidRPr="004F71AE" w:rsidRDefault="00B80C21" w:rsidP="00B80C21">
      <w:pPr>
        <w:ind w:firstLine="567"/>
        <w:jc w:val="center"/>
        <w:rPr>
          <w:rFonts w:ascii="GHEA Grapalat" w:hAnsi="GHEA Grapalat" w:cs="Sylfaen"/>
          <w:b/>
          <w:sz w:val="20"/>
          <w:szCs w:val="22"/>
          <w:lang w:val="af-ZA"/>
        </w:rPr>
      </w:pPr>
    </w:p>
    <w:p w14:paraId="67D23BAA" w14:textId="77777777" w:rsidR="00B80C21" w:rsidRPr="004F71AE" w:rsidRDefault="00B80C21" w:rsidP="00B80C21">
      <w:pPr>
        <w:ind w:firstLine="567"/>
        <w:jc w:val="center"/>
        <w:rPr>
          <w:rFonts w:ascii="GHEA Grapalat" w:hAnsi="GHEA Grapalat" w:cs="Sylfaen"/>
          <w:b/>
          <w:sz w:val="20"/>
          <w:szCs w:val="22"/>
          <w:lang w:val="af-ZA"/>
        </w:rPr>
      </w:pPr>
    </w:p>
    <w:p w14:paraId="0747C586" w14:textId="77777777" w:rsidR="00B80C21" w:rsidRPr="004F71AE" w:rsidRDefault="00B80C21" w:rsidP="00B80C21">
      <w:pPr>
        <w:ind w:firstLine="567"/>
        <w:jc w:val="center"/>
        <w:rPr>
          <w:rFonts w:ascii="GHEA Grapalat" w:hAnsi="GHEA Grapalat"/>
          <w:sz w:val="20"/>
          <w:lang w:val="af-ZA"/>
        </w:rPr>
      </w:pPr>
      <w:proofErr w:type="gramStart"/>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roofErr w:type="gramEnd"/>
      <w:r w:rsidRPr="004F71AE">
        <w:rPr>
          <w:rFonts w:ascii="GHEA Grapalat" w:hAnsi="GHEA Grapalat" w:cs="Times Armenian"/>
          <w:b/>
          <w:sz w:val="20"/>
          <w:szCs w:val="22"/>
          <w:lang w:val="af-ZA"/>
        </w:rPr>
        <w:t>.</w:t>
      </w:r>
    </w:p>
    <w:p w14:paraId="67715435" w14:textId="77777777" w:rsidR="00B80C21" w:rsidRPr="004F71AE" w:rsidRDefault="00B80C21" w:rsidP="00B80C21">
      <w:pPr>
        <w:ind w:firstLine="567"/>
        <w:jc w:val="both"/>
        <w:rPr>
          <w:rFonts w:ascii="GHEA Grapalat" w:hAnsi="GHEA Grapalat"/>
          <w:sz w:val="20"/>
          <w:lang w:val="af-ZA"/>
        </w:rPr>
      </w:pPr>
    </w:p>
    <w:p w14:paraId="01B86DBE"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sz w:val="20"/>
          <w:lang w:val="af-ZA"/>
        </w:rPr>
        <w:t xml:space="preserve"> </w:t>
      </w:r>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r w:rsidRPr="004F71AE">
        <w:rPr>
          <w:rFonts w:ascii="GHEA Grapalat" w:hAnsi="GHEA Grapalat" w:cs="Times Armenian"/>
          <w:sz w:val="20"/>
          <w:lang w:val="af-ZA"/>
        </w:rPr>
        <w:tab/>
        <w:t xml:space="preserve"> </w:t>
      </w:r>
    </w:p>
    <w:p w14:paraId="1B56C88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մասնակցության</w:t>
      </w:r>
      <w:r w:rsidRPr="004F71AE">
        <w:rPr>
          <w:rFonts w:ascii="GHEA Grapalat" w:hAnsi="GHEA Grapalat" w:cs="Times Armenian"/>
          <w:sz w:val="20"/>
          <w:lang w:val="af-ZA"/>
        </w:rPr>
        <w:t xml:space="preserve"> </w:t>
      </w:r>
      <w:r w:rsidRPr="004F71AE">
        <w:rPr>
          <w:rFonts w:ascii="GHEA Grapalat" w:hAnsi="GHEA Grapalat" w:cs="Sylfaen"/>
          <w:sz w:val="20"/>
        </w:rPr>
        <w:t>իրավունքի</w:t>
      </w:r>
      <w:r w:rsidRPr="004F71AE">
        <w:rPr>
          <w:rFonts w:ascii="GHEA Grapalat" w:hAnsi="GHEA Grapalat" w:cs="Times Armenian"/>
          <w:sz w:val="20"/>
          <w:lang w:val="af-ZA"/>
        </w:rPr>
        <w:t xml:space="preserve"> </w:t>
      </w:r>
      <w:r w:rsidRPr="004F71AE">
        <w:rPr>
          <w:rFonts w:ascii="GHEA Grapalat" w:hAnsi="GHEA Grapalat" w:cs="Sylfaen"/>
          <w:sz w:val="20"/>
        </w:rPr>
        <w:t>պահանջները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դրանց</w:t>
      </w:r>
      <w:r w:rsidRPr="004F71AE">
        <w:rPr>
          <w:rFonts w:ascii="GHEA Grapalat" w:hAnsi="GHEA Grapalat" w:cs="Sylfaen"/>
          <w:sz w:val="20"/>
          <w:lang w:val="af-ZA"/>
        </w:rPr>
        <w:t xml:space="preserve"> </w:t>
      </w:r>
      <w:r w:rsidRPr="004F71AE">
        <w:rPr>
          <w:rFonts w:ascii="GHEA Grapalat" w:hAnsi="GHEA Grapalat" w:cs="Sylfaen"/>
          <w:sz w:val="20"/>
        </w:rPr>
        <w:t>գնահատման</w:t>
      </w:r>
      <w:r w:rsidRPr="004F71AE">
        <w:rPr>
          <w:rFonts w:ascii="GHEA Grapalat" w:hAnsi="GHEA Grapalat" w:cs="Sylfaen"/>
          <w:sz w:val="20"/>
          <w:lang w:val="af-ZA"/>
        </w:rPr>
        <w:t xml:space="preserve"> </w:t>
      </w:r>
      <w:r w:rsidRPr="004F71AE">
        <w:rPr>
          <w:rFonts w:ascii="GHEA Grapalat" w:hAnsi="GHEA Grapalat" w:cs="Sylfaen"/>
          <w:sz w:val="20"/>
        </w:rPr>
        <w:t>կարգը</w:t>
      </w:r>
      <w:r w:rsidRPr="004F71AE">
        <w:rPr>
          <w:rFonts w:ascii="GHEA Grapalat" w:hAnsi="GHEA Grapalat" w:cs="Times Armenian"/>
          <w:sz w:val="20"/>
          <w:lang w:val="af-ZA"/>
        </w:rPr>
        <w:t xml:space="preserve">, ընտրված մասնակից ճանաչվելու դեպքում </w:t>
      </w:r>
      <w:r w:rsidRPr="004F71AE">
        <w:rPr>
          <w:rFonts w:ascii="GHEA Grapalat" w:hAnsi="GHEA Grapalat" w:cs="Sylfaen"/>
          <w:sz w:val="20"/>
        </w:rPr>
        <w:t>որակավորման</w:t>
      </w:r>
      <w:r w:rsidRPr="004F71AE">
        <w:rPr>
          <w:rFonts w:ascii="GHEA Grapalat" w:hAnsi="GHEA Grapalat" w:cs="Times Armenian"/>
          <w:sz w:val="20"/>
          <w:lang w:val="af-ZA"/>
        </w:rPr>
        <w:t xml:space="preserve"> ապահովում ներկայացնելու պայմանները </w:t>
      </w:r>
    </w:p>
    <w:p w14:paraId="6B568C0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r w:rsidRPr="004F71AE">
        <w:rPr>
          <w:rFonts w:ascii="GHEA Grapalat" w:hAnsi="GHEA Grapalat" w:cs="Sylfaen"/>
          <w:sz w:val="20"/>
        </w:rPr>
        <w:t>Հրավերի</w:t>
      </w:r>
      <w:r w:rsidRPr="004F71AE">
        <w:rPr>
          <w:rFonts w:ascii="GHEA Grapalat" w:hAnsi="GHEA Grapalat" w:cs="Times Armenian"/>
          <w:sz w:val="20"/>
          <w:lang w:val="af-ZA"/>
        </w:rPr>
        <w:t xml:space="preserve"> </w:t>
      </w:r>
      <w:r w:rsidRPr="004F71AE">
        <w:rPr>
          <w:rFonts w:ascii="GHEA Grapalat" w:hAnsi="GHEA Grapalat" w:cs="Sylfaen"/>
          <w:sz w:val="20"/>
        </w:rPr>
        <w:t>պարզաբանումը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հրավերում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14:paraId="7245C100"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ներկայացնելու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
    <w:p w14:paraId="790A1781"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նային</w:t>
      </w:r>
      <w:r w:rsidRPr="004F71AE">
        <w:rPr>
          <w:rFonts w:ascii="GHEA Grapalat" w:hAnsi="GHEA Grapalat" w:cs="Times Armenian"/>
          <w:sz w:val="20"/>
          <w:lang w:val="af-ZA"/>
        </w:rPr>
        <w:t xml:space="preserve"> </w:t>
      </w:r>
      <w:r w:rsidRPr="004F71AE">
        <w:rPr>
          <w:rFonts w:ascii="GHEA Grapalat" w:hAnsi="GHEA Grapalat" w:cs="Sylfaen"/>
          <w:sz w:val="20"/>
        </w:rPr>
        <w:t>առաջարկը</w:t>
      </w:r>
      <w:r w:rsidRPr="004F71AE">
        <w:rPr>
          <w:rFonts w:ascii="GHEA Grapalat" w:hAnsi="GHEA Grapalat" w:cs="Times Armenian"/>
          <w:sz w:val="20"/>
          <w:lang w:val="af-ZA"/>
        </w:rPr>
        <w:tab/>
        <w:t xml:space="preserve"> </w:t>
      </w:r>
    </w:p>
    <w:p w14:paraId="1334AF78" w14:textId="77777777"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ործողության</w:t>
      </w:r>
      <w:r w:rsidRPr="004F71AE">
        <w:rPr>
          <w:rFonts w:ascii="GHEA Grapalat" w:hAnsi="GHEA Grapalat" w:cs="Times Armenian"/>
          <w:sz w:val="20"/>
          <w:lang w:val="af-ZA"/>
        </w:rPr>
        <w:t xml:space="preserve"> </w:t>
      </w:r>
      <w:r w:rsidRPr="004F71AE">
        <w:rPr>
          <w:rFonts w:ascii="GHEA Grapalat" w:hAnsi="GHEA Grapalat" w:cs="Sylfaen"/>
          <w:sz w:val="20"/>
        </w:rPr>
        <w:t>ժամկետը</w:t>
      </w:r>
      <w:r w:rsidRPr="004F71AE">
        <w:rPr>
          <w:rFonts w:ascii="GHEA Grapalat" w:hAnsi="GHEA Grapalat" w:cs="Times Armenian"/>
          <w:sz w:val="20"/>
          <w:lang w:val="af-ZA"/>
        </w:rPr>
        <w:t xml:space="preserve">, </w:t>
      </w:r>
      <w:r w:rsidRPr="004F71AE">
        <w:rPr>
          <w:rFonts w:ascii="GHEA Grapalat" w:hAnsi="GHEA Grapalat" w:cs="Sylfaen"/>
          <w:sz w:val="20"/>
        </w:rPr>
        <w:t>հայտերում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դրանք</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վերցնելու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p>
    <w:p w14:paraId="673C4EF5"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r w:rsidRPr="004F71AE">
        <w:rPr>
          <w:rFonts w:ascii="GHEA Grapalat" w:hAnsi="GHEA Grapalat" w:cs="Sylfaen"/>
          <w:sz w:val="20"/>
        </w:rPr>
        <w:t>այտերի</w:t>
      </w:r>
      <w:r w:rsidRPr="004F71AE">
        <w:rPr>
          <w:rFonts w:ascii="GHEA Grapalat" w:hAnsi="GHEA Grapalat" w:cs="Sylfaen"/>
          <w:sz w:val="20"/>
          <w:lang w:val="af-ZA"/>
        </w:rPr>
        <w:t xml:space="preserve"> </w:t>
      </w:r>
      <w:r w:rsidRPr="004F71AE">
        <w:rPr>
          <w:rFonts w:ascii="GHEA Grapalat" w:hAnsi="GHEA Grapalat" w:cs="Sylfaen"/>
          <w:sz w:val="20"/>
        </w:rPr>
        <w:t>բացումը</w:t>
      </w:r>
      <w:r w:rsidRPr="004F71AE">
        <w:rPr>
          <w:rFonts w:ascii="GHEA Grapalat" w:hAnsi="GHEA Grapalat" w:cs="Sylfaen"/>
          <w:sz w:val="20"/>
          <w:lang w:val="af-ZA"/>
        </w:rPr>
        <w:t xml:space="preserve">, </w:t>
      </w:r>
      <w:r w:rsidRPr="004F71AE">
        <w:rPr>
          <w:rFonts w:ascii="GHEA Grapalat" w:hAnsi="GHEA Grapalat" w:cs="Sylfaen"/>
          <w:sz w:val="20"/>
        </w:rPr>
        <w:t>գնահատումը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արդյունքների</w:t>
      </w:r>
      <w:r w:rsidRPr="004F71AE">
        <w:rPr>
          <w:rFonts w:ascii="GHEA Grapalat" w:hAnsi="GHEA Grapalat" w:cs="Sylfaen"/>
          <w:sz w:val="20"/>
          <w:lang w:val="af-ZA"/>
        </w:rPr>
        <w:t xml:space="preserve"> </w:t>
      </w:r>
      <w:r w:rsidRPr="004F71AE">
        <w:rPr>
          <w:rFonts w:ascii="GHEA Grapalat" w:hAnsi="GHEA Grapalat" w:cs="Sylfaen"/>
          <w:sz w:val="20"/>
        </w:rPr>
        <w:t>ամփոփումը</w:t>
      </w:r>
      <w:r w:rsidRPr="004F71AE">
        <w:rPr>
          <w:rFonts w:ascii="GHEA Grapalat" w:hAnsi="GHEA Grapalat" w:cs="Sylfaen"/>
          <w:sz w:val="20"/>
          <w:lang w:val="af-ZA"/>
        </w:rPr>
        <w:tab/>
      </w:r>
    </w:p>
    <w:p w14:paraId="0FADE7F8"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կնքումը</w:t>
      </w:r>
      <w:r w:rsidRPr="004F71AE">
        <w:rPr>
          <w:rFonts w:ascii="GHEA Grapalat" w:hAnsi="GHEA Grapalat" w:cs="Times Armenian"/>
          <w:sz w:val="20"/>
          <w:lang w:val="af-ZA"/>
        </w:rPr>
        <w:tab/>
      </w:r>
    </w:p>
    <w:p w14:paraId="1DA8DC34"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ապահովումները</w:t>
      </w:r>
      <w:r w:rsidRPr="004F71AE">
        <w:rPr>
          <w:rFonts w:ascii="GHEA Grapalat" w:hAnsi="GHEA Grapalat" w:cs="Times Armenian"/>
          <w:sz w:val="20"/>
          <w:lang w:val="af-ZA"/>
        </w:rPr>
        <w:tab/>
        <w:t xml:space="preserve"> </w:t>
      </w:r>
    </w:p>
    <w:p w14:paraId="721478D3"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r w:rsidRPr="004F71AE">
        <w:rPr>
          <w:rFonts w:ascii="GHEA Grapalat" w:hAnsi="GHEA Grapalat" w:cs="Sylfaen"/>
          <w:sz w:val="20"/>
        </w:rPr>
        <w:t>չկայացած</w:t>
      </w:r>
      <w:r w:rsidRPr="004F71AE">
        <w:rPr>
          <w:rFonts w:ascii="GHEA Grapalat" w:hAnsi="GHEA Grapalat" w:cs="Times Armenian"/>
          <w:sz w:val="20"/>
          <w:lang w:val="af-ZA"/>
        </w:rPr>
        <w:t xml:space="preserve"> </w:t>
      </w:r>
      <w:r w:rsidRPr="004F71AE">
        <w:rPr>
          <w:rFonts w:ascii="GHEA Grapalat" w:hAnsi="GHEA Grapalat" w:cs="Sylfaen"/>
          <w:sz w:val="20"/>
        </w:rPr>
        <w:t>հայտարարելը</w:t>
      </w:r>
      <w:r w:rsidRPr="004F71AE">
        <w:rPr>
          <w:rFonts w:ascii="GHEA Grapalat" w:hAnsi="GHEA Grapalat" w:cs="Times Armenian"/>
          <w:sz w:val="20"/>
          <w:lang w:val="af-ZA"/>
        </w:rPr>
        <w:tab/>
        <w:t xml:space="preserve"> </w:t>
      </w:r>
    </w:p>
    <w:p w14:paraId="166C30DD"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ործողությունները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կամ</w:t>
      </w:r>
      <w:r w:rsidRPr="004F71AE">
        <w:rPr>
          <w:rFonts w:ascii="GHEA Grapalat" w:hAnsi="GHEA Grapalat" w:cs="Times Armenian"/>
          <w:sz w:val="20"/>
          <w:lang w:val="af-ZA"/>
        </w:rPr>
        <w:t xml:space="preserve">) </w:t>
      </w:r>
      <w:r w:rsidRPr="004F71AE">
        <w:rPr>
          <w:rFonts w:ascii="GHEA Grapalat" w:hAnsi="GHEA Grapalat" w:cs="Sylfaen"/>
          <w:sz w:val="20"/>
        </w:rPr>
        <w:t>ընդունված</w:t>
      </w:r>
      <w:r w:rsidRPr="004F71AE">
        <w:rPr>
          <w:rFonts w:ascii="GHEA Grapalat" w:hAnsi="GHEA Grapalat" w:cs="Times Armenian"/>
          <w:sz w:val="20"/>
          <w:lang w:val="af-ZA"/>
        </w:rPr>
        <w:t xml:space="preserve"> </w:t>
      </w:r>
      <w:r w:rsidRPr="004F71AE">
        <w:rPr>
          <w:rFonts w:ascii="GHEA Grapalat" w:hAnsi="GHEA Grapalat" w:cs="Sylfaen"/>
          <w:sz w:val="20"/>
        </w:rPr>
        <w:t>որոշումները</w:t>
      </w:r>
      <w:r w:rsidRPr="004F71AE">
        <w:rPr>
          <w:rFonts w:ascii="GHEA Grapalat" w:hAnsi="GHEA Grapalat" w:cs="Times Armenian"/>
          <w:sz w:val="20"/>
          <w:lang w:val="af-ZA"/>
        </w:rPr>
        <w:t xml:space="preserve"> </w:t>
      </w:r>
      <w:r w:rsidRPr="004F71AE">
        <w:rPr>
          <w:rFonts w:ascii="GHEA Grapalat" w:hAnsi="GHEA Grapalat" w:cs="Sylfaen"/>
          <w:sz w:val="20"/>
        </w:rPr>
        <w:t>բողոքարկելու</w:t>
      </w:r>
      <w:r w:rsidRPr="004F71AE">
        <w:rPr>
          <w:rFonts w:ascii="GHEA Grapalat" w:hAnsi="GHEA Grapalat" w:cs="Times Armenian"/>
          <w:sz w:val="20"/>
          <w:lang w:val="af-ZA"/>
        </w:rPr>
        <w:t xml:space="preserve">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իրավունքը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14:paraId="4F9B4BA7" w14:textId="77777777" w:rsidR="00B80C21" w:rsidRPr="004F71AE" w:rsidRDefault="00B80C21" w:rsidP="00B80C21">
      <w:pPr>
        <w:ind w:firstLine="567"/>
        <w:jc w:val="both"/>
        <w:rPr>
          <w:rFonts w:ascii="GHEA Grapalat" w:hAnsi="GHEA Grapalat"/>
          <w:sz w:val="20"/>
          <w:lang w:val="af-ZA"/>
        </w:rPr>
      </w:pPr>
    </w:p>
    <w:p w14:paraId="13B21672" w14:textId="77777777" w:rsidR="00B80C21" w:rsidRPr="004F71AE" w:rsidRDefault="00B80C21" w:rsidP="00B80C21">
      <w:pPr>
        <w:ind w:firstLine="567"/>
        <w:jc w:val="both"/>
        <w:rPr>
          <w:rFonts w:ascii="GHEA Grapalat" w:hAnsi="GHEA Grapalat"/>
          <w:sz w:val="20"/>
          <w:lang w:val="af-ZA"/>
        </w:rPr>
      </w:pPr>
    </w:p>
    <w:p w14:paraId="3213BF8C" w14:textId="674D3CBD" w:rsidR="00B80C21" w:rsidRPr="004F71AE" w:rsidRDefault="00B80C21" w:rsidP="00B80C21">
      <w:pPr>
        <w:ind w:firstLine="567"/>
        <w:jc w:val="center"/>
        <w:rPr>
          <w:rFonts w:ascii="GHEA Grapalat" w:hAnsi="GHEA Grapalat"/>
          <w:b/>
          <w:sz w:val="20"/>
          <w:lang w:val="af-ZA"/>
        </w:rPr>
      </w:pPr>
      <w:proofErr w:type="gramStart"/>
      <w:r w:rsidRPr="004F71AE">
        <w:rPr>
          <w:rFonts w:ascii="GHEA Grapalat" w:hAnsi="GHEA Grapalat" w:cs="Sylfaen"/>
          <w:b/>
          <w:sz w:val="20"/>
        </w:rPr>
        <w:t>ՄԱՍ</w:t>
      </w:r>
      <w:r w:rsidRPr="004F71AE">
        <w:rPr>
          <w:rFonts w:ascii="GHEA Grapalat" w:hAnsi="GHEA Grapalat" w:cs="Times Armenian"/>
          <w:b/>
          <w:sz w:val="20"/>
          <w:lang w:val="af-ZA"/>
        </w:rPr>
        <w:t xml:space="preserve">  II</w:t>
      </w:r>
      <w:proofErr w:type="gramEnd"/>
      <w:r w:rsidRPr="004F71AE">
        <w:rPr>
          <w:rFonts w:ascii="GHEA Grapalat" w:hAnsi="GHEA Grapalat" w:cs="Times Armenian"/>
          <w:b/>
          <w:sz w:val="20"/>
          <w:lang w:val="af-ZA"/>
        </w:rPr>
        <w:t xml:space="preserve">.  </w:t>
      </w:r>
      <w:r w:rsidR="007402FE">
        <w:rPr>
          <w:rFonts w:ascii="GHEA Grapalat" w:hAnsi="GHEA Grapalat" w:cs="Sylfaen"/>
          <w:b/>
          <w:sz w:val="22"/>
          <w:szCs w:val="22"/>
        </w:rPr>
        <w:t>ԳՆԱՆՇՄԱՆ</w:t>
      </w:r>
      <w:r w:rsidR="007402FE" w:rsidRPr="00520BC6">
        <w:rPr>
          <w:rFonts w:ascii="GHEA Grapalat" w:hAnsi="GHEA Grapalat" w:cs="Sylfaen"/>
          <w:b/>
          <w:sz w:val="22"/>
          <w:szCs w:val="22"/>
          <w:lang w:val="af-ZA"/>
        </w:rPr>
        <w:t xml:space="preserve"> </w:t>
      </w:r>
      <w:r w:rsidR="007402FE">
        <w:rPr>
          <w:rFonts w:ascii="GHEA Grapalat" w:hAnsi="GHEA Grapalat" w:cs="Sylfaen"/>
          <w:b/>
          <w:sz w:val="22"/>
          <w:szCs w:val="22"/>
        </w:rPr>
        <w:t>ՀԱՐՑՈՒՄ</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14:paraId="3AA8372D" w14:textId="77777777" w:rsidR="00B80C21" w:rsidRPr="004F71AE" w:rsidRDefault="00B80C21" w:rsidP="00B80C21">
      <w:pPr>
        <w:ind w:firstLine="567"/>
        <w:jc w:val="both"/>
        <w:rPr>
          <w:rFonts w:ascii="GHEA Grapalat" w:hAnsi="GHEA Grapalat"/>
          <w:sz w:val="20"/>
          <w:lang w:val="af-ZA"/>
        </w:rPr>
      </w:pPr>
    </w:p>
    <w:p w14:paraId="6259809A"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r w:rsidRPr="004F71AE">
        <w:rPr>
          <w:rFonts w:ascii="GHEA Grapalat" w:hAnsi="GHEA Grapalat" w:cs="Sylfaen"/>
          <w:sz w:val="20"/>
        </w:rPr>
        <w:t>Ընդհանուրդ</w:t>
      </w:r>
      <w:r w:rsidR="005D0B03" w:rsidRPr="004F71AE">
        <w:rPr>
          <w:rFonts w:ascii="GHEA Grapalat" w:hAnsi="GHEA Grapalat" w:cs="Sylfaen"/>
          <w:sz w:val="20"/>
          <w:lang w:val="af-ZA"/>
        </w:rPr>
        <w:t xml:space="preserve"> </w:t>
      </w:r>
      <w:r w:rsidRPr="004F71AE">
        <w:rPr>
          <w:rFonts w:ascii="GHEA Grapalat" w:hAnsi="GHEA Grapalat" w:cs="Sylfaen"/>
          <w:sz w:val="20"/>
        </w:rPr>
        <w:t>րույթներ</w:t>
      </w:r>
      <w:r w:rsidRPr="004F71AE">
        <w:rPr>
          <w:rFonts w:ascii="GHEA Grapalat" w:hAnsi="GHEA Grapalat" w:cs="Times Armenian"/>
          <w:sz w:val="20"/>
          <w:lang w:val="af-ZA"/>
        </w:rPr>
        <w:tab/>
      </w:r>
    </w:p>
    <w:p w14:paraId="1EA78A2F"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005D0B03" w:rsidRPr="004F71AE">
        <w:rPr>
          <w:rFonts w:ascii="GHEA Grapalat" w:hAnsi="GHEA Grapalat" w:cs="Sylfae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ab/>
      </w:r>
    </w:p>
    <w:p w14:paraId="1C6CF8AE"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r w:rsidRPr="004F71AE">
        <w:rPr>
          <w:rFonts w:ascii="GHEA Grapalat" w:hAnsi="GHEA Grapalat" w:cs="Sylfaen"/>
          <w:sz w:val="20"/>
        </w:rPr>
        <w:t>Հավելվածներ</w:t>
      </w:r>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14:paraId="1B8CE941" w14:textId="77777777" w:rsidR="00B80C21" w:rsidRPr="004F71AE" w:rsidRDefault="00B80C21" w:rsidP="00B80C21">
      <w:pPr>
        <w:ind w:firstLine="1134"/>
        <w:jc w:val="both"/>
        <w:rPr>
          <w:rFonts w:ascii="GHEA Grapalat" w:hAnsi="GHEA Grapalat" w:cs="Times Armenian"/>
          <w:sz w:val="20"/>
          <w:lang w:val="af-ZA"/>
        </w:rPr>
      </w:pPr>
    </w:p>
    <w:p w14:paraId="07DD2561" w14:textId="77777777" w:rsidR="00B80C21" w:rsidRPr="004F71AE" w:rsidRDefault="00B80C21" w:rsidP="00B80C21">
      <w:pPr>
        <w:ind w:firstLine="1134"/>
        <w:jc w:val="both"/>
        <w:rPr>
          <w:rFonts w:ascii="GHEA Grapalat" w:hAnsi="GHEA Grapalat" w:cs="Times Armenian"/>
          <w:sz w:val="20"/>
          <w:lang w:val="af-ZA"/>
        </w:rPr>
      </w:pPr>
    </w:p>
    <w:p w14:paraId="49EFA7A5" w14:textId="77777777" w:rsidR="00B80C21" w:rsidRPr="004F71AE" w:rsidRDefault="00B80C21" w:rsidP="00B80C21">
      <w:pPr>
        <w:ind w:firstLine="1134"/>
        <w:jc w:val="both"/>
        <w:rPr>
          <w:rFonts w:ascii="GHEA Grapalat" w:hAnsi="GHEA Grapalat" w:cs="Times Armenian"/>
          <w:sz w:val="20"/>
          <w:lang w:val="af-ZA"/>
        </w:rPr>
      </w:pPr>
    </w:p>
    <w:p w14:paraId="09FF41A2" w14:textId="77777777" w:rsidR="00B80C21" w:rsidRPr="004F71AE" w:rsidRDefault="00B80C21" w:rsidP="00B80C21">
      <w:pPr>
        <w:ind w:firstLine="1134"/>
        <w:jc w:val="both"/>
        <w:rPr>
          <w:rFonts w:ascii="GHEA Grapalat" w:hAnsi="GHEA Grapalat" w:cs="Times Armenian"/>
          <w:sz w:val="20"/>
          <w:lang w:val="af-ZA"/>
        </w:rPr>
      </w:pPr>
    </w:p>
    <w:p w14:paraId="20858B6A" w14:textId="77777777" w:rsidR="00B80C21" w:rsidRPr="004F71AE" w:rsidRDefault="00B80C21" w:rsidP="00B80C21">
      <w:pPr>
        <w:ind w:firstLine="1134"/>
        <w:jc w:val="both"/>
        <w:rPr>
          <w:rFonts w:ascii="GHEA Grapalat" w:hAnsi="GHEA Grapalat" w:cs="Times Armenian"/>
          <w:sz w:val="20"/>
          <w:lang w:val="af-ZA"/>
        </w:rPr>
      </w:pPr>
    </w:p>
    <w:p w14:paraId="3E4237C0"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14:paraId="0D619D37" w14:textId="4256EFE7" w:rsidR="00B80C21" w:rsidRPr="004F71AE" w:rsidRDefault="005D0B03" w:rsidP="00B80C21">
      <w:pPr>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տրամադրվում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լրումն</w:t>
      </w:r>
      <w:r w:rsidRPr="004F71AE">
        <w:rPr>
          <w:rFonts w:ascii="GHEA Grapalat" w:hAnsi="GHEA Grapalat" w:cs="Sylfaen"/>
          <w:sz w:val="20"/>
          <w:lang w:val="af-ZA"/>
        </w:rPr>
        <w:t xml:space="preserve">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00BD4C5F" w:rsidRPr="004F71AE">
        <w:rPr>
          <w:rFonts w:ascii="GHEA Grapalat" w:hAnsi="GHEA Grapalat"/>
          <w:b/>
          <w:sz w:val="20"/>
          <w:szCs w:val="20"/>
          <w:lang w:val="af-ZA"/>
        </w:rPr>
        <w:t xml:space="preserve"> </w:t>
      </w:r>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r w:rsidR="001C6F13">
        <w:rPr>
          <w:rFonts w:ascii="GHEA Grapalat" w:hAnsi="GHEA Grapalat" w:cs="Sylfaen"/>
          <w:sz w:val="20"/>
          <w:lang w:val="hy-AM"/>
        </w:rPr>
        <w:t xml:space="preserve"> </w:t>
      </w:r>
      <w:r w:rsidR="007402FE">
        <w:rPr>
          <w:rFonts w:ascii="GHEA Grapalat" w:hAnsi="GHEA Grapalat" w:cs="Sylfaen"/>
          <w:sz w:val="22"/>
          <w:szCs w:val="22"/>
        </w:rPr>
        <w:t>գնանշման</w:t>
      </w:r>
      <w:r w:rsidR="007402FE" w:rsidRPr="007402FE">
        <w:rPr>
          <w:rFonts w:ascii="GHEA Grapalat" w:hAnsi="GHEA Grapalat" w:cs="Sylfaen"/>
          <w:sz w:val="22"/>
          <w:szCs w:val="22"/>
          <w:lang w:val="af-ZA"/>
        </w:rPr>
        <w:t xml:space="preserve"> </w:t>
      </w:r>
      <w:proofErr w:type="gramStart"/>
      <w:r w:rsidR="007402FE">
        <w:rPr>
          <w:rFonts w:ascii="GHEA Grapalat" w:hAnsi="GHEA Grapalat" w:cs="Sylfaen"/>
          <w:sz w:val="22"/>
          <w:szCs w:val="22"/>
        </w:rPr>
        <w:t>հարցում</w:t>
      </w:r>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proofErr w:type="gramEnd"/>
      <w:r w:rsidR="00B80C21" w:rsidRPr="004F71AE">
        <w:rPr>
          <w:rFonts w:ascii="GHEA Grapalat" w:hAnsi="GHEA Grapalat" w:cs="Sylfaen"/>
          <w:sz w:val="20"/>
        </w:rPr>
        <w:t>այսուհետև</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ընթացակար</w:t>
      </w:r>
      <w:r w:rsidR="00B80C21" w:rsidRPr="004F71AE">
        <w:rPr>
          <w:rFonts w:ascii="GHEA Grapalat" w:hAnsi="GHEA Grapalat" w:cs="Times Armenian"/>
          <w:sz w:val="20"/>
        </w:rPr>
        <w:t>գ</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հայտարարության</w:t>
      </w:r>
      <w:r w:rsidR="00B80C21" w:rsidRPr="004F71AE">
        <w:rPr>
          <w:rFonts w:ascii="GHEA Grapalat" w:hAnsi="GHEA Grapalat" w:cs="Times Armenian"/>
          <w:sz w:val="20"/>
          <w:lang w:val="af-ZA"/>
        </w:rPr>
        <w:t>։</w:t>
      </w:r>
    </w:p>
    <w:p w14:paraId="74D8FFFF" w14:textId="77777777" w:rsidR="005D0B03" w:rsidRPr="004F71AE" w:rsidRDefault="005D0B03" w:rsidP="005D0B03">
      <w:pPr>
        <w:jc w:val="both"/>
        <w:rPr>
          <w:rFonts w:ascii="GHEA Grapalat" w:hAnsi="GHEA Grapalat"/>
          <w:sz w:val="20"/>
          <w:lang w:val="af-ZA"/>
        </w:rPr>
      </w:pPr>
      <w:proofErr w:type="gramStart"/>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proofErr w:type="gramEnd"/>
      <w:r w:rsidRPr="004F71AE">
        <w:rPr>
          <w:rFonts w:ascii="GHEA Grapalat" w:hAnsi="GHEA Grapalat"/>
          <w:sz w:val="20"/>
          <w:lang w:val="af-ZA"/>
        </w:rPr>
        <w:t xml:space="preserve"> </w:t>
      </w:r>
      <w:r w:rsidRPr="004F71AE">
        <w:rPr>
          <w:rFonts w:ascii="GHEA Grapalat" w:hAnsi="GHEA Grapalat" w:cs="Sylfaen"/>
          <w:sz w:val="20"/>
        </w:rPr>
        <w:t>անցկացվող</w:t>
      </w:r>
      <w:r w:rsidRPr="004F71AE">
        <w:rPr>
          <w:rFonts w:ascii="GHEA Grapalat" w:hAnsi="GHEA Grapalat" w:cs="Times Armenian"/>
          <w:sz w:val="20"/>
          <w:lang w:val="af-ZA"/>
        </w:rPr>
        <w:t xml:space="preserve"> </w:t>
      </w:r>
      <w:r w:rsidRPr="004F71AE">
        <w:rPr>
          <w:rFonts w:ascii="GHEA Grapalat" w:hAnsi="GHEA Grapalat" w:cs="Sylfaen"/>
          <w:sz w:val="20"/>
        </w:rPr>
        <w:t>բաց</w:t>
      </w:r>
      <w:r w:rsidRPr="004F71AE">
        <w:rPr>
          <w:rFonts w:ascii="GHEA Grapalat" w:hAnsi="GHEA Grapalat" w:cs="Times Armenian"/>
          <w:sz w:val="20"/>
          <w:lang w:val="af-ZA"/>
        </w:rPr>
        <w:t xml:space="preserve"> </w:t>
      </w:r>
      <w:r w:rsidRPr="004F71AE">
        <w:rPr>
          <w:rFonts w:ascii="GHEA Grapalat" w:hAnsi="GHEA Grapalat" w:cs="Times Armenian"/>
          <w:sz w:val="20"/>
        </w:rPr>
        <w:t>մրցույթ</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այսուհետև</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հայտարարության</w:t>
      </w:r>
      <w:r w:rsidRPr="004F71AE">
        <w:rPr>
          <w:rFonts w:ascii="GHEA Grapalat" w:hAnsi="GHEA Grapalat" w:cs="Times Armenian"/>
          <w:sz w:val="20"/>
          <w:lang w:val="af-ZA"/>
        </w:rPr>
        <w:t>։</w:t>
      </w:r>
    </w:p>
    <w:p w14:paraId="43E1E29B" w14:textId="49FD7265"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կազմվել</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օրենսդրության</w:t>
      </w:r>
      <w:r w:rsidRPr="004F71AE">
        <w:rPr>
          <w:rFonts w:ascii="GHEA Grapalat" w:hAnsi="GHEA Grapalat" w:cs="Times Armenian"/>
          <w:sz w:val="20"/>
          <w:lang w:val="af-ZA"/>
        </w:rPr>
        <w:t xml:space="preserve">, </w:t>
      </w:r>
      <w:r w:rsidRPr="004F71AE">
        <w:rPr>
          <w:rFonts w:ascii="GHEA Grapalat" w:hAnsi="GHEA Grapalat" w:cs="Sylfaen"/>
          <w:sz w:val="20"/>
        </w:rPr>
        <w:t>այդ</w:t>
      </w:r>
      <w:r w:rsidRPr="004F71AE">
        <w:rPr>
          <w:rFonts w:ascii="GHEA Grapalat" w:hAnsi="GHEA Grapalat" w:cs="Times Armenian"/>
          <w:sz w:val="20"/>
          <w:lang w:val="af-ZA"/>
        </w:rPr>
        <w:t xml:space="preserve"> </w:t>
      </w:r>
      <w:r w:rsidRPr="004F71AE">
        <w:rPr>
          <w:rFonts w:ascii="GHEA Grapalat" w:hAnsi="GHEA Grapalat" w:cs="Sylfaen"/>
          <w:sz w:val="20"/>
        </w:rPr>
        <w:t>թվում</w:t>
      </w:r>
      <w:r w:rsidRPr="004F71AE">
        <w:rPr>
          <w:rFonts w:ascii="GHEA Grapalat" w:hAnsi="GHEA Grapalat" w:cs="Times Armenian"/>
          <w:sz w:val="20"/>
          <w:lang w:val="af-ZA"/>
        </w:rPr>
        <w:t>`</w:t>
      </w:r>
      <w:r w:rsidRPr="004F71AE">
        <w:rPr>
          <w:rFonts w:ascii="GHEA Grapalat" w:hAnsi="GHEA Grapalat"/>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օրենքի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Օրենք</w:t>
      </w:r>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կառավարության</w:t>
      </w:r>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r w:rsidRPr="004F71AE">
        <w:rPr>
          <w:rFonts w:ascii="GHEA Grapalat" w:hAnsi="GHEA Grapalat" w:cs="Sylfaen"/>
          <w:sz w:val="20"/>
        </w:rPr>
        <w:t>որոշմամբ</w:t>
      </w:r>
      <w:r w:rsidRPr="004F71AE">
        <w:rPr>
          <w:rFonts w:ascii="GHEA Grapalat" w:hAnsi="GHEA Grapalat" w:cs="Times Armenian"/>
          <w:sz w:val="20"/>
          <w:lang w:val="af-ZA"/>
        </w:rPr>
        <w:t xml:space="preserve"> </w:t>
      </w:r>
      <w:r w:rsidRPr="004F71AE">
        <w:rPr>
          <w:rFonts w:ascii="GHEA Grapalat" w:hAnsi="GHEA Grapalat" w:cs="Sylfaen"/>
          <w:sz w:val="20"/>
        </w:rPr>
        <w:t>հաստատված</w:t>
      </w:r>
      <w:r w:rsidRPr="004F71AE">
        <w:rPr>
          <w:rFonts w:ascii="GHEA Grapalat" w:hAnsi="GHEA Grapalat" w:cs="Times Armenian"/>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կազմակերպման</w:t>
      </w:r>
      <w:r w:rsidRPr="004F71AE">
        <w:rPr>
          <w:rFonts w:ascii="GHEA Grapalat" w:hAnsi="GHEA Grapalat"/>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այլ</w:t>
      </w:r>
      <w:r w:rsidRPr="004F71AE">
        <w:rPr>
          <w:rFonts w:ascii="GHEA Grapalat" w:hAnsi="GHEA Grapalat" w:cs="Times Armenian"/>
          <w:sz w:val="20"/>
          <w:lang w:val="af-ZA"/>
        </w:rPr>
        <w:t xml:space="preserve"> </w:t>
      </w:r>
      <w:r w:rsidRPr="004F71AE">
        <w:rPr>
          <w:rFonts w:ascii="GHEA Grapalat" w:hAnsi="GHEA Grapalat" w:cs="Sylfaen"/>
          <w:sz w:val="20"/>
        </w:rPr>
        <w:t>իրավական</w:t>
      </w:r>
      <w:r w:rsidRPr="004F71AE">
        <w:rPr>
          <w:rFonts w:ascii="GHEA Grapalat" w:hAnsi="GHEA Grapalat" w:cs="Times Armenian"/>
          <w:sz w:val="20"/>
          <w:lang w:val="af-ZA"/>
        </w:rPr>
        <w:t xml:space="preserve"> </w:t>
      </w:r>
      <w:r w:rsidRPr="004F71AE">
        <w:rPr>
          <w:rFonts w:ascii="GHEA Grapalat" w:hAnsi="GHEA Grapalat" w:cs="Sylfaen"/>
          <w:sz w:val="20"/>
        </w:rPr>
        <w:t>ակտերի</w:t>
      </w:r>
      <w:r w:rsidRPr="004F71AE">
        <w:rPr>
          <w:rFonts w:ascii="GHEA Grapalat" w:hAnsi="GHEA Grapalat" w:cs="Times Armenian"/>
          <w:sz w:val="20"/>
          <w:lang w:val="af-ZA"/>
        </w:rPr>
        <w:t xml:space="preserve"> </w:t>
      </w:r>
      <w:r w:rsidRPr="004F71AE">
        <w:rPr>
          <w:rFonts w:ascii="GHEA Grapalat" w:hAnsi="GHEA Grapalat" w:cs="Sylfaen"/>
          <w:sz w:val="20"/>
        </w:rPr>
        <w:t>պահանջներին</w:t>
      </w:r>
      <w:r w:rsidRPr="004F71AE">
        <w:rPr>
          <w:rFonts w:ascii="GHEA Grapalat" w:hAnsi="GHEA Grapalat" w:cs="Times Armenian"/>
          <w:sz w:val="20"/>
          <w:lang w:val="af-ZA"/>
        </w:rPr>
        <w:t xml:space="preserve"> </w:t>
      </w:r>
      <w:r w:rsidRPr="004F71AE">
        <w:rPr>
          <w:rFonts w:ascii="GHEA Grapalat" w:hAnsi="GHEA Grapalat" w:cs="Sylfaen"/>
          <w:sz w:val="20"/>
        </w:rPr>
        <w:t>համապատասխան</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նպատակ</w:t>
      </w:r>
      <w:r w:rsidRPr="004F71AE">
        <w:rPr>
          <w:rFonts w:ascii="GHEA Grapalat" w:hAnsi="GHEA Grapalat" w:cs="Times Armenian"/>
          <w:sz w:val="20"/>
          <w:lang w:val="af-ZA"/>
        </w:rPr>
        <w:t xml:space="preserve"> </w:t>
      </w:r>
      <w:r w:rsidRPr="004F71AE">
        <w:rPr>
          <w:rFonts w:ascii="GHEA Grapalat" w:hAnsi="GHEA Grapalat" w:cs="Sylfaen"/>
          <w:sz w:val="20"/>
        </w:rPr>
        <w:t>ունի</w:t>
      </w:r>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122878">
        <w:rPr>
          <w:rFonts w:ascii="GHEA Grapalat" w:hAnsi="GHEA Grapalat"/>
          <w:b/>
          <w:sz w:val="20"/>
          <w:szCs w:val="20"/>
          <w:lang w:val="af-ZA"/>
        </w:rPr>
        <w:t>Թլիկի հիմնական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պատվիրատու</w:t>
      </w:r>
      <w:r w:rsidRPr="004F71AE">
        <w:rPr>
          <w:rFonts w:ascii="GHEA Grapalat" w:hAnsi="GHEA Grapalat" w:cs="Times Armenian"/>
          <w:sz w:val="20"/>
          <w:lang w:val="af-ZA"/>
        </w:rPr>
        <w:t xml:space="preserve">) </w:t>
      </w:r>
      <w:r w:rsidRPr="004F71AE">
        <w:rPr>
          <w:rFonts w:ascii="GHEA Grapalat" w:hAnsi="GHEA Grapalat" w:cs="Sylfaen"/>
          <w:sz w:val="20"/>
        </w:rPr>
        <w:t>կողմից</w:t>
      </w:r>
      <w:r w:rsidRPr="004F71AE">
        <w:rPr>
          <w:rFonts w:ascii="GHEA Grapalat" w:hAnsi="GHEA Grapalat" w:cs="Times Armenian"/>
          <w:sz w:val="20"/>
          <w:lang w:val="af-ZA"/>
        </w:rPr>
        <w:t xml:space="preserve"> </w:t>
      </w:r>
      <w:r w:rsidRPr="004F71AE">
        <w:rPr>
          <w:rFonts w:ascii="GHEA Grapalat" w:hAnsi="GHEA Grapalat" w:cs="Sylfaen"/>
          <w:sz w:val="20"/>
        </w:rPr>
        <w:t>հայտարարված</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r w:rsidRPr="004F71AE">
        <w:rPr>
          <w:rFonts w:ascii="GHEA Grapalat" w:hAnsi="GHEA Grapalat" w:cs="Sylfaen"/>
          <w:sz w:val="20"/>
          <w:lang w:val="af-ZA"/>
        </w:rPr>
        <w:t xml:space="preserve"> </w:t>
      </w:r>
      <w:r w:rsidRPr="004F71AE">
        <w:rPr>
          <w:rFonts w:ascii="GHEA Grapalat" w:hAnsi="GHEA Grapalat" w:cs="Sylfaen"/>
          <w:sz w:val="20"/>
        </w:rPr>
        <w:t>մասնակցելու</w:t>
      </w:r>
      <w:r w:rsidRPr="004F71AE">
        <w:rPr>
          <w:rFonts w:ascii="GHEA Grapalat" w:hAnsi="GHEA Grapalat" w:cs="Times Armenian"/>
          <w:sz w:val="20"/>
          <w:lang w:val="af-ZA"/>
        </w:rPr>
        <w:t xml:space="preserve"> </w:t>
      </w:r>
      <w:r w:rsidRPr="004F71AE">
        <w:rPr>
          <w:rFonts w:ascii="GHEA Grapalat" w:hAnsi="GHEA Grapalat" w:cs="Sylfaen"/>
          <w:sz w:val="20"/>
        </w:rPr>
        <w:t>մտադրություն</w:t>
      </w:r>
      <w:r w:rsidRPr="004F71AE">
        <w:rPr>
          <w:rFonts w:ascii="GHEA Grapalat" w:hAnsi="GHEA Grapalat" w:cs="Times Armenian"/>
          <w:sz w:val="20"/>
          <w:lang w:val="af-ZA"/>
        </w:rPr>
        <w:t xml:space="preserve"> </w:t>
      </w:r>
      <w:r w:rsidRPr="004F71AE">
        <w:rPr>
          <w:rFonts w:ascii="GHEA Grapalat" w:hAnsi="GHEA Grapalat" w:cs="Sylfaen"/>
          <w:sz w:val="20"/>
        </w:rPr>
        <w:t>ունեցող</w:t>
      </w:r>
      <w:r w:rsidRPr="004F71AE">
        <w:rPr>
          <w:rFonts w:ascii="GHEA Grapalat" w:hAnsi="GHEA Grapalat" w:cs="Times Armenian"/>
          <w:sz w:val="20"/>
          <w:lang w:val="af-ZA"/>
        </w:rPr>
        <w:t xml:space="preserve"> </w:t>
      </w:r>
      <w:r w:rsidRPr="004F71AE">
        <w:rPr>
          <w:rFonts w:ascii="GHEA Grapalat" w:hAnsi="GHEA Grapalat" w:cs="Sylfaen"/>
          <w:sz w:val="20"/>
        </w:rPr>
        <w:t>անձանց</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մասնակից</w:t>
      </w:r>
      <w:r w:rsidRPr="004F71AE">
        <w:rPr>
          <w:rFonts w:ascii="GHEA Grapalat" w:hAnsi="GHEA Grapalat" w:cs="Times Armenian"/>
          <w:sz w:val="20"/>
          <w:lang w:val="af-ZA"/>
        </w:rPr>
        <w:t xml:space="preserve">) </w:t>
      </w:r>
      <w:r w:rsidRPr="004F71AE">
        <w:rPr>
          <w:rFonts w:ascii="GHEA Grapalat" w:hAnsi="GHEA Grapalat" w:cs="Sylfaen"/>
          <w:sz w:val="20"/>
        </w:rPr>
        <w:t>տեղեկացնելու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պայմանների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անցկացման</w:t>
      </w:r>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r w:rsidRPr="004F71AE">
        <w:rPr>
          <w:rFonts w:ascii="GHEA Grapalat" w:hAnsi="GHEA Grapalat" w:cs="Sylfaen"/>
          <w:sz w:val="20"/>
        </w:rPr>
        <w:t>որոշելու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նրա</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r w:rsidRPr="004F71AE">
        <w:rPr>
          <w:rFonts w:ascii="GHEA Grapalat" w:hAnsi="GHEA Grapalat" w:cs="Times Armenian"/>
          <w:sz w:val="20"/>
          <w:lang w:val="af-ZA"/>
        </w:rPr>
        <w:t xml:space="preserve"> </w:t>
      </w:r>
      <w:r w:rsidRPr="004F71AE">
        <w:rPr>
          <w:rFonts w:ascii="GHEA Grapalat" w:hAnsi="GHEA Grapalat" w:cs="Sylfaen"/>
          <w:sz w:val="20"/>
        </w:rPr>
        <w:t>կնքելու</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Times Armenian"/>
          <w:sz w:val="20"/>
          <w:lang w:val="af-ZA"/>
        </w:rPr>
        <w:t xml:space="preserve">, </w:t>
      </w:r>
      <w:r w:rsidRPr="004F71AE">
        <w:rPr>
          <w:rFonts w:ascii="GHEA Grapalat" w:hAnsi="GHEA Grapalat" w:cs="Sylfaen"/>
          <w:sz w:val="20"/>
        </w:rPr>
        <w:t>ինչպես</w:t>
      </w:r>
      <w:r w:rsidRPr="004F71AE">
        <w:rPr>
          <w:rFonts w:ascii="GHEA Grapalat" w:hAnsi="GHEA Grapalat" w:cs="Times Armenian"/>
          <w:sz w:val="20"/>
          <w:lang w:val="af-ZA"/>
        </w:rPr>
        <w:t xml:space="preserve"> </w:t>
      </w:r>
      <w:r w:rsidRPr="004F71AE">
        <w:rPr>
          <w:rFonts w:ascii="GHEA Grapalat" w:hAnsi="GHEA Grapalat" w:cs="Sylfaen"/>
          <w:sz w:val="20"/>
        </w:rPr>
        <w:t>նաև</w:t>
      </w:r>
      <w:r w:rsidRPr="004F71AE">
        <w:rPr>
          <w:rFonts w:ascii="GHEA Grapalat" w:hAnsi="GHEA Grapalat" w:cs="Times Armenian"/>
          <w:sz w:val="20"/>
          <w:lang w:val="af-ZA"/>
        </w:rPr>
        <w:t xml:space="preserve"> </w:t>
      </w:r>
      <w:r w:rsidRPr="004F71AE">
        <w:rPr>
          <w:rFonts w:ascii="GHEA Grapalat" w:hAnsi="GHEA Grapalat" w:cs="Sylfaen"/>
          <w:sz w:val="20"/>
        </w:rPr>
        <w:t>օժանդակելու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պատրաստելիս</w:t>
      </w:r>
      <w:r w:rsidRPr="004F71AE">
        <w:rPr>
          <w:rFonts w:ascii="GHEA Grapalat" w:hAnsi="GHEA Grapalat" w:cs="Times Armenian"/>
          <w:sz w:val="20"/>
          <w:lang w:val="af-ZA"/>
        </w:rPr>
        <w:t>։</w:t>
      </w:r>
    </w:p>
    <w:p w14:paraId="4BBF2FA5" w14:textId="77777777"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Հայտեր</w:t>
      </w:r>
      <w:r w:rsidRPr="004F71AE">
        <w:rPr>
          <w:rFonts w:ascii="GHEA Grapalat" w:hAnsi="GHEA Grapalat" w:cs="Times Armenian"/>
          <w:sz w:val="20"/>
          <w:lang w:val="af-ZA"/>
        </w:rPr>
        <w:t xml:space="preserve"> </w:t>
      </w:r>
      <w:r w:rsidRPr="004F71AE">
        <w:rPr>
          <w:rFonts w:ascii="GHEA Grapalat" w:hAnsi="GHEA Grapalat" w:cs="Sylfaen"/>
          <w:sz w:val="20"/>
        </w:rPr>
        <w:t>կարող</w:t>
      </w:r>
      <w:r w:rsidRPr="004F71AE">
        <w:rPr>
          <w:rFonts w:ascii="GHEA Grapalat" w:hAnsi="GHEA Grapalat" w:cs="Times Armenian"/>
          <w:sz w:val="20"/>
          <w:lang w:val="af-ZA"/>
        </w:rPr>
        <w:t xml:space="preserve"> </w:t>
      </w:r>
      <w:r w:rsidRPr="004F71AE">
        <w:rPr>
          <w:rFonts w:ascii="GHEA Grapalat" w:hAnsi="GHEA Grapalat" w:cs="Sylfaen"/>
          <w:sz w:val="20"/>
        </w:rPr>
        <w:t>են</w:t>
      </w:r>
      <w:r w:rsidRPr="004F71AE">
        <w:rPr>
          <w:rFonts w:ascii="GHEA Grapalat" w:hAnsi="GHEA Grapalat" w:cs="Times Armenian"/>
          <w:sz w:val="20"/>
          <w:lang w:val="af-ZA"/>
        </w:rPr>
        <w:t xml:space="preserve"> </w:t>
      </w:r>
      <w:r w:rsidRPr="004F71AE">
        <w:rPr>
          <w:rFonts w:ascii="GHEA Grapalat" w:hAnsi="GHEA Grapalat" w:cs="Sylfaen"/>
          <w:sz w:val="20"/>
        </w:rPr>
        <w:t>ներկայացնել</w:t>
      </w:r>
      <w:r w:rsidRPr="004F71AE">
        <w:rPr>
          <w:rFonts w:ascii="GHEA Grapalat" w:hAnsi="GHEA Grapalat" w:cs="Times Armenian"/>
          <w:sz w:val="20"/>
          <w:lang w:val="af-ZA"/>
        </w:rPr>
        <w:t xml:space="preserve"> </w:t>
      </w:r>
      <w:r w:rsidRPr="004F71AE">
        <w:rPr>
          <w:rFonts w:ascii="GHEA Grapalat" w:hAnsi="GHEA Grapalat" w:cs="Sylfaen"/>
          <w:sz w:val="20"/>
        </w:rPr>
        <w:t>բոլոր</w:t>
      </w:r>
      <w:r w:rsidRPr="004F71AE">
        <w:rPr>
          <w:rFonts w:ascii="GHEA Grapalat" w:hAnsi="GHEA Grapalat" w:cs="Sylfaen"/>
          <w:sz w:val="20"/>
          <w:lang w:val="af-ZA"/>
        </w:rPr>
        <w:t xml:space="preserve"> </w:t>
      </w:r>
      <w:r w:rsidRPr="004F71AE">
        <w:rPr>
          <w:rFonts w:ascii="GHEA Grapalat" w:hAnsi="GHEA Grapalat" w:cs="Sylfaen"/>
          <w:sz w:val="20"/>
        </w:rPr>
        <w:t>անձիք</w:t>
      </w:r>
      <w:r w:rsidRPr="004F71AE">
        <w:rPr>
          <w:rFonts w:ascii="GHEA Grapalat" w:hAnsi="GHEA Grapalat" w:cs="Times Armenian"/>
          <w:sz w:val="20"/>
          <w:lang w:val="af-ZA"/>
        </w:rPr>
        <w:t xml:space="preserve">, </w:t>
      </w:r>
      <w:r w:rsidRPr="004F71AE">
        <w:rPr>
          <w:rFonts w:ascii="GHEA Grapalat" w:hAnsi="GHEA Grapalat" w:cs="Sylfaen"/>
          <w:sz w:val="20"/>
        </w:rPr>
        <w:t>անկախ</w:t>
      </w:r>
      <w:r w:rsidRPr="004F71AE">
        <w:rPr>
          <w:rFonts w:ascii="GHEA Grapalat" w:hAnsi="GHEA Grapalat" w:cs="Times Armenian"/>
          <w:sz w:val="20"/>
          <w:lang w:val="af-ZA"/>
        </w:rPr>
        <w:t xml:space="preserve"> </w:t>
      </w:r>
      <w:r w:rsidRPr="004F71AE">
        <w:rPr>
          <w:rFonts w:ascii="GHEA Grapalat" w:hAnsi="GHEA Grapalat" w:cs="Sylfaen"/>
          <w:sz w:val="20"/>
        </w:rPr>
        <w:t>նրանց</w:t>
      </w:r>
      <w:r w:rsidRPr="004F71AE">
        <w:rPr>
          <w:rFonts w:ascii="GHEA Grapalat" w:hAnsi="GHEA Grapalat" w:cs="Times Armenian"/>
          <w:sz w:val="20"/>
          <w:lang w:val="af-ZA"/>
        </w:rPr>
        <w:t xml:space="preserve">` </w:t>
      </w:r>
      <w:r w:rsidRPr="004F71AE">
        <w:rPr>
          <w:rFonts w:ascii="GHEA Grapalat" w:hAnsi="GHEA Grapalat" w:cs="Sylfaen"/>
          <w:sz w:val="20"/>
        </w:rPr>
        <w:t>օտարերկրյա</w:t>
      </w:r>
      <w:r w:rsidRPr="004F71AE">
        <w:rPr>
          <w:rFonts w:ascii="GHEA Grapalat" w:hAnsi="GHEA Grapalat" w:cs="Times Armenian"/>
          <w:sz w:val="20"/>
          <w:lang w:val="af-ZA"/>
        </w:rPr>
        <w:t xml:space="preserve"> </w:t>
      </w:r>
      <w:r w:rsidRPr="004F71AE">
        <w:rPr>
          <w:rFonts w:ascii="GHEA Grapalat" w:hAnsi="GHEA Grapalat" w:cs="Sylfaen"/>
          <w:sz w:val="20"/>
        </w:rPr>
        <w:t>ֆիզիկական</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կազմակերպություն</w:t>
      </w:r>
      <w:r w:rsidRPr="004F71AE">
        <w:rPr>
          <w:rFonts w:ascii="GHEA Grapalat" w:hAnsi="GHEA Grapalat" w:cs="Times Armenian"/>
          <w:sz w:val="20"/>
          <w:lang w:val="af-ZA"/>
        </w:rPr>
        <w:t xml:space="preserve">, </w:t>
      </w:r>
      <w:r w:rsidRPr="004F71AE">
        <w:rPr>
          <w:rFonts w:ascii="GHEA Grapalat" w:hAnsi="GHEA Grapalat" w:cs="Sylfaen"/>
          <w:sz w:val="20"/>
        </w:rPr>
        <w:t>քաղաքացիություն</w:t>
      </w:r>
      <w:r w:rsidRPr="004F71AE">
        <w:rPr>
          <w:rFonts w:ascii="GHEA Grapalat" w:hAnsi="GHEA Grapalat" w:cs="Times Armenian"/>
          <w:sz w:val="20"/>
          <w:lang w:val="af-ZA"/>
        </w:rPr>
        <w:t xml:space="preserve"> </w:t>
      </w:r>
      <w:r w:rsidRPr="004F71AE">
        <w:rPr>
          <w:rFonts w:ascii="GHEA Grapalat" w:hAnsi="GHEA Grapalat" w:cs="Sylfaen"/>
          <w:sz w:val="20"/>
        </w:rPr>
        <w:t>չունեցող</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լինելու</w:t>
      </w:r>
      <w:r w:rsidRPr="004F71AE">
        <w:rPr>
          <w:rFonts w:ascii="GHEA Grapalat" w:hAnsi="GHEA Grapalat" w:cs="Times Armenian"/>
          <w:sz w:val="20"/>
          <w:lang w:val="af-ZA"/>
        </w:rPr>
        <w:t xml:space="preserve"> </w:t>
      </w:r>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r w:rsidRPr="004F71AE">
        <w:rPr>
          <w:rFonts w:ascii="GHEA Grapalat" w:hAnsi="GHEA Grapalat" w:cs="Times Armenian"/>
          <w:sz w:val="20"/>
          <w:lang w:val="af-ZA"/>
        </w:rPr>
        <w:t>։</w:t>
      </w:r>
    </w:p>
    <w:p w14:paraId="0093B6E5" w14:textId="77777777" w:rsidR="005D0B03"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Sylfaen"/>
          <w:sz w:val="20"/>
        </w:rPr>
        <w:t>հարաբերությունների</w:t>
      </w:r>
      <w:r w:rsidRPr="004F71AE">
        <w:rPr>
          <w:rFonts w:ascii="GHEA Grapalat" w:hAnsi="GHEA Grapalat" w:cs="Times Armenian"/>
          <w:sz w:val="20"/>
          <w:lang w:val="af-ZA"/>
        </w:rPr>
        <w:t xml:space="preserve"> </w:t>
      </w:r>
      <w:r w:rsidRPr="004F71AE">
        <w:rPr>
          <w:rFonts w:ascii="GHEA Grapalat" w:hAnsi="GHEA Grapalat" w:cs="Sylfaen"/>
          <w:sz w:val="20"/>
        </w:rPr>
        <w:t>նկատմամբ</w:t>
      </w:r>
      <w:r w:rsidRPr="004F71AE">
        <w:rPr>
          <w:rFonts w:ascii="GHEA Grapalat" w:hAnsi="GHEA Grapalat" w:cs="Times Armenian"/>
          <w:sz w:val="20"/>
          <w:lang w:val="af-ZA"/>
        </w:rPr>
        <w:t xml:space="preserve"> </w:t>
      </w:r>
      <w:r w:rsidRPr="004F71AE">
        <w:rPr>
          <w:rFonts w:ascii="GHEA Grapalat" w:hAnsi="GHEA Grapalat" w:cs="Sylfaen"/>
          <w:sz w:val="20"/>
        </w:rPr>
        <w:t>կիրառվում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Հայաստանի</w:t>
      </w:r>
      <w:r w:rsidRPr="004F71AE">
        <w:rPr>
          <w:rFonts w:ascii="GHEA Grapalat" w:hAnsi="GHEA Grapalat" w:cs="Times Armenia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իրավունքը։</w:t>
      </w:r>
      <w:r w:rsidRPr="004F71AE">
        <w:rPr>
          <w:rFonts w:ascii="GHEA Grapalat" w:hAnsi="GHEA Grapalat" w:cs="Sylfaen"/>
          <w:sz w:val="20"/>
          <w:lang w:val="af-ZA"/>
        </w:rPr>
        <w:t xml:space="preserve"> </w:t>
      </w:r>
      <w:r w:rsidRPr="004F71AE">
        <w:rPr>
          <w:rFonts w:ascii="GHEA Grapalat" w:hAnsi="GHEA Grapalat" w:cs="Sylfaen"/>
          <w:sz w:val="20"/>
        </w:rPr>
        <w:t>Սույն</w:t>
      </w:r>
      <w:r w:rsidRPr="004F71AE">
        <w:rPr>
          <w:rFonts w:ascii="GHEA Grapalat" w:hAnsi="GHEA Grapalat" w:cs="Sylfaen"/>
          <w:sz w:val="20"/>
          <w:lang w:val="af-ZA"/>
        </w:rPr>
        <w:t xml:space="preserve"> </w:t>
      </w:r>
      <w:r w:rsidRPr="004F71AE">
        <w:rPr>
          <w:rFonts w:ascii="GHEA Grapalat" w:hAnsi="GHEA Grapalat" w:cs="Sylfaen"/>
          <w:sz w:val="20"/>
        </w:rPr>
        <w:t>ընթացակարգի</w:t>
      </w:r>
      <w:r w:rsidRPr="004F71AE">
        <w:rPr>
          <w:rFonts w:ascii="GHEA Grapalat" w:hAnsi="GHEA Grapalat" w:cs="Sylfaen"/>
          <w:sz w:val="20"/>
          <w:lang w:val="af-ZA"/>
        </w:rPr>
        <w:t xml:space="preserve"> </w:t>
      </w:r>
      <w:r w:rsidRPr="004F71AE">
        <w:rPr>
          <w:rFonts w:ascii="GHEA Grapalat" w:hAnsi="GHEA Grapalat" w:cs="Sylfaen"/>
          <w:sz w:val="20"/>
        </w:rPr>
        <w:t>հետ</w:t>
      </w:r>
      <w:r w:rsidRPr="004F71AE">
        <w:rPr>
          <w:rFonts w:ascii="GHEA Grapalat" w:hAnsi="GHEA Grapalat" w:cs="Sylfaen"/>
          <w:sz w:val="20"/>
          <w:lang w:val="af-ZA"/>
        </w:rPr>
        <w:t xml:space="preserve"> </w:t>
      </w:r>
      <w:r w:rsidRPr="004F71AE">
        <w:rPr>
          <w:rFonts w:ascii="GHEA Grapalat" w:hAnsi="GHEA Grapalat" w:cs="Sylfaen"/>
          <w:sz w:val="20"/>
        </w:rPr>
        <w:t>կապված</w:t>
      </w:r>
      <w:r w:rsidRPr="004F71AE">
        <w:rPr>
          <w:rFonts w:ascii="GHEA Grapalat" w:hAnsi="GHEA Grapalat" w:cs="Sylfaen"/>
          <w:sz w:val="20"/>
          <w:lang w:val="af-ZA"/>
        </w:rPr>
        <w:t xml:space="preserve"> </w:t>
      </w:r>
      <w:r w:rsidRPr="004F71AE">
        <w:rPr>
          <w:rFonts w:ascii="GHEA Grapalat" w:hAnsi="GHEA Grapalat" w:cs="Sylfaen"/>
          <w:sz w:val="20"/>
        </w:rPr>
        <w:t>վեճերը</w:t>
      </w:r>
      <w:r w:rsidRPr="004F71AE">
        <w:rPr>
          <w:rFonts w:ascii="GHEA Grapalat" w:hAnsi="GHEA Grapalat" w:cs="Sylfaen"/>
          <w:sz w:val="20"/>
          <w:lang w:val="af-ZA"/>
        </w:rPr>
        <w:t xml:space="preserve"> </w:t>
      </w:r>
      <w:r w:rsidRPr="004F71AE">
        <w:rPr>
          <w:rFonts w:ascii="GHEA Grapalat" w:hAnsi="GHEA Grapalat" w:cs="Sylfaen"/>
          <w:sz w:val="20"/>
        </w:rPr>
        <w:t>ենթակա</w:t>
      </w:r>
      <w:r w:rsidRPr="004F71AE">
        <w:rPr>
          <w:rFonts w:ascii="GHEA Grapalat" w:hAnsi="GHEA Grapalat" w:cs="Sylfaen"/>
          <w:sz w:val="20"/>
          <w:lang w:val="af-ZA"/>
        </w:rPr>
        <w:t xml:space="preserve"> </w:t>
      </w:r>
      <w:r w:rsidRPr="004F71AE">
        <w:rPr>
          <w:rFonts w:ascii="GHEA Grapalat" w:hAnsi="GHEA Grapalat" w:cs="Sylfaen"/>
          <w:sz w:val="20"/>
        </w:rPr>
        <w:t>են</w:t>
      </w:r>
      <w:r w:rsidRPr="004F71AE">
        <w:rPr>
          <w:rFonts w:ascii="GHEA Grapalat" w:hAnsi="GHEA Grapalat" w:cs="Sylfaen"/>
          <w:sz w:val="20"/>
          <w:lang w:val="af-ZA"/>
        </w:rPr>
        <w:t xml:space="preserve"> </w:t>
      </w:r>
      <w:r w:rsidRPr="004F71AE">
        <w:rPr>
          <w:rFonts w:ascii="GHEA Grapalat" w:hAnsi="GHEA Grapalat" w:cs="Sylfaen"/>
          <w:sz w:val="20"/>
        </w:rPr>
        <w:t>քննության</w:t>
      </w:r>
      <w:r w:rsidRPr="004F71AE">
        <w:rPr>
          <w:rFonts w:ascii="GHEA Grapalat" w:hAnsi="GHEA Grapalat" w:cs="Sylfaen"/>
          <w:sz w:val="20"/>
          <w:lang w:val="af-ZA"/>
        </w:rPr>
        <w:t xml:space="preserve"> </w:t>
      </w:r>
      <w:r w:rsidRPr="004F71AE">
        <w:rPr>
          <w:rFonts w:ascii="GHEA Grapalat" w:hAnsi="GHEA Grapalat" w:cs="Sylfaen"/>
          <w:sz w:val="20"/>
        </w:rPr>
        <w:t>Հայաստանի</w:t>
      </w:r>
      <w:r w:rsidRPr="004F71AE">
        <w:rPr>
          <w:rFonts w:ascii="GHEA Grapalat" w:hAnsi="GHEA Grapalat" w:cs="Sylfae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դատարաններում։</w:t>
      </w:r>
      <w:r w:rsidRPr="004F71AE">
        <w:rPr>
          <w:rFonts w:ascii="GHEA Grapalat" w:hAnsi="GHEA Grapalat" w:cs="Sylfaen"/>
          <w:sz w:val="20"/>
          <w:lang w:val="af-ZA"/>
        </w:rPr>
        <w:t xml:space="preserve"> </w:t>
      </w:r>
    </w:p>
    <w:p w14:paraId="3DDC1C86" w14:textId="4FBB0A27" w:rsidR="00B80C21"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Գնահատող</w:t>
      </w:r>
      <w:r w:rsidRPr="004F71AE">
        <w:rPr>
          <w:rFonts w:ascii="GHEA Grapalat" w:hAnsi="GHEA Grapalat" w:cs="Sylfaen"/>
          <w:sz w:val="20"/>
          <w:lang w:val="af-ZA"/>
        </w:rPr>
        <w:t xml:space="preserve"> </w:t>
      </w:r>
      <w:r w:rsidRPr="004F71AE">
        <w:rPr>
          <w:rFonts w:ascii="GHEA Grapalat" w:hAnsi="GHEA Grapalat" w:cs="Sylfaen"/>
          <w:sz w:val="20"/>
        </w:rPr>
        <w:t>հանձնաժողովի</w:t>
      </w:r>
      <w:r w:rsidRPr="004F71AE">
        <w:rPr>
          <w:rFonts w:ascii="GHEA Grapalat" w:hAnsi="GHEA Grapalat" w:cs="Sylfaen"/>
          <w:sz w:val="20"/>
          <w:lang w:val="af-ZA"/>
        </w:rPr>
        <w:t xml:space="preserve"> </w:t>
      </w:r>
      <w:r w:rsidRPr="004F71AE">
        <w:rPr>
          <w:rFonts w:ascii="GHEA Grapalat" w:hAnsi="GHEA Grapalat" w:cs="Sylfaen"/>
          <w:sz w:val="20"/>
        </w:rPr>
        <w:t>քարտուղարի</w:t>
      </w:r>
      <w:r w:rsidRPr="004F71AE">
        <w:rPr>
          <w:rFonts w:ascii="GHEA Grapalat" w:hAnsi="GHEA Grapalat" w:cs="Sylfaen"/>
          <w:sz w:val="20"/>
          <w:lang w:val="af-ZA"/>
        </w:rPr>
        <w:t xml:space="preserve"> </w:t>
      </w:r>
      <w:r w:rsidRPr="004F71AE">
        <w:rPr>
          <w:rFonts w:ascii="GHEA Grapalat" w:hAnsi="GHEA Grapalat" w:cs="Sylfaen"/>
          <w:sz w:val="20"/>
        </w:rPr>
        <w:t>էլեկտրոնային</w:t>
      </w:r>
      <w:r w:rsidRPr="004F71AE">
        <w:rPr>
          <w:rFonts w:ascii="GHEA Grapalat" w:hAnsi="GHEA Grapalat" w:cs="Sylfaen"/>
          <w:sz w:val="20"/>
          <w:lang w:val="af-ZA"/>
        </w:rPr>
        <w:t xml:space="preserve"> </w:t>
      </w:r>
      <w:r w:rsidRPr="004F71AE">
        <w:rPr>
          <w:rFonts w:ascii="GHEA Grapalat" w:hAnsi="GHEA Grapalat" w:cs="Sylfaen"/>
          <w:sz w:val="20"/>
        </w:rPr>
        <w:t>փոստի</w:t>
      </w:r>
      <w:r w:rsidRPr="004F71AE">
        <w:rPr>
          <w:rFonts w:ascii="GHEA Grapalat" w:hAnsi="GHEA Grapalat" w:cs="Sylfaen"/>
          <w:sz w:val="20"/>
          <w:lang w:val="af-ZA"/>
        </w:rPr>
        <w:t xml:space="preserve"> </w:t>
      </w:r>
      <w:r w:rsidRPr="004F71AE">
        <w:rPr>
          <w:rFonts w:ascii="GHEA Grapalat" w:hAnsi="GHEA Grapalat" w:cs="Sylfaen"/>
          <w:sz w:val="20"/>
        </w:rPr>
        <w:t>հասցեն</w:t>
      </w:r>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CE6F46">
        <w:rPr>
          <w:rFonts w:ascii="GHEA Grapalat" w:hAnsi="GHEA Grapalat" w:cs="Sylfaen"/>
          <w:b/>
          <w:sz w:val="20"/>
          <w:lang w:val="af-ZA"/>
        </w:rPr>
        <w:t>tllik</w:t>
      </w:r>
      <w:r w:rsidR="00562019">
        <w:rPr>
          <w:rFonts w:ascii="GHEA Grapalat" w:hAnsi="GHEA Grapalat" w:cs="Sylfaen"/>
          <w:b/>
          <w:sz w:val="20"/>
          <w:lang w:val="af-ZA"/>
        </w:rPr>
        <w:t>@schools.am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14:paraId="403F1666" w14:textId="77777777"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proofErr w:type="gramStart"/>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roofErr w:type="gramEnd"/>
    </w:p>
    <w:p w14:paraId="4F4B2491" w14:textId="77777777" w:rsidR="00B80C21" w:rsidRPr="004F71AE" w:rsidRDefault="00B80C21" w:rsidP="00B80C21">
      <w:pPr>
        <w:pStyle w:val="3"/>
        <w:ind w:firstLine="567"/>
        <w:rPr>
          <w:rFonts w:ascii="GHEA Grapalat" w:hAnsi="GHEA Grapalat"/>
          <w:color w:val="auto"/>
          <w:szCs w:val="22"/>
          <w:lang w:val="af-ZA"/>
        </w:rPr>
      </w:pPr>
    </w:p>
    <w:p w14:paraId="10C69C88" w14:textId="77777777"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14:paraId="2E6FB652" w14:textId="77777777" w:rsidR="00B80C21" w:rsidRPr="004F71AE" w:rsidRDefault="00B80C21" w:rsidP="00B80C21">
      <w:pPr>
        <w:ind w:left="360"/>
        <w:jc w:val="center"/>
        <w:rPr>
          <w:rFonts w:ascii="GHEA Grapalat" w:hAnsi="GHEA Grapalat" w:cs="Sylfaen"/>
          <w:b/>
          <w:sz w:val="20"/>
        </w:rPr>
      </w:pPr>
    </w:p>
    <w:p w14:paraId="0EB22203" w14:textId="5F1DC3BB"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1.1 Գնման</w:t>
      </w:r>
      <w:r w:rsidR="009D7C7C" w:rsidRPr="004F71AE">
        <w:rPr>
          <w:rFonts w:ascii="GHEA Grapalat" w:hAnsi="GHEA Grapalat" w:cs="Sylfaen"/>
          <w:color w:val="auto"/>
          <w:sz w:val="22"/>
        </w:rPr>
        <w:t xml:space="preserve"> </w:t>
      </w:r>
      <w:r w:rsidRPr="004F71AE">
        <w:rPr>
          <w:rFonts w:ascii="GHEA Grapalat" w:hAnsi="GHEA Grapalat" w:cs="Sylfaen"/>
          <w:color w:val="auto"/>
          <w:sz w:val="22"/>
        </w:rPr>
        <w:t xml:space="preserve">առարկա է </w:t>
      </w:r>
      <w:proofErr w:type="gramStart"/>
      <w:r w:rsidRPr="004F71AE">
        <w:rPr>
          <w:rFonts w:ascii="GHEA Grapalat" w:hAnsi="GHEA Grapalat" w:cs="Sylfaen"/>
          <w:color w:val="auto"/>
          <w:sz w:val="22"/>
        </w:rPr>
        <w:t xml:space="preserve">հանդիսանում  </w:t>
      </w:r>
      <w:r w:rsidRPr="004F71AE">
        <w:rPr>
          <w:rFonts w:ascii="GHEA Grapalat" w:hAnsi="GHEA Grapalat" w:cs="Sylfaen"/>
          <w:b/>
          <w:color w:val="auto"/>
          <w:sz w:val="22"/>
        </w:rPr>
        <w:t>ՀՀ</w:t>
      </w:r>
      <w:proofErr w:type="gramEnd"/>
      <w:r w:rsidRPr="004F71AE">
        <w:rPr>
          <w:rFonts w:ascii="GHEA Grapalat" w:hAnsi="GHEA Grapalat" w:cs="Sylfaen"/>
          <w:b/>
          <w:color w:val="auto"/>
          <w:sz w:val="22"/>
        </w:rPr>
        <w:t xml:space="preserve"> Արագածոտնի մարզի </w:t>
      </w:r>
      <w:r w:rsidR="00122878">
        <w:rPr>
          <w:rFonts w:ascii="GHEA Grapalat" w:hAnsi="GHEA Grapalat" w:cs="Sylfaen"/>
          <w:b/>
          <w:color w:val="auto"/>
          <w:sz w:val="22"/>
        </w:rPr>
        <w:t>Թլիկի հիմնական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ի</w:t>
      </w:r>
      <w:r w:rsidRPr="004F71AE">
        <w:rPr>
          <w:rFonts w:ascii="GHEA Grapalat" w:hAnsi="GHEA Grapalat" w:cs="Sylfaen"/>
          <w:color w:val="auto"/>
          <w:sz w:val="22"/>
        </w:rPr>
        <w:t xml:space="preserve"> կարիքների համար` </w:t>
      </w:r>
      <w:r w:rsidRPr="004F71AE">
        <w:rPr>
          <w:rFonts w:ascii="GHEA Grapalat" w:hAnsi="GHEA Grapalat" w:cs="Sylfaen"/>
          <w:b/>
          <w:color w:val="auto"/>
          <w:sz w:val="22"/>
        </w:rPr>
        <w:t xml:space="preserve">«ՀՀ Արագածոտնի մարզի </w:t>
      </w:r>
      <w:r w:rsidR="00122878">
        <w:rPr>
          <w:rFonts w:ascii="GHEA Grapalat" w:hAnsi="GHEA Grapalat" w:cs="Sylfaen"/>
          <w:b/>
          <w:color w:val="auto"/>
          <w:sz w:val="22"/>
        </w:rPr>
        <w:t>Թլիկի հիմնական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 xml:space="preserve">ի </w:t>
      </w:r>
      <w:r w:rsidR="00122878">
        <w:rPr>
          <w:rFonts w:ascii="GHEA Grapalat" w:hAnsi="GHEA Grapalat" w:cs="Sylfaen"/>
          <w:b/>
          <w:color w:val="auto"/>
          <w:sz w:val="22"/>
        </w:rPr>
        <w:t>Սանհանգույցների կառուցման</w:t>
      </w:r>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ձեռքբերումը</w:t>
      </w:r>
      <w:r w:rsidRPr="004F71AE">
        <w:rPr>
          <w:rFonts w:ascii="GHEA Grapalat" w:hAnsi="GHEA Grapalat"/>
          <w:color w:val="auto"/>
          <w:sz w:val="22"/>
        </w:rPr>
        <w:t xml:space="preserve"> (այսուհետ` նաև աշխատանք)</w:t>
      </w:r>
      <w:r w:rsidRPr="004F71AE">
        <w:rPr>
          <w:rFonts w:ascii="GHEA Grapalat" w:hAnsi="GHEA Grapalat"/>
          <w:color w:val="auto"/>
          <w:sz w:val="22"/>
          <w:lang w:val="af-ZA"/>
        </w:rPr>
        <w:t xml:space="preserve">, </w:t>
      </w:r>
      <w:r w:rsidRPr="004F71AE">
        <w:rPr>
          <w:rFonts w:ascii="GHEA Grapalat" w:hAnsi="GHEA Grapalat"/>
          <w:color w:val="auto"/>
          <w:sz w:val="22"/>
        </w:rPr>
        <w:t>որոնք</w:t>
      </w:r>
      <w:r w:rsidR="005D0B03" w:rsidRPr="004F71AE">
        <w:rPr>
          <w:rFonts w:ascii="GHEA Grapalat" w:hAnsi="GHEA Grapalat"/>
          <w:color w:val="auto"/>
          <w:sz w:val="22"/>
        </w:rPr>
        <w:t xml:space="preserve"> </w:t>
      </w:r>
      <w:r w:rsidRPr="004F71AE">
        <w:rPr>
          <w:rFonts w:ascii="GHEA Grapalat" w:hAnsi="GHEA Grapalat"/>
          <w:color w:val="auto"/>
          <w:sz w:val="22"/>
        </w:rPr>
        <w:t>խմբավորված</w:t>
      </w:r>
      <w:r w:rsidR="0053011D" w:rsidRPr="004F71AE">
        <w:rPr>
          <w:rFonts w:ascii="GHEA Grapalat" w:hAnsi="GHEA Grapalat"/>
          <w:color w:val="auto"/>
          <w:sz w:val="22"/>
        </w:rPr>
        <w:t xml:space="preserve"> </w:t>
      </w:r>
      <w:r w:rsidRPr="004F71AE">
        <w:rPr>
          <w:rFonts w:ascii="GHEA Grapalat" w:hAnsi="GHEA Grapalat"/>
          <w:color w:val="auto"/>
          <w:sz w:val="22"/>
        </w:rPr>
        <w:t>են</w:t>
      </w:r>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r w:rsidR="006F4582" w:rsidRPr="004F71AE">
        <w:rPr>
          <w:rFonts w:ascii="GHEA Grapalat" w:hAnsi="GHEA Grapalat"/>
          <w:b/>
          <w:color w:val="FF0000"/>
          <w:sz w:val="22"/>
        </w:rPr>
        <w:t>մեկ</w:t>
      </w:r>
      <w:r w:rsidRPr="004F71AE">
        <w:rPr>
          <w:rFonts w:ascii="GHEA Grapalat" w:hAnsi="GHEA Grapalat"/>
          <w:color w:val="auto"/>
          <w:sz w:val="22"/>
          <w:lang w:val="af-ZA"/>
        </w:rPr>
        <w:t xml:space="preserve">» </w:t>
      </w:r>
      <w:r w:rsidRPr="004F71AE">
        <w:rPr>
          <w:rFonts w:ascii="GHEA Grapalat" w:hAnsi="GHEA Grapalat" w:cs="Sylfaen"/>
          <w:color w:val="auto"/>
          <w:sz w:val="22"/>
        </w:rPr>
        <w:t>չափաբաժիներում</w:t>
      </w:r>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14:paraId="16D5162E" w14:textId="77777777"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14:paraId="62CF85BC" w14:textId="77777777"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14:paraId="4E4A636C" w14:textId="77777777"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14:paraId="6E793110" w14:textId="77777777" w:rsidTr="001C26F0">
        <w:trPr>
          <w:trHeight w:val="306"/>
        </w:trPr>
        <w:tc>
          <w:tcPr>
            <w:tcW w:w="1843" w:type="dxa"/>
            <w:vAlign w:val="center"/>
          </w:tcPr>
          <w:p w14:paraId="07C0A46D"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14:paraId="0470A88B"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14:paraId="70FE7FC9" w14:textId="77777777" w:rsidR="00082274" w:rsidRPr="004F71AE" w:rsidRDefault="00082274" w:rsidP="001C26F0">
            <w:pPr>
              <w:pStyle w:val="25"/>
              <w:spacing w:line="240" w:lineRule="auto"/>
              <w:ind w:firstLine="0"/>
              <w:jc w:val="center"/>
              <w:rPr>
                <w:rFonts w:ascii="GHEA Grapalat" w:hAnsi="GHEA Grapalat"/>
                <w:b/>
                <w:bCs/>
                <w:iCs/>
              </w:rPr>
            </w:pPr>
          </w:p>
        </w:tc>
      </w:tr>
      <w:tr w:rsidR="00082274" w:rsidRPr="00E621F3" w14:paraId="5D96B12D" w14:textId="77777777" w:rsidTr="001C26F0">
        <w:tc>
          <w:tcPr>
            <w:tcW w:w="1843" w:type="dxa"/>
            <w:vAlign w:val="center"/>
          </w:tcPr>
          <w:p w14:paraId="3A5C1425" w14:textId="77777777"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14:paraId="797DA77B" w14:textId="3AA81D06" w:rsidR="00082274" w:rsidRPr="004F71AE" w:rsidRDefault="00CE6F46" w:rsidP="005702E5">
            <w:pPr>
              <w:jc w:val="center"/>
              <w:rPr>
                <w:rFonts w:ascii="Sylfaen" w:hAnsi="Sylfaen" w:cs="Arial"/>
                <w:b/>
                <w:bCs/>
                <w:sz w:val="18"/>
                <w:szCs w:val="18"/>
                <w:lang w:val="ru-RU"/>
              </w:rPr>
            </w:pPr>
            <w:r>
              <w:rPr>
                <w:rFonts w:ascii="Sylfaen" w:hAnsi="Sylfaen" w:cs="Arial"/>
                <w:b/>
                <w:bCs/>
                <w:color w:val="FF0000"/>
                <w:szCs w:val="18"/>
              </w:rPr>
              <w:t>2,236,979</w:t>
            </w:r>
          </w:p>
        </w:tc>
        <w:tc>
          <w:tcPr>
            <w:tcW w:w="6806" w:type="dxa"/>
            <w:vAlign w:val="center"/>
          </w:tcPr>
          <w:p w14:paraId="648F03EE" w14:textId="31219CB2"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122878">
              <w:rPr>
                <w:rFonts w:ascii="GHEA Grapalat" w:hAnsi="GHEA Grapalat" w:cs="Sylfaen"/>
                <w:b/>
                <w:sz w:val="22"/>
                <w:lang w:val="hy-AM"/>
              </w:rPr>
              <w:t>Թլիկի հիմնական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122878">
              <w:rPr>
                <w:rFonts w:ascii="GHEA Grapalat" w:hAnsi="GHEA Grapalat" w:cs="Sylfaen"/>
                <w:b/>
                <w:sz w:val="22"/>
                <w:lang w:val="af-ZA"/>
              </w:rPr>
              <w:t>Սանհանգույցների կառուցման</w:t>
            </w:r>
            <w:r w:rsidRPr="004F71AE">
              <w:rPr>
                <w:rFonts w:ascii="GHEA Grapalat" w:hAnsi="GHEA Grapalat" w:cs="Sylfaen"/>
                <w:b/>
                <w:sz w:val="22"/>
                <w:lang w:val="hy-AM"/>
              </w:rPr>
              <w:t xml:space="preserve"> աշխատանքներ</w:t>
            </w:r>
          </w:p>
        </w:tc>
      </w:tr>
    </w:tbl>
    <w:p w14:paraId="791804E1" w14:textId="77777777" w:rsidR="00B80C21" w:rsidRPr="004F71AE" w:rsidRDefault="00B80C21" w:rsidP="00B80C21">
      <w:pPr>
        <w:ind w:firstLine="567"/>
        <w:rPr>
          <w:rFonts w:ascii="GHEA Grapalat" w:hAnsi="GHEA Grapalat" w:cs="Sylfaen"/>
          <w:sz w:val="20"/>
          <w:lang w:val="af-ZA"/>
        </w:rPr>
      </w:pPr>
    </w:p>
    <w:p w14:paraId="6AEDF4C6" w14:textId="77777777" w:rsidR="00371B3E" w:rsidRDefault="00371B3E" w:rsidP="00371B3E">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45D44006" w14:textId="77777777" w:rsidR="00371B3E" w:rsidRDefault="00371B3E" w:rsidP="00371B3E">
      <w:pPr>
        <w:ind w:firstLine="567"/>
        <w:jc w:val="both"/>
        <w:rPr>
          <w:rFonts w:ascii="GHEA Grapalat" w:hAnsi="GHEA Grapalat"/>
          <w:szCs w:val="22"/>
          <w:lang w:val="es-ES"/>
        </w:rPr>
      </w:pPr>
    </w:p>
    <w:p w14:paraId="7AA8F5D3" w14:textId="77777777" w:rsidR="00371B3E" w:rsidRDefault="00371B3E" w:rsidP="00371B3E">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EEBA314"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14:paraId="70DC00D1"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sz w:val="20"/>
          <w:szCs w:val="20"/>
          <w:lang w:val="hy-AM"/>
        </w:rPr>
        <w:t>հինգ</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431847DD"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4) </w:t>
      </w:r>
      <w:r>
        <w:rPr>
          <w:rFonts w:ascii="GHEA Grapalat" w:hAnsi="GHEA Grapalat" w:cs="Sylfaen"/>
          <w:sz w:val="20"/>
          <w:szCs w:val="20"/>
        </w:rPr>
        <w:t>որոնց</w:t>
      </w:r>
      <w:r>
        <w:rPr>
          <w:rFonts w:ascii="GHEA Grapalat" w:hAnsi="GHEA Grapalat" w:cs="Sylfaen"/>
          <w:sz w:val="20"/>
          <w:szCs w:val="20"/>
          <w:lang w:val="es-ES"/>
        </w:rPr>
        <w:t xml:space="preserve"> </w:t>
      </w:r>
      <w:r>
        <w:rPr>
          <w:rFonts w:ascii="GHEA Grapalat" w:hAnsi="GHEA Grapalat" w:cs="Sylfaen"/>
          <w:sz w:val="20"/>
          <w:szCs w:val="20"/>
        </w:rPr>
        <w:t>վերաբերյալ</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ոլորտում</w:t>
      </w:r>
      <w:r>
        <w:rPr>
          <w:rFonts w:ascii="GHEA Grapalat" w:hAnsi="GHEA Grapalat" w:cs="Sylfaen"/>
          <w:sz w:val="20"/>
          <w:szCs w:val="20"/>
          <w:lang w:val="es-ES"/>
        </w:rPr>
        <w:t xml:space="preserve"> </w:t>
      </w:r>
      <w:r>
        <w:rPr>
          <w:rFonts w:ascii="GHEA Grapalat" w:hAnsi="GHEA Grapalat" w:cs="Sylfaen"/>
          <w:sz w:val="20"/>
          <w:szCs w:val="20"/>
        </w:rPr>
        <w:t>հակամրցակցային</w:t>
      </w:r>
      <w:r>
        <w:rPr>
          <w:rFonts w:ascii="GHEA Grapalat" w:hAnsi="GHEA Grapalat" w:cs="Sylfaen"/>
          <w:sz w:val="20"/>
          <w:szCs w:val="20"/>
          <w:lang w:val="es-ES"/>
        </w:rPr>
        <w:t xml:space="preserve"> </w:t>
      </w:r>
      <w:r>
        <w:rPr>
          <w:rFonts w:ascii="GHEA Grapalat" w:hAnsi="GHEA Grapalat" w:cs="Sylfaen"/>
          <w:sz w:val="20"/>
          <w:szCs w:val="20"/>
        </w:rPr>
        <w:t>համաձայնության</w:t>
      </w:r>
      <w:r>
        <w:rPr>
          <w:rFonts w:ascii="GHEA Grapalat" w:hAnsi="GHEA Grapalat" w:cs="Sylfaen"/>
          <w:sz w:val="20"/>
          <w:szCs w:val="20"/>
          <w:lang w:val="es-ES"/>
        </w:rPr>
        <w:t xml:space="preserve">, </w:t>
      </w:r>
      <w:r>
        <w:rPr>
          <w:rFonts w:ascii="GHEA Grapalat" w:hAnsi="GHEA Grapalat" w:cs="Sylfaen"/>
          <w:sz w:val="20"/>
          <w:szCs w:val="20"/>
        </w:rPr>
        <w:t>գերիշխող</w:t>
      </w:r>
      <w:r>
        <w:rPr>
          <w:rFonts w:ascii="GHEA Grapalat" w:hAnsi="GHEA Grapalat" w:cs="Sylfaen"/>
          <w:sz w:val="20"/>
          <w:szCs w:val="20"/>
          <w:lang w:val="es-ES"/>
        </w:rPr>
        <w:t xml:space="preserve"> </w:t>
      </w:r>
      <w:r>
        <w:rPr>
          <w:rFonts w:ascii="GHEA Grapalat" w:hAnsi="GHEA Grapalat" w:cs="Sylfaen"/>
          <w:sz w:val="20"/>
          <w:szCs w:val="20"/>
        </w:rPr>
        <w:t>դիրքի</w:t>
      </w:r>
      <w:r>
        <w:rPr>
          <w:rFonts w:ascii="GHEA Grapalat" w:hAnsi="GHEA Grapalat" w:cs="Sylfaen"/>
          <w:sz w:val="20"/>
          <w:szCs w:val="20"/>
          <w:lang w:val="es-ES"/>
        </w:rPr>
        <w:t xml:space="preserve"> </w:t>
      </w:r>
      <w:r>
        <w:rPr>
          <w:rFonts w:ascii="GHEA Grapalat" w:hAnsi="GHEA Grapalat" w:cs="Sylfaen"/>
          <w:sz w:val="20"/>
          <w:szCs w:val="20"/>
        </w:rPr>
        <w:t>չարաշահման</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անբարեխիղճ</w:t>
      </w:r>
      <w:r>
        <w:rPr>
          <w:rFonts w:ascii="GHEA Grapalat" w:hAnsi="GHEA Grapalat" w:cs="Sylfaen"/>
          <w:sz w:val="20"/>
          <w:szCs w:val="20"/>
          <w:lang w:val="es-ES"/>
        </w:rPr>
        <w:t xml:space="preserve"> </w:t>
      </w:r>
      <w:r>
        <w:rPr>
          <w:rFonts w:ascii="GHEA Grapalat" w:hAnsi="GHEA Grapalat" w:cs="Sylfaen"/>
          <w:sz w:val="20"/>
          <w:szCs w:val="20"/>
        </w:rPr>
        <w:t>մրցակցության</w:t>
      </w:r>
      <w:r>
        <w:rPr>
          <w:rFonts w:ascii="GHEA Grapalat" w:hAnsi="GHEA Grapalat" w:cs="Sylfaen"/>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 xml:space="preserve"> </w:t>
      </w:r>
      <w:r>
        <w:rPr>
          <w:rFonts w:ascii="GHEA Grapalat" w:hAnsi="GHEA Grapalat" w:cs="Sylfaen"/>
          <w:sz w:val="20"/>
          <w:szCs w:val="20"/>
        </w:rPr>
        <w:t>պատասխանատվություն</w:t>
      </w:r>
      <w:r>
        <w:rPr>
          <w:rFonts w:ascii="GHEA Grapalat" w:hAnsi="GHEA Grapalat" w:cs="Sylfaen"/>
          <w:sz w:val="20"/>
          <w:szCs w:val="20"/>
          <w:lang w:val="es-ES"/>
        </w:rPr>
        <w:t xml:space="preserve"> </w:t>
      </w:r>
      <w:r>
        <w:rPr>
          <w:rFonts w:ascii="GHEA Grapalat" w:hAnsi="GHEA Grapalat" w:cs="Sylfaen"/>
          <w:sz w:val="20"/>
          <w:szCs w:val="20"/>
        </w:rPr>
        <w:t>սահմանող</w:t>
      </w:r>
      <w:r>
        <w:rPr>
          <w:rFonts w:ascii="GHEA Grapalat" w:hAnsi="GHEA Grapalat" w:cs="Sylfaen"/>
          <w:sz w:val="20"/>
          <w:szCs w:val="20"/>
          <w:lang w:val="es-ES"/>
        </w:rPr>
        <w:t xml:space="preserve"> </w:t>
      </w:r>
      <w:r>
        <w:rPr>
          <w:rFonts w:ascii="GHEA Grapalat" w:hAnsi="GHEA Grapalat" w:cs="Sylfaen"/>
          <w:sz w:val="20"/>
          <w:szCs w:val="20"/>
        </w:rPr>
        <w:t>վարչական</w:t>
      </w:r>
      <w:r>
        <w:rPr>
          <w:rFonts w:ascii="GHEA Grapalat" w:hAnsi="GHEA Grapalat" w:cs="Sylfaen"/>
          <w:sz w:val="20"/>
          <w:szCs w:val="20"/>
          <w:lang w:val="es-ES"/>
        </w:rPr>
        <w:t xml:space="preserve"> </w:t>
      </w:r>
      <w:r>
        <w:rPr>
          <w:rFonts w:ascii="GHEA Grapalat" w:hAnsi="GHEA Grapalat" w:cs="Sylfaen"/>
          <w:sz w:val="20"/>
          <w:szCs w:val="20"/>
        </w:rPr>
        <w:t>ակտը</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ներկայացվելու</w:t>
      </w:r>
      <w:r>
        <w:rPr>
          <w:rFonts w:ascii="GHEA Grapalat" w:hAnsi="GHEA Grapalat" w:cs="Sylfaen"/>
          <w:sz w:val="20"/>
          <w:szCs w:val="20"/>
          <w:lang w:val="es-ES"/>
        </w:rPr>
        <w:t xml:space="preserve"> </w:t>
      </w:r>
      <w:r>
        <w:rPr>
          <w:rFonts w:ascii="GHEA Grapalat" w:hAnsi="GHEA Grapalat" w:cs="Sylfaen"/>
          <w:sz w:val="20"/>
          <w:szCs w:val="20"/>
        </w:rPr>
        <w:t>օրվան</w:t>
      </w:r>
      <w:r>
        <w:rPr>
          <w:rFonts w:ascii="GHEA Grapalat" w:hAnsi="GHEA Grapalat" w:cs="Sylfaen"/>
          <w:sz w:val="20"/>
          <w:szCs w:val="20"/>
          <w:lang w:val="es-ES"/>
        </w:rPr>
        <w:t xml:space="preserve"> </w:t>
      </w:r>
      <w:r>
        <w:rPr>
          <w:rFonts w:ascii="GHEA Grapalat" w:hAnsi="GHEA Grapalat" w:cs="Sylfaen"/>
          <w:sz w:val="20"/>
          <w:szCs w:val="20"/>
        </w:rPr>
        <w:t>նախորդող</w:t>
      </w:r>
      <w:r>
        <w:rPr>
          <w:rFonts w:ascii="GHEA Grapalat" w:hAnsi="GHEA Grapalat" w:cs="Sylfaen"/>
          <w:sz w:val="20"/>
          <w:szCs w:val="20"/>
          <w:lang w:val="es-ES"/>
        </w:rPr>
        <w:t xml:space="preserve"> </w:t>
      </w:r>
      <w:r>
        <w:rPr>
          <w:rFonts w:ascii="GHEA Grapalat" w:hAnsi="GHEA Grapalat" w:cs="Sylfaen"/>
          <w:sz w:val="20"/>
          <w:szCs w:val="20"/>
        </w:rPr>
        <w:t>երեք</w:t>
      </w:r>
      <w:r>
        <w:rPr>
          <w:rFonts w:ascii="GHEA Grapalat" w:hAnsi="GHEA Grapalat" w:cs="Sylfaen"/>
          <w:sz w:val="20"/>
          <w:szCs w:val="20"/>
          <w:lang w:val="es-ES"/>
        </w:rPr>
        <w:t xml:space="preserve"> </w:t>
      </w:r>
      <w:r>
        <w:rPr>
          <w:rFonts w:ascii="GHEA Grapalat" w:hAnsi="GHEA Grapalat" w:cs="Sylfaen"/>
          <w:sz w:val="20"/>
          <w:szCs w:val="20"/>
        </w:rPr>
        <w:t>տարվա</w:t>
      </w:r>
      <w:r>
        <w:rPr>
          <w:rFonts w:ascii="GHEA Grapalat" w:hAnsi="GHEA Grapalat" w:cs="Sylfaen"/>
          <w:sz w:val="20"/>
          <w:szCs w:val="20"/>
          <w:lang w:val="es-ES"/>
        </w:rPr>
        <w:t xml:space="preserve"> </w:t>
      </w:r>
      <w:r>
        <w:rPr>
          <w:rFonts w:ascii="GHEA Grapalat" w:hAnsi="GHEA Grapalat" w:cs="Sylfaen"/>
          <w:sz w:val="20"/>
          <w:szCs w:val="20"/>
        </w:rPr>
        <w:t>ընթացքում</w:t>
      </w:r>
      <w:r>
        <w:rPr>
          <w:rFonts w:ascii="GHEA Grapalat" w:hAnsi="GHEA Grapalat" w:cs="Sylfaen"/>
          <w:sz w:val="20"/>
          <w:szCs w:val="20"/>
          <w:lang w:val="es-ES"/>
        </w:rPr>
        <w:t xml:space="preserve"> </w:t>
      </w:r>
      <w:r>
        <w:rPr>
          <w:rFonts w:ascii="GHEA Grapalat" w:hAnsi="GHEA Grapalat" w:cs="Sylfaen"/>
          <w:sz w:val="20"/>
          <w:szCs w:val="20"/>
        </w:rPr>
        <w:t>դարձել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անբողոքարկելի</w:t>
      </w:r>
      <w:r>
        <w:rPr>
          <w:rFonts w:ascii="GHEA Grapalat" w:hAnsi="GHEA Grapalat" w:cs="Sylfaen"/>
          <w:sz w:val="20"/>
          <w:szCs w:val="20"/>
          <w:lang w:val="es-ES"/>
        </w:rPr>
        <w:t xml:space="preserve">, </w:t>
      </w:r>
      <w:r>
        <w:rPr>
          <w:rFonts w:ascii="GHEA Grapalat" w:hAnsi="GHEA Grapalat" w:cs="Sylfaen"/>
          <w:sz w:val="20"/>
          <w:szCs w:val="20"/>
        </w:rPr>
        <w:t>իսկ</w:t>
      </w:r>
      <w:r>
        <w:rPr>
          <w:rFonts w:ascii="GHEA Grapalat" w:hAnsi="GHEA Grapalat" w:cs="Sylfaen"/>
          <w:sz w:val="20"/>
          <w:szCs w:val="20"/>
          <w:lang w:val="es-ES"/>
        </w:rPr>
        <w:t xml:space="preserve"> </w:t>
      </w:r>
      <w:r>
        <w:rPr>
          <w:rFonts w:ascii="GHEA Grapalat" w:hAnsi="GHEA Grapalat" w:cs="Sylfaen"/>
          <w:sz w:val="20"/>
          <w:szCs w:val="20"/>
        </w:rPr>
        <w:t>բողոքարկված</w:t>
      </w:r>
      <w:r>
        <w:rPr>
          <w:rFonts w:ascii="GHEA Grapalat" w:hAnsi="GHEA Grapalat" w:cs="Sylfaen"/>
          <w:sz w:val="20"/>
          <w:szCs w:val="20"/>
          <w:lang w:val="es-ES"/>
        </w:rPr>
        <w:t xml:space="preserve"> </w:t>
      </w:r>
      <w:r>
        <w:rPr>
          <w:rFonts w:ascii="GHEA Grapalat" w:hAnsi="GHEA Grapalat" w:cs="Sylfaen"/>
          <w:sz w:val="20"/>
          <w:szCs w:val="20"/>
        </w:rPr>
        <w:t>լինելու</w:t>
      </w:r>
      <w:r>
        <w:rPr>
          <w:rFonts w:ascii="GHEA Grapalat" w:hAnsi="GHEA Grapalat" w:cs="Sylfaen"/>
          <w:sz w:val="20"/>
          <w:szCs w:val="20"/>
          <w:lang w:val="es-ES"/>
        </w:rPr>
        <w:t xml:space="preserve"> </w:t>
      </w:r>
      <w:r>
        <w:rPr>
          <w:rFonts w:ascii="GHEA Grapalat" w:hAnsi="GHEA Grapalat" w:cs="Sylfaen"/>
          <w:sz w:val="20"/>
          <w:szCs w:val="20"/>
        </w:rPr>
        <w:t>դեպքում</w:t>
      </w:r>
      <w:r>
        <w:rPr>
          <w:rFonts w:ascii="GHEA Grapalat" w:hAnsi="GHEA Grapalat" w:cs="Sylfaen"/>
          <w:sz w:val="20"/>
          <w:szCs w:val="20"/>
          <w:lang w:val="es-ES"/>
        </w:rPr>
        <w:t xml:space="preserve"> </w:t>
      </w:r>
      <w:r>
        <w:rPr>
          <w:rFonts w:ascii="GHEA Grapalat" w:hAnsi="GHEA Grapalat" w:cs="Sylfaen"/>
          <w:sz w:val="20"/>
          <w:szCs w:val="20"/>
        </w:rPr>
        <w:t>թողնվել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անփոփոխ</w:t>
      </w:r>
      <w:r>
        <w:rPr>
          <w:rFonts w:ascii="Cambria Math" w:hAnsi="Cambria Math" w:cs="Cambria Math"/>
          <w:sz w:val="20"/>
          <w:szCs w:val="20"/>
          <w:lang w:val="es-ES"/>
        </w:rPr>
        <w:t>․</w:t>
      </w:r>
      <w:r>
        <w:rPr>
          <w:rFonts w:ascii="GHEA Grapalat" w:hAnsi="GHEA Grapalat"/>
          <w:sz w:val="20"/>
          <w:szCs w:val="20"/>
          <w:lang w:val="es-ES"/>
        </w:rPr>
        <w:t xml:space="preserve">  </w:t>
      </w:r>
    </w:p>
    <w:p w14:paraId="1589BF88"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14:paraId="60857A81" w14:textId="77777777" w:rsidR="00371B3E" w:rsidRDefault="00371B3E" w:rsidP="00371B3E">
      <w:pPr>
        <w:ind w:firstLine="567"/>
        <w:jc w:val="both"/>
        <w:rPr>
          <w:rFonts w:ascii="GHEA Grapalat" w:hAnsi="GHEA Grapalat"/>
          <w:sz w:val="20"/>
          <w:szCs w:val="20"/>
          <w:lang w:val="es-ES"/>
        </w:rPr>
      </w:pPr>
      <w:r>
        <w:rPr>
          <w:rFonts w:ascii="GHEA Grapalat" w:hAnsi="GHEA Grapalat"/>
          <w:sz w:val="20"/>
          <w:szCs w:val="20"/>
          <w:lang w:val="es-ES"/>
        </w:rPr>
        <w:t xml:space="preserve">   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14:paraId="7BB9863E"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760017F" w14:textId="77777777" w:rsidR="00371B3E" w:rsidRDefault="00371B3E" w:rsidP="00371B3E">
      <w:pPr>
        <w:shd w:val="clear" w:color="auto" w:fill="FFFFFF"/>
        <w:ind w:firstLine="375"/>
        <w:jc w:val="both"/>
        <w:rPr>
          <w:rFonts w:ascii="GHEA Grapalat" w:hAnsi="GHEA Grapalat" w:cs="Arial"/>
          <w:sz w:val="20"/>
          <w:lang w:val="es-ES"/>
        </w:rPr>
      </w:pPr>
      <w:r>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9261A1C"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rPr>
      </w:pPr>
      <w:r>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5C48E1F"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eastAsia="ru-RU"/>
        </w:rPr>
      </w:pPr>
      <w:r>
        <w:rPr>
          <w:rFonts w:ascii="GHEA Grapalat" w:hAnsi="GHEA Grapalat" w:cs="Arial"/>
          <w:sz w:val="20"/>
          <w:lang w:val="es-ES"/>
        </w:rPr>
        <w:t>որպես ընտրված մասնակից հրաժարվել կամ զրկվել է պայմանագիր կնքելու իրավունքից:</w:t>
      </w:r>
    </w:p>
    <w:p w14:paraId="008D0EF6"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14:paraId="3E83A2B9" w14:textId="77777777" w:rsidR="00371B3E" w:rsidRDefault="00371B3E" w:rsidP="00371B3E">
      <w:pPr>
        <w:ind w:firstLine="720"/>
        <w:jc w:val="both"/>
        <w:rPr>
          <w:rFonts w:ascii="GHEA Grapalat" w:hAnsi="GHEA Grapalat"/>
          <w:color w:val="000000"/>
          <w:lang w:val="es-ES"/>
        </w:rPr>
      </w:pPr>
      <w:r>
        <w:rPr>
          <w:rFonts w:ascii="GHEA Grapalat" w:hAnsi="GHEA Grapalat" w:cs="Tahoma"/>
          <w:sz w:val="20"/>
          <w:szCs w:val="20"/>
          <w:lang w:val="es-ES"/>
        </w:rPr>
        <w:t xml:space="preserve">2.3 </w:t>
      </w:r>
      <w:r>
        <w:rPr>
          <w:rFonts w:ascii="GHEA Grapalat" w:hAnsi="GHEA Grapalat" w:cs="Sylfaen"/>
          <w:sz w:val="20"/>
          <w:szCs w:val="20"/>
        </w:rPr>
        <w:t>Մասնակիցի՝</w:t>
      </w:r>
      <w:r>
        <w:rPr>
          <w:rFonts w:ascii="GHEA Grapalat" w:hAnsi="GHEA Grapalat" w:cs="Sylfaen"/>
          <w:sz w:val="20"/>
          <w:szCs w:val="20"/>
          <w:lang w:val="es-ES"/>
        </w:rPr>
        <w:t xml:space="preserve"> </w:t>
      </w:r>
      <w:r>
        <w:rPr>
          <w:rFonts w:ascii="GHEA Grapalat" w:hAnsi="GHEA Grapalat" w:cs="Sylfaen"/>
          <w:sz w:val="20"/>
          <w:szCs w:val="20"/>
          <w:lang w:val="hy-AM"/>
        </w:rPr>
        <w:t>Օ</w:t>
      </w:r>
      <w:r>
        <w:rPr>
          <w:rFonts w:ascii="GHEA Grapalat" w:hAnsi="GHEA Grapalat" w:cs="Sylfaen"/>
          <w:sz w:val="20"/>
          <w:szCs w:val="20"/>
        </w:rPr>
        <w:t>րենքի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հոդվածի</w:t>
      </w:r>
      <w:r>
        <w:rPr>
          <w:rFonts w:ascii="GHEA Grapalat" w:hAnsi="GHEA Grapalat" w:cs="Sylfaen"/>
          <w:sz w:val="20"/>
          <w:szCs w:val="20"/>
          <w:lang w:val="es-ES"/>
        </w:rPr>
        <w:t xml:space="preserve"> 1-</w:t>
      </w:r>
      <w:r>
        <w:rPr>
          <w:rFonts w:ascii="GHEA Grapalat" w:hAnsi="GHEA Grapalat" w:cs="Sylfaen"/>
          <w:sz w:val="20"/>
          <w:szCs w:val="20"/>
        </w:rPr>
        <w:t>ին</w:t>
      </w:r>
      <w:r>
        <w:rPr>
          <w:rFonts w:ascii="GHEA Grapalat" w:hAnsi="GHEA Grapalat" w:cs="Sylfaen"/>
          <w:sz w:val="20"/>
          <w:szCs w:val="20"/>
          <w:lang w:val="es-ES"/>
        </w:rPr>
        <w:t xml:space="preserve"> </w:t>
      </w:r>
      <w:r>
        <w:rPr>
          <w:rFonts w:ascii="GHEA Grapalat" w:hAnsi="GHEA Grapalat" w:cs="Sylfaen"/>
          <w:sz w:val="20"/>
          <w:szCs w:val="20"/>
        </w:rPr>
        <w:t>մասի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կետով</w:t>
      </w:r>
      <w:r>
        <w:rPr>
          <w:rFonts w:ascii="GHEA Grapalat" w:hAnsi="GHEA Grapalat" w:cs="Sylfaen"/>
          <w:sz w:val="20"/>
          <w:szCs w:val="20"/>
          <w:lang w:val="es-ES"/>
        </w:rPr>
        <w:t xml:space="preserve"> </w:t>
      </w:r>
      <w:r>
        <w:rPr>
          <w:rFonts w:ascii="GHEA Grapalat" w:hAnsi="GHEA Grapalat" w:cs="Sylfaen"/>
          <w:sz w:val="20"/>
          <w:szCs w:val="20"/>
        </w:rPr>
        <w:t>նախատեսված</w:t>
      </w:r>
      <w:r>
        <w:rPr>
          <w:rFonts w:ascii="GHEA Grapalat" w:hAnsi="GHEA Grapalat" w:cs="Sylfaen"/>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r>
        <w:rPr>
          <w:rFonts w:ascii="GHEA Grapalat" w:hAnsi="GHEA Grapalat" w:cs="Sylfaen"/>
          <w:sz w:val="20"/>
          <w:szCs w:val="20"/>
        </w:rPr>
        <w:t>ներառվելը</w:t>
      </w:r>
      <w:r>
        <w:rPr>
          <w:rFonts w:ascii="GHEA Grapalat" w:hAnsi="GHEA Grapalat" w:cs="Sylfaen"/>
          <w:sz w:val="20"/>
          <w:szCs w:val="20"/>
          <w:lang w:val="es-ES"/>
        </w:rPr>
        <w:t xml:space="preserve">, </w:t>
      </w:r>
      <w:r>
        <w:rPr>
          <w:rFonts w:ascii="GHEA Grapalat" w:hAnsi="GHEA Grapalat" w:cs="Sylfaen"/>
          <w:sz w:val="20"/>
          <w:szCs w:val="20"/>
        </w:rPr>
        <w:t>դրանում</w:t>
      </w:r>
      <w:r>
        <w:rPr>
          <w:rFonts w:ascii="GHEA Grapalat" w:hAnsi="GHEA Grapalat" w:cs="Sylfaen"/>
          <w:sz w:val="20"/>
          <w:szCs w:val="20"/>
          <w:lang w:val="es-ES"/>
        </w:rPr>
        <w:t xml:space="preserve"> </w:t>
      </w:r>
      <w:r>
        <w:rPr>
          <w:rFonts w:ascii="GHEA Grapalat" w:hAnsi="GHEA Grapalat" w:cs="Sylfaen"/>
          <w:sz w:val="20"/>
          <w:szCs w:val="20"/>
        </w:rPr>
        <w:t>գտնվելու</w:t>
      </w:r>
      <w:r>
        <w:rPr>
          <w:rFonts w:ascii="GHEA Grapalat" w:hAnsi="GHEA Grapalat" w:cs="Sylfaen"/>
          <w:sz w:val="20"/>
          <w:szCs w:val="20"/>
          <w:lang w:val="es-ES"/>
        </w:rPr>
        <w:t xml:space="preserve"> </w:t>
      </w:r>
      <w:r>
        <w:rPr>
          <w:rFonts w:ascii="GHEA Grapalat" w:hAnsi="GHEA Grapalat" w:cs="Sylfaen"/>
          <w:sz w:val="20"/>
          <w:szCs w:val="20"/>
        </w:rPr>
        <w:t>ժամանակահատվածում</w:t>
      </w:r>
      <w:r>
        <w:rPr>
          <w:rFonts w:ascii="GHEA Grapalat" w:hAnsi="GHEA Grapalat" w:cs="Sylfaen"/>
          <w:sz w:val="20"/>
          <w:szCs w:val="20"/>
          <w:lang w:val="es-ES"/>
        </w:rPr>
        <w:t xml:space="preserve">, </w:t>
      </w:r>
      <w:r>
        <w:rPr>
          <w:rFonts w:ascii="GHEA Grapalat" w:hAnsi="GHEA Grapalat" w:cs="Sylfaen"/>
          <w:sz w:val="20"/>
          <w:szCs w:val="20"/>
        </w:rPr>
        <w:t>ինքնաբերաբար</w:t>
      </w:r>
      <w:r>
        <w:rPr>
          <w:rFonts w:ascii="GHEA Grapalat" w:hAnsi="GHEA Grapalat" w:cs="Sylfaen"/>
          <w:sz w:val="20"/>
          <w:szCs w:val="20"/>
          <w:lang w:val="es-ES"/>
        </w:rPr>
        <w:t xml:space="preserve"> </w:t>
      </w:r>
      <w:r>
        <w:rPr>
          <w:rFonts w:ascii="GHEA Grapalat" w:hAnsi="GHEA Grapalat" w:cs="Sylfaen"/>
          <w:sz w:val="20"/>
          <w:szCs w:val="20"/>
        </w:rPr>
        <w:t>հանգեցնում</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վերջինիս</w:t>
      </w:r>
      <w:r>
        <w:rPr>
          <w:rFonts w:ascii="GHEA Grapalat" w:hAnsi="GHEA Grapalat" w:cs="Sylfaen"/>
          <w:sz w:val="20"/>
          <w:szCs w:val="20"/>
          <w:lang w:val="es-ES"/>
        </w:rPr>
        <w:t xml:space="preserve"> </w:t>
      </w:r>
      <w:r>
        <w:rPr>
          <w:rFonts w:ascii="GHEA Grapalat" w:hAnsi="GHEA Grapalat" w:cs="Sylfaen"/>
          <w:sz w:val="20"/>
          <w:szCs w:val="20"/>
        </w:rPr>
        <w:t>հետ</w:t>
      </w:r>
      <w:r>
        <w:rPr>
          <w:rFonts w:ascii="GHEA Grapalat" w:hAnsi="GHEA Grapalat" w:cs="Sylfaen"/>
          <w:sz w:val="20"/>
          <w:szCs w:val="20"/>
          <w:lang w:val="es-ES"/>
        </w:rPr>
        <w:t xml:space="preserve"> </w:t>
      </w:r>
      <w:r>
        <w:rPr>
          <w:rFonts w:ascii="GHEA Grapalat" w:hAnsi="GHEA Grapalat" w:cs="Sylfaen"/>
          <w:sz w:val="20"/>
          <w:szCs w:val="20"/>
        </w:rPr>
        <w:t>փոխկապակցված</w:t>
      </w:r>
      <w:r>
        <w:rPr>
          <w:rFonts w:ascii="GHEA Grapalat" w:hAnsi="GHEA Grapalat" w:cs="Sylfaen"/>
          <w:sz w:val="20"/>
          <w:szCs w:val="20"/>
          <w:lang w:val="es-ES"/>
        </w:rPr>
        <w:t xml:space="preserve"> </w:t>
      </w:r>
      <w:r>
        <w:rPr>
          <w:rFonts w:ascii="GHEA Grapalat" w:hAnsi="GHEA Grapalat" w:cs="Sylfaen"/>
          <w:sz w:val="20"/>
          <w:szCs w:val="20"/>
        </w:rPr>
        <w:t>անձանց</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cs="Sylfaen"/>
          <w:sz w:val="20"/>
          <w:szCs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իրավունքի</w:t>
      </w:r>
      <w:r>
        <w:rPr>
          <w:rFonts w:ascii="GHEA Grapalat" w:hAnsi="GHEA Grapalat" w:cs="Sylfaen"/>
          <w:sz w:val="20"/>
          <w:szCs w:val="20"/>
          <w:lang w:val="es-ES"/>
        </w:rPr>
        <w:t xml:space="preserve"> </w:t>
      </w:r>
      <w:r>
        <w:rPr>
          <w:rFonts w:ascii="GHEA Grapalat" w:hAnsi="GHEA Grapalat" w:cs="Sylfaen"/>
          <w:sz w:val="20"/>
          <w:szCs w:val="20"/>
        </w:rPr>
        <w:t>սահմանափակման</w:t>
      </w:r>
      <w:r>
        <w:rPr>
          <w:rFonts w:ascii="GHEA Grapalat" w:hAnsi="GHEA Grapalat" w:cs="Sylfaen"/>
          <w:sz w:val="20"/>
          <w:szCs w:val="20"/>
          <w:lang w:val="es-ES"/>
        </w:rPr>
        <w:t>:</w:t>
      </w:r>
      <w:r>
        <w:rPr>
          <w:rFonts w:ascii="GHEA Grapalat" w:hAnsi="GHEA Grapalat"/>
          <w:color w:val="000000"/>
          <w:lang w:val="es-ES"/>
        </w:rPr>
        <w:t xml:space="preserve"> </w:t>
      </w:r>
    </w:p>
    <w:p w14:paraId="5B066541"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lastRenderedPageBreak/>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14:paraId="1F674FF3" w14:textId="77777777" w:rsidR="00371B3E" w:rsidRDefault="00371B3E" w:rsidP="00371B3E">
      <w:pPr>
        <w:pStyle w:val="aff5"/>
        <w:ind w:firstLine="708"/>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14:paraId="5972CEE1"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47771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5379A2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121424E"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3F95B0A"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0266B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CE4773B"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13BEF92A"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06974EF"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8B7C2E7" w14:textId="77777777" w:rsidR="00371B3E" w:rsidRDefault="00371B3E" w:rsidP="00371B3E">
      <w:pPr>
        <w:pStyle w:val="aff5"/>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CBCD5BD"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3606184" w14:textId="77777777" w:rsidR="00371B3E" w:rsidRDefault="00371B3E" w:rsidP="00371B3E">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6389E516" w14:textId="77777777" w:rsidR="00371B3E" w:rsidRDefault="00371B3E" w:rsidP="00371B3E">
      <w:pPr>
        <w:ind w:firstLine="567"/>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w:t>
      </w:r>
      <w:r>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3C26588E" w14:textId="77777777" w:rsidR="00371B3E" w:rsidRDefault="00371B3E" w:rsidP="00371B3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ենթակապալի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Ենթակապալի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14:paraId="26201814"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t xml:space="preserve"> 2</w:t>
      </w:r>
      <w:r>
        <w:rPr>
          <w:rFonts w:ascii="GHEA Grapalat" w:hAnsi="GHEA Grapalat" w:cs="Sylfaen"/>
          <w:sz w:val="20"/>
          <w:lang w:val="hy-AM"/>
        </w:rPr>
        <w:t>.</w:t>
      </w:r>
      <w:r>
        <w:rPr>
          <w:rFonts w:ascii="GHEA Grapalat" w:hAnsi="GHEA Grapalat" w:cs="Sylfaen"/>
          <w:sz w:val="20"/>
          <w:lang w:val="af-ZA"/>
        </w:rPr>
        <w:t xml:space="preserve">6 </w:t>
      </w:r>
      <w:r>
        <w:rPr>
          <w:rFonts w:ascii="GHEA Grapalat" w:hAnsi="GHEA Grapalat" w:cs="Sylfaen"/>
          <w:sz w:val="20"/>
          <w:lang w:val="ru-RU"/>
        </w:rPr>
        <w:t>Մասնակիցները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w:t>
      </w:r>
      <w:r>
        <w:rPr>
          <w:rFonts w:ascii="GHEA Grapalat" w:hAnsi="GHEA Grapalat" w:cs="Sylfaen"/>
          <w:sz w:val="20"/>
          <w:lang w:val="af-ZA"/>
        </w:rPr>
        <w:t xml:space="preserve"> </w:t>
      </w:r>
      <w:r>
        <w:rPr>
          <w:rFonts w:ascii="GHEA Grapalat" w:hAnsi="GHEA Grapalat" w:cs="Sylfaen"/>
          <w:sz w:val="20"/>
          <w:lang w:val="ru-RU"/>
        </w:rPr>
        <w:t>համատեղ</w:t>
      </w:r>
      <w:r>
        <w:rPr>
          <w:rFonts w:ascii="GHEA Grapalat" w:hAnsi="GHEA Grapalat" w:cs="Sylfaen"/>
          <w:sz w:val="20"/>
          <w:lang w:val="af-ZA"/>
        </w:rPr>
        <w:t xml:space="preserve"> </w:t>
      </w:r>
      <w:r>
        <w:rPr>
          <w:rFonts w:ascii="GHEA Grapalat" w:hAnsi="GHEA Grapalat" w:cs="Sylfaen"/>
          <w:sz w:val="20"/>
          <w:lang w:val="ru-RU"/>
        </w:rPr>
        <w:t>գործունեության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կոնսորցիումով</w:t>
      </w:r>
      <w:r>
        <w:rPr>
          <w:rFonts w:ascii="GHEA Grapalat" w:hAnsi="GHEA Grapalat" w:cs="Sylfaen"/>
          <w:sz w:val="20"/>
          <w:lang w:val="af-ZA"/>
        </w:rPr>
        <w:t>)</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w:t>
      </w:r>
    </w:p>
    <w:p w14:paraId="38487E99"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lastRenderedPageBreak/>
        <w:t xml:space="preserve">1) </w:t>
      </w:r>
      <w:r>
        <w:rPr>
          <w:rFonts w:ascii="GHEA Grapalat" w:hAnsi="GHEA Grapalat" w:cs="Sylfaen"/>
          <w:sz w:val="20"/>
          <w:lang w:val="ru-RU"/>
        </w:rPr>
        <w:t>համատեղ</w:t>
      </w:r>
      <w:r>
        <w:rPr>
          <w:rFonts w:ascii="GHEA Grapalat" w:hAnsi="GHEA Grapalat" w:cs="Sylfaen"/>
          <w:sz w:val="20"/>
          <w:lang w:val="af-ZA"/>
        </w:rPr>
        <w:t xml:space="preserve"> </w:t>
      </w:r>
      <w:r>
        <w:rPr>
          <w:rFonts w:ascii="GHEA Grapalat" w:hAnsi="GHEA Grapalat" w:cs="Sylfaen"/>
          <w:sz w:val="20"/>
          <w:lang w:val="ru-RU"/>
        </w:rPr>
        <w:t>գործունեության</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կողմերից</w:t>
      </w:r>
      <w:r>
        <w:rPr>
          <w:rFonts w:ascii="GHEA Grapalat" w:hAnsi="GHEA Grapalat" w:cs="Sylfaen"/>
          <w:sz w:val="20"/>
          <w:lang w:val="af-ZA"/>
        </w:rPr>
        <w:t xml:space="preserve"> </w:t>
      </w:r>
      <w:r>
        <w:rPr>
          <w:rFonts w:ascii="GHEA Grapalat" w:hAnsi="GHEA Grapalat" w:cs="Sylfaen"/>
          <w:sz w:val="20"/>
          <w:lang w:val="ru-RU"/>
        </w:rPr>
        <w:t>որևէ</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նույն</w:t>
      </w:r>
      <w:r>
        <w:rPr>
          <w:rFonts w:ascii="GHEA Grapalat" w:hAnsi="GHEA Grapalat" w:cs="Sylfaen"/>
          <w:sz w:val="20"/>
          <w:lang w:val="af-ZA"/>
        </w:rPr>
        <w:t xml:space="preserve">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szCs w:val="20"/>
          <w:lang w:val="af-ZA"/>
        </w:rPr>
        <w:t>(</w:t>
      </w:r>
      <w:r>
        <w:rPr>
          <w:rFonts w:ascii="GHEA Grapalat" w:hAnsi="GHEA Grapalat" w:cs="Sylfaen"/>
          <w:sz w:val="20"/>
          <w:szCs w:val="20"/>
        </w:rPr>
        <w:t>միևնույն</w:t>
      </w:r>
      <w:r w:rsidRPr="00371B3E">
        <w:rPr>
          <w:rFonts w:ascii="GHEA Grapalat" w:hAnsi="GHEA Grapalat" w:cs="Sylfaen"/>
          <w:sz w:val="20"/>
          <w:szCs w:val="20"/>
          <w:lang w:val="af-ZA"/>
        </w:rPr>
        <w:t xml:space="preserve"> </w:t>
      </w:r>
      <w:r>
        <w:rPr>
          <w:rFonts w:ascii="GHEA Grapalat" w:hAnsi="GHEA Grapalat" w:cs="Sylfaen"/>
          <w:sz w:val="20"/>
          <w:szCs w:val="20"/>
        </w:rPr>
        <w:t>չափաբաժնին</w:t>
      </w:r>
      <w:r>
        <w:rPr>
          <w:rFonts w:ascii="GHEA Grapalat" w:hAnsi="GHEA Grapalat" w:cs="Sylfaen"/>
          <w:sz w:val="20"/>
          <w:szCs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առանձին</w:t>
      </w:r>
      <w:r>
        <w:rPr>
          <w:rFonts w:ascii="GHEA Grapalat" w:hAnsi="GHEA Grapalat" w:cs="Sylfaen"/>
          <w:sz w:val="20"/>
          <w:lang w:val="af-ZA"/>
        </w:rPr>
        <w:t xml:space="preserve"> </w:t>
      </w:r>
      <w:r>
        <w:rPr>
          <w:rFonts w:ascii="GHEA Grapalat" w:hAnsi="GHEA Grapalat" w:cs="Sylfaen"/>
          <w:sz w:val="20"/>
          <w:lang w:val="ru-RU"/>
        </w:rPr>
        <w:t>հայտ</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պարբերության</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չպահպանման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r>
        <w:rPr>
          <w:rFonts w:ascii="GHEA Grapalat" w:hAnsi="GHEA Grapalat" w:cs="Sylfaen"/>
          <w:sz w:val="20"/>
          <w:lang w:val="ru-RU"/>
        </w:rPr>
        <w:t>մերժվում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ինչպես</w:t>
      </w:r>
      <w:r>
        <w:rPr>
          <w:rFonts w:ascii="GHEA Grapalat" w:hAnsi="GHEA Grapalat" w:cs="Sylfaen"/>
          <w:sz w:val="20"/>
          <w:lang w:val="af-ZA"/>
        </w:rPr>
        <w:t xml:space="preserve"> </w:t>
      </w:r>
      <w:r>
        <w:rPr>
          <w:rFonts w:ascii="GHEA Grapalat" w:hAnsi="GHEA Grapalat" w:cs="Sylfaen"/>
          <w:sz w:val="20"/>
          <w:lang w:val="ru-RU"/>
        </w:rPr>
        <w:t>համատեղ</w:t>
      </w:r>
      <w:r>
        <w:rPr>
          <w:rFonts w:ascii="GHEA Grapalat" w:hAnsi="GHEA Grapalat" w:cs="Sylfaen"/>
          <w:sz w:val="20"/>
          <w:lang w:val="af-ZA"/>
        </w:rPr>
        <w:t xml:space="preserve"> </w:t>
      </w:r>
      <w:r>
        <w:rPr>
          <w:rFonts w:ascii="GHEA Grapalat" w:hAnsi="GHEA Grapalat" w:cs="Sylfaen"/>
          <w:sz w:val="20"/>
          <w:lang w:val="ru-RU"/>
        </w:rPr>
        <w:t>գործունեության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այնպես</w:t>
      </w:r>
      <w:r>
        <w:rPr>
          <w:rFonts w:ascii="GHEA Grapalat" w:hAnsi="GHEA Grapalat" w:cs="Sylfaen"/>
          <w:sz w:val="20"/>
          <w:lang w:val="af-ZA"/>
        </w:rPr>
        <w:t xml:space="preserve"> </w:t>
      </w:r>
      <w:r>
        <w:rPr>
          <w:rFonts w:ascii="GHEA Grapalat" w:hAnsi="GHEA Grapalat" w:cs="Sylfaen"/>
          <w:sz w:val="20"/>
          <w:lang w:val="ru-RU"/>
        </w:rPr>
        <w:t>էլ</w:t>
      </w:r>
      <w:r>
        <w:rPr>
          <w:rFonts w:ascii="GHEA Grapalat" w:hAnsi="GHEA Grapalat" w:cs="Sylfaen"/>
          <w:sz w:val="20"/>
          <w:lang w:val="af-ZA"/>
        </w:rPr>
        <w:t xml:space="preserve"> </w:t>
      </w:r>
      <w:r>
        <w:rPr>
          <w:rFonts w:ascii="GHEA Grapalat" w:hAnsi="GHEA Grapalat" w:cs="Sylfaen"/>
          <w:sz w:val="20"/>
          <w:lang w:val="ru-RU"/>
        </w:rPr>
        <w:t>առանձին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հայտերը</w:t>
      </w:r>
      <w:r>
        <w:rPr>
          <w:rFonts w:ascii="GHEA Grapalat" w:hAnsi="GHEA Grapalat" w:cs="Sylfaen"/>
          <w:sz w:val="20"/>
          <w:lang w:val="af-ZA"/>
        </w:rPr>
        <w:t>.</w:t>
      </w:r>
    </w:p>
    <w:p w14:paraId="502D8A6C" w14:textId="77777777" w:rsidR="00371B3E" w:rsidRDefault="00371B3E" w:rsidP="00371B3E">
      <w:pPr>
        <w:pStyle w:val="aff5"/>
        <w:ind w:firstLine="567"/>
        <w:jc w:val="both"/>
        <w:rPr>
          <w:rFonts w:ascii="GHEA Grapalat" w:hAnsi="GHEA Grapalat" w:cs="Sylfaen"/>
          <w:sz w:val="20"/>
          <w:lang w:val="hy-AM"/>
        </w:rPr>
      </w:pPr>
      <w:r>
        <w:rPr>
          <w:rFonts w:ascii="GHEA Grapalat" w:hAnsi="GHEA Grapalat" w:cs="Sylfaen"/>
          <w:sz w:val="20"/>
          <w:lang w:val="af-ZA"/>
        </w:rPr>
        <w:t>2) Մ</w:t>
      </w:r>
      <w:r>
        <w:rPr>
          <w:rFonts w:ascii="GHEA Grapalat" w:hAnsi="GHEA Grapalat" w:cs="Sylfaen"/>
          <w:sz w:val="20"/>
          <w:lang w:val="ru-RU"/>
        </w:rPr>
        <w:t>ասնակիցները</w:t>
      </w:r>
      <w:r>
        <w:rPr>
          <w:rFonts w:ascii="GHEA Grapalat" w:hAnsi="GHEA Grapalat" w:cs="Sylfaen"/>
          <w:sz w:val="20"/>
          <w:lang w:val="af-ZA"/>
        </w:rPr>
        <w:t xml:space="preserve"> </w:t>
      </w:r>
      <w:r>
        <w:rPr>
          <w:rFonts w:ascii="GHEA Grapalat" w:hAnsi="GHEA Grapalat" w:cs="Sylfaen"/>
          <w:sz w:val="20"/>
          <w:lang w:val="ru-RU"/>
        </w:rPr>
        <w:t>կրում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համատեղ</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համապարտ</w:t>
      </w:r>
      <w:r>
        <w:rPr>
          <w:rFonts w:ascii="GHEA Grapalat" w:hAnsi="GHEA Grapalat" w:cs="Sylfaen"/>
          <w:sz w:val="20"/>
          <w:lang w:val="af-ZA"/>
        </w:rPr>
        <w:t xml:space="preserve"> </w:t>
      </w:r>
      <w:r>
        <w:rPr>
          <w:rFonts w:ascii="GHEA Grapalat" w:hAnsi="GHEA Grapalat" w:cs="Sylfaen"/>
          <w:sz w:val="20"/>
          <w:lang w:val="ru-RU"/>
        </w:rPr>
        <w:t>պատասխանատվություն</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Ընդ որում,</w:t>
      </w:r>
      <w:r>
        <w:rPr>
          <w:rFonts w:ascii="GHEA Grapalat" w:hAnsi="GHEA Grapalat" w:cs="Sylfaen"/>
          <w:sz w:val="20"/>
          <w:lang w:val="hy-AM"/>
        </w:rPr>
        <w:t xml:space="preserve"> </w:t>
      </w:r>
      <w:r>
        <w:rPr>
          <w:rFonts w:ascii="GHEA Grapalat" w:hAnsi="GHEA Grapalat" w:cs="Sylfaen"/>
          <w:sz w:val="20"/>
          <w:lang w:val="ru-RU"/>
        </w:rPr>
        <w:t>կոնսորցիումի</w:t>
      </w:r>
      <w:r>
        <w:rPr>
          <w:rFonts w:ascii="GHEA Grapalat" w:hAnsi="GHEA Grapalat" w:cs="Sylfaen"/>
          <w:sz w:val="20"/>
          <w:lang w:val="af-ZA"/>
        </w:rPr>
        <w:t xml:space="preserve"> </w:t>
      </w:r>
      <w:r>
        <w:rPr>
          <w:rFonts w:ascii="GHEA Grapalat" w:hAnsi="GHEA Grapalat" w:cs="Sylfaen"/>
          <w:sz w:val="20"/>
          <w:lang w:val="ru-RU"/>
        </w:rPr>
        <w:t>անդամի</w:t>
      </w:r>
      <w:r>
        <w:rPr>
          <w:rFonts w:ascii="GHEA Grapalat" w:hAnsi="GHEA Grapalat" w:cs="Sylfaen"/>
          <w:sz w:val="20"/>
          <w:lang w:val="af-ZA"/>
        </w:rPr>
        <w:t xml:space="preserve"> </w:t>
      </w:r>
      <w:r>
        <w:rPr>
          <w:rFonts w:ascii="GHEA Grapalat" w:hAnsi="GHEA Grapalat" w:cs="Sylfaen"/>
          <w:sz w:val="20"/>
          <w:lang w:val="ru-RU"/>
        </w:rPr>
        <w:t>կոնսորցիումից</w:t>
      </w:r>
      <w:r>
        <w:rPr>
          <w:rFonts w:ascii="GHEA Grapalat" w:hAnsi="GHEA Grapalat" w:cs="Sylfaen"/>
          <w:sz w:val="20"/>
          <w:lang w:val="af-ZA"/>
        </w:rPr>
        <w:t xml:space="preserve"> </w:t>
      </w:r>
      <w:r>
        <w:rPr>
          <w:rFonts w:ascii="GHEA Grapalat" w:hAnsi="GHEA Grapalat" w:cs="Sylfaen"/>
          <w:sz w:val="20"/>
          <w:lang w:val="ru-RU"/>
        </w:rPr>
        <w:t>դուրս</w:t>
      </w:r>
      <w:r>
        <w:rPr>
          <w:rFonts w:ascii="GHEA Grapalat" w:hAnsi="GHEA Grapalat" w:cs="Sylfaen"/>
          <w:sz w:val="20"/>
          <w:lang w:val="af-ZA"/>
        </w:rPr>
        <w:t xml:space="preserve"> </w:t>
      </w:r>
      <w:r>
        <w:rPr>
          <w:rFonts w:ascii="GHEA Grapalat" w:hAnsi="GHEA Grapalat" w:cs="Sylfaen"/>
          <w:sz w:val="20"/>
          <w:lang w:val="ru-RU"/>
        </w:rPr>
        <w:t>գալու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կոնսորցիումի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կնքած</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միակողմանիորեն</w:t>
      </w:r>
      <w:r>
        <w:rPr>
          <w:rFonts w:ascii="GHEA Grapalat" w:hAnsi="GHEA Grapalat" w:cs="Sylfaen"/>
          <w:sz w:val="20"/>
          <w:lang w:val="af-ZA"/>
        </w:rPr>
        <w:t xml:space="preserve"> </w:t>
      </w:r>
      <w:r>
        <w:rPr>
          <w:rFonts w:ascii="GHEA Grapalat" w:hAnsi="GHEA Grapalat" w:cs="Sylfaen"/>
          <w:sz w:val="20"/>
          <w:lang w:val="ru-RU"/>
        </w:rPr>
        <w:t>լուծվում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կոնսորցիումի</w:t>
      </w:r>
      <w:r>
        <w:rPr>
          <w:rFonts w:ascii="GHEA Grapalat" w:hAnsi="GHEA Grapalat" w:cs="Sylfaen"/>
          <w:sz w:val="20"/>
          <w:lang w:val="af-ZA"/>
        </w:rPr>
        <w:t xml:space="preserve"> </w:t>
      </w:r>
      <w:r>
        <w:rPr>
          <w:rFonts w:ascii="GHEA Grapalat" w:hAnsi="GHEA Grapalat" w:cs="Sylfaen"/>
          <w:sz w:val="20"/>
          <w:lang w:val="ru-RU"/>
        </w:rPr>
        <w:t>անդամների</w:t>
      </w:r>
      <w:r>
        <w:rPr>
          <w:rFonts w:ascii="GHEA Grapalat" w:hAnsi="GHEA Grapalat" w:cs="Sylfaen"/>
          <w:sz w:val="20"/>
          <w:lang w:val="af-ZA"/>
        </w:rPr>
        <w:t xml:space="preserve"> </w:t>
      </w:r>
      <w:r>
        <w:rPr>
          <w:rFonts w:ascii="GHEA Grapalat" w:hAnsi="GHEA Grapalat" w:cs="Sylfaen"/>
          <w:sz w:val="20"/>
          <w:lang w:val="ru-RU"/>
        </w:rPr>
        <w:t>նկատմամբ</w:t>
      </w:r>
      <w:r>
        <w:rPr>
          <w:rFonts w:ascii="GHEA Grapalat" w:hAnsi="GHEA Grapalat" w:cs="Sylfaen"/>
          <w:sz w:val="20"/>
          <w:lang w:val="af-ZA"/>
        </w:rPr>
        <w:t xml:space="preserve"> </w:t>
      </w:r>
      <w:r>
        <w:rPr>
          <w:rFonts w:ascii="GHEA Grapalat" w:hAnsi="GHEA Grapalat" w:cs="Sylfaen"/>
          <w:sz w:val="20"/>
          <w:lang w:val="ru-RU"/>
        </w:rPr>
        <w:t>կիրառվում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պայմանագրով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պատասխանատվության</w:t>
      </w:r>
      <w:r>
        <w:rPr>
          <w:rFonts w:ascii="GHEA Grapalat" w:hAnsi="GHEA Grapalat" w:cs="Sylfaen"/>
          <w:sz w:val="20"/>
          <w:lang w:val="af-ZA"/>
        </w:rPr>
        <w:t xml:space="preserve"> </w:t>
      </w:r>
      <w:r>
        <w:rPr>
          <w:rFonts w:ascii="GHEA Grapalat" w:hAnsi="GHEA Grapalat" w:cs="Sylfaen"/>
          <w:sz w:val="20"/>
          <w:lang w:val="ru-RU"/>
        </w:rPr>
        <w:t>միջոցները</w:t>
      </w:r>
      <w:r>
        <w:rPr>
          <w:rFonts w:ascii="GHEA Grapalat" w:hAnsi="GHEA Grapalat" w:cs="Sylfaen"/>
          <w:sz w:val="20"/>
          <w:lang w:val="hy-AM"/>
        </w:rPr>
        <w:t>:</w:t>
      </w:r>
    </w:p>
    <w:p w14:paraId="7E243F13" w14:textId="77777777" w:rsidR="00371B3E" w:rsidRDefault="00371B3E" w:rsidP="00371B3E">
      <w:pPr>
        <w:ind w:firstLine="567"/>
        <w:jc w:val="both"/>
        <w:rPr>
          <w:rFonts w:ascii="GHEA Grapalat" w:hAnsi="GHEA Grapalat"/>
          <w:b/>
          <w:sz w:val="20"/>
          <w:lang w:val="af-ZA"/>
        </w:rPr>
      </w:pPr>
    </w:p>
    <w:p w14:paraId="4F94C70B" w14:textId="77777777" w:rsidR="00371B3E" w:rsidRDefault="00371B3E" w:rsidP="00371B3E">
      <w:pPr>
        <w:ind w:firstLine="567"/>
        <w:jc w:val="both"/>
        <w:rPr>
          <w:rFonts w:ascii="GHEA Grapalat" w:hAnsi="GHEA Grapalat"/>
          <w:b/>
          <w:sz w:val="20"/>
          <w:lang w:val="af-ZA"/>
        </w:rPr>
      </w:pPr>
    </w:p>
    <w:p w14:paraId="19A4D6AD" w14:textId="77777777" w:rsidR="00371B3E" w:rsidRDefault="00371B3E" w:rsidP="00371B3E">
      <w:pPr>
        <w:ind w:firstLine="567"/>
        <w:jc w:val="both"/>
        <w:rPr>
          <w:rFonts w:ascii="GHEA Grapalat" w:hAnsi="GHEA Grapalat"/>
          <w:b/>
          <w:sz w:val="20"/>
          <w:lang w:val="af-ZA"/>
        </w:rPr>
      </w:pPr>
    </w:p>
    <w:p w14:paraId="63CC70FB" w14:textId="77777777" w:rsidR="00371B3E" w:rsidRDefault="00371B3E" w:rsidP="00371B3E">
      <w:pPr>
        <w:ind w:firstLine="567"/>
        <w:jc w:val="both"/>
        <w:rPr>
          <w:rFonts w:ascii="GHEA Grapalat" w:hAnsi="GHEA Grapalat"/>
          <w:b/>
          <w:sz w:val="20"/>
          <w:lang w:val="af-ZA"/>
        </w:rPr>
      </w:pPr>
    </w:p>
    <w:p w14:paraId="3517279F" w14:textId="77777777" w:rsidR="00371B3E" w:rsidRDefault="00371B3E" w:rsidP="00371B3E">
      <w:pPr>
        <w:ind w:firstLine="567"/>
        <w:jc w:val="both"/>
        <w:rPr>
          <w:rFonts w:ascii="GHEA Grapalat" w:hAnsi="GHEA Grapalat"/>
          <w:b/>
          <w:sz w:val="20"/>
          <w:lang w:val="af-ZA"/>
        </w:rPr>
      </w:pPr>
    </w:p>
    <w:p w14:paraId="5457E1D1" w14:textId="77777777" w:rsidR="00371B3E" w:rsidRDefault="00371B3E" w:rsidP="00371B3E">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4A7EEDB6" w14:textId="77777777" w:rsidR="00371B3E" w:rsidRDefault="00371B3E" w:rsidP="00371B3E">
      <w:pPr>
        <w:jc w:val="center"/>
        <w:rPr>
          <w:rFonts w:ascii="GHEA Grapalat" w:hAnsi="GHEA Grapalat"/>
          <w:b/>
          <w:sz w:val="20"/>
          <w:lang w:val="af-ZA"/>
        </w:rPr>
      </w:pPr>
    </w:p>
    <w:p w14:paraId="02723058" w14:textId="77777777" w:rsidR="00371B3E" w:rsidRDefault="00371B3E" w:rsidP="00371B3E">
      <w:pPr>
        <w:ind w:firstLine="567"/>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14:paraId="71B54F8C" w14:textId="77777777" w:rsidR="00371B3E" w:rsidRDefault="00371B3E" w:rsidP="00371B3E">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Sylfaen"/>
          <w:sz w:val="20"/>
          <w:lang w:val="hy-AM"/>
        </w:rPr>
        <w:t>:</w:t>
      </w:r>
      <w:r>
        <w:rPr>
          <w:rStyle w:val="aff6"/>
          <w:rFonts w:ascii="GHEA Grapalat" w:eastAsiaTheme="majorEastAsia" w:hAnsi="GHEA Grapalat" w:cs="Sylfaen"/>
          <w:sz w:val="20"/>
        </w:rPr>
        <w:footnoteReference w:id="1"/>
      </w:r>
    </w:p>
    <w:p w14:paraId="53B994D0" w14:textId="77777777" w:rsidR="00371B3E" w:rsidRDefault="00371B3E" w:rsidP="00371B3E">
      <w:pPr>
        <w:ind w:firstLine="567"/>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14:paraId="118ED026" w14:textId="77777777" w:rsidR="00371B3E" w:rsidRDefault="00371B3E" w:rsidP="00371B3E">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14:paraId="2ED3FA74"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14:paraId="153BF3E8" w14:textId="77777777" w:rsidR="00371B3E" w:rsidRDefault="00371B3E" w:rsidP="00371B3E">
      <w:pPr>
        <w:autoSpaceDE w:val="0"/>
        <w:autoSpaceDN w:val="0"/>
        <w:adjustRightInd w:val="0"/>
        <w:ind w:firstLine="567"/>
        <w:jc w:val="both"/>
        <w:rPr>
          <w:rFonts w:ascii="GHEA Grapalat" w:hAnsi="GHEA Grapalat" w:cs="Sylfaen"/>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3808D4DD"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 </w:t>
      </w: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6"/>
          <w:rFonts w:ascii="GHEA Grapalat" w:eastAsiaTheme="majorEastAsia" w:hAnsi="GHEA Grapalat" w:cs="Sylfaen"/>
          <w:sz w:val="20"/>
          <w:lang w:val="hy-AM"/>
        </w:rPr>
        <w:footnoteReference w:id="2"/>
      </w:r>
    </w:p>
    <w:p w14:paraId="0D37B706" w14:textId="77777777" w:rsidR="00332B2B" w:rsidRDefault="00332B2B" w:rsidP="00F00220">
      <w:pPr>
        <w:jc w:val="center"/>
        <w:rPr>
          <w:rFonts w:ascii="GHEA Grapalat" w:hAnsi="GHEA Grapalat"/>
          <w:b/>
          <w:sz w:val="20"/>
          <w:lang w:val="hy-AM"/>
        </w:rPr>
      </w:pPr>
    </w:p>
    <w:p w14:paraId="2D7529C9" w14:textId="77777777"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14:paraId="02D0DE3D" w14:textId="77777777"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14:paraId="21EA71F3"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14:paraId="3A223C11"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14:paraId="4E6718EA" w14:textId="6E989B0A"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7402FE">
        <w:rPr>
          <w:rFonts w:ascii="GHEA Grapalat" w:hAnsi="GHEA Grapalat" w:cs="Sylfaen"/>
          <w:szCs w:val="24"/>
          <w:lang w:val="hy-AM"/>
        </w:rPr>
        <w:t>գնանշման հարցում</w:t>
      </w:r>
      <w:r w:rsidRPr="004F71AE">
        <w:rPr>
          <w:rFonts w:ascii="GHEA Grapalat" w:hAnsi="GHEA Grapalat" w:cs="Sylfaen"/>
          <w:szCs w:val="24"/>
          <w:lang w:val="hy-AM"/>
        </w:rPr>
        <w:t xml:space="preserve"> մրցույթի հայտերը պատրաստելու հրահանգում։</w:t>
      </w:r>
    </w:p>
    <w:p w14:paraId="6433A072" w14:textId="314DD8D6"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C2DE0">
        <w:rPr>
          <w:rFonts w:ascii="GHEA Grapalat" w:hAnsi="GHEA Grapalat" w:cs="Sylfaen"/>
          <w:b/>
          <w:color w:val="FF0000"/>
          <w:szCs w:val="24"/>
          <w:highlight w:val="yellow"/>
          <w:lang w:val="hy-AM"/>
        </w:rPr>
        <w:t>7-րդ օրը</w:t>
      </w:r>
      <w:r w:rsidR="00E43D23" w:rsidRPr="00E43D23">
        <w:rPr>
          <w:rFonts w:ascii="GHEA Grapalat" w:hAnsi="GHEA Grapalat" w:cs="Sylfaen"/>
          <w:b/>
          <w:color w:val="FF0000"/>
          <w:szCs w:val="24"/>
          <w:highlight w:val="yellow"/>
          <w:lang w:val="hy-AM"/>
        </w:rPr>
        <w:t xml:space="preserve"> ժամը </w:t>
      </w:r>
      <w:r w:rsidR="00122878">
        <w:rPr>
          <w:rFonts w:ascii="GHEA Grapalat" w:hAnsi="GHEA Grapalat" w:cs="Sylfaen"/>
          <w:b/>
          <w:color w:val="FF0000"/>
          <w:szCs w:val="24"/>
          <w:highlight w:val="yellow"/>
          <w:lang w:val="hy-AM"/>
        </w:rPr>
        <w:t>12։00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122878">
        <w:rPr>
          <w:rFonts w:ascii="GHEA Grapalat" w:hAnsi="GHEA Grapalat"/>
          <w:b/>
        </w:rPr>
        <w:t>Թլիկի հիմնական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14:paraId="2B9F34A5" w14:textId="77777777"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B361C1"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1DB9EB5A" w14:textId="77777777" w:rsidR="00343ADE" w:rsidRPr="00E6597C" w:rsidRDefault="00343ADE" w:rsidP="00343ADE">
      <w:pPr>
        <w:pStyle w:val="25"/>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0086A50E"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4876B6E5" w14:textId="77777777"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0D533A80"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CF7EE22" w14:textId="77777777" w:rsidR="00343ADE" w:rsidRPr="00807F3D" w:rsidRDefault="00343ADE" w:rsidP="00343ADE">
      <w:pPr>
        <w:pStyle w:val="25"/>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E775994" w14:textId="77777777"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3"/>
    <w:p w14:paraId="23B46AB1" w14:textId="77777777"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5B6DDFAA" w14:textId="77777777"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14:paraId="57EB0A47"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w:t>
      </w:r>
      <w:r>
        <w:rPr>
          <w:rFonts w:ascii="GHEA Grapalat" w:hAnsi="GHEA Grapalat" w:cs="Sylfaen"/>
          <w:sz w:val="20"/>
          <w:szCs w:val="24"/>
          <w:lang w:val="hy-AM" w:eastAsia="en-US"/>
        </w:rPr>
        <w:lastRenderedPageBreak/>
        <w:t>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8</w:t>
      </w:r>
    </w:p>
    <w:p w14:paraId="6EF63B6E"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752CB8A"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E577295" w14:textId="77777777" w:rsidR="00BF1743" w:rsidRDefault="00BF1743" w:rsidP="00BF1743">
      <w:pPr>
        <w:pStyle w:val="norm"/>
        <w:spacing w:line="240" w:lineRule="auto"/>
        <w:rPr>
          <w:rFonts w:ascii="GHEA Grapalat" w:hAnsi="GHEA Grapalat" w:cs="Sylfaen"/>
          <w:sz w:val="20"/>
          <w:szCs w:val="24"/>
          <w:lang w:val="hy-AM" w:eastAsia="en-US"/>
        </w:rPr>
      </w:pPr>
      <w:bookmarkStart w:id="4"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BD384F0"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C9FB79D"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5653E65D" w14:textId="77777777" w:rsidR="00BF1743" w:rsidRDefault="00BF1743" w:rsidP="00BF1743">
      <w:pPr>
        <w:pStyle w:val="norm"/>
        <w:spacing w:line="240" w:lineRule="auto"/>
        <w:rPr>
          <w:rFonts w:ascii="GHEA Grapalat" w:hAnsi="GHEA Grapalat" w:cs="Sylfaen"/>
          <w:sz w:val="20"/>
          <w:szCs w:val="24"/>
          <w:lang w:val="hy-AM" w:eastAsia="en-US"/>
        </w:rPr>
      </w:pPr>
    </w:p>
    <w:p w14:paraId="6BB95FF0" w14:textId="77777777" w:rsidR="00BF1743" w:rsidRDefault="00BF1743" w:rsidP="00BF1743">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41A27871" w14:textId="77777777" w:rsidR="00BF1743" w:rsidRDefault="00BF1743" w:rsidP="00BF1743">
      <w:pPr>
        <w:jc w:val="center"/>
        <w:rPr>
          <w:rFonts w:ascii="GHEA Grapalat" w:hAnsi="GHEA Grapalat" w:cs="Arial"/>
          <w:b/>
          <w:sz w:val="20"/>
          <w:lang w:val="es-ES"/>
        </w:rPr>
      </w:pPr>
    </w:p>
    <w:p w14:paraId="10F36371" w14:textId="77777777" w:rsidR="00BF1743" w:rsidRDefault="00BF1743" w:rsidP="00BF1743">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643A981A" w14:textId="77777777" w:rsidR="00BF1743" w:rsidRDefault="00BF1743" w:rsidP="00BF1743">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36EA042C"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roofErr w:type="gramStart"/>
      <w:r>
        <w:rPr>
          <w:rFonts w:ascii="GHEA Grapalat" w:hAnsi="GHEA Grapalat" w:cs="Sylfaen"/>
          <w:sz w:val="20"/>
          <w:szCs w:val="24"/>
          <w:lang w:eastAsia="en-US"/>
        </w:rPr>
        <w:t>մ</w:t>
      </w:r>
      <w:r>
        <w:rPr>
          <w:rFonts w:ascii="GHEA Grapalat" w:hAnsi="GHEA Grapalat" w:cs="Sylfaen"/>
          <w:sz w:val="20"/>
          <w:szCs w:val="24"/>
          <w:lang w:val="hy-AM" w:eastAsia="en-US"/>
        </w:rPr>
        <w:t>ասնակիցների</w:t>
      </w:r>
      <w:proofErr w:type="gramEnd"/>
      <w:r>
        <w:rPr>
          <w:rFonts w:ascii="GHEA Grapalat" w:hAnsi="GHEA Grapalat" w:cs="Sylfaen"/>
          <w:sz w:val="20"/>
          <w:szCs w:val="24"/>
          <w:lang w:val="hy-AM" w:eastAsia="en-US"/>
        </w:rPr>
        <w:t xml:space="preserve">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w:t>
      </w:r>
    </w:p>
    <w:p w14:paraId="4AAEE6F2"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2DEBF6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ՄԳ-ն ընտրված մասնակցի առաջարկած գինն է.</w:t>
      </w:r>
    </w:p>
    <w:p w14:paraId="2660FAE7"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718643C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6E2737F" w14:textId="77777777" w:rsidR="00BF1743" w:rsidRDefault="00BF1743" w:rsidP="00BF1743">
      <w:pPr>
        <w:pStyle w:val="norm"/>
        <w:spacing w:line="240" w:lineRule="auto"/>
        <w:ind w:firstLine="567"/>
        <w:rPr>
          <w:rFonts w:ascii="GHEA Grapalat" w:hAnsi="GHEA Grapalat" w:cs="Sylfaen"/>
          <w:sz w:val="20"/>
          <w:szCs w:val="24"/>
          <w:vertAlign w:val="superscript"/>
          <w:lang w:val="es-ES" w:eastAsia="en-US"/>
        </w:rPr>
      </w:pPr>
      <w:r>
        <w:rPr>
          <w:rFonts w:ascii="GHEA Grapalat" w:hAnsi="GHEA Grapalat" w:cs="Sylfaen"/>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8</w:t>
      </w:r>
    </w:p>
    <w:p w14:paraId="78759916"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527EEBE9"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A2D1A7D"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F5E2D3C"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AFA525B" w14:textId="77777777" w:rsidR="00BF1743" w:rsidRDefault="00BF1743" w:rsidP="00BF1743">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03634B1" w14:textId="77777777" w:rsidR="00BF1743" w:rsidRDefault="00BF1743" w:rsidP="00BF1743">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A9036A8"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798D8207" w14:textId="77777777" w:rsidR="00BF1743" w:rsidRDefault="00BF1743" w:rsidP="00BF1743">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44C22CD2" w14:textId="77777777" w:rsidR="00BF1743" w:rsidRDefault="00BF1743" w:rsidP="00BF1743">
      <w:pPr>
        <w:pStyle w:val="25"/>
        <w:spacing w:line="240" w:lineRule="auto"/>
        <w:ind w:firstLine="567"/>
        <w:rPr>
          <w:rFonts w:ascii="GHEA Grapalat" w:hAnsi="GHEA Grapalat"/>
          <w:lang w:val="es-ES"/>
        </w:rPr>
      </w:pPr>
    </w:p>
    <w:p w14:paraId="683E4BE1" w14:textId="77777777" w:rsidR="00BF1743" w:rsidRDefault="00BF1743" w:rsidP="00BF1743">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38F1DD8A" w14:textId="77777777" w:rsidR="00BF1743" w:rsidRDefault="00BF1743" w:rsidP="00BF1743">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31CCD911" w14:textId="77777777" w:rsidR="00BF1743" w:rsidRDefault="00BF1743" w:rsidP="00BF1743">
      <w:pPr>
        <w:pStyle w:val="af6"/>
        <w:spacing w:line="240" w:lineRule="auto"/>
        <w:ind w:firstLine="567"/>
        <w:rPr>
          <w:rFonts w:ascii="GHEA Grapalat" w:hAnsi="GHEA Grapalat"/>
          <w:b/>
          <w:lang w:val="af-ZA"/>
        </w:rPr>
      </w:pPr>
    </w:p>
    <w:p w14:paraId="1AB0242A"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i w:val="0"/>
          <w:lang w:val="af-ZA"/>
        </w:rPr>
        <w:t>6.1</w:t>
      </w:r>
      <w:r>
        <w:rPr>
          <w:rFonts w:ascii="GHEA Grapalat" w:hAnsi="GHEA Grapalat"/>
          <w:lang w:val="af-ZA"/>
        </w:rPr>
        <w:t xml:space="preserve"> </w:t>
      </w:r>
      <w:r>
        <w:rPr>
          <w:rFonts w:ascii="GHEA Grapalat" w:hAnsi="GHEA Grapalat" w:cs="Sylfaen"/>
          <w:i w:val="0"/>
          <w:szCs w:val="24"/>
          <w:lang w:val="ru-RU"/>
        </w:rPr>
        <w:t>Օրենքի</w:t>
      </w:r>
      <w:r>
        <w:rPr>
          <w:rFonts w:ascii="GHEA Grapalat" w:hAnsi="GHEA Grapalat" w:cs="Sylfaen"/>
          <w:i w:val="0"/>
          <w:szCs w:val="24"/>
          <w:lang w:val="af-ZA"/>
        </w:rPr>
        <w:t xml:space="preserve"> 31-</w:t>
      </w:r>
      <w:r>
        <w:rPr>
          <w:rFonts w:ascii="GHEA Grapalat" w:hAnsi="GHEA Grapalat" w:cs="Sylfaen"/>
          <w:i w:val="0"/>
          <w:szCs w:val="24"/>
          <w:lang w:val="ru-RU"/>
        </w:rPr>
        <w:t>րդ</w:t>
      </w:r>
      <w:r>
        <w:rPr>
          <w:rFonts w:ascii="GHEA Grapalat" w:hAnsi="GHEA Grapalat" w:cs="Sylfaen"/>
          <w:i w:val="0"/>
          <w:szCs w:val="24"/>
          <w:lang w:val="af-ZA"/>
        </w:rPr>
        <w:t xml:space="preserve"> </w:t>
      </w:r>
      <w:r>
        <w:rPr>
          <w:rFonts w:ascii="GHEA Grapalat" w:hAnsi="GHEA Grapalat" w:cs="Sylfaen"/>
          <w:i w:val="0"/>
          <w:szCs w:val="24"/>
          <w:lang w:val="ru-RU"/>
        </w:rPr>
        <w:t>հոդվածի</w:t>
      </w:r>
      <w:r>
        <w:rPr>
          <w:rFonts w:ascii="GHEA Grapalat" w:hAnsi="GHEA Grapalat" w:cs="Sylfaen"/>
          <w:i w:val="0"/>
          <w:szCs w:val="24"/>
          <w:lang w:val="af-ZA"/>
        </w:rPr>
        <w:t xml:space="preserve"> </w:t>
      </w:r>
      <w:r>
        <w:rPr>
          <w:rFonts w:ascii="GHEA Grapalat" w:hAnsi="GHEA Grapalat" w:cs="Sylfaen"/>
          <w:i w:val="0"/>
          <w:szCs w:val="24"/>
          <w:lang w:val="ru-RU"/>
        </w:rPr>
        <w:t>համաձայն</w:t>
      </w:r>
      <w:r>
        <w:rPr>
          <w:rFonts w:ascii="GHEA Grapalat" w:hAnsi="GHEA Grapalat" w:cs="Sylfaen"/>
          <w:i w:val="0"/>
          <w:szCs w:val="24"/>
          <w:lang w:val="af-ZA"/>
        </w:rPr>
        <w:t xml:space="preserve">` </w:t>
      </w:r>
      <w:r>
        <w:rPr>
          <w:rFonts w:ascii="GHEA Grapalat" w:hAnsi="GHEA Grapalat" w:cs="Sylfaen"/>
          <w:i w:val="0"/>
          <w:szCs w:val="24"/>
          <w:lang w:val="ru-RU"/>
        </w:rPr>
        <w:t>հայտը</w:t>
      </w:r>
      <w:r>
        <w:rPr>
          <w:rFonts w:ascii="GHEA Grapalat" w:hAnsi="GHEA Grapalat" w:cs="Sylfaen"/>
          <w:i w:val="0"/>
          <w:szCs w:val="24"/>
          <w:lang w:val="af-ZA"/>
        </w:rPr>
        <w:t xml:space="preserve"> </w:t>
      </w:r>
      <w:r>
        <w:rPr>
          <w:rFonts w:ascii="GHEA Grapalat" w:hAnsi="GHEA Grapalat" w:cs="Sylfaen"/>
          <w:i w:val="0"/>
          <w:szCs w:val="24"/>
          <w:lang w:val="ru-RU"/>
        </w:rPr>
        <w:t>վավեր</w:t>
      </w:r>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r>
        <w:rPr>
          <w:rFonts w:ascii="GHEA Grapalat" w:hAnsi="GHEA Grapalat" w:cs="Sylfaen"/>
          <w:i w:val="0"/>
          <w:szCs w:val="24"/>
          <w:lang w:val="ru-RU"/>
        </w:rPr>
        <w:t>մինչև</w:t>
      </w:r>
      <w:r>
        <w:rPr>
          <w:rFonts w:ascii="GHEA Grapalat" w:hAnsi="GHEA Grapalat" w:cs="Sylfaen"/>
          <w:i w:val="0"/>
          <w:szCs w:val="24"/>
          <w:lang w:val="af-ZA"/>
        </w:rPr>
        <w:t xml:space="preserve"> </w:t>
      </w:r>
      <w:r>
        <w:rPr>
          <w:rFonts w:ascii="GHEA Grapalat" w:hAnsi="GHEA Grapalat" w:cs="Sylfaen"/>
          <w:i w:val="0"/>
          <w:szCs w:val="24"/>
          <w:lang w:val="ru-RU"/>
        </w:rPr>
        <w:t>Օրենքին</w:t>
      </w:r>
      <w:r>
        <w:rPr>
          <w:rFonts w:ascii="GHEA Grapalat" w:hAnsi="GHEA Grapalat" w:cs="Sylfaen"/>
          <w:i w:val="0"/>
          <w:szCs w:val="24"/>
          <w:lang w:val="af-ZA"/>
        </w:rPr>
        <w:t xml:space="preserve"> </w:t>
      </w:r>
      <w:r>
        <w:rPr>
          <w:rFonts w:ascii="GHEA Grapalat" w:hAnsi="GHEA Grapalat" w:cs="Sylfaen"/>
          <w:i w:val="0"/>
          <w:szCs w:val="24"/>
          <w:lang w:val="ru-RU"/>
        </w:rPr>
        <w:t>համապատասխան</w:t>
      </w:r>
      <w:r>
        <w:rPr>
          <w:rFonts w:ascii="GHEA Grapalat" w:hAnsi="GHEA Grapalat" w:cs="Sylfaen"/>
          <w:i w:val="0"/>
          <w:szCs w:val="24"/>
          <w:lang w:val="af-ZA"/>
        </w:rPr>
        <w:t xml:space="preserve"> </w:t>
      </w:r>
      <w:r>
        <w:rPr>
          <w:rFonts w:ascii="GHEA Grapalat" w:hAnsi="GHEA Grapalat" w:cs="Sylfaen"/>
          <w:i w:val="0"/>
          <w:szCs w:val="24"/>
          <w:lang w:val="ru-RU"/>
        </w:rPr>
        <w:t>պայմանագրի</w:t>
      </w:r>
      <w:r>
        <w:rPr>
          <w:rFonts w:ascii="GHEA Grapalat" w:hAnsi="GHEA Grapalat" w:cs="Sylfaen"/>
          <w:i w:val="0"/>
          <w:szCs w:val="24"/>
          <w:lang w:val="af-ZA"/>
        </w:rPr>
        <w:t xml:space="preserve"> </w:t>
      </w:r>
      <w:r>
        <w:rPr>
          <w:rFonts w:ascii="GHEA Grapalat" w:hAnsi="GHEA Grapalat" w:cs="Sylfaen"/>
          <w:i w:val="0"/>
          <w:szCs w:val="24"/>
          <w:lang w:val="ru-RU"/>
        </w:rPr>
        <w:t>կնքումը</w:t>
      </w:r>
      <w:r>
        <w:rPr>
          <w:rFonts w:ascii="GHEA Grapalat" w:hAnsi="GHEA Grapalat" w:cs="Sylfaen"/>
          <w:i w:val="0"/>
          <w:szCs w:val="24"/>
          <w:lang w:val="af-ZA"/>
        </w:rPr>
        <w:t xml:space="preserve">, </w:t>
      </w:r>
      <w:r>
        <w:rPr>
          <w:rFonts w:ascii="GHEA Grapalat" w:hAnsi="GHEA Grapalat" w:cs="Sylfaen"/>
          <w:i w:val="0"/>
          <w:szCs w:val="24"/>
          <w:lang w:val="en-US"/>
        </w:rPr>
        <w:t>մ</w:t>
      </w:r>
      <w:r>
        <w:rPr>
          <w:rFonts w:ascii="GHEA Grapalat" w:hAnsi="GHEA Grapalat" w:cs="Sylfaen"/>
          <w:i w:val="0"/>
          <w:szCs w:val="24"/>
          <w:lang w:val="ru-RU"/>
        </w:rPr>
        <w:t>ասնակցի</w:t>
      </w:r>
      <w:r>
        <w:rPr>
          <w:rFonts w:ascii="GHEA Grapalat" w:hAnsi="GHEA Grapalat" w:cs="Sylfaen"/>
          <w:i w:val="0"/>
          <w:szCs w:val="24"/>
          <w:lang w:val="af-ZA"/>
        </w:rPr>
        <w:t xml:space="preserve"> </w:t>
      </w:r>
      <w:r>
        <w:rPr>
          <w:rFonts w:ascii="GHEA Grapalat" w:hAnsi="GHEA Grapalat" w:cs="Sylfaen"/>
          <w:i w:val="0"/>
          <w:szCs w:val="24"/>
          <w:lang w:val="ru-RU"/>
        </w:rPr>
        <w:t>կողմից</w:t>
      </w:r>
      <w:r>
        <w:rPr>
          <w:rFonts w:ascii="GHEA Grapalat" w:hAnsi="GHEA Grapalat" w:cs="Sylfaen"/>
          <w:i w:val="0"/>
          <w:szCs w:val="24"/>
          <w:lang w:val="af-ZA"/>
        </w:rPr>
        <w:t xml:space="preserve"> </w:t>
      </w:r>
      <w:r>
        <w:rPr>
          <w:rFonts w:ascii="GHEA Grapalat" w:hAnsi="GHEA Grapalat" w:cs="Sylfaen"/>
          <w:i w:val="0"/>
          <w:szCs w:val="24"/>
          <w:lang w:val="ru-RU"/>
        </w:rPr>
        <w:t>հայտի</w:t>
      </w:r>
      <w:r>
        <w:rPr>
          <w:rFonts w:ascii="GHEA Grapalat" w:hAnsi="GHEA Grapalat" w:cs="Sylfaen"/>
          <w:i w:val="0"/>
          <w:szCs w:val="24"/>
          <w:lang w:val="af-ZA"/>
        </w:rPr>
        <w:t xml:space="preserve"> </w:t>
      </w:r>
      <w:r>
        <w:rPr>
          <w:rFonts w:ascii="GHEA Grapalat" w:hAnsi="GHEA Grapalat" w:cs="Sylfaen"/>
          <w:i w:val="0"/>
          <w:szCs w:val="24"/>
          <w:lang w:val="ru-RU"/>
        </w:rPr>
        <w:t>հետ</w:t>
      </w:r>
      <w:r>
        <w:rPr>
          <w:rFonts w:ascii="GHEA Grapalat" w:hAnsi="GHEA Grapalat" w:cs="Sylfaen"/>
          <w:i w:val="0"/>
          <w:szCs w:val="24"/>
          <w:lang w:val="af-ZA"/>
        </w:rPr>
        <w:t xml:space="preserve"> </w:t>
      </w:r>
      <w:r>
        <w:rPr>
          <w:rFonts w:ascii="GHEA Grapalat" w:hAnsi="GHEA Grapalat" w:cs="Sylfaen"/>
          <w:i w:val="0"/>
          <w:szCs w:val="24"/>
          <w:lang w:val="ru-RU"/>
        </w:rPr>
        <w:t>վերցնելը</w:t>
      </w:r>
      <w:r>
        <w:rPr>
          <w:rFonts w:ascii="GHEA Grapalat" w:hAnsi="GHEA Grapalat" w:cs="Sylfaen"/>
          <w:i w:val="0"/>
          <w:szCs w:val="24"/>
          <w:lang w:val="af-ZA"/>
        </w:rPr>
        <w:t xml:space="preserve">, </w:t>
      </w:r>
      <w:r>
        <w:rPr>
          <w:rFonts w:ascii="GHEA Grapalat" w:hAnsi="GHEA Grapalat" w:cs="Sylfaen"/>
          <w:i w:val="0"/>
          <w:szCs w:val="24"/>
          <w:lang w:val="ru-RU"/>
        </w:rPr>
        <w:t>հայտի</w:t>
      </w:r>
      <w:r>
        <w:rPr>
          <w:rFonts w:ascii="GHEA Grapalat" w:hAnsi="GHEA Grapalat" w:cs="Sylfaen"/>
          <w:i w:val="0"/>
          <w:szCs w:val="24"/>
          <w:lang w:val="af-ZA"/>
        </w:rPr>
        <w:t xml:space="preserve"> </w:t>
      </w:r>
      <w:r>
        <w:rPr>
          <w:rFonts w:ascii="GHEA Grapalat" w:hAnsi="GHEA Grapalat" w:cs="Sylfaen"/>
          <w:i w:val="0"/>
          <w:szCs w:val="24"/>
          <w:lang w:val="ru-RU"/>
        </w:rPr>
        <w:t>մերժումը</w:t>
      </w:r>
      <w:r>
        <w:rPr>
          <w:rFonts w:ascii="GHEA Grapalat" w:hAnsi="GHEA Grapalat" w:cs="Sylfaen"/>
          <w:i w:val="0"/>
          <w:szCs w:val="24"/>
          <w:lang w:val="af-ZA"/>
        </w:rPr>
        <w:t xml:space="preserve"> </w:t>
      </w:r>
      <w:r>
        <w:rPr>
          <w:rFonts w:ascii="GHEA Grapalat" w:hAnsi="GHEA Grapalat" w:cs="Sylfaen"/>
          <w:i w:val="0"/>
          <w:szCs w:val="24"/>
          <w:lang w:val="ru-RU"/>
        </w:rPr>
        <w:t>կամ</w:t>
      </w:r>
      <w:r>
        <w:rPr>
          <w:rFonts w:ascii="GHEA Grapalat" w:hAnsi="GHEA Grapalat" w:cs="Sylfaen"/>
          <w:i w:val="0"/>
          <w:szCs w:val="24"/>
          <w:lang w:val="af-ZA"/>
        </w:rPr>
        <w:t xml:space="preserve"> սույն </w:t>
      </w:r>
      <w:r>
        <w:rPr>
          <w:rFonts w:ascii="GHEA Grapalat" w:hAnsi="GHEA Grapalat" w:cs="Sylfaen"/>
          <w:i w:val="0"/>
          <w:szCs w:val="24"/>
          <w:lang w:val="ru-RU"/>
        </w:rPr>
        <w:t>ընթացակարգը</w:t>
      </w:r>
      <w:r>
        <w:rPr>
          <w:rFonts w:ascii="GHEA Grapalat" w:hAnsi="GHEA Grapalat" w:cs="Sylfaen"/>
          <w:i w:val="0"/>
          <w:szCs w:val="24"/>
          <w:lang w:val="af-ZA"/>
        </w:rPr>
        <w:t xml:space="preserve"> </w:t>
      </w:r>
      <w:r>
        <w:rPr>
          <w:rFonts w:ascii="GHEA Grapalat" w:hAnsi="GHEA Grapalat" w:cs="Sylfaen"/>
          <w:i w:val="0"/>
          <w:szCs w:val="24"/>
          <w:lang w:val="ru-RU"/>
        </w:rPr>
        <w:t>չկայացած</w:t>
      </w:r>
      <w:r>
        <w:rPr>
          <w:rFonts w:ascii="GHEA Grapalat" w:hAnsi="GHEA Grapalat" w:cs="Sylfaen"/>
          <w:i w:val="0"/>
          <w:szCs w:val="24"/>
          <w:lang w:val="af-ZA"/>
        </w:rPr>
        <w:t xml:space="preserve"> </w:t>
      </w:r>
      <w:r>
        <w:rPr>
          <w:rFonts w:ascii="GHEA Grapalat" w:hAnsi="GHEA Grapalat" w:cs="Sylfaen"/>
          <w:i w:val="0"/>
          <w:szCs w:val="24"/>
          <w:lang w:val="ru-RU"/>
        </w:rPr>
        <w:t>հայտարարվելը։</w:t>
      </w:r>
    </w:p>
    <w:p w14:paraId="72682191"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6.2  </w:t>
      </w:r>
      <w:r>
        <w:rPr>
          <w:rFonts w:ascii="GHEA Grapalat" w:hAnsi="GHEA Grapalat" w:cs="Sylfaen"/>
          <w:i w:val="0"/>
          <w:szCs w:val="24"/>
          <w:lang w:val="ru-RU"/>
        </w:rPr>
        <w:t>Օրենքի</w:t>
      </w:r>
      <w:r>
        <w:rPr>
          <w:rFonts w:ascii="GHEA Grapalat" w:hAnsi="GHEA Grapalat" w:cs="Sylfaen"/>
          <w:i w:val="0"/>
          <w:szCs w:val="24"/>
          <w:lang w:val="af-ZA"/>
        </w:rPr>
        <w:t xml:space="preserve"> 31-</w:t>
      </w:r>
      <w:r>
        <w:rPr>
          <w:rFonts w:ascii="GHEA Grapalat" w:hAnsi="GHEA Grapalat" w:cs="Sylfaen"/>
          <w:i w:val="0"/>
          <w:szCs w:val="24"/>
          <w:lang w:val="ru-RU"/>
        </w:rPr>
        <w:t>րդ</w:t>
      </w:r>
      <w:r>
        <w:rPr>
          <w:rFonts w:ascii="GHEA Grapalat" w:hAnsi="GHEA Grapalat" w:cs="Sylfaen"/>
          <w:i w:val="0"/>
          <w:szCs w:val="24"/>
          <w:lang w:val="af-ZA"/>
        </w:rPr>
        <w:t xml:space="preserve"> </w:t>
      </w:r>
      <w:r>
        <w:rPr>
          <w:rFonts w:ascii="GHEA Grapalat" w:hAnsi="GHEA Grapalat" w:cs="Sylfaen"/>
          <w:i w:val="0"/>
          <w:szCs w:val="24"/>
          <w:lang w:val="ru-RU"/>
        </w:rPr>
        <w:t>հոդվածի</w:t>
      </w:r>
      <w:r>
        <w:rPr>
          <w:rFonts w:ascii="GHEA Grapalat" w:hAnsi="GHEA Grapalat" w:cs="Sylfaen"/>
          <w:i w:val="0"/>
          <w:szCs w:val="24"/>
          <w:lang w:val="af-ZA"/>
        </w:rPr>
        <w:t xml:space="preserve"> </w:t>
      </w:r>
      <w:r>
        <w:rPr>
          <w:rFonts w:ascii="GHEA Grapalat" w:hAnsi="GHEA Grapalat" w:cs="Sylfaen"/>
          <w:i w:val="0"/>
          <w:szCs w:val="24"/>
          <w:lang w:val="ru-RU"/>
        </w:rPr>
        <w:t>համաձայն</w:t>
      </w:r>
      <w:r>
        <w:rPr>
          <w:rFonts w:ascii="GHEA Grapalat" w:hAnsi="GHEA Grapalat" w:cs="Sylfaen"/>
          <w:i w:val="0"/>
          <w:szCs w:val="24"/>
          <w:lang w:val="af-ZA"/>
        </w:rPr>
        <w:t xml:space="preserve">` </w:t>
      </w:r>
      <w:r>
        <w:rPr>
          <w:rFonts w:ascii="GHEA Grapalat" w:hAnsi="GHEA Grapalat" w:cs="Sylfaen"/>
          <w:i w:val="0"/>
          <w:szCs w:val="24"/>
          <w:lang w:val="en-US"/>
        </w:rPr>
        <w:t>մ</w:t>
      </w:r>
      <w:r>
        <w:rPr>
          <w:rFonts w:ascii="GHEA Grapalat" w:hAnsi="GHEA Grapalat" w:cs="Sylfaen"/>
          <w:i w:val="0"/>
          <w:szCs w:val="24"/>
          <w:lang w:val="ru-RU"/>
        </w:rPr>
        <w:t>ասնակիցը</w:t>
      </w:r>
      <w:r>
        <w:rPr>
          <w:rFonts w:ascii="GHEA Grapalat" w:hAnsi="GHEA Grapalat" w:cs="Sylfaen"/>
          <w:i w:val="0"/>
          <w:szCs w:val="24"/>
          <w:lang w:val="af-ZA"/>
        </w:rPr>
        <w:t xml:space="preserve">, </w:t>
      </w:r>
      <w:r>
        <w:rPr>
          <w:rFonts w:ascii="GHEA Grapalat" w:hAnsi="GHEA Grapalat" w:cs="Sylfaen"/>
          <w:i w:val="0"/>
          <w:szCs w:val="24"/>
          <w:lang w:val="ru-RU"/>
        </w:rPr>
        <w:t>մինչև</w:t>
      </w:r>
      <w:r>
        <w:rPr>
          <w:rFonts w:ascii="GHEA Grapalat" w:hAnsi="GHEA Grapalat" w:cs="Sylfaen"/>
          <w:i w:val="0"/>
          <w:szCs w:val="24"/>
          <w:lang w:val="af-ZA"/>
        </w:rPr>
        <w:t xml:space="preserve"> </w:t>
      </w:r>
      <w:r>
        <w:rPr>
          <w:rFonts w:ascii="GHEA Grapalat" w:hAnsi="GHEA Grapalat" w:cs="Sylfaen"/>
          <w:i w:val="0"/>
          <w:szCs w:val="24"/>
          <w:lang w:val="ru-RU"/>
        </w:rPr>
        <w:t>սույն</w:t>
      </w:r>
      <w:r>
        <w:rPr>
          <w:rFonts w:ascii="GHEA Grapalat" w:hAnsi="GHEA Grapalat" w:cs="Sylfaen"/>
          <w:i w:val="0"/>
          <w:szCs w:val="24"/>
          <w:lang w:val="af-ZA"/>
        </w:rPr>
        <w:t xml:space="preserve"> </w:t>
      </w:r>
      <w:r>
        <w:rPr>
          <w:rFonts w:ascii="GHEA Grapalat" w:hAnsi="GHEA Grapalat" w:cs="Sylfaen"/>
          <w:i w:val="0"/>
          <w:szCs w:val="24"/>
          <w:lang w:val="ru-RU"/>
        </w:rPr>
        <w:t>հրավերի</w:t>
      </w:r>
      <w:r>
        <w:rPr>
          <w:rFonts w:ascii="GHEA Grapalat" w:hAnsi="GHEA Grapalat" w:cs="Sylfaen"/>
          <w:i w:val="0"/>
          <w:szCs w:val="24"/>
          <w:lang w:val="af-ZA"/>
        </w:rPr>
        <w:t xml:space="preserve"> 1-ին մասի 4.2 </w:t>
      </w:r>
      <w:r>
        <w:rPr>
          <w:rFonts w:ascii="GHEA Grapalat" w:hAnsi="GHEA Grapalat" w:cs="Sylfaen"/>
          <w:i w:val="0"/>
          <w:szCs w:val="24"/>
          <w:lang w:val="ru-RU"/>
        </w:rPr>
        <w:t>կետում</w:t>
      </w:r>
      <w:r>
        <w:rPr>
          <w:rFonts w:ascii="GHEA Grapalat" w:hAnsi="GHEA Grapalat" w:cs="Sylfaen"/>
          <w:i w:val="0"/>
          <w:szCs w:val="24"/>
          <w:lang w:val="af-ZA"/>
        </w:rPr>
        <w:t xml:space="preserve"> </w:t>
      </w:r>
      <w:r>
        <w:rPr>
          <w:rFonts w:ascii="GHEA Grapalat" w:hAnsi="GHEA Grapalat" w:cs="Sylfaen"/>
          <w:i w:val="0"/>
          <w:szCs w:val="24"/>
          <w:lang w:val="ru-RU"/>
        </w:rPr>
        <w:t>նշված</w:t>
      </w:r>
      <w:r>
        <w:rPr>
          <w:rFonts w:ascii="GHEA Grapalat" w:hAnsi="GHEA Grapalat" w:cs="Sylfaen"/>
          <w:i w:val="0"/>
          <w:szCs w:val="24"/>
          <w:lang w:val="af-ZA"/>
        </w:rPr>
        <w:t xml:space="preserve">` </w:t>
      </w:r>
      <w:r>
        <w:rPr>
          <w:rFonts w:ascii="GHEA Grapalat" w:hAnsi="GHEA Grapalat" w:cs="Sylfaen"/>
          <w:i w:val="0"/>
          <w:szCs w:val="24"/>
          <w:lang w:val="ru-RU"/>
        </w:rPr>
        <w:t>հայտերի</w:t>
      </w:r>
      <w:r>
        <w:rPr>
          <w:rFonts w:ascii="GHEA Grapalat" w:hAnsi="GHEA Grapalat" w:cs="Sylfaen"/>
          <w:i w:val="0"/>
          <w:szCs w:val="24"/>
          <w:lang w:val="af-ZA"/>
        </w:rPr>
        <w:t xml:space="preserve"> </w:t>
      </w:r>
      <w:r>
        <w:rPr>
          <w:rFonts w:ascii="GHEA Grapalat" w:hAnsi="GHEA Grapalat" w:cs="Sylfaen"/>
          <w:i w:val="0"/>
          <w:szCs w:val="24"/>
          <w:lang w:val="ru-RU"/>
        </w:rPr>
        <w:t>ներկայացման</w:t>
      </w:r>
      <w:r>
        <w:rPr>
          <w:rFonts w:ascii="GHEA Grapalat" w:hAnsi="GHEA Grapalat" w:cs="Sylfaen"/>
          <w:i w:val="0"/>
          <w:szCs w:val="24"/>
          <w:lang w:val="af-ZA"/>
        </w:rPr>
        <w:t xml:space="preserve"> </w:t>
      </w:r>
      <w:r>
        <w:rPr>
          <w:rFonts w:ascii="GHEA Grapalat" w:hAnsi="GHEA Grapalat" w:cs="Sylfaen"/>
          <w:i w:val="0"/>
          <w:szCs w:val="24"/>
          <w:lang w:val="ru-RU"/>
        </w:rPr>
        <w:t>վերջնաժամկետը</w:t>
      </w:r>
      <w:r>
        <w:rPr>
          <w:rFonts w:ascii="GHEA Grapalat" w:hAnsi="GHEA Grapalat" w:cs="Sylfaen"/>
          <w:i w:val="0"/>
          <w:szCs w:val="24"/>
          <w:lang w:val="af-ZA"/>
        </w:rPr>
        <w:t xml:space="preserve">, </w:t>
      </w:r>
      <w:r>
        <w:rPr>
          <w:rFonts w:ascii="GHEA Grapalat" w:hAnsi="GHEA Grapalat" w:cs="Sylfaen"/>
          <w:i w:val="0"/>
          <w:szCs w:val="24"/>
          <w:lang w:val="ru-RU"/>
        </w:rPr>
        <w:t>կարող</w:t>
      </w:r>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r>
        <w:rPr>
          <w:rFonts w:ascii="GHEA Grapalat" w:hAnsi="GHEA Grapalat" w:cs="Sylfaen"/>
          <w:i w:val="0"/>
          <w:szCs w:val="24"/>
          <w:lang w:val="ru-RU"/>
        </w:rPr>
        <w:t>փոփոխել</w:t>
      </w:r>
      <w:r>
        <w:rPr>
          <w:rFonts w:ascii="GHEA Grapalat" w:hAnsi="GHEA Grapalat" w:cs="Sylfaen"/>
          <w:i w:val="0"/>
          <w:szCs w:val="24"/>
          <w:lang w:val="af-ZA"/>
        </w:rPr>
        <w:t xml:space="preserve"> </w:t>
      </w:r>
      <w:r>
        <w:rPr>
          <w:rFonts w:ascii="GHEA Grapalat" w:hAnsi="GHEA Grapalat" w:cs="Sylfaen"/>
          <w:i w:val="0"/>
          <w:szCs w:val="24"/>
          <w:lang w:val="ru-RU"/>
        </w:rPr>
        <w:t>կամ</w:t>
      </w:r>
      <w:r>
        <w:rPr>
          <w:rFonts w:ascii="GHEA Grapalat" w:hAnsi="GHEA Grapalat" w:cs="Sylfaen"/>
          <w:i w:val="0"/>
          <w:szCs w:val="24"/>
          <w:lang w:val="af-ZA"/>
        </w:rPr>
        <w:t xml:space="preserve"> </w:t>
      </w:r>
      <w:r>
        <w:rPr>
          <w:rFonts w:ascii="GHEA Grapalat" w:hAnsi="GHEA Grapalat" w:cs="Sylfaen"/>
          <w:i w:val="0"/>
          <w:szCs w:val="24"/>
          <w:lang w:val="ru-RU"/>
        </w:rPr>
        <w:t>հետ</w:t>
      </w:r>
      <w:r>
        <w:rPr>
          <w:rFonts w:ascii="GHEA Grapalat" w:hAnsi="GHEA Grapalat" w:cs="Sylfaen"/>
          <w:i w:val="0"/>
          <w:szCs w:val="24"/>
          <w:lang w:val="af-ZA"/>
        </w:rPr>
        <w:t xml:space="preserve"> </w:t>
      </w:r>
      <w:r>
        <w:rPr>
          <w:rFonts w:ascii="GHEA Grapalat" w:hAnsi="GHEA Grapalat" w:cs="Sylfaen"/>
          <w:i w:val="0"/>
          <w:szCs w:val="24"/>
          <w:lang w:val="ru-RU"/>
        </w:rPr>
        <w:t>վերցնել</w:t>
      </w:r>
      <w:r>
        <w:rPr>
          <w:rFonts w:ascii="GHEA Grapalat" w:hAnsi="GHEA Grapalat" w:cs="Sylfaen"/>
          <w:i w:val="0"/>
          <w:szCs w:val="24"/>
          <w:lang w:val="af-ZA"/>
        </w:rPr>
        <w:t xml:space="preserve"> </w:t>
      </w:r>
      <w:r>
        <w:rPr>
          <w:rFonts w:ascii="GHEA Grapalat" w:hAnsi="GHEA Grapalat" w:cs="Sylfaen"/>
          <w:i w:val="0"/>
          <w:szCs w:val="24"/>
          <w:lang w:val="ru-RU"/>
        </w:rPr>
        <w:t>իր</w:t>
      </w:r>
      <w:r>
        <w:rPr>
          <w:rFonts w:ascii="GHEA Grapalat" w:hAnsi="GHEA Grapalat" w:cs="Sylfaen"/>
          <w:i w:val="0"/>
          <w:szCs w:val="24"/>
          <w:lang w:val="af-ZA"/>
        </w:rPr>
        <w:t xml:space="preserve"> </w:t>
      </w:r>
      <w:r>
        <w:rPr>
          <w:rFonts w:ascii="GHEA Grapalat" w:hAnsi="GHEA Grapalat" w:cs="Sylfaen"/>
          <w:i w:val="0"/>
          <w:szCs w:val="24"/>
          <w:lang w:val="ru-RU"/>
        </w:rPr>
        <w:t>հայտը։</w:t>
      </w:r>
    </w:p>
    <w:p w14:paraId="06D24E6F" w14:textId="77777777" w:rsidR="00C92CE6" w:rsidRDefault="00C92CE6" w:rsidP="00CF3D64">
      <w:pPr>
        <w:ind w:firstLine="567"/>
        <w:jc w:val="center"/>
        <w:rPr>
          <w:rFonts w:ascii="GHEA Grapalat" w:hAnsi="GHEA Grapalat"/>
          <w:b/>
          <w:sz w:val="20"/>
          <w:lang w:val="af-ZA"/>
        </w:rPr>
      </w:pPr>
    </w:p>
    <w:p w14:paraId="4D17B8FD" w14:textId="77777777"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14:paraId="22209263" w14:textId="77777777"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14:paraId="569C9696" w14:textId="7BF5BC69"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AC2DE0">
        <w:rPr>
          <w:rFonts w:ascii="GHEA Grapalat" w:hAnsi="GHEA Grapalat" w:cs="Sylfaen"/>
          <w:color w:val="FF0000"/>
          <w:szCs w:val="24"/>
          <w:highlight w:val="yellow"/>
        </w:rPr>
        <w:t>7-րդ օրը</w:t>
      </w:r>
      <w:r w:rsidR="00E43D23" w:rsidRPr="00B06D33">
        <w:rPr>
          <w:rFonts w:ascii="GHEA Grapalat" w:hAnsi="GHEA Grapalat" w:cs="Sylfaen"/>
          <w:color w:val="FF0000"/>
          <w:szCs w:val="24"/>
          <w:highlight w:val="yellow"/>
        </w:rPr>
        <w:t xml:space="preserve"> ժամը </w:t>
      </w:r>
      <w:r w:rsidR="00122878">
        <w:rPr>
          <w:rFonts w:ascii="GHEA Grapalat" w:hAnsi="GHEA Grapalat" w:cs="Sylfaen"/>
          <w:color w:val="FF0000"/>
          <w:szCs w:val="24"/>
          <w:highlight w:val="yellow"/>
        </w:rPr>
        <w:t>12։00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14:paraId="5049E24A" w14:textId="77777777"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3D7B1D01" w14:textId="77777777"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148D53"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2A7E7A74"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12C6AB0" w14:textId="77777777"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3005C4C5" w14:textId="77777777"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14:paraId="685A8372" w14:textId="77777777"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proofErr w:type="gramStart"/>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14:paraId="737189FF" w14:textId="77777777"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14:paraId="65C7F6D1" w14:textId="77777777"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14:paraId="4354A171" w14:textId="77777777"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առաջարկվող</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գները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ներկայացված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երկու</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կամ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ավելի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արժույթներով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դրանք</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համեմատվում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Հայաստանի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Հանրապետության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դրամով</w:t>
      </w:r>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r w:rsidR="00732B01" w:rsidRPr="004F71AE">
        <w:rPr>
          <w:rFonts w:ascii="GHEA Grapalat" w:hAnsi="GHEA Grapalat" w:cs="Sylfaen"/>
          <w:b/>
          <w:i w:val="0"/>
          <w:color w:val="FF0000"/>
          <w:szCs w:val="24"/>
          <w:lang w:val="ru-RU"/>
        </w:rPr>
        <w:t>փոխարժեքով</w:t>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lang w:val="ru-RU"/>
        </w:rPr>
        <w:t>փոխարժեքով։</w:t>
      </w:r>
      <w:r w:rsidR="00C33D69" w:rsidRPr="004F71AE">
        <w:rPr>
          <w:rFonts w:ascii="GHEA Grapalat" w:hAnsi="GHEA Grapalat" w:cs="Sylfaen"/>
          <w:i w:val="0"/>
          <w:szCs w:val="24"/>
          <w:lang w:val="af-ZA"/>
        </w:rPr>
        <w:t xml:space="preserve"> </w:t>
      </w:r>
    </w:p>
    <w:p w14:paraId="14EF4349"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5</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w:t>
      </w:r>
      <w:r>
        <w:rPr>
          <w:rFonts w:ascii="GHEA Grapalat" w:hAnsi="GHEA Grapalat" w:cs="Sylfaen"/>
          <w:sz w:val="20"/>
          <w:szCs w:val="24"/>
          <w:lang w:val="af-ZA" w:eastAsia="en-US"/>
        </w:rPr>
        <w:lastRenderedPageBreak/>
        <w:t xml:space="preserve">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p>
    <w:p w14:paraId="39F50017"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 այդպիսին չճանաչված 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7115185"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w:t>
      </w:r>
      <w:r>
        <w:rPr>
          <w:rFonts w:ascii="GHEA Grapalat" w:hAnsi="GHEA Grapalat" w:cs="Sylfaen"/>
          <w:sz w:val="20"/>
          <w:szCs w:val="24"/>
          <w:lang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3E7102A7" w14:textId="77777777" w:rsidR="00AE366F" w:rsidRDefault="00AE366F" w:rsidP="00AE366F">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proofErr w:type="gramStart"/>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proofErr w:type="gramEnd"/>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107FA85F"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0C6B06FA" w14:textId="77777777" w:rsidR="00AE366F" w:rsidRDefault="00AE366F" w:rsidP="00AE366F">
      <w:pPr>
        <w:pStyle w:val="aff5"/>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00F75CB9"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CACC5A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Սույն կետի չկիրառման դեպքում ընթացակարգը Օրենքի 37-րդ հոդվածի 1-ին մասի 1-ին կետի հիման վրա հայտարարվում է չկայացած:</w:t>
      </w:r>
    </w:p>
    <w:p w14:paraId="7B276418" w14:textId="77777777" w:rsidR="00AE366F" w:rsidRDefault="00AE366F" w:rsidP="00AE366F">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3137DC8D"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5" w:name="_Hlk9262487"/>
      <w:r>
        <w:rPr>
          <w:rFonts w:ascii="GHEA Grapalat" w:hAnsi="GHEA Grapalat" w:cs="Sylfaen"/>
          <w:sz w:val="20"/>
          <w:szCs w:val="24"/>
          <w:lang w:val="hy-AM" w:eastAsia="en-US"/>
        </w:rPr>
        <w:t xml:space="preserve"> </w:t>
      </w:r>
      <w:bookmarkEnd w:id="5"/>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4714D7C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5A6BCDF" w14:textId="77777777" w:rsidR="00AE366F" w:rsidRDefault="00AE366F" w:rsidP="00AE366F">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9</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68A866BD"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af-ZA"/>
        </w:rPr>
        <w:t>8.</w:t>
      </w:r>
      <w:r>
        <w:rPr>
          <w:rFonts w:ascii="GHEA Grapalat" w:hAnsi="GHEA Grapalat" w:cs="Sylfaen"/>
          <w:sz w:val="20"/>
          <w:lang w:val="hy-AM"/>
        </w:rPr>
        <w:t>10 Հանձնաժողովի անդամը կամ քարտուղարը չի կարող մասնակցել հանձնաժողովի աշխատանքներին</w:t>
      </w:r>
      <w:r>
        <w:rPr>
          <w:rFonts w:ascii="GHEA Grapalat" w:hAnsi="GHEA Grapalat" w:cs="Sylfaen"/>
          <w:sz w:val="20"/>
          <w:lang w:val="af-ZA"/>
        </w:rPr>
        <w:t xml:space="preserve">, </w:t>
      </w:r>
      <w:r>
        <w:rPr>
          <w:rFonts w:ascii="GHEA Grapalat" w:hAnsi="GHEA Grapalat" w:cs="Sylfaen"/>
          <w:sz w:val="20"/>
          <w:lang w:val="hy-AM"/>
        </w:rPr>
        <w:t>եթե հանձնաժողովի գործունեության ընթացքումպարզվում է</w:t>
      </w:r>
      <w:r>
        <w:rPr>
          <w:rFonts w:ascii="GHEA Grapalat" w:hAnsi="GHEA Grapalat" w:cs="Sylfaen"/>
          <w:sz w:val="20"/>
          <w:lang w:val="af-ZA"/>
        </w:rPr>
        <w:t xml:space="preserve">, </w:t>
      </w:r>
      <w:r>
        <w:rPr>
          <w:rFonts w:ascii="GHEA Grapalat" w:hAnsi="GHEA Grapalat" w:cs="Sylfaen"/>
          <w:sz w:val="20"/>
          <w:lang w:val="hy-AM"/>
        </w:rPr>
        <w:t>որ վերջիններիս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w:t>
      </w:r>
      <w:r>
        <w:rPr>
          <w:rFonts w:ascii="GHEA Grapalat" w:hAnsi="GHEA Grapalat" w:cs="Sylfaen"/>
          <w:sz w:val="20"/>
          <w:lang w:val="af-ZA"/>
        </w:rPr>
        <w:t xml:space="preserve">, </w:t>
      </w:r>
      <w:r>
        <w:rPr>
          <w:rFonts w:ascii="GHEA Grapalat" w:hAnsi="GHEA Grapalat" w:cs="Sylfaen"/>
          <w:sz w:val="20"/>
          <w:lang w:val="hy-AM"/>
        </w:rPr>
        <w:t>կամ իրենց մերձավոր ազգակցությամբ կամ խնամիությամբ կապված անձը</w:t>
      </w:r>
      <w:r>
        <w:rPr>
          <w:rFonts w:ascii="GHEA Grapalat" w:hAnsi="GHEA Grapalat" w:cs="Sylfaen"/>
          <w:sz w:val="20"/>
          <w:lang w:val="af-ZA"/>
        </w:rPr>
        <w:t xml:space="preserve"> (</w:t>
      </w:r>
      <w:r>
        <w:rPr>
          <w:rFonts w:ascii="GHEA Grapalat" w:hAnsi="GHEA Grapalat" w:cs="Sylfaen"/>
          <w:sz w:val="20"/>
          <w:lang w:val="hy-AM"/>
        </w:rPr>
        <w:t>ծնող</w:t>
      </w:r>
      <w:r>
        <w:rPr>
          <w:rFonts w:ascii="GHEA Grapalat" w:hAnsi="GHEA Grapalat" w:cs="Sylfaen"/>
          <w:sz w:val="20"/>
          <w:lang w:val="af-ZA"/>
        </w:rPr>
        <w:t xml:space="preserve">, </w:t>
      </w:r>
      <w:r>
        <w:rPr>
          <w:rFonts w:ascii="GHEA Grapalat" w:hAnsi="GHEA Grapalat" w:cs="Sylfaen"/>
          <w:sz w:val="20"/>
          <w:lang w:val="hy-AM"/>
        </w:rPr>
        <w:t>ամուսին</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w:t>
      </w:r>
      <w:r>
        <w:rPr>
          <w:rFonts w:ascii="GHEA Grapalat" w:hAnsi="GHEA Grapalat" w:cs="Sylfaen"/>
          <w:sz w:val="20"/>
          <w:lang w:val="af-ZA"/>
        </w:rPr>
        <w:t xml:space="preserve">, </w:t>
      </w:r>
      <w:r>
        <w:rPr>
          <w:rFonts w:ascii="GHEA Grapalat" w:hAnsi="GHEA Grapalat" w:cs="Sylfaen"/>
          <w:sz w:val="20"/>
          <w:lang w:val="hy-AM"/>
        </w:rPr>
        <w:t>քույր</w:t>
      </w:r>
      <w:r>
        <w:rPr>
          <w:rFonts w:ascii="GHEA Grapalat" w:hAnsi="GHEA Grapalat" w:cs="Sylfaen"/>
          <w:sz w:val="20"/>
          <w:lang w:val="af-ZA"/>
        </w:rPr>
        <w:t>,</w:t>
      </w:r>
      <w:r>
        <w:rPr>
          <w:rFonts w:ascii="GHEA Grapalat" w:hAnsi="GHEA Grapalat" w:cs="Sylfaen"/>
          <w:sz w:val="20"/>
          <w:lang w:val="hy-AM"/>
        </w:rPr>
        <w:t>տատ, պապ, թոռ, ինչպես նաև ամուսնու ծնող</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 քույր, տատ, պապ, թոռ</w:t>
      </w:r>
      <w:r>
        <w:rPr>
          <w:rFonts w:ascii="GHEA Grapalat" w:hAnsi="GHEA Grapalat" w:cs="Sylfaen"/>
          <w:sz w:val="20"/>
          <w:lang w:val="af-ZA"/>
        </w:rPr>
        <w:t xml:space="preserve">) </w:t>
      </w:r>
      <w:r>
        <w:rPr>
          <w:rFonts w:ascii="GHEA Grapalat" w:hAnsi="GHEA Grapalat" w:cs="Sylfaen"/>
          <w:sz w:val="20"/>
          <w:lang w:val="hy-AM"/>
        </w:rPr>
        <w:t>կամ այդ անձի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 սույն ընթացակարգին մասնակցելու համար ներկայացրել է հայտ</w:t>
      </w:r>
      <w:r>
        <w:rPr>
          <w:rFonts w:ascii="GHEA Grapalat" w:hAnsi="GHEA Grapalat" w:cs="Sylfaen"/>
          <w:sz w:val="20"/>
          <w:lang w:val="af-ZA"/>
        </w:rPr>
        <w:t>:</w:t>
      </w:r>
      <w:r>
        <w:rPr>
          <w:rFonts w:ascii="GHEA Grapalat" w:hAnsi="GHEA Grapalat" w:cs="Sylfaen"/>
          <w:sz w:val="20"/>
          <w:lang w:val="hy-AM"/>
        </w:rPr>
        <w:t xml:space="preserve"> Եթե առկա է սույն </w:t>
      </w:r>
      <w:r>
        <w:rPr>
          <w:rFonts w:ascii="GHEA Grapalat" w:hAnsi="GHEA Grapalat" w:cs="Sylfaen"/>
          <w:sz w:val="20"/>
          <w:lang w:val="hy-AM"/>
        </w:rPr>
        <w:lastRenderedPageBreak/>
        <w:t>կետով նախատեսված պայմանը</w:t>
      </w:r>
      <w:r>
        <w:rPr>
          <w:rFonts w:ascii="GHEA Grapalat" w:hAnsi="GHEA Grapalat" w:cs="Sylfaen"/>
          <w:sz w:val="20"/>
          <w:lang w:val="af-ZA"/>
        </w:rPr>
        <w:t xml:space="preserve">, </w:t>
      </w:r>
      <w:r>
        <w:rPr>
          <w:rFonts w:ascii="GHEA Grapalat" w:hAnsi="GHEA Grapalat" w:cs="Sylfaen"/>
          <w:sz w:val="20"/>
          <w:lang w:val="hy-AM"/>
        </w:rPr>
        <w:t>ապա  սույն ընթացակարգի առնչությամբ շահերի բախում ունեցող հանձնաժողովի անդամը կամ քարտուղարը անհապաղ ինքնաբացարկ է հայտնում սույնընթացակարգից</w:t>
      </w:r>
      <w:r>
        <w:rPr>
          <w:rFonts w:ascii="GHEA Grapalat" w:hAnsi="GHEA Grapalat" w:cs="Sylfaen"/>
          <w:sz w:val="20"/>
          <w:lang w:val="af-ZA"/>
        </w:rPr>
        <w:t xml:space="preserve">: </w:t>
      </w:r>
    </w:p>
    <w:p w14:paraId="1F7A558D" w14:textId="77777777" w:rsidR="00AE366F" w:rsidRDefault="00AE366F" w:rsidP="00AE366F">
      <w:pPr>
        <w:pStyle w:val="aff5"/>
        <w:ind w:firstLine="567"/>
        <w:jc w:val="both"/>
        <w:rPr>
          <w:rFonts w:ascii="GHEA Grapalat" w:hAnsi="GHEA Grapalat" w:cs="Sylfaen"/>
          <w:sz w:val="20"/>
          <w:lang w:val="hy-AM"/>
        </w:rPr>
      </w:pPr>
    </w:p>
    <w:p w14:paraId="3330C37C"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8.11 </w:t>
      </w:r>
      <w:r>
        <w:rPr>
          <w:rFonts w:ascii="GHEA Grapalat" w:hAnsi="GHEA Grapalat" w:cs="Sylfaen"/>
          <w:sz w:val="20"/>
          <w:lang w:val="es-ES"/>
        </w:rPr>
        <w:t>Հայտերը բացվելուց և գնահատվելուց հետո հետո կազմվում է արձանագրություն`</w:t>
      </w:r>
      <w:r>
        <w:rPr>
          <w:rFonts w:ascii="GHEA Grapalat" w:hAnsi="GHEA Grapalat" w:cs="Sylfaen"/>
          <w:sz w:val="20"/>
          <w:szCs w:val="20"/>
          <w:lang w:val="af-ZA"/>
        </w:rPr>
        <w:t xml:space="preserve"> գնումների մասին ՀՀ օրենսդրությամբ սահմանված կարգով</w:t>
      </w:r>
      <w:r>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 w:val="20"/>
          <w:lang w:val="hy-AM"/>
        </w:rPr>
        <w:t>Արձանագրությունն ստորագրում են հանձնաժողովի նիստին ներկա անդամները։</w:t>
      </w:r>
    </w:p>
    <w:p w14:paraId="70C84DE7"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8.12 </w:t>
      </w:r>
      <w:r>
        <w:rPr>
          <w:rFonts w:ascii="GHEA Grapalat" w:hAnsi="GHEA Grapalat" w:cs="Sylfaen"/>
          <w:sz w:val="20"/>
          <w:lang w:val="af-ZA"/>
        </w:rPr>
        <w:t>Հանձնաժողովի քարտուղարը հայտերի 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նիստի ավարտից հետո ոչ ուշ քան</w:t>
      </w:r>
      <w:r>
        <w:rPr>
          <w:rFonts w:ascii="GHEA Grapalat" w:hAnsi="GHEA Grapalat" w:cs="Arial"/>
          <w:spacing w:val="-8"/>
          <w:lang w:val="af-ZA"/>
        </w:rPr>
        <w:t xml:space="preserve"> </w:t>
      </w:r>
      <w:r>
        <w:rPr>
          <w:rFonts w:ascii="GHEA Grapalat" w:hAnsi="GHEA Grapalat" w:cs="Sylfaen"/>
          <w:sz w:val="20"/>
          <w:lang w:val="af-ZA"/>
        </w:rPr>
        <w:t xml:space="preserve"> հաջորդող աշխատանքային օրը` </w:t>
      </w:r>
    </w:p>
    <w:p w14:paraId="4F61794C" w14:textId="77777777" w:rsidR="00AE366F" w:rsidRDefault="00AE366F" w:rsidP="00AE366F">
      <w:pPr>
        <w:pStyle w:val="aff5"/>
        <w:ind w:firstLine="567"/>
        <w:jc w:val="both"/>
        <w:rPr>
          <w:rFonts w:ascii="GHEA Grapalat" w:hAnsi="GHEA Grapalat" w:cs="Sylfaen"/>
          <w:sz w:val="20"/>
          <w:szCs w:val="20"/>
          <w:lang w:val="hy-AM"/>
        </w:rPr>
      </w:pPr>
      <w:r>
        <w:rPr>
          <w:rFonts w:ascii="GHEA Grapalat"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977457A"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 xml:space="preserve">2) իր և գնահատող հանձնաժողովի` հայտերի բացման </w:t>
      </w:r>
      <w:r>
        <w:rPr>
          <w:rFonts w:ascii="GHEA Grapalat" w:hAnsi="GHEA Grapalat" w:cs="Sylfaen"/>
          <w:sz w:val="20"/>
          <w:lang w:val="hy-AM"/>
        </w:rPr>
        <w:t xml:space="preserve">և գնահատման </w:t>
      </w:r>
      <w:r>
        <w:rPr>
          <w:rFonts w:ascii="GHEA Grapalat" w:hAnsi="GHEA Grapalat" w:cs="Sylfaen"/>
          <w:sz w:val="20"/>
          <w:lang w:val="af-ZA"/>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B1569A"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af-ZA"/>
        </w:rPr>
        <w:t>8.1</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71542064"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կետում</w:t>
      </w:r>
      <w:r>
        <w:rPr>
          <w:rFonts w:ascii="GHEA Grapalat" w:hAnsi="GHEA Grapalat" w:cs="Sylfaen"/>
          <w:sz w:val="20"/>
          <w:lang w:val="af-ZA"/>
        </w:rPr>
        <w:t xml:space="preserve"> </w:t>
      </w:r>
      <w:r>
        <w:rPr>
          <w:rFonts w:ascii="GHEA Grapalat" w:hAnsi="GHEA Grapalat" w:cs="Sylfaen"/>
          <w:sz w:val="20"/>
          <w:lang w:val="hy-AM"/>
        </w:rPr>
        <w:t>նշված</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ղեկավարը</w:t>
      </w:r>
      <w:r>
        <w:rPr>
          <w:rFonts w:ascii="GHEA Grapalat" w:hAnsi="GHEA Grapalat" w:cs="Sylfaen"/>
          <w:sz w:val="20"/>
          <w:lang w:val="af-ZA"/>
        </w:rPr>
        <w:t xml:space="preserve"> </w:t>
      </w:r>
      <w:r>
        <w:rPr>
          <w:rFonts w:ascii="GHEA Grapalat" w:hAnsi="GHEA Grapalat" w:cs="Sylfaen"/>
          <w:sz w:val="20"/>
          <w:lang w:val="hy-AM"/>
        </w:rPr>
        <w:t>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հայտարարվելու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կնքված</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հայտարարությունը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միակողմանի</w:t>
      </w:r>
      <w:r>
        <w:rPr>
          <w:rFonts w:ascii="GHEA Grapalat" w:hAnsi="GHEA Grapalat" w:cs="Sylfaen"/>
          <w:sz w:val="20"/>
          <w:lang w:val="af-ZA"/>
        </w:rPr>
        <w:t xml:space="preserve"> </w:t>
      </w:r>
      <w:r>
        <w:rPr>
          <w:rFonts w:ascii="GHEA Grapalat" w:hAnsi="GHEA Grapalat" w:cs="Sylfaen"/>
          <w:sz w:val="20"/>
          <w:lang w:val="hy-AM"/>
        </w:rPr>
        <w:t>լուծելու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 xml:space="preserve">հայտարարությունը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տասներորդ օրը</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կայացվելուն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գրավոր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մարմնին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մարմինը</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ներառում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գնումների</w:t>
      </w:r>
      <w:r>
        <w:rPr>
          <w:rFonts w:ascii="GHEA Grapalat" w:hAnsi="GHEA Grapalat" w:cs="Sylfaen"/>
          <w:sz w:val="20"/>
          <w:lang w:val="af-ZA"/>
        </w:rPr>
        <w:t xml:space="preserve"> </w:t>
      </w:r>
      <w:r>
        <w:rPr>
          <w:rFonts w:ascii="GHEA Grapalat" w:hAnsi="GHEA Grapalat" w:cs="Sylfaen"/>
          <w:sz w:val="20"/>
          <w:lang w:val="hy-AM"/>
        </w:rPr>
        <w:t>գործընթացին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չունեցող</w:t>
      </w:r>
      <w:r>
        <w:rPr>
          <w:rFonts w:ascii="GHEA Grapalat" w:hAnsi="GHEA Grapalat" w:cs="Sylfaen"/>
          <w:sz w:val="20"/>
          <w:lang w:val="af-ZA"/>
        </w:rPr>
        <w:t xml:space="preserve"> </w:t>
      </w:r>
      <w:r>
        <w:rPr>
          <w:rFonts w:ascii="GHEA Grapalat" w:hAnsi="GHEA Grapalat" w:cs="Sylfaen"/>
          <w:sz w:val="20"/>
          <w:lang w:val="hy-AM"/>
        </w:rPr>
        <w:t>մասնակիցների</w:t>
      </w:r>
      <w:r>
        <w:rPr>
          <w:rFonts w:ascii="GHEA Grapalat" w:hAnsi="GHEA Grapalat" w:cs="Sylfaen"/>
          <w:sz w:val="20"/>
          <w:lang w:val="af-ZA"/>
        </w:rPr>
        <w:t xml:space="preserve"> </w:t>
      </w:r>
      <w:r>
        <w:rPr>
          <w:rFonts w:ascii="GHEA Grapalat" w:hAnsi="GHEA Grapalat" w:cs="Sylfaen"/>
          <w:sz w:val="20"/>
          <w:lang w:val="hy-AM"/>
        </w:rPr>
        <w:t>ցուցակում</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իսկ</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դրությամբ</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բողոքարկման</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հարուցված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չավարտված</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գործի</w:t>
      </w:r>
      <w:r>
        <w:rPr>
          <w:rFonts w:ascii="GHEA Grapalat" w:hAnsi="GHEA Grapalat" w:cs="Sylfaen"/>
          <w:sz w:val="20"/>
          <w:lang w:val="af-ZA"/>
        </w:rPr>
        <w:t xml:space="preserve"> </w:t>
      </w:r>
      <w:r>
        <w:rPr>
          <w:rFonts w:ascii="GHEA Grapalat" w:hAnsi="GHEA Grapalat" w:cs="Sylfaen"/>
          <w:sz w:val="20"/>
          <w:lang w:val="hy-AM"/>
        </w:rPr>
        <w:t>առկայության</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տվյալ</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գործով</w:t>
      </w:r>
      <w:r>
        <w:rPr>
          <w:rFonts w:ascii="GHEA Grapalat" w:hAnsi="GHEA Grapalat" w:cs="Sylfaen"/>
          <w:sz w:val="20"/>
          <w:lang w:val="af-ZA"/>
        </w:rPr>
        <w:t xml:space="preserve"> </w:t>
      </w:r>
      <w:r>
        <w:rPr>
          <w:rFonts w:ascii="GHEA Grapalat" w:hAnsi="GHEA Grapalat" w:cs="Sylfaen"/>
          <w:sz w:val="20"/>
          <w:lang w:val="hy-AM"/>
        </w:rPr>
        <w:t>եզրափակիչ</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ակտն</w:t>
      </w:r>
      <w:r>
        <w:rPr>
          <w:rFonts w:ascii="GHEA Grapalat" w:hAnsi="GHEA Grapalat" w:cs="Sylfaen"/>
          <w:sz w:val="20"/>
          <w:lang w:val="af-ZA"/>
        </w:rPr>
        <w:t xml:space="preserve"> </w:t>
      </w:r>
      <w:r>
        <w:rPr>
          <w:rFonts w:ascii="GHEA Grapalat" w:hAnsi="GHEA Grapalat" w:cs="Sylfaen"/>
          <w:sz w:val="20"/>
          <w:lang w:val="hy-AM"/>
        </w:rPr>
        <w:t>ուժի</w:t>
      </w:r>
      <w:r>
        <w:rPr>
          <w:rFonts w:ascii="GHEA Grapalat" w:hAnsi="GHEA Grapalat" w:cs="Sylfaen"/>
          <w:sz w:val="20"/>
          <w:lang w:val="af-ZA"/>
        </w:rPr>
        <w:t xml:space="preserve"> </w:t>
      </w:r>
      <w:r>
        <w:rPr>
          <w:rFonts w:ascii="GHEA Grapalat" w:hAnsi="GHEA Grapalat" w:cs="Sylfaen"/>
          <w:sz w:val="20"/>
          <w:lang w:val="hy-AM"/>
        </w:rPr>
        <w:t>մեջ</w:t>
      </w:r>
      <w:r>
        <w:rPr>
          <w:rFonts w:ascii="GHEA Grapalat" w:hAnsi="GHEA Grapalat" w:cs="Sylfaen"/>
          <w:sz w:val="20"/>
          <w:lang w:val="af-ZA"/>
        </w:rPr>
        <w:t xml:space="preserve"> </w:t>
      </w:r>
      <w:r>
        <w:rPr>
          <w:rFonts w:ascii="GHEA Grapalat" w:hAnsi="GHEA Grapalat" w:cs="Sylfaen"/>
          <w:sz w:val="20"/>
          <w:lang w:val="hy-AM"/>
        </w:rPr>
        <w:t>մտնելու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քննության</w:t>
      </w:r>
      <w:r>
        <w:rPr>
          <w:rFonts w:ascii="GHEA Grapalat" w:hAnsi="GHEA Grapalat" w:cs="Sylfaen"/>
          <w:sz w:val="20"/>
          <w:lang w:val="af-ZA"/>
        </w:rPr>
        <w:t xml:space="preserve"> </w:t>
      </w:r>
      <w:r>
        <w:rPr>
          <w:rFonts w:ascii="GHEA Grapalat" w:hAnsi="GHEA Grapalat" w:cs="Sylfaen"/>
          <w:sz w:val="20"/>
          <w:lang w:val="hy-AM"/>
        </w:rPr>
        <w:t>արդյունքով</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հնարավորությունը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վերացել:</w:t>
      </w:r>
    </w:p>
    <w:p w14:paraId="436BA359" w14:textId="77777777" w:rsidR="00AE366F" w:rsidRDefault="00AE366F" w:rsidP="00AE366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13667376" w14:textId="77777777" w:rsidR="00AE366F" w:rsidRDefault="00AE366F" w:rsidP="00AE366F">
      <w:pPr>
        <w:pStyle w:val="aff5"/>
        <w:numPr>
          <w:ilvl w:val="0"/>
          <w:numId w:val="40"/>
        </w:numPr>
        <w:shd w:val="clear" w:color="auto" w:fill="FFFFFF"/>
        <w:spacing w:before="0" w:beforeAutospacing="0" w:after="0" w:afterAutospacing="0"/>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r>
        <w:rPr>
          <w:rFonts w:ascii="GHEA Grapalat" w:hAnsi="GHEA Grapalat" w:cs="Sylfaen"/>
          <w:sz w:val="20"/>
        </w:rPr>
        <w:t>նին</w:t>
      </w:r>
      <w:r w:rsidRPr="00AE366F">
        <w:rPr>
          <w:rFonts w:ascii="GHEA Grapalat" w:hAnsi="GHEA Grapalat" w:cs="Sylfaen"/>
          <w:sz w:val="20"/>
          <w:lang w:val="af-ZA"/>
        </w:rPr>
        <w:t xml:space="preserve"> </w:t>
      </w:r>
      <w:r>
        <w:rPr>
          <w:rFonts w:ascii="GHEA Grapalat" w:hAnsi="GHEA Grapalat" w:cs="Sylfaen"/>
          <w:sz w:val="20"/>
        </w:rPr>
        <w:t>որոշումը</w:t>
      </w:r>
      <w:r w:rsidRPr="00AE366F">
        <w:rPr>
          <w:rFonts w:ascii="GHEA Grapalat" w:hAnsi="GHEA Grapalat" w:cs="Sylfaen"/>
          <w:sz w:val="20"/>
          <w:lang w:val="af-ZA"/>
        </w:rPr>
        <w:t xml:space="preserve"> </w:t>
      </w:r>
      <w:r>
        <w:rPr>
          <w:rFonts w:ascii="GHEA Grapalat" w:hAnsi="GHEA Grapalat" w:cs="Sylfaen"/>
          <w:sz w:val="20"/>
        </w:rPr>
        <w:t>ներկայացվելու</w:t>
      </w:r>
      <w:r w:rsidRPr="00AE366F">
        <w:rPr>
          <w:rFonts w:ascii="GHEA Grapalat" w:hAnsi="GHEA Grapalat" w:cs="Sylfaen"/>
          <w:sz w:val="20"/>
          <w:lang w:val="af-ZA"/>
        </w:rPr>
        <w:t xml:space="preserve"> </w:t>
      </w:r>
      <w:r>
        <w:rPr>
          <w:rFonts w:ascii="GHEA Grapalat" w:hAnsi="GHEA Grapalat" w:cs="Sylfaen"/>
          <w:sz w:val="20"/>
        </w:rPr>
        <w:t>վերջնաժամկետը</w:t>
      </w:r>
      <w:r w:rsidRPr="00AE366F">
        <w:rPr>
          <w:rFonts w:ascii="GHEA Grapalat" w:hAnsi="GHEA Grapalat" w:cs="Sylfaen"/>
          <w:sz w:val="20"/>
          <w:lang w:val="af-ZA"/>
        </w:rPr>
        <w:t xml:space="preserve"> </w:t>
      </w:r>
      <w:r>
        <w:rPr>
          <w:rFonts w:ascii="GHEA Grapalat" w:hAnsi="GHEA Grapalat" w:cs="Sylfaen"/>
          <w:sz w:val="20"/>
        </w:rPr>
        <w:t>լրանալու</w:t>
      </w:r>
      <w:r w:rsidRPr="00AE366F">
        <w:rPr>
          <w:rFonts w:ascii="GHEA Grapalat" w:hAnsi="GHEA Grapalat" w:cs="Sylfaen"/>
          <w:sz w:val="20"/>
          <w:lang w:val="af-ZA"/>
        </w:rPr>
        <w:t xml:space="preserve"> </w:t>
      </w:r>
      <w:r>
        <w:rPr>
          <w:rFonts w:ascii="GHEA Grapalat" w:hAnsi="GHEA Grapalat" w:cs="Sylfaen"/>
          <w:sz w:val="20"/>
        </w:rPr>
        <w:t>օրվա</w:t>
      </w:r>
      <w:r w:rsidRPr="00AE366F">
        <w:rPr>
          <w:rFonts w:ascii="GHEA Grapalat" w:hAnsi="GHEA Grapalat" w:cs="Sylfaen"/>
          <w:sz w:val="20"/>
          <w:lang w:val="af-ZA"/>
        </w:rPr>
        <w:t xml:space="preserve"> </w:t>
      </w:r>
      <w:r>
        <w:rPr>
          <w:rFonts w:ascii="GHEA Grapalat" w:hAnsi="GHEA Grapalat" w:cs="Sylfaen"/>
          <w:sz w:val="20"/>
        </w:rPr>
        <w:t>դրությամբ</w:t>
      </w:r>
      <w:r w:rsidRPr="00AE366F">
        <w:rPr>
          <w:rFonts w:ascii="GHEA Grapalat" w:hAnsi="GHEA Grapalat" w:cs="Sylfaen"/>
          <w:sz w:val="20"/>
          <w:lang w:val="af-ZA"/>
        </w:rPr>
        <w:t xml:space="preserve"> </w:t>
      </w:r>
      <w:r>
        <w:rPr>
          <w:rFonts w:ascii="GHEA Grapalat" w:hAnsi="GHEA Grapalat" w:cs="Sylfaen"/>
          <w:sz w:val="20"/>
        </w:rPr>
        <w:t>մասնակիցը</w:t>
      </w:r>
      <w:r w:rsidRPr="00AE366F">
        <w:rPr>
          <w:rFonts w:ascii="GHEA Grapalat" w:hAnsi="GHEA Grapalat" w:cs="Sylfaen"/>
          <w:sz w:val="20"/>
          <w:lang w:val="af-ZA"/>
        </w:rPr>
        <w:t xml:space="preserve"> </w:t>
      </w:r>
      <w:r>
        <w:rPr>
          <w:rFonts w:ascii="GHEA Grapalat" w:hAnsi="GHEA Grapalat" w:cs="Sylfaen"/>
          <w:sz w:val="20"/>
        </w:rPr>
        <w:t>կամ</w:t>
      </w:r>
      <w:r w:rsidRPr="00AE366F">
        <w:rPr>
          <w:rFonts w:ascii="GHEA Grapalat" w:hAnsi="GHEA Grapalat" w:cs="Sylfaen"/>
          <w:sz w:val="20"/>
          <w:lang w:val="af-ZA"/>
        </w:rPr>
        <w:t xml:space="preserve"> </w:t>
      </w:r>
      <w:r>
        <w:rPr>
          <w:rFonts w:ascii="GHEA Grapalat" w:hAnsi="GHEA Grapalat" w:cs="Sylfaen"/>
          <w:sz w:val="20"/>
        </w:rPr>
        <w:t>պայմանագիրը</w:t>
      </w:r>
      <w:r w:rsidRPr="00AE366F">
        <w:rPr>
          <w:rFonts w:ascii="GHEA Grapalat" w:hAnsi="GHEA Grapalat" w:cs="Sylfaen"/>
          <w:sz w:val="20"/>
          <w:lang w:val="af-ZA"/>
        </w:rPr>
        <w:t xml:space="preserve"> </w:t>
      </w:r>
      <w:r>
        <w:rPr>
          <w:rFonts w:ascii="GHEA Grapalat" w:hAnsi="GHEA Grapalat" w:cs="Sylfaen"/>
          <w:sz w:val="20"/>
        </w:rPr>
        <w:t>կնքած</w:t>
      </w:r>
      <w:r w:rsidRPr="00AE366F">
        <w:rPr>
          <w:rFonts w:ascii="GHEA Grapalat" w:hAnsi="GHEA Grapalat" w:cs="Sylfaen"/>
          <w:sz w:val="20"/>
          <w:lang w:val="af-ZA"/>
        </w:rPr>
        <w:t xml:space="preserve"> </w:t>
      </w:r>
      <w:r>
        <w:rPr>
          <w:rFonts w:ascii="GHEA Grapalat" w:hAnsi="GHEA Grapalat" w:cs="Sylfaen"/>
          <w:sz w:val="20"/>
        </w:rPr>
        <w:t>անձը</w:t>
      </w:r>
      <w:r w:rsidRPr="00AE366F">
        <w:rPr>
          <w:rFonts w:ascii="GHEA Grapalat" w:hAnsi="GHEA Grapalat" w:cs="Sylfaen"/>
          <w:sz w:val="20"/>
          <w:lang w:val="af-ZA"/>
        </w:rPr>
        <w:t xml:space="preserve"> </w:t>
      </w:r>
      <w:r>
        <w:rPr>
          <w:rFonts w:ascii="GHEA Grapalat" w:hAnsi="GHEA Grapalat" w:cs="Sylfaen"/>
          <w:sz w:val="20"/>
        </w:rPr>
        <w:t>վճարել</w:t>
      </w:r>
      <w:r w:rsidRPr="00AE366F">
        <w:rPr>
          <w:rFonts w:ascii="GHEA Grapalat" w:hAnsi="GHEA Grapalat" w:cs="Sylfaen"/>
          <w:sz w:val="20"/>
          <w:lang w:val="af-ZA"/>
        </w:rPr>
        <w:t xml:space="preserve"> </w:t>
      </w:r>
      <w:r>
        <w:rPr>
          <w:rFonts w:ascii="GHEA Grapalat" w:hAnsi="GHEA Grapalat" w:cs="Sylfaen"/>
          <w:sz w:val="20"/>
        </w:rPr>
        <w:t>է</w:t>
      </w:r>
      <w:r w:rsidRPr="00AE366F">
        <w:rPr>
          <w:rFonts w:ascii="GHEA Grapalat" w:hAnsi="GHEA Grapalat" w:cs="Sylfaen"/>
          <w:sz w:val="20"/>
          <w:lang w:val="af-ZA"/>
        </w:rPr>
        <w:t xml:space="preserve">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C683F72" w14:textId="77777777" w:rsidR="00AE366F" w:rsidRDefault="00AE366F" w:rsidP="00AE366F">
      <w:pPr>
        <w:pStyle w:val="aff5"/>
        <w:numPr>
          <w:ilvl w:val="0"/>
          <w:numId w:val="40"/>
        </w:numPr>
        <w:shd w:val="clear" w:color="auto" w:fill="FFFFFF"/>
        <w:spacing w:before="0" w:beforeAutospacing="0" w:after="0" w:afterAutospacing="0"/>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r>
        <w:rPr>
          <w:rFonts w:ascii="GHEA Grapalat" w:hAnsi="GHEA Grapalat" w:cs="Sylfaen"/>
          <w:sz w:val="20"/>
        </w:rPr>
        <w:t>նին</w:t>
      </w:r>
      <w:r w:rsidRPr="00AE366F">
        <w:rPr>
          <w:rFonts w:ascii="GHEA Grapalat" w:hAnsi="GHEA Grapalat" w:cs="Sylfaen"/>
          <w:sz w:val="20"/>
          <w:lang w:val="af-ZA"/>
        </w:rPr>
        <w:t xml:space="preserve"> </w:t>
      </w:r>
      <w:r>
        <w:rPr>
          <w:rFonts w:ascii="GHEA Grapalat" w:hAnsi="GHEA Grapalat" w:cs="Sylfaen"/>
          <w:sz w:val="20"/>
        </w:rPr>
        <w:t>որոշումը</w:t>
      </w:r>
      <w:r w:rsidRPr="00AE366F">
        <w:rPr>
          <w:rFonts w:ascii="GHEA Grapalat" w:hAnsi="GHEA Grapalat" w:cs="Sylfaen"/>
          <w:sz w:val="20"/>
          <w:lang w:val="af-ZA"/>
        </w:rPr>
        <w:t xml:space="preserve"> </w:t>
      </w:r>
      <w:r>
        <w:rPr>
          <w:rFonts w:ascii="GHEA Grapalat" w:hAnsi="GHEA Grapalat" w:cs="Sylfaen"/>
          <w:sz w:val="20"/>
        </w:rPr>
        <w:t>ներկայացվելու</w:t>
      </w:r>
      <w:r w:rsidRPr="00AE366F">
        <w:rPr>
          <w:rFonts w:ascii="GHEA Grapalat" w:hAnsi="GHEA Grapalat" w:cs="Sylfaen"/>
          <w:sz w:val="20"/>
          <w:lang w:val="af-ZA"/>
        </w:rPr>
        <w:t xml:space="preserve"> </w:t>
      </w:r>
      <w:r>
        <w:rPr>
          <w:rFonts w:ascii="GHEA Grapalat" w:hAnsi="GHEA Grapalat" w:cs="Sylfaen"/>
          <w:sz w:val="20"/>
        </w:rPr>
        <w:t>վերջնաժամկետը</w:t>
      </w:r>
      <w:r w:rsidRPr="00AE366F">
        <w:rPr>
          <w:rFonts w:ascii="GHEA Grapalat" w:hAnsi="GHEA Grapalat" w:cs="Sylfaen"/>
          <w:sz w:val="20"/>
          <w:lang w:val="af-ZA"/>
        </w:rPr>
        <w:t xml:space="preserve"> </w:t>
      </w:r>
      <w:r>
        <w:rPr>
          <w:rFonts w:ascii="GHEA Grapalat" w:hAnsi="GHEA Grapalat" w:cs="Sylfaen"/>
          <w:sz w:val="20"/>
        </w:rPr>
        <w:t>լրանալուց</w:t>
      </w:r>
      <w:r>
        <w:rPr>
          <w:rFonts w:ascii="GHEA Grapalat" w:hAnsi="GHEA Grapalat" w:cs="Sylfaen"/>
          <w:sz w:val="20"/>
          <w:lang w:val="af-ZA"/>
        </w:rPr>
        <w:t xml:space="preserve"> </w:t>
      </w:r>
      <w:r>
        <w:rPr>
          <w:rFonts w:ascii="GHEA Grapalat" w:hAnsi="GHEA Grapalat" w:cs="Sylfaen"/>
          <w:sz w:val="20"/>
        </w:rPr>
        <w:t>հետո</w:t>
      </w:r>
      <w:r>
        <w:rPr>
          <w:rFonts w:ascii="GHEA Grapalat" w:hAnsi="GHEA Grapalat" w:cs="Sylfaen"/>
          <w:sz w:val="20"/>
          <w:lang w:val="af-ZA"/>
        </w:rPr>
        <w:t xml:space="preserve">, </w:t>
      </w:r>
      <w:r>
        <w:rPr>
          <w:rFonts w:ascii="GHEA Grapalat" w:hAnsi="GHEA Grapalat" w:cs="Sylfaen"/>
          <w:sz w:val="20"/>
        </w:rPr>
        <w:t>բայց</w:t>
      </w:r>
      <w:r>
        <w:rPr>
          <w:rFonts w:ascii="GHEA Grapalat" w:hAnsi="GHEA Grapalat" w:cs="Sylfaen"/>
          <w:sz w:val="20"/>
          <w:lang w:val="af-ZA"/>
        </w:rPr>
        <w:t xml:space="preserve"> </w:t>
      </w:r>
      <w:r>
        <w:rPr>
          <w:rFonts w:ascii="GHEA Grapalat" w:hAnsi="GHEA Grapalat" w:cs="Sylfaen"/>
          <w:sz w:val="20"/>
        </w:rPr>
        <w:t>ոչ</w:t>
      </w:r>
      <w:r>
        <w:rPr>
          <w:rFonts w:ascii="GHEA Grapalat" w:hAnsi="GHEA Grapalat" w:cs="Sylfaen"/>
          <w:sz w:val="20"/>
          <w:lang w:val="af-ZA"/>
        </w:rPr>
        <w:t xml:space="preserve"> </w:t>
      </w:r>
      <w:r>
        <w:rPr>
          <w:rFonts w:ascii="GHEA Grapalat" w:hAnsi="GHEA Grapalat" w:cs="Sylfaen"/>
          <w:sz w:val="20"/>
        </w:rPr>
        <w:t>ուշ</w:t>
      </w:r>
      <w:r>
        <w:rPr>
          <w:rFonts w:ascii="GHEA Grapalat" w:hAnsi="GHEA Grapalat" w:cs="Sylfaen"/>
          <w:sz w:val="20"/>
          <w:lang w:val="af-ZA"/>
        </w:rPr>
        <w:t xml:space="preserve">, </w:t>
      </w:r>
      <w:r>
        <w:rPr>
          <w:rFonts w:ascii="GHEA Grapalat" w:hAnsi="GHEA Grapalat" w:cs="Sylfaen"/>
          <w:sz w:val="20"/>
        </w:rPr>
        <w:t>քան</w:t>
      </w:r>
      <w:r>
        <w:rPr>
          <w:rFonts w:ascii="GHEA Grapalat" w:hAnsi="GHEA Grapalat" w:cs="Sylfaen"/>
          <w:sz w:val="20"/>
          <w:lang w:val="af-ZA"/>
        </w:rPr>
        <w:t xml:space="preserve"> </w:t>
      </w:r>
      <w:r>
        <w:rPr>
          <w:rFonts w:ascii="GHEA Grapalat" w:hAnsi="GHEA Grapalat" w:cs="Sylfaen"/>
          <w:sz w:val="20"/>
          <w:lang w:val="hy-AM"/>
        </w:rPr>
        <w:t xml:space="preserve"> </w:t>
      </w:r>
      <w:r>
        <w:rPr>
          <w:rFonts w:ascii="GHEA Grapalat" w:hAnsi="GHEA Grapalat" w:cs="Sylfaen"/>
          <w:sz w:val="20"/>
        </w:rPr>
        <w:t>լիազորված</w:t>
      </w:r>
      <w:r w:rsidRPr="00AE366F">
        <w:rPr>
          <w:rFonts w:ascii="GHEA Grapalat" w:hAnsi="GHEA Grapalat" w:cs="Sylfaen"/>
          <w:sz w:val="20"/>
          <w:lang w:val="af-ZA"/>
        </w:rPr>
        <w:t xml:space="preserve"> </w:t>
      </w:r>
      <w:r>
        <w:rPr>
          <w:rFonts w:ascii="GHEA Grapalat" w:hAnsi="GHEA Grapalat" w:cs="Sylfaen"/>
          <w:sz w:val="20"/>
        </w:rPr>
        <w:t>մարմնի</w:t>
      </w:r>
      <w:r w:rsidRPr="00AE366F">
        <w:rPr>
          <w:rFonts w:ascii="GHEA Grapalat" w:hAnsi="GHEA Grapalat" w:cs="Sylfaen"/>
          <w:sz w:val="20"/>
          <w:lang w:val="af-ZA"/>
        </w:rPr>
        <w:t xml:space="preserve"> </w:t>
      </w:r>
      <w:r>
        <w:rPr>
          <w:rFonts w:ascii="GHEA Grapalat" w:hAnsi="GHEA Grapalat" w:cs="Sylfaen"/>
          <w:sz w:val="20"/>
        </w:rPr>
        <w:t>կողմից</w:t>
      </w:r>
      <w:r w:rsidRPr="00AE366F">
        <w:rPr>
          <w:rFonts w:ascii="GHEA Grapalat" w:hAnsi="GHEA Grapalat" w:cs="Sylfaen"/>
          <w:sz w:val="20"/>
          <w:lang w:val="af-ZA"/>
        </w:rPr>
        <w:t xml:space="preserve"> </w:t>
      </w:r>
      <w:r>
        <w:rPr>
          <w:rFonts w:ascii="GHEA Grapalat" w:hAnsi="GHEA Grapalat" w:cs="Sylfaen"/>
          <w:sz w:val="20"/>
        </w:rPr>
        <w:t>մասնակցին</w:t>
      </w:r>
      <w:r w:rsidRPr="00AE366F">
        <w:rPr>
          <w:rFonts w:ascii="GHEA Grapalat" w:hAnsi="GHEA Grapalat" w:cs="Sylfaen"/>
          <w:sz w:val="20"/>
          <w:lang w:val="af-ZA"/>
        </w:rPr>
        <w:t xml:space="preserve">  </w:t>
      </w:r>
      <w:r>
        <w:rPr>
          <w:rFonts w:ascii="GHEA Grapalat" w:hAnsi="GHEA Grapalat" w:cs="Sylfaen"/>
          <w:sz w:val="20"/>
        </w:rPr>
        <w:t>ցուցակում</w:t>
      </w:r>
      <w:r w:rsidRPr="00AE366F">
        <w:rPr>
          <w:rFonts w:ascii="GHEA Grapalat" w:hAnsi="GHEA Grapalat" w:cs="Sylfaen"/>
          <w:sz w:val="20"/>
          <w:lang w:val="af-ZA"/>
        </w:rPr>
        <w:t xml:space="preserve"> </w:t>
      </w:r>
      <w:r>
        <w:rPr>
          <w:rFonts w:ascii="GHEA Grapalat" w:hAnsi="GHEA Grapalat" w:cs="Sylfaen"/>
          <w:sz w:val="20"/>
        </w:rPr>
        <w:t>ներառելու</w:t>
      </w:r>
      <w:r w:rsidRPr="00AE366F">
        <w:rPr>
          <w:rFonts w:ascii="GHEA Grapalat" w:hAnsi="GHEA Grapalat" w:cs="Sylfaen"/>
          <w:sz w:val="20"/>
          <w:lang w:val="af-ZA"/>
        </w:rPr>
        <w:t xml:space="preserve"> </w:t>
      </w:r>
      <w:r>
        <w:rPr>
          <w:rFonts w:ascii="GHEA Grapalat" w:hAnsi="GHEA Grapalat" w:cs="Sylfaen"/>
          <w:sz w:val="20"/>
        </w:rPr>
        <w:t>համար</w:t>
      </w:r>
      <w:r w:rsidRPr="00AE366F">
        <w:rPr>
          <w:rFonts w:ascii="GHEA Grapalat" w:hAnsi="GHEA Grapalat" w:cs="Sylfaen"/>
          <w:sz w:val="20"/>
          <w:lang w:val="af-ZA"/>
        </w:rPr>
        <w:t xml:space="preserve"> </w:t>
      </w:r>
      <w:r>
        <w:rPr>
          <w:rFonts w:ascii="GHEA Grapalat" w:hAnsi="GHEA Grapalat" w:cs="Sylfaen"/>
          <w:sz w:val="20"/>
        </w:rPr>
        <w:t>սահմանված</w:t>
      </w:r>
      <w:r w:rsidRPr="00AE366F">
        <w:rPr>
          <w:rFonts w:ascii="GHEA Grapalat" w:hAnsi="GHEA Grapalat" w:cs="Sylfaen"/>
          <w:sz w:val="20"/>
          <w:lang w:val="af-ZA"/>
        </w:rPr>
        <w:t xml:space="preserve"> </w:t>
      </w:r>
      <w:r>
        <w:rPr>
          <w:rFonts w:ascii="GHEA Grapalat" w:hAnsi="GHEA Grapalat" w:cs="Sylfaen"/>
          <w:sz w:val="20"/>
        </w:rPr>
        <w:t>քառասունօրյա</w:t>
      </w:r>
      <w:r w:rsidRPr="00AE366F">
        <w:rPr>
          <w:rFonts w:ascii="GHEA Grapalat" w:hAnsi="GHEA Grapalat" w:cs="Sylfaen"/>
          <w:sz w:val="20"/>
          <w:lang w:val="af-ZA"/>
        </w:rPr>
        <w:t xml:space="preserve"> </w:t>
      </w:r>
      <w:r>
        <w:rPr>
          <w:rFonts w:ascii="GHEA Grapalat" w:hAnsi="GHEA Grapalat" w:cs="Sylfaen"/>
          <w:sz w:val="20"/>
        </w:rPr>
        <w:t>ժամկետը</w:t>
      </w:r>
      <w:r w:rsidRPr="00AE366F">
        <w:rPr>
          <w:rFonts w:ascii="GHEA Grapalat" w:hAnsi="GHEA Grapalat" w:cs="Sylfaen"/>
          <w:sz w:val="20"/>
          <w:lang w:val="af-ZA"/>
        </w:rPr>
        <w:t xml:space="preserve"> </w:t>
      </w:r>
      <w:r>
        <w:rPr>
          <w:rFonts w:ascii="GHEA Grapalat" w:hAnsi="GHEA Grapalat" w:cs="Sylfaen"/>
          <w:sz w:val="20"/>
        </w:rPr>
        <w:t>լրանալը</w:t>
      </w:r>
      <w:r>
        <w:rPr>
          <w:rFonts w:ascii="GHEA Grapalat" w:hAnsi="GHEA Grapalat" w:cs="Sylfaen"/>
          <w:sz w:val="20"/>
          <w:lang w:val="hy-AM"/>
        </w:rPr>
        <w:t xml:space="preserve"> , </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դրությամբ</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բողոքարկման</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հարուցված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չավարտված</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գործի</w:t>
      </w:r>
      <w:r>
        <w:rPr>
          <w:rFonts w:ascii="GHEA Grapalat" w:hAnsi="GHEA Grapalat" w:cs="Sylfaen"/>
          <w:sz w:val="20"/>
          <w:lang w:val="af-ZA"/>
        </w:rPr>
        <w:t xml:space="preserve"> </w:t>
      </w:r>
      <w:r>
        <w:rPr>
          <w:rFonts w:ascii="GHEA Grapalat" w:hAnsi="GHEA Grapalat" w:cs="Sylfaen"/>
          <w:sz w:val="20"/>
          <w:lang w:val="ru-RU"/>
        </w:rPr>
        <w:t>առկայության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rPr>
        <w:t>ոչ</w:t>
      </w:r>
      <w:r>
        <w:rPr>
          <w:rFonts w:ascii="GHEA Grapalat" w:hAnsi="GHEA Grapalat" w:cs="Sylfaen"/>
          <w:sz w:val="20"/>
          <w:lang w:val="af-ZA"/>
        </w:rPr>
        <w:t xml:space="preserve"> </w:t>
      </w:r>
      <w:r>
        <w:rPr>
          <w:rFonts w:ascii="GHEA Grapalat" w:hAnsi="GHEA Grapalat" w:cs="Sylfaen"/>
          <w:sz w:val="20"/>
        </w:rPr>
        <w:t>ուշ</w:t>
      </w:r>
      <w:r>
        <w:rPr>
          <w:rFonts w:ascii="GHEA Grapalat" w:hAnsi="GHEA Grapalat" w:cs="Sylfaen"/>
          <w:sz w:val="20"/>
          <w:lang w:val="af-ZA"/>
        </w:rPr>
        <w:t xml:space="preserve">, </w:t>
      </w:r>
      <w:r>
        <w:rPr>
          <w:rFonts w:ascii="GHEA Grapalat" w:hAnsi="GHEA Grapalat" w:cs="Sylfaen"/>
          <w:sz w:val="20"/>
        </w:rPr>
        <w:t>քան</w:t>
      </w:r>
      <w:r>
        <w:rPr>
          <w:rFonts w:ascii="GHEA Grapalat" w:hAnsi="GHEA Grapalat" w:cs="Sylfaen"/>
          <w:sz w:val="20"/>
          <w:lang w:val="hy-AM"/>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գործով</w:t>
      </w:r>
      <w:r>
        <w:rPr>
          <w:rFonts w:ascii="GHEA Grapalat" w:hAnsi="GHEA Grapalat" w:cs="Sylfaen"/>
          <w:sz w:val="20"/>
          <w:lang w:val="af-ZA"/>
        </w:rPr>
        <w:t xml:space="preserve"> </w:t>
      </w:r>
      <w:r>
        <w:rPr>
          <w:rFonts w:ascii="GHEA Grapalat" w:hAnsi="GHEA Grapalat" w:cs="Sylfaen"/>
          <w:sz w:val="20"/>
          <w:lang w:val="ru-RU"/>
        </w:rPr>
        <w:t>եզրափակիչ</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ակտն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մտնելը</w:t>
      </w:r>
      <w:r w:rsidRPr="00AE366F">
        <w:rPr>
          <w:rFonts w:ascii="GHEA Grapalat" w:hAnsi="GHEA Grapalat" w:cs="Sylfaen"/>
          <w:sz w:val="20"/>
          <w:lang w:val="af-ZA"/>
        </w:rPr>
        <w:t xml:space="preserve"> </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դրա</w:t>
      </w:r>
      <w:r>
        <w:rPr>
          <w:rFonts w:ascii="GHEA Grapalat" w:hAnsi="GHEA Grapalat" w:cs="Sylfae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տեղեկացնում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af-ZA"/>
        </w:rPr>
        <w:t xml:space="preserve">, </w:t>
      </w:r>
      <w:r>
        <w:rPr>
          <w:rFonts w:ascii="GHEA Grapalat" w:hAnsi="GHEA Grapalat" w:cs="Sylfaen"/>
          <w:sz w:val="20"/>
        </w:rPr>
        <w:t>որի</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ներառվում</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w:t>
      </w:r>
    </w:p>
    <w:p w14:paraId="2656E07E" w14:textId="77777777" w:rsidR="00AE366F" w:rsidRDefault="00AE366F" w:rsidP="00AE366F">
      <w:pPr>
        <w:ind w:firstLine="375"/>
        <w:jc w:val="both"/>
        <w:rPr>
          <w:rFonts w:ascii="GHEA Grapalat" w:hAnsi="GHEA Grapalat" w:cs="Sylfaen"/>
          <w:sz w:val="20"/>
          <w:lang w:val="af-ZA"/>
        </w:rPr>
      </w:pPr>
      <w:r>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Pr>
          <w:rFonts w:ascii="GHEA Grapalat" w:hAnsi="GHEA Grapalat" w:cs="Sylfaen"/>
          <w:sz w:val="20"/>
          <w:lang w:val="af-ZA"/>
        </w:rPr>
        <w:lastRenderedPageBreak/>
        <w:t xml:space="preserve">ընտրված մասնակիցը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Pr>
          <w:rFonts w:ascii="GHEA Grapalat" w:hAnsi="GHEA Grapalat" w:cs="Sylfaen"/>
          <w:sz w:val="20"/>
        </w:rPr>
        <w:t>արդյունքում</w:t>
      </w:r>
      <w:r>
        <w:rPr>
          <w:rFonts w:ascii="GHEA Grapalat" w:hAnsi="GHEA Grapalat" w:cs="Sylfaen"/>
          <w:sz w:val="20"/>
          <w:lang w:val="af-ZA"/>
        </w:rPr>
        <w:t xml:space="preserve"> </w:t>
      </w:r>
      <w:r>
        <w:rPr>
          <w:rFonts w:ascii="GHEA Grapalat" w:hAnsi="GHEA Grapalat" w:cs="Sylfaen"/>
          <w:sz w:val="20"/>
        </w:rPr>
        <w:t>համաձայնագիր</w:t>
      </w:r>
      <w:r>
        <w:rPr>
          <w:rFonts w:ascii="GHEA Grapalat" w:hAnsi="GHEA Grapalat" w:cs="Sylfaen"/>
          <w:sz w:val="20"/>
          <w:lang w:val="af-ZA"/>
        </w:rPr>
        <w:t xml:space="preserve"> </w:t>
      </w:r>
      <w:r>
        <w:rPr>
          <w:rFonts w:ascii="GHEA Grapalat" w:hAnsi="GHEA Grapalat" w:cs="Sylfaen"/>
          <w:sz w:val="20"/>
        </w:rPr>
        <w:t>կնքելու</w:t>
      </w:r>
      <w:r>
        <w:rPr>
          <w:rFonts w:ascii="GHEA Grapalat" w:hAnsi="GHEA Grapalat" w:cs="Sylfaen"/>
          <w:sz w:val="20"/>
          <w:lang w:val="af-ZA"/>
        </w:rPr>
        <w:t xml:space="preserve"> </w:t>
      </w:r>
      <w:r>
        <w:rPr>
          <w:rFonts w:ascii="GHEA Grapalat" w:hAnsi="GHEA Grapalat" w:cs="Sylfaen"/>
          <w:sz w:val="20"/>
        </w:rPr>
        <w:t>նպատակով</w:t>
      </w:r>
      <w:r>
        <w:rPr>
          <w:rFonts w:ascii="GHEA Grapalat" w:hAnsi="GHEA Grapalat" w:cs="Sylfaen"/>
          <w:sz w:val="20"/>
          <w:lang w:val="af-ZA"/>
        </w:rPr>
        <w:t xml:space="preserve"> </w:t>
      </w:r>
      <w:r>
        <w:rPr>
          <w:rFonts w:ascii="GHEA Grapalat" w:hAnsi="GHEA Grapalat" w:cs="Sylfaen"/>
          <w:sz w:val="20"/>
        </w:rPr>
        <w:t>պայմանագիրը</w:t>
      </w:r>
      <w:r>
        <w:rPr>
          <w:rFonts w:ascii="GHEA Grapalat" w:hAnsi="GHEA Grapalat" w:cs="Sylfaen"/>
          <w:sz w:val="20"/>
          <w:lang w:val="af-ZA"/>
        </w:rPr>
        <w:t xml:space="preserve"> </w:t>
      </w:r>
      <w:r>
        <w:rPr>
          <w:rFonts w:ascii="GHEA Grapalat" w:hAnsi="GHEA Grapalat" w:cs="Sylfaen"/>
          <w:sz w:val="20"/>
        </w:rPr>
        <w:t>կնքած</w:t>
      </w:r>
      <w:r>
        <w:rPr>
          <w:rFonts w:ascii="GHEA Grapalat" w:hAnsi="GHEA Grapalat" w:cs="Sylfaen"/>
          <w:sz w:val="20"/>
          <w:lang w:val="af-ZA"/>
        </w:rPr>
        <w:t xml:space="preserve"> </w:t>
      </w:r>
      <w:r>
        <w:rPr>
          <w:rFonts w:ascii="GHEA Grapalat" w:hAnsi="GHEA Grapalat" w:cs="Sylfaen"/>
          <w:sz w:val="20"/>
        </w:rPr>
        <w:t>անձը</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ժամկետում</w:t>
      </w:r>
      <w:r>
        <w:rPr>
          <w:rFonts w:ascii="GHEA Grapalat" w:hAnsi="GHEA Grapalat" w:cs="Sylfaen"/>
          <w:sz w:val="20"/>
          <w:lang w:val="af-ZA"/>
        </w:rPr>
        <w:t xml:space="preserve"> </w:t>
      </w:r>
      <w:r>
        <w:rPr>
          <w:rFonts w:ascii="GHEA Grapalat" w:hAnsi="GHEA Grapalat" w:cs="Sylfaen"/>
          <w:sz w:val="20"/>
        </w:rPr>
        <w:t>միակողմանի</w:t>
      </w:r>
      <w:r>
        <w:rPr>
          <w:rFonts w:ascii="GHEA Grapalat" w:hAnsi="GHEA Grapalat" w:cs="Sylfaen"/>
          <w:sz w:val="20"/>
          <w:lang w:val="af-ZA"/>
        </w:rPr>
        <w:t xml:space="preserve"> </w:t>
      </w:r>
      <w:r>
        <w:rPr>
          <w:rFonts w:ascii="GHEA Grapalat" w:hAnsi="GHEA Grapalat" w:cs="Sylfaen"/>
          <w:sz w:val="20"/>
        </w:rPr>
        <w:t>հաստատված</w:t>
      </w:r>
      <w:r>
        <w:rPr>
          <w:rFonts w:ascii="GHEA Grapalat" w:hAnsi="GHEA Grapalat" w:cs="Sylfaen"/>
          <w:sz w:val="20"/>
          <w:lang w:val="af-ZA"/>
        </w:rPr>
        <w:t xml:space="preserve"> </w:t>
      </w:r>
      <w:r>
        <w:rPr>
          <w:rFonts w:ascii="GHEA Grapalat" w:hAnsi="GHEA Grapalat" w:cs="Sylfaen"/>
          <w:sz w:val="20"/>
        </w:rPr>
        <w:t>հայտարարության</w:t>
      </w:r>
      <w:r>
        <w:rPr>
          <w:rFonts w:ascii="GHEA Grapalat" w:hAnsi="GHEA Grapalat" w:cs="Sylfaen"/>
          <w:sz w:val="20"/>
          <w:lang w:val="af-ZA"/>
        </w:rPr>
        <w:t xml:space="preserve">` </w:t>
      </w:r>
      <w:r>
        <w:rPr>
          <w:rFonts w:ascii="GHEA Grapalat" w:hAnsi="GHEA Grapalat" w:cs="Sylfaen"/>
          <w:sz w:val="20"/>
        </w:rPr>
        <w:t>տուժանքի</w:t>
      </w:r>
      <w:r>
        <w:rPr>
          <w:rFonts w:ascii="GHEA Grapalat" w:hAnsi="GHEA Grapalat" w:cs="Sylfaen"/>
          <w:sz w:val="20"/>
          <w:lang w:val="af-ZA"/>
        </w:rPr>
        <w:t xml:space="preserve"> (</w:t>
      </w:r>
      <w:r>
        <w:rPr>
          <w:rFonts w:ascii="GHEA Grapalat" w:hAnsi="GHEA Grapalat" w:cs="Sylfaen"/>
          <w:sz w:val="20"/>
        </w:rPr>
        <w:t>այսուհետ</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rPr>
        <w:t>տուժանք</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փոխարինում</w:t>
      </w:r>
      <w:r>
        <w:rPr>
          <w:rFonts w:ascii="GHEA Grapalat" w:hAnsi="GHEA Grapalat" w:cs="Sylfaen"/>
          <w:sz w:val="20"/>
          <w:lang w:val="af-ZA"/>
        </w:rPr>
        <w:t xml:space="preserve"> </w:t>
      </w:r>
      <w:r>
        <w:rPr>
          <w:rFonts w:ascii="GHEA Grapalat" w:hAnsi="GHEA Grapalat" w:cs="Sylfaen"/>
          <w:sz w:val="20"/>
        </w:rPr>
        <w:t>բանկային</w:t>
      </w:r>
      <w:r>
        <w:rPr>
          <w:rFonts w:ascii="GHEA Grapalat" w:hAnsi="GHEA Grapalat" w:cs="Sylfaen"/>
          <w:sz w:val="20"/>
          <w:lang w:val="af-ZA"/>
        </w:rPr>
        <w:t xml:space="preserve"> </w:t>
      </w:r>
      <w:r>
        <w:rPr>
          <w:rFonts w:ascii="GHEA Grapalat" w:hAnsi="GHEA Grapalat" w:cs="Sylfaen"/>
          <w:sz w:val="20"/>
        </w:rPr>
        <w:t>երաշխիք</w:t>
      </w:r>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կանխիկ</w:t>
      </w:r>
      <w:r>
        <w:rPr>
          <w:rFonts w:ascii="GHEA Grapalat" w:hAnsi="GHEA Grapalat" w:cs="Sylfaen"/>
          <w:sz w:val="20"/>
          <w:lang w:val="af-ZA"/>
        </w:rPr>
        <w:t xml:space="preserve"> </w:t>
      </w:r>
      <w:r>
        <w:rPr>
          <w:rFonts w:ascii="GHEA Grapalat" w:hAnsi="GHEA Grapalat" w:cs="Sylfaen"/>
          <w:sz w:val="20"/>
        </w:rPr>
        <w:t>փողով</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w:t>
      </w:r>
      <w:r>
        <w:rPr>
          <w:rFonts w:ascii="GHEA Grapalat" w:hAnsi="GHEA Grapalat" w:cs="Sylfaen"/>
          <w:sz w:val="20"/>
        </w:rPr>
        <w:t>խախտում</w:t>
      </w:r>
      <w:r>
        <w:rPr>
          <w:rFonts w:ascii="GHEA Grapalat" w:hAnsi="GHEA Grapalat" w:cs="Sylfaen"/>
          <w:sz w:val="20"/>
          <w:lang w:val="af-ZA"/>
        </w:rPr>
        <w:t xml:space="preserve">: </w:t>
      </w:r>
    </w:p>
    <w:p w14:paraId="6DEF00B6" w14:textId="77777777" w:rsidR="00AE366F" w:rsidRDefault="00AE366F" w:rsidP="00AE366F">
      <w:pPr>
        <w:ind w:firstLine="375"/>
        <w:jc w:val="both"/>
        <w:rPr>
          <w:rFonts w:ascii="GHEA Grapalat" w:hAnsi="GHEA Grapalat" w:cs="Sylfaen"/>
          <w:sz w:val="20"/>
          <w:lang w:val="af-ZA"/>
        </w:rPr>
      </w:pPr>
    </w:p>
    <w:p w14:paraId="04FB3624" w14:textId="77777777" w:rsidR="00AE366F" w:rsidRDefault="00AE366F" w:rsidP="00AE366F">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w:t>
      </w:r>
      <w:r>
        <w:rPr>
          <w:rFonts w:ascii="GHEA Grapalat" w:hAnsi="GHEA Grapalat"/>
          <w:color w:val="000000"/>
          <w:sz w:val="20"/>
          <w:szCs w:val="20"/>
          <w:lang w:val="hy-AM"/>
        </w:rPr>
        <w:t>4</w:t>
      </w:r>
      <w:r>
        <w:rPr>
          <w:rFonts w:ascii="GHEA Grapalat" w:hAnsi="GHEA Grapalat"/>
          <w:color w:val="000000"/>
          <w:sz w:val="20"/>
          <w:szCs w:val="20"/>
          <w:lang w:val="af-ZA"/>
        </w:rPr>
        <w:t xml:space="preserve">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3458A579" w14:textId="77777777" w:rsidR="00AE366F" w:rsidRDefault="00AE366F" w:rsidP="00AE366F">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8.1</w:t>
      </w:r>
      <w:r>
        <w:rPr>
          <w:rFonts w:ascii="GHEA Grapalat" w:hAnsi="GHEA Grapalat" w:cs="Sylfaen"/>
          <w:sz w:val="20"/>
          <w:szCs w:val="24"/>
          <w:lang w:val="hy-AM" w:eastAsia="en-US"/>
        </w:rPr>
        <w:t>5</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47D0D4BE"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 xml:space="preserve">6 </w:t>
      </w:r>
      <w:r>
        <w:rPr>
          <w:rFonts w:ascii="GHEA Grapalat" w:hAnsi="GHEA Grapalat" w:cs="Sylfaen"/>
          <w:sz w:val="20"/>
          <w:lang w:val="ru-RU"/>
        </w:rPr>
        <w:t>Մասնակիցները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նրանց</w:t>
      </w:r>
      <w:r>
        <w:rPr>
          <w:rFonts w:ascii="GHEA Grapalat" w:hAnsi="GHEA Grapalat" w:cs="Sylfaen"/>
          <w:sz w:val="20"/>
          <w:lang w:val="af-ZA"/>
        </w:rPr>
        <w:t xml:space="preserve"> </w:t>
      </w:r>
      <w:r>
        <w:rPr>
          <w:rFonts w:ascii="GHEA Grapalat" w:hAnsi="GHEA Grapalat" w:cs="Sylfaen"/>
          <w:sz w:val="20"/>
          <w:lang w:val="ru-RU"/>
        </w:rPr>
        <w:t>ներկայացուցիչները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w:t>
      </w:r>
      <w:r>
        <w:rPr>
          <w:rFonts w:ascii="GHEA Grapalat" w:hAnsi="GHEA Grapalat" w:cs="Sylfaen"/>
          <w:sz w:val="20"/>
          <w:lang w:val="af-ZA"/>
        </w:rPr>
        <w:t xml:space="preserve"> լինել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նիստերին։</w:t>
      </w:r>
      <w:r>
        <w:rPr>
          <w:rFonts w:ascii="GHEA Grapalat" w:hAnsi="GHEA Grapalat" w:cs="Sylfaen"/>
          <w:sz w:val="20"/>
          <w:lang w:val="af-ZA"/>
        </w:rPr>
        <w:t xml:space="preserve"> </w:t>
      </w:r>
      <w:r>
        <w:rPr>
          <w:rFonts w:ascii="GHEA Grapalat" w:hAnsi="GHEA Grapalat" w:cs="Sylfaen"/>
          <w:sz w:val="20"/>
          <w:lang w:val="ru-RU"/>
        </w:rPr>
        <w:t>Մասնակիցները</w:t>
      </w:r>
      <w:r>
        <w:rPr>
          <w:rFonts w:ascii="GHEA Grapalat" w:hAnsi="GHEA Grapalat" w:cs="Sylfaen"/>
          <w:sz w:val="20"/>
          <w:lang w:val="af-ZA"/>
        </w:rPr>
        <w:t xml:space="preserve"> կամ </w:t>
      </w:r>
      <w:r>
        <w:rPr>
          <w:rFonts w:ascii="GHEA Grapalat" w:hAnsi="GHEA Grapalat" w:cs="Sylfaen"/>
          <w:sz w:val="20"/>
          <w:lang w:val="ru-RU"/>
        </w:rPr>
        <w:t>նրանց</w:t>
      </w:r>
      <w:r>
        <w:rPr>
          <w:rFonts w:ascii="GHEA Grapalat" w:hAnsi="GHEA Grapalat" w:cs="Sylfaen"/>
          <w:sz w:val="20"/>
          <w:lang w:val="af-ZA"/>
        </w:rPr>
        <w:t xml:space="preserve"> </w:t>
      </w:r>
      <w:r>
        <w:rPr>
          <w:rFonts w:ascii="GHEA Grapalat" w:hAnsi="GHEA Grapalat" w:cs="Sylfaen"/>
          <w:sz w:val="20"/>
          <w:lang w:val="ru-RU"/>
        </w:rPr>
        <w:t>ներկայացուցիչները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պահանջել</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նիստերի</w:t>
      </w:r>
      <w:r>
        <w:rPr>
          <w:rFonts w:ascii="GHEA Grapalat" w:hAnsi="GHEA Grapalat" w:cs="Sylfaen"/>
          <w:sz w:val="20"/>
          <w:lang w:val="af-ZA"/>
        </w:rPr>
        <w:t xml:space="preserve"> </w:t>
      </w:r>
      <w:r>
        <w:rPr>
          <w:rFonts w:ascii="GHEA Grapalat" w:hAnsi="GHEA Grapalat" w:cs="Sylfaen"/>
          <w:sz w:val="20"/>
          <w:lang w:val="ru-RU"/>
        </w:rPr>
        <w:t>արձանագրությունների</w:t>
      </w:r>
      <w:r>
        <w:rPr>
          <w:rFonts w:ascii="GHEA Grapalat" w:hAnsi="GHEA Grapalat" w:cs="Sylfaen"/>
          <w:sz w:val="20"/>
          <w:lang w:val="af-ZA"/>
        </w:rPr>
        <w:t xml:space="preserve"> </w:t>
      </w:r>
      <w:r>
        <w:rPr>
          <w:rFonts w:ascii="GHEA Grapalat" w:hAnsi="GHEA Grapalat" w:cs="Sylfaen"/>
          <w:sz w:val="20"/>
          <w:lang w:val="ru-RU"/>
        </w:rPr>
        <w:t>պատճենները</w:t>
      </w:r>
      <w:r>
        <w:rPr>
          <w:rFonts w:ascii="GHEA Grapalat" w:hAnsi="GHEA Grapalat" w:cs="Sylfaen"/>
          <w:sz w:val="20"/>
          <w:lang w:val="af-ZA"/>
        </w:rPr>
        <w:t xml:space="preserve">, </w:t>
      </w:r>
      <w:r>
        <w:rPr>
          <w:rFonts w:ascii="GHEA Grapalat" w:hAnsi="GHEA Grapalat" w:cs="Sylfaen"/>
          <w:sz w:val="20"/>
          <w:lang w:val="ru-RU"/>
        </w:rPr>
        <w:t>որոնք</w:t>
      </w:r>
      <w:r>
        <w:rPr>
          <w:rFonts w:ascii="GHEA Grapalat" w:hAnsi="GHEA Grapalat" w:cs="Sylfaen"/>
          <w:sz w:val="20"/>
          <w:lang w:val="af-ZA"/>
        </w:rPr>
        <w:t xml:space="preserve"> </w:t>
      </w:r>
      <w:r>
        <w:rPr>
          <w:rFonts w:ascii="GHEA Grapalat" w:hAnsi="GHEA Grapalat" w:cs="Sylfaen"/>
          <w:sz w:val="20"/>
          <w:lang w:val="ru-RU"/>
        </w:rPr>
        <w:t>տրամադրվում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օրացուցային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p>
    <w:p w14:paraId="317E694C" w14:textId="77777777" w:rsidR="00AE366F" w:rsidRDefault="00AE366F" w:rsidP="00AE366F">
      <w:pPr>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7</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14:paraId="599A4E24"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FB4AA80" w14:textId="77777777" w:rsidR="00AE366F" w:rsidRDefault="00AE366F" w:rsidP="00AE366F">
      <w:pPr>
        <w:pStyle w:val="aff5"/>
        <w:ind w:firstLine="567"/>
        <w:jc w:val="both"/>
        <w:rPr>
          <w:rFonts w:ascii="GHEA Grapalat" w:hAnsi="GHEA Grapalat"/>
          <w:sz w:val="20"/>
          <w:szCs w:val="20"/>
          <w:lang w:val="hy-AM"/>
        </w:rPr>
      </w:pPr>
      <w:r>
        <w:rPr>
          <w:rFonts w:ascii="GHEA Grapalat" w:hAnsi="GHEA Grapalat"/>
          <w:sz w:val="20"/>
          <w:szCs w:val="20"/>
          <w:lang w:val="af-ZA"/>
        </w:rPr>
        <w:t>8</w:t>
      </w:r>
      <w:r>
        <w:rPr>
          <w:rFonts w:ascii="GHEA Grapalat" w:hAnsi="GHEA Grapalat"/>
          <w:sz w:val="20"/>
          <w:szCs w:val="20"/>
          <w:lang w:val="hy-AM"/>
        </w:rPr>
        <w:t>.</w:t>
      </w:r>
      <w:r>
        <w:rPr>
          <w:rFonts w:ascii="GHEA Grapalat" w:hAnsi="GHEA Grapalat"/>
          <w:sz w:val="20"/>
          <w:szCs w:val="20"/>
          <w:lang w:val="af-ZA"/>
        </w:rPr>
        <w:t>1</w:t>
      </w:r>
      <w:r>
        <w:rPr>
          <w:rFonts w:ascii="GHEA Grapalat" w:hAnsi="GHEA Grapalat"/>
          <w:sz w:val="20"/>
          <w:szCs w:val="20"/>
          <w:lang w:val="hy-AM"/>
        </w:rPr>
        <w:t>8</w:t>
      </w:r>
      <w:r>
        <w:rPr>
          <w:rFonts w:ascii="GHEA Grapalat" w:hAnsi="GHEA Grapalat" w:cs="Sylfaen"/>
          <w:sz w:val="20"/>
          <w:szCs w:val="20"/>
          <w:lang w:val="hy-AM"/>
        </w:rPr>
        <w:t xml:space="preserve"> </w:t>
      </w:r>
      <w:r>
        <w:rPr>
          <w:rFonts w:ascii="GHEA Grapalat" w:hAnsi="GHEA Grapalat" w:cs="Sylfaen"/>
          <w:sz w:val="20"/>
          <w:szCs w:val="20"/>
          <w:lang w:val="af-ZA"/>
        </w:rPr>
        <w:t>Հայտերի</w:t>
      </w:r>
      <w:r>
        <w:rPr>
          <w:rFonts w:ascii="GHEA Grapalat" w:hAnsi="GHEA Grapalat" w:cs="Arial"/>
          <w:sz w:val="20"/>
          <w:szCs w:val="20"/>
          <w:lang w:val="af-ZA"/>
        </w:rPr>
        <w:t xml:space="preserve"> </w:t>
      </w:r>
      <w:r>
        <w:rPr>
          <w:rFonts w:ascii="GHEA Grapalat" w:hAnsi="GHEA Grapalat" w:cs="Sylfaen"/>
          <w:sz w:val="20"/>
          <w:szCs w:val="20"/>
          <w:lang w:val="af-ZA"/>
        </w:rPr>
        <w:t>գնահատումը</w:t>
      </w:r>
      <w:r>
        <w:rPr>
          <w:rFonts w:ascii="GHEA Grapalat" w:hAnsi="GHEA Grapalat" w:cs="Arial"/>
          <w:sz w:val="20"/>
          <w:szCs w:val="20"/>
          <w:lang w:val="af-ZA"/>
        </w:rPr>
        <w:t xml:space="preserve"> </w:t>
      </w:r>
      <w:r>
        <w:rPr>
          <w:rFonts w:ascii="GHEA Grapalat" w:hAnsi="GHEA Grapalat" w:cs="Sylfaen"/>
          <w:sz w:val="20"/>
          <w:szCs w:val="20"/>
          <w:lang w:val="af-ZA"/>
        </w:rPr>
        <w:t>և</w:t>
      </w:r>
      <w:r>
        <w:rPr>
          <w:rFonts w:ascii="GHEA Grapalat" w:hAnsi="GHEA Grapalat" w:cs="Arial"/>
          <w:sz w:val="20"/>
          <w:szCs w:val="20"/>
          <w:lang w:val="af-ZA"/>
        </w:rPr>
        <w:t xml:space="preserve"> </w:t>
      </w:r>
      <w:r>
        <w:rPr>
          <w:rFonts w:ascii="GHEA Grapalat" w:hAnsi="GHEA Grapalat" w:cs="Sylfaen"/>
          <w:sz w:val="20"/>
          <w:szCs w:val="20"/>
          <w:lang w:val="af-ZA"/>
        </w:rPr>
        <w:t>ընտրված մասնակցի որոշումն</w:t>
      </w:r>
      <w:r>
        <w:rPr>
          <w:rFonts w:ascii="GHEA Grapalat" w:hAnsi="GHEA Grapalat" w:cs="Arial"/>
          <w:sz w:val="20"/>
          <w:szCs w:val="20"/>
          <w:lang w:val="af-ZA"/>
        </w:rPr>
        <w:t xml:space="preserve"> </w:t>
      </w:r>
      <w:r>
        <w:rPr>
          <w:rFonts w:ascii="GHEA Grapalat" w:hAnsi="GHEA Grapalat" w:cs="Sylfaen"/>
          <w:sz w:val="20"/>
          <w:szCs w:val="20"/>
          <w:lang w:val="af-ZA"/>
        </w:rPr>
        <w:t>իրականացվում</w:t>
      </w:r>
      <w:r>
        <w:rPr>
          <w:rFonts w:ascii="GHEA Grapalat" w:hAnsi="GHEA Grapalat" w:cs="Arial"/>
          <w:sz w:val="20"/>
          <w:szCs w:val="20"/>
          <w:lang w:val="af-ZA"/>
        </w:rPr>
        <w:t xml:space="preserve"> </w:t>
      </w:r>
      <w:r>
        <w:rPr>
          <w:rFonts w:ascii="GHEA Grapalat" w:hAnsi="GHEA Grapalat" w:cs="Sylfaen"/>
          <w:sz w:val="20"/>
          <w:szCs w:val="20"/>
          <w:lang w:val="af-ZA"/>
        </w:rPr>
        <w:t>է</w:t>
      </w:r>
      <w:r>
        <w:rPr>
          <w:rFonts w:ascii="GHEA Grapalat" w:hAnsi="GHEA Grapalat" w:cs="Arial"/>
          <w:sz w:val="20"/>
          <w:szCs w:val="20"/>
          <w:lang w:val="af-ZA"/>
        </w:rPr>
        <w:t xml:space="preserve"> </w:t>
      </w:r>
      <w:r>
        <w:rPr>
          <w:rFonts w:ascii="GHEA Grapalat" w:hAnsi="GHEA Grapalat" w:cs="Sylfaen"/>
          <w:sz w:val="20"/>
          <w:szCs w:val="20"/>
          <w:lang w:val="af-ZA"/>
        </w:rPr>
        <w:t>ըստ</w:t>
      </w:r>
      <w:r>
        <w:rPr>
          <w:rFonts w:ascii="GHEA Grapalat" w:hAnsi="GHEA Grapalat" w:cs="Arial"/>
          <w:sz w:val="20"/>
          <w:szCs w:val="20"/>
          <w:lang w:val="af-ZA"/>
        </w:rPr>
        <w:t xml:space="preserve"> </w:t>
      </w:r>
      <w:r>
        <w:rPr>
          <w:rFonts w:ascii="GHEA Grapalat" w:hAnsi="GHEA Grapalat" w:cs="Sylfaen"/>
          <w:sz w:val="20"/>
          <w:szCs w:val="20"/>
          <w:lang w:val="af-ZA"/>
        </w:rPr>
        <w:t>առանձին</w:t>
      </w:r>
      <w:r>
        <w:rPr>
          <w:rFonts w:ascii="GHEA Grapalat" w:hAnsi="GHEA Grapalat" w:cs="Arial"/>
          <w:sz w:val="20"/>
          <w:szCs w:val="20"/>
          <w:lang w:val="af-ZA"/>
        </w:rPr>
        <w:t xml:space="preserve"> </w:t>
      </w:r>
      <w:r>
        <w:rPr>
          <w:rFonts w:ascii="GHEA Grapalat" w:hAnsi="GHEA Grapalat" w:cs="Sylfaen"/>
          <w:sz w:val="20"/>
          <w:szCs w:val="20"/>
          <w:lang w:val="af-ZA"/>
        </w:rPr>
        <w:t>չափաբաժինների</w:t>
      </w:r>
      <w:r>
        <w:rPr>
          <w:rFonts w:ascii="GHEA Grapalat" w:hAnsi="GHEA Grapalat" w:cs="Sylfaen"/>
          <w:sz w:val="20"/>
          <w:szCs w:val="20"/>
          <w:vertAlign w:val="superscript"/>
          <w:lang w:val="hy-AM"/>
        </w:rPr>
        <w:t>:</w:t>
      </w:r>
      <w:r>
        <w:rPr>
          <w:rStyle w:val="aff6"/>
          <w:rFonts w:ascii="GHEA Grapalat" w:hAnsi="GHEA Grapalat" w:cs="Sylfaen"/>
          <w:sz w:val="20"/>
          <w:szCs w:val="20"/>
          <w:lang w:val="hy-AM"/>
        </w:rPr>
        <w:footnoteReference w:id="6"/>
      </w:r>
    </w:p>
    <w:p w14:paraId="20FDA7CD"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8.1</w:t>
      </w:r>
      <w:r>
        <w:rPr>
          <w:rFonts w:ascii="GHEA Grapalat" w:hAnsi="GHEA Grapalat"/>
          <w:sz w:val="20"/>
          <w:szCs w:val="20"/>
          <w:lang w:val="hy-AM" w:eastAsia="x-none"/>
        </w:rPr>
        <w:t>9</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14:paraId="3E1B18E6"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 xml:space="preserve">.20 </w:t>
      </w:r>
      <w:r>
        <w:rPr>
          <w:rFonts w:ascii="GHEA Grapalat" w:hAnsi="GHEA Grapalat" w:cs="Sylfaen"/>
          <w:sz w:val="20"/>
          <w:lang w:val="ru-RU"/>
        </w:rPr>
        <w:t>Մասնակից</w:t>
      </w:r>
      <w:r>
        <w:rPr>
          <w:rFonts w:ascii="GHEA Grapalat" w:hAnsi="GHEA Grapalat" w:cs="Sylfaen"/>
          <w:sz w:val="20"/>
        </w:rPr>
        <w:t>ն</w:t>
      </w:r>
      <w:r w:rsidRPr="00AE366F">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պահանջների</w:t>
      </w:r>
      <w:r>
        <w:rPr>
          <w:rFonts w:ascii="GHEA Grapalat" w:hAnsi="GHEA Grapalat" w:cs="Sylfaen"/>
          <w:sz w:val="20"/>
          <w:lang w:val="af-ZA"/>
        </w:rPr>
        <w:t xml:space="preserve"> </w:t>
      </w:r>
      <w:r>
        <w:rPr>
          <w:rFonts w:ascii="GHEA Grapalat" w:hAnsi="GHEA Grapalat" w:cs="Sylfaen"/>
          <w:sz w:val="20"/>
          <w:lang w:val="ru-RU"/>
        </w:rPr>
        <w:t>համապատասխանության</w:t>
      </w:r>
      <w:r>
        <w:rPr>
          <w:rFonts w:ascii="GHEA Grapalat" w:hAnsi="GHEA Grapalat" w:cs="Sylfaen"/>
          <w:sz w:val="20"/>
          <w:lang w:val="af-ZA"/>
        </w:rPr>
        <w:t xml:space="preserve"> </w:t>
      </w:r>
      <w:r>
        <w:rPr>
          <w:rFonts w:ascii="GHEA Grapalat" w:hAnsi="GHEA Grapalat" w:cs="Sylfaen"/>
          <w:sz w:val="20"/>
          <w:lang w:val="ru-RU"/>
        </w:rPr>
        <w:t>հիմնավորման</w:t>
      </w:r>
      <w:r>
        <w:rPr>
          <w:rFonts w:ascii="GHEA Grapalat" w:hAnsi="GHEA Grapalat" w:cs="Sylfaen"/>
          <w:sz w:val="20"/>
          <w:lang w:val="af-ZA"/>
        </w:rPr>
        <w:t xml:space="preserve"> </w:t>
      </w:r>
      <w:r>
        <w:rPr>
          <w:rFonts w:ascii="GHEA Grapalat" w:hAnsi="GHEA Grapalat" w:cs="Sylfaen"/>
          <w:sz w:val="20"/>
          <w:lang w:val="ru-RU"/>
        </w:rPr>
        <w:t>նպատակով</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լրացուցիչ</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փաստաթղթեր</w:t>
      </w:r>
      <w:r>
        <w:rPr>
          <w:rFonts w:ascii="GHEA Grapalat" w:hAnsi="GHEA Grapalat" w:cs="Sylfaen"/>
          <w:sz w:val="20"/>
          <w:lang w:val="af-ZA"/>
        </w:rPr>
        <w:t xml:space="preserve">, </w:t>
      </w:r>
      <w:r>
        <w:rPr>
          <w:rFonts w:ascii="GHEA Grapalat" w:hAnsi="GHEA Grapalat" w:cs="Sylfaen"/>
          <w:sz w:val="20"/>
          <w:lang w:val="ru-RU"/>
        </w:rPr>
        <w:t>տեղեկություններ</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նյութեր։</w:t>
      </w:r>
    </w:p>
    <w:p w14:paraId="3096F697"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rPr>
        <w:t>Հ</w:t>
      </w:r>
      <w:r>
        <w:rPr>
          <w:rFonts w:ascii="GHEA Grapalat" w:hAnsi="GHEA Grapalat" w:cs="Sylfaen"/>
          <w:sz w:val="20"/>
          <w:lang w:val="ru-RU"/>
        </w:rPr>
        <w:t>անձնաժողովը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ստուգել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տվյալների</w:t>
      </w:r>
      <w:r>
        <w:rPr>
          <w:rFonts w:ascii="GHEA Grapalat" w:hAnsi="GHEA Grapalat" w:cs="Sylfaen"/>
          <w:sz w:val="20"/>
          <w:lang w:val="af-ZA"/>
        </w:rPr>
        <w:t xml:space="preserve"> </w:t>
      </w:r>
      <w:r>
        <w:rPr>
          <w:rFonts w:ascii="GHEA Grapalat" w:hAnsi="GHEA Grapalat" w:cs="Sylfaen"/>
          <w:sz w:val="20"/>
          <w:lang w:val="ru-RU"/>
        </w:rPr>
        <w:t>իսկությունը</w:t>
      </w:r>
      <w:r>
        <w:rPr>
          <w:rFonts w:ascii="GHEA Grapalat" w:hAnsi="GHEA Grapalat" w:cs="Sylfaen"/>
          <w:sz w:val="20"/>
          <w:lang w:val="af-ZA"/>
        </w:rPr>
        <w:t xml:space="preserve">` </w:t>
      </w:r>
      <w:r>
        <w:rPr>
          <w:rFonts w:ascii="GHEA Grapalat" w:hAnsi="GHEA Grapalat" w:cs="Sylfaen"/>
          <w:sz w:val="20"/>
          <w:lang w:val="ru-RU"/>
        </w:rPr>
        <w:t>օգտագործելով</w:t>
      </w:r>
      <w:r>
        <w:rPr>
          <w:rFonts w:ascii="GHEA Grapalat" w:hAnsi="GHEA Grapalat" w:cs="Sylfaen"/>
          <w:sz w:val="20"/>
          <w:lang w:val="af-ZA"/>
        </w:rPr>
        <w:t xml:space="preserve"> </w:t>
      </w:r>
      <w:r>
        <w:rPr>
          <w:rFonts w:ascii="GHEA Grapalat" w:hAnsi="GHEA Grapalat" w:cs="Sylfaen"/>
          <w:sz w:val="20"/>
          <w:lang w:val="ru-RU"/>
        </w:rPr>
        <w:t>պաշտոնական</w:t>
      </w:r>
      <w:r>
        <w:rPr>
          <w:rFonts w:ascii="GHEA Grapalat" w:hAnsi="GHEA Grapalat" w:cs="Sylfaen"/>
          <w:sz w:val="20"/>
          <w:lang w:val="af-ZA"/>
        </w:rPr>
        <w:t xml:space="preserve"> </w:t>
      </w:r>
      <w:r>
        <w:rPr>
          <w:rFonts w:ascii="GHEA Grapalat" w:hAnsi="GHEA Grapalat" w:cs="Sylfaen"/>
          <w:sz w:val="20"/>
          <w:lang w:val="ru-RU"/>
        </w:rPr>
        <w:t>աղբյուրներից</w:t>
      </w:r>
      <w:r>
        <w:rPr>
          <w:rFonts w:ascii="GHEA Grapalat" w:hAnsi="GHEA Grapalat" w:cs="Sylfaen"/>
          <w:sz w:val="20"/>
          <w:lang w:val="af-ZA"/>
        </w:rPr>
        <w:t xml:space="preserve"> </w:t>
      </w:r>
      <w:r>
        <w:rPr>
          <w:rFonts w:ascii="GHEA Grapalat" w:hAnsi="GHEA Grapalat" w:cs="Sylfaen"/>
          <w:sz w:val="20"/>
          <w:lang w:val="ru-RU"/>
        </w:rPr>
        <w:t>ստացված</w:t>
      </w:r>
      <w:r>
        <w:rPr>
          <w:rFonts w:ascii="GHEA Grapalat" w:hAnsi="GHEA Grapalat" w:cs="Sylfaen"/>
          <w:sz w:val="20"/>
          <w:lang w:val="af-ZA"/>
        </w:rPr>
        <w:t xml:space="preserve"> </w:t>
      </w:r>
      <w:r>
        <w:rPr>
          <w:rFonts w:ascii="GHEA Grapalat" w:hAnsi="GHEA Grapalat" w:cs="Sylfaen"/>
          <w:sz w:val="20"/>
          <w:lang w:val="ru-RU"/>
        </w:rPr>
        <w:t>տվյալներ</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դրա</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ստանալով</w:t>
      </w:r>
      <w:r>
        <w:rPr>
          <w:rFonts w:ascii="GHEA Grapalat" w:hAnsi="GHEA Grapalat" w:cs="Sylfaen"/>
          <w:sz w:val="20"/>
          <w:lang w:val="af-ZA"/>
        </w:rPr>
        <w:t xml:space="preserve"> </w:t>
      </w:r>
      <w:r>
        <w:rPr>
          <w:rFonts w:ascii="GHEA Grapalat" w:hAnsi="GHEA Grapalat" w:cs="Sylfaen"/>
          <w:sz w:val="20"/>
          <w:lang w:val="ru-RU"/>
        </w:rPr>
        <w:t>իրավասու</w:t>
      </w:r>
      <w:r>
        <w:rPr>
          <w:rFonts w:ascii="GHEA Grapalat" w:hAnsi="GHEA Grapalat" w:cs="Sylfaen"/>
          <w:sz w:val="20"/>
          <w:lang w:val="af-ZA"/>
        </w:rPr>
        <w:t xml:space="preserve"> </w:t>
      </w:r>
      <w:r>
        <w:rPr>
          <w:rFonts w:ascii="GHEA Grapalat" w:hAnsi="GHEA Grapalat" w:cs="Sylfaen"/>
          <w:sz w:val="20"/>
          <w:lang w:val="ru-RU"/>
        </w:rPr>
        <w:t>մարմինների</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եզրակացությունը</w:t>
      </w:r>
      <w:r>
        <w:rPr>
          <w:rFonts w:ascii="GHEA Grapalat" w:hAnsi="GHEA Grapalat" w:cs="Sylfaen"/>
          <w:sz w:val="20"/>
          <w:lang w:val="af-ZA"/>
        </w:rPr>
        <w:t xml:space="preserve">: </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հարցում</w:t>
      </w:r>
      <w:r>
        <w:rPr>
          <w:rFonts w:ascii="GHEA Grapalat" w:hAnsi="GHEA Grapalat" w:cs="Sylfaen"/>
          <w:sz w:val="20"/>
          <w:lang w:val="af-ZA"/>
        </w:rPr>
        <w:t xml:space="preserve"> </w:t>
      </w:r>
      <w:r>
        <w:rPr>
          <w:rFonts w:ascii="GHEA Grapalat" w:hAnsi="GHEA Grapalat" w:cs="Sylfaen"/>
          <w:sz w:val="20"/>
          <w:lang w:val="ru-RU"/>
        </w:rPr>
        <w:t>ուղարկվելու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համապատասխան</w:t>
      </w:r>
      <w:r>
        <w:rPr>
          <w:rFonts w:ascii="GHEA Grapalat" w:hAnsi="GHEA Grapalat" w:cs="Sylfaen"/>
          <w:sz w:val="20"/>
          <w:lang w:val="af-ZA"/>
        </w:rPr>
        <w:t xml:space="preserve"> </w:t>
      </w:r>
      <w:r>
        <w:rPr>
          <w:rFonts w:ascii="GHEA Grapalat" w:hAnsi="GHEA Grapalat" w:cs="Sylfaen"/>
          <w:sz w:val="20"/>
          <w:lang w:val="ru-RU"/>
        </w:rPr>
        <w:t>պետական</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տեղական</w:t>
      </w:r>
      <w:r>
        <w:rPr>
          <w:rFonts w:ascii="GHEA Grapalat" w:hAnsi="GHEA Grapalat" w:cs="Sylfaen"/>
          <w:sz w:val="20"/>
          <w:lang w:val="af-ZA"/>
        </w:rPr>
        <w:t xml:space="preserve"> </w:t>
      </w:r>
      <w:r>
        <w:rPr>
          <w:rFonts w:ascii="GHEA Grapalat" w:hAnsi="GHEA Grapalat" w:cs="Sylfaen"/>
          <w:sz w:val="20"/>
          <w:lang w:val="ru-RU"/>
        </w:rPr>
        <w:t>ինքնակառավարման</w:t>
      </w:r>
      <w:r>
        <w:rPr>
          <w:rFonts w:ascii="GHEA Grapalat" w:hAnsi="GHEA Grapalat" w:cs="Sylfaen"/>
          <w:sz w:val="20"/>
          <w:lang w:val="af-ZA"/>
        </w:rPr>
        <w:t xml:space="preserve"> </w:t>
      </w:r>
      <w:r>
        <w:rPr>
          <w:rFonts w:ascii="GHEA Grapalat" w:hAnsi="GHEA Grapalat" w:cs="Sylfaen"/>
          <w:sz w:val="20"/>
          <w:lang w:val="ru-RU"/>
        </w:rPr>
        <w:t>մարմինները</w:t>
      </w:r>
      <w:r>
        <w:rPr>
          <w:rFonts w:ascii="GHEA Grapalat" w:hAnsi="GHEA Grapalat" w:cs="Sylfaen"/>
          <w:sz w:val="20"/>
          <w:lang w:val="af-ZA"/>
        </w:rPr>
        <w:t xml:space="preserve"> </w:t>
      </w:r>
      <w:r>
        <w:rPr>
          <w:rFonts w:ascii="GHEA Grapalat" w:hAnsi="GHEA Grapalat" w:cs="Sylfaen"/>
          <w:sz w:val="20"/>
          <w:lang w:val="ru-RU"/>
        </w:rPr>
        <w:t>հարցումն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երկու</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եզրակացություն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տվյալների</w:t>
      </w:r>
      <w:r>
        <w:rPr>
          <w:rFonts w:ascii="GHEA Grapalat" w:hAnsi="GHEA Grapalat" w:cs="Sylfaen"/>
          <w:sz w:val="20"/>
          <w:lang w:val="af-ZA"/>
        </w:rPr>
        <w:t xml:space="preserve"> </w:t>
      </w:r>
      <w:r>
        <w:rPr>
          <w:rFonts w:ascii="GHEA Grapalat" w:hAnsi="GHEA Grapalat" w:cs="Sylfaen"/>
          <w:sz w:val="20"/>
          <w:lang w:val="ru-RU"/>
        </w:rPr>
        <w:t>իսկության</w:t>
      </w:r>
      <w:r>
        <w:rPr>
          <w:rFonts w:ascii="GHEA Grapalat" w:hAnsi="GHEA Grapalat" w:cs="Sylfaen"/>
          <w:sz w:val="20"/>
          <w:lang w:val="af-ZA"/>
        </w:rPr>
        <w:t xml:space="preserve"> </w:t>
      </w:r>
      <w:r>
        <w:rPr>
          <w:rFonts w:ascii="GHEA Grapalat" w:hAnsi="GHEA Grapalat" w:cs="Sylfaen"/>
          <w:sz w:val="20"/>
          <w:lang w:val="ru-RU"/>
        </w:rPr>
        <w:t>ստուգման</w:t>
      </w:r>
      <w:r>
        <w:rPr>
          <w:rFonts w:ascii="GHEA Grapalat" w:hAnsi="GHEA Grapalat" w:cs="Sylfaen"/>
          <w:sz w:val="20"/>
          <w:lang w:val="af-ZA"/>
        </w:rPr>
        <w:t xml:space="preserve"> </w:t>
      </w:r>
      <w:r>
        <w:rPr>
          <w:rFonts w:ascii="GHEA Grapalat" w:hAnsi="GHEA Grapalat" w:cs="Sylfaen"/>
          <w:sz w:val="20"/>
          <w:lang w:val="ru-RU"/>
        </w:rPr>
        <w:t>արդյունքում</w:t>
      </w:r>
      <w:r>
        <w:rPr>
          <w:rFonts w:ascii="GHEA Grapalat" w:hAnsi="GHEA Grapalat" w:cs="Sylfaen"/>
          <w:sz w:val="20"/>
          <w:lang w:val="af-ZA"/>
        </w:rPr>
        <w:t xml:space="preserve"> </w:t>
      </w:r>
      <w:r>
        <w:rPr>
          <w:rFonts w:ascii="GHEA Grapalat" w:hAnsi="GHEA Grapalat" w:cs="Sylfaen"/>
          <w:sz w:val="20"/>
          <w:lang w:val="ru-RU"/>
        </w:rPr>
        <w:t>տվյալները</w:t>
      </w:r>
      <w:r>
        <w:rPr>
          <w:rFonts w:ascii="GHEA Grapalat" w:hAnsi="GHEA Grapalat" w:cs="Sylfaen"/>
          <w:sz w:val="20"/>
          <w:lang w:val="af-ZA"/>
        </w:rPr>
        <w:t xml:space="preserve"> </w:t>
      </w:r>
      <w:r>
        <w:rPr>
          <w:rFonts w:ascii="GHEA Grapalat" w:hAnsi="GHEA Grapalat" w:cs="Sylfaen"/>
          <w:sz w:val="20"/>
          <w:lang w:val="ru-RU"/>
        </w:rPr>
        <w:t>որակվում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իրականությանը</w:t>
      </w:r>
      <w:r>
        <w:rPr>
          <w:rFonts w:ascii="GHEA Grapalat" w:hAnsi="GHEA Grapalat" w:cs="Sylfaen"/>
          <w:sz w:val="20"/>
          <w:lang w:val="af-ZA"/>
        </w:rPr>
        <w:t xml:space="preserve"> </w:t>
      </w:r>
      <w:r>
        <w:rPr>
          <w:rFonts w:ascii="GHEA Grapalat" w:hAnsi="GHEA Grapalat" w:cs="Sylfaen"/>
          <w:sz w:val="20"/>
          <w:lang w:val="ru-RU"/>
        </w:rPr>
        <w:t>չհամապա</w:t>
      </w:r>
      <w:r>
        <w:rPr>
          <w:rFonts w:ascii="GHEA Grapalat" w:hAnsi="GHEA Grapalat" w:cs="Sylfaen"/>
          <w:sz w:val="20"/>
          <w:lang w:val="af-ZA"/>
        </w:rPr>
        <w:softHyphen/>
      </w:r>
      <w:r>
        <w:rPr>
          <w:rFonts w:ascii="GHEA Grapalat" w:hAnsi="GHEA Grapalat" w:cs="Sylfaen"/>
          <w:sz w:val="20"/>
          <w:lang w:val="ru-RU"/>
        </w:rPr>
        <w:t>տասխանող</w:t>
      </w:r>
      <w:r>
        <w:rPr>
          <w:rFonts w:ascii="GHEA Grapalat" w:hAnsi="GHEA Grapalat" w:cs="Sylfaen"/>
          <w:sz w:val="20"/>
          <w:lang w:val="af-ZA"/>
        </w:rPr>
        <w:t xml:space="preserve">, </w:t>
      </w:r>
      <w:r>
        <w:rPr>
          <w:rFonts w:ascii="GHEA Grapalat" w:hAnsi="GHEA Grapalat" w:cs="Sylfaen"/>
          <w:sz w:val="20"/>
          <w:lang w:val="ru-RU"/>
        </w:rPr>
        <w:t>ապա</w:t>
      </w:r>
      <w:r>
        <w:rPr>
          <w:rFonts w:ascii="GHEA Grapalat" w:hAnsi="GHEA Grapalat" w:cs="Sylfaen"/>
          <w:sz w:val="20"/>
          <w:lang w:val="af-ZA"/>
        </w:rPr>
        <w:t xml:space="preserve"> տվյալ մասնակցի հայտը մերժվում է:</w:t>
      </w:r>
    </w:p>
    <w:p w14:paraId="2A7EB9D3"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1 Սույն հրավերի</w:t>
      </w:r>
      <w:r>
        <w:rPr>
          <w:rFonts w:ascii="GHEA Grapalat" w:hAnsi="GHEA Grapalat" w:cs="Sylfaen"/>
          <w:sz w:val="20"/>
          <w:lang w:val="af-ZA"/>
        </w:rPr>
        <w:t xml:space="preserve"> 1-</w:t>
      </w:r>
      <w:r>
        <w:rPr>
          <w:rFonts w:ascii="GHEA Grapalat" w:hAnsi="GHEA Grapalat" w:cs="Sylfaen"/>
          <w:sz w:val="20"/>
          <w:lang w:val="hy-AM"/>
        </w:rPr>
        <w:t xml:space="preserve">ին մասի </w:t>
      </w:r>
      <w:r>
        <w:rPr>
          <w:rFonts w:ascii="GHEA Grapalat" w:hAnsi="GHEA Grapalat" w:cs="Sylfaen"/>
          <w:sz w:val="20"/>
          <w:lang w:val="af-ZA"/>
        </w:rPr>
        <w:t xml:space="preserve">8.19 </w:t>
      </w:r>
      <w:r>
        <w:rPr>
          <w:rFonts w:ascii="GHEA Grapalat" w:hAnsi="GHEA Grapalat" w:cs="Sylfaen"/>
          <w:sz w:val="20"/>
          <w:lang w:val="hy-AM"/>
        </w:rPr>
        <w:t xml:space="preserve">կետի կիրառման նպատակով </w:t>
      </w:r>
      <w:r>
        <w:rPr>
          <w:rFonts w:ascii="GHEA Grapalat" w:hAnsi="GHEA Grapalat" w:cs="Sylfaen"/>
          <w:sz w:val="20"/>
          <w:lang w:val="af-ZA"/>
        </w:rPr>
        <w:t xml:space="preserve">կարող է </w:t>
      </w:r>
      <w:r>
        <w:rPr>
          <w:rFonts w:ascii="GHEA Grapalat" w:hAnsi="GHEA Grapalat" w:cs="Sylfaen"/>
          <w:sz w:val="20"/>
          <w:lang w:val="hy-AM"/>
        </w:rPr>
        <w:t>հրավիրվել հանձնաժողովի արտահերթ նիստ։</w:t>
      </w:r>
    </w:p>
    <w:p w14:paraId="5AABAB9E" w14:textId="77777777" w:rsidR="00AE366F" w:rsidRDefault="00AE366F" w:rsidP="00AE366F">
      <w:pPr>
        <w:pStyle w:val="norm"/>
        <w:spacing w:line="240" w:lineRule="auto"/>
        <w:ind w:firstLine="567"/>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2</w:t>
      </w:r>
      <w:r>
        <w:rPr>
          <w:rFonts w:ascii="GHEA Grapalat" w:hAnsi="GHEA Grapalat"/>
          <w:spacing w:val="-6"/>
          <w:sz w:val="20"/>
          <w:lang w:val="hy-AM"/>
        </w:rPr>
        <w:t>2</w:t>
      </w:r>
      <w:r>
        <w:rPr>
          <w:rFonts w:ascii="GHEA Grapalat" w:hAnsi="GHEA Grapalat"/>
          <w:spacing w:val="-6"/>
          <w:sz w:val="20"/>
          <w:lang w:val="af-ZA"/>
        </w:rPr>
        <w:t xml:space="preserve">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 xml:space="preserve">Պայմանագիր կնքելու մասին որոշումը պարունակում է ամփոփ տեղեկատվություն </w:t>
      </w:r>
      <w:r>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06E3AFAF"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 w:val="20"/>
          <w:lang w:val="af-ZA"/>
        </w:rPr>
        <w:t>պ</w:t>
      </w:r>
      <w:r>
        <w:rPr>
          <w:rFonts w:ascii="GHEA Grapalat" w:hAnsi="GHEA Grapalat" w:cs="Sylfaen"/>
          <w:sz w:val="20"/>
          <w:lang w:val="hy-AM"/>
        </w:rPr>
        <w:t>ատվիրատուի կողմից պայմանագիրը կնքելու իրավասության առաջացման օրվա միջև ընկած ժամանակահատվածն է։</w:t>
      </w:r>
    </w:p>
    <w:p w14:paraId="4902D1E9" w14:textId="77777777" w:rsidR="00666DD6" w:rsidRPr="004F71AE" w:rsidRDefault="00666DD6" w:rsidP="00666DD6">
      <w:pPr>
        <w:pStyle w:val="25"/>
        <w:spacing w:line="240" w:lineRule="auto"/>
        <w:ind w:firstLine="567"/>
        <w:rPr>
          <w:rFonts w:ascii="GHEA Grapalat" w:hAnsi="GHEA Grapalat" w:cs="Sylfaen"/>
          <w:lang w:val="hy-AM"/>
        </w:rPr>
      </w:pP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սույն</w:t>
      </w:r>
      <w:r w:rsidRPr="004F71AE">
        <w:rPr>
          <w:rFonts w:ascii="GHEA Grapalat" w:hAnsi="GHEA Grapalat" w:cs="Arial"/>
          <w:lang w:val="es-ES"/>
        </w:rPr>
        <w:t xml:space="preserve"> </w:t>
      </w:r>
      <w:r w:rsidRPr="004F71AE">
        <w:rPr>
          <w:rFonts w:ascii="GHEA Grapalat" w:hAnsi="GHEA Grapalat" w:cs="Sylfaen"/>
          <w:lang w:val="es-ES"/>
        </w:rPr>
        <w:t>ընթացակարգի</w:t>
      </w:r>
      <w:r w:rsidRPr="004F71AE">
        <w:rPr>
          <w:rFonts w:ascii="GHEA Grapalat" w:hAnsi="GHEA Grapalat" w:cs="Arial"/>
          <w:lang w:val="es-ES"/>
        </w:rPr>
        <w:t xml:space="preserve"> </w:t>
      </w:r>
      <w:r w:rsidRPr="004F71AE">
        <w:rPr>
          <w:rFonts w:ascii="GHEA Grapalat" w:hAnsi="GHEA Grapalat" w:cs="Sylfaen"/>
          <w:lang w:val="es-ES"/>
        </w:rPr>
        <w:t xml:space="preserve">դեպքում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օրացուցային</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օր</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կիրառելի</w:t>
      </w:r>
      <w:r w:rsidRPr="004F71AE">
        <w:rPr>
          <w:rFonts w:ascii="GHEA Grapalat" w:hAnsi="GHEA Grapalat" w:cs="Sylfaen"/>
          <w:lang w:val="hy-AM"/>
        </w:rPr>
        <w:t>.</w:t>
      </w:r>
    </w:p>
    <w:p w14:paraId="0C3BC651" w14:textId="77777777"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չէ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եթե</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միայն</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մեկ</w:t>
      </w:r>
      <w:r w:rsidRPr="004F71AE">
        <w:rPr>
          <w:rFonts w:ascii="GHEA Grapalat" w:hAnsi="GHEA Grapalat" w:cs="Arial"/>
          <w:sz w:val="20"/>
          <w:szCs w:val="20"/>
          <w:lang w:val="es-ES"/>
        </w:rPr>
        <w:t xml:space="preserve"> մ</w:t>
      </w:r>
      <w:r w:rsidRPr="004F71AE">
        <w:rPr>
          <w:rFonts w:ascii="GHEA Grapalat" w:hAnsi="GHEA Grapalat" w:cs="Sylfaen"/>
          <w:sz w:val="20"/>
          <w:szCs w:val="20"/>
          <w:lang w:val="es-ES"/>
        </w:rPr>
        <w:t>ասնակից է հայտ ներկայացրել</w:t>
      </w:r>
      <w:r w:rsidRPr="004F71AE">
        <w:rPr>
          <w:rFonts w:ascii="GHEA Grapalat" w:hAnsi="GHEA Grapalat"/>
          <w:sz w:val="20"/>
          <w:szCs w:val="20"/>
          <w:lang w:val="es-ES"/>
        </w:rPr>
        <w:t xml:space="preserve">, </w:t>
      </w:r>
      <w:r w:rsidRPr="004F71AE">
        <w:rPr>
          <w:rFonts w:ascii="GHEA Grapalat" w:hAnsi="GHEA Grapalat" w:cs="Sylfaen"/>
          <w:sz w:val="20"/>
          <w:szCs w:val="20"/>
          <w:lang w:val="es-ES"/>
        </w:rPr>
        <w:t>որի</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հետ</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կնքվում</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պայմանագիր</w:t>
      </w:r>
      <w:r w:rsidRPr="004F71AE">
        <w:rPr>
          <w:rFonts w:ascii="GHEA Grapalat" w:hAnsi="GHEA Grapalat" w:cs="Arial"/>
          <w:sz w:val="20"/>
          <w:szCs w:val="20"/>
          <w:lang w:val="hy-AM"/>
        </w:rPr>
        <w:t>,</w:t>
      </w:r>
    </w:p>
    <w:p w14:paraId="6C33CFC4" w14:textId="77777777"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AB670D7" w14:textId="77777777"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r w:rsidRPr="004F71AE">
        <w:rPr>
          <w:rFonts w:ascii="GHEA Grapalat" w:hAnsi="GHEA Grapalat" w:cs="Sylfaen"/>
          <w:sz w:val="20"/>
          <w:lang w:val="ru-RU"/>
        </w:rPr>
        <w:t>Մինչև</w:t>
      </w:r>
      <w:r w:rsidRPr="004F71AE">
        <w:rPr>
          <w:rFonts w:ascii="GHEA Grapalat" w:hAnsi="GHEA Grapalat" w:cs="Sylfaen"/>
          <w:sz w:val="20"/>
          <w:lang w:val="es-ES"/>
        </w:rPr>
        <w:t xml:space="preserve"> </w:t>
      </w:r>
      <w:r w:rsidRPr="004F71AE">
        <w:rPr>
          <w:rFonts w:ascii="GHEA Grapalat" w:hAnsi="GHEA Grapalat" w:cs="Sylfaen"/>
          <w:sz w:val="20"/>
          <w:lang w:val="ru-RU"/>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ru-RU"/>
        </w:rPr>
        <w:t>ժամկետը</w:t>
      </w:r>
      <w:r w:rsidRPr="004F71AE">
        <w:rPr>
          <w:rFonts w:ascii="GHEA Grapalat" w:hAnsi="GHEA Grapalat" w:cs="Sylfaen"/>
          <w:sz w:val="20"/>
          <w:lang w:val="es-ES"/>
        </w:rPr>
        <w:t xml:space="preserve"> </w:t>
      </w:r>
      <w:r w:rsidRPr="004F71AE">
        <w:rPr>
          <w:rFonts w:ascii="GHEA Grapalat" w:hAnsi="GHEA Grapalat" w:cs="Sylfaen"/>
          <w:sz w:val="20"/>
          <w:lang w:val="ru-RU"/>
        </w:rPr>
        <w:t>լրանալը</w:t>
      </w:r>
      <w:r w:rsidRPr="004F71AE">
        <w:rPr>
          <w:rFonts w:ascii="GHEA Grapalat" w:hAnsi="GHEA Grapalat" w:cs="Sylfaen"/>
          <w:sz w:val="20"/>
          <w:lang w:val="es-ES"/>
        </w:rPr>
        <w:t xml:space="preserve"> </w:t>
      </w:r>
      <w:r w:rsidRPr="004F71AE">
        <w:rPr>
          <w:rFonts w:ascii="GHEA Grapalat" w:hAnsi="GHEA Grapalat" w:cs="Sylfaen"/>
          <w:sz w:val="20"/>
          <w:lang w:val="ru-RU"/>
        </w:rPr>
        <w:t>կամ</w:t>
      </w:r>
      <w:r w:rsidRPr="004F71AE">
        <w:rPr>
          <w:rFonts w:ascii="GHEA Grapalat" w:hAnsi="GHEA Grapalat" w:cs="Sylfaen"/>
          <w:sz w:val="20"/>
          <w:lang w:val="es-ES"/>
        </w:rPr>
        <w:t xml:space="preserve"> </w:t>
      </w:r>
      <w:r w:rsidRPr="004F71AE">
        <w:rPr>
          <w:rFonts w:ascii="GHEA Grapalat" w:hAnsi="GHEA Grapalat" w:cs="Sylfaen"/>
          <w:sz w:val="20"/>
          <w:lang w:val="ru-RU"/>
        </w:rPr>
        <w:t>առանց</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ru-RU"/>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r w:rsidRPr="004F71AE">
        <w:rPr>
          <w:rFonts w:ascii="GHEA Grapalat" w:hAnsi="GHEA Grapalat" w:cs="Sylfaen"/>
          <w:sz w:val="20"/>
          <w:lang w:val="ru-RU"/>
        </w:rPr>
        <w:t>մասին</w:t>
      </w:r>
      <w:r w:rsidRPr="004F71AE">
        <w:rPr>
          <w:rFonts w:ascii="GHEA Grapalat" w:hAnsi="GHEA Grapalat" w:cs="Sylfaen"/>
          <w:sz w:val="20"/>
          <w:lang w:val="es-ES"/>
        </w:rPr>
        <w:t xml:space="preserve"> </w:t>
      </w:r>
      <w:r w:rsidRPr="004F71AE">
        <w:rPr>
          <w:rFonts w:ascii="GHEA Grapalat" w:hAnsi="GHEA Grapalat" w:cs="Sylfaen"/>
          <w:sz w:val="20"/>
          <w:lang w:val="ru-RU"/>
        </w:rPr>
        <w:t>հայտարարության</w:t>
      </w:r>
      <w:r w:rsidRPr="004F71AE">
        <w:rPr>
          <w:rFonts w:ascii="GHEA Grapalat" w:hAnsi="GHEA Grapalat" w:cs="Sylfaen"/>
          <w:sz w:val="20"/>
          <w:lang w:val="es-ES"/>
        </w:rPr>
        <w:t xml:space="preserve"> </w:t>
      </w:r>
      <w:r w:rsidRPr="004F71AE">
        <w:rPr>
          <w:rFonts w:ascii="GHEA Grapalat" w:hAnsi="GHEA Grapalat" w:cs="Sylfaen"/>
          <w:sz w:val="20"/>
          <w:lang w:val="ru-RU"/>
        </w:rPr>
        <w:t>հրապարակման</w:t>
      </w:r>
      <w:r w:rsidRPr="004F71AE">
        <w:rPr>
          <w:rFonts w:ascii="GHEA Grapalat" w:hAnsi="GHEA Grapalat" w:cs="Sylfaen"/>
          <w:sz w:val="20"/>
          <w:lang w:val="es-ES"/>
        </w:rPr>
        <w:t xml:space="preserve"> </w:t>
      </w:r>
      <w:r w:rsidRPr="004F71AE">
        <w:rPr>
          <w:rFonts w:ascii="GHEA Grapalat" w:hAnsi="GHEA Grapalat" w:cs="Sylfaen"/>
          <w:sz w:val="20"/>
          <w:lang w:val="ru-RU"/>
        </w:rPr>
        <w:t>կնք</w:t>
      </w:r>
      <w:r w:rsidRPr="004F71AE">
        <w:rPr>
          <w:rFonts w:ascii="GHEA Grapalat" w:hAnsi="GHEA Grapalat" w:cs="Sylfaen"/>
          <w:sz w:val="20"/>
        </w:rPr>
        <w:t>վ</w:t>
      </w:r>
      <w:r w:rsidRPr="004F71AE">
        <w:rPr>
          <w:rFonts w:ascii="GHEA Grapalat" w:hAnsi="GHEA Grapalat" w:cs="Sylfaen"/>
          <w:sz w:val="20"/>
          <w:lang w:val="ru-RU"/>
        </w:rPr>
        <w:t>ած</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պայմանագիրն</w:t>
      </w:r>
      <w:r w:rsidRPr="004F71AE">
        <w:rPr>
          <w:rFonts w:ascii="GHEA Grapalat" w:hAnsi="GHEA Grapalat" w:cs="Sylfaen"/>
          <w:sz w:val="20"/>
          <w:lang w:val="es-ES"/>
        </w:rPr>
        <w:t xml:space="preserve"> </w:t>
      </w:r>
      <w:r w:rsidRPr="004F71AE">
        <w:rPr>
          <w:rFonts w:ascii="GHEA Grapalat" w:hAnsi="GHEA Grapalat" w:cs="Sylfaen"/>
          <w:sz w:val="20"/>
          <w:lang w:val="ru-RU"/>
        </w:rPr>
        <w:t>առ</w:t>
      </w:r>
      <w:r w:rsidRPr="004F71AE">
        <w:rPr>
          <w:rFonts w:ascii="GHEA Grapalat" w:hAnsi="GHEA Grapalat" w:cs="Sylfaen"/>
          <w:sz w:val="20"/>
          <w:lang w:val="es-ES"/>
        </w:rPr>
        <w:t xml:space="preserve"> </w:t>
      </w:r>
      <w:r w:rsidRPr="004F71AE">
        <w:rPr>
          <w:rFonts w:ascii="GHEA Grapalat" w:hAnsi="GHEA Grapalat" w:cs="Sylfaen"/>
          <w:sz w:val="20"/>
          <w:lang w:val="ru-RU"/>
        </w:rPr>
        <w:t>ոչինչ</w:t>
      </w:r>
      <w:r w:rsidRPr="004F71AE">
        <w:rPr>
          <w:rFonts w:ascii="GHEA Grapalat" w:hAnsi="GHEA Grapalat" w:cs="Sylfaen"/>
          <w:sz w:val="20"/>
          <w:lang w:val="es-ES"/>
        </w:rPr>
        <w:t xml:space="preserve"> </w:t>
      </w:r>
      <w:r w:rsidRPr="004F71AE">
        <w:rPr>
          <w:rFonts w:ascii="GHEA Grapalat" w:hAnsi="GHEA Grapalat" w:cs="Sylfaen"/>
          <w:sz w:val="20"/>
          <w:lang w:val="ru-RU"/>
        </w:rPr>
        <w:t>է։</w:t>
      </w:r>
    </w:p>
    <w:p w14:paraId="6413AB77" w14:textId="77777777" w:rsidR="00666DD6" w:rsidRPr="004F71AE" w:rsidRDefault="00666DD6" w:rsidP="00666DD6">
      <w:pPr>
        <w:ind w:firstLine="567"/>
        <w:jc w:val="center"/>
        <w:rPr>
          <w:rFonts w:ascii="GHEA Grapalat" w:hAnsi="GHEA Grapalat"/>
          <w:b/>
          <w:sz w:val="20"/>
          <w:lang w:val="es-ES"/>
        </w:rPr>
      </w:pPr>
    </w:p>
    <w:p w14:paraId="0F408275"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38D9795A" w14:textId="77777777" w:rsidR="007C222D" w:rsidRDefault="007C222D" w:rsidP="007C222D">
      <w:pPr>
        <w:jc w:val="center"/>
        <w:rPr>
          <w:rFonts w:ascii="GHEA Grapalat" w:hAnsi="GHEA Grapalat"/>
          <w:b/>
          <w:iCs/>
          <w:sz w:val="20"/>
          <w:lang w:val="af-ZA"/>
        </w:rPr>
      </w:pPr>
    </w:p>
    <w:p w14:paraId="0A114A0A" w14:textId="77777777" w:rsidR="007C222D" w:rsidRDefault="007C222D" w:rsidP="007C222D">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54521B07"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6CE3BAA0"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77B7938" w14:textId="77777777" w:rsidR="007C222D" w:rsidRDefault="007C222D" w:rsidP="007C222D">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56E6452A"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5AF844C8" w14:textId="77777777" w:rsidR="007C222D" w:rsidRDefault="007C222D" w:rsidP="007C222D">
      <w:pPr>
        <w:pStyle w:val="af6"/>
        <w:spacing w:line="240" w:lineRule="auto"/>
        <w:ind w:firstLine="567"/>
        <w:rPr>
          <w:rFonts w:ascii="GHEA Grapalat" w:hAnsi="GHEA Grapalat" w:cs="Sylfaen"/>
          <w:szCs w:val="24"/>
          <w:lang w:val="af-ZA"/>
        </w:rPr>
      </w:pPr>
      <w:r>
        <w:rPr>
          <w:rFonts w:ascii="GHEA Grapalat" w:hAnsi="GHEA Grapalat" w:cs="Sylfaen"/>
          <w:szCs w:val="24"/>
          <w:lang w:val="af-ZA"/>
        </w:rPr>
        <w:t xml:space="preserve">9.5 </w:t>
      </w:r>
      <w:r>
        <w:rPr>
          <w:rFonts w:ascii="GHEA Grapalat" w:hAnsi="GHEA Grapalat" w:cs="Sylfaen"/>
          <w:szCs w:val="24"/>
          <w:lang w:val="ru-RU"/>
        </w:rPr>
        <w:t>Մինչև</w:t>
      </w:r>
      <w:r>
        <w:rPr>
          <w:rFonts w:ascii="GHEA Grapalat" w:hAnsi="GHEA Grapalat" w:cs="Sylfaen"/>
          <w:szCs w:val="24"/>
          <w:lang w:val="af-ZA"/>
        </w:rPr>
        <w:t xml:space="preserve"> </w:t>
      </w:r>
      <w:r>
        <w:rPr>
          <w:rFonts w:ascii="GHEA Grapalat" w:hAnsi="GHEA Grapalat" w:cs="Sylfaen"/>
          <w:szCs w:val="24"/>
          <w:lang w:val="ru-RU"/>
        </w:rPr>
        <w:t>սույն</w:t>
      </w:r>
      <w:r>
        <w:rPr>
          <w:rFonts w:ascii="GHEA Grapalat" w:hAnsi="GHEA Grapalat" w:cs="Sylfaen"/>
          <w:szCs w:val="24"/>
          <w:lang w:val="af-ZA"/>
        </w:rPr>
        <w:t xml:space="preserve"> </w:t>
      </w:r>
      <w:r>
        <w:rPr>
          <w:rFonts w:ascii="GHEA Grapalat" w:hAnsi="GHEA Grapalat" w:cs="Sylfaen"/>
          <w:szCs w:val="24"/>
          <w:lang w:val="ru-RU"/>
        </w:rPr>
        <w:t>հրավերի</w:t>
      </w:r>
      <w:r>
        <w:rPr>
          <w:rFonts w:ascii="GHEA Grapalat" w:hAnsi="GHEA Grapalat" w:cs="Sylfaen"/>
          <w:szCs w:val="24"/>
          <w:lang w:val="af-ZA"/>
        </w:rPr>
        <w:t xml:space="preserve"> 1-ին մասի 9</w:t>
      </w:r>
      <w:r>
        <w:rPr>
          <w:rFonts w:ascii="GHEA Grapalat" w:hAnsi="GHEA Grapalat" w:cs="Sylfaen"/>
          <w:szCs w:val="24"/>
          <w:lang w:val="hy-AM"/>
        </w:rPr>
        <w:t>.</w:t>
      </w:r>
      <w:r>
        <w:rPr>
          <w:rFonts w:ascii="GHEA Grapalat" w:hAnsi="GHEA Grapalat" w:cs="Sylfaen"/>
          <w:szCs w:val="24"/>
          <w:lang w:val="af-ZA"/>
        </w:rPr>
        <w:t xml:space="preserve">4 </w:t>
      </w:r>
      <w:r>
        <w:rPr>
          <w:rFonts w:ascii="GHEA Grapalat" w:hAnsi="GHEA Grapalat" w:cs="Sylfaen"/>
          <w:szCs w:val="24"/>
          <w:lang w:val="ru-RU"/>
        </w:rPr>
        <w:t>կետով</w:t>
      </w:r>
      <w:r>
        <w:rPr>
          <w:rFonts w:ascii="GHEA Grapalat" w:hAnsi="GHEA Grapalat" w:cs="Sylfaen"/>
          <w:szCs w:val="24"/>
          <w:lang w:val="af-ZA"/>
        </w:rPr>
        <w:t xml:space="preserve"> </w:t>
      </w:r>
      <w:r>
        <w:rPr>
          <w:rFonts w:ascii="GHEA Grapalat" w:hAnsi="GHEA Grapalat" w:cs="Sylfaen"/>
          <w:szCs w:val="24"/>
          <w:lang w:val="ru-RU"/>
        </w:rPr>
        <w:t>նախատեսված</w:t>
      </w:r>
      <w:r>
        <w:rPr>
          <w:rFonts w:ascii="GHEA Grapalat" w:hAnsi="GHEA Grapalat" w:cs="Sylfaen"/>
          <w:szCs w:val="24"/>
          <w:lang w:val="af-ZA"/>
        </w:rPr>
        <w:t xml:space="preserve"> </w:t>
      </w:r>
      <w:r>
        <w:rPr>
          <w:rFonts w:ascii="GHEA Grapalat" w:hAnsi="GHEA Grapalat" w:cs="Sylfaen"/>
          <w:szCs w:val="24"/>
          <w:lang w:val="ru-RU"/>
        </w:rPr>
        <w:t>ժամկետի</w:t>
      </w:r>
      <w:r>
        <w:rPr>
          <w:rFonts w:ascii="GHEA Grapalat" w:hAnsi="GHEA Grapalat" w:cs="Sylfaen"/>
          <w:szCs w:val="24"/>
          <w:lang w:val="af-ZA"/>
        </w:rPr>
        <w:t xml:space="preserve"> </w:t>
      </w:r>
      <w:r>
        <w:rPr>
          <w:rFonts w:ascii="GHEA Grapalat" w:hAnsi="GHEA Grapalat" w:cs="Sylfaen"/>
          <w:szCs w:val="24"/>
          <w:lang w:val="ru-RU"/>
        </w:rPr>
        <w:t>ավարտը</w:t>
      </w:r>
      <w:r>
        <w:rPr>
          <w:rFonts w:ascii="GHEA Grapalat" w:hAnsi="GHEA Grapalat" w:cs="Sylfaen"/>
          <w:szCs w:val="24"/>
          <w:lang w:val="af-ZA"/>
        </w:rPr>
        <w:t xml:space="preserve">, </w:t>
      </w:r>
      <w:r>
        <w:rPr>
          <w:rFonts w:ascii="GHEA Grapalat" w:hAnsi="GHEA Grapalat" w:cs="Sylfaen"/>
          <w:szCs w:val="24"/>
          <w:lang w:val="ru-RU"/>
        </w:rPr>
        <w:t>կողմերի</w:t>
      </w:r>
      <w:r>
        <w:rPr>
          <w:rFonts w:ascii="GHEA Grapalat" w:hAnsi="GHEA Grapalat" w:cs="Sylfaen"/>
          <w:szCs w:val="24"/>
          <w:lang w:val="af-ZA"/>
        </w:rPr>
        <w:t xml:space="preserve"> </w:t>
      </w:r>
      <w:r>
        <w:rPr>
          <w:rFonts w:ascii="GHEA Grapalat" w:hAnsi="GHEA Grapalat" w:cs="Sylfaen"/>
          <w:szCs w:val="24"/>
          <w:lang w:val="ru-RU"/>
        </w:rPr>
        <w:t>համաձայնությամբ</w:t>
      </w:r>
      <w:r>
        <w:rPr>
          <w:rFonts w:ascii="GHEA Grapalat" w:hAnsi="GHEA Grapalat" w:cs="Sylfaen"/>
          <w:szCs w:val="24"/>
          <w:lang w:val="af-ZA"/>
        </w:rPr>
        <w:t xml:space="preserve">, </w:t>
      </w:r>
      <w:r>
        <w:rPr>
          <w:rFonts w:ascii="GHEA Grapalat" w:hAnsi="GHEA Grapalat" w:cs="Sylfaen"/>
          <w:szCs w:val="24"/>
          <w:lang w:val="ru-RU"/>
        </w:rPr>
        <w:t>կարող</w:t>
      </w:r>
      <w:r>
        <w:rPr>
          <w:rFonts w:ascii="GHEA Grapalat" w:hAnsi="GHEA Grapalat" w:cs="Sylfaen"/>
          <w:szCs w:val="24"/>
          <w:lang w:val="af-ZA"/>
        </w:rPr>
        <w:t xml:space="preserve"> </w:t>
      </w:r>
      <w:r>
        <w:rPr>
          <w:rFonts w:ascii="GHEA Grapalat" w:hAnsi="GHEA Grapalat" w:cs="Sylfaen"/>
          <w:szCs w:val="24"/>
          <w:lang w:val="ru-RU"/>
        </w:rPr>
        <w:t>են</w:t>
      </w:r>
      <w:r>
        <w:rPr>
          <w:rFonts w:ascii="GHEA Grapalat" w:hAnsi="GHEA Grapalat" w:cs="Sylfaen"/>
          <w:szCs w:val="24"/>
          <w:lang w:val="af-ZA"/>
        </w:rPr>
        <w:t xml:space="preserve"> </w:t>
      </w:r>
      <w:r>
        <w:rPr>
          <w:rFonts w:ascii="GHEA Grapalat" w:hAnsi="GHEA Grapalat" w:cs="Sylfaen"/>
          <w:szCs w:val="24"/>
          <w:lang w:val="ru-RU"/>
        </w:rPr>
        <w:t>պայմանագրի</w:t>
      </w:r>
      <w:r>
        <w:rPr>
          <w:rFonts w:ascii="GHEA Grapalat" w:hAnsi="GHEA Grapalat" w:cs="Sylfaen"/>
          <w:szCs w:val="24"/>
          <w:lang w:val="af-ZA"/>
        </w:rPr>
        <w:t xml:space="preserve"> </w:t>
      </w:r>
      <w:r>
        <w:rPr>
          <w:rFonts w:ascii="GHEA Grapalat" w:hAnsi="GHEA Grapalat" w:cs="Sylfaen"/>
          <w:szCs w:val="24"/>
          <w:lang w:val="ru-RU"/>
        </w:rPr>
        <w:t>նախագծում</w:t>
      </w:r>
      <w:r>
        <w:rPr>
          <w:rFonts w:ascii="GHEA Grapalat" w:hAnsi="GHEA Grapalat" w:cs="Sylfaen"/>
          <w:szCs w:val="24"/>
          <w:lang w:val="af-ZA"/>
        </w:rPr>
        <w:t xml:space="preserve"> </w:t>
      </w:r>
      <w:r>
        <w:rPr>
          <w:rFonts w:ascii="GHEA Grapalat" w:hAnsi="GHEA Grapalat" w:cs="Sylfaen"/>
          <w:szCs w:val="24"/>
          <w:lang w:val="ru-RU"/>
        </w:rPr>
        <w:t>կատարվել</w:t>
      </w:r>
      <w:r>
        <w:rPr>
          <w:rFonts w:ascii="GHEA Grapalat" w:hAnsi="GHEA Grapalat" w:cs="Sylfaen"/>
          <w:szCs w:val="24"/>
          <w:lang w:val="af-ZA"/>
        </w:rPr>
        <w:t xml:space="preserve"> </w:t>
      </w:r>
      <w:r>
        <w:rPr>
          <w:rFonts w:ascii="GHEA Grapalat" w:hAnsi="GHEA Grapalat" w:cs="Sylfaen"/>
          <w:szCs w:val="24"/>
          <w:lang w:val="ru-RU"/>
        </w:rPr>
        <w:t>փոփոխություններ</w:t>
      </w:r>
      <w:r>
        <w:rPr>
          <w:rFonts w:ascii="GHEA Grapalat" w:hAnsi="GHEA Grapalat" w:cs="Sylfaen"/>
          <w:szCs w:val="24"/>
          <w:lang w:val="af-ZA"/>
        </w:rPr>
        <w:t xml:space="preserve">, </w:t>
      </w:r>
      <w:r>
        <w:rPr>
          <w:rFonts w:ascii="GHEA Grapalat" w:hAnsi="GHEA Grapalat" w:cs="Sylfaen"/>
          <w:szCs w:val="24"/>
          <w:lang w:val="ru-RU"/>
        </w:rPr>
        <w:t>սակայն</w:t>
      </w:r>
      <w:r>
        <w:rPr>
          <w:rFonts w:ascii="GHEA Grapalat" w:hAnsi="GHEA Grapalat" w:cs="Sylfaen"/>
          <w:szCs w:val="24"/>
          <w:lang w:val="af-ZA"/>
        </w:rPr>
        <w:t xml:space="preserve"> </w:t>
      </w:r>
      <w:r>
        <w:rPr>
          <w:rFonts w:ascii="GHEA Grapalat" w:hAnsi="GHEA Grapalat" w:cs="Sylfaen"/>
          <w:szCs w:val="24"/>
          <w:lang w:val="ru-RU"/>
        </w:rPr>
        <w:t>դրանք</w:t>
      </w:r>
      <w:r>
        <w:rPr>
          <w:rFonts w:ascii="GHEA Grapalat" w:hAnsi="GHEA Grapalat" w:cs="Sylfaen"/>
          <w:szCs w:val="24"/>
          <w:lang w:val="af-ZA"/>
        </w:rPr>
        <w:t xml:space="preserve"> </w:t>
      </w:r>
      <w:r>
        <w:rPr>
          <w:rFonts w:ascii="GHEA Grapalat" w:hAnsi="GHEA Grapalat" w:cs="Sylfaen"/>
          <w:szCs w:val="24"/>
          <w:lang w:val="ru-RU"/>
        </w:rPr>
        <w:t>չեն</w:t>
      </w:r>
      <w:r>
        <w:rPr>
          <w:rFonts w:ascii="GHEA Grapalat" w:hAnsi="GHEA Grapalat" w:cs="Sylfaen"/>
          <w:szCs w:val="24"/>
          <w:lang w:val="af-ZA"/>
        </w:rPr>
        <w:t xml:space="preserve"> </w:t>
      </w:r>
      <w:r>
        <w:rPr>
          <w:rFonts w:ascii="GHEA Grapalat" w:hAnsi="GHEA Grapalat" w:cs="Sylfaen"/>
          <w:szCs w:val="24"/>
          <w:lang w:val="ru-RU"/>
        </w:rPr>
        <w:t>կարող</w:t>
      </w:r>
      <w:r>
        <w:rPr>
          <w:rFonts w:ascii="GHEA Grapalat" w:hAnsi="GHEA Grapalat" w:cs="Sylfaen"/>
          <w:szCs w:val="24"/>
          <w:lang w:val="af-ZA"/>
        </w:rPr>
        <w:t xml:space="preserve"> </w:t>
      </w:r>
      <w:r>
        <w:rPr>
          <w:rFonts w:ascii="GHEA Grapalat" w:hAnsi="GHEA Grapalat" w:cs="Sylfaen"/>
          <w:szCs w:val="24"/>
          <w:lang w:val="ru-RU"/>
        </w:rPr>
        <w:t>հանգեցնել</w:t>
      </w:r>
      <w:r>
        <w:rPr>
          <w:rFonts w:ascii="GHEA Grapalat" w:hAnsi="GHEA Grapalat" w:cs="Sylfaen"/>
          <w:szCs w:val="24"/>
          <w:lang w:val="af-ZA"/>
        </w:rPr>
        <w:t xml:space="preserve"> </w:t>
      </w:r>
      <w:r>
        <w:rPr>
          <w:rFonts w:ascii="GHEA Grapalat" w:hAnsi="GHEA Grapalat" w:cs="Sylfaen"/>
          <w:szCs w:val="24"/>
          <w:lang w:val="ru-RU"/>
        </w:rPr>
        <w:t>գնման</w:t>
      </w:r>
      <w:r>
        <w:rPr>
          <w:rFonts w:ascii="GHEA Grapalat" w:hAnsi="GHEA Grapalat" w:cs="Sylfaen"/>
          <w:szCs w:val="24"/>
          <w:lang w:val="af-ZA"/>
        </w:rPr>
        <w:t xml:space="preserve"> </w:t>
      </w:r>
      <w:r>
        <w:rPr>
          <w:rFonts w:ascii="GHEA Grapalat" w:hAnsi="GHEA Grapalat" w:cs="Sylfaen"/>
          <w:szCs w:val="24"/>
          <w:lang w:val="ru-RU"/>
        </w:rPr>
        <w:t>առարկայի</w:t>
      </w:r>
      <w:r>
        <w:rPr>
          <w:rFonts w:ascii="GHEA Grapalat" w:hAnsi="GHEA Grapalat" w:cs="Sylfaen"/>
          <w:szCs w:val="24"/>
          <w:lang w:val="af-ZA"/>
        </w:rPr>
        <w:t xml:space="preserve"> </w:t>
      </w:r>
      <w:r>
        <w:rPr>
          <w:rFonts w:ascii="GHEA Grapalat" w:hAnsi="GHEA Grapalat" w:cs="Sylfaen"/>
          <w:szCs w:val="24"/>
          <w:lang w:val="ru-RU"/>
        </w:rPr>
        <w:t>բնութագրերի</w:t>
      </w:r>
      <w:r>
        <w:rPr>
          <w:rFonts w:ascii="GHEA Grapalat" w:hAnsi="GHEA Grapalat" w:cs="Sylfaen"/>
          <w:szCs w:val="24"/>
          <w:lang w:val="af-ZA"/>
        </w:rPr>
        <w:t xml:space="preserve"> </w:t>
      </w:r>
      <w:r>
        <w:rPr>
          <w:rFonts w:ascii="GHEA Grapalat" w:hAnsi="GHEA Grapalat" w:cs="Sylfaen"/>
          <w:szCs w:val="24"/>
          <w:lang w:val="ru-RU"/>
        </w:rPr>
        <w:t>փոփոխմանը</w:t>
      </w:r>
      <w:r>
        <w:rPr>
          <w:rFonts w:ascii="GHEA Grapalat" w:hAnsi="GHEA Grapalat" w:cs="Sylfaen"/>
          <w:szCs w:val="24"/>
          <w:lang w:val="af-ZA"/>
        </w:rPr>
        <w:t xml:space="preserve">, </w:t>
      </w:r>
      <w:r>
        <w:rPr>
          <w:rFonts w:ascii="GHEA Grapalat" w:hAnsi="GHEA Grapalat" w:cs="Sylfaen"/>
          <w:szCs w:val="24"/>
          <w:lang w:val="hy-AM"/>
        </w:rPr>
        <w:t>կանխավճարի չափի կամ</w:t>
      </w:r>
      <w:r>
        <w:rPr>
          <w:rFonts w:ascii="GHEA Grapalat" w:hAnsi="GHEA Grapalat" w:cs="Sylfaen"/>
          <w:szCs w:val="24"/>
          <w:lang w:val="af-ZA"/>
        </w:rPr>
        <w:t xml:space="preserve"> </w:t>
      </w:r>
      <w:r>
        <w:rPr>
          <w:rFonts w:ascii="GHEA Grapalat" w:hAnsi="GHEA Grapalat" w:cs="Sylfaen"/>
          <w:szCs w:val="24"/>
          <w:lang w:val="ru-RU"/>
        </w:rPr>
        <w:t>ընտրված</w:t>
      </w:r>
      <w:r>
        <w:rPr>
          <w:rFonts w:ascii="GHEA Grapalat" w:hAnsi="GHEA Grapalat" w:cs="Sylfaen"/>
          <w:szCs w:val="24"/>
          <w:lang w:val="af-ZA"/>
        </w:rPr>
        <w:t xml:space="preserve"> </w:t>
      </w:r>
      <w:r>
        <w:rPr>
          <w:rFonts w:ascii="GHEA Grapalat" w:hAnsi="GHEA Grapalat" w:cs="Sylfaen"/>
          <w:szCs w:val="24"/>
          <w:lang w:val="ru-RU"/>
        </w:rPr>
        <w:t>մասնակցի</w:t>
      </w:r>
      <w:r>
        <w:rPr>
          <w:rFonts w:ascii="GHEA Grapalat" w:hAnsi="GHEA Grapalat" w:cs="Sylfaen"/>
          <w:szCs w:val="24"/>
          <w:lang w:val="af-ZA"/>
        </w:rPr>
        <w:t xml:space="preserve"> </w:t>
      </w:r>
      <w:r>
        <w:rPr>
          <w:rFonts w:ascii="GHEA Grapalat" w:hAnsi="GHEA Grapalat" w:cs="Sylfaen"/>
          <w:szCs w:val="24"/>
          <w:lang w:val="ru-RU"/>
        </w:rPr>
        <w:t>առաջարկած</w:t>
      </w:r>
      <w:r>
        <w:rPr>
          <w:rFonts w:ascii="GHEA Grapalat" w:hAnsi="GHEA Grapalat" w:cs="Sylfaen"/>
          <w:szCs w:val="24"/>
          <w:lang w:val="af-ZA"/>
        </w:rPr>
        <w:t xml:space="preserve"> </w:t>
      </w:r>
      <w:r>
        <w:rPr>
          <w:rFonts w:ascii="GHEA Grapalat" w:hAnsi="GHEA Grapalat" w:cs="Sylfaen"/>
          <w:szCs w:val="24"/>
          <w:lang w:val="ru-RU"/>
        </w:rPr>
        <w:t>գնի</w:t>
      </w:r>
      <w:r>
        <w:rPr>
          <w:rFonts w:ascii="GHEA Grapalat" w:hAnsi="GHEA Grapalat" w:cs="Sylfaen"/>
          <w:szCs w:val="24"/>
          <w:lang w:val="af-ZA"/>
        </w:rPr>
        <w:t xml:space="preserve"> </w:t>
      </w:r>
      <w:r>
        <w:rPr>
          <w:rFonts w:ascii="GHEA Grapalat" w:hAnsi="GHEA Grapalat" w:cs="Sylfaen"/>
          <w:szCs w:val="24"/>
          <w:lang w:val="ru-RU"/>
        </w:rPr>
        <w:t>ավելացմանը։</w:t>
      </w:r>
      <w:r>
        <w:rPr>
          <w:rFonts w:ascii="GHEA Mariam" w:hAnsi="GHEA Mariam"/>
          <w:i w:val="0"/>
          <w:spacing w:val="-8"/>
          <w:lang w:val="af-ZA"/>
        </w:rPr>
        <w:t xml:space="preserve"> </w:t>
      </w:r>
    </w:p>
    <w:p w14:paraId="01739569" w14:textId="77777777" w:rsidR="007C222D" w:rsidRDefault="007C222D" w:rsidP="007C222D">
      <w:pPr>
        <w:jc w:val="center"/>
        <w:rPr>
          <w:rFonts w:ascii="GHEA Grapalat" w:hAnsi="GHEA Grapalat"/>
          <w:b/>
          <w:iCs/>
          <w:sz w:val="20"/>
          <w:lang w:val="af-ZA"/>
        </w:rPr>
      </w:pPr>
    </w:p>
    <w:p w14:paraId="4A378E13"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505239D5" w14:textId="77777777" w:rsidR="007C222D" w:rsidRDefault="007C222D" w:rsidP="007C222D">
      <w:pPr>
        <w:jc w:val="center"/>
        <w:rPr>
          <w:rFonts w:ascii="GHEA Grapalat" w:hAnsi="GHEA Grapalat"/>
          <w:b/>
          <w:iCs/>
          <w:sz w:val="20"/>
          <w:lang w:val="af-ZA"/>
        </w:rPr>
      </w:pPr>
    </w:p>
    <w:p w14:paraId="7D8177E4"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lastRenderedPageBreak/>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14:paraId="6AE16C06" w14:textId="77777777" w:rsidR="007C222D" w:rsidRDefault="007C222D" w:rsidP="007C222D">
      <w:pPr>
        <w:ind w:firstLine="567"/>
        <w:jc w:val="both"/>
        <w:rPr>
          <w:rFonts w:ascii="GHEA Grapalat" w:hAnsi="GHEA Grapalat" w:cs="Arial"/>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սույն ընթացակարգի շրջանակում գնվելիք աշխատանքների գնման գնի 15 տոկոսին:  Եթե աշխատանքների գնման գինը պակաս է կնքվելիք պայմանագրի գնից, ապա որակավորման ապահովման չափը հաշվարկվում է պայմանագրի գնի նկատմամբ։ </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Pr>
          <w:rFonts w:ascii="GHEA Grapalat" w:hAnsi="GHEA Grapalat" w:cs="Sylfaen"/>
          <w:sz w:val="20"/>
        </w:rPr>
        <w:t>տուժանքի</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կանխիկ</w:t>
      </w:r>
      <w:r>
        <w:rPr>
          <w:rFonts w:ascii="GHEA Grapalat" w:hAnsi="GHEA Grapalat" w:cs="Sylfaen"/>
          <w:sz w:val="20"/>
          <w:lang w:val="af-ZA"/>
        </w:rPr>
        <w:t xml:space="preserve"> </w:t>
      </w:r>
      <w:r>
        <w:rPr>
          <w:rFonts w:ascii="GHEA Grapalat" w:hAnsi="GHEA Grapalat" w:cs="Sylfaen"/>
          <w:sz w:val="20"/>
        </w:rPr>
        <w:t>փողի</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բանկերի</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տրամադրված</w:t>
      </w:r>
      <w:r>
        <w:rPr>
          <w:rFonts w:ascii="GHEA Grapalat" w:hAnsi="GHEA Grapalat" w:cs="Sylfaen"/>
          <w:sz w:val="20"/>
          <w:lang w:val="af-ZA"/>
        </w:rPr>
        <w:t xml:space="preserve"> </w:t>
      </w:r>
      <w:r>
        <w:rPr>
          <w:rFonts w:ascii="GHEA Grapalat" w:hAnsi="GHEA Grapalat" w:cs="Sylfaen"/>
          <w:sz w:val="20"/>
        </w:rPr>
        <w:t>երաշխիքների</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aff6"/>
          <w:rFonts w:ascii="GHEA Grapalat" w:hAnsi="GHEA Grapalat" w:cs="Arial"/>
          <w:sz w:val="20"/>
          <w:lang w:val="af-ZA"/>
        </w:rPr>
        <w:footnoteReference w:id="8"/>
      </w:r>
      <w:r>
        <w:rPr>
          <w:rStyle w:val="aff6"/>
          <w:rFonts w:ascii="GHEA Grapalat" w:hAnsi="GHEA Grapalat" w:cs="Arial"/>
          <w:sz w:val="20"/>
          <w:lang w:val="af-ZA"/>
        </w:rPr>
        <w:t xml:space="preserve"> </w:t>
      </w:r>
    </w:p>
    <w:p w14:paraId="64FA084E" w14:textId="77777777" w:rsidR="007C222D" w:rsidRDefault="007C222D" w:rsidP="007C222D">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71D885A"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304D3BC"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 </w:t>
      </w:r>
    </w:p>
    <w:p w14:paraId="1B3BDAD8" w14:textId="77777777" w:rsidR="007C222D" w:rsidRDefault="007C222D" w:rsidP="007C222D">
      <w:pPr>
        <w:ind w:firstLine="567"/>
        <w:jc w:val="both"/>
        <w:rPr>
          <w:rFonts w:ascii="GHEA Grapalat" w:hAnsi="GHEA Grapalat" w:cs="Arial"/>
          <w:color w:val="FFFFFF"/>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14:paraId="62475A92"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lastRenderedPageBreak/>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66A8587" w14:textId="77777777" w:rsidR="007C222D" w:rsidRDefault="007C222D" w:rsidP="007C222D">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F917ADD"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aff6"/>
          <w:rFonts w:ascii="GHEA Grapalat" w:hAnsi="GHEA Grapalat" w:cs="Sylfaen"/>
          <w:sz w:val="20"/>
          <w:lang w:val="hy-AM"/>
        </w:rPr>
        <w:footnoteReference w:id="10"/>
      </w:r>
    </w:p>
    <w:p w14:paraId="2B233C90"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01D736B5" w14:textId="77777777" w:rsidR="007C222D" w:rsidRDefault="007C222D" w:rsidP="007C222D">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85A81CA" w14:textId="77777777" w:rsidR="007C222D" w:rsidRDefault="007C222D" w:rsidP="007C222D">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331F988" w14:textId="77777777" w:rsidR="007C222D" w:rsidRDefault="007C222D" w:rsidP="007C222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F3E840A" w14:textId="77777777" w:rsidR="007C222D" w:rsidRDefault="007C222D" w:rsidP="007C222D">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0C5C3EDE"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9E47CDA" w14:textId="77777777" w:rsidR="007C222D" w:rsidRDefault="007C222D" w:rsidP="007C222D">
      <w:pPr>
        <w:pStyle w:val="aff5"/>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w:t>
      </w:r>
      <w:r>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D96857E"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728C2BDB"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067B5EC8"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45EFD9A0" w14:textId="77777777" w:rsidR="007C222D" w:rsidRDefault="007C222D" w:rsidP="007C222D">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D7CA718" w14:textId="77777777" w:rsidR="007C222D" w:rsidRDefault="007C222D" w:rsidP="007C222D">
      <w:pPr>
        <w:pStyle w:val="aff5"/>
        <w:shd w:val="clear" w:color="auto" w:fill="FFFFFF"/>
        <w:ind w:firstLine="375"/>
        <w:jc w:val="both"/>
        <w:rPr>
          <w:rFonts w:ascii="GHEA Grapalat" w:hAnsi="GHEA Grapalat" w:cs="Sylfaen"/>
          <w:sz w:val="20"/>
          <w:lang w:val="hy-AM"/>
        </w:rPr>
      </w:pPr>
    </w:p>
    <w:p w14:paraId="522300A2" w14:textId="77777777" w:rsidR="007C222D" w:rsidRDefault="007C222D" w:rsidP="007C222D">
      <w:pPr>
        <w:pStyle w:val="aff5"/>
        <w:shd w:val="clear" w:color="auto" w:fill="FFFFFF"/>
        <w:ind w:firstLine="375"/>
        <w:jc w:val="both"/>
        <w:rPr>
          <w:rFonts w:ascii="GHEA Grapalat" w:hAnsi="GHEA Grapalat" w:cs="Sylfaen"/>
          <w:sz w:val="20"/>
          <w:lang w:val="af-ZA"/>
        </w:rPr>
      </w:pPr>
    </w:p>
    <w:p w14:paraId="23DC3A8B" w14:textId="77777777" w:rsidR="007C222D" w:rsidRDefault="007C222D" w:rsidP="007C222D">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52BEAB5B" w14:textId="77777777" w:rsidR="007C222D" w:rsidRDefault="007C222D" w:rsidP="007C222D">
      <w:pPr>
        <w:jc w:val="center"/>
        <w:rPr>
          <w:rFonts w:ascii="GHEA Grapalat" w:hAnsi="GHEA Grapalat"/>
          <w:b/>
          <w:sz w:val="20"/>
          <w:lang w:val="af-ZA"/>
        </w:rPr>
      </w:pPr>
    </w:p>
    <w:p w14:paraId="77C0991F" w14:textId="77777777" w:rsidR="007C222D" w:rsidRDefault="007C222D" w:rsidP="007C222D">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հանձնաժողովը</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w:t>
      </w:r>
    </w:p>
    <w:p w14:paraId="32BF3D03"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6D947494" w14:textId="77777777" w:rsidR="007C222D" w:rsidRDefault="007C222D" w:rsidP="007C222D">
      <w:pPr>
        <w:ind w:firstLine="567"/>
        <w:jc w:val="both"/>
        <w:rPr>
          <w:rFonts w:ascii="GHEA Grapalat" w:hAnsi="GHEA Grapalat" w:cs="Sylfaen"/>
          <w:color w:val="FFFFFF"/>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af-ZA"/>
        </w:rPr>
        <w:t>:</w:t>
      </w:r>
      <w:r>
        <w:rPr>
          <w:rStyle w:val="aff6"/>
          <w:rFonts w:ascii="GHEA Grapalat" w:hAnsi="GHEA Grapalat" w:cs="Sylfaen"/>
          <w:sz w:val="20"/>
          <w:lang w:val="af-ZA"/>
        </w:rPr>
        <w:footnoteReference w:id="11"/>
      </w:r>
    </w:p>
    <w:p w14:paraId="73493F7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5C1468B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1601D5AD"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5F6F133B" w14:textId="77777777" w:rsidR="007C222D" w:rsidRDefault="007C222D" w:rsidP="007C222D">
      <w:pPr>
        <w:ind w:firstLine="567"/>
        <w:jc w:val="both"/>
        <w:rPr>
          <w:rFonts w:ascii="GHEA Grapalat" w:hAnsi="GHEA Grapalat" w:cs="Sylfaen"/>
          <w:sz w:val="20"/>
          <w:lang w:val="af-ZA"/>
        </w:rPr>
      </w:pPr>
    </w:p>
    <w:p w14:paraId="43419FEA" w14:textId="77777777" w:rsidR="007C222D" w:rsidRDefault="007C222D" w:rsidP="007C222D">
      <w:pPr>
        <w:pStyle w:val="af6"/>
        <w:spacing w:line="240" w:lineRule="auto"/>
        <w:rPr>
          <w:rFonts w:ascii="GHEA Grapalat" w:hAnsi="GHEA Grapalat"/>
          <w:sz w:val="18"/>
          <w:szCs w:val="18"/>
          <w:u w:val="single"/>
          <w:lang w:val="af-ZA"/>
        </w:rPr>
      </w:pPr>
    </w:p>
    <w:p w14:paraId="47A0B9E9"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7C08FAAE"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7F85D9A5" w14:textId="77777777" w:rsidR="007C222D" w:rsidRDefault="007C222D" w:rsidP="007C222D">
      <w:pPr>
        <w:jc w:val="center"/>
        <w:rPr>
          <w:rFonts w:ascii="GHEA Grapalat" w:hAnsi="GHEA Grapalat"/>
          <w:b/>
          <w:sz w:val="20"/>
          <w:lang w:val="af-ZA"/>
        </w:rPr>
      </w:pPr>
      <w:r>
        <w:rPr>
          <w:rFonts w:ascii="GHEA Grapalat" w:hAnsi="GHEA Grapalat"/>
          <w:b/>
          <w:sz w:val="20"/>
          <w:lang w:val="af-ZA"/>
        </w:rPr>
        <w:t>ԻՐԱՎՈՒՆՔԸ ԵՎ ԿԱՐԳԸ</w:t>
      </w:r>
    </w:p>
    <w:p w14:paraId="4CFB99A2" w14:textId="77777777" w:rsidR="007C222D" w:rsidRDefault="007C222D" w:rsidP="007C222D">
      <w:pPr>
        <w:jc w:val="center"/>
        <w:rPr>
          <w:rFonts w:ascii="GHEA Grapalat" w:hAnsi="GHEA Grapalat"/>
          <w:b/>
          <w:sz w:val="20"/>
          <w:lang w:val="af-ZA"/>
        </w:rPr>
      </w:pPr>
    </w:p>
    <w:p w14:paraId="6B41BE15" w14:textId="77777777" w:rsidR="007C222D" w:rsidRDefault="007C222D" w:rsidP="007C222D">
      <w:pPr>
        <w:ind w:firstLine="567"/>
        <w:jc w:val="center"/>
        <w:rPr>
          <w:rFonts w:ascii="GHEA Grapalat" w:hAnsi="GHEA Grapalat" w:cs="Sylfaen"/>
          <w:b/>
          <w:szCs w:val="22"/>
          <w:lang w:val="es-ES"/>
        </w:rPr>
      </w:pPr>
    </w:p>
    <w:p w14:paraId="54260A7D" w14:textId="77777777" w:rsidR="007C222D" w:rsidRDefault="007C222D" w:rsidP="007C222D">
      <w:pPr>
        <w:ind w:firstLine="567"/>
        <w:jc w:val="center"/>
        <w:rPr>
          <w:rFonts w:ascii="GHEA Grapalat" w:hAnsi="GHEA Grapalat" w:cs="Sylfaen"/>
          <w:b/>
          <w:szCs w:val="22"/>
          <w:lang w:val="es-ES"/>
        </w:rPr>
      </w:pPr>
    </w:p>
    <w:p w14:paraId="526D35C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r>
        <w:rPr>
          <w:rFonts w:ascii="GHEA Grapalat" w:hAnsi="GHEA Grapalat"/>
          <w:sz w:val="20"/>
          <w:szCs w:val="20"/>
        </w:rPr>
        <w:t>Յուրաքանչյուր</w:t>
      </w:r>
      <w:r>
        <w:rPr>
          <w:rFonts w:ascii="GHEA Grapalat" w:hAnsi="GHEA Grapalat"/>
          <w:sz w:val="20"/>
          <w:szCs w:val="20"/>
          <w:lang w:val="es-ES"/>
        </w:rPr>
        <w:t xml:space="preserve"> </w:t>
      </w:r>
      <w:r>
        <w:rPr>
          <w:rFonts w:ascii="GHEA Grapalat" w:hAnsi="GHEA Grapalat"/>
          <w:sz w:val="20"/>
          <w:szCs w:val="20"/>
        </w:rPr>
        <w:t>շահագրգիռ</w:t>
      </w:r>
      <w:r>
        <w:rPr>
          <w:rFonts w:ascii="GHEA Grapalat" w:hAnsi="GHEA Grapalat"/>
          <w:sz w:val="20"/>
          <w:szCs w:val="20"/>
          <w:lang w:val="es-ES"/>
        </w:rPr>
        <w:t xml:space="preserve"> </w:t>
      </w:r>
      <w:r>
        <w:rPr>
          <w:rFonts w:ascii="GHEA Grapalat" w:hAnsi="GHEA Grapalat"/>
          <w:sz w:val="20"/>
          <w:szCs w:val="20"/>
        </w:rPr>
        <w:t>անձ</w:t>
      </w:r>
      <w:r>
        <w:rPr>
          <w:rFonts w:ascii="GHEA Grapalat" w:hAnsi="GHEA Grapalat"/>
          <w:sz w:val="20"/>
          <w:szCs w:val="20"/>
          <w:lang w:val="es-ES"/>
        </w:rPr>
        <w:t xml:space="preserve"> </w:t>
      </w:r>
      <w:r>
        <w:rPr>
          <w:rFonts w:ascii="GHEA Grapalat" w:hAnsi="GHEA Grapalat"/>
          <w:sz w:val="20"/>
          <w:szCs w:val="20"/>
        </w:rPr>
        <w:t>իրավունք</w:t>
      </w:r>
      <w:r>
        <w:rPr>
          <w:rFonts w:ascii="GHEA Grapalat" w:hAnsi="GHEA Grapalat"/>
          <w:sz w:val="20"/>
          <w:szCs w:val="20"/>
          <w:lang w:val="es-ES"/>
        </w:rPr>
        <w:t xml:space="preserve"> </w:t>
      </w:r>
      <w:r>
        <w:rPr>
          <w:rFonts w:ascii="GHEA Grapalat" w:hAnsi="GHEA Grapalat"/>
          <w:sz w:val="20"/>
          <w:szCs w:val="20"/>
        </w:rPr>
        <w:t>ունի</w:t>
      </w:r>
      <w:r>
        <w:rPr>
          <w:rFonts w:ascii="GHEA Grapalat" w:hAnsi="GHEA Grapalat"/>
          <w:sz w:val="20"/>
          <w:szCs w:val="20"/>
          <w:lang w:val="es-ES"/>
        </w:rPr>
        <w:t xml:space="preserve"> </w:t>
      </w:r>
      <w:r>
        <w:rPr>
          <w:rFonts w:ascii="GHEA Grapalat" w:hAnsi="GHEA Grapalat"/>
          <w:sz w:val="20"/>
          <w:szCs w:val="20"/>
        </w:rPr>
        <w:t>բողոքարկելու</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գործողությունները</w:t>
      </w:r>
      <w:r>
        <w:rPr>
          <w:rFonts w:ascii="GHEA Grapalat" w:hAnsi="GHEA Grapalat"/>
          <w:sz w:val="20"/>
          <w:szCs w:val="20"/>
          <w:lang w:val="es-ES"/>
        </w:rPr>
        <w:t xml:space="preserve"> (</w:t>
      </w:r>
      <w:r>
        <w:rPr>
          <w:rFonts w:ascii="GHEA Grapalat" w:hAnsi="GHEA Grapalat"/>
          <w:sz w:val="20"/>
          <w:szCs w:val="20"/>
        </w:rPr>
        <w:t>անգործությունը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քաղաքացիական</w:t>
      </w:r>
      <w:r>
        <w:rPr>
          <w:rFonts w:ascii="GHEA Grapalat" w:hAnsi="GHEA Grapalat"/>
          <w:sz w:val="20"/>
          <w:szCs w:val="20"/>
          <w:lang w:val="es-ES"/>
        </w:rPr>
        <w:t xml:space="preserve"> </w:t>
      </w:r>
      <w:r>
        <w:rPr>
          <w:rFonts w:ascii="GHEA Grapalat" w:hAnsi="GHEA Grapalat"/>
          <w:sz w:val="20"/>
          <w:szCs w:val="20"/>
        </w:rPr>
        <w:t>դատավարության</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այսուհետ՝</w:t>
      </w:r>
      <w:r>
        <w:rPr>
          <w:rFonts w:ascii="GHEA Grapalat" w:hAnsi="GHEA Grapalat"/>
          <w:sz w:val="20"/>
          <w:szCs w:val="20"/>
          <w:lang w:val="es-ES"/>
        </w:rPr>
        <w:t xml:space="preserve"> </w:t>
      </w:r>
      <w:r>
        <w:rPr>
          <w:rFonts w:ascii="GHEA Grapalat" w:hAnsi="GHEA Grapalat"/>
          <w:sz w:val="20"/>
          <w:szCs w:val="20"/>
        </w:rPr>
        <w:t>Օրենսգիրք</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w:t>
      </w:r>
    </w:p>
    <w:p w14:paraId="42B3E682"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rPr>
        <w:t>Յուրաքանչյուր</w:t>
      </w:r>
      <w:r>
        <w:rPr>
          <w:rFonts w:ascii="GHEA Grapalat" w:hAnsi="GHEA Grapalat"/>
          <w:sz w:val="20"/>
          <w:szCs w:val="20"/>
          <w:lang w:val="es-ES"/>
        </w:rPr>
        <w:t xml:space="preserve"> </w:t>
      </w:r>
      <w:r>
        <w:rPr>
          <w:rFonts w:ascii="GHEA Grapalat" w:hAnsi="GHEA Grapalat"/>
          <w:sz w:val="20"/>
          <w:szCs w:val="20"/>
        </w:rPr>
        <w:t>ոք</w:t>
      </w:r>
      <w:r>
        <w:rPr>
          <w:rFonts w:ascii="GHEA Grapalat" w:hAnsi="GHEA Grapalat"/>
          <w:sz w:val="20"/>
          <w:szCs w:val="20"/>
          <w:lang w:val="es-ES"/>
        </w:rPr>
        <w:t xml:space="preserve"> </w:t>
      </w:r>
      <w:r>
        <w:rPr>
          <w:rFonts w:ascii="GHEA Grapalat" w:hAnsi="GHEA Grapalat"/>
          <w:sz w:val="20"/>
          <w:szCs w:val="20"/>
        </w:rPr>
        <w:t>իրավունք</w:t>
      </w:r>
      <w:r>
        <w:rPr>
          <w:rFonts w:ascii="GHEA Grapalat" w:hAnsi="GHEA Grapalat"/>
          <w:sz w:val="20"/>
          <w:szCs w:val="20"/>
          <w:lang w:val="es-ES"/>
        </w:rPr>
        <w:t xml:space="preserve"> </w:t>
      </w:r>
      <w:r>
        <w:rPr>
          <w:rFonts w:ascii="GHEA Grapalat" w:hAnsi="GHEA Grapalat"/>
          <w:sz w:val="20"/>
          <w:szCs w:val="20"/>
        </w:rPr>
        <w:t>ունի</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հայտերի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վերջնաժամկետը</w:t>
      </w:r>
      <w:r>
        <w:rPr>
          <w:rFonts w:ascii="GHEA Grapalat" w:hAnsi="GHEA Grapalat"/>
          <w:sz w:val="20"/>
          <w:szCs w:val="20"/>
          <w:lang w:val="es-ES"/>
        </w:rPr>
        <w:t xml:space="preserve"> </w:t>
      </w:r>
      <w:r>
        <w:rPr>
          <w:rFonts w:ascii="GHEA Grapalat" w:hAnsi="GHEA Grapalat"/>
          <w:sz w:val="20"/>
          <w:szCs w:val="20"/>
        </w:rPr>
        <w:t>բողոքարկելու</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առարկայի</w:t>
      </w:r>
      <w:r>
        <w:rPr>
          <w:rFonts w:ascii="GHEA Grapalat" w:hAnsi="GHEA Grapalat"/>
          <w:sz w:val="20"/>
          <w:szCs w:val="20"/>
          <w:lang w:val="es-ES"/>
        </w:rPr>
        <w:t xml:space="preserve"> </w:t>
      </w:r>
      <w:r>
        <w:rPr>
          <w:rFonts w:ascii="GHEA Grapalat" w:hAnsi="GHEA Grapalat"/>
          <w:sz w:val="20"/>
          <w:szCs w:val="20"/>
        </w:rPr>
        <w:t>բնութագրերը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w:t>
      </w:r>
    </w:p>
    <w:p w14:paraId="0A9EE85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հարաբերությունները</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հարաբերություններ</w:t>
      </w:r>
      <w:r>
        <w:rPr>
          <w:rFonts w:ascii="GHEA Grapalat" w:hAnsi="GHEA Grapalat"/>
          <w:sz w:val="20"/>
          <w:szCs w:val="20"/>
          <w:lang w:val="es-ES"/>
        </w:rPr>
        <w:t xml:space="preserve"> </w:t>
      </w:r>
      <w:r>
        <w:rPr>
          <w:rFonts w:ascii="GHEA Grapalat" w:hAnsi="GHEA Grapalat"/>
          <w:sz w:val="20"/>
          <w:szCs w:val="20"/>
        </w:rPr>
        <w:t>չեն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դրանք</w:t>
      </w:r>
      <w:r>
        <w:rPr>
          <w:rFonts w:ascii="GHEA Grapalat" w:hAnsi="GHEA Grapalat"/>
          <w:sz w:val="20"/>
          <w:szCs w:val="20"/>
          <w:lang w:val="es-ES"/>
        </w:rPr>
        <w:t xml:space="preserve"> </w:t>
      </w:r>
      <w:r>
        <w:rPr>
          <w:rFonts w:ascii="GHEA Grapalat" w:hAnsi="GHEA Grapalat"/>
          <w:sz w:val="20"/>
          <w:szCs w:val="20"/>
        </w:rPr>
        <w:t>կարգավորվում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քաղաքացիաիրավական</w:t>
      </w:r>
      <w:r>
        <w:rPr>
          <w:rFonts w:ascii="GHEA Grapalat" w:hAnsi="GHEA Grapalat"/>
          <w:sz w:val="20"/>
          <w:szCs w:val="20"/>
          <w:lang w:val="es-ES"/>
        </w:rPr>
        <w:t xml:space="preserve"> </w:t>
      </w:r>
      <w:r>
        <w:rPr>
          <w:rFonts w:ascii="GHEA Grapalat" w:hAnsi="GHEA Grapalat"/>
          <w:sz w:val="20"/>
          <w:szCs w:val="20"/>
        </w:rPr>
        <w:t>հարաբերությունները</w:t>
      </w:r>
      <w:r>
        <w:rPr>
          <w:rFonts w:ascii="GHEA Grapalat" w:hAnsi="GHEA Grapalat"/>
          <w:sz w:val="20"/>
          <w:szCs w:val="20"/>
          <w:lang w:val="es-ES"/>
        </w:rPr>
        <w:t xml:space="preserve"> </w:t>
      </w:r>
      <w:r>
        <w:rPr>
          <w:rFonts w:ascii="GHEA Grapalat" w:hAnsi="GHEA Grapalat"/>
          <w:sz w:val="20"/>
          <w:szCs w:val="20"/>
        </w:rPr>
        <w:t>կարգավորող</w:t>
      </w:r>
      <w:r>
        <w:rPr>
          <w:rFonts w:ascii="GHEA Grapalat" w:hAnsi="GHEA Grapalat"/>
          <w:sz w:val="20"/>
          <w:szCs w:val="20"/>
          <w:lang w:val="es-ES"/>
        </w:rPr>
        <w:t xml:space="preserve"> </w:t>
      </w:r>
      <w:r>
        <w:rPr>
          <w:rFonts w:ascii="GHEA Grapalat" w:hAnsi="GHEA Grapalat"/>
          <w:sz w:val="20"/>
          <w:szCs w:val="20"/>
        </w:rPr>
        <w:t>օրենսդրությամբ</w:t>
      </w:r>
      <w:r>
        <w:rPr>
          <w:rFonts w:ascii="GHEA Grapalat" w:hAnsi="GHEA Grapalat"/>
          <w:sz w:val="20"/>
          <w:szCs w:val="20"/>
          <w:lang w:val="es-ES"/>
        </w:rPr>
        <w:t>:</w:t>
      </w:r>
    </w:p>
    <w:p w14:paraId="0D430BCC"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3.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կատարած</w:t>
      </w:r>
      <w:r>
        <w:rPr>
          <w:rFonts w:ascii="GHEA Grapalat" w:hAnsi="GHEA Grapalat"/>
          <w:sz w:val="20"/>
          <w:szCs w:val="20"/>
          <w:lang w:val="es-ES"/>
        </w:rPr>
        <w:t xml:space="preserve"> </w:t>
      </w:r>
      <w:r>
        <w:rPr>
          <w:rFonts w:ascii="GHEA Grapalat" w:hAnsi="GHEA Grapalat"/>
          <w:sz w:val="20"/>
          <w:szCs w:val="20"/>
        </w:rPr>
        <w:t>գործողության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հետևանքով</w:t>
      </w:r>
      <w:r>
        <w:rPr>
          <w:rFonts w:ascii="GHEA Grapalat" w:hAnsi="GHEA Grapalat"/>
          <w:sz w:val="20"/>
          <w:szCs w:val="20"/>
          <w:lang w:val="es-ES"/>
        </w:rPr>
        <w:t xml:space="preserve"> </w:t>
      </w:r>
      <w:r>
        <w:rPr>
          <w:rFonts w:ascii="GHEA Grapalat" w:hAnsi="GHEA Grapalat"/>
          <w:sz w:val="20"/>
          <w:szCs w:val="20"/>
        </w:rPr>
        <w:t>պատճառված</w:t>
      </w:r>
      <w:r>
        <w:rPr>
          <w:rFonts w:ascii="GHEA Grapalat" w:hAnsi="GHEA Grapalat"/>
          <w:sz w:val="20"/>
          <w:szCs w:val="20"/>
          <w:lang w:val="es-ES"/>
        </w:rPr>
        <w:t xml:space="preserve"> </w:t>
      </w:r>
      <w:r>
        <w:rPr>
          <w:rFonts w:ascii="GHEA Grapalat" w:hAnsi="GHEA Grapalat"/>
          <w:sz w:val="20"/>
          <w:szCs w:val="20"/>
        </w:rPr>
        <w:t>վնասները</w:t>
      </w:r>
      <w:r>
        <w:rPr>
          <w:rFonts w:ascii="GHEA Grapalat" w:hAnsi="GHEA Grapalat"/>
          <w:sz w:val="20"/>
          <w:szCs w:val="20"/>
          <w:lang w:val="es-ES"/>
        </w:rPr>
        <w:t xml:space="preserve"> </w:t>
      </w:r>
      <w:r>
        <w:rPr>
          <w:rFonts w:ascii="GHEA Grapalat" w:hAnsi="GHEA Grapalat"/>
          <w:sz w:val="20"/>
          <w:szCs w:val="20"/>
        </w:rPr>
        <w:t>հատուցվում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քաղաքացիական</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w:t>
      </w:r>
    </w:p>
    <w:p w14:paraId="6028569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հայցային</w:t>
      </w:r>
      <w:r>
        <w:rPr>
          <w:rFonts w:ascii="GHEA Grapalat" w:hAnsi="GHEA Grapalat"/>
          <w:sz w:val="20"/>
          <w:szCs w:val="20"/>
          <w:lang w:val="es-ES"/>
        </w:rPr>
        <w:t xml:space="preserve"> </w:t>
      </w:r>
      <w:r>
        <w:rPr>
          <w:rFonts w:ascii="GHEA Grapalat" w:hAnsi="GHEA Grapalat"/>
          <w:sz w:val="20"/>
          <w:szCs w:val="20"/>
        </w:rPr>
        <w:t>վաղեմության</w:t>
      </w:r>
      <w:r>
        <w:rPr>
          <w:rFonts w:ascii="GHEA Grapalat" w:hAnsi="GHEA Grapalat"/>
          <w:sz w:val="20"/>
          <w:szCs w:val="20"/>
          <w:lang w:val="es-ES"/>
        </w:rPr>
        <w:t xml:space="preserve"> </w:t>
      </w:r>
      <w:r>
        <w:rPr>
          <w:rFonts w:ascii="GHEA Grapalat" w:hAnsi="GHEA Grapalat"/>
          <w:sz w:val="20"/>
          <w:szCs w:val="20"/>
        </w:rPr>
        <w:t>ժամկետ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պայմանագիրը</w:t>
      </w:r>
      <w:r>
        <w:rPr>
          <w:rFonts w:ascii="GHEA Grapalat" w:hAnsi="GHEA Grapalat"/>
          <w:sz w:val="20"/>
          <w:szCs w:val="20"/>
          <w:lang w:val="es-ES"/>
        </w:rPr>
        <w:t xml:space="preserve"> </w:t>
      </w:r>
      <w:r>
        <w:rPr>
          <w:rFonts w:ascii="GHEA Grapalat" w:hAnsi="GHEA Grapalat"/>
          <w:sz w:val="20"/>
          <w:szCs w:val="20"/>
        </w:rPr>
        <w:t>միակողմանի</w:t>
      </w:r>
      <w:r>
        <w:rPr>
          <w:rFonts w:ascii="GHEA Grapalat" w:hAnsi="GHEA Grapalat"/>
          <w:sz w:val="20"/>
          <w:szCs w:val="20"/>
          <w:lang w:val="es-ES"/>
        </w:rPr>
        <w:t xml:space="preserve"> </w:t>
      </w:r>
      <w:r>
        <w:rPr>
          <w:rFonts w:ascii="GHEA Grapalat" w:hAnsi="GHEA Grapalat"/>
          <w:sz w:val="20"/>
          <w:szCs w:val="20"/>
        </w:rPr>
        <w:t>լուծելու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հայցային</w:t>
      </w:r>
      <w:r>
        <w:rPr>
          <w:rFonts w:ascii="GHEA Grapalat" w:hAnsi="GHEA Grapalat"/>
          <w:sz w:val="20"/>
          <w:szCs w:val="20"/>
          <w:lang w:val="es-ES"/>
        </w:rPr>
        <w:t xml:space="preserve"> </w:t>
      </w:r>
      <w:r>
        <w:rPr>
          <w:rFonts w:ascii="GHEA Grapalat" w:hAnsi="GHEA Grapalat"/>
          <w:sz w:val="20"/>
          <w:szCs w:val="20"/>
        </w:rPr>
        <w:t>վաղեմության</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երեսուն</w:t>
      </w:r>
      <w:r>
        <w:rPr>
          <w:rFonts w:ascii="GHEA Grapalat" w:hAnsi="GHEA Grapalat"/>
          <w:sz w:val="20"/>
          <w:szCs w:val="20"/>
          <w:lang w:val="es-ES"/>
        </w:rPr>
        <w:t xml:space="preserve"> </w:t>
      </w:r>
      <w:r>
        <w:rPr>
          <w:rFonts w:ascii="GHEA Grapalat" w:hAnsi="GHEA Grapalat"/>
          <w:sz w:val="20"/>
          <w:szCs w:val="20"/>
        </w:rPr>
        <w:t>օրացուցային</w:t>
      </w:r>
      <w:r>
        <w:rPr>
          <w:rFonts w:ascii="GHEA Grapalat" w:hAnsi="GHEA Grapalat"/>
          <w:sz w:val="20"/>
          <w:szCs w:val="20"/>
          <w:lang w:val="es-ES"/>
        </w:rPr>
        <w:t xml:space="preserve"> </w:t>
      </w:r>
      <w:r>
        <w:rPr>
          <w:rFonts w:ascii="GHEA Grapalat" w:hAnsi="GHEA Grapalat"/>
          <w:sz w:val="20"/>
          <w:szCs w:val="20"/>
        </w:rPr>
        <w:t>օր</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068DE12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r>
        <w:rPr>
          <w:rFonts w:ascii="GHEA Grapalat" w:hAnsi="GHEA Grapalat" w:cs="GHEA Grapalat"/>
          <w:sz w:val="20"/>
          <w:szCs w:val="20"/>
        </w:rPr>
        <w:t>Սույն</w:t>
      </w:r>
      <w:r>
        <w:rPr>
          <w:rFonts w:ascii="GHEA Grapalat" w:hAnsi="GHEA Grapalat"/>
          <w:sz w:val="20"/>
          <w:szCs w:val="20"/>
          <w:lang w:val="es-ES"/>
        </w:rPr>
        <w:t xml:space="preserve"> </w:t>
      </w:r>
      <w:r>
        <w:rPr>
          <w:rFonts w:ascii="GHEA Grapalat" w:hAnsi="GHEA Grapalat" w:cs="GHEA Grapalat"/>
          <w:sz w:val="20"/>
          <w:szCs w:val="20"/>
        </w:rPr>
        <w:t>ընթացակարգի</w:t>
      </w:r>
      <w:r>
        <w:rPr>
          <w:rFonts w:ascii="GHEA Grapalat" w:hAnsi="GHEA Grapalat"/>
          <w:sz w:val="20"/>
          <w:szCs w:val="20"/>
          <w:lang w:val="es-ES"/>
        </w:rPr>
        <w:t xml:space="preserve"> </w:t>
      </w:r>
      <w:r>
        <w:rPr>
          <w:rFonts w:ascii="GHEA Grapalat" w:hAnsi="GHEA Grapalat" w:cs="GHEA Grapalat"/>
          <w:sz w:val="20"/>
          <w:szCs w:val="20"/>
        </w:rPr>
        <w:t>հետ</w:t>
      </w:r>
      <w:r>
        <w:rPr>
          <w:rFonts w:ascii="GHEA Grapalat" w:hAnsi="GHEA Grapalat"/>
          <w:sz w:val="20"/>
          <w:szCs w:val="20"/>
          <w:lang w:val="es-ES"/>
        </w:rPr>
        <w:t xml:space="preserve"> </w:t>
      </w:r>
      <w:r>
        <w:rPr>
          <w:rFonts w:ascii="GHEA Grapalat" w:hAnsi="GHEA Grapalat" w:cs="GHEA Grapalat"/>
          <w:sz w:val="20"/>
          <w:szCs w:val="20"/>
        </w:rPr>
        <w:t>կապված</w:t>
      </w:r>
      <w:r>
        <w:rPr>
          <w:rFonts w:ascii="GHEA Grapalat" w:hAnsi="GHEA Grapalat"/>
          <w:sz w:val="20"/>
          <w:szCs w:val="20"/>
          <w:lang w:val="es-ES"/>
        </w:rPr>
        <w:t xml:space="preserve"> </w:t>
      </w:r>
      <w:r>
        <w:rPr>
          <w:rFonts w:ascii="GHEA Grapalat" w:hAnsi="GHEA Grapalat" w:cs="GHEA Grapalat"/>
          <w:sz w:val="20"/>
          <w:szCs w:val="20"/>
        </w:rPr>
        <w:t>վեճերը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լուծվում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Երևան</w:t>
      </w:r>
      <w:r>
        <w:rPr>
          <w:rFonts w:ascii="GHEA Grapalat" w:hAnsi="GHEA Grapalat"/>
          <w:sz w:val="20"/>
          <w:szCs w:val="20"/>
          <w:lang w:val="es-ES"/>
        </w:rPr>
        <w:t xml:space="preserve"> </w:t>
      </w:r>
      <w:r>
        <w:rPr>
          <w:rFonts w:ascii="GHEA Grapalat" w:hAnsi="GHEA Grapalat"/>
          <w:sz w:val="20"/>
          <w:szCs w:val="20"/>
        </w:rPr>
        <w:t>քաղաքի</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ընդհանուր</w:t>
      </w:r>
      <w:r>
        <w:rPr>
          <w:rFonts w:ascii="GHEA Grapalat" w:hAnsi="GHEA Grapalat"/>
          <w:sz w:val="20"/>
          <w:szCs w:val="20"/>
          <w:lang w:val="es-ES"/>
        </w:rPr>
        <w:t xml:space="preserve"> </w:t>
      </w:r>
      <w:r>
        <w:rPr>
          <w:rFonts w:ascii="GHEA Grapalat" w:hAnsi="GHEA Grapalat"/>
          <w:sz w:val="20"/>
          <w:szCs w:val="20"/>
        </w:rPr>
        <w:t>իրավասության</w:t>
      </w:r>
      <w:r>
        <w:rPr>
          <w:rFonts w:ascii="GHEA Grapalat" w:hAnsi="GHEA Grapalat"/>
          <w:sz w:val="20"/>
          <w:szCs w:val="20"/>
          <w:lang w:val="es-ES"/>
        </w:rPr>
        <w:t xml:space="preserve"> </w:t>
      </w:r>
      <w:r>
        <w:rPr>
          <w:rFonts w:ascii="GHEA Grapalat" w:hAnsi="GHEA Grapalat"/>
          <w:sz w:val="20"/>
          <w:szCs w:val="20"/>
        </w:rPr>
        <w:t>դատարանում</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երեսուն</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պատճառաբանված</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երկարաձգվել</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անգամ</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տասն</w:t>
      </w:r>
      <w:r>
        <w:rPr>
          <w:rFonts w:ascii="GHEA Grapalat" w:hAnsi="GHEA Grapalat"/>
          <w:sz w:val="20"/>
          <w:szCs w:val="20"/>
          <w:lang w:val="es-ES"/>
        </w:rPr>
        <w:t xml:space="preserve"> </w:t>
      </w:r>
      <w:r>
        <w:rPr>
          <w:rFonts w:ascii="GHEA Grapalat" w:hAnsi="GHEA Grapalat"/>
          <w:sz w:val="20"/>
          <w:szCs w:val="20"/>
        </w:rPr>
        <w:t>օրացուցային</w:t>
      </w:r>
      <w:r>
        <w:rPr>
          <w:rFonts w:ascii="GHEA Grapalat" w:hAnsi="GHEA Grapalat"/>
          <w:sz w:val="20"/>
          <w:szCs w:val="20"/>
          <w:lang w:val="es-ES"/>
        </w:rPr>
        <w:t xml:space="preserve"> </w:t>
      </w:r>
      <w:r>
        <w:rPr>
          <w:rFonts w:ascii="GHEA Grapalat" w:hAnsi="GHEA Grapalat"/>
          <w:sz w:val="20"/>
          <w:szCs w:val="20"/>
        </w:rPr>
        <w:t>օրով</w:t>
      </w:r>
      <w:r>
        <w:rPr>
          <w:rFonts w:ascii="GHEA Grapalat" w:hAnsi="GHEA Grapalat"/>
          <w:sz w:val="20"/>
          <w:szCs w:val="20"/>
          <w:lang w:val="es-ES"/>
        </w:rPr>
        <w:t>:</w:t>
      </w:r>
    </w:p>
    <w:p w14:paraId="0C026A69"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լուծում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ներկայացվելուց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53B8F3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միաժամանակ</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պատասխանողից</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բոլոր</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w:t>
      </w:r>
    </w:p>
    <w:p w14:paraId="79568FB7"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կատարվում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08D4556C"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 xml:space="preserve"> </w:t>
      </w:r>
      <w:r>
        <w:rPr>
          <w:rFonts w:ascii="GHEA Grapalat" w:hAnsi="GHEA Grapalat"/>
          <w:sz w:val="20"/>
          <w:szCs w:val="20"/>
        </w:rPr>
        <w:t>չկատարվելու</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դրանում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ապացույցների</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հայցվորի</w:t>
      </w:r>
      <w:r>
        <w:rPr>
          <w:rFonts w:ascii="GHEA Grapalat" w:hAnsi="GHEA Grapalat"/>
          <w:sz w:val="20"/>
          <w:szCs w:val="20"/>
          <w:lang w:val="es-ES"/>
        </w:rPr>
        <w:t xml:space="preserve"> </w:t>
      </w:r>
      <w:r>
        <w:rPr>
          <w:rFonts w:ascii="GHEA Grapalat" w:hAnsi="GHEA Grapalat"/>
          <w:sz w:val="20"/>
          <w:szCs w:val="20"/>
        </w:rPr>
        <w:t>վկայակոչած</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փաստերը</w:t>
      </w:r>
      <w:r>
        <w:rPr>
          <w:rFonts w:ascii="GHEA Grapalat" w:hAnsi="GHEA Grapalat"/>
          <w:sz w:val="20"/>
          <w:szCs w:val="20"/>
          <w:lang w:val="es-ES"/>
        </w:rPr>
        <w:t xml:space="preserve">,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ենթակա</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հաստատման</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ապացույցներով</w:t>
      </w:r>
      <w:r>
        <w:rPr>
          <w:rFonts w:ascii="GHEA Grapalat" w:hAnsi="GHEA Grapalat"/>
          <w:sz w:val="20"/>
          <w:szCs w:val="20"/>
          <w:lang w:val="es-ES"/>
        </w:rPr>
        <w:t xml:space="preserve">, </w:t>
      </w:r>
      <w:r>
        <w:rPr>
          <w:rFonts w:ascii="GHEA Grapalat" w:hAnsi="GHEA Grapalat"/>
          <w:sz w:val="20"/>
          <w:szCs w:val="20"/>
        </w:rPr>
        <w:t>համարվում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հաստատված</w:t>
      </w:r>
      <w:r>
        <w:rPr>
          <w:rFonts w:ascii="GHEA Grapalat" w:hAnsi="GHEA Grapalat"/>
          <w:sz w:val="20"/>
          <w:szCs w:val="20"/>
          <w:lang w:val="es-ES"/>
        </w:rPr>
        <w:t>:</w:t>
      </w:r>
    </w:p>
    <w:p w14:paraId="54DDC01D"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գործընթացին</w:t>
      </w:r>
      <w:r>
        <w:rPr>
          <w:rFonts w:ascii="GHEA Grapalat" w:hAnsi="GHEA Grapalat"/>
          <w:sz w:val="20"/>
          <w:szCs w:val="20"/>
          <w:lang w:val="es-ES"/>
        </w:rPr>
        <w:t xml:space="preserve"> </w:t>
      </w:r>
      <w:r>
        <w:rPr>
          <w:rFonts w:ascii="GHEA Grapalat" w:hAnsi="GHEA Grapalat"/>
          <w:sz w:val="20"/>
          <w:szCs w:val="20"/>
        </w:rPr>
        <w:t>վերաբերող՝</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 xml:space="preserve"> </w:t>
      </w:r>
      <w:r>
        <w:rPr>
          <w:rFonts w:ascii="GHEA Grapalat" w:hAnsi="GHEA Grapalat"/>
          <w:sz w:val="20"/>
          <w:szCs w:val="20"/>
        </w:rPr>
        <w:t>քննվող</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միացնում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w:t>
      </w:r>
    </w:p>
    <w:p w14:paraId="5A1FF4F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 xml:space="preserve"> </w:t>
      </w:r>
      <w:r>
        <w:rPr>
          <w:rFonts w:ascii="GHEA Grapalat" w:hAnsi="GHEA Grapalat"/>
          <w:sz w:val="20"/>
          <w:szCs w:val="20"/>
        </w:rPr>
        <w:t>նշելով</w:t>
      </w:r>
      <w:r>
        <w:rPr>
          <w:rFonts w:ascii="GHEA Grapalat" w:hAnsi="GHEA Grapalat"/>
          <w:sz w:val="20"/>
          <w:szCs w:val="20"/>
          <w:lang w:val="es-ES"/>
        </w:rPr>
        <w:t xml:space="preserve"> </w:t>
      </w:r>
      <w:r>
        <w:rPr>
          <w:rFonts w:ascii="GHEA Grapalat" w:hAnsi="GHEA Grapalat"/>
          <w:sz w:val="20"/>
          <w:szCs w:val="20"/>
        </w:rPr>
        <w:t>կասեցման</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1706BA06"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պատասխանը</w:t>
      </w:r>
      <w:r>
        <w:rPr>
          <w:rFonts w:ascii="GHEA Grapalat" w:hAnsi="GHEA Grapalat"/>
          <w:sz w:val="20"/>
          <w:szCs w:val="20"/>
          <w:lang w:val="es-ES"/>
        </w:rPr>
        <w:t xml:space="preserve"> </w:t>
      </w:r>
      <w:r>
        <w:rPr>
          <w:rFonts w:ascii="GHEA Grapalat" w:hAnsi="GHEA Grapalat"/>
          <w:sz w:val="20"/>
          <w:szCs w:val="20"/>
        </w:rPr>
        <w:t>պատվիրատուն</w:t>
      </w:r>
      <w:r>
        <w:rPr>
          <w:rFonts w:ascii="GHEA Grapalat" w:hAnsi="GHEA Grapalat"/>
          <w:sz w:val="20"/>
          <w:szCs w:val="20"/>
          <w:lang w:val="es-ES"/>
        </w:rPr>
        <w:t xml:space="preserve"> </w:t>
      </w:r>
      <w:r>
        <w:rPr>
          <w:rFonts w:ascii="GHEA Grapalat" w:hAnsi="GHEA Grapalat"/>
          <w:sz w:val="20"/>
          <w:szCs w:val="20"/>
        </w:rPr>
        <w:t>ներկայացնում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781B346B"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անձինք</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նրանց</w:t>
      </w:r>
      <w:r>
        <w:rPr>
          <w:rFonts w:ascii="GHEA Grapalat" w:hAnsi="GHEA Grapalat"/>
          <w:sz w:val="20"/>
          <w:szCs w:val="20"/>
          <w:lang w:val="es-ES"/>
        </w:rPr>
        <w:t xml:space="preserve"> </w:t>
      </w:r>
      <w:r>
        <w:rPr>
          <w:rFonts w:ascii="GHEA Grapalat" w:hAnsi="GHEA Grapalat"/>
          <w:sz w:val="20"/>
          <w:szCs w:val="20"/>
        </w:rPr>
        <w:t>ներկայացուցիչները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նիստի</w:t>
      </w:r>
      <w:r>
        <w:rPr>
          <w:rFonts w:ascii="GHEA Grapalat" w:hAnsi="GHEA Grapalat"/>
          <w:sz w:val="20"/>
          <w:szCs w:val="20"/>
          <w:lang w:val="es-ES"/>
        </w:rPr>
        <w:t xml:space="preserve"> </w:t>
      </w:r>
      <w:r>
        <w:rPr>
          <w:rFonts w:ascii="GHEA Grapalat" w:hAnsi="GHEA Grapalat"/>
          <w:sz w:val="20"/>
          <w:szCs w:val="20"/>
        </w:rPr>
        <w:t>ժամանակի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վայրի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առանձին</w:t>
      </w:r>
      <w:r>
        <w:rPr>
          <w:rFonts w:ascii="GHEA Grapalat" w:hAnsi="GHEA Grapalat"/>
          <w:sz w:val="20"/>
          <w:szCs w:val="20"/>
          <w:lang w:val="es-ES"/>
        </w:rPr>
        <w:t xml:space="preserve"> </w:t>
      </w:r>
      <w:r>
        <w:rPr>
          <w:rFonts w:ascii="GHEA Grapalat" w:hAnsi="GHEA Grapalat"/>
          <w:sz w:val="20"/>
          <w:szCs w:val="20"/>
        </w:rPr>
        <w:t>դատավարական</w:t>
      </w:r>
      <w:r>
        <w:rPr>
          <w:rFonts w:ascii="GHEA Grapalat" w:hAnsi="GHEA Grapalat"/>
          <w:sz w:val="20"/>
          <w:szCs w:val="20"/>
          <w:lang w:val="es-ES"/>
        </w:rPr>
        <w:t xml:space="preserve"> </w:t>
      </w:r>
      <w:r>
        <w:rPr>
          <w:rFonts w:ascii="GHEA Grapalat" w:hAnsi="GHEA Grapalat"/>
          <w:sz w:val="20"/>
          <w:szCs w:val="20"/>
        </w:rPr>
        <w:t>գործողություններ</w:t>
      </w:r>
      <w:r>
        <w:rPr>
          <w:rFonts w:ascii="GHEA Grapalat" w:hAnsi="GHEA Grapalat"/>
          <w:sz w:val="20"/>
          <w:szCs w:val="20"/>
          <w:lang w:val="es-ES"/>
        </w:rPr>
        <w:t xml:space="preserve"> </w:t>
      </w:r>
      <w:r>
        <w:rPr>
          <w:rFonts w:ascii="GHEA Grapalat" w:hAnsi="GHEA Grapalat"/>
          <w:sz w:val="20"/>
          <w:szCs w:val="20"/>
        </w:rPr>
        <w:t>կատարելու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ծանուցվում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հաղորդակցության</w:t>
      </w:r>
      <w:r>
        <w:rPr>
          <w:rFonts w:ascii="GHEA Grapalat" w:hAnsi="GHEA Grapalat"/>
          <w:sz w:val="20"/>
          <w:szCs w:val="20"/>
          <w:lang w:val="es-ES"/>
        </w:rPr>
        <w:t xml:space="preserve"> </w:t>
      </w:r>
      <w:r>
        <w:rPr>
          <w:rFonts w:ascii="GHEA Grapalat" w:hAnsi="GHEA Grapalat"/>
          <w:sz w:val="20"/>
          <w:szCs w:val="20"/>
        </w:rPr>
        <w:t>միջոցով</w:t>
      </w:r>
      <w:r>
        <w:rPr>
          <w:rFonts w:ascii="GHEA Grapalat" w:hAnsi="GHEA Grapalat"/>
          <w:sz w:val="20"/>
          <w:szCs w:val="20"/>
          <w:lang w:val="es-ES"/>
        </w:rPr>
        <w:t xml:space="preserve"> </w:t>
      </w:r>
      <w:r>
        <w:rPr>
          <w:rFonts w:ascii="GHEA Grapalat" w:hAnsi="GHEA Grapalat"/>
          <w:sz w:val="20"/>
          <w:szCs w:val="20"/>
        </w:rPr>
        <w:t>ծանուցագրերը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փաստաթղթեր</w:t>
      </w:r>
      <w:r>
        <w:rPr>
          <w:rFonts w:ascii="GHEA Grapalat" w:hAnsi="GHEA Grapalat"/>
          <w:sz w:val="20"/>
          <w:szCs w:val="20"/>
          <w:lang w:val="es-ES"/>
        </w:rPr>
        <w:t xml:space="preserve"> </w:t>
      </w:r>
      <w:r>
        <w:rPr>
          <w:rFonts w:ascii="GHEA Grapalat" w:hAnsi="GHEA Grapalat"/>
          <w:sz w:val="20"/>
          <w:szCs w:val="20"/>
        </w:rPr>
        <w:t>Օրենսգրքի</w:t>
      </w:r>
      <w:r>
        <w:rPr>
          <w:rFonts w:ascii="GHEA Grapalat" w:hAnsi="GHEA Grapalat"/>
          <w:sz w:val="20"/>
          <w:szCs w:val="20"/>
          <w:lang w:val="es-ES"/>
        </w:rPr>
        <w:t xml:space="preserve"> 97-</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հայցադիմումում</w:t>
      </w:r>
      <w:r>
        <w:rPr>
          <w:rFonts w:ascii="GHEA Grapalat" w:hAnsi="GHEA Grapalat"/>
          <w:sz w:val="20"/>
          <w:szCs w:val="20"/>
          <w:lang w:val="es-ES"/>
        </w:rPr>
        <w:t xml:space="preserve"> </w:t>
      </w:r>
      <w:r>
        <w:rPr>
          <w:rFonts w:ascii="GHEA Grapalat" w:hAnsi="GHEA Grapalat"/>
          <w:sz w:val="20"/>
          <w:szCs w:val="20"/>
        </w:rPr>
        <w:t>նշված</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փոստին</w:t>
      </w:r>
      <w:r>
        <w:rPr>
          <w:rFonts w:ascii="GHEA Grapalat" w:hAnsi="GHEA Grapalat"/>
          <w:sz w:val="20"/>
          <w:szCs w:val="20"/>
          <w:lang w:val="es-ES"/>
        </w:rPr>
        <w:t xml:space="preserve"> </w:t>
      </w:r>
      <w:r>
        <w:rPr>
          <w:rFonts w:ascii="GHEA Grapalat" w:hAnsi="GHEA Grapalat"/>
          <w:sz w:val="20"/>
          <w:szCs w:val="20"/>
        </w:rPr>
        <w:t>ուղարկելու</w:t>
      </w:r>
      <w:r>
        <w:rPr>
          <w:rFonts w:ascii="GHEA Grapalat" w:hAnsi="GHEA Grapalat"/>
          <w:sz w:val="20"/>
          <w:szCs w:val="20"/>
          <w:lang w:val="es-ES"/>
        </w:rPr>
        <w:t xml:space="preserve"> </w:t>
      </w:r>
      <w:r>
        <w:rPr>
          <w:rFonts w:ascii="GHEA Grapalat" w:hAnsi="GHEA Grapalat"/>
          <w:sz w:val="20"/>
          <w:szCs w:val="20"/>
        </w:rPr>
        <w:t>եղանակով</w:t>
      </w:r>
      <w:r>
        <w:rPr>
          <w:rFonts w:ascii="GHEA Grapalat" w:hAnsi="GHEA Grapalat"/>
          <w:sz w:val="20"/>
          <w:szCs w:val="20"/>
          <w:lang w:val="es-ES"/>
        </w:rPr>
        <w:t>:</w:t>
      </w:r>
    </w:p>
    <w:p w14:paraId="46B6EE9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քննում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վճիռները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ընթացակարգով</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w:t>
      </w:r>
      <w:r>
        <w:rPr>
          <w:rFonts w:ascii="GHEA Grapalat" w:hAnsi="GHEA Grapalat"/>
          <w:sz w:val="20"/>
          <w:szCs w:val="20"/>
          <w:lang w:val="es-ES"/>
        </w:rPr>
        <w:t xml:space="preserve"> </w:t>
      </w:r>
      <w:r>
        <w:rPr>
          <w:rFonts w:ascii="GHEA Grapalat" w:hAnsi="GHEA Grapalat"/>
          <w:sz w:val="20"/>
          <w:szCs w:val="20"/>
        </w:rPr>
        <w:t>միջնորդությամբ</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նախաձեռնությամբ</w:t>
      </w:r>
      <w:r>
        <w:rPr>
          <w:rFonts w:ascii="GHEA Grapalat" w:hAnsi="GHEA Grapalat"/>
          <w:sz w:val="20"/>
          <w:szCs w:val="20"/>
          <w:lang w:val="es-ES"/>
        </w:rPr>
        <w:t xml:space="preserve"> </w:t>
      </w:r>
      <w:r>
        <w:rPr>
          <w:rFonts w:ascii="GHEA Grapalat" w:hAnsi="GHEA Grapalat"/>
          <w:sz w:val="20"/>
          <w:szCs w:val="20"/>
        </w:rPr>
        <w:t>եկել</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եզրահանգման</w:t>
      </w:r>
      <w:r>
        <w:rPr>
          <w:rFonts w:ascii="GHEA Grapalat" w:hAnsi="GHEA Grapalat"/>
          <w:sz w:val="20"/>
          <w:szCs w:val="20"/>
          <w:lang w:val="es-ES"/>
        </w:rPr>
        <w:t xml:space="preserve">, </w:t>
      </w:r>
      <w:r>
        <w:rPr>
          <w:rFonts w:ascii="GHEA Grapalat" w:hAnsi="GHEA Grapalat"/>
          <w:sz w:val="20"/>
          <w:szCs w:val="20"/>
        </w:rPr>
        <w:t>որ</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քննել</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w:t>
      </w:r>
    </w:p>
    <w:p w14:paraId="72EB410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միջնորդությունը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ժամկետի</w:t>
      </w:r>
      <w:r>
        <w:rPr>
          <w:rFonts w:ascii="GHEA Grapalat" w:hAnsi="GHEA Grapalat"/>
          <w:sz w:val="20"/>
          <w:szCs w:val="20"/>
          <w:lang w:val="es-ES"/>
        </w:rPr>
        <w:t xml:space="preserve"> </w:t>
      </w:r>
      <w:r>
        <w:rPr>
          <w:rFonts w:ascii="GHEA Grapalat" w:hAnsi="GHEA Grapalat"/>
          <w:sz w:val="20"/>
          <w:szCs w:val="20"/>
        </w:rPr>
        <w:t>լրանալը</w:t>
      </w:r>
      <w:r>
        <w:rPr>
          <w:rFonts w:ascii="GHEA Grapalat" w:hAnsi="GHEA Grapalat"/>
          <w:sz w:val="20"/>
          <w:szCs w:val="20"/>
          <w:lang w:val="es-ES"/>
        </w:rPr>
        <w:t>:</w:t>
      </w:r>
    </w:p>
    <w:p w14:paraId="462BDD7A"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լրանալուց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1BDC631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լուծվել</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w:t>
      </w:r>
    </w:p>
    <w:p w14:paraId="70D16388"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հիմքում</w:t>
      </w:r>
      <w:r>
        <w:rPr>
          <w:rFonts w:ascii="GHEA Grapalat" w:hAnsi="GHEA Grapalat"/>
          <w:sz w:val="20"/>
          <w:szCs w:val="20"/>
          <w:lang w:val="es-ES"/>
        </w:rPr>
        <w:t xml:space="preserve"> </w:t>
      </w:r>
      <w:r>
        <w:rPr>
          <w:rFonts w:ascii="GHEA Grapalat" w:hAnsi="GHEA Grapalat"/>
          <w:sz w:val="20"/>
          <w:szCs w:val="20"/>
        </w:rPr>
        <w:t>ընկած</w:t>
      </w:r>
      <w:r>
        <w:rPr>
          <w:rFonts w:ascii="GHEA Grapalat" w:hAnsi="GHEA Grapalat"/>
          <w:sz w:val="20"/>
          <w:szCs w:val="20"/>
          <w:lang w:val="es-ES"/>
        </w:rPr>
        <w:t xml:space="preserve"> </w:t>
      </w:r>
      <w:r>
        <w:rPr>
          <w:rFonts w:ascii="GHEA Grapalat" w:hAnsi="GHEA Grapalat"/>
          <w:sz w:val="20"/>
          <w:szCs w:val="20"/>
        </w:rPr>
        <w:t>հանգամանքների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ընդունման</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իրավական</w:t>
      </w:r>
      <w:r>
        <w:rPr>
          <w:rFonts w:ascii="GHEA Grapalat" w:hAnsi="GHEA Grapalat"/>
          <w:sz w:val="20"/>
          <w:szCs w:val="20"/>
          <w:lang w:val="es-ES"/>
        </w:rPr>
        <w:t xml:space="preserve"> </w:t>
      </w:r>
      <w:r>
        <w:rPr>
          <w:rFonts w:ascii="GHEA Grapalat" w:hAnsi="GHEA Grapalat"/>
          <w:sz w:val="20"/>
          <w:szCs w:val="20"/>
        </w:rPr>
        <w:t>ակտերով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կարգը</w:t>
      </w:r>
      <w:r>
        <w:rPr>
          <w:rFonts w:ascii="GHEA Grapalat" w:hAnsi="GHEA Grapalat"/>
          <w:sz w:val="20"/>
          <w:szCs w:val="20"/>
          <w:lang w:val="es-ES"/>
        </w:rPr>
        <w:t xml:space="preserve"> </w:t>
      </w:r>
      <w:r>
        <w:rPr>
          <w:rFonts w:ascii="GHEA Grapalat" w:hAnsi="GHEA Grapalat"/>
          <w:sz w:val="20"/>
          <w:szCs w:val="20"/>
        </w:rPr>
        <w:t>պահպանված</w:t>
      </w:r>
      <w:r>
        <w:rPr>
          <w:rFonts w:ascii="GHEA Grapalat" w:hAnsi="GHEA Grapalat"/>
          <w:sz w:val="20"/>
          <w:szCs w:val="20"/>
          <w:lang w:val="es-ES"/>
        </w:rPr>
        <w:t xml:space="preserve"> </w:t>
      </w:r>
      <w:r>
        <w:rPr>
          <w:rFonts w:ascii="GHEA Grapalat" w:hAnsi="GHEA Grapalat"/>
          <w:sz w:val="20"/>
          <w:szCs w:val="20"/>
        </w:rPr>
        <w:t>լինելու</w:t>
      </w:r>
      <w:r>
        <w:rPr>
          <w:rFonts w:ascii="GHEA Grapalat" w:hAnsi="GHEA Grapalat"/>
          <w:sz w:val="20"/>
          <w:szCs w:val="20"/>
          <w:lang w:val="es-ES"/>
        </w:rPr>
        <w:t xml:space="preserve"> </w:t>
      </w:r>
      <w:r>
        <w:rPr>
          <w:rFonts w:ascii="GHEA Grapalat" w:hAnsi="GHEA Grapalat"/>
          <w:sz w:val="20"/>
          <w:szCs w:val="20"/>
        </w:rPr>
        <w:t>փաստերն</w:t>
      </w:r>
      <w:r>
        <w:rPr>
          <w:rFonts w:ascii="GHEA Grapalat" w:hAnsi="GHEA Grapalat"/>
          <w:sz w:val="20"/>
          <w:szCs w:val="20"/>
          <w:lang w:val="es-ES"/>
        </w:rPr>
        <w:t xml:space="preserve"> </w:t>
      </w:r>
      <w:r>
        <w:rPr>
          <w:rFonts w:ascii="GHEA Grapalat" w:hAnsi="GHEA Grapalat"/>
          <w:sz w:val="20"/>
          <w:szCs w:val="20"/>
        </w:rPr>
        <w:t>ապացուցելու</w:t>
      </w:r>
      <w:r>
        <w:rPr>
          <w:rFonts w:ascii="GHEA Grapalat" w:hAnsi="GHEA Grapalat"/>
          <w:sz w:val="20"/>
          <w:szCs w:val="20"/>
          <w:lang w:val="es-ES"/>
        </w:rPr>
        <w:t xml:space="preserve"> </w:t>
      </w:r>
      <w:r>
        <w:rPr>
          <w:rFonts w:ascii="GHEA Grapalat" w:hAnsi="GHEA Grapalat"/>
          <w:sz w:val="20"/>
          <w:szCs w:val="20"/>
        </w:rPr>
        <w:t>պարտականությունը</w:t>
      </w:r>
      <w:r>
        <w:rPr>
          <w:rFonts w:ascii="GHEA Grapalat" w:hAnsi="GHEA Grapalat"/>
          <w:sz w:val="20"/>
          <w:szCs w:val="20"/>
          <w:lang w:val="es-ES"/>
        </w:rPr>
        <w:t xml:space="preserve"> </w:t>
      </w:r>
      <w:r>
        <w:rPr>
          <w:rFonts w:ascii="GHEA Grapalat" w:hAnsi="GHEA Grapalat"/>
          <w:sz w:val="20"/>
          <w:szCs w:val="20"/>
        </w:rPr>
        <w:t>կրում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w:t>
      </w:r>
    </w:p>
    <w:p w14:paraId="2BE448E0"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իրավաչափությունը</w:t>
      </w:r>
      <w:r>
        <w:rPr>
          <w:rFonts w:ascii="GHEA Grapalat" w:hAnsi="GHEA Grapalat"/>
          <w:sz w:val="20"/>
          <w:szCs w:val="20"/>
          <w:lang w:val="es-ES"/>
        </w:rPr>
        <w:t xml:space="preserve"> </w:t>
      </w:r>
      <w:r>
        <w:rPr>
          <w:rFonts w:ascii="GHEA Grapalat" w:hAnsi="GHEA Grapalat"/>
          <w:sz w:val="20"/>
          <w:szCs w:val="20"/>
        </w:rPr>
        <w:t>հիմնավորող</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միայն</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հիմնավորում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ապացույցի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անհնարինությունը</w:t>
      </w:r>
      <w:r>
        <w:rPr>
          <w:rFonts w:ascii="GHEA Grapalat" w:hAnsi="GHEA Grapalat"/>
          <w:sz w:val="20"/>
          <w:szCs w:val="20"/>
          <w:lang w:val="es-ES"/>
        </w:rPr>
        <w:t xml:space="preserve"> </w:t>
      </w:r>
      <w:r>
        <w:rPr>
          <w:rFonts w:ascii="GHEA Grapalat" w:hAnsi="GHEA Grapalat"/>
          <w:sz w:val="20"/>
          <w:szCs w:val="20"/>
        </w:rPr>
        <w:t>իրենից</w:t>
      </w:r>
      <w:r>
        <w:rPr>
          <w:rFonts w:ascii="GHEA Grapalat" w:hAnsi="GHEA Grapalat"/>
          <w:sz w:val="20"/>
          <w:szCs w:val="20"/>
          <w:lang w:val="es-ES"/>
        </w:rPr>
        <w:t xml:space="preserve"> </w:t>
      </w:r>
      <w:r>
        <w:rPr>
          <w:rFonts w:ascii="GHEA Grapalat" w:hAnsi="GHEA Grapalat"/>
          <w:sz w:val="20"/>
          <w:szCs w:val="20"/>
        </w:rPr>
        <w:t>անկախ</w:t>
      </w:r>
      <w:r>
        <w:rPr>
          <w:rFonts w:ascii="GHEA Grapalat" w:hAnsi="GHEA Grapalat"/>
          <w:sz w:val="20"/>
          <w:szCs w:val="20"/>
          <w:lang w:val="es-ES"/>
        </w:rPr>
        <w:t xml:space="preserve"> </w:t>
      </w:r>
      <w:r>
        <w:rPr>
          <w:rFonts w:ascii="GHEA Grapalat" w:hAnsi="GHEA Grapalat"/>
          <w:sz w:val="20"/>
          <w:szCs w:val="20"/>
        </w:rPr>
        <w:t>պատճառներով</w:t>
      </w:r>
      <w:r>
        <w:rPr>
          <w:rFonts w:ascii="GHEA Grapalat" w:hAnsi="GHEA Grapalat"/>
          <w:sz w:val="20"/>
          <w:szCs w:val="20"/>
          <w:lang w:val="es-ES"/>
        </w:rPr>
        <w:t>:</w:t>
      </w:r>
    </w:p>
    <w:p w14:paraId="6FCC8593"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բողոքարկումն</w:t>
      </w:r>
      <w:r>
        <w:rPr>
          <w:rFonts w:ascii="GHEA Grapalat" w:hAnsi="GHEA Grapalat"/>
          <w:sz w:val="20"/>
          <w:szCs w:val="20"/>
          <w:lang w:val="es-ES"/>
        </w:rPr>
        <w:t xml:space="preserve"> </w:t>
      </w:r>
      <w:r>
        <w:rPr>
          <w:rFonts w:ascii="GHEA Grapalat" w:hAnsi="GHEA Grapalat"/>
          <w:sz w:val="20"/>
          <w:szCs w:val="20"/>
        </w:rPr>
        <w:t>ինքնաբերաբար</w:t>
      </w:r>
      <w:r>
        <w:rPr>
          <w:rFonts w:ascii="GHEA Grapalat" w:hAnsi="GHEA Grapalat"/>
          <w:sz w:val="20"/>
          <w:szCs w:val="20"/>
          <w:lang w:val="es-ES"/>
        </w:rPr>
        <w:t xml:space="preserve"> </w:t>
      </w:r>
      <w:r>
        <w:rPr>
          <w:rFonts w:ascii="GHEA Grapalat" w:hAnsi="GHEA Grapalat"/>
          <w:sz w:val="20"/>
          <w:szCs w:val="20"/>
        </w:rPr>
        <w:lastRenderedPageBreak/>
        <w:t>կասեցնում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cs="GHEA Grapalat"/>
          <w:sz w:val="20"/>
          <w:szCs w:val="20"/>
        </w:rPr>
        <w:t>կետով</w:t>
      </w:r>
      <w:r>
        <w:rPr>
          <w:rFonts w:ascii="GHEA Grapalat" w:hAnsi="GHEA Grapalat"/>
          <w:sz w:val="20"/>
          <w:szCs w:val="20"/>
          <w:lang w:val="es-ES"/>
        </w:rPr>
        <w:t xml:space="preserve"> </w:t>
      </w:r>
      <w:r>
        <w:rPr>
          <w:rFonts w:ascii="GHEA Grapalat" w:hAnsi="GHEA Grapalat" w:cs="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հրապարակվելու</w:t>
      </w:r>
      <w:r>
        <w:rPr>
          <w:rFonts w:ascii="GHEA Grapalat" w:hAnsi="GHEA Grapalat"/>
          <w:sz w:val="20"/>
          <w:szCs w:val="20"/>
          <w:lang w:val="es-ES"/>
        </w:rPr>
        <w:t xml:space="preserve"> </w:t>
      </w:r>
      <w:r>
        <w:rPr>
          <w:rFonts w:ascii="GHEA Grapalat" w:hAnsi="GHEA Grapalat"/>
          <w:sz w:val="20"/>
          <w:szCs w:val="20"/>
        </w:rPr>
        <w:t>օրվանից</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վեճի</w:t>
      </w:r>
      <w:r>
        <w:rPr>
          <w:rFonts w:ascii="GHEA Grapalat" w:hAnsi="GHEA Grapalat"/>
          <w:sz w:val="20"/>
          <w:szCs w:val="20"/>
          <w:lang w:val="es-ES"/>
        </w:rPr>
        <w:t xml:space="preserve"> </w:t>
      </w:r>
      <w:r>
        <w:rPr>
          <w:rFonts w:ascii="GHEA Grapalat" w:hAnsi="GHEA Grapalat"/>
          <w:sz w:val="20"/>
          <w:szCs w:val="20"/>
        </w:rPr>
        <w:t>քննության</w:t>
      </w:r>
      <w:r>
        <w:rPr>
          <w:rFonts w:ascii="GHEA Grapalat" w:hAnsi="GHEA Grapalat"/>
          <w:sz w:val="20"/>
          <w:szCs w:val="20"/>
          <w:lang w:val="es-ES"/>
        </w:rPr>
        <w:t xml:space="preserve"> </w:t>
      </w:r>
      <w:r>
        <w:rPr>
          <w:rFonts w:ascii="GHEA Grapalat" w:hAnsi="GHEA Grapalat"/>
          <w:sz w:val="20"/>
          <w:szCs w:val="20"/>
        </w:rPr>
        <w:t>արդյունքներով</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կայացրած</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մտնելու</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142D4E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հանրային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պաշտպանության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ազգային</w:t>
      </w:r>
      <w:r>
        <w:rPr>
          <w:rFonts w:ascii="GHEA Grapalat" w:hAnsi="GHEA Grapalat"/>
          <w:sz w:val="20"/>
          <w:szCs w:val="20"/>
          <w:lang w:val="es-ES"/>
        </w:rPr>
        <w:t xml:space="preserve"> </w:t>
      </w:r>
      <w:r>
        <w:rPr>
          <w:rFonts w:ascii="GHEA Grapalat" w:hAnsi="GHEA Grapalat"/>
          <w:sz w:val="20"/>
          <w:szCs w:val="20"/>
        </w:rPr>
        <w:t>անվտանգության</w:t>
      </w:r>
      <w:r>
        <w:rPr>
          <w:rFonts w:ascii="GHEA Grapalat" w:hAnsi="GHEA Grapalat"/>
          <w:sz w:val="20"/>
          <w:szCs w:val="20"/>
          <w:lang w:val="es-ES"/>
        </w:rPr>
        <w:t xml:space="preserve"> </w:t>
      </w:r>
      <w:r>
        <w:rPr>
          <w:rFonts w:ascii="GHEA Grapalat" w:hAnsi="GHEA Grapalat"/>
          <w:sz w:val="20"/>
          <w:szCs w:val="20"/>
        </w:rPr>
        <w:t>շահերից</w:t>
      </w:r>
      <w:r>
        <w:rPr>
          <w:rFonts w:ascii="GHEA Grapalat" w:hAnsi="GHEA Grapalat"/>
          <w:sz w:val="20"/>
          <w:szCs w:val="20"/>
          <w:lang w:val="es-ES"/>
        </w:rPr>
        <w:t xml:space="preserve"> </w:t>
      </w:r>
      <w:r>
        <w:rPr>
          <w:rFonts w:ascii="GHEA Grapalat" w:hAnsi="GHEA Grapalat"/>
          <w:sz w:val="20"/>
          <w:szCs w:val="20"/>
        </w:rPr>
        <w:t>ելնելով</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շարունակել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1-</w:t>
      </w:r>
      <w:r>
        <w:rPr>
          <w:rFonts w:ascii="GHEA Grapalat" w:hAnsi="GHEA Grapalat"/>
          <w:sz w:val="20"/>
          <w:szCs w:val="20"/>
        </w:rPr>
        <w:t>ին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մարմինների</w:t>
      </w:r>
      <w:r>
        <w:rPr>
          <w:rFonts w:ascii="GHEA Grapalat" w:hAnsi="GHEA Grapalat"/>
          <w:sz w:val="20"/>
          <w:szCs w:val="20"/>
          <w:lang w:val="es-ES"/>
        </w:rPr>
        <w:t xml:space="preserve"> </w:t>
      </w:r>
      <w:r>
        <w:rPr>
          <w:rFonts w:ascii="GHEA Grapalat" w:hAnsi="GHEA Grapalat"/>
          <w:sz w:val="20"/>
          <w:szCs w:val="20"/>
        </w:rPr>
        <w:t>ղեկավարների</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իրավաբանական</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գործադիր</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ղեկավարի</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կասեցումը</w:t>
      </w:r>
      <w:r>
        <w:rPr>
          <w:rFonts w:ascii="GHEA Grapalat" w:hAnsi="GHEA Grapalat"/>
          <w:sz w:val="20"/>
          <w:szCs w:val="20"/>
          <w:lang w:val="es-ES"/>
        </w:rPr>
        <w:t xml:space="preserve"> </w:t>
      </w:r>
      <w:r>
        <w:rPr>
          <w:rFonts w:ascii="GHEA Grapalat" w:hAnsi="GHEA Grapalat"/>
          <w:sz w:val="20"/>
          <w:szCs w:val="20"/>
        </w:rPr>
        <w:t>վերացնելու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կայացման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մարմինն</w:t>
      </w:r>
      <w:r>
        <w:rPr>
          <w:rFonts w:ascii="GHEA Grapalat" w:hAnsi="GHEA Grapalat"/>
          <w:sz w:val="20"/>
          <w:szCs w:val="20"/>
          <w:lang w:val="es-ES"/>
        </w:rPr>
        <w:t xml:space="preserve"> </w:t>
      </w:r>
      <w:r>
        <w:rPr>
          <w:rFonts w:ascii="GHEA Grapalat" w:hAnsi="GHEA Grapalat"/>
          <w:sz w:val="20"/>
          <w:szCs w:val="20"/>
        </w:rPr>
        <w:t>այդ</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291D75F5"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մտնում</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պահից</w:t>
      </w:r>
      <w:r>
        <w:rPr>
          <w:rFonts w:ascii="GHEA Grapalat" w:hAnsi="GHEA Grapalat"/>
          <w:sz w:val="20"/>
          <w:szCs w:val="20"/>
          <w:lang w:val="es-ES"/>
        </w:rPr>
        <w:t>:</w:t>
      </w:r>
    </w:p>
    <w:p w14:paraId="6A430EC5"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299A827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GHEA Grapalat"/>
          <w:sz w:val="20"/>
          <w:szCs w:val="20"/>
        </w:rPr>
        <w:t>Բողոքարկման</w:t>
      </w:r>
      <w:r>
        <w:rPr>
          <w:rFonts w:ascii="GHEA Grapalat" w:hAnsi="GHEA Grapalat"/>
          <w:sz w:val="20"/>
          <w:szCs w:val="20"/>
          <w:lang w:val="es-ES"/>
        </w:rPr>
        <w:t xml:space="preserve"> </w:t>
      </w:r>
      <w:r>
        <w:rPr>
          <w:rFonts w:ascii="GHEA Grapalat" w:hAnsi="GHEA Grapalat" w:cs="GHEA Grapalat"/>
          <w:sz w:val="20"/>
          <w:szCs w:val="20"/>
        </w:rPr>
        <w:t>համար</w:t>
      </w:r>
      <w:r>
        <w:rPr>
          <w:rFonts w:ascii="GHEA Grapalat" w:hAnsi="GHEA Grapalat"/>
          <w:sz w:val="20"/>
          <w:szCs w:val="20"/>
          <w:lang w:val="es-ES"/>
        </w:rPr>
        <w:t xml:space="preserve"> </w:t>
      </w:r>
      <w:r>
        <w:rPr>
          <w:rFonts w:ascii="GHEA Grapalat" w:hAnsi="GHEA Grapalat" w:cs="GHEA Grapalat"/>
          <w:sz w:val="20"/>
          <w:szCs w:val="20"/>
        </w:rPr>
        <w:t>գանձվող</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տուրքերի</w:t>
      </w:r>
      <w:r>
        <w:rPr>
          <w:rFonts w:ascii="GHEA Grapalat" w:hAnsi="GHEA Grapalat"/>
          <w:sz w:val="20"/>
          <w:szCs w:val="20"/>
          <w:lang w:val="es-ES"/>
        </w:rPr>
        <w:t xml:space="preserve"> </w:t>
      </w:r>
      <w:r>
        <w:rPr>
          <w:rFonts w:ascii="GHEA Grapalat" w:hAnsi="GHEA Grapalat"/>
          <w:sz w:val="20"/>
          <w:szCs w:val="20"/>
        </w:rPr>
        <w:t>դրույքաչափերը</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տուրքի</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օրենքով։</w:t>
      </w:r>
    </w:p>
    <w:p w14:paraId="27D4B9DA" w14:textId="197B3EE5" w:rsidR="00B80C21" w:rsidRPr="004F71AE" w:rsidRDefault="007C222D" w:rsidP="007C222D">
      <w:pPr>
        <w:jc w:val="center"/>
        <w:rPr>
          <w:rFonts w:ascii="GHEA Grapalat" w:hAnsi="GHEA Grapalat"/>
          <w:b/>
          <w:szCs w:val="22"/>
          <w:lang w:val="af-ZA"/>
        </w:rPr>
      </w:pPr>
      <w:r>
        <w:rPr>
          <w:rFonts w:ascii="GHEA Grapalat" w:hAnsi="GHEA Grapalat" w:cs="Sylfaen"/>
          <w:b/>
          <w:szCs w:val="22"/>
          <w:lang w:val="es-ES"/>
        </w:rPr>
        <w:br w:type="page"/>
      </w:r>
      <w:r w:rsidRPr="004F71AE">
        <w:rPr>
          <w:rFonts w:ascii="GHEA Grapalat" w:hAnsi="GHEA Grapalat" w:cs="Sylfaen"/>
          <w:b/>
          <w:szCs w:val="22"/>
          <w:lang w:val="es-ES"/>
        </w:rPr>
        <w:lastRenderedPageBreak/>
        <w:t xml:space="preserve"> </w:t>
      </w:r>
      <w:r w:rsidR="00B80C21" w:rsidRPr="004F71AE">
        <w:rPr>
          <w:rFonts w:ascii="GHEA Grapalat" w:hAnsi="GHEA Grapalat" w:cs="Sylfaen"/>
          <w:b/>
          <w:szCs w:val="22"/>
          <w:lang w:val="es-ES"/>
        </w:rPr>
        <w:t>ՄԱՍ</w:t>
      </w:r>
      <w:r w:rsidR="00B80C21" w:rsidRPr="004F71AE">
        <w:rPr>
          <w:rFonts w:ascii="GHEA Grapalat" w:hAnsi="GHEA Grapalat"/>
          <w:b/>
          <w:szCs w:val="22"/>
          <w:lang w:val="af-ZA"/>
        </w:rPr>
        <w:t xml:space="preserve">  II</w:t>
      </w:r>
    </w:p>
    <w:p w14:paraId="26EAABBA" w14:textId="77777777"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14:paraId="13CAB5A5" w14:textId="394FB327" w:rsidR="00B80C21" w:rsidRPr="004F71AE" w:rsidRDefault="007402FE" w:rsidP="00B80C21">
      <w:pPr>
        <w:pStyle w:val="afd"/>
        <w:spacing w:after="0"/>
        <w:ind w:right="-7"/>
        <w:jc w:val="center"/>
        <w:rPr>
          <w:rFonts w:ascii="GHEA Grapalat" w:hAnsi="GHEA Grapalat"/>
          <w:b/>
          <w:szCs w:val="22"/>
          <w:lang w:val="af-ZA"/>
        </w:rPr>
      </w:pPr>
      <w:r>
        <w:rPr>
          <w:rFonts w:ascii="GHEA Grapalat" w:hAnsi="GHEA Grapalat" w:cs="Sylfaen"/>
          <w:b/>
          <w:szCs w:val="22"/>
          <w:lang w:val="hy-AM"/>
        </w:rPr>
        <w:t>ԳՆԱՆՇՄԱՆ ՀԱՐՑՈՒՄ</w:t>
      </w:r>
      <w:r w:rsidR="005B3F48"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14:paraId="62A741D2" w14:textId="77777777" w:rsidR="00B80C21" w:rsidRPr="004F71AE" w:rsidRDefault="00B80C21" w:rsidP="00B80C21">
      <w:pPr>
        <w:ind w:firstLine="567"/>
        <w:jc w:val="center"/>
        <w:rPr>
          <w:rFonts w:ascii="GHEA Grapalat" w:hAnsi="GHEA Grapalat"/>
          <w:sz w:val="12"/>
          <w:szCs w:val="22"/>
          <w:lang w:val="af-ZA"/>
        </w:rPr>
      </w:pPr>
    </w:p>
    <w:p w14:paraId="45950F0C" w14:textId="77777777"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026F1F92"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14:paraId="7C1AE034"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14:paraId="2E1825A0"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14:paraId="6F6849E8" w14:textId="77777777"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0EE840DF" w14:textId="77777777"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7F0D5A96" w14:textId="77777777"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3E5939CF" w14:textId="77777777"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000B83DC" w14:textId="77777777"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14:paraId="54CE313D" w14:textId="77777777"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14:paraId="0543D259" w14:textId="77777777"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14:paraId="15E951A3" w14:textId="77777777"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14:paraId="32EDA19F" w14:textId="77777777" w:rsidR="0056138C" w:rsidRPr="009F5C16" w:rsidDel="00C20953" w:rsidRDefault="0056138C" w:rsidP="003D77C0">
      <w:pPr>
        <w:pStyle w:val="norm"/>
        <w:spacing w:line="240" w:lineRule="auto"/>
        <w:ind w:left="-142" w:firstLine="284"/>
        <w:rPr>
          <w:del w:id="6"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14:paraId="615E2E92" w14:textId="77777777" w:rsidR="0056138C" w:rsidRPr="000E08D1" w:rsidRDefault="0056138C" w:rsidP="0056138C">
      <w:pPr>
        <w:ind w:firstLine="567"/>
        <w:jc w:val="both"/>
        <w:rPr>
          <w:rFonts w:ascii="GHEA Grapalat" w:hAnsi="GHEA Grapalat"/>
          <w:sz w:val="20"/>
          <w:lang w:val="af-ZA"/>
        </w:rPr>
      </w:pPr>
    </w:p>
    <w:p w14:paraId="752D80C3" w14:textId="77777777"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14:paraId="6DB19DFE"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r w:rsidRPr="004F71AE">
        <w:rPr>
          <w:rFonts w:ascii="GHEA Grapalat" w:hAnsi="GHEA Grapalat" w:cs="Sylfaen"/>
          <w:sz w:val="20"/>
          <w:szCs w:val="20"/>
          <w:lang w:val="ru-RU"/>
        </w:rPr>
        <w:t>Մասնակիցը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հայտը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ներկայացնում</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սույն</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հրավերով</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սահմանված</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կարգով։</w:t>
      </w:r>
      <w:r w:rsidRPr="004F71AE">
        <w:rPr>
          <w:rFonts w:ascii="GHEA Grapalat" w:hAnsi="GHEA Grapalat" w:cs="Sylfaen"/>
          <w:sz w:val="20"/>
          <w:szCs w:val="20"/>
          <w:lang w:val="af-ZA"/>
        </w:rPr>
        <w:t xml:space="preserve"> </w:t>
      </w:r>
    </w:p>
    <w:p w14:paraId="5206FB81" w14:textId="77777777" w:rsidR="00732B01" w:rsidRPr="004F71AE" w:rsidRDefault="00732B01" w:rsidP="00027F83">
      <w:pPr>
        <w:ind w:left="-284" w:firstLine="426"/>
        <w:jc w:val="both"/>
        <w:rPr>
          <w:rFonts w:ascii="GHEA Grapalat" w:hAnsi="GHEA Grapalat" w:cs="Sylfaen"/>
          <w:sz w:val="20"/>
          <w:lang w:val="af-ZA"/>
        </w:rPr>
      </w:pPr>
      <w:r w:rsidRPr="004F71AE">
        <w:rPr>
          <w:rFonts w:ascii="GHEA Grapalat" w:hAnsi="GHEA Grapalat"/>
          <w:sz w:val="20"/>
          <w:szCs w:val="20"/>
        </w:rPr>
        <w:t>Մ</w:t>
      </w:r>
      <w:r w:rsidRPr="004F71AE">
        <w:rPr>
          <w:rFonts w:ascii="GHEA Grapalat" w:hAnsi="GHEA Grapalat" w:cs="Sylfaen"/>
          <w:sz w:val="20"/>
          <w:szCs w:val="20"/>
        </w:rPr>
        <w:t>ասնակցի</w:t>
      </w:r>
      <w:r w:rsidRPr="004F71AE">
        <w:rPr>
          <w:rFonts w:ascii="GHEA Grapalat" w:hAnsi="GHEA Grapalat"/>
          <w:sz w:val="20"/>
          <w:szCs w:val="20"/>
          <w:lang w:val="af-ZA"/>
        </w:rPr>
        <w:t xml:space="preserve"> </w:t>
      </w:r>
      <w:r w:rsidRPr="004F71AE">
        <w:rPr>
          <w:rFonts w:ascii="GHEA Grapalat" w:hAnsi="GHEA Grapalat" w:cs="Sylfaen"/>
          <w:sz w:val="20"/>
          <w:szCs w:val="20"/>
        </w:rPr>
        <w:t>առաջարկները</w:t>
      </w:r>
      <w:r w:rsidRPr="004F71AE">
        <w:rPr>
          <w:rFonts w:ascii="GHEA Grapalat" w:hAnsi="GHEA Grapalat"/>
          <w:sz w:val="20"/>
          <w:szCs w:val="20"/>
          <w:lang w:val="af-ZA"/>
        </w:rPr>
        <w:t xml:space="preserve">, </w:t>
      </w:r>
      <w:r w:rsidRPr="004F71AE">
        <w:rPr>
          <w:rFonts w:ascii="GHEA Grapalat" w:hAnsi="GHEA Grapalat" w:cs="Sylfaen"/>
          <w:sz w:val="20"/>
          <w:szCs w:val="20"/>
        </w:rPr>
        <w:t>դրանց</w:t>
      </w:r>
      <w:r w:rsidRPr="004F71AE">
        <w:rPr>
          <w:rFonts w:ascii="GHEA Grapalat" w:hAnsi="GHEA Grapalat"/>
          <w:sz w:val="20"/>
          <w:szCs w:val="20"/>
          <w:lang w:val="af-ZA"/>
        </w:rPr>
        <w:t xml:space="preserve"> </w:t>
      </w:r>
      <w:r w:rsidRPr="004F71AE">
        <w:rPr>
          <w:rFonts w:ascii="GHEA Grapalat" w:hAnsi="GHEA Grapalat" w:cs="Sylfaen"/>
          <w:sz w:val="20"/>
          <w:szCs w:val="20"/>
        </w:rPr>
        <w:t>վերաբերող</w:t>
      </w:r>
      <w:r w:rsidRPr="004F71AE">
        <w:rPr>
          <w:rFonts w:ascii="GHEA Grapalat" w:hAnsi="GHEA Grapalat"/>
          <w:sz w:val="20"/>
          <w:szCs w:val="20"/>
          <w:lang w:val="af-ZA"/>
        </w:rPr>
        <w:t xml:space="preserve"> </w:t>
      </w:r>
      <w:r w:rsidRPr="004F71AE">
        <w:rPr>
          <w:rFonts w:ascii="GHEA Grapalat" w:hAnsi="GHEA Grapalat" w:cs="Sylfaen"/>
          <w:sz w:val="20"/>
          <w:szCs w:val="20"/>
        </w:rPr>
        <w:t>փաստաթղթերը</w:t>
      </w:r>
      <w:r w:rsidRPr="004F71AE">
        <w:rPr>
          <w:rFonts w:ascii="GHEA Grapalat" w:hAnsi="GHEA Grapalat"/>
          <w:sz w:val="20"/>
          <w:szCs w:val="20"/>
          <w:lang w:val="af-ZA"/>
        </w:rPr>
        <w:t xml:space="preserve"> </w:t>
      </w:r>
      <w:r w:rsidRPr="004F71AE">
        <w:rPr>
          <w:rFonts w:ascii="GHEA Grapalat" w:hAnsi="GHEA Grapalat" w:cs="Sylfaen"/>
          <w:sz w:val="20"/>
          <w:szCs w:val="20"/>
        </w:rPr>
        <w:t>դրվում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մեջ</w:t>
      </w:r>
      <w:r w:rsidRPr="004F71AE">
        <w:rPr>
          <w:rFonts w:ascii="GHEA Grapalat" w:hAnsi="GHEA Grapalat"/>
          <w:sz w:val="20"/>
          <w:szCs w:val="20"/>
          <w:lang w:val="af-ZA"/>
        </w:rPr>
        <w:t xml:space="preserve">, </w:t>
      </w:r>
      <w:r w:rsidRPr="004F71AE">
        <w:rPr>
          <w:rFonts w:ascii="GHEA Grapalat" w:hAnsi="GHEA Grapalat" w:cs="Sylfaen"/>
          <w:sz w:val="20"/>
          <w:szCs w:val="20"/>
        </w:rPr>
        <w:t>որը</w:t>
      </w:r>
      <w:r w:rsidRPr="004F71AE">
        <w:rPr>
          <w:rFonts w:ascii="GHEA Grapalat" w:hAnsi="GHEA Grapalat"/>
          <w:sz w:val="20"/>
          <w:szCs w:val="20"/>
          <w:lang w:val="af-ZA"/>
        </w:rPr>
        <w:t xml:space="preserve"> </w:t>
      </w:r>
      <w:r w:rsidRPr="004F71AE">
        <w:rPr>
          <w:rFonts w:ascii="GHEA Grapalat" w:hAnsi="GHEA Grapalat" w:cs="Sylfaen"/>
          <w:sz w:val="20"/>
          <w:szCs w:val="20"/>
        </w:rPr>
        <w:t>սոսնձում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այն</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ներկայացնողը</w:t>
      </w:r>
      <w:r w:rsidRPr="004F71AE">
        <w:rPr>
          <w:rFonts w:ascii="GHEA Grapalat" w:hAnsi="GHEA Grapalat"/>
          <w:color w:val="FF0000"/>
          <w:sz w:val="20"/>
          <w:szCs w:val="20"/>
          <w:lang w:val="af-ZA"/>
        </w:rPr>
        <w:t xml:space="preserve">: </w:t>
      </w:r>
      <w:r w:rsidRPr="004F71AE">
        <w:rPr>
          <w:rFonts w:ascii="GHEA Grapalat" w:hAnsi="GHEA Grapalat" w:cs="Sylfaen"/>
          <w:b/>
          <w:color w:val="FF0000"/>
          <w:sz w:val="20"/>
          <w:szCs w:val="20"/>
          <w:highlight w:val="yellow"/>
        </w:rPr>
        <w:t>Ծրարում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ներառված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կազմվում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են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բնօրինակից</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r w:rsidRPr="004F71AE">
        <w:rPr>
          <w:rFonts w:ascii="GHEA Grapalat" w:hAnsi="GHEA Grapalat" w:cs="Sylfaen"/>
          <w:b/>
          <w:color w:val="FF0000"/>
          <w:sz w:val="20"/>
          <w:szCs w:val="20"/>
          <w:highlight w:val="yellow"/>
          <w:lang w:val="es-ES"/>
        </w:rPr>
        <w:t>բացառությամբ</w:t>
      </w:r>
      <w:r w:rsidRPr="004F71AE">
        <w:rPr>
          <w:rFonts w:ascii="GHEA Grapalat" w:hAnsi="GHEA Grapalat" w:cs="Sylfaen"/>
          <w:b/>
          <w:color w:val="FF0000"/>
          <w:sz w:val="20"/>
          <w:szCs w:val="20"/>
          <w:highlight w:val="yellow"/>
          <w:lang w:val="af-ZA"/>
        </w:rPr>
        <w:t xml:space="preserve"> 3-</w:t>
      </w:r>
      <w:r w:rsidRPr="004F71AE">
        <w:rPr>
          <w:rFonts w:ascii="GHEA Grapalat" w:hAnsi="GHEA Grapalat" w:cs="Sylfaen"/>
          <w:b/>
          <w:color w:val="FF0000"/>
          <w:sz w:val="20"/>
          <w:szCs w:val="20"/>
          <w:highlight w:val="yellow"/>
          <w:lang w:val="es-ES"/>
        </w:rPr>
        <w:t>րդ</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տրամադրված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կամ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հաստատված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փաստաթղթերի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որոնց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դեպքում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ներկայացվում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դրանց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բնօրինակից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պատճենահանված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տարբերակը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r w:rsidRPr="004F71AE">
        <w:rPr>
          <w:rFonts w:ascii="GHEA Grapalat" w:hAnsi="GHEA Grapalat"/>
          <w:b/>
          <w:color w:val="FF0000"/>
          <w:sz w:val="20"/>
          <w:szCs w:val="20"/>
          <w:highlight w:val="yellow"/>
        </w:rPr>
        <w:t>երկու</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օրինակ</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պատճեններից</w:t>
      </w:r>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r w:rsidRPr="000104E2">
        <w:rPr>
          <w:rFonts w:ascii="GHEA Grapalat" w:hAnsi="GHEA Grapalat" w:cs="Sylfaen"/>
          <w:b/>
          <w:color w:val="FF0000"/>
          <w:sz w:val="20"/>
          <w:szCs w:val="20"/>
          <w:highlight w:val="yellow"/>
        </w:rPr>
        <w:t>Փաստաթղթերի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փաթեթների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վրա</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համապատասխանաբար</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գրվում</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բնօրինակ</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պատճեն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բառերը</w:t>
      </w:r>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lang w:val="ru-RU"/>
        </w:rPr>
        <w:t>Հայտում</w:t>
      </w:r>
      <w:r w:rsidRPr="004F71AE">
        <w:rPr>
          <w:rFonts w:ascii="GHEA Grapalat" w:hAnsi="GHEA Grapalat" w:cs="Sylfaen"/>
          <w:sz w:val="20"/>
          <w:lang w:val="af-ZA"/>
        </w:rPr>
        <w:t xml:space="preserve"> </w:t>
      </w:r>
      <w:r w:rsidRPr="004F71AE">
        <w:rPr>
          <w:rFonts w:ascii="GHEA Grapalat" w:hAnsi="GHEA Grapalat" w:cs="Sylfaen"/>
          <w:sz w:val="20"/>
          <w:lang w:val="ru-RU"/>
        </w:rPr>
        <w:t>ներառվող</w:t>
      </w:r>
      <w:r w:rsidRPr="004F71AE">
        <w:rPr>
          <w:rFonts w:ascii="GHEA Grapalat" w:hAnsi="GHEA Grapalat" w:cs="Sylfaen"/>
          <w:sz w:val="20"/>
          <w:lang w:val="af-ZA"/>
        </w:rPr>
        <w:t xml:space="preserve"> </w:t>
      </w:r>
      <w:r w:rsidRPr="004F71AE">
        <w:rPr>
          <w:rFonts w:ascii="GHEA Grapalat" w:hAnsi="GHEA Grapalat" w:cs="Sylfaen"/>
          <w:sz w:val="20"/>
          <w:lang w:val="ru-RU"/>
        </w:rPr>
        <w:t>բնօրինակ</w:t>
      </w:r>
      <w:r w:rsidRPr="004F71AE">
        <w:rPr>
          <w:rFonts w:ascii="GHEA Grapalat" w:hAnsi="GHEA Grapalat" w:cs="Sylfaen"/>
          <w:sz w:val="20"/>
          <w:lang w:val="af-ZA"/>
        </w:rPr>
        <w:t xml:space="preserve"> </w:t>
      </w:r>
      <w:r w:rsidRPr="004F71AE">
        <w:rPr>
          <w:rFonts w:ascii="GHEA Grapalat" w:hAnsi="GHEA Grapalat" w:cs="Sylfaen"/>
          <w:sz w:val="20"/>
          <w:lang w:val="ru-RU"/>
        </w:rPr>
        <w:t>փաստաթղթերի</w:t>
      </w:r>
      <w:r w:rsidRPr="004F71AE">
        <w:rPr>
          <w:rFonts w:ascii="GHEA Grapalat" w:hAnsi="GHEA Grapalat" w:cs="Sylfaen"/>
          <w:sz w:val="20"/>
          <w:lang w:val="af-ZA"/>
        </w:rPr>
        <w:t xml:space="preserve"> </w:t>
      </w:r>
      <w:r w:rsidRPr="004F71AE">
        <w:rPr>
          <w:rFonts w:ascii="GHEA Grapalat" w:hAnsi="GHEA Grapalat" w:cs="Sylfaen"/>
          <w:sz w:val="20"/>
          <w:lang w:val="ru-RU"/>
        </w:rPr>
        <w:t>փոխարեն</w:t>
      </w:r>
      <w:r w:rsidRPr="004F71AE">
        <w:rPr>
          <w:rFonts w:ascii="GHEA Grapalat" w:hAnsi="GHEA Grapalat" w:cs="Sylfaen"/>
          <w:sz w:val="20"/>
          <w:lang w:val="af-ZA"/>
        </w:rPr>
        <w:t xml:space="preserve"> </w:t>
      </w:r>
      <w:r w:rsidRPr="004F71AE">
        <w:rPr>
          <w:rFonts w:ascii="GHEA Grapalat" w:hAnsi="GHEA Grapalat" w:cs="Sylfaen"/>
          <w:sz w:val="20"/>
          <w:lang w:val="ru-RU"/>
        </w:rPr>
        <w:t>կարող</w:t>
      </w:r>
      <w:r w:rsidRPr="004F71AE">
        <w:rPr>
          <w:rFonts w:ascii="GHEA Grapalat" w:hAnsi="GHEA Grapalat" w:cs="Sylfaen"/>
          <w:sz w:val="20"/>
          <w:lang w:val="af-ZA"/>
        </w:rPr>
        <w:t xml:space="preserve"> </w:t>
      </w:r>
      <w:r w:rsidRPr="004F71AE">
        <w:rPr>
          <w:rFonts w:ascii="GHEA Grapalat" w:hAnsi="GHEA Grapalat" w:cs="Sylfaen"/>
          <w:sz w:val="20"/>
          <w:lang w:val="ru-RU"/>
        </w:rPr>
        <w:t>են</w:t>
      </w:r>
      <w:r w:rsidRPr="004F71AE">
        <w:rPr>
          <w:rFonts w:ascii="GHEA Grapalat" w:hAnsi="GHEA Grapalat" w:cs="Sylfaen"/>
          <w:sz w:val="20"/>
          <w:lang w:val="af-ZA"/>
        </w:rPr>
        <w:t xml:space="preserve"> </w:t>
      </w:r>
      <w:r w:rsidRPr="004F71AE">
        <w:rPr>
          <w:rFonts w:ascii="GHEA Grapalat" w:hAnsi="GHEA Grapalat" w:cs="Sylfaen"/>
          <w:sz w:val="20"/>
          <w:lang w:val="ru-RU"/>
        </w:rPr>
        <w:t>ներկայացվել</w:t>
      </w:r>
      <w:r w:rsidRPr="004F71AE">
        <w:rPr>
          <w:rFonts w:ascii="GHEA Grapalat" w:hAnsi="GHEA Grapalat" w:cs="Sylfaen"/>
          <w:sz w:val="20"/>
          <w:lang w:val="af-ZA"/>
        </w:rPr>
        <w:t xml:space="preserve"> </w:t>
      </w:r>
      <w:r w:rsidRPr="004F71AE">
        <w:rPr>
          <w:rFonts w:ascii="GHEA Grapalat" w:hAnsi="GHEA Grapalat" w:cs="Sylfaen"/>
          <w:sz w:val="20"/>
          <w:lang w:val="ru-RU"/>
        </w:rPr>
        <w:t>դրանց</w:t>
      </w:r>
      <w:r w:rsidRPr="004F71AE">
        <w:rPr>
          <w:rFonts w:ascii="GHEA Grapalat" w:hAnsi="GHEA Grapalat" w:cs="Sylfaen"/>
          <w:sz w:val="20"/>
          <w:lang w:val="af-ZA"/>
        </w:rPr>
        <w:t xml:space="preserve"> </w:t>
      </w:r>
      <w:r w:rsidRPr="004F71AE">
        <w:rPr>
          <w:rFonts w:ascii="GHEA Grapalat" w:hAnsi="GHEA Grapalat" w:cs="Sylfaen"/>
          <w:sz w:val="20"/>
          <w:lang w:val="ru-RU"/>
        </w:rPr>
        <w:t>նոտարական</w:t>
      </w:r>
      <w:r w:rsidRPr="004F71AE">
        <w:rPr>
          <w:rFonts w:ascii="GHEA Grapalat" w:hAnsi="GHEA Grapalat" w:cs="Sylfaen"/>
          <w:sz w:val="20"/>
          <w:lang w:val="af-ZA"/>
        </w:rPr>
        <w:t xml:space="preserve"> </w:t>
      </w:r>
      <w:r w:rsidRPr="004F71AE">
        <w:rPr>
          <w:rFonts w:ascii="GHEA Grapalat" w:hAnsi="GHEA Grapalat" w:cs="Sylfaen"/>
          <w:sz w:val="20"/>
          <w:lang w:val="ru-RU"/>
        </w:rPr>
        <w:t>կարգով</w:t>
      </w:r>
      <w:r w:rsidRPr="004F71AE">
        <w:rPr>
          <w:rFonts w:ascii="GHEA Grapalat" w:hAnsi="GHEA Grapalat" w:cs="Sylfaen"/>
          <w:sz w:val="20"/>
          <w:lang w:val="af-ZA"/>
        </w:rPr>
        <w:t xml:space="preserve"> </w:t>
      </w:r>
      <w:r w:rsidRPr="004F71AE">
        <w:rPr>
          <w:rFonts w:ascii="GHEA Grapalat" w:hAnsi="GHEA Grapalat" w:cs="Sylfaen"/>
          <w:sz w:val="20"/>
          <w:lang w:val="ru-RU"/>
        </w:rPr>
        <w:t>վավերացված</w:t>
      </w:r>
      <w:r w:rsidRPr="004F71AE">
        <w:rPr>
          <w:rFonts w:ascii="GHEA Grapalat" w:hAnsi="GHEA Grapalat" w:cs="Sylfaen"/>
          <w:sz w:val="20"/>
          <w:lang w:val="af-ZA"/>
        </w:rPr>
        <w:t xml:space="preserve"> </w:t>
      </w:r>
      <w:r w:rsidRPr="004F71AE">
        <w:rPr>
          <w:rFonts w:ascii="GHEA Grapalat" w:hAnsi="GHEA Grapalat" w:cs="Sylfaen"/>
          <w:sz w:val="20"/>
          <w:lang w:val="ru-RU"/>
        </w:rPr>
        <w:t>օրինակները։</w:t>
      </w:r>
    </w:p>
    <w:p w14:paraId="70EB62CB" w14:textId="77777777"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cs="Sylfaen"/>
          <w:b/>
          <w:color w:val="FF0000"/>
          <w:sz w:val="20"/>
          <w:szCs w:val="20"/>
          <w:highlight w:val="yellow"/>
        </w:rPr>
        <w:t>Ծրարը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սույն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հրավերով</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նախատեսված</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ստորագրում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դրանք</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ներկայացնող</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վերջինիս</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լիազորված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այսուհետ</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գործակալ</w:t>
      </w:r>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szCs w:val="20"/>
        </w:rPr>
        <w:t>Եթե</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գործակալը</w:t>
      </w:r>
      <w:r w:rsidRPr="004F71AE">
        <w:rPr>
          <w:rFonts w:ascii="GHEA Grapalat" w:hAnsi="GHEA Grapalat"/>
          <w:sz w:val="20"/>
          <w:szCs w:val="20"/>
          <w:lang w:val="af-ZA"/>
        </w:rPr>
        <w:t xml:space="preserve">, </w:t>
      </w:r>
      <w:r w:rsidRPr="004F71AE">
        <w:rPr>
          <w:rFonts w:ascii="GHEA Grapalat" w:hAnsi="GHEA Grapalat" w:cs="Sylfaen"/>
          <w:sz w:val="20"/>
          <w:szCs w:val="20"/>
        </w:rPr>
        <w:t>ապա</w:t>
      </w:r>
      <w:r w:rsidRPr="004F71AE">
        <w:rPr>
          <w:rFonts w:ascii="GHEA Grapalat" w:hAnsi="GHEA Grapalat"/>
          <w:sz w:val="20"/>
          <w:szCs w:val="20"/>
          <w:lang w:val="af-ZA"/>
        </w:rPr>
        <w:t xml:space="preserve"> </w:t>
      </w:r>
      <w:r w:rsidRPr="004F71AE">
        <w:rPr>
          <w:rFonts w:ascii="GHEA Grapalat" w:hAnsi="GHEA Grapalat" w:cs="Sylfaen"/>
          <w:sz w:val="20"/>
          <w:szCs w:val="20"/>
        </w:rPr>
        <w:t>հայտով</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ներկայացվում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վերջինիս</w:t>
      </w:r>
      <w:r w:rsidRPr="004F71AE">
        <w:rPr>
          <w:rFonts w:ascii="GHEA Grapalat" w:hAnsi="GHEA Grapalat"/>
          <w:sz w:val="20"/>
          <w:szCs w:val="20"/>
          <w:lang w:val="af-ZA"/>
        </w:rPr>
        <w:t xml:space="preserve"> </w:t>
      </w:r>
      <w:r w:rsidRPr="004F71AE">
        <w:rPr>
          <w:rFonts w:ascii="GHEA Grapalat" w:hAnsi="GHEA Grapalat" w:cs="Sylfaen"/>
          <w:sz w:val="20"/>
          <w:szCs w:val="20"/>
        </w:rPr>
        <w:t>այդ</w:t>
      </w:r>
      <w:r w:rsidRPr="004F71AE">
        <w:rPr>
          <w:rFonts w:ascii="GHEA Grapalat" w:hAnsi="GHEA Grapalat"/>
          <w:sz w:val="20"/>
          <w:szCs w:val="20"/>
          <w:lang w:val="af-ZA"/>
        </w:rPr>
        <w:t xml:space="preserve"> </w:t>
      </w:r>
      <w:r w:rsidRPr="004F71AE">
        <w:rPr>
          <w:rFonts w:ascii="GHEA Grapalat" w:hAnsi="GHEA Grapalat" w:cs="Sylfaen"/>
          <w:sz w:val="20"/>
          <w:szCs w:val="20"/>
        </w:rPr>
        <w:t>լիազորությունը</w:t>
      </w:r>
      <w:r w:rsidRPr="004F71AE">
        <w:rPr>
          <w:rFonts w:ascii="GHEA Grapalat" w:hAnsi="GHEA Grapalat"/>
          <w:sz w:val="20"/>
          <w:szCs w:val="20"/>
          <w:lang w:val="af-ZA"/>
        </w:rPr>
        <w:t xml:space="preserve"> </w:t>
      </w:r>
      <w:r w:rsidRPr="004F71AE">
        <w:rPr>
          <w:rFonts w:ascii="GHEA Grapalat" w:hAnsi="GHEA Grapalat" w:cs="Sylfaen"/>
          <w:sz w:val="20"/>
          <w:szCs w:val="20"/>
        </w:rPr>
        <w:t>վերապահված</w:t>
      </w:r>
      <w:r w:rsidRPr="004F71AE">
        <w:rPr>
          <w:rFonts w:ascii="GHEA Grapalat" w:hAnsi="GHEA Grapalat"/>
          <w:sz w:val="20"/>
          <w:szCs w:val="20"/>
          <w:lang w:val="af-ZA"/>
        </w:rPr>
        <w:t xml:space="preserve"> </w:t>
      </w:r>
      <w:r w:rsidRPr="004F71AE">
        <w:rPr>
          <w:rFonts w:ascii="GHEA Grapalat" w:hAnsi="GHEA Grapalat" w:cs="Sylfaen"/>
          <w:sz w:val="20"/>
          <w:szCs w:val="20"/>
        </w:rPr>
        <w:t>լինելու</w:t>
      </w:r>
      <w:r w:rsidRPr="004F71AE">
        <w:rPr>
          <w:rFonts w:ascii="GHEA Grapalat" w:hAnsi="GHEA Grapalat"/>
          <w:sz w:val="20"/>
          <w:szCs w:val="20"/>
          <w:lang w:val="af-ZA"/>
        </w:rPr>
        <w:t xml:space="preserve"> </w:t>
      </w:r>
      <w:r w:rsidRPr="004F71AE">
        <w:rPr>
          <w:rFonts w:ascii="GHEA Grapalat" w:hAnsi="GHEA Grapalat" w:cs="Sylfaen"/>
          <w:sz w:val="20"/>
          <w:szCs w:val="20"/>
        </w:rPr>
        <w:t>մասին</w:t>
      </w:r>
      <w:r w:rsidRPr="004F71AE">
        <w:rPr>
          <w:rFonts w:ascii="GHEA Grapalat" w:hAnsi="GHEA Grapalat" w:cs="Sylfaen"/>
          <w:sz w:val="20"/>
          <w:szCs w:val="20"/>
          <w:lang w:val="af-ZA"/>
        </w:rPr>
        <w:t xml:space="preserve"> </w:t>
      </w:r>
      <w:r w:rsidRPr="004F71AE">
        <w:rPr>
          <w:rFonts w:ascii="GHEA Grapalat" w:hAnsi="GHEA Grapalat" w:cs="Sylfaen"/>
          <w:sz w:val="20"/>
          <w:szCs w:val="20"/>
        </w:rPr>
        <w:t>փաստաթուղթ</w:t>
      </w:r>
      <w:r w:rsidRPr="004F71AE">
        <w:rPr>
          <w:rFonts w:ascii="GHEA Grapalat" w:hAnsi="GHEA Grapalat" w:cs="Sylfaen"/>
          <w:sz w:val="20"/>
          <w:szCs w:val="20"/>
          <w:lang w:val="af-ZA"/>
        </w:rPr>
        <w:t>:</w:t>
      </w:r>
    </w:p>
    <w:p w14:paraId="113A0B46" w14:textId="77777777"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r w:rsidRPr="004F71AE">
        <w:rPr>
          <w:rFonts w:ascii="GHEA Grapalat" w:hAnsi="GHEA Grapalat" w:cs="Sylfaen"/>
          <w:sz w:val="20"/>
          <w:szCs w:val="20"/>
        </w:rPr>
        <w:t>Սույն</w:t>
      </w:r>
      <w:r w:rsidRPr="004F71AE">
        <w:rPr>
          <w:rFonts w:ascii="GHEA Grapalat" w:hAnsi="GHEA Grapalat"/>
          <w:sz w:val="20"/>
          <w:szCs w:val="20"/>
          <w:lang w:val="af-ZA"/>
        </w:rPr>
        <w:t xml:space="preserve"> </w:t>
      </w:r>
      <w:r w:rsidRPr="004F71AE">
        <w:rPr>
          <w:rFonts w:ascii="GHEA Grapalat" w:hAnsi="GHEA Grapalat"/>
          <w:sz w:val="20"/>
          <w:szCs w:val="20"/>
        </w:rPr>
        <w:t>հրահանգի</w:t>
      </w:r>
      <w:r w:rsidRPr="004F71AE">
        <w:rPr>
          <w:rFonts w:ascii="GHEA Grapalat" w:hAnsi="GHEA Grapalat"/>
          <w:sz w:val="20"/>
          <w:szCs w:val="20"/>
          <w:lang w:val="af-ZA"/>
        </w:rPr>
        <w:t xml:space="preserve"> 3.1 </w:t>
      </w:r>
      <w:r w:rsidRPr="004F71AE">
        <w:rPr>
          <w:rFonts w:ascii="GHEA Grapalat" w:hAnsi="GHEA Grapalat"/>
          <w:sz w:val="20"/>
          <w:szCs w:val="20"/>
        </w:rPr>
        <w:t>կետում</w:t>
      </w:r>
      <w:r w:rsidRPr="004F71AE">
        <w:rPr>
          <w:rFonts w:ascii="GHEA Grapalat" w:hAnsi="GHEA Grapalat"/>
          <w:sz w:val="20"/>
          <w:szCs w:val="20"/>
          <w:lang w:val="af-ZA"/>
        </w:rPr>
        <w:t xml:space="preserve"> </w:t>
      </w:r>
      <w:r w:rsidRPr="004F71AE">
        <w:rPr>
          <w:rFonts w:ascii="GHEA Grapalat" w:hAnsi="GHEA Grapalat" w:cs="Sylfaen"/>
          <w:sz w:val="20"/>
          <w:szCs w:val="20"/>
        </w:rPr>
        <w:t>նշված</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վրա</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կազմելու</w:t>
      </w:r>
      <w:r w:rsidRPr="004F71AE">
        <w:rPr>
          <w:rFonts w:ascii="GHEA Grapalat" w:hAnsi="GHEA Grapalat"/>
          <w:sz w:val="20"/>
          <w:szCs w:val="20"/>
          <w:lang w:val="af-ZA"/>
        </w:rPr>
        <w:t xml:space="preserve"> </w:t>
      </w:r>
      <w:r w:rsidRPr="004F71AE">
        <w:rPr>
          <w:rFonts w:ascii="GHEA Grapalat" w:hAnsi="GHEA Grapalat" w:cs="Sylfaen"/>
          <w:sz w:val="20"/>
          <w:szCs w:val="20"/>
        </w:rPr>
        <w:t>լեզվով</w:t>
      </w:r>
      <w:r w:rsidRPr="004F71AE">
        <w:rPr>
          <w:rFonts w:ascii="GHEA Grapalat" w:hAnsi="GHEA Grapalat"/>
          <w:sz w:val="20"/>
          <w:szCs w:val="20"/>
          <w:lang w:val="af-ZA"/>
        </w:rPr>
        <w:t xml:space="preserve"> </w:t>
      </w:r>
      <w:r w:rsidRPr="004F71AE">
        <w:rPr>
          <w:rFonts w:ascii="GHEA Grapalat" w:hAnsi="GHEA Grapalat" w:cs="Sylfaen"/>
          <w:sz w:val="20"/>
          <w:szCs w:val="20"/>
        </w:rPr>
        <w:t>նշվում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p>
    <w:p w14:paraId="7ACF23EA"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ներկայացման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հասցեն</w:t>
      </w:r>
      <w:r w:rsidRPr="004F71AE">
        <w:rPr>
          <w:rFonts w:ascii="GHEA Grapalat" w:hAnsi="GHEA Grapalat"/>
          <w:b/>
          <w:sz w:val="20"/>
          <w:szCs w:val="20"/>
          <w:u w:val="single"/>
          <w:lang w:val="af-ZA"/>
        </w:rPr>
        <w:t>).</w:t>
      </w:r>
    </w:p>
    <w:p w14:paraId="77A1BDA4"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r w:rsidRPr="004F71AE">
        <w:rPr>
          <w:rFonts w:ascii="GHEA Grapalat" w:hAnsi="GHEA Grapalat"/>
          <w:b/>
          <w:sz w:val="20"/>
          <w:szCs w:val="20"/>
          <w:u w:val="single"/>
        </w:rPr>
        <w:t>ընթացակարգի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ծածկագիրը</w:t>
      </w:r>
      <w:r w:rsidRPr="004F71AE">
        <w:rPr>
          <w:rFonts w:ascii="GHEA Grapalat" w:hAnsi="GHEA Grapalat"/>
          <w:b/>
          <w:sz w:val="20"/>
          <w:szCs w:val="20"/>
          <w:u w:val="single"/>
          <w:lang w:val="af-ZA"/>
        </w:rPr>
        <w:t>.</w:t>
      </w:r>
    </w:p>
    <w:p w14:paraId="12F543AD"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r w:rsidRPr="004F71AE">
        <w:rPr>
          <w:rFonts w:ascii="GHEA Grapalat" w:hAnsi="GHEA Grapalat" w:cs="Sylfaen"/>
          <w:b/>
          <w:sz w:val="20"/>
          <w:szCs w:val="20"/>
          <w:u w:val="single"/>
        </w:rPr>
        <w:t>չբացել</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մինչև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նիստը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բառերը</w:t>
      </w:r>
      <w:r w:rsidRPr="004F71AE">
        <w:rPr>
          <w:rFonts w:ascii="GHEA Grapalat" w:hAnsi="GHEA Grapalat"/>
          <w:b/>
          <w:sz w:val="20"/>
          <w:szCs w:val="20"/>
          <w:u w:val="single"/>
          <w:lang w:val="af-ZA"/>
        </w:rPr>
        <w:t>.</w:t>
      </w:r>
    </w:p>
    <w:p w14:paraId="66320A81"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անունը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գտնվելու</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հեռախոսահամարը</w:t>
      </w:r>
      <w:r w:rsidRPr="004F71AE">
        <w:rPr>
          <w:rFonts w:ascii="GHEA Grapalat" w:hAnsi="GHEA Grapalat"/>
          <w:b/>
          <w:sz w:val="20"/>
          <w:szCs w:val="20"/>
          <w:u w:val="single"/>
          <w:lang w:val="af-ZA"/>
        </w:rPr>
        <w:t>:</w:t>
      </w:r>
    </w:p>
    <w:p w14:paraId="28C9DBB8"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r w:rsidRPr="004F71AE">
        <w:rPr>
          <w:rFonts w:ascii="GHEA Grapalat" w:hAnsi="GHEA Grapalat" w:cs="Sylfaen"/>
          <w:b/>
          <w:sz w:val="20"/>
          <w:szCs w:val="20"/>
          <w:u w:val="single"/>
        </w:rPr>
        <w:t>Սույն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հրահանգի</w:t>
      </w:r>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r w:rsidRPr="004F71AE">
        <w:rPr>
          <w:rFonts w:ascii="GHEA Grapalat" w:hAnsi="GHEA Grapalat" w:cs="Sylfaen"/>
          <w:b/>
          <w:sz w:val="20"/>
          <w:szCs w:val="20"/>
          <w:u w:val="single"/>
        </w:rPr>
        <w:t>կետերի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պահանջներին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չհամապատասխանող</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հանձնաժողովը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նիստում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մերժում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նույնությամբ</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վերադարձնում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ներկայացնողին</w:t>
      </w:r>
      <w:r w:rsidRPr="004F71AE">
        <w:rPr>
          <w:rFonts w:ascii="GHEA Grapalat" w:hAnsi="GHEA Grapalat" w:cs="Sylfaen"/>
          <w:sz w:val="20"/>
          <w:szCs w:val="20"/>
          <w:lang w:val="af-ZA"/>
        </w:rPr>
        <w:t>:</w:t>
      </w:r>
    </w:p>
    <w:p w14:paraId="62FEE80D" w14:textId="77777777" w:rsidR="00784CE3" w:rsidRPr="004F71AE" w:rsidRDefault="00784CE3" w:rsidP="00B80C21">
      <w:pPr>
        <w:pStyle w:val="norm"/>
        <w:spacing w:line="240" w:lineRule="auto"/>
        <w:ind w:firstLine="284"/>
        <w:jc w:val="right"/>
        <w:rPr>
          <w:rFonts w:ascii="GHEA Grapalat" w:hAnsi="GHEA Grapalat" w:cs="Sylfaen"/>
          <w:b/>
          <w:sz w:val="20"/>
          <w:lang w:val="es-ES"/>
        </w:rPr>
      </w:pPr>
    </w:p>
    <w:p w14:paraId="68191C21" w14:textId="77777777" w:rsidR="00B80C21" w:rsidRPr="004F71AE" w:rsidRDefault="00B80C21" w:rsidP="00B80C21">
      <w:pPr>
        <w:pStyle w:val="norm"/>
        <w:spacing w:line="240" w:lineRule="auto"/>
        <w:ind w:firstLine="284"/>
        <w:jc w:val="right"/>
        <w:rPr>
          <w:rFonts w:ascii="GHEA Grapalat" w:hAnsi="GHEA Grapalat" w:cs="Arial"/>
          <w:b/>
          <w:sz w:val="20"/>
          <w:lang w:val="af-ZA"/>
        </w:rPr>
      </w:pPr>
      <w:r w:rsidRPr="004F71AE">
        <w:rPr>
          <w:rFonts w:ascii="GHEA Grapalat" w:hAnsi="GHEA Grapalat" w:cs="Sylfaen"/>
          <w:b/>
          <w:sz w:val="20"/>
          <w:lang w:val="es-ES"/>
        </w:rPr>
        <w:lastRenderedPageBreak/>
        <w:t>Հավելված</w:t>
      </w:r>
      <w:r w:rsidRPr="004F71AE">
        <w:rPr>
          <w:rFonts w:ascii="GHEA Grapalat" w:hAnsi="GHEA Grapalat" w:cs="Arial"/>
          <w:b/>
          <w:sz w:val="20"/>
          <w:lang w:val="af-ZA"/>
        </w:rPr>
        <w:t xml:space="preserve">  N 1</w:t>
      </w:r>
    </w:p>
    <w:p w14:paraId="2658FCED" w14:textId="42047BC1" w:rsidR="00B80C21" w:rsidRPr="004F71AE" w:rsidRDefault="00122878" w:rsidP="00B80C21">
      <w:pPr>
        <w:pStyle w:val="31"/>
        <w:spacing w:line="240" w:lineRule="auto"/>
        <w:jc w:val="right"/>
        <w:rPr>
          <w:rFonts w:ascii="GHEA Grapalat" w:hAnsi="GHEA Grapalat" w:cs="Arial"/>
          <w:b/>
          <w:lang w:val="af-ZA"/>
        </w:rPr>
      </w:pPr>
      <w:r>
        <w:rPr>
          <w:rFonts w:ascii="GHEA Grapalat" w:hAnsi="GHEA Grapalat"/>
          <w:b/>
          <w:lang w:val="af-ZA"/>
        </w:rPr>
        <w:t>ՀՀԱՄ-ԹԼԻԿ-ՀԴ-ԳՀԱՇՁԲ -</w:t>
      </w:r>
      <w:r w:rsidR="00E621F3">
        <w:rPr>
          <w:rFonts w:ascii="GHEA Grapalat" w:hAnsi="GHEA Grapalat"/>
          <w:b/>
          <w:lang w:val="af-ZA"/>
        </w:rPr>
        <w:t>25/02</w:t>
      </w:r>
      <w:r w:rsidR="0030128F" w:rsidRPr="004F71AE">
        <w:rPr>
          <w:rFonts w:ascii="GHEA Grapalat" w:hAnsi="GHEA Grapalat"/>
          <w:b/>
          <w:lang w:val="af-ZA"/>
        </w:rPr>
        <w:t xml:space="preserve"> </w:t>
      </w:r>
      <w:r w:rsidR="00B80C21" w:rsidRPr="004F71AE">
        <w:rPr>
          <w:rFonts w:ascii="GHEA Grapalat" w:hAnsi="GHEA Grapalat" w:cs="Sylfaen"/>
          <w:b/>
          <w:lang w:val="es-ES"/>
        </w:rPr>
        <w:t>ծածկագրով</w:t>
      </w:r>
    </w:p>
    <w:p w14:paraId="3EEBC8E5" w14:textId="175AFD4E" w:rsidR="00B80C21" w:rsidRPr="004F71AE" w:rsidRDefault="007402FE" w:rsidP="00B80C21">
      <w:pPr>
        <w:pStyle w:val="31"/>
        <w:spacing w:line="240" w:lineRule="auto"/>
        <w:jc w:val="right"/>
        <w:rPr>
          <w:rFonts w:ascii="GHEA Grapalat" w:hAnsi="GHEA Grapalat" w:cs="Arial"/>
          <w:b/>
          <w:lang w:val="af-ZA"/>
        </w:rPr>
      </w:pPr>
      <w:r>
        <w:rPr>
          <w:rFonts w:ascii="GHEA Grapalat" w:hAnsi="GHEA Grapalat" w:cs="Sylfaen"/>
          <w:b/>
          <w:lang w:val="es-ES"/>
        </w:rPr>
        <w:t>Գնանշման հարցում</w:t>
      </w:r>
      <w:r w:rsidR="00343787" w:rsidRPr="004F71AE">
        <w:rPr>
          <w:rFonts w:ascii="GHEA Grapalat" w:hAnsi="GHEA Grapalat" w:cs="Sylfaen"/>
          <w:b/>
          <w:lang w:val="hy-AM"/>
        </w:rPr>
        <w:t xml:space="preserve"> </w:t>
      </w:r>
      <w:r w:rsidR="00B80C21" w:rsidRPr="004F71AE">
        <w:rPr>
          <w:rFonts w:ascii="GHEA Grapalat" w:hAnsi="GHEA Grapalat" w:cs="Sylfaen"/>
          <w:b/>
          <w:lang w:val="es-ES"/>
        </w:rPr>
        <w:t>հրավերի</w:t>
      </w:r>
    </w:p>
    <w:p w14:paraId="7686C6E4" w14:textId="77777777"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14:paraId="2B890088" w14:textId="56C2E6F1" w:rsidR="00B80C21" w:rsidRPr="004F71AE" w:rsidRDefault="007402FE" w:rsidP="00E55B81">
      <w:pPr>
        <w:jc w:val="center"/>
        <w:rPr>
          <w:rFonts w:ascii="GHEA Grapalat" w:hAnsi="GHEA Grapalat" w:cs="Arial"/>
          <w:lang w:val="af-ZA"/>
        </w:rPr>
      </w:pPr>
      <w:r>
        <w:rPr>
          <w:rFonts w:ascii="GHEA Grapalat" w:hAnsi="GHEA Grapalat" w:cs="Sylfaen"/>
          <w:lang w:val="es-ES"/>
        </w:rPr>
        <w:t>Գնանշման հարցում</w:t>
      </w:r>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r w:rsidR="00B80C21" w:rsidRPr="004F71AE">
        <w:rPr>
          <w:rFonts w:ascii="GHEA Grapalat" w:hAnsi="GHEA Grapalat" w:cs="Sylfaen"/>
          <w:lang w:val="es-ES"/>
        </w:rPr>
        <w:t>մասնակցելու</w:t>
      </w:r>
    </w:p>
    <w:p w14:paraId="41E623DE" w14:textId="77777777" w:rsidR="00E55B81" w:rsidRPr="004F71AE" w:rsidRDefault="00E55B81" w:rsidP="00B80C21">
      <w:pPr>
        <w:jc w:val="both"/>
        <w:rPr>
          <w:rFonts w:ascii="GHEA Grapalat" w:hAnsi="GHEA Grapalat"/>
          <w:sz w:val="12"/>
          <w:szCs w:val="22"/>
          <w:u w:val="single"/>
          <w:lang w:val="af-ZA"/>
        </w:rPr>
      </w:pPr>
    </w:p>
    <w:p w14:paraId="34FAD9E9" w14:textId="77777777"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ցանկություն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ունի</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մասնակցել</w:t>
      </w:r>
    </w:p>
    <w:p w14:paraId="16868674" w14:textId="77777777" w:rsidR="00E55B81" w:rsidRPr="004F71AE" w:rsidRDefault="00B80C21" w:rsidP="00E55B81">
      <w:pPr>
        <w:jc w:val="both"/>
        <w:rPr>
          <w:rFonts w:ascii="GHEA Grapalat" w:hAnsi="GHEA Grapalat"/>
          <w:sz w:val="22"/>
          <w:szCs w:val="22"/>
          <w:vertAlign w:val="superscript"/>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14:paraId="41E0DC91" w14:textId="15686C65"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Արագածոտնի</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մարզի</w:t>
      </w:r>
      <w:r w:rsidR="00E55B81" w:rsidRPr="004F71AE">
        <w:rPr>
          <w:rFonts w:ascii="GHEA Grapalat" w:hAnsi="GHEA Grapalat"/>
          <w:b/>
          <w:sz w:val="22"/>
          <w:szCs w:val="22"/>
          <w:lang w:val="af-ZA"/>
        </w:rPr>
        <w:t xml:space="preserve"> </w:t>
      </w:r>
      <w:r w:rsidR="00122878">
        <w:rPr>
          <w:rFonts w:ascii="GHEA Grapalat" w:hAnsi="GHEA Grapalat"/>
          <w:b/>
          <w:sz w:val="22"/>
          <w:szCs w:val="22"/>
          <w:lang w:val="af-ZA"/>
        </w:rPr>
        <w:t>Թլիկի հիմնական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r w:rsidRPr="004F71AE">
        <w:rPr>
          <w:rFonts w:ascii="GHEA Grapalat" w:hAnsi="GHEA Grapalat" w:cs="Sylfaen"/>
          <w:sz w:val="20"/>
          <w:szCs w:val="20"/>
          <w:lang w:val="es-ES"/>
        </w:rPr>
        <w:t>կողմից</w:t>
      </w:r>
      <w:r w:rsidR="00752E4E" w:rsidRPr="004F71AE">
        <w:rPr>
          <w:rFonts w:ascii="GHEA Grapalat" w:hAnsi="GHEA Grapalat" w:cs="Sylfaen"/>
          <w:sz w:val="20"/>
          <w:szCs w:val="20"/>
          <w:lang w:val="af-ZA"/>
        </w:rPr>
        <w:t xml:space="preserve">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00752E4E" w:rsidRPr="004F71AE">
        <w:rPr>
          <w:rFonts w:ascii="GHEA Grapalat" w:hAnsi="GHEA Grapalat"/>
          <w:b/>
          <w:sz w:val="20"/>
          <w:szCs w:val="20"/>
          <w:lang w:val="af-ZA"/>
        </w:rPr>
        <w:t xml:space="preserve"> </w:t>
      </w:r>
      <w:r w:rsidRPr="004F71AE">
        <w:rPr>
          <w:rFonts w:ascii="GHEA Grapalat" w:hAnsi="GHEA Grapalat" w:cs="Sylfaen"/>
          <w:sz w:val="20"/>
          <w:szCs w:val="20"/>
          <w:lang w:val="es-ES"/>
        </w:rPr>
        <w:t>ծածկագրով</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հայտարարված</w:t>
      </w:r>
      <w:r w:rsidR="00752E4E" w:rsidRPr="004F71AE">
        <w:rPr>
          <w:rFonts w:ascii="GHEA Grapalat" w:hAnsi="GHEA Grapalat" w:cs="Sylfaen"/>
          <w:sz w:val="20"/>
          <w:szCs w:val="20"/>
          <w:lang w:val="af-ZA"/>
        </w:rPr>
        <w:t xml:space="preserve"> </w:t>
      </w:r>
      <w:r w:rsidR="007402FE">
        <w:rPr>
          <w:rFonts w:ascii="GHEA Grapalat" w:hAnsi="GHEA Grapalat" w:cs="Sylfaen"/>
          <w:sz w:val="20"/>
          <w:szCs w:val="20"/>
          <w:lang w:val="es-ES"/>
        </w:rPr>
        <w:t>գնանշման հարցում</w:t>
      </w:r>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r w:rsidRPr="004F71AE">
        <w:rPr>
          <w:rFonts w:ascii="GHEA Grapalat" w:hAnsi="GHEA Grapalat" w:cs="Sylfaen"/>
          <w:sz w:val="20"/>
          <w:szCs w:val="20"/>
          <w:lang w:val="es-ES"/>
        </w:rPr>
        <w:t>չափաբաժնին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չափաբաժիններին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հրավերի</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պահանջներին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համապատասխան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ներկայացնում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w:t>
      </w:r>
      <w:r w:rsidRPr="004F71AE">
        <w:rPr>
          <w:rFonts w:ascii="GHEA Grapalat" w:hAnsi="GHEA Grapalat" w:cs="Sylfaen"/>
          <w:sz w:val="20"/>
          <w:szCs w:val="20"/>
          <w:lang w:val="af-ZA"/>
        </w:rPr>
        <w:t>:</w:t>
      </w:r>
    </w:p>
    <w:p w14:paraId="6A7A8B01"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հավաստում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հանդիսանում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14:paraId="7A338784"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14:paraId="25E2D136"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lang w:val="es-ES"/>
        </w:rPr>
        <w:t>ռեզիդենտ</w:t>
      </w:r>
      <w:r w:rsidRPr="004F71AE">
        <w:rPr>
          <w:rFonts w:ascii="GHEA Grapalat" w:hAnsi="GHEA Grapalat" w:cs="Sylfaen"/>
          <w:sz w:val="20"/>
          <w:szCs w:val="20"/>
          <w:lang w:val="af-ZA"/>
        </w:rPr>
        <w:t xml:space="preserve">:  </w:t>
      </w:r>
    </w:p>
    <w:p w14:paraId="0980BAA5" w14:textId="77777777" w:rsidR="00B80C21" w:rsidRPr="004F71AE" w:rsidRDefault="00B80C21" w:rsidP="00E55B81">
      <w:pPr>
        <w:jc w:val="both"/>
        <w:rPr>
          <w:rFonts w:ascii="GHEA Grapalat" w:hAnsi="GHEA Grapalat" w:cs="Arial"/>
          <w:vertAlign w:val="superscript"/>
          <w:lang w:val="af-ZA"/>
        </w:rPr>
      </w:pPr>
      <w:r w:rsidRPr="004F71AE">
        <w:rPr>
          <w:rFonts w:ascii="GHEA Grapalat" w:hAnsi="GHEA Grapalat" w:cs="Arial"/>
          <w:vertAlign w:val="superscript"/>
          <w:lang w:val="es-ES"/>
        </w:rPr>
        <w:t>երկրի</w:t>
      </w:r>
      <w:r w:rsidR="00E55B81"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անվանումը</w:t>
      </w:r>
    </w:p>
    <w:p w14:paraId="2A84FDFF" w14:textId="77777777"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14:paraId="4B10E000"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անվանումը</w:t>
      </w:r>
    </w:p>
    <w:p w14:paraId="616E3AF6" w14:textId="77777777" w:rsidR="00B80C21" w:rsidRPr="004F71AE" w:rsidRDefault="00B80C21" w:rsidP="00E55B81">
      <w:pPr>
        <w:numPr>
          <w:ilvl w:val="0"/>
          <w:numId w:val="18"/>
        </w:numPr>
        <w:rPr>
          <w:rFonts w:ascii="GHEA Grapalat" w:hAnsi="GHEA Grapalat" w:cs="Arial"/>
          <w:szCs w:val="22"/>
          <w:u w:val="single"/>
          <w:lang w:val="af-ZA"/>
        </w:rPr>
      </w:pPr>
      <w:r w:rsidRPr="004F71AE">
        <w:rPr>
          <w:rFonts w:ascii="GHEA Grapalat" w:hAnsi="GHEA Grapalat" w:cs="Arial"/>
          <w:b/>
          <w:sz w:val="20"/>
          <w:szCs w:val="20"/>
          <w:lang w:val="es-ES"/>
        </w:rPr>
        <w:t>հարկ</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վճարողի</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հաշվառման</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համարն</w:t>
      </w:r>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14:paraId="5CD8DCD6" w14:textId="77777777"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հարկի վճարողի հաշվառման համարը</w:t>
      </w:r>
    </w:p>
    <w:p w14:paraId="069CE60C" w14:textId="77777777" w:rsidR="00B80C21" w:rsidRPr="004F71AE" w:rsidRDefault="00B80C21" w:rsidP="00E55B81">
      <w:pPr>
        <w:numPr>
          <w:ilvl w:val="0"/>
          <w:numId w:val="18"/>
        </w:numPr>
        <w:jc w:val="both"/>
        <w:rPr>
          <w:rFonts w:ascii="GHEA Grapalat" w:hAnsi="GHEA Grapalat"/>
          <w:sz w:val="22"/>
          <w:szCs w:val="22"/>
          <w:u w:val="single"/>
          <w:lang w:val="es-ES"/>
        </w:rPr>
      </w:pPr>
      <w:r w:rsidRPr="004F71AE">
        <w:rPr>
          <w:rFonts w:ascii="GHEA Grapalat" w:hAnsi="GHEA Grapalat" w:cs="Sylfaen"/>
          <w:b/>
          <w:sz w:val="20"/>
          <w:szCs w:val="20"/>
          <w:lang w:val="es-ES"/>
        </w:rPr>
        <w:t>էլեկտրոնային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փոստի</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հասցեն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14:paraId="4C3207D7" w14:textId="77777777"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էլեկտրոնային փոստի հասցեն</w:t>
      </w:r>
    </w:p>
    <w:p w14:paraId="3663A6C3"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14:paraId="280150A5"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14:paraId="557FA08F"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14:paraId="1C3F66E4"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14:paraId="475B039B" w14:textId="77777777"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14:paraId="09A635CB" w14:textId="77777777"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14:paraId="486A501D" w14:textId="10E36AD7"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14:paraId="3190382F" w14:textId="62D9224A"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ն մասնակցելու շրջանակում`</w:t>
      </w:r>
    </w:p>
    <w:p w14:paraId="04C84024" w14:textId="77777777" w:rsidR="00BA6017" w:rsidRPr="004F71AE" w:rsidRDefault="00BA6017" w:rsidP="00BA6017">
      <w:pPr>
        <w:numPr>
          <w:ilvl w:val="0"/>
          <w:numId w:val="18"/>
        </w:numPr>
        <w:ind w:left="0" w:firstLine="720"/>
        <w:jc w:val="both"/>
        <w:rPr>
          <w:rFonts w:ascii="GHEA Grapalat" w:hAnsi="GHEA Grapalat" w:cs="Arial"/>
          <w:sz w:val="20"/>
          <w:szCs w:val="20"/>
          <w:lang w:val="es-ES"/>
        </w:rPr>
      </w:pPr>
      <w:r w:rsidRPr="004F71AE">
        <w:rPr>
          <w:rFonts w:ascii="GHEA Grapalat" w:hAnsi="GHEA Grapalat" w:cs="Arial"/>
          <w:sz w:val="20"/>
          <w:szCs w:val="20"/>
          <w:lang w:val="es-ES"/>
        </w:rPr>
        <w:t xml:space="preserve">թույլ չի տվել և (կամ) թույլ չի տալու </w:t>
      </w:r>
      <w:r w:rsidRPr="004F71AE">
        <w:rPr>
          <w:rFonts w:ascii="GHEA Grapalat" w:hAnsi="GHEA Grapalat" w:cs="Arial"/>
          <w:sz w:val="20"/>
          <w:szCs w:val="20"/>
          <w:lang w:val="hy-AM"/>
        </w:rPr>
        <w:t xml:space="preserve">անբարեխիղճ մրցակցություն, </w:t>
      </w:r>
      <w:r w:rsidRPr="004F71AE">
        <w:rPr>
          <w:rFonts w:ascii="GHEA Grapalat" w:hAnsi="GHEA Grapalat" w:cs="Arial"/>
          <w:sz w:val="20"/>
          <w:szCs w:val="20"/>
          <w:lang w:val="es-ES"/>
        </w:rPr>
        <w:t>գերիշխող դիրքի չարաշահում և հակամրցակցային համաձայնություն,</w:t>
      </w:r>
    </w:p>
    <w:p w14:paraId="1151491F"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es-ES"/>
        </w:rPr>
        <w:t>բացակայում է հրավերով սահմանված`</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-ին</w:t>
      </w:r>
      <w:r w:rsidRPr="004F71AE">
        <w:rPr>
          <w:rFonts w:ascii="GHEA Grapalat" w:hAnsi="GHEA Grapalat"/>
          <w:sz w:val="22"/>
          <w:szCs w:val="22"/>
          <w:lang w:val="es-ES"/>
        </w:rPr>
        <w:t xml:space="preserve"> </w:t>
      </w:r>
    </w:p>
    <w:p w14:paraId="766EEBE5"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185CB4E4"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փոխկապակցված անձանց և (կամ)</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14:paraId="37945CAE"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51B44E7C"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կողմից հիմնադրված կամ ավելի քան հիսուն տոկոս</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-ին</w:t>
      </w:r>
    </w:p>
    <w:p w14:paraId="0D33CBA2" w14:textId="77777777"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1717BE80" w14:textId="77777777" w:rsidR="00BA6017" w:rsidRPr="004F71AE" w:rsidRDefault="00BA6017" w:rsidP="00BA6017">
      <w:pPr>
        <w:jc w:val="both"/>
        <w:rPr>
          <w:rFonts w:ascii="GHEA Grapalat" w:hAnsi="GHEA Grapalat" w:cs="Arial"/>
          <w:sz w:val="20"/>
          <w:szCs w:val="20"/>
          <w:lang w:val="es-ES"/>
        </w:rPr>
      </w:pPr>
      <w:r w:rsidRPr="004F71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4F3F445" w14:textId="77777777" w:rsidR="00BA6017" w:rsidRPr="004F71AE" w:rsidRDefault="00BA6017" w:rsidP="00BA6017">
      <w:pPr>
        <w:jc w:val="both"/>
        <w:rPr>
          <w:rFonts w:ascii="GHEA Grapalat" w:hAnsi="GHEA Grapalat" w:cs="Arial"/>
          <w:sz w:val="20"/>
          <w:szCs w:val="20"/>
          <w:lang w:val="es-ES"/>
        </w:rPr>
      </w:pPr>
    </w:p>
    <w:p w14:paraId="1DEE9E49"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r w:rsidRPr="004F71AE">
        <w:rPr>
          <w:rFonts w:ascii="GHEA Grapalat" w:hAnsi="GHEA Grapalat" w:cs="Arial"/>
          <w:sz w:val="20"/>
          <w:szCs w:val="20"/>
          <w:lang w:val="es-ES"/>
        </w:rPr>
        <w:t xml:space="preserve">տորև ներկայացնում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 իրական շահառուների վերաբերյալ</w:t>
      </w:r>
    </w:p>
    <w:p w14:paraId="663B183B"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041D74BE" w14:textId="77777777" w:rsidR="00BA6017" w:rsidRPr="004F71AE" w:rsidRDefault="00BA6017" w:rsidP="00BA6017">
      <w:pPr>
        <w:jc w:val="both"/>
        <w:rPr>
          <w:rFonts w:ascii="GHEA Grapalat" w:hAnsi="GHEA Grapalat" w:cs="Arial"/>
          <w:sz w:val="18"/>
          <w:szCs w:val="18"/>
          <w:vertAlign w:val="superscript"/>
          <w:lang w:val="es-ES"/>
        </w:rPr>
      </w:pPr>
      <w:r w:rsidRPr="004F71AE">
        <w:rPr>
          <w:rFonts w:ascii="GHEA Grapalat" w:hAnsi="GHEA Grapalat" w:cs="Arial"/>
          <w:sz w:val="20"/>
          <w:szCs w:val="20"/>
          <w:lang w:val="es-ES"/>
        </w:rPr>
        <w:t>տեղեկություններ պարունակող կայքէջի հղումը՝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14:paraId="79144050" w14:textId="77777777" w:rsidR="00BA6017" w:rsidRPr="004F71AE" w:rsidRDefault="00BA6017" w:rsidP="00BA6017">
      <w:pPr>
        <w:jc w:val="right"/>
        <w:rPr>
          <w:rFonts w:ascii="GHEA Grapalat" w:hAnsi="GHEA Grapalat"/>
          <w:sz w:val="10"/>
          <w:szCs w:val="10"/>
          <w:lang w:val="es-ES"/>
        </w:rPr>
      </w:pPr>
    </w:p>
    <w:p w14:paraId="18F42C1C" w14:textId="77777777" w:rsidR="00BA6017" w:rsidRPr="004F71AE" w:rsidRDefault="00BA6017" w:rsidP="00BA6017">
      <w:pPr>
        <w:ind w:firstLine="708"/>
        <w:jc w:val="both"/>
        <w:rPr>
          <w:rFonts w:ascii="GHEA Grapalat" w:hAnsi="GHEA Grapalat"/>
          <w:sz w:val="20"/>
          <w:lang w:val="hy-AM"/>
        </w:rPr>
      </w:pPr>
      <w:r w:rsidRPr="004F71AE">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4F71AE">
        <w:rPr>
          <w:rFonts w:ascii="GHEA Grapalat" w:hAnsi="GHEA Grapalat"/>
          <w:sz w:val="20"/>
          <w:lang w:val="hy-AM"/>
        </w:rPr>
        <w:t>մակնիշները</w:t>
      </w:r>
      <w:r w:rsidRPr="004F71AE">
        <w:rPr>
          <w:rFonts w:ascii="GHEA Grapalat" w:hAnsi="GHEA Grapalat"/>
          <w:sz w:val="20"/>
          <w:lang w:val="es-ES"/>
        </w:rPr>
        <w:t>, արտադրողները և երաշխիքային ժամկետները:***</w:t>
      </w:r>
    </w:p>
    <w:p w14:paraId="6A4CE923" w14:textId="77777777"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14:paraId="2398E20C" w14:textId="77777777" w:rsidR="00BA6017" w:rsidRPr="004F71AE" w:rsidRDefault="00BA6017" w:rsidP="00BA6017">
      <w:pPr>
        <w:jc w:val="both"/>
        <w:rPr>
          <w:rFonts w:ascii="GHEA Grapalat" w:hAnsi="GHEA Grapalat" w:cs="Arial"/>
          <w:sz w:val="20"/>
          <w:vertAlign w:val="superscript"/>
          <w:lang w:val="es-ES"/>
        </w:rPr>
      </w:pPr>
    </w:p>
    <w:p w14:paraId="3B24A347" w14:textId="77777777"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14:paraId="0798A81F" w14:textId="77777777"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14:paraId="06767220" w14:textId="77777777" w:rsidR="00BA6017" w:rsidRPr="004F71AE" w:rsidRDefault="00BA6017" w:rsidP="00BA6017">
      <w:pPr>
        <w:pStyle w:val="aff3"/>
        <w:jc w:val="both"/>
        <w:rPr>
          <w:rFonts w:ascii="GHEA Grapalat" w:hAnsi="GHEA Grapalat"/>
          <w:sz w:val="16"/>
          <w:szCs w:val="16"/>
          <w:lang w:val="hy-AM"/>
        </w:rPr>
      </w:pPr>
    </w:p>
    <w:p w14:paraId="0904E655"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1C0500E8" w14:textId="77777777" w:rsidR="00BA6017" w:rsidRPr="004F71AE" w:rsidRDefault="00BA6017" w:rsidP="00BA6017">
      <w:pPr>
        <w:pStyle w:val="aff3"/>
        <w:jc w:val="both"/>
        <w:rPr>
          <w:rFonts w:ascii="GHEA Grapalat" w:hAnsi="GHEA Grapalat"/>
          <w:sz w:val="16"/>
          <w:szCs w:val="16"/>
          <w:lang w:val="hy-AM"/>
        </w:rPr>
      </w:pPr>
    </w:p>
    <w:p w14:paraId="0700765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37C8819B"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220F24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4FB2E89" w14:textId="77777777" w:rsidR="00BA6017" w:rsidRPr="004F71AE" w:rsidRDefault="00BA6017" w:rsidP="00BA6017">
      <w:pPr>
        <w:pStyle w:val="aff3"/>
        <w:jc w:val="both"/>
        <w:rPr>
          <w:rFonts w:ascii="GHEA Grapalat" w:hAnsi="GHEA Grapalat"/>
          <w:sz w:val="16"/>
          <w:szCs w:val="16"/>
          <w:lang w:val="hy-AM"/>
        </w:rPr>
      </w:pPr>
    </w:p>
    <w:p w14:paraId="13352613" w14:textId="77777777"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14:paraId="79025461" w14:textId="77777777"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14:paraId="696C1741" w14:textId="77777777"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14:paraId="72C508EE" w14:textId="4E2F31E8"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122878">
        <w:rPr>
          <w:rFonts w:ascii="GHEA Grapalat" w:hAnsi="GHEA Grapalat"/>
          <w:b/>
          <w:lang w:val="af-ZA"/>
        </w:rPr>
        <w:t>ՀՀԱՄ-ԹԼԻԿ-ՀԴ-ԳՀԱՇՁԲ -</w:t>
      </w:r>
      <w:r w:rsidR="00E621F3">
        <w:rPr>
          <w:rFonts w:ascii="GHEA Grapalat" w:hAnsi="GHEA Grapalat"/>
          <w:b/>
          <w:lang w:val="af-ZA"/>
        </w:rPr>
        <w:t>25/02</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14:paraId="0BF47705" w14:textId="2BB0ABD9" w:rsidR="003D77C0" w:rsidRPr="007B5542" w:rsidRDefault="007402FE" w:rsidP="003D77C0">
      <w:pPr>
        <w:pStyle w:val="31"/>
        <w:spacing w:line="240" w:lineRule="auto"/>
        <w:jc w:val="right"/>
        <w:rPr>
          <w:rFonts w:ascii="GHEA Grapalat" w:hAnsi="GHEA Grapalat" w:cs="Arial"/>
          <w:b/>
          <w:lang w:val="hy-AM"/>
        </w:rPr>
      </w:pPr>
      <w:r>
        <w:rPr>
          <w:rFonts w:ascii="GHEA Grapalat" w:hAnsi="GHEA Grapalat" w:cs="Sylfaen"/>
          <w:b/>
          <w:lang w:val="es-ES"/>
        </w:rPr>
        <w:t>Գնանշման հարցում</w:t>
      </w:r>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14:paraId="3C86A54D" w14:textId="77777777" w:rsidR="003D77C0" w:rsidRPr="007B5542" w:rsidRDefault="003D77C0" w:rsidP="003D77C0">
      <w:pPr>
        <w:ind w:left="-66"/>
        <w:jc w:val="center"/>
        <w:rPr>
          <w:rFonts w:ascii="GHEA Grapalat" w:hAnsi="GHEA Grapalat"/>
          <w:b/>
          <w:lang w:val="hy-AM"/>
        </w:rPr>
      </w:pPr>
    </w:p>
    <w:p w14:paraId="14805471" w14:textId="77777777" w:rsidR="003D77C0" w:rsidRDefault="003D77C0" w:rsidP="003D77C0">
      <w:pPr>
        <w:pStyle w:val="3"/>
        <w:ind w:firstLine="567"/>
        <w:rPr>
          <w:rFonts w:ascii="GHEA Grapalat" w:hAnsi="GHEA Grapalat"/>
          <w:b/>
          <w:lang w:val="hy-AM"/>
        </w:rPr>
      </w:pPr>
    </w:p>
    <w:p w14:paraId="1A3421E2" w14:textId="77777777"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14:paraId="5D04A2BB" w14:textId="77777777"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14:paraId="15E3D2A7" w14:textId="77777777" w:rsidR="003D77C0" w:rsidRPr="009F5C16" w:rsidRDefault="003D77C0" w:rsidP="003D77C0">
      <w:pPr>
        <w:ind w:firstLine="567"/>
        <w:jc w:val="both"/>
        <w:rPr>
          <w:rFonts w:ascii="GHEA Grapalat" w:hAnsi="GHEA Grapalat" w:cs="Arial"/>
          <w:sz w:val="20"/>
          <w:szCs w:val="20"/>
          <w:u w:val="single"/>
          <w:lang w:val="es-ES"/>
        </w:rPr>
      </w:pPr>
    </w:p>
    <w:p w14:paraId="601507AA" w14:textId="77777777" w:rsidR="003D77C0" w:rsidRPr="009F5C16" w:rsidRDefault="003D77C0" w:rsidP="003D77C0">
      <w:pPr>
        <w:ind w:firstLine="567"/>
        <w:jc w:val="both"/>
        <w:rPr>
          <w:rFonts w:ascii="GHEA Grapalat" w:hAnsi="GHEA Grapalat" w:cs="Arial"/>
          <w:sz w:val="20"/>
          <w:szCs w:val="20"/>
          <w:u w:val="single"/>
          <w:lang w:val="es-ES"/>
        </w:rPr>
      </w:pPr>
    </w:p>
    <w:p w14:paraId="21D3EB09" w14:textId="561215AD"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122878">
        <w:rPr>
          <w:rFonts w:ascii="GHEA Grapalat" w:hAnsi="GHEA Grapalat"/>
          <w:b/>
          <w:lang w:val="af-ZA"/>
        </w:rPr>
        <w:t>ՀՀԱՄ-ԹԼԻԿ-ՀԴ-ԳՀԱՇՁԲ -</w:t>
      </w:r>
      <w:r w:rsidR="00E621F3">
        <w:rPr>
          <w:rFonts w:ascii="GHEA Grapalat" w:hAnsi="GHEA Grapalat"/>
          <w:b/>
          <w:lang w:val="af-ZA"/>
        </w:rPr>
        <w:t>25/02</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14:paraId="59EC8FC9" w14:textId="77777777"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14:paraId="6354F1DA" w14:textId="035231C9" w:rsidR="003D77C0" w:rsidRPr="00DD1884" w:rsidRDefault="003D77C0" w:rsidP="003D77C0">
      <w:pPr>
        <w:jc w:val="both"/>
        <w:rPr>
          <w:lang w:val="es-ES"/>
        </w:rPr>
      </w:pPr>
      <w:r w:rsidRPr="009F5C16">
        <w:rPr>
          <w:rFonts w:ascii="GHEA Grapalat" w:hAnsi="GHEA Grapalat" w:cs="Arial"/>
          <w:sz w:val="20"/>
          <w:szCs w:val="20"/>
          <w:lang w:val="es-ES"/>
        </w:rPr>
        <w:t xml:space="preserve">ծածկագրով </w:t>
      </w:r>
      <w:r w:rsidR="007402FE">
        <w:rPr>
          <w:rFonts w:ascii="GHEA Grapalat" w:hAnsi="GHEA Grapalat" w:cs="Arial"/>
          <w:b/>
          <w:sz w:val="20"/>
          <w:szCs w:val="20"/>
          <w:lang w:val="hy-AM"/>
        </w:rPr>
        <w:t>Գնանշման հարցում</w:t>
      </w:r>
      <w:r w:rsidR="00444424" w:rsidRPr="004F71AE">
        <w:rPr>
          <w:rFonts w:ascii="GHEA Grapalat" w:hAnsi="GHEA Grapalat" w:cs="Sylfaen"/>
          <w:b/>
          <w:lang w:val="hy-AM"/>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4CCF1E3F" w14:textId="77777777" w:rsidR="003D77C0" w:rsidRPr="009F5C16" w:rsidRDefault="003D77C0" w:rsidP="003D77C0">
      <w:pPr>
        <w:rPr>
          <w:lang w:val="es-ES"/>
        </w:rPr>
      </w:pPr>
    </w:p>
    <w:p w14:paraId="40C83FDD" w14:textId="77777777" w:rsidR="003D77C0" w:rsidRPr="009F5C16" w:rsidRDefault="003D77C0" w:rsidP="003D77C0">
      <w:pPr>
        <w:pStyle w:val="3"/>
        <w:ind w:firstLine="567"/>
        <w:rPr>
          <w:rFonts w:ascii="GHEA Grapalat" w:hAnsi="GHEA Grapalat"/>
          <w:b/>
          <w:lang w:val="es-ES"/>
        </w:rPr>
      </w:pPr>
    </w:p>
    <w:p w14:paraId="5D46C71E" w14:textId="77777777" w:rsidR="003D77C0" w:rsidRPr="00CE1C61" w:rsidRDefault="003D77C0" w:rsidP="003D77C0">
      <w:pPr>
        <w:pStyle w:val="3"/>
        <w:ind w:firstLine="567"/>
        <w:rPr>
          <w:rFonts w:ascii="GHEA Grapalat" w:hAnsi="GHEA Grapalat"/>
          <w:b/>
          <w:lang w:val="es-ES"/>
        </w:rPr>
      </w:pPr>
    </w:p>
    <w:p w14:paraId="7F51AED3" w14:textId="77777777" w:rsidR="003D77C0" w:rsidRPr="007B5542" w:rsidRDefault="003D77C0" w:rsidP="003D77C0">
      <w:pPr>
        <w:rPr>
          <w:rFonts w:ascii="GHEA Grapalat" w:hAnsi="GHEA Grapalat"/>
          <w:sz w:val="20"/>
          <w:lang w:val="es-ES"/>
        </w:rPr>
      </w:pPr>
    </w:p>
    <w:p w14:paraId="7BACC830" w14:textId="77777777"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E88DD3D" w14:textId="77777777"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539C341E" w14:textId="77777777" w:rsidR="003D77C0" w:rsidRPr="0053699F" w:rsidRDefault="003D77C0" w:rsidP="003D77C0">
      <w:pPr>
        <w:jc w:val="right"/>
        <w:rPr>
          <w:rFonts w:ascii="GHEA Grapalat" w:hAnsi="GHEA Grapalat" w:cs="Sylfaen"/>
          <w:sz w:val="20"/>
          <w:lang w:val="hy-AM"/>
        </w:rPr>
      </w:pPr>
    </w:p>
    <w:p w14:paraId="2A883D43" w14:textId="77777777" w:rsidR="003D77C0" w:rsidRPr="0053699F" w:rsidRDefault="003D77C0" w:rsidP="003D77C0">
      <w:pPr>
        <w:jc w:val="right"/>
        <w:rPr>
          <w:rFonts w:ascii="GHEA Grapalat" w:hAnsi="GHEA Grapalat" w:cs="Sylfaen"/>
          <w:sz w:val="20"/>
          <w:lang w:val="hy-AM"/>
        </w:rPr>
      </w:pPr>
    </w:p>
    <w:p w14:paraId="47A30F6D" w14:textId="77777777"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5593AB81" w14:textId="77777777" w:rsidR="003D77C0" w:rsidRPr="007B5542" w:rsidRDefault="003D77C0" w:rsidP="003D77C0">
      <w:pPr>
        <w:jc w:val="right"/>
        <w:rPr>
          <w:rFonts w:ascii="GHEA Grapalat" w:hAnsi="GHEA Grapalat"/>
          <w:sz w:val="20"/>
          <w:lang w:val="hy-AM"/>
        </w:rPr>
      </w:pPr>
    </w:p>
    <w:p w14:paraId="1D2744B7" w14:textId="77777777" w:rsidR="003D77C0" w:rsidRPr="007B5542" w:rsidRDefault="003D77C0" w:rsidP="003D77C0">
      <w:pPr>
        <w:jc w:val="right"/>
        <w:rPr>
          <w:rFonts w:ascii="GHEA Grapalat" w:hAnsi="GHEA Grapalat"/>
          <w:sz w:val="20"/>
          <w:lang w:val="hy-AM"/>
        </w:rPr>
      </w:pPr>
    </w:p>
    <w:p w14:paraId="0683D396" w14:textId="77777777"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0A58D053" w14:textId="77777777"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14:paraId="0C3CC7CA" w14:textId="77777777" w:rsidR="00E20FA4" w:rsidRDefault="00E20FA4" w:rsidP="00E20FA4">
      <w:pPr>
        <w:rPr>
          <w:lang w:val="af-ZA"/>
        </w:rPr>
      </w:pPr>
    </w:p>
    <w:p w14:paraId="12C93660" w14:textId="77777777" w:rsidR="00E20FA4" w:rsidRDefault="00E20FA4" w:rsidP="00E20FA4">
      <w:pPr>
        <w:rPr>
          <w:lang w:val="af-ZA"/>
        </w:rPr>
      </w:pPr>
    </w:p>
    <w:p w14:paraId="4C37B7DF" w14:textId="77777777" w:rsidR="00E20FA4" w:rsidRDefault="00E20FA4" w:rsidP="00E20FA4">
      <w:pPr>
        <w:rPr>
          <w:lang w:val="af-ZA"/>
        </w:rPr>
      </w:pPr>
    </w:p>
    <w:p w14:paraId="1095CC4B" w14:textId="77777777" w:rsidR="00E20FA4" w:rsidRDefault="00E20FA4" w:rsidP="00E20FA4">
      <w:pPr>
        <w:rPr>
          <w:lang w:val="af-ZA"/>
        </w:rPr>
      </w:pPr>
    </w:p>
    <w:p w14:paraId="5DCB0A66" w14:textId="77777777" w:rsidR="00E20FA4" w:rsidRDefault="00E20FA4" w:rsidP="00E20FA4">
      <w:pPr>
        <w:rPr>
          <w:lang w:val="af-ZA"/>
        </w:rPr>
      </w:pPr>
    </w:p>
    <w:p w14:paraId="515ACAE3" w14:textId="77777777" w:rsidR="00E20FA4" w:rsidRDefault="00E20FA4" w:rsidP="00E20FA4">
      <w:pPr>
        <w:rPr>
          <w:lang w:val="af-ZA"/>
        </w:rPr>
      </w:pPr>
    </w:p>
    <w:p w14:paraId="23264C85" w14:textId="77777777" w:rsidR="00E20FA4" w:rsidRDefault="00E20FA4" w:rsidP="00E20FA4">
      <w:pPr>
        <w:rPr>
          <w:lang w:val="af-ZA"/>
        </w:rPr>
      </w:pPr>
    </w:p>
    <w:p w14:paraId="0F524CEE" w14:textId="77777777" w:rsidR="00E20FA4" w:rsidRDefault="00E20FA4" w:rsidP="00E20FA4">
      <w:pPr>
        <w:rPr>
          <w:lang w:val="af-ZA"/>
        </w:rPr>
      </w:pPr>
    </w:p>
    <w:p w14:paraId="635E0C4B" w14:textId="77777777" w:rsidR="00E20FA4" w:rsidRDefault="00E20FA4" w:rsidP="00E20FA4">
      <w:pPr>
        <w:rPr>
          <w:lang w:val="af-ZA"/>
        </w:rPr>
      </w:pPr>
    </w:p>
    <w:p w14:paraId="2A0A7E2D" w14:textId="77777777" w:rsidR="00E20FA4" w:rsidRDefault="00E20FA4" w:rsidP="00E20FA4">
      <w:pPr>
        <w:rPr>
          <w:lang w:val="af-ZA"/>
        </w:rPr>
      </w:pPr>
    </w:p>
    <w:p w14:paraId="6F975185" w14:textId="77777777" w:rsidR="00E20FA4" w:rsidRDefault="00E20FA4" w:rsidP="00E20FA4">
      <w:pPr>
        <w:rPr>
          <w:lang w:val="af-ZA"/>
        </w:rPr>
      </w:pPr>
    </w:p>
    <w:p w14:paraId="1B1F5EF8" w14:textId="77777777" w:rsidR="00E20FA4" w:rsidRDefault="00E20FA4" w:rsidP="00E20FA4">
      <w:pPr>
        <w:rPr>
          <w:lang w:val="af-ZA"/>
        </w:rPr>
      </w:pPr>
    </w:p>
    <w:p w14:paraId="1D8B091E" w14:textId="77777777" w:rsidR="00E20FA4" w:rsidRDefault="00E20FA4" w:rsidP="00E20FA4">
      <w:pPr>
        <w:rPr>
          <w:lang w:val="af-ZA"/>
        </w:rPr>
      </w:pPr>
    </w:p>
    <w:p w14:paraId="79E98023" w14:textId="77777777" w:rsidR="00E20FA4" w:rsidRDefault="00E20FA4" w:rsidP="00E20FA4">
      <w:pPr>
        <w:rPr>
          <w:lang w:val="af-ZA"/>
        </w:rPr>
      </w:pPr>
    </w:p>
    <w:p w14:paraId="0DE5C06B" w14:textId="77777777" w:rsidR="00E20FA4" w:rsidRDefault="00E20FA4" w:rsidP="00E20FA4">
      <w:pPr>
        <w:rPr>
          <w:lang w:val="af-ZA"/>
        </w:rPr>
      </w:pPr>
    </w:p>
    <w:p w14:paraId="42138C88" w14:textId="77777777" w:rsidR="00E20FA4" w:rsidRDefault="00E20FA4" w:rsidP="00E20FA4">
      <w:pPr>
        <w:rPr>
          <w:lang w:val="af-ZA"/>
        </w:rPr>
      </w:pPr>
    </w:p>
    <w:p w14:paraId="03031813" w14:textId="77777777" w:rsidR="00E20FA4" w:rsidRDefault="00E20FA4" w:rsidP="00E20FA4">
      <w:pPr>
        <w:rPr>
          <w:lang w:val="af-ZA"/>
        </w:rPr>
      </w:pPr>
    </w:p>
    <w:p w14:paraId="28BF3C23" w14:textId="77777777" w:rsidR="00E20FA4" w:rsidRDefault="00E20FA4" w:rsidP="00E20FA4">
      <w:pPr>
        <w:rPr>
          <w:lang w:val="af-ZA"/>
        </w:rPr>
      </w:pPr>
    </w:p>
    <w:p w14:paraId="4B72DD23" w14:textId="77777777" w:rsidR="00E20FA4" w:rsidRDefault="00E20FA4" w:rsidP="00E20FA4">
      <w:pPr>
        <w:rPr>
          <w:lang w:val="af-ZA"/>
        </w:rPr>
      </w:pPr>
    </w:p>
    <w:p w14:paraId="109A7111" w14:textId="77777777" w:rsidR="00E20FA4" w:rsidRDefault="00E20FA4" w:rsidP="00E20FA4">
      <w:pPr>
        <w:rPr>
          <w:lang w:val="af-ZA"/>
        </w:rPr>
      </w:pPr>
    </w:p>
    <w:p w14:paraId="0FF05B7E" w14:textId="77777777" w:rsidR="00E20FA4" w:rsidRPr="00E20FA4" w:rsidRDefault="00E20FA4" w:rsidP="00E20FA4">
      <w:pPr>
        <w:rPr>
          <w:lang w:val="af-ZA"/>
        </w:rPr>
      </w:pPr>
    </w:p>
    <w:p w14:paraId="12F29ABD" w14:textId="77777777"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lastRenderedPageBreak/>
        <w:t>Հավելված 1.2**</w:t>
      </w:r>
    </w:p>
    <w:p w14:paraId="0026ED5A" w14:textId="51072B9C" w:rsidR="00632457" w:rsidRPr="004F71AE" w:rsidRDefault="00122878" w:rsidP="00632457">
      <w:pPr>
        <w:pStyle w:val="31"/>
        <w:spacing w:line="240" w:lineRule="auto"/>
        <w:jc w:val="right"/>
        <w:rPr>
          <w:rFonts w:ascii="GHEA Grapalat" w:hAnsi="GHEA Grapalat" w:cs="Arial"/>
          <w:b/>
          <w:lang w:val="af-ZA"/>
        </w:rPr>
      </w:pPr>
      <w:r>
        <w:rPr>
          <w:rFonts w:ascii="GHEA Grapalat" w:hAnsi="GHEA Grapalat"/>
          <w:b/>
          <w:lang w:val="af-ZA"/>
        </w:rPr>
        <w:t>ՀՀԱՄ-ԹԼԻԿ-ՀԴ-ԳՀԱՇՁԲ -</w:t>
      </w:r>
      <w:r w:rsidR="00E621F3">
        <w:rPr>
          <w:rFonts w:ascii="GHEA Grapalat" w:hAnsi="GHEA Grapalat"/>
          <w:b/>
          <w:lang w:val="af-ZA"/>
        </w:rPr>
        <w:t>25/02</w:t>
      </w:r>
      <w:r w:rsidR="00632457" w:rsidRPr="004F71AE">
        <w:rPr>
          <w:rFonts w:ascii="GHEA Grapalat" w:hAnsi="GHEA Grapalat" w:cs="Sylfaen"/>
          <w:b/>
          <w:lang w:val="es-ES"/>
        </w:rPr>
        <w:t>ծածկագրով</w:t>
      </w:r>
    </w:p>
    <w:p w14:paraId="706C3B02" w14:textId="2FBD43B9" w:rsidR="00632457" w:rsidRPr="004F71AE" w:rsidRDefault="007402FE" w:rsidP="00632457">
      <w:pPr>
        <w:pStyle w:val="31"/>
        <w:spacing w:line="240" w:lineRule="auto"/>
        <w:jc w:val="right"/>
        <w:rPr>
          <w:rFonts w:ascii="GHEA Grapalat" w:hAnsi="GHEA Grapalat" w:cs="Arial"/>
          <w:b/>
          <w:lang w:val="af-ZA"/>
        </w:rPr>
      </w:pPr>
      <w:proofErr w:type="gramStart"/>
      <w:r>
        <w:rPr>
          <w:rFonts w:ascii="GHEA Grapalat" w:hAnsi="GHEA Grapalat" w:cs="Sylfaen"/>
          <w:sz w:val="22"/>
          <w:szCs w:val="22"/>
        </w:rPr>
        <w:t>գնանշման</w:t>
      </w:r>
      <w:proofErr w:type="gramEnd"/>
      <w:r w:rsidRPr="00520BC6">
        <w:rPr>
          <w:rFonts w:ascii="GHEA Grapalat" w:hAnsi="GHEA Grapalat" w:cs="Sylfaen"/>
          <w:sz w:val="22"/>
          <w:szCs w:val="22"/>
          <w:lang w:val="af-ZA"/>
        </w:rPr>
        <w:t xml:space="preserve"> </w:t>
      </w:r>
      <w:r>
        <w:rPr>
          <w:rFonts w:ascii="GHEA Grapalat" w:hAnsi="GHEA Grapalat" w:cs="Sylfaen"/>
          <w:sz w:val="22"/>
          <w:szCs w:val="22"/>
        </w:rPr>
        <w:t>հարցում</w:t>
      </w:r>
      <w:r w:rsidR="001C6F13" w:rsidRPr="004F71AE">
        <w:rPr>
          <w:rFonts w:ascii="GHEA Grapalat" w:hAnsi="GHEA Grapalat" w:cs="Sylfaen"/>
          <w:b/>
          <w:lang w:val="es-ES"/>
        </w:rPr>
        <w:t xml:space="preserve"> </w:t>
      </w:r>
      <w:r w:rsidR="00632457" w:rsidRPr="004F71AE">
        <w:rPr>
          <w:rFonts w:ascii="GHEA Grapalat" w:hAnsi="GHEA Grapalat" w:cs="Sylfaen"/>
          <w:b/>
          <w:lang w:val="es-ES"/>
        </w:rPr>
        <w:t>հրավերի</w:t>
      </w:r>
    </w:p>
    <w:p w14:paraId="0320A71B" w14:textId="77777777"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14:paraId="16B75D8D" w14:textId="77777777"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14:paraId="138C9A2F" w14:textId="77777777"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4F71AE">
        <w:rPr>
          <w:rFonts w:ascii="GHEA Grapalat" w:eastAsia="GHEA Grapalat" w:hAnsi="GHEA Grapalat" w:cs="GHEA Grapalat"/>
          <w:b/>
          <w:color w:val="000000"/>
          <w:sz w:val="22"/>
          <w:szCs w:val="22"/>
        </w:rPr>
        <w:t>Կազմակերպությունը</w:t>
      </w:r>
    </w:p>
    <w:p w14:paraId="1403AAC9" w14:textId="77777777"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14:paraId="3E70B6BE" w14:textId="77777777" w:rsidTr="00BE5A5F">
        <w:trPr>
          <w:trHeight w:val="20"/>
        </w:trPr>
        <w:tc>
          <w:tcPr>
            <w:tcW w:w="6499" w:type="dxa"/>
            <w:shd w:val="clear" w:color="auto" w:fill="D9E2F3"/>
          </w:tcPr>
          <w:p w14:paraId="6BBB8CDA"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w:t>
            </w:r>
          </w:p>
        </w:tc>
        <w:tc>
          <w:tcPr>
            <w:tcW w:w="4394" w:type="dxa"/>
          </w:tcPr>
          <w:p w14:paraId="15176B01" w14:textId="77777777" w:rsidR="00DA23BC" w:rsidRPr="004F71AE" w:rsidRDefault="00DA23BC" w:rsidP="00A607CE">
            <w:pPr>
              <w:rPr>
                <w:rFonts w:ascii="GHEA Grapalat" w:eastAsia="GHEA Grapalat" w:hAnsi="GHEA Grapalat" w:cs="GHEA Grapalat"/>
                <w:sz w:val="22"/>
                <w:szCs w:val="22"/>
              </w:rPr>
            </w:pPr>
          </w:p>
        </w:tc>
      </w:tr>
      <w:tr w:rsidR="00DA23BC" w:rsidRPr="004F71AE" w14:paraId="2FA50A20" w14:textId="77777777" w:rsidTr="00BE5A5F">
        <w:trPr>
          <w:trHeight w:val="20"/>
        </w:trPr>
        <w:tc>
          <w:tcPr>
            <w:tcW w:w="6499" w:type="dxa"/>
            <w:shd w:val="clear" w:color="auto" w:fill="D9E2F3"/>
          </w:tcPr>
          <w:p w14:paraId="051F656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 լատինատառ</w:t>
            </w:r>
          </w:p>
        </w:tc>
        <w:tc>
          <w:tcPr>
            <w:tcW w:w="4394" w:type="dxa"/>
          </w:tcPr>
          <w:p w14:paraId="2081D3BF" w14:textId="77777777" w:rsidR="00DA23BC" w:rsidRPr="004F71AE" w:rsidRDefault="00DA23BC" w:rsidP="00A607CE">
            <w:pPr>
              <w:rPr>
                <w:rFonts w:ascii="GHEA Grapalat" w:eastAsia="GHEA Grapalat" w:hAnsi="GHEA Grapalat" w:cs="GHEA Grapalat"/>
                <w:sz w:val="22"/>
                <w:szCs w:val="22"/>
              </w:rPr>
            </w:pPr>
          </w:p>
        </w:tc>
      </w:tr>
      <w:tr w:rsidR="00DA23BC" w:rsidRPr="004F71AE" w14:paraId="4071C0EB" w14:textId="77777777" w:rsidTr="00BE5A5F">
        <w:trPr>
          <w:trHeight w:val="20"/>
        </w:trPr>
        <w:tc>
          <w:tcPr>
            <w:tcW w:w="6499" w:type="dxa"/>
            <w:shd w:val="clear" w:color="auto" w:fill="D9E2F3"/>
          </w:tcPr>
          <w:p w14:paraId="698228E4"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Պետական գրանցման համարը</w:t>
            </w:r>
          </w:p>
        </w:tc>
        <w:tc>
          <w:tcPr>
            <w:tcW w:w="4394" w:type="dxa"/>
          </w:tcPr>
          <w:p w14:paraId="4167A6AB" w14:textId="77777777" w:rsidR="00DA23BC" w:rsidRPr="004F71AE" w:rsidRDefault="00DA23BC" w:rsidP="00A607CE">
            <w:pPr>
              <w:rPr>
                <w:rFonts w:ascii="GHEA Grapalat" w:eastAsia="GHEA Grapalat" w:hAnsi="GHEA Grapalat" w:cs="GHEA Grapalat"/>
                <w:sz w:val="22"/>
                <w:szCs w:val="22"/>
              </w:rPr>
            </w:pPr>
          </w:p>
        </w:tc>
      </w:tr>
      <w:tr w:rsidR="00DA23BC" w:rsidRPr="004F71AE" w14:paraId="1E5AE059" w14:textId="77777777" w:rsidTr="00BE5A5F">
        <w:trPr>
          <w:trHeight w:val="20"/>
        </w:trPr>
        <w:tc>
          <w:tcPr>
            <w:tcW w:w="6499" w:type="dxa"/>
            <w:shd w:val="clear" w:color="auto" w:fill="D9E2F3"/>
          </w:tcPr>
          <w:p w14:paraId="6702C632"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օրը, ամիսը, տարին</w:t>
            </w:r>
          </w:p>
        </w:tc>
        <w:tc>
          <w:tcPr>
            <w:tcW w:w="4394" w:type="dxa"/>
          </w:tcPr>
          <w:p w14:paraId="707A494C" w14:textId="77777777" w:rsidR="00DA23BC" w:rsidRPr="004F71AE" w:rsidRDefault="00DA23BC" w:rsidP="00A607CE">
            <w:pPr>
              <w:rPr>
                <w:rFonts w:ascii="GHEA Grapalat" w:eastAsia="GHEA Grapalat" w:hAnsi="GHEA Grapalat" w:cs="GHEA Grapalat"/>
                <w:sz w:val="22"/>
                <w:szCs w:val="22"/>
              </w:rPr>
            </w:pPr>
          </w:p>
        </w:tc>
      </w:tr>
      <w:tr w:rsidR="00DA23BC" w:rsidRPr="004F71AE" w14:paraId="7F23B487" w14:textId="77777777" w:rsidTr="00BE5A5F">
        <w:trPr>
          <w:trHeight w:val="20"/>
        </w:trPr>
        <w:tc>
          <w:tcPr>
            <w:tcW w:w="6499" w:type="dxa"/>
            <w:shd w:val="clear" w:color="auto" w:fill="D9E2F3"/>
          </w:tcPr>
          <w:p w14:paraId="1F5D7400"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հասցեն</w:t>
            </w:r>
          </w:p>
        </w:tc>
        <w:tc>
          <w:tcPr>
            <w:tcW w:w="4394" w:type="dxa"/>
          </w:tcPr>
          <w:p w14:paraId="5F37EA48" w14:textId="77777777" w:rsidR="00DA23BC" w:rsidRPr="004F71AE" w:rsidRDefault="00DA23BC" w:rsidP="00A607CE">
            <w:pPr>
              <w:rPr>
                <w:rFonts w:ascii="GHEA Grapalat" w:eastAsia="GHEA Grapalat" w:hAnsi="GHEA Grapalat" w:cs="GHEA Grapalat"/>
                <w:sz w:val="22"/>
                <w:szCs w:val="22"/>
              </w:rPr>
            </w:pPr>
          </w:p>
        </w:tc>
      </w:tr>
      <w:tr w:rsidR="00DA23BC" w:rsidRPr="004F71AE" w14:paraId="709078EA" w14:textId="77777777" w:rsidTr="00BE5A5F">
        <w:trPr>
          <w:trHeight w:val="20"/>
        </w:trPr>
        <w:tc>
          <w:tcPr>
            <w:tcW w:w="6499" w:type="dxa"/>
            <w:shd w:val="clear" w:color="auto" w:fill="D9E2F3"/>
          </w:tcPr>
          <w:p w14:paraId="17D1A039"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պետությունը</w:t>
            </w:r>
          </w:p>
        </w:tc>
        <w:tc>
          <w:tcPr>
            <w:tcW w:w="4394" w:type="dxa"/>
          </w:tcPr>
          <w:p w14:paraId="5FFC63E0" w14:textId="77777777" w:rsidR="00DA23BC" w:rsidRPr="004F71AE" w:rsidRDefault="00DA23BC" w:rsidP="00A607CE">
            <w:pPr>
              <w:rPr>
                <w:rFonts w:ascii="GHEA Grapalat" w:eastAsia="GHEA Grapalat" w:hAnsi="GHEA Grapalat" w:cs="GHEA Grapalat"/>
                <w:sz w:val="22"/>
                <w:szCs w:val="22"/>
              </w:rPr>
            </w:pPr>
          </w:p>
        </w:tc>
      </w:tr>
      <w:tr w:rsidR="00DA23BC" w:rsidRPr="004F71AE" w14:paraId="4464EC0F" w14:textId="77777777" w:rsidTr="00BE5A5F">
        <w:trPr>
          <w:trHeight w:val="20"/>
        </w:trPr>
        <w:tc>
          <w:tcPr>
            <w:tcW w:w="6499" w:type="dxa"/>
            <w:shd w:val="clear" w:color="auto" w:fill="D9E2F3"/>
          </w:tcPr>
          <w:p w14:paraId="717BA27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Գործադիր մարմնի ղեկավարի անունը և ազգանունը</w:t>
            </w:r>
          </w:p>
        </w:tc>
        <w:tc>
          <w:tcPr>
            <w:tcW w:w="4394" w:type="dxa"/>
          </w:tcPr>
          <w:p w14:paraId="2F149A01" w14:textId="77777777" w:rsidR="00DA23BC" w:rsidRPr="004F71AE" w:rsidRDefault="00DA23BC" w:rsidP="00A607CE">
            <w:pPr>
              <w:rPr>
                <w:rFonts w:ascii="GHEA Grapalat" w:eastAsia="GHEA Grapalat" w:hAnsi="GHEA Grapalat" w:cs="GHEA Grapalat"/>
                <w:sz w:val="22"/>
                <w:szCs w:val="22"/>
              </w:rPr>
            </w:pPr>
          </w:p>
        </w:tc>
      </w:tr>
    </w:tbl>
    <w:p w14:paraId="6EC0D12A"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14:paraId="352EDAD7" w14:textId="77777777" w:rsidTr="00B71181">
        <w:tc>
          <w:tcPr>
            <w:tcW w:w="7621" w:type="dxa"/>
            <w:shd w:val="clear" w:color="auto" w:fill="D9E2F3"/>
          </w:tcPr>
          <w:p w14:paraId="762530AA"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անունը և ազգանունը</w:t>
            </w:r>
          </w:p>
        </w:tc>
        <w:tc>
          <w:tcPr>
            <w:tcW w:w="3260" w:type="dxa"/>
          </w:tcPr>
          <w:p w14:paraId="0BC8E611" w14:textId="77777777" w:rsidR="00DA23BC" w:rsidRPr="004F71AE" w:rsidRDefault="00DA23BC" w:rsidP="00A607CE">
            <w:pPr>
              <w:rPr>
                <w:rFonts w:ascii="GHEA Grapalat" w:eastAsia="GHEA Grapalat" w:hAnsi="GHEA Grapalat" w:cs="GHEA Grapalat"/>
                <w:sz w:val="22"/>
              </w:rPr>
            </w:pPr>
          </w:p>
        </w:tc>
      </w:tr>
      <w:tr w:rsidR="00DA23BC" w:rsidRPr="004F71AE" w14:paraId="09DDDB8D" w14:textId="77777777" w:rsidTr="00B71181">
        <w:tc>
          <w:tcPr>
            <w:tcW w:w="7621" w:type="dxa"/>
            <w:shd w:val="clear" w:color="auto" w:fill="D9E2F3"/>
          </w:tcPr>
          <w:p w14:paraId="618E3A94"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պաշտոնը</w:t>
            </w:r>
          </w:p>
        </w:tc>
        <w:tc>
          <w:tcPr>
            <w:tcW w:w="3260" w:type="dxa"/>
          </w:tcPr>
          <w:p w14:paraId="286A1CC1" w14:textId="77777777" w:rsidR="00DA23BC" w:rsidRPr="004F71AE" w:rsidRDefault="00DA23BC" w:rsidP="00A607CE">
            <w:pPr>
              <w:rPr>
                <w:rFonts w:ascii="GHEA Grapalat" w:eastAsia="GHEA Grapalat" w:hAnsi="GHEA Grapalat" w:cs="GHEA Grapalat"/>
                <w:sz w:val="22"/>
              </w:rPr>
            </w:pPr>
          </w:p>
        </w:tc>
      </w:tr>
    </w:tbl>
    <w:p w14:paraId="1F3C75FC"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14:paraId="558477A5" w14:textId="77777777" w:rsidTr="00B71181">
        <w:trPr>
          <w:trHeight w:val="113"/>
        </w:trPr>
        <w:tc>
          <w:tcPr>
            <w:tcW w:w="7196" w:type="dxa"/>
            <w:shd w:val="clear" w:color="auto" w:fill="D9E2F3"/>
          </w:tcPr>
          <w:p w14:paraId="6D86FC24"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ստորագրման օրը, ամիսը, տարին</w:t>
            </w:r>
          </w:p>
        </w:tc>
        <w:tc>
          <w:tcPr>
            <w:tcW w:w="3685" w:type="dxa"/>
          </w:tcPr>
          <w:p w14:paraId="6E83E8BC" w14:textId="77777777" w:rsidR="00DA23BC" w:rsidRPr="004F71AE" w:rsidRDefault="00DA23BC" w:rsidP="00B71181">
            <w:pPr>
              <w:rPr>
                <w:rFonts w:ascii="GHEA Grapalat" w:eastAsia="GHEA Grapalat" w:hAnsi="GHEA Grapalat" w:cs="GHEA Grapalat"/>
                <w:sz w:val="22"/>
                <w:szCs w:val="22"/>
              </w:rPr>
            </w:pPr>
          </w:p>
        </w:tc>
      </w:tr>
      <w:tr w:rsidR="00DA23BC" w:rsidRPr="004F71AE" w14:paraId="7B131481" w14:textId="77777777" w:rsidTr="00B71181">
        <w:trPr>
          <w:trHeight w:val="113"/>
        </w:trPr>
        <w:tc>
          <w:tcPr>
            <w:tcW w:w="7196" w:type="dxa"/>
            <w:shd w:val="clear" w:color="auto" w:fill="D9E2F3"/>
          </w:tcPr>
          <w:p w14:paraId="55EEDED0"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էջերի քանակը</w:t>
            </w:r>
          </w:p>
        </w:tc>
        <w:tc>
          <w:tcPr>
            <w:tcW w:w="3685" w:type="dxa"/>
          </w:tcPr>
          <w:p w14:paraId="47E6C4A7" w14:textId="77777777" w:rsidR="00DA23BC" w:rsidRPr="004F71AE" w:rsidRDefault="00DA23BC" w:rsidP="00B71181">
            <w:pPr>
              <w:rPr>
                <w:rFonts w:ascii="GHEA Grapalat" w:eastAsia="GHEA Grapalat" w:hAnsi="GHEA Grapalat" w:cs="GHEA Grapalat"/>
                <w:sz w:val="22"/>
                <w:szCs w:val="22"/>
              </w:rPr>
            </w:pPr>
          </w:p>
        </w:tc>
      </w:tr>
      <w:tr w:rsidR="00DA23BC" w:rsidRPr="004F71AE" w14:paraId="24BDF1E2" w14:textId="77777777" w:rsidTr="00B71181">
        <w:trPr>
          <w:trHeight w:val="113"/>
        </w:trPr>
        <w:tc>
          <w:tcPr>
            <w:tcW w:w="7196" w:type="dxa"/>
            <w:shd w:val="clear" w:color="auto" w:fill="D9E2F3"/>
          </w:tcPr>
          <w:p w14:paraId="260690E6"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անձի ստորագրությունը</w:t>
            </w:r>
          </w:p>
        </w:tc>
        <w:tc>
          <w:tcPr>
            <w:tcW w:w="3685" w:type="dxa"/>
          </w:tcPr>
          <w:p w14:paraId="64F1A118" w14:textId="77777777" w:rsidR="00DA23BC" w:rsidRPr="004F71AE" w:rsidRDefault="00DA23BC" w:rsidP="00B71181">
            <w:pPr>
              <w:rPr>
                <w:rFonts w:ascii="GHEA Grapalat" w:eastAsia="GHEA Grapalat" w:hAnsi="GHEA Grapalat" w:cs="GHEA Grapalat"/>
                <w:sz w:val="22"/>
                <w:szCs w:val="22"/>
              </w:rPr>
            </w:pPr>
          </w:p>
        </w:tc>
      </w:tr>
    </w:tbl>
    <w:p w14:paraId="25F52E9D"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b/>
          <w:color w:val="000000"/>
          <w:sz w:val="22"/>
          <w:szCs w:val="22"/>
        </w:rPr>
        <w:t>Բաժնետոմսերի</w:t>
      </w:r>
      <w:r w:rsidRPr="007468AC">
        <w:rPr>
          <w:rFonts w:ascii="GHEA Grapalat" w:eastAsia="GHEA Grapalat" w:hAnsi="GHEA Grapalat" w:cs="GHEA Grapalat"/>
          <w:color w:val="000000"/>
          <w:sz w:val="22"/>
          <w:szCs w:val="22"/>
        </w:rPr>
        <w:t xml:space="preserve"> </w:t>
      </w:r>
      <w:r w:rsidRPr="007468AC">
        <w:rPr>
          <w:rFonts w:ascii="GHEA Grapalat" w:eastAsia="GHEA Grapalat" w:hAnsi="GHEA Grapalat" w:cs="GHEA Grapalat"/>
          <w:b/>
          <w:color w:val="000000"/>
          <w:sz w:val="22"/>
          <w:szCs w:val="22"/>
        </w:rPr>
        <w:t>ցուցակման տվյալները</w:t>
      </w:r>
    </w:p>
    <w:p w14:paraId="4A0A09C3"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3B3DAA4" w14:textId="77777777" w:rsidTr="004D0585">
        <w:tc>
          <w:tcPr>
            <w:tcW w:w="7338" w:type="dxa"/>
            <w:shd w:val="clear" w:color="auto" w:fill="D9E2F3"/>
            <w:vAlign w:val="center"/>
          </w:tcPr>
          <w:p w14:paraId="7E2557AD"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Ֆոնդային բորսայի անվանումը</w:t>
            </w:r>
          </w:p>
        </w:tc>
        <w:tc>
          <w:tcPr>
            <w:tcW w:w="3543" w:type="dxa"/>
            <w:vAlign w:val="center"/>
          </w:tcPr>
          <w:p w14:paraId="79A17FE1" w14:textId="77777777" w:rsidR="00DA23BC" w:rsidRPr="007468AC" w:rsidRDefault="00DA23BC" w:rsidP="00A607CE">
            <w:pPr>
              <w:rPr>
                <w:rFonts w:ascii="GHEA Grapalat" w:eastAsia="GHEA Grapalat" w:hAnsi="GHEA Grapalat" w:cs="GHEA Grapalat"/>
                <w:sz w:val="22"/>
                <w:szCs w:val="22"/>
              </w:rPr>
            </w:pPr>
          </w:p>
        </w:tc>
      </w:tr>
      <w:tr w:rsidR="00DA23BC" w:rsidRPr="007468AC" w14:paraId="4D74F363" w14:textId="77777777" w:rsidTr="004D0585">
        <w:tc>
          <w:tcPr>
            <w:tcW w:w="7338" w:type="dxa"/>
            <w:shd w:val="clear" w:color="auto" w:fill="D9E2F3"/>
            <w:vAlign w:val="center"/>
          </w:tcPr>
          <w:p w14:paraId="65D7A1D0"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Հղումը բորսայում առկա փաստաթղթերին</w:t>
            </w:r>
          </w:p>
        </w:tc>
        <w:tc>
          <w:tcPr>
            <w:tcW w:w="3543" w:type="dxa"/>
            <w:vAlign w:val="center"/>
          </w:tcPr>
          <w:p w14:paraId="1C679968" w14:textId="77777777" w:rsidR="00DA23BC" w:rsidRPr="007468AC" w:rsidRDefault="00DA23BC" w:rsidP="00A607CE">
            <w:pPr>
              <w:rPr>
                <w:rFonts w:ascii="GHEA Grapalat" w:eastAsia="GHEA Grapalat" w:hAnsi="GHEA Grapalat" w:cs="GHEA Grapalat"/>
                <w:sz w:val="22"/>
                <w:szCs w:val="22"/>
              </w:rPr>
            </w:pPr>
          </w:p>
        </w:tc>
      </w:tr>
    </w:tbl>
    <w:p w14:paraId="1AA9F72E"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8978EA3" w14:textId="77777777" w:rsidTr="004D0585">
        <w:tc>
          <w:tcPr>
            <w:tcW w:w="7338" w:type="dxa"/>
            <w:shd w:val="clear" w:color="auto" w:fill="D9E2F3"/>
            <w:vAlign w:val="center"/>
          </w:tcPr>
          <w:p w14:paraId="057C6DDD"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3543" w:type="dxa"/>
            <w:vAlign w:val="center"/>
          </w:tcPr>
          <w:p w14:paraId="118F7C13" w14:textId="77777777" w:rsidR="00DA23BC" w:rsidRPr="007468AC" w:rsidRDefault="00DA23BC" w:rsidP="004D0585">
            <w:pPr>
              <w:rPr>
                <w:rFonts w:ascii="GHEA Grapalat" w:eastAsia="GHEA Grapalat" w:hAnsi="GHEA Grapalat" w:cs="GHEA Grapalat"/>
                <w:sz w:val="22"/>
                <w:szCs w:val="22"/>
              </w:rPr>
            </w:pPr>
          </w:p>
        </w:tc>
      </w:tr>
      <w:tr w:rsidR="00DA23BC" w:rsidRPr="007468AC" w14:paraId="27614336" w14:textId="77777777" w:rsidTr="004D0585">
        <w:tc>
          <w:tcPr>
            <w:tcW w:w="7338" w:type="dxa"/>
            <w:shd w:val="clear" w:color="auto" w:fill="D9E2F3"/>
            <w:vAlign w:val="center"/>
          </w:tcPr>
          <w:p w14:paraId="7947E3B8"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3543" w:type="dxa"/>
            <w:vAlign w:val="center"/>
          </w:tcPr>
          <w:p w14:paraId="55F8083F" w14:textId="77777777" w:rsidR="00DA23BC" w:rsidRPr="007468AC" w:rsidRDefault="00DA23BC" w:rsidP="004D0585">
            <w:pPr>
              <w:rPr>
                <w:rFonts w:ascii="GHEA Grapalat" w:eastAsia="GHEA Grapalat" w:hAnsi="GHEA Grapalat" w:cs="GHEA Grapalat"/>
                <w:sz w:val="22"/>
                <w:szCs w:val="22"/>
              </w:rPr>
            </w:pPr>
          </w:p>
        </w:tc>
      </w:tr>
      <w:tr w:rsidR="00DA23BC" w:rsidRPr="007468AC" w14:paraId="679775D7" w14:textId="77777777" w:rsidTr="004D0585">
        <w:tc>
          <w:tcPr>
            <w:tcW w:w="7338" w:type="dxa"/>
            <w:shd w:val="clear" w:color="auto" w:fill="D9E2F3"/>
            <w:vAlign w:val="center"/>
          </w:tcPr>
          <w:p w14:paraId="595C3ECA"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3543" w:type="dxa"/>
            <w:vAlign w:val="center"/>
          </w:tcPr>
          <w:p w14:paraId="42E1B2DC" w14:textId="77777777" w:rsidR="00DA23BC" w:rsidRPr="007468AC" w:rsidRDefault="00DA23BC" w:rsidP="004D0585">
            <w:pPr>
              <w:rPr>
                <w:rFonts w:ascii="GHEA Grapalat" w:eastAsia="GHEA Grapalat" w:hAnsi="GHEA Grapalat" w:cs="GHEA Grapalat"/>
                <w:sz w:val="22"/>
                <w:szCs w:val="22"/>
              </w:rPr>
            </w:pPr>
          </w:p>
        </w:tc>
      </w:tr>
      <w:tr w:rsidR="00DA23BC" w:rsidRPr="007468AC" w14:paraId="55FF3E64" w14:textId="77777777" w:rsidTr="004D0585">
        <w:tc>
          <w:tcPr>
            <w:tcW w:w="7338" w:type="dxa"/>
            <w:shd w:val="clear" w:color="auto" w:fill="D9E2F3"/>
            <w:vAlign w:val="center"/>
          </w:tcPr>
          <w:p w14:paraId="3890A3B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3543" w:type="dxa"/>
            <w:vAlign w:val="center"/>
          </w:tcPr>
          <w:p w14:paraId="1FE6029F" w14:textId="77777777" w:rsidR="00DA23BC" w:rsidRPr="007468AC" w:rsidRDefault="00DA23BC" w:rsidP="004D0585">
            <w:pPr>
              <w:rPr>
                <w:rFonts w:ascii="GHEA Grapalat" w:eastAsia="GHEA Grapalat" w:hAnsi="GHEA Grapalat" w:cs="GHEA Grapalat"/>
                <w:sz w:val="22"/>
                <w:szCs w:val="22"/>
              </w:rPr>
            </w:pPr>
          </w:p>
        </w:tc>
      </w:tr>
      <w:tr w:rsidR="00DA23BC" w:rsidRPr="007468AC" w14:paraId="13144217" w14:textId="77777777" w:rsidTr="004D0585">
        <w:tc>
          <w:tcPr>
            <w:tcW w:w="7338" w:type="dxa"/>
            <w:shd w:val="clear" w:color="auto" w:fill="D9E2F3"/>
            <w:vAlign w:val="center"/>
          </w:tcPr>
          <w:p w14:paraId="3C0957BF"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3543" w:type="dxa"/>
            <w:vAlign w:val="center"/>
          </w:tcPr>
          <w:p w14:paraId="4D7816EC" w14:textId="77777777" w:rsidR="00DA23BC" w:rsidRPr="007468AC" w:rsidRDefault="00DA23BC" w:rsidP="004D0585">
            <w:pPr>
              <w:rPr>
                <w:rFonts w:ascii="GHEA Grapalat" w:eastAsia="GHEA Grapalat" w:hAnsi="GHEA Grapalat" w:cs="GHEA Grapalat"/>
                <w:sz w:val="22"/>
                <w:szCs w:val="22"/>
              </w:rPr>
            </w:pPr>
          </w:p>
        </w:tc>
      </w:tr>
      <w:tr w:rsidR="00DA23BC" w:rsidRPr="007468AC" w14:paraId="325E7156" w14:textId="77777777" w:rsidTr="004D0585">
        <w:tc>
          <w:tcPr>
            <w:tcW w:w="7338" w:type="dxa"/>
            <w:shd w:val="clear" w:color="auto" w:fill="D9E2F3"/>
            <w:vAlign w:val="center"/>
          </w:tcPr>
          <w:p w14:paraId="0B38247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3543" w:type="dxa"/>
            <w:vAlign w:val="center"/>
          </w:tcPr>
          <w:p w14:paraId="03DC3809" w14:textId="77777777" w:rsidR="00DA23BC" w:rsidRPr="007468AC" w:rsidRDefault="00DA23BC" w:rsidP="004D0585">
            <w:pPr>
              <w:rPr>
                <w:rFonts w:ascii="GHEA Grapalat" w:eastAsia="GHEA Grapalat" w:hAnsi="GHEA Grapalat" w:cs="GHEA Grapalat"/>
                <w:sz w:val="22"/>
                <w:szCs w:val="22"/>
              </w:rPr>
            </w:pPr>
          </w:p>
        </w:tc>
      </w:tr>
      <w:tr w:rsidR="00DA23BC" w:rsidRPr="007468AC" w14:paraId="383C0D79" w14:textId="77777777" w:rsidTr="004D0585">
        <w:tc>
          <w:tcPr>
            <w:tcW w:w="7338" w:type="dxa"/>
            <w:shd w:val="clear" w:color="auto" w:fill="D9E2F3"/>
            <w:vAlign w:val="center"/>
          </w:tcPr>
          <w:p w14:paraId="6C2EAF54"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3543" w:type="dxa"/>
            <w:vAlign w:val="center"/>
          </w:tcPr>
          <w:p w14:paraId="56092778" w14:textId="77777777" w:rsidR="00DA23BC" w:rsidRPr="007468AC" w:rsidRDefault="00DA23BC" w:rsidP="004D0585">
            <w:pPr>
              <w:rPr>
                <w:rFonts w:ascii="GHEA Grapalat" w:eastAsia="GHEA Grapalat" w:hAnsi="GHEA Grapalat" w:cs="GHEA Grapalat"/>
                <w:sz w:val="22"/>
                <w:szCs w:val="22"/>
              </w:rPr>
            </w:pPr>
          </w:p>
        </w:tc>
      </w:tr>
    </w:tbl>
    <w:p w14:paraId="72DD9D7E"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r w:rsidRPr="007468AC">
        <w:rPr>
          <w:rFonts w:ascii="GHEA Grapalat" w:eastAsia="GHEA Grapalat" w:hAnsi="GHEA Grapalat" w:cs="GHEA Grapalat"/>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14:paraId="5C329465" w14:textId="77777777" w:rsidTr="00A607CE">
        <w:tc>
          <w:tcPr>
            <w:tcW w:w="5211" w:type="dxa"/>
            <w:shd w:val="clear" w:color="auto" w:fill="D9E2F3"/>
            <w:vAlign w:val="center"/>
          </w:tcPr>
          <w:p w14:paraId="3AEFD00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5670" w:type="dxa"/>
            <w:vAlign w:val="center"/>
          </w:tcPr>
          <w:p w14:paraId="1D0B7920" w14:textId="77777777" w:rsidR="00DA23BC" w:rsidRPr="007468AC" w:rsidRDefault="00DA23BC" w:rsidP="00A607CE">
            <w:pPr>
              <w:rPr>
                <w:rFonts w:ascii="GHEA Grapalat" w:eastAsia="GHEA Grapalat" w:hAnsi="GHEA Grapalat" w:cs="GHEA Grapalat"/>
                <w:sz w:val="22"/>
                <w:szCs w:val="22"/>
              </w:rPr>
            </w:pPr>
          </w:p>
        </w:tc>
      </w:tr>
      <w:tr w:rsidR="00DA23BC" w:rsidRPr="007468AC" w14:paraId="5B4625F6" w14:textId="77777777" w:rsidTr="00A607CE">
        <w:tc>
          <w:tcPr>
            <w:tcW w:w="5211" w:type="dxa"/>
            <w:shd w:val="clear" w:color="auto" w:fill="D9E2F3"/>
            <w:vAlign w:val="center"/>
          </w:tcPr>
          <w:p w14:paraId="1B73C36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5670" w:type="dxa"/>
            <w:vAlign w:val="center"/>
          </w:tcPr>
          <w:p w14:paraId="431B2E2A"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Ուղղակի մասնակցություն</w:t>
            </w:r>
          </w:p>
          <w:p w14:paraId="04C6D781"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Անուղղակի մասնակցություն</w:t>
            </w:r>
          </w:p>
        </w:tc>
      </w:tr>
    </w:tbl>
    <w:p w14:paraId="2D2B2DC1"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Պետության, համայնքի կամ միջազգային կազմակերպության մասնակցությունը</w:t>
      </w:r>
    </w:p>
    <w:p w14:paraId="6C87015A"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14:paraId="615E9624" w14:textId="77777777" w:rsidTr="00B71181">
        <w:tc>
          <w:tcPr>
            <w:tcW w:w="4077" w:type="dxa"/>
            <w:shd w:val="clear" w:color="auto" w:fill="D9E2F3"/>
            <w:vAlign w:val="center"/>
          </w:tcPr>
          <w:p w14:paraId="124BDB66"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անվանումը</w:t>
            </w:r>
          </w:p>
        </w:tc>
        <w:tc>
          <w:tcPr>
            <w:tcW w:w="6804" w:type="dxa"/>
            <w:vAlign w:val="center"/>
          </w:tcPr>
          <w:p w14:paraId="032C9BB8" w14:textId="77777777" w:rsidR="00DA23BC" w:rsidRPr="007468AC" w:rsidRDefault="00DA23BC" w:rsidP="00A607CE">
            <w:pPr>
              <w:rPr>
                <w:rFonts w:ascii="GHEA Grapalat" w:eastAsia="GHEA Grapalat" w:hAnsi="GHEA Grapalat" w:cs="GHEA Grapalat"/>
                <w:sz w:val="22"/>
                <w:szCs w:val="22"/>
              </w:rPr>
            </w:pPr>
          </w:p>
        </w:tc>
      </w:tr>
      <w:tr w:rsidR="00DA23BC" w:rsidRPr="007468AC" w14:paraId="33FE20BB" w14:textId="77777777" w:rsidTr="00B71181">
        <w:tc>
          <w:tcPr>
            <w:tcW w:w="4077" w:type="dxa"/>
            <w:shd w:val="clear" w:color="auto" w:fill="D9E2F3"/>
            <w:vAlign w:val="center"/>
          </w:tcPr>
          <w:p w14:paraId="04B2DB0B"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Համայնքի անվանումը</w:t>
            </w:r>
          </w:p>
        </w:tc>
        <w:tc>
          <w:tcPr>
            <w:tcW w:w="6804" w:type="dxa"/>
            <w:vAlign w:val="center"/>
          </w:tcPr>
          <w:p w14:paraId="5C89F80E" w14:textId="77777777" w:rsidR="00DA23BC" w:rsidRPr="007468AC" w:rsidRDefault="00DA23BC" w:rsidP="00A607CE">
            <w:pPr>
              <w:rPr>
                <w:rFonts w:ascii="GHEA Grapalat" w:eastAsia="GHEA Grapalat" w:hAnsi="GHEA Grapalat" w:cs="GHEA Grapalat"/>
                <w:sz w:val="22"/>
                <w:szCs w:val="22"/>
              </w:rPr>
            </w:pPr>
          </w:p>
        </w:tc>
      </w:tr>
      <w:tr w:rsidR="00DA23BC" w:rsidRPr="007468AC" w14:paraId="2FC2C53C" w14:textId="77777777" w:rsidTr="00B71181">
        <w:tc>
          <w:tcPr>
            <w:tcW w:w="4077" w:type="dxa"/>
            <w:shd w:val="clear" w:color="auto" w:fill="D9E2F3"/>
            <w:vAlign w:val="center"/>
          </w:tcPr>
          <w:p w14:paraId="373A7223"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804" w:type="dxa"/>
            <w:vAlign w:val="center"/>
          </w:tcPr>
          <w:p w14:paraId="58397823" w14:textId="77777777" w:rsidR="00DA23BC" w:rsidRPr="007468AC" w:rsidRDefault="00DA23BC" w:rsidP="00A607CE">
            <w:pPr>
              <w:rPr>
                <w:rFonts w:ascii="GHEA Grapalat" w:eastAsia="GHEA Grapalat" w:hAnsi="GHEA Grapalat" w:cs="GHEA Grapalat"/>
                <w:sz w:val="22"/>
                <w:szCs w:val="22"/>
              </w:rPr>
            </w:pPr>
          </w:p>
        </w:tc>
      </w:tr>
      <w:tr w:rsidR="00DA23BC" w:rsidRPr="007468AC" w14:paraId="1A3A1657" w14:textId="77777777" w:rsidTr="00B71181">
        <w:tc>
          <w:tcPr>
            <w:tcW w:w="4077" w:type="dxa"/>
            <w:shd w:val="clear" w:color="auto" w:fill="D9E2F3"/>
            <w:vAlign w:val="center"/>
          </w:tcPr>
          <w:p w14:paraId="5E156590" w14:textId="77777777"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804" w:type="dxa"/>
            <w:vAlign w:val="center"/>
          </w:tcPr>
          <w:p w14:paraId="75E62C30" w14:textId="77777777"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Ուղղակի մասնակցություն</w:t>
            </w:r>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14:paraId="4177C678" w14:textId="77777777"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14:paraId="4B4AE9D5" w14:textId="77777777" w:rsidTr="005A7538">
        <w:tc>
          <w:tcPr>
            <w:tcW w:w="6629" w:type="dxa"/>
            <w:shd w:val="clear" w:color="auto" w:fill="D9E2F3"/>
            <w:vAlign w:val="center"/>
          </w:tcPr>
          <w:p w14:paraId="2B05D2A5"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w:t>
            </w:r>
          </w:p>
        </w:tc>
        <w:tc>
          <w:tcPr>
            <w:tcW w:w="4252" w:type="dxa"/>
            <w:vAlign w:val="center"/>
          </w:tcPr>
          <w:p w14:paraId="196ED0BF" w14:textId="77777777" w:rsidR="00DA23BC" w:rsidRPr="007468AC" w:rsidRDefault="00DA23BC" w:rsidP="005A7538">
            <w:pPr>
              <w:rPr>
                <w:rFonts w:ascii="GHEA Grapalat" w:eastAsia="GHEA Grapalat" w:hAnsi="GHEA Grapalat" w:cs="GHEA Grapalat"/>
                <w:sz w:val="22"/>
                <w:szCs w:val="22"/>
              </w:rPr>
            </w:pPr>
          </w:p>
        </w:tc>
      </w:tr>
      <w:tr w:rsidR="00DA23BC" w:rsidRPr="007468AC" w14:paraId="5AC074C6" w14:textId="77777777" w:rsidTr="005A7538">
        <w:tc>
          <w:tcPr>
            <w:tcW w:w="6629" w:type="dxa"/>
            <w:shd w:val="clear" w:color="auto" w:fill="D9E2F3"/>
            <w:vAlign w:val="center"/>
          </w:tcPr>
          <w:p w14:paraId="13F95DEF"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 լատինատառ</w:t>
            </w:r>
          </w:p>
        </w:tc>
        <w:tc>
          <w:tcPr>
            <w:tcW w:w="4252" w:type="dxa"/>
            <w:vAlign w:val="center"/>
          </w:tcPr>
          <w:p w14:paraId="60954D39" w14:textId="77777777" w:rsidR="00DA23BC" w:rsidRPr="007468AC" w:rsidRDefault="00DA23BC" w:rsidP="005A7538">
            <w:pPr>
              <w:rPr>
                <w:rFonts w:ascii="GHEA Grapalat" w:eastAsia="GHEA Grapalat" w:hAnsi="GHEA Grapalat" w:cs="GHEA Grapalat"/>
                <w:sz w:val="22"/>
                <w:szCs w:val="22"/>
              </w:rPr>
            </w:pPr>
          </w:p>
        </w:tc>
      </w:tr>
      <w:tr w:rsidR="00DA23BC" w:rsidRPr="007468AC" w14:paraId="0DD18E32" w14:textId="77777777" w:rsidTr="005A7538">
        <w:tc>
          <w:tcPr>
            <w:tcW w:w="6629" w:type="dxa"/>
            <w:shd w:val="clear" w:color="auto" w:fill="D9E2F3"/>
            <w:vAlign w:val="center"/>
          </w:tcPr>
          <w:p w14:paraId="244CAD71"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4252" w:type="dxa"/>
            <w:vAlign w:val="center"/>
          </w:tcPr>
          <w:p w14:paraId="2CA695E7" w14:textId="77777777" w:rsidR="00DA23BC" w:rsidRPr="007468AC" w:rsidRDefault="00DA23BC" w:rsidP="005A7538">
            <w:pPr>
              <w:rPr>
                <w:rFonts w:ascii="GHEA Grapalat" w:eastAsia="GHEA Grapalat" w:hAnsi="GHEA Grapalat" w:cs="GHEA Grapalat"/>
                <w:sz w:val="22"/>
                <w:szCs w:val="22"/>
              </w:rPr>
            </w:pPr>
          </w:p>
        </w:tc>
      </w:tr>
      <w:tr w:rsidR="00DA23BC" w:rsidRPr="007468AC" w14:paraId="3F917421" w14:textId="77777777" w:rsidTr="005A7538">
        <w:tc>
          <w:tcPr>
            <w:tcW w:w="6629" w:type="dxa"/>
            <w:shd w:val="clear" w:color="auto" w:fill="D9E2F3"/>
            <w:vAlign w:val="center"/>
          </w:tcPr>
          <w:p w14:paraId="3B48CE62"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4252" w:type="dxa"/>
            <w:vAlign w:val="center"/>
          </w:tcPr>
          <w:p w14:paraId="7322649C"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Ուղղակի մասնակցություն</w:t>
            </w:r>
          </w:p>
          <w:p w14:paraId="097A9ACE"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14:paraId="4A20DEAB" w14:textId="77777777"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lastRenderedPageBreak/>
        <w:t>Իրական շահառուի տվյալները</w:t>
      </w:r>
    </w:p>
    <w:p w14:paraId="6A0B274D"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14:paraId="3C55BF47" w14:textId="77777777" w:rsidTr="006F5552">
        <w:tc>
          <w:tcPr>
            <w:tcW w:w="5495" w:type="dxa"/>
            <w:shd w:val="clear" w:color="auto" w:fill="D9E2F3"/>
            <w:vAlign w:val="center"/>
          </w:tcPr>
          <w:p w14:paraId="48EFA55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w:t>
            </w:r>
          </w:p>
        </w:tc>
        <w:tc>
          <w:tcPr>
            <w:tcW w:w="5386" w:type="dxa"/>
            <w:vAlign w:val="center"/>
          </w:tcPr>
          <w:p w14:paraId="2CA7CC4F" w14:textId="77777777" w:rsidR="00DA23BC" w:rsidRPr="007468AC" w:rsidRDefault="00DA23BC" w:rsidP="006F5552">
            <w:pPr>
              <w:rPr>
                <w:rFonts w:ascii="GHEA Grapalat" w:eastAsia="GHEA Grapalat" w:hAnsi="GHEA Grapalat" w:cs="GHEA Grapalat"/>
                <w:sz w:val="22"/>
                <w:szCs w:val="22"/>
              </w:rPr>
            </w:pPr>
          </w:p>
        </w:tc>
      </w:tr>
      <w:tr w:rsidR="00DA23BC" w:rsidRPr="007468AC" w14:paraId="51A09668" w14:textId="77777777" w:rsidTr="006F5552">
        <w:tc>
          <w:tcPr>
            <w:tcW w:w="5495" w:type="dxa"/>
            <w:shd w:val="clear" w:color="auto" w:fill="D9E2F3"/>
            <w:vAlign w:val="center"/>
          </w:tcPr>
          <w:p w14:paraId="4097D2B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w:t>
            </w:r>
          </w:p>
        </w:tc>
        <w:tc>
          <w:tcPr>
            <w:tcW w:w="5386" w:type="dxa"/>
            <w:vAlign w:val="center"/>
          </w:tcPr>
          <w:p w14:paraId="1B7AD095" w14:textId="77777777" w:rsidR="00DA23BC" w:rsidRPr="007468AC" w:rsidRDefault="00DA23BC" w:rsidP="006F5552">
            <w:pPr>
              <w:rPr>
                <w:rFonts w:ascii="GHEA Grapalat" w:eastAsia="GHEA Grapalat" w:hAnsi="GHEA Grapalat" w:cs="GHEA Grapalat"/>
                <w:sz w:val="22"/>
                <w:szCs w:val="22"/>
              </w:rPr>
            </w:pPr>
          </w:p>
        </w:tc>
      </w:tr>
      <w:tr w:rsidR="00DA23BC" w:rsidRPr="007468AC" w14:paraId="68BD4662" w14:textId="77777777" w:rsidTr="006F5552">
        <w:tc>
          <w:tcPr>
            <w:tcW w:w="5495" w:type="dxa"/>
            <w:shd w:val="clear" w:color="auto" w:fill="D9E2F3"/>
            <w:vAlign w:val="center"/>
          </w:tcPr>
          <w:p w14:paraId="18B6E90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 (լատինատառ)</w:t>
            </w:r>
          </w:p>
        </w:tc>
        <w:tc>
          <w:tcPr>
            <w:tcW w:w="5386" w:type="dxa"/>
            <w:vAlign w:val="center"/>
          </w:tcPr>
          <w:p w14:paraId="3C176653" w14:textId="77777777" w:rsidR="00DA23BC" w:rsidRPr="007468AC" w:rsidRDefault="00DA23BC" w:rsidP="006F5552">
            <w:pPr>
              <w:rPr>
                <w:rFonts w:ascii="GHEA Grapalat" w:eastAsia="GHEA Grapalat" w:hAnsi="GHEA Grapalat" w:cs="GHEA Grapalat"/>
                <w:sz w:val="22"/>
                <w:szCs w:val="22"/>
              </w:rPr>
            </w:pPr>
          </w:p>
        </w:tc>
      </w:tr>
      <w:tr w:rsidR="00DA23BC" w:rsidRPr="007468AC" w14:paraId="35EAC3E9" w14:textId="77777777" w:rsidTr="006F5552">
        <w:tc>
          <w:tcPr>
            <w:tcW w:w="5495" w:type="dxa"/>
            <w:shd w:val="clear" w:color="auto" w:fill="D9E2F3"/>
            <w:vAlign w:val="center"/>
          </w:tcPr>
          <w:p w14:paraId="4041FB56"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 (լատինատառ)</w:t>
            </w:r>
          </w:p>
        </w:tc>
        <w:tc>
          <w:tcPr>
            <w:tcW w:w="5386" w:type="dxa"/>
            <w:vAlign w:val="center"/>
          </w:tcPr>
          <w:p w14:paraId="3E53F500" w14:textId="77777777" w:rsidR="00DA23BC" w:rsidRPr="007468AC" w:rsidRDefault="00DA23BC" w:rsidP="006F5552">
            <w:pPr>
              <w:rPr>
                <w:rFonts w:ascii="GHEA Grapalat" w:eastAsia="GHEA Grapalat" w:hAnsi="GHEA Grapalat" w:cs="GHEA Grapalat"/>
                <w:sz w:val="22"/>
                <w:szCs w:val="22"/>
              </w:rPr>
            </w:pPr>
          </w:p>
        </w:tc>
      </w:tr>
      <w:tr w:rsidR="00DA23BC" w:rsidRPr="007468AC" w14:paraId="60B89BC0" w14:textId="77777777" w:rsidTr="006F5552">
        <w:tc>
          <w:tcPr>
            <w:tcW w:w="5495" w:type="dxa"/>
            <w:shd w:val="clear" w:color="auto" w:fill="D9E2F3"/>
            <w:vAlign w:val="center"/>
          </w:tcPr>
          <w:p w14:paraId="0A6AA35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Քաղաքացիությունը</w:t>
            </w:r>
          </w:p>
        </w:tc>
        <w:tc>
          <w:tcPr>
            <w:tcW w:w="5386" w:type="dxa"/>
            <w:vAlign w:val="center"/>
          </w:tcPr>
          <w:p w14:paraId="38098824" w14:textId="77777777" w:rsidR="00DA23BC" w:rsidRPr="007468AC" w:rsidRDefault="00DA23BC" w:rsidP="006F5552">
            <w:pPr>
              <w:rPr>
                <w:rFonts w:ascii="GHEA Grapalat" w:eastAsia="GHEA Grapalat" w:hAnsi="GHEA Grapalat" w:cs="GHEA Grapalat"/>
                <w:sz w:val="22"/>
                <w:szCs w:val="22"/>
              </w:rPr>
            </w:pPr>
          </w:p>
        </w:tc>
      </w:tr>
      <w:tr w:rsidR="00DA23BC" w:rsidRPr="007468AC" w14:paraId="287667FB" w14:textId="77777777" w:rsidTr="006F5552">
        <w:tc>
          <w:tcPr>
            <w:tcW w:w="5495" w:type="dxa"/>
            <w:shd w:val="clear" w:color="auto" w:fill="D9E2F3"/>
            <w:vAlign w:val="center"/>
          </w:tcPr>
          <w:p w14:paraId="253C0A5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Ծննդյան օրը, ամիսը, տարին</w:t>
            </w:r>
          </w:p>
        </w:tc>
        <w:tc>
          <w:tcPr>
            <w:tcW w:w="5386" w:type="dxa"/>
            <w:vAlign w:val="center"/>
          </w:tcPr>
          <w:p w14:paraId="0B6478AE" w14:textId="77777777" w:rsidR="00DA23BC" w:rsidRPr="007468AC" w:rsidRDefault="00DA23BC" w:rsidP="006F5552">
            <w:pPr>
              <w:rPr>
                <w:rFonts w:ascii="GHEA Grapalat" w:eastAsia="GHEA Grapalat" w:hAnsi="GHEA Grapalat" w:cs="GHEA Grapalat"/>
                <w:sz w:val="22"/>
                <w:szCs w:val="22"/>
              </w:rPr>
            </w:pPr>
          </w:p>
        </w:tc>
      </w:tr>
    </w:tbl>
    <w:p w14:paraId="617FC792"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14:paraId="2CF8BE24" w14:textId="77777777" w:rsidTr="006F5552">
        <w:tc>
          <w:tcPr>
            <w:tcW w:w="5353" w:type="dxa"/>
            <w:shd w:val="clear" w:color="auto" w:fill="D9E2F3"/>
            <w:vAlign w:val="center"/>
          </w:tcPr>
          <w:p w14:paraId="7E181F8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տեսակը</w:t>
            </w:r>
          </w:p>
        </w:tc>
        <w:tc>
          <w:tcPr>
            <w:tcW w:w="5528" w:type="dxa"/>
            <w:vAlign w:val="center"/>
          </w:tcPr>
          <w:p w14:paraId="7E7D6E2D" w14:textId="77777777" w:rsidR="00DA23BC" w:rsidRPr="007468AC" w:rsidRDefault="00DA23BC" w:rsidP="006F5552">
            <w:pPr>
              <w:rPr>
                <w:rFonts w:ascii="GHEA Grapalat" w:eastAsia="GHEA Grapalat" w:hAnsi="GHEA Grapalat" w:cs="GHEA Grapalat"/>
                <w:sz w:val="22"/>
                <w:szCs w:val="22"/>
              </w:rPr>
            </w:pPr>
          </w:p>
        </w:tc>
      </w:tr>
      <w:tr w:rsidR="00DA23BC" w:rsidRPr="007468AC" w14:paraId="04BC6E34" w14:textId="77777777" w:rsidTr="006F5552">
        <w:tc>
          <w:tcPr>
            <w:tcW w:w="5353" w:type="dxa"/>
            <w:shd w:val="clear" w:color="auto" w:fill="D9E2F3"/>
            <w:vAlign w:val="center"/>
          </w:tcPr>
          <w:p w14:paraId="5DA3466A"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համարը</w:t>
            </w:r>
          </w:p>
        </w:tc>
        <w:tc>
          <w:tcPr>
            <w:tcW w:w="5528" w:type="dxa"/>
            <w:vAlign w:val="center"/>
          </w:tcPr>
          <w:p w14:paraId="5BD13A74" w14:textId="77777777" w:rsidR="00DA23BC" w:rsidRPr="007468AC" w:rsidRDefault="00DA23BC" w:rsidP="006F5552">
            <w:pPr>
              <w:rPr>
                <w:rFonts w:ascii="GHEA Grapalat" w:eastAsia="GHEA Grapalat" w:hAnsi="GHEA Grapalat" w:cs="GHEA Grapalat"/>
                <w:sz w:val="22"/>
                <w:szCs w:val="22"/>
              </w:rPr>
            </w:pPr>
          </w:p>
        </w:tc>
      </w:tr>
      <w:tr w:rsidR="00DA23BC" w:rsidRPr="007468AC" w14:paraId="1ED690B2" w14:textId="77777777" w:rsidTr="006F5552">
        <w:tc>
          <w:tcPr>
            <w:tcW w:w="5353" w:type="dxa"/>
            <w:shd w:val="clear" w:color="auto" w:fill="D9E2F3"/>
            <w:vAlign w:val="center"/>
          </w:tcPr>
          <w:p w14:paraId="4BDC703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Տրամադրման օրը, ամիսը, տարին</w:t>
            </w:r>
          </w:p>
        </w:tc>
        <w:tc>
          <w:tcPr>
            <w:tcW w:w="5528" w:type="dxa"/>
            <w:vAlign w:val="center"/>
          </w:tcPr>
          <w:p w14:paraId="62CAF2EE" w14:textId="77777777" w:rsidR="00DA23BC" w:rsidRPr="007468AC" w:rsidRDefault="00DA23BC" w:rsidP="006F5552">
            <w:pPr>
              <w:rPr>
                <w:rFonts w:ascii="GHEA Grapalat" w:eastAsia="GHEA Grapalat" w:hAnsi="GHEA Grapalat" w:cs="GHEA Grapalat"/>
                <w:sz w:val="22"/>
                <w:szCs w:val="22"/>
              </w:rPr>
            </w:pPr>
          </w:p>
        </w:tc>
      </w:tr>
      <w:tr w:rsidR="00DA23BC" w:rsidRPr="007468AC" w14:paraId="65D4582C" w14:textId="77777777" w:rsidTr="006F5552">
        <w:tc>
          <w:tcPr>
            <w:tcW w:w="5353" w:type="dxa"/>
            <w:shd w:val="clear" w:color="auto" w:fill="D9E2F3"/>
            <w:vAlign w:val="center"/>
          </w:tcPr>
          <w:p w14:paraId="2879B64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Տրամադրող մարմինը</w:t>
            </w:r>
          </w:p>
        </w:tc>
        <w:tc>
          <w:tcPr>
            <w:tcW w:w="5528" w:type="dxa"/>
            <w:vAlign w:val="center"/>
          </w:tcPr>
          <w:p w14:paraId="6052DC25" w14:textId="77777777" w:rsidR="00DA23BC" w:rsidRPr="007468AC" w:rsidRDefault="00DA23BC" w:rsidP="006F5552">
            <w:pPr>
              <w:rPr>
                <w:rFonts w:ascii="GHEA Grapalat" w:eastAsia="GHEA Grapalat" w:hAnsi="GHEA Grapalat" w:cs="GHEA Grapalat"/>
                <w:sz w:val="22"/>
                <w:szCs w:val="22"/>
              </w:rPr>
            </w:pPr>
          </w:p>
        </w:tc>
      </w:tr>
      <w:tr w:rsidR="00DA23BC" w:rsidRPr="007468AC" w14:paraId="4097E4A9" w14:textId="77777777" w:rsidTr="006F5552">
        <w:tc>
          <w:tcPr>
            <w:tcW w:w="5353" w:type="dxa"/>
            <w:shd w:val="clear" w:color="auto" w:fill="D9E2F3"/>
            <w:vAlign w:val="center"/>
          </w:tcPr>
          <w:p w14:paraId="1E477CE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ՀԾՀ կամ համարժեք համարը</w:t>
            </w:r>
          </w:p>
        </w:tc>
        <w:tc>
          <w:tcPr>
            <w:tcW w:w="5528" w:type="dxa"/>
            <w:vAlign w:val="center"/>
          </w:tcPr>
          <w:p w14:paraId="37909459" w14:textId="77777777" w:rsidR="00DA23BC" w:rsidRPr="007468AC" w:rsidRDefault="00DA23BC" w:rsidP="006F5552">
            <w:pPr>
              <w:rPr>
                <w:rFonts w:ascii="GHEA Grapalat" w:eastAsia="GHEA Grapalat" w:hAnsi="GHEA Grapalat" w:cs="GHEA Grapalat"/>
                <w:sz w:val="22"/>
                <w:szCs w:val="22"/>
              </w:rPr>
            </w:pPr>
          </w:p>
        </w:tc>
      </w:tr>
    </w:tbl>
    <w:p w14:paraId="1E2C086E"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5F12353C" w14:textId="77777777" w:rsidTr="006F5552">
        <w:tc>
          <w:tcPr>
            <w:tcW w:w="6345" w:type="dxa"/>
            <w:shd w:val="clear" w:color="auto" w:fill="D9E2F3"/>
            <w:vAlign w:val="center"/>
          </w:tcPr>
          <w:p w14:paraId="1A4C200E"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14:paraId="7576867C" w14:textId="77777777" w:rsidR="00DA23BC" w:rsidRPr="007468AC" w:rsidRDefault="00DA23BC" w:rsidP="006F5552">
            <w:pPr>
              <w:rPr>
                <w:rFonts w:ascii="GHEA Grapalat" w:eastAsia="GHEA Grapalat" w:hAnsi="GHEA Grapalat" w:cs="GHEA Grapalat"/>
                <w:sz w:val="22"/>
                <w:szCs w:val="22"/>
              </w:rPr>
            </w:pPr>
          </w:p>
        </w:tc>
      </w:tr>
      <w:tr w:rsidR="00DA23BC" w:rsidRPr="007468AC" w14:paraId="7B13F5EE" w14:textId="77777777" w:rsidTr="006F5552">
        <w:tc>
          <w:tcPr>
            <w:tcW w:w="6345" w:type="dxa"/>
            <w:shd w:val="clear" w:color="auto" w:fill="D9E2F3"/>
            <w:vAlign w:val="center"/>
          </w:tcPr>
          <w:p w14:paraId="5891381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14:paraId="56224092" w14:textId="77777777" w:rsidR="00DA23BC" w:rsidRPr="007468AC" w:rsidRDefault="00DA23BC" w:rsidP="006F5552">
            <w:pPr>
              <w:rPr>
                <w:rFonts w:ascii="GHEA Grapalat" w:eastAsia="GHEA Grapalat" w:hAnsi="GHEA Grapalat" w:cs="GHEA Grapalat"/>
                <w:sz w:val="22"/>
                <w:szCs w:val="22"/>
              </w:rPr>
            </w:pPr>
          </w:p>
        </w:tc>
      </w:tr>
      <w:tr w:rsidR="00DA23BC" w:rsidRPr="007468AC" w14:paraId="53573C9C" w14:textId="77777777" w:rsidTr="006F5552">
        <w:tc>
          <w:tcPr>
            <w:tcW w:w="6345" w:type="dxa"/>
            <w:shd w:val="clear" w:color="auto" w:fill="D9E2F3"/>
            <w:vAlign w:val="center"/>
          </w:tcPr>
          <w:p w14:paraId="47CEA3F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14:paraId="5D7457C0" w14:textId="77777777" w:rsidR="00DA23BC" w:rsidRPr="007468AC" w:rsidRDefault="00DA23BC" w:rsidP="006F5552">
            <w:pPr>
              <w:rPr>
                <w:rFonts w:ascii="GHEA Grapalat" w:eastAsia="GHEA Grapalat" w:hAnsi="GHEA Grapalat" w:cs="GHEA Grapalat"/>
                <w:sz w:val="22"/>
                <w:szCs w:val="22"/>
              </w:rPr>
            </w:pPr>
          </w:p>
        </w:tc>
      </w:tr>
      <w:tr w:rsidR="00DA23BC" w:rsidRPr="007468AC" w14:paraId="5428CE06" w14:textId="77777777" w:rsidTr="006F5552">
        <w:tc>
          <w:tcPr>
            <w:tcW w:w="6345" w:type="dxa"/>
            <w:shd w:val="clear" w:color="auto" w:fill="D9E2F3"/>
            <w:vAlign w:val="center"/>
          </w:tcPr>
          <w:p w14:paraId="54BD210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14:paraId="76A9337A" w14:textId="77777777" w:rsidR="00DA23BC" w:rsidRPr="007468AC" w:rsidRDefault="00DA23BC" w:rsidP="006F5552">
            <w:pPr>
              <w:rPr>
                <w:rFonts w:ascii="GHEA Grapalat" w:eastAsia="GHEA Grapalat" w:hAnsi="GHEA Grapalat" w:cs="GHEA Grapalat"/>
                <w:sz w:val="22"/>
                <w:szCs w:val="22"/>
              </w:rPr>
            </w:pPr>
          </w:p>
        </w:tc>
      </w:tr>
    </w:tbl>
    <w:p w14:paraId="3C749C03"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03A021EC" w14:textId="77777777" w:rsidTr="006F5552">
        <w:tc>
          <w:tcPr>
            <w:tcW w:w="6345" w:type="dxa"/>
            <w:shd w:val="clear" w:color="auto" w:fill="D9E2F3"/>
            <w:vAlign w:val="center"/>
          </w:tcPr>
          <w:p w14:paraId="60920524"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14:paraId="5CDC1F0D" w14:textId="77777777" w:rsidR="00DA23BC" w:rsidRPr="007468AC" w:rsidRDefault="00DA23BC" w:rsidP="006F5552">
            <w:pPr>
              <w:rPr>
                <w:rFonts w:ascii="GHEA Grapalat" w:eastAsia="GHEA Grapalat" w:hAnsi="GHEA Grapalat" w:cs="GHEA Grapalat"/>
                <w:sz w:val="22"/>
                <w:szCs w:val="22"/>
              </w:rPr>
            </w:pPr>
          </w:p>
        </w:tc>
      </w:tr>
      <w:tr w:rsidR="00DA23BC" w:rsidRPr="007468AC" w14:paraId="302ECB17" w14:textId="77777777" w:rsidTr="006F5552">
        <w:tc>
          <w:tcPr>
            <w:tcW w:w="6345" w:type="dxa"/>
            <w:shd w:val="clear" w:color="auto" w:fill="D9E2F3"/>
            <w:vAlign w:val="center"/>
          </w:tcPr>
          <w:p w14:paraId="3142194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14:paraId="4FD16C26" w14:textId="77777777" w:rsidR="00DA23BC" w:rsidRPr="007468AC" w:rsidRDefault="00DA23BC" w:rsidP="006F5552">
            <w:pPr>
              <w:rPr>
                <w:rFonts w:ascii="GHEA Grapalat" w:eastAsia="GHEA Grapalat" w:hAnsi="GHEA Grapalat" w:cs="GHEA Grapalat"/>
                <w:sz w:val="22"/>
                <w:szCs w:val="22"/>
              </w:rPr>
            </w:pPr>
          </w:p>
        </w:tc>
      </w:tr>
      <w:tr w:rsidR="00DA23BC" w:rsidRPr="007468AC" w14:paraId="33C57327" w14:textId="77777777" w:rsidTr="006F5552">
        <w:tc>
          <w:tcPr>
            <w:tcW w:w="6345" w:type="dxa"/>
            <w:shd w:val="clear" w:color="auto" w:fill="D9E2F3"/>
            <w:vAlign w:val="center"/>
          </w:tcPr>
          <w:p w14:paraId="0E3210A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14:paraId="31B62565" w14:textId="77777777" w:rsidR="00DA23BC" w:rsidRPr="007468AC" w:rsidRDefault="00DA23BC" w:rsidP="006F5552">
            <w:pPr>
              <w:rPr>
                <w:rFonts w:ascii="GHEA Grapalat" w:eastAsia="GHEA Grapalat" w:hAnsi="GHEA Grapalat" w:cs="GHEA Grapalat"/>
                <w:sz w:val="22"/>
                <w:szCs w:val="22"/>
              </w:rPr>
            </w:pPr>
          </w:p>
        </w:tc>
      </w:tr>
      <w:tr w:rsidR="00DA23BC" w:rsidRPr="007468AC" w14:paraId="350E1E77" w14:textId="77777777" w:rsidTr="006F5552">
        <w:tc>
          <w:tcPr>
            <w:tcW w:w="6345" w:type="dxa"/>
            <w:shd w:val="clear" w:color="auto" w:fill="D9E2F3"/>
            <w:vAlign w:val="center"/>
          </w:tcPr>
          <w:p w14:paraId="38DF626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14:paraId="6CCDFA74" w14:textId="77777777" w:rsidR="00DA23BC" w:rsidRPr="007468AC" w:rsidRDefault="00DA23BC" w:rsidP="006F5552">
            <w:pPr>
              <w:rPr>
                <w:rFonts w:ascii="GHEA Grapalat" w:eastAsia="GHEA Grapalat" w:hAnsi="GHEA Grapalat" w:cs="GHEA Grapalat"/>
                <w:sz w:val="22"/>
                <w:szCs w:val="22"/>
              </w:rPr>
            </w:pPr>
          </w:p>
        </w:tc>
      </w:tr>
    </w:tbl>
    <w:p w14:paraId="79B38B7A" w14:textId="77777777"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14:paraId="681BF026" w14:textId="77777777" w:rsidTr="006F5552">
        <w:trPr>
          <w:trHeight w:val="20"/>
        </w:trPr>
        <w:tc>
          <w:tcPr>
            <w:tcW w:w="10881" w:type="dxa"/>
            <w:gridSpan w:val="2"/>
          </w:tcPr>
          <w:p w14:paraId="77FAB5C3"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A23BC" w:rsidRPr="007468AC" w14:paraId="100FC4F2" w14:textId="77777777" w:rsidTr="006F5552">
        <w:trPr>
          <w:trHeight w:val="20"/>
        </w:trPr>
        <w:tc>
          <w:tcPr>
            <w:tcW w:w="3936" w:type="dxa"/>
            <w:shd w:val="clear" w:color="auto" w:fill="D9E2F3"/>
          </w:tcPr>
          <w:p w14:paraId="12D8DAD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945" w:type="dxa"/>
            <w:shd w:val="clear" w:color="auto" w:fill="FFFFFF"/>
          </w:tcPr>
          <w:p w14:paraId="244F44D1" w14:textId="77777777" w:rsidR="00DA23BC" w:rsidRPr="007468AC" w:rsidRDefault="00DA23BC" w:rsidP="006F5552">
            <w:pPr>
              <w:rPr>
                <w:rFonts w:ascii="GHEA Grapalat" w:eastAsia="GHEA Grapalat" w:hAnsi="GHEA Grapalat" w:cs="GHEA Grapalat"/>
                <w:sz w:val="22"/>
                <w:szCs w:val="22"/>
              </w:rPr>
            </w:pPr>
          </w:p>
        </w:tc>
      </w:tr>
      <w:tr w:rsidR="00DA23BC" w:rsidRPr="007468AC" w14:paraId="0F2191D7" w14:textId="77777777" w:rsidTr="006F5552">
        <w:trPr>
          <w:trHeight w:val="20"/>
        </w:trPr>
        <w:tc>
          <w:tcPr>
            <w:tcW w:w="3936" w:type="dxa"/>
            <w:shd w:val="clear" w:color="auto" w:fill="D9E2F3"/>
          </w:tcPr>
          <w:p w14:paraId="4803222C"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945" w:type="dxa"/>
          </w:tcPr>
          <w:p w14:paraId="3B42DCE8"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14:paraId="00987CF5" w14:textId="77777777" w:rsidTr="006F5552">
        <w:trPr>
          <w:trHeight w:val="20"/>
        </w:trPr>
        <w:tc>
          <w:tcPr>
            <w:tcW w:w="10881" w:type="dxa"/>
            <w:gridSpan w:val="2"/>
          </w:tcPr>
          <w:p w14:paraId="15E4AB9E"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տվյալ իրավաբանական անձի նկատմամբ իրականացնում է իրական (փաստացի) վերահսկողություն այլ միջոցներով</w:t>
            </w:r>
          </w:p>
        </w:tc>
      </w:tr>
      <w:tr w:rsidR="00DA23BC" w:rsidRPr="007468AC" w14:paraId="5F5F3203" w14:textId="77777777" w:rsidTr="006F5552">
        <w:trPr>
          <w:trHeight w:val="20"/>
        </w:trPr>
        <w:tc>
          <w:tcPr>
            <w:tcW w:w="10881" w:type="dxa"/>
            <w:gridSpan w:val="2"/>
          </w:tcPr>
          <w:p w14:paraId="74FE6B16"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w:t>
            </w:r>
            <w:r w:rsidRPr="007468AC">
              <w:rPr>
                <w:rFonts w:ascii="GHEA Grapalat" w:hAnsi="GHEA Grapalat"/>
                <w:sz w:val="22"/>
                <w:szCs w:val="22"/>
              </w:rPr>
              <w:t xml:space="preserve"> </w:t>
            </w:r>
            <w:r w:rsidRPr="007468AC">
              <w:rPr>
                <w:rFonts w:ascii="GHEA Grapalat" w:eastAsia="GHEA Grapalat" w:hAnsi="GHEA Grapalat" w:cs="GHEA Grapalat"/>
                <w:sz w:val="22"/>
                <w:szCs w:val="22"/>
              </w:rPr>
              <w:t>այն դեպքում, երբ առկա չէ «ա» և «բ» կետերի պահանջներին համապատասխանող ֆիզիկական անձ</w:t>
            </w:r>
          </w:p>
        </w:tc>
      </w:tr>
    </w:tbl>
    <w:p w14:paraId="620E8E9B"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14:paraId="017A5932" w14:textId="77777777" w:rsidTr="00516155">
        <w:trPr>
          <w:trHeight w:val="924"/>
        </w:trPr>
        <w:tc>
          <w:tcPr>
            <w:tcW w:w="10881" w:type="dxa"/>
            <w:gridSpan w:val="2"/>
            <w:vAlign w:val="center"/>
          </w:tcPr>
          <w:p w14:paraId="6381B144"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A23BC" w:rsidRPr="007468AC" w14:paraId="6615793D" w14:textId="77777777" w:rsidTr="00516155">
        <w:trPr>
          <w:trHeight w:val="20"/>
        </w:trPr>
        <w:tc>
          <w:tcPr>
            <w:tcW w:w="4508" w:type="dxa"/>
            <w:shd w:val="clear" w:color="auto" w:fill="D9E2F3"/>
          </w:tcPr>
          <w:p w14:paraId="4DBC7E5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373" w:type="dxa"/>
          </w:tcPr>
          <w:p w14:paraId="5347019B" w14:textId="77777777" w:rsidR="00DA23BC" w:rsidRPr="007468AC" w:rsidRDefault="00DA23BC" w:rsidP="00516155">
            <w:pPr>
              <w:rPr>
                <w:rFonts w:ascii="GHEA Grapalat" w:eastAsia="GHEA Grapalat" w:hAnsi="GHEA Grapalat" w:cs="GHEA Grapalat"/>
                <w:sz w:val="22"/>
                <w:szCs w:val="22"/>
              </w:rPr>
            </w:pPr>
          </w:p>
        </w:tc>
      </w:tr>
      <w:tr w:rsidR="00DA23BC" w:rsidRPr="007468AC" w14:paraId="0381F73F" w14:textId="77777777" w:rsidTr="00516155">
        <w:trPr>
          <w:trHeight w:val="20"/>
        </w:trPr>
        <w:tc>
          <w:tcPr>
            <w:tcW w:w="4508" w:type="dxa"/>
            <w:shd w:val="clear" w:color="auto" w:fill="D9E2F3"/>
          </w:tcPr>
          <w:p w14:paraId="60D9028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373" w:type="dxa"/>
          </w:tcPr>
          <w:p w14:paraId="00421DE8"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14:paraId="3745E574" w14:textId="77777777" w:rsidTr="00516155">
        <w:trPr>
          <w:trHeight w:val="20"/>
        </w:trPr>
        <w:tc>
          <w:tcPr>
            <w:tcW w:w="10881" w:type="dxa"/>
            <w:gridSpan w:val="2"/>
          </w:tcPr>
          <w:p w14:paraId="2BF6D493"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իրավունք ունի նշանակելու կամ հեռացնելու իրավաբանական անձի կառավարման մարմինների անդամների մեծամասնությանը</w:t>
            </w:r>
          </w:p>
        </w:tc>
      </w:tr>
      <w:tr w:rsidR="00DA23BC" w:rsidRPr="007468AC" w14:paraId="4B5C2C57" w14:textId="77777777" w:rsidTr="00516155">
        <w:trPr>
          <w:trHeight w:val="20"/>
        </w:trPr>
        <w:tc>
          <w:tcPr>
            <w:tcW w:w="10881" w:type="dxa"/>
            <w:gridSpan w:val="2"/>
          </w:tcPr>
          <w:p w14:paraId="0F8062D5"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A23BC" w:rsidRPr="007468AC" w14:paraId="59ACCC15" w14:textId="77777777" w:rsidTr="00516155">
        <w:trPr>
          <w:trHeight w:val="20"/>
        </w:trPr>
        <w:tc>
          <w:tcPr>
            <w:tcW w:w="10881" w:type="dxa"/>
            <w:gridSpan w:val="2"/>
          </w:tcPr>
          <w:p w14:paraId="2A1DF0D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 նկատմամբ իրականացնում է իրական (փաստացի) վերահսկողություն այլ միջոցներով</w:t>
            </w:r>
          </w:p>
        </w:tc>
      </w:tr>
      <w:tr w:rsidR="00DA23BC" w:rsidRPr="007468AC" w14:paraId="7F7257DD" w14:textId="77777777" w:rsidTr="00516155">
        <w:trPr>
          <w:trHeight w:val="20"/>
        </w:trPr>
        <w:tc>
          <w:tcPr>
            <w:tcW w:w="10881" w:type="dxa"/>
            <w:gridSpan w:val="2"/>
          </w:tcPr>
          <w:p w14:paraId="551E1E0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0A1C660"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կարգավիճակի վերաբերյալ տեղեկությունները</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75D2CFCE" w14:textId="77777777" w:rsidTr="00516155">
        <w:tc>
          <w:tcPr>
            <w:tcW w:w="5778" w:type="dxa"/>
            <w:shd w:val="clear" w:color="auto" w:fill="D9E2F3"/>
            <w:vAlign w:val="center"/>
          </w:tcPr>
          <w:p w14:paraId="39442BEA"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դառնալու օրը, ամիսը, տարին</w:t>
            </w:r>
          </w:p>
        </w:tc>
        <w:tc>
          <w:tcPr>
            <w:tcW w:w="5103" w:type="dxa"/>
            <w:vAlign w:val="center"/>
          </w:tcPr>
          <w:p w14:paraId="07557E16" w14:textId="77777777" w:rsidR="00DA23BC" w:rsidRPr="007468AC" w:rsidRDefault="00DA23BC" w:rsidP="00516155">
            <w:pPr>
              <w:rPr>
                <w:rFonts w:ascii="GHEA Grapalat" w:eastAsia="GHEA Grapalat" w:hAnsi="GHEA Grapalat" w:cs="GHEA Grapalat"/>
                <w:sz w:val="22"/>
                <w:szCs w:val="22"/>
              </w:rPr>
            </w:pPr>
          </w:p>
        </w:tc>
      </w:tr>
      <w:tr w:rsidR="00DA23BC" w:rsidRPr="007468AC" w14:paraId="5C8EE696" w14:textId="77777777" w:rsidTr="00516155">
        <w:tc>
          <w:tcPr>
            <w:tcW w:w="5778" w:type="dxa"/>
            <w:shd w:val="clear" w:color="auto" w:fill="D9E2F3"/>
            <w:vAlign w:val="center"/>
          </w:tcPr>
          <w:p w14:paraId="337B0C6B"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նկատմամբ վերահսկողության իրականացումը</w:t>
            </w:r>
          </w:p>
        </w:tc>
        <w:tc>
          <w:tcPr>
            <w:tcW w:w="5103" w:type="dxa"/>
            <w:vAlign w:val="center"/>
          </w:tcPr>
          <w:p w14:paraId="12984502"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r w:rsidRPr="007468AC">
              <w:rPr>
                <w:rFonts w:ascii="GHEA Grapalat" w:eastAsia="GHEA Grapalat" w:hAnsi="GHEA Grapalat" w:cs="GHEA Grapalat"/>
                <w:sz w:val="22"/>
                <w:szCs w:val="22"/>
              </w:rPr>
              <w:t xml:space="preserve">Առանձին </w:t>
            </w:r>
          </w:p>
          <w:p w14:paraId="769C12EC"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Փոխկապակցված անձանց հետ համատեղ</w:t>
            </w:r>
          </w:p>
        </w:tc>
      </w:tr>
      <w:tr w:rsidR="00DA23BC" w:rsidRPr="007468AC" w14:paraId="67E40987" w14:textId="77777777" w:rsidTr="00516155">
        <w:tc>
          <w:tcPr>
            <w:tcW w:w="5778" w:type="dxa"/>
            <w:shd w:val="clear" w:color="auto" w:fill="D9E2F3"/>
            <w:vAlign w:val="center"/>
          </w:tcPr>
          <w:p w14:paraId="7130F64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5103" w:type="dxa"/>
            <w:vAlign w:val="center"/>
          </w:tcPr>
          <w:p w14:paraId="7E644626"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Այո</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Ոչ</w:t>
            </w:r>
          </w:p>
        </w:tc>
      </w:tr>
    </w:tbl>
    <w:p w14:paraId="324E6546"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2A832BD6" w14:textId="77777777" w:rsidTr="00516155">
        <w:tc>
          <w:tcPr>
            <w:tcW w:w="5778" w:type="dxa"/>
            <w:shd w:val="clear" w:color="auto" w:fill="D9E2F3"/>
            <w:vAlign w:val="center"/>
          </w:tcPr>
          <w:p w14:paraId="048FF11F"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Էլ</w:t>
            </w:r>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փոստի հասցեն</w:t>
            </w:r>
          </w:p>
        </w:tc>
        <w:tc>
          <w:tcPr>
            <w:tcW w:w="5103" w:type="dxa"/>
            <w:vAlign w:val="center"/>
          </w:tcPr>
          <w:p w14:paraId="2121D8B4" w14:textId="77777777" w:rsidR="00DA23BC" w:rsidRPr="007468AC" w:rsidRDefault="00DA23BC" w:rsidP="00516155">
            <w:pPr>
              <w:rPr>
                <w:rFonts w:ascii="GHEA Grapalat" w:eastAsia="GHEA Grapalat" w:hAnsi="GHEA Grapalat" w:cs="GHEA Grapalat"/>
                <w:sz w:val="22"/>
                <w:szCs w:val="22"/>
              </w:rPr>
            </w:pPr>
          </w:p>
        </w:tc>
      </w:tr>
      <w:tr w:rsidR="00DA23BC" w:rsidRPr="007468AC" w14:paraId="1D3D86CC" w14:textId="77777777" w:rsidTr="00516155">
        <w:tc>
          <w:tcPr>
            <w:tcW w:w="5778" w:type="dxa"/>
            <w:shd w:val="clear" w:color="auto" w:fill="D9E2F3"/>
            <w:vAlign w:val="center"/>
          </w:tcPr>
          <w:p w14:paraId="05357E4C"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Հեռախոսահամարը</w:t>
            </w:r>
          </w:p>
        </w:tc>
        <w:tc>
          <w:tcPr>
            <w:tcW w:w="5103" w:type="dxa"/>
            <w:vAlign w:val="center"/>
          </w:tcPr>
          <w:p w14:paraId="703ADD02" w14:textId="77777777" w:rsidR="00DA23BC" w:rsidRPr="007468AC" w:rsidRDefault="00DA23BC" w:rsidP="00516155">
            <w:pPr>
              <w:rPr>
                <w:rFonts w:ascii="GHEA Grapalat" w:eastAsia="GHEA Grapalat" w:hAnsi="GHEA Grapalat" w:cs="GHEA Grapalat"/>
                <w:sz w:val="22"/>
                <w:szCs w:val="22"/>
              </w:rPr>
            </w:pPr>
          </w:p>
        </w:tc>
      </w:tr>
    </w:tbl>
    <w:p w14:paraId="5C68F755" w14:textId="77777777"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Միջանկյալ իրավաբանական անձինք</w:t>
      </w:r>
    </w:p>
    <w:p w14:paraId="41E54CB3"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652E969B" w14:textId="77777777" w:rsidTr="00516155">
        <w:tc>
          <w:tcPr>
            <w:tcW w:w="6487" w:type="dxa"/>
            <w:shd w:val="clear" w:color="auto" w:fill="D9E2F3"/>
            <w:vAlign w:val="center"/>
          </w:tcPr>
          <w:p w14:paraId="14BC3A2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4253" w:type="dxa"/>
            <w:vAlign w:val="center"/>
          </w:tcPr>
          <w:p w14:paraId="1410D7AC" w14:textId="77777777" w:rsidR="00DA23BC" w:rsidRPr="007468AC" w:rsidRDefault="00DA23BC" w:rsidP="001157F1">
            <w:pPr>
              <w:rPr>
                <w:rFonts w:ascii="GHEA Grapalat" w:eastAsia="GHEA Grapalat" w:hAnsi="GHEA Grapalat" w:cs="GHEA Grapalat"/>
                <w:sz w:val="22"/>
                <w:szCs w:val="22"/>
              </w:rPr>
            </w:pPr>
          </w:p>
        </w:tc>
      </w:tr>
      <w:tr w:rsidR="00DA23BC" w:rsidRPr="007468AC" w14:paraId="4BC738DE" w14:textId="77777777" w:rsidTr="00516155">
        <w:tc>
          <w:tcPr>
            <w:tcW w:w="6487" w:type="dxa"/>
            <w:shd w:val="clear" w:color="auto" w:fill="D9E2F3"/>
            <w:vAlign w:val="center"/>
          </w:tcPr>
          <w:p w14:paraId="4754B032"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4253" w:type="dxa"/>
            <w:vAlign w:val="center"/>
          </w:tcPr>
          <w:p w14:paraId="16F8399F" w14:textId="77777777" w:rsidR="00DA23BC" w:rsidRPr="007468AC" w:rsidRDefault="00DA23BC" w:rsidP="001157F1">
            <w:pPr>
              <w:rPr>
                <w:rFonts w:ascii="GHEA Grapalat" w:eastAsia="GHEA Grapalat" w:hAnsi="GHEA Grapalat" w:cs="GHEA Grapalat"/>
                <w:sz w:val="22"/>
                <w:szCs w:val="22"/>
              </w:rPr>
            </w:pPr>
          </w:p>
        </w:tc>
      </w:tr>
      <w:tr w:rsidR="00DA23BC" w:rsidRPr="007468AC" w14:paraId="65FDF7AA" w14:textId="77777777" w:rsidTr="00516155">
        <w:tc>
          <w:tcPr>
            <w:tcW w:w="6487" w:type="dxa"/>
            <w:shd w:val="clear" w:color="auto" w:fill="D9E2F3"/>
            <w:vAlign w:val="center"/>
          </w:tcPr>
          <w:p w14:paraId="34DD67A7"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4253" w:type="dxa"/>
            <w:vAlign w:val="center"/>
          </w:tcPr>
          <w:p w14:paraId="2CDE44B1" w14:textId="77777777" w:rsidR="00DA23BC" w:rsidRPr="007468AC" w:rsidRDefault="00DA23BC" w:rsidP="001157F1">
            <w:pPr>
              <w:rPr>
                <w:rFonts w:ascii="GHEA Grapalat" w:eastAsia="GHEA Grapalat" w:hAnsi="GHEA Grapalat" w:cs="GHEA Grapalat"/>
                <w:sz w:val="22"/>
                <w:szCs w:val="22"/>
              </w:rPr>
            </w:pPr>
          </w:p>
        </w:tc>
      </w:tr>
      <w:tr w:rsidR="00DA23BC" w:rsidRPr="007468AC" w14:paraId="3844B341" w14:textId="77777777" w:rsidTr="00516155">
        <w:tc>
          <w:tcPr>
            <w:tcW w:w="6487" w:type="dxa"/>
            <w:shd w:val="clear" w:color="auto" w:fill="D9E2F3"/>
            <w:vAlign w:val="center"/>
          </w:tcPr>
          <w:p w14:paraId="5B132BE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4253" w:type="dxa"/>
            <w:vAlign w:val="center"/>
          </w:tcPr>
          <w:p w14:paraId="0987C2B1" w14:textId="77777777" w:rsidR="00DA23BC" w:rsidRPr="007468AC" w:rsidRDefault="00DA23BC" w:rsidP="001157F1">
            <w:pPr>
              <w:rPr>
                <w:rFonts w:ascii="GHEA Grapalat" w:eastAsia="GHEA Grapalat" w:hAnsi="GHEA Grapalat" w:cs="GHEA Grapalat"/>
                <w:sz w:val="22"/>
                <w:szCs w:val="22"/>
              </w:rPr>
            </w:pPr>
          </w:p>
        </w:tc>
      </w:tr>
      <w:tr w:rsidR="00DA23BC" w:rsidRPr="007468AC" w14:paraId="05E70512" w14:textId="77777777" w:rsidTr="00516155">
        <w:tc>
          <w:tcPr>
            <w:tcW w:w="6487" w:type="dxa"/>
            <w:shd w:val="clear" w:color="auto" w:fill="D9E2F3"/>
            <w:vAlign w:val="center"/>
          </w:tcPr>
          <w:p w14:paraId="3E9D8BD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4253" w:type="dxa"/>
            <w:vAlign w:val="center"/>
          </w:tcPr>
          <w:p w14:paraId="3D0BB9E3" w14:textId="77777777" w:rsidR="00DA23BC" w:rsidRPr="007468AC" w:rsidRDefault="00DA23BC" w:rsidP="001157F1">
            <w:pPr>
              <w:rPr>
                <w:rFonts w:ascii="GHEA Grapalat" w:eastAsia="GHEA Grapalat" w:hAnsi="GHEA Grapalat" w:cs="GHEA Grapalat"/>
                <w:sz w:val="22"/>
                <w:szCs w:val="22"/>
              </w:rPr>
            </w:pPr>
          </w:p>
        </w:tc>
      </w:tr>
      <w:tr w:rsidR="00DA23BC" w:rsidRPr="007468AC" w14:paraId="196C059A" w14:textId="77777777" w:rsidTr="00516155">
        <w:tc>
          <w:tcPr>
            <w:tcW w:w="6487" w:type="dxa"/>
            <w:shd w:val="clear" w:color="auto" w:fill="D9E2F3"/>
            <w:vAlign w:val="center"/>
          </w:tcPr>
          <w:p w14:paraId="0ABA419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4253" w:type="dxa"/>
            <w:vAlign w:val="center"/>
          </w:tcPr>
          <w:p w14:paraId="2672B3E4" w14:textId="77777777" w:rsidR="00DA23BC" w:rsidRPr="007468AC" w:rsidRDefault="00DA23BC" w:rsidP="001157F1">
            <w:pPr>
              <w:rPr>
                <w:rFonts w:ascii="GHEA Grapalat" w:eastAsia="GHEA Grapalat" w:hAnsi="GHEA Grapalat" w:cs="GHEA Grapalat"/>
                <w:sz w:val="22"/>
                <w:szCs w:val="22"/>
              </w:rPr>
            </w:pPr>
          </w:p>
        </w:tc>
      </w:tr>
      <w:tr w:rsidR="00DA23BC" w:rsidRPr="007468AC" w14:paraId="5532AD84" w14:textId="77777777" w:rsidTr="00516155">
        <w:tc>
          <w:tcPr>
            <w:tcW w:w="6487" w:type="dxa"/>
            <w:shd w:val="clear" w:color="auto" w:fill="D9E2F3"/>
            <w:vAlign w:val="center"/>
          </w:tcPr>
          <w:p w14:paraId="601F9B4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4253" w:type="dxa"/>
            <w:vAlign w:val="center"/>
          </w:tcPr>
          <w:p w14:paraId="379473FE" w14:textId="77777777" w:rsidR="00DA23BC" w:rsidRPr="007468AC" w:rsidRDefault="00DA23BC" w:rsidP="001157F1">
            <w:pPr>
              <w:rPr>
                <w:rFonts w:ascii="GHEA Grapalat" w:eastAsia="GHEA Grapalat" w:hAnsi="GHEA Grapalat" w:cs="GHEA Grapalat"/>
                <w:sz w:val="22"/>
                <w:szCs w:val="22"/>
              </w:rPr>
            </w:pPr>
          </w:p>
        </w:tc>
      </w:tr>
    </w:tbl>
    <w:p w14:paraId="14377D6B"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3FF130AA" w14:textId="77777777" w:rsidTr="00516155">
        <w:trPr>
          <w:trHeight w:val="20"/>
        </w:trPr>
        <w:tc>
          <w:tcPr>
            <w:tcW w:w="6487" w:type="dxa"/>
            <w:vMerge w:val="restart"/>
            <w:shd w:val="clear" w:color="auto" w:fill="D9E2F3"/>
            <w:vAlign w:val="center"/>
          </w:tcPr>
          <w:p w14:paraId="2FD32AE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4253" w:type="dxa"/>
          </w:tcPr>
          <w:p w14:paraId="53214F6F" w14:textId="77777777" w:rsidR="00DA23BC" w:rsidRPr="007468AC" w:rsidRDefault="00DA23BC" w:rsidP="001157F1">
            <w:pPr>
              <w:rPr>
                <w:rFonts w:ascii="GHEA Grapalat" w:eastAsia="GHEA Grapalat" w:hAnsi="GHEA Grapalat" w:cs="GHEA Grapalat"/>
                <w:sz w:val="22"/>
                <w:szCs w:val="22"/>
              </w:rPr>
            </w:pPr>
          </w:p>
        </w:tc>
      </w:tr>
      <w:tr w:rsidR="00DA23BC" w:rsidRPr="007468AC" w14:paraId="1C503B7A" w14:textId="77777777" w:rsidTr="00516155">
        <w:trPr>
          <w:trHeight w:val="20"/>
        </w:trPr>
        <w:tc>
          <w:tcPr>
            <w:tcW w:w="6487" w:type="dxa"/>
            <w:vMerge/>
            <w:shd w:val="clear" w:color="auto" w:fill="D9E2F3"/>
            <w:vAlign w:val="center"/>
          </w:tcPr>
          <w:p w14:paraId="22E4AD58"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39DADCAA" w14:textId="77777777" w:rsidR="00DA23BC" w:rsidRPr="007468AC" w:rsidRDefault="00DA23BC" w:rsidP="001157F1">
            <w:pPr>
              <w:rPr>
                <w:rFonts w:ascii="GHEA Grapalat" w:eastAsia="GHEA Grapalat" w:hAnsi="GHEA Grapalat" w:cs="GHEA Grapalat"/>
                <w:sz w:val="22"/>
                <w:szCs w:val="22"/>
              </w:rPr>
            </w:pPr>
          </w:p>
        </w:tc>
      </w:tr>
      <w:tr w:rsidR="00DA23BC" w:rsidRPr="007468AC" w14:paraId="7723C66F" w14:textId="77777777" w:rsidTr="00516155">
        <w:trPr>
          <w:trHeight w:val="20"/>
        </w:trPr>
        <w:tc>
          <w:tcPr>
            <w:tcW w:w="6487" w:type="dxa"/>
            <w:vMerge/>
            <w:shd w:val="clear" w:color="auto" w:fill="D9E2F3"/>
            <w:vAlign w:val="center"/>
          </w:tcPr>
          <w:p w14:paraId="4D06895E"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ED0B105" w14:textId="77777777" w:rsidR="00DA23BC" w:rsidRPr="007468AC" w:rsidRDefault="00DA23BC" w:rsidP="001157F1">
            <w:pPr>
              <w:rPr>
                <w:rFonts w:ascii="GHEA Grapalat" w:eastAsia="GHEA Grapalat" w:hAnsi="GHEA Grapalat" w:cs="GHEA Grapalat"/>
                <w:sz w:val="22"/>
                <w:szCs w:val="22"/>
              </w:rPr>
            </w:pPr>
          </w:p>
        </w:tc>
      </w:tr>
      <w:tr w:rsidR="00DA23BC" w:rsidRPr="007468AC" w14:paraId="285D45B2" w14:textId="77777777" w:rsidTr="00516155">
        <w:trPr>
          <w:trHeight w:val="20"/>
        </w:trPr>
        <w:tc>
          <w:tcPr>
            <w:tcW w:w="6487" w:type="dxa"/>
            <w:vMerge/>
            <w:shd w:val="clear" w:color="auto" w:fill="D9E2F3"/>
            <w:vAlign w:val="center"/>
          </w:tcPr>
          <w:p w14:paraId="3280845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760D1CC" w14:textId="77777777" w:rsidR="00DA23BC" w:rsidRPr="007468AC" w:rsidRDefault="00DA23BC" w:rsidP="001157F1">
            <w:pPr>
              <w:rPr>
                <w:rFonts w:ascii="GHEA Grapalat" w:eastAsia="GHEA Grapalat" w:hAnsi="GHEA Grapalat" w:cs="GHEA Grapalat"/>
                <w:sz w:val="22"/>
                <w:szCs w:val="22"/>
              </w:rPr>
            </w:pPr>
          </w:p>
        </w:tc>
      </w:tr>
      <w:tr w:rsidR="00DA23BC" w:rsidRPr="007468AC" w14:paraId="722A4C3C" w14:textId="77777777" w:rsidTr="00516155">
        <w:trPr>
          <w:trHeight w:val="20"/>
        </w:trPr>
        <w:tc>
          <w:tcPr>
            <w:tcW w:w="6487" w:type="dxa"/>
            <w:vMerge/>
            <w:shd w:val="clear" w:color="auto" w:fill="D9E2F3"/>
            <w:vAlign w:val="center"/>
          </w:tcPr>
          <w:p w14:paraId="1D47753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59677CC4" w14:textId="77777777" w:rsidR="00DA23BC" w:rsidRPr="007468AC" w:rsidRDefault="00DA23BC" w:rsidP="001157F1">
            <w:pPr>
              <w:rPr>
                <w:rFonts w:ascii="GHEA Grapalat" w:eastAsia="GHEA Grapalat" w:hAnsi="GHEA Grapalat" w:cs="GHEA Grapalat"/>
                <w:sz w:val="22"/>
                <w:szCs w:val="22"/>
              </w:rPr>
            </w:pPr>
          </w:p>
        </w:tc>
      </w:tr>
    </w:tbl>
    <w:p w14:paraId="5BBB7C40"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r w:rsidRPr="007468AC">
        <w:rPr>
          <w:rFonts w:ascii="GHEA Grapalat" w:eastAsia="GHEA Grapalat" w:hAnsi="GHEA Grapalat" w:cs="GHEA Grapalat"/>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14:paraId="5E5BB0E2" w14:textId="77777777" w:rsidTr="001157F1">
        <w:trPr>
          <w:trHeight w:val="113"/>
        </w:trPr>
        <w:tc>
          <w:tcPr>
            <w:tcW w:w="5637" w:type="dxa"/>
            <w:shd w:val="clear" w:color="auto" w:fill="D9E2F3"/>
          </w:tcPr>
          <w:p w14:paraId="429A972A"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Ֆոնդային բորսայի անվանումը</w:t>
            </w:r>
          </w:p>
        </w:tc>
        <w:tc>
          <w:tcPr>
            <w:tcW w:w="5103" w:type="dxa"/>
          </w:tcPr>
          <w:p w14:paraId="3FA60006" w14:textId="77777777" w:rsidR="00DA23BC" w:rsidRPr="00061920" w:rsidRDefault="00DA23BC" w:rsidP="001157F1">
            <w:pPr>
              <w:rPr>
                <w:rFonts w:ascii="GHEA Grapalat" w:eastAsia="GHEA Grapalat" w:hAnsi="GHEA Grapalat" w:cs="GHEA Grapalat"/>
                <w:sz w:val="22"/>
                <w:szCs w:val="22"/>
              </w:rPr>
            </w:pPr>
          </w:p>
        </w:tc>
      </w:tr>
      <w:tr w:rsidR="00DA23BC" w:rsidRPr="007468AC" w14:paraId="41E39AD0" w14:textId="77777777" w:rsidTr="001157F1">
        <w:trPr>
          <w:trHeight w:val="113"/>
        </w:trPr>
        <w:tc>
          <w:tcPr>
            <w:tcW w:w="5637" w:type="dxa"/>
            <w:shd w:val="clear" w:color="auto" w:fill="D9E2F3"/>
          </w:tcPr>
          <w:p w14:paraId="7E9DAB9C"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Հղումը բորսայում առկա փաստաթղթերին</w:t>
            </w:r>
          </w:p>
        </w:tc>
        <w:tc>
          <w:tcPr>
            <w:tcW w:w="5103" w:type="dxa"/>
          </w:tcPr>
          <w:p w14:paraId="01CD73E4" w14:textId="77777777" w:rsidR="00DA23BC" w:rsidRPr="00061920" w:rsidRDefault="00DA23BC" w:rsidP="001157F1">
            <w:pPr>
              <w:rPr>
                <w:rFonts w:ascii="GHEA Grapalat" w:eastAsia="GHEA Grapalat" w:hAnsi="GHEA Grapalat" w:cs="GHEA Grapalat"/>
                <w:sz w:val="22"/>
                <w:szCs w:val="22"/>
              </w:rPr>
            </w:pPr>
          </w:p>
        </w:tc>
      </w:tr>
    </w:tbl>
    <w:p w14:paraId="53B7051D" w14:textId="77777777"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Լրացուցիչ նշումներ</w:t>
      </w:r>
    </w:p>
    <w:p w14:paraId="2F4C1B6D" w14:textId="77777777"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14:paraId="41EBDA27" w14:textId="77777777" w:rsidTr="001157F1">
        <w:tc>
          <w:tcPr>
            <w:tcW w:w="10598" w:type="dxa"/>
            <w:shd w:val="clear" w:color="auto" w:fill="DEEAF6"/>
          </w:tcPr>
          <w:p w14:paraId="15C50209" w14:textId="77777777" w:rsidR="00DA23BC" w:rsidRPr="007468AC" w:rsidRDefault="00DA23BC" w:rsidP="001157F1">
            <w:pP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DA23BC" w:rsidRPr="007468AC" w14:paraId="3E6CBD85" w14:textId="77777777" w:rsidTr="001157F1">
        <w:trPr>
          <w:trHeight w:val="1134"/>
        </w:trPr>
        <w:tc>
          <w:tcPr>
            <w:tcW w:w="10598" w:type="dxa"/>
          </w:tcPr>
          <w:p w14:paraId="101CDD91" w14:textId="77777777" w:rsidR="00DA23BC" w:rsidRPr="007468AC" w:rsidRDefault="00DA23BC" w:rsidP="001157F1">
            <w:pPr>
              <w:rPr>
                <w:rFonts w:ascii="GHEA Grapalat" w:eastAsia="GHEA Grapalat" w:hAnsi="GHEA Grapalat" w:cs="GHEA Grapalat"/>
                <w:b/>
                <w:color w:val="000000"/>
                <w:sz w:val="22"/>
                <w:szCs w:val="22"/>
              </w:rPr>
            </w:pPr>
          </w:p>
        </w:tc>
      </w:tr>
    </w:tbl>
    <w:p w14:paraId="6CAF79D8" w14:textId="77777777" w:rsidR="00DA23BC" w:rsidRDefault="00DA23BC" w:rsidP="00DA23BC">
      <w:pPr>
        <w:spacing w:line="360" w:lineRule="auto"/>
        <w:jc w:val="center"/>
        <w:rPr>
          <w:rFonts w:ascii="GHEA Grapalat" w:eastAsia="GHEA Grapalat" w:hAnsi="GHEA Grapalat" w:cs="GHEA Grapalat"/>
          <w:b/>
        </w:rPr>
      </w:pPr>
    </w:p>
    <w:p w14:paraId="22E24E34" w14:textId="77777777" w:rsidR="001157F1" w:rsidRDefault="001157F1" w:rsidP="00DA23BC">
      <w:pPr>
        <w:spacing w:line="360" w:lineRule="auto"/>
        <w:jc w:val="center"/>
        <w:rPr>
          <w:rFonts w:ascii="GHEA Grapalat" w:eastAsia="GHEA Grapalat" w:hAnsi="GHEA Grapalat" w:cs="GHEA Grapalat"/>
          <w:b/>
        </w:rPr>
      </w:pPr>
    </w:p>
    <w:p w14:paraId="5EDEE8BF" w14:textId="77777777" w:rsidR="001157F1" w:rsidRDefault="001157F1" w:rsidP="00DA23BC">
      <w:pPr>
        <w:spacing w:line="360" w:lineRule="auto"/>
        <w:jc w:val="center"/>
        <w:rPr>
          <w:rFonts w:ascii="GHEA Grapalat" w:eastAsia="GHEA Grapalat" w:hAnsi="GHEA Grapalat" w:cs="GHEA Grapalat"/>
          <w:b/>
        </w:rPr>
      </w:pPr>
    </w:p>
    <w:p w14:paraId="2893C8A5" w14:textId="77777777" w:rsidR="001157F1" w:rsidRDefault="001157F1" w:rsidP="00DA23BC">
      <w:pPr>
        <w:spacing w:line="360" w:lineRule="auto"/>
        <w:jc w:val="center"/>
        <w:rPr>
          <w:rFonts w:ascii="GHEA Grapalat" w:eastAsia="GHEA Grapalat" w:hAnsi="GHEA Grapalat" w:cs="GHEA Grapalat"/>
          <w:b/>
        </w:rPr>
      </w:pPr>
    </w:p>
    <w:p w14:paraId="488532F0" w14:textId="77777777" w:rsidR="001157F1" w:rsidRDefault="001157F1" w:rsidP="00DA23BC">
      <w:pPr>
        <w:spacing w:line="360" w:lineRule="auto"/>
        <w:jc w:val="center"/>
        <w:rPr>
          <w:rFonts w:ascii="GHEA Grapalat" w:eastAsia="GHEA Grapalat" w:hAnsi="GHEA Grapalat" w:cs="GHEA Grapalat"/>
          <w:b/>
        </w:rPr>
      </w:pPr>
    </w:p>
    <w:p w14:paraId="39000897" w14:textId="77777777" w:rsidR="001157F1" w:rsidRDefault="001157F1" w:rsidP="00DA23BC">
      <w:pPr>
        <w:spacing w:line="360" w:lineRule="auto"/>
        <w:jc w:val="center"/>
        <w:rPr>
          <w:rFonts w:ascii="GHEA Grapalat" w:eastAsia="GHEA Grapalat" w:hAnsi="GHEA Grapalat" w:cs="GHEA Grapalat"/>
          <w:b/>
        </w:rPr>
      </w:pPr>
    </w:p>
    <w:p w14:paraId="515655CE" w14:textId="77777777" w:rsidR="001157F1" w:rsidRDefault="001157F1" w:rsidP="00DA23BC">
      <w:pPr>
        <w:spacing w:line="360" w:lineRule="auto"/>
        <w:jc w:val="center"/>
        <w:rPr>
          <w:rFonts w:ascii="GHEA Grapalat" w:eastAsia="GHEA Grapalat" w:hAnsi="GHEA Grapalat" w:cs="GHEA Grapalat"/>
          <w:b/>
        </w:rPr>
      </w:pPr>
    </w:p>
    <w:p w14:paraId="7826AE94" w14:textId="77777777" w:rsidR="001157F1" w:rsidRPr="004F71AE" w:rsidRDefault="001157F1" w:rsidP="00DA23BC">
      <w:pPr>
        <w:spacing w:line="360" w:lineRule="auto"/>
        <w:jc w:val="center"/>
        <w:rPr>
          <w:rFonts w:ascii="GHEA Grapalat" w:eastAsia="GHEA Grapalat" w:hAnsi="GHEA Grapalat" w:cs="GHEA Grapalat"/>
          <w:b/>
        </w:rPr>
      </w:pPr>
    </w:p>
    <w:p w14:paraId="7F044F6F" w14:textId="77777777"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I. Հայտարարագրի լրացման կարգը</w:t>
      </w:r>
    </w:p>
    <w:p w14:paraId="63685646" w14:textId="77777777"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34C2AC7F"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14:paraId="2B6061A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B8EEB28"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4F71AE">
        <w:rPr>
          <w:rFonts w:ascii="GHEA Grapalat" w:eastAsia="GHEA Grapalat" w:hAnsi="GHEA Grapalat" w:cs="GHEA Grapalat"/>
          <w:sz w:val="18"/>
          <w:szCs w:val="18"/>
          <w:lang w:val="hy-AM"/>
        </w:rPr>
        <w:t xml:space="preserve">սույն ընթացակարգի </w:t>
      </w:r>
      <w:r w:rsidRPr="004F71AE">
        <w:rPr>
          <w:rFonts w:ascii="GHEA Grapalat" w:eastAsia="GHEA Grapalat" w:hAnsi="GHEA Grapalat" w:cs="GHEA Grapalat"/>
          <w:sz w:val="18"/>
          <w:szCs w:val="18"/>
        </w:rPr>
        <w:t>հայտում ներառվող փաստաթղթերը.</w:t>
      </w:r>
    </w:p>
    <w:p w14:paraId="24E02CCF"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723BB6B" w14:textId="77777777" w:rsidR="00DA23BC" w:rsidRPr="004F71AE" w:rsidRDefault="00DA23BC" w:rsidP="00DA23BC">
      <w:pPr>
        <w:spacing w:line="276" w:lineRule="auto"/>
        <w:ind w:firstLine="567"/>
        <w:jc w:val="both"/>
        <w:rPr>
          <w:rFonts w:ascii="GHEA Grapalat" w:eastAsia="GHEA Grapalat" w:hAnsi="GHEA Grapalat" w:cs="GHEA Grapalat"/>
          <w:sz w:val="18"/>
          <w:szCs w:val="18"/>
        </w:rPr>
      </w:pPr>
    </w:p>
    <w:p w14:paraId="40D9D6E1"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w:t>
      </w:r>
      <w:r w:rsidRPr="004F71AE">
        <w:rPr>
          <w:rFonts w:ascii="GHEA Grapalat" w:eastAsia="GHEA Grapalat" w:hAnsi="GHEA Grapalat" w:cs="GHEA Grapalat"/>
          <w:color w:val="000000"/>
          <w:sz w:val="18"/>
          <w:szCs w:val="18"/>
        </w:rPr>
        <w:t xml:space="preserve"> 2-րդ բաժինը (Բաժնետոմսերի ցուցակման տվյալները)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լրացվում է, եթե Կազմակերպության կամ Կազմակերպություն</w:t>
      </w:r>
      <w:r w:rsidRPr="004F71AE">
        <w:rPr>
          <w:rFonts w:ascii="GHEA Grapalat" w:eastAsia="GHEA Grapalat" w:hAnsi="GHEA Grapalat" w:cs="GHEA Grapalat"/>
          <w:sz w:val="18"/>
          <w:szCs w:val="18"/>
        </w:rPr>
        <w:t xml:space="preserve">ն </w:t>
      </w:r>
      <w:r w:rsidRPr="004F71AE">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F71AE">
        <w:rPr>
          <w:rFonts w:ascii="GHEA Grapalat" w:eastAsia="GHEA Grapalat" w:hAnsi="GHEA Grapalat" w:cs="GHEA Grapalat"/>
          <w:sz w:val="18"/>
          <w:szCs w:val="18"/>
        </w:rPr>
        <w:t>այս</w:t>
      </w:r>
      <w:r w:rsidRPr="004F71AE">
        <w:rPr>
          <w:rFonts w:ascii="GHEA Grapalat" w:eastAsia="GHEA Grapalat" w:hAnsi="GHEA Grapalat" w:cs="GHEA Grapalat"/>
          <w:color w:val="000000"/>
          <w:sz w:val="18"/>
          <w:szCs w:val="18"/>
        </w:rPr>
        <w:t xml:space="preserve"> բաժինը լրացվում է Կազմակերպության կամ </w:t>
      </w:r>
      <w:r w:rsidRPr="004F71AE">
        <w:rPr>
          <w:rFonts w:ascii="GHEA Grapalat" w:eastAsia="GHEA Grapalat" w:hAnsi="GHEA Grapalat" w:cs="GHEA Grapalat"/>
          <w:sz w:val="18"/>
          <w:szCs w:val="18"/>
        </w:rPr>
        <w:t>Կազմակերպությունն</w:t>
      </w:r>
      <w:r w:rsidRPr="004F71AE">
        <w:rPr>
          <w:rFonts w:ascii="GHEA Grapalat" w:eastAsia="GHEA Grapalat" w:hAnsi="GHEA Grapalat" w:cs="GHEA Grapalat"/>
          <w:color w:val="000000"/>
          <w:sz w:val="18"/>
          <w:szCs w:val="18"/>
        </w:rPr>
        <w:t xml:space="preserve"> ամբողջությամբ վերահսկող այլ իրավաբանական անձի համար։ </w:t>
      </w:r>
      <w:r w:rsidRPr="004F71AE">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14:paraId="00155BD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E721D3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AD82227"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«Վերահսկողության մակարդակը» ենթաբաժինը լրացվում է, եթե հայտարարագրի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0A2D86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14:paraId="2253F382"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w:t>
      </w:r>
      <w:r w:rsidRPr="004F71AE">
        <w:rPr>
          <w:rFonts w:ascii="GHEA Grapalat" w:eastAsia="GHEA Grapalat" w:hAnsi="GHEA Grapalat" w:cs="GHEA Grapalat"/>
          <w:color w:val="000000"/>
          <w:sz w:val="18"/>
          <w:szCs w:val="18"/>
        </w:rPr>
        <w:lastRenderedPageBreak/>
        <w:t>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14:paraId="09B175C8"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8002BE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9A24518"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21417878"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14:paraId="67B769C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261335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65FB276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6F22BCD5"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2B32D3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14:paraId="4EDB72B9"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Անուղղակի մասնակցությունը կարող է իրականացվել անկախ ֆիզիկական անձի և Կազմակերպության </w:t>
      </w:r>
      <w:r w:rsidRPr="004F71AE">
        <w:rPr>
          <w:rFonts w:ascii="GHEA Grapalat" w:eastAsia="GHEA Grapalat" w:hAnsi="GHEA Grapalat" w:cs="GHEA Grapalat"/>
          <w:sz w:val="18"/>
          <w:szCs w:val="18"/>
        </w:rPr>
        <w:lastRenderedPageBreak/>
        <w:t>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53CCFCD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A0BE76A"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B9D9A0"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7" w:name="_heading=h.gjdgxs" w:colFirst="0" w:colLast="0"/>
      <w:bookmarkEnd w:id="7"/>
      <w:r w:rsidRPr="004F71AE">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14:paraId="35DE9C6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821F32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F71AE">
        <w:rPr>
          <w:rFonts w:ascii="GHEA Grapalat" w:eastAsia="GHEA Grapalat" w:hAnsi="GHEA Grapalat" w:cs="GHEA Grapalat"/>
          <w:sz w:val="18"/>
          <w:szCs w:val="18"/>
        </w:rPr>
        <w:t>բ</w:t>
      </w:r>
      <w:proofErr w:type="gramEnd"/>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979142E"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F71AE">
        <w:rPr>
          <w:rFonts w:ascii="GHEA Grapalat" w:eastAsia="GHEA Grapalat" w:hAnsi="GHEA Grapalat" w:cs="GHEA Grapalat"/>
          <w:sz w:val="18"/>
          <w:szCs w:val="18"/>
        </w:rPr>
        <w:t>գ</w:t>
      </w:r>
      <w:proofErr w:type="gramEnd"/>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507DE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r w:rsidRPr="004F71AE">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9EA4B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C59DD64"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w:t>
      </w:r>
      <w:r w:rsidRPr="004F71AE">
        <w:rPr>
          <w:rFonts w:ascii="GHEA Grapalat" w:eastAsia="GHEA Grapalat" w:hAnsi="GHEA Grapalat" w:cs="GHEA Grapalat"/>
          <w:sz w:val="18"/>
          <w:szCs w:val="18"/>
        </w:rPr>
        <w:lastRenderedPageBreak/>
        <w:t>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8F1E6B"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438EC796"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578BA1BA"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F71AE">
        <w:rPr>
          <w:rFonts w:ascii="GHEA Grapalat" w:eastAsia="GHEA Grapalat" w:hAnsi="GHEA Grapalat" w:cs="GHEA Grapalat"/>
          <w:color w:val="000000"/>
          <w:sz w:val="18"/>
          <w:szCs w:val="18"/>
        </w:rPr>
        <w:t xml:space="preserve">ենթակա է լրացման յուրաքանչյուր </w:t>
      </w:r>
      <w:r w:rsidRPr="004F71AE">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14:paraId="22C84D6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94EA41C"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տվյալները» ենթաբաժնում լրացվում են այն իրական </w:t>
      </w:r>
      <w:proofErr w:type="gramStart"/>
      <w:r w:rsidRPr="004F71AE">
        <w:rPr>
          <w:rFonts w:ascii="GHEA Grapalat" w:eastAsia="GHEA Grapalat" w:hAnsi="GHEA Grapalat" w:cs="GHEA Grapalat"/>
          <w:sz w:val="18"/>
          <w:szCs w:val="18"/>
        </w:rPr>
        <w:t>շահառու(</w:t>
      </w:r>
      <w:proofErr w:type="gramEnd"/>
      <w:r w:rsidRPr="004F71AE">
        <w:rPr>
          <w:rFonts w:ascii="GHEA Grapalat" w:eastAsia="GHEA Grapalat" w:hAnsi="GHEA Grapalat"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FAC6B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7A781E7"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602F3FB3"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FABAC7E"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լրացնում և ստորագրում է հայտը ներկայացնող անձը։ </w:t>
      </w:r>
    </w:p>
    <w:p w14:paraId="480517E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6736A6A"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4C62865" w14:textId="77777777" w:rsidR="00DA23BC" w:rsidRPr="004F71AE" w:rsidRDefault="00DA23BC" w:rsidP="00DA23BC">
      <w:pPr>
        <w:pStyle w:val="31"/>
        <w:spacing w:line="240" w:lineRule="auto"/>
        <w:ind w:firstLine="0"/>
        <w:rPr>
          <w:rFonts w:ascii="GHEA Grapalat" w:hAnsi="GHEA Grapalat" w:cs="Sylfaen"/>
          <w:sz w:val="16"/>
          <w:szCs w:val="16"/>
          <w:lang w:val="hy-AM" w:eastAsia="ru-RU"/>
        </w:rPr>
      </w:pPr>
    </w:p>
    <w:p w14:paraId="110873E6"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C5303C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67C52FED"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2CC853F"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4B2075D0"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75481AF" w14:textId="77777777"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14:paraId="3FFFD73D" w14:textId="77777777" w:rsidR="001C26F0" w:rsidRPr="004F71AE" w:rsidRDefault="001C26F0" w:rsidP="00B80C21">
      <w:pPr>
        <w:pStyle w:val="31"/>
        <w:spacing w:line="240" w:lineRule="auto"/>
        <w:ind w:firstLine="0"/>
        <w:jc w:val="right"/>
        <w:rPr>
          <w:rFonts w:ascii="GHEA Grapalat" w:hAnsi="GHEA Grapalat" w:cs="Sylfaen"/>
          <w:b/>
          <w:lang w:val="hy-AM"/>
        </w:rPr>
      </w:pPr>
    </w:p>
    <w:p w14:paraId="54F10FA2" w14:textId="77777777"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14:paraId="3EF196D7" w14:textId="58DA6A84" w:rsidR="00B80C21" w:rsidRPr="004F71AE" w:rsidRDefault="00122878" w:rsidP="00B80C21">
      <w:pPr>
        <w:pStyle w:val="31"/>
        <w:spacing w:line="240" w:lineRule="auto"/>
        <w:jc w:val="right"/>
        <w:rPr>
          <w:rFonts w:ascii="GHEA Grapalat" w:hAnsi="GHEA Grapalat" w:cs="Arial"/>
          <w:b/>
          <w:lang w:val="hy-AM"/>
        </w:rPr>
      </w:pPr>
      <w:r>
        <w:rPr>
          <w:rFonts w:ascii="GHEA Grapalat" w:hAnsi="GHEA Grapalat"/>
          <w:b/>
          <w:lang w:val="af-ZA"/>
        </w:rPr>
        <w:t>ՀՀԱՄ-ԹԼԻԿ-ՀԴ-ԳՀԱՇՁԲ -</w:t>
      </w:r>
      <w:r w:rsidR="00E621F3">
        <w:rPr>
          <w:rFonts w:ascii="GHEA Grapalat" w:hAnsi="GHEA Grapalat"/>
          <w:b/>
          <w:lang w:val="af-ZA"/>
        </w:rPr>
        <w:t>25/02</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534798A" w14:textId="303BA2B6" w:rsidR="00B80C21" w:rsidRPr="004F71AE" w:rsidRDefault="007402FE" w:rsidP="00B80C21">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59278F41" w14:textId="77777777" w:rsidR="00B80C21" w:rsidRPr="004F71AE" w:rsidRDefault="00B80C21" w:rsidP="00B80C21">
      <w:pPr>
        <w:rPr>
          <w:rFonts w:ascii="GHEA Grapalat" w:hAnsi="GHEA Grapalat"/>
          <w:lang w:val="hy-AM"/>
        </w:rPr>
      </w:pPr>
    </w:p>
    <w:p w14:paraId="5DAF8E92" w14:textId="77777777" w:rsidR="00B80C21" w:rsidRPr="004F71AE" w:rsidRDefault="00B80C21" w:rsidP="00B80C21">
      <w:pPr>
        <w:ind w:firstLine="567"/>
        <w:jc w:val="center"/>
        <w:rPr>
          <w:rFonts w:ascii="GHEA Grapalat" w:hAnsi="GHEA Grapalat"/>
          <w:sz w:val="20"/>
          <w:lang w:val="hy-AM"/>
        </w:rPr>
      </w:pPr>
    </w:p>
    <w:p w14:paraId="32FD6EB3" w14:textId="77777777"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14:paraId="3F8CA5F0" w14:textId="77777777" w:rsidR="00B80C21" w:rsidRPr="004F71AE" w:rsidRDefault="00B80C21" w:rsidP="00B80C21">
      <w:pPr>
        <w:ind w:firstLine="567"/>
        <w:rPr>
          <w:rFonts w:ascii="GHEA Grapalat" w:hAnsi="GHEA Grapalat"/>
          <w:lang w:val="hy-AM"/>
        </w:rPr>
      </w:pPr>
    </w:p>
    <w:p w14:paraId="11C6CB05" w14:textId="6948E1CB"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14:paraId="126748B3" w14:textId="77777777" w:rsidR="00B80C21" w:rsidRPr="004F71AE" w:rsidRDefault="00B80C21" w:rsidP="00B80C21">
      <w:pPr>
        <w:ind w:firstLine="567"/>
        <w:jc w:val="both"/>
        <w:rPr>
          <w:rFonts w:ascii="GHEA Grapalat" w:hAnsi="GHEA Grapalat" w:cs="Arial"/>
        </w:rPr>
      </w:pPr>
      <w:bookmarkStart w:id="8" w:name="_Hlk23147299"/>
      <w:r w:rsidRPr="004F71AE">
        <w:rPr>
          <w:rFonts w:ascii="GHEA Grapalat" w:hAnsi="GHEA Grapalat" w:cs="Sylfaen"/>
          <w:vertAlign w:val="superscript"/>
          <w:lang w:val="hy-AM"/>
        </w:rPr>
        <w:t xml:space="preserve">                                                                                     մասնակցի անվանումը</w:t>
      </w:r>
    </w:p>
    <w:bookmarkEnd w:id="8"/>
    <w:p w14:paraId="1F5CB240" w14:textId="77777777" w:rsidR="00B80C21" w:rsidRPr="004F71AE" w:rsidRDefault="00B80C21" w:rsidP="00B80C21">
      <w:pPr>
        <w:jc w:val="both"/>
        <w:rPr>
          <w:rFonts w:ascii="GHEA Grapalat" w:hAnsi="GHEA Grapalat"/>
          <w:sz w:val="20"/>
          <w:lang w:val="hy-AM"/>
        </w:rPr>
      </w:pPr>
      <w:r w:rsidRPr="004F71AE">
        <w:rPr>
          <w:rFonts w:ascii="GHEA Grapalat" w:hAnsi="GHEA Grapalat" w:cs="Arial"/>
          <w:sz w:val="20"/>
          <w:szCs w:val="20"/>
          <w:lang w:val="es-ES"/>
        </w:rPr>
        <w:t>պայմանագիրը կատարել ներքոհիշյալ ընդհանուր գներով.</w:t>
      </w:r>
    </w:p>
    <w:p w14:paraId="422F1612" w14:textId="77777777"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ՀՀ դրամ</w:t>
      </w:r>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E621F3" w14:paraId="0384C83B" w14:textId="77777777" w:rsidTr="00767191">
        <w:trPr>
          <w:cantSplit/>
          <w:trHeight w:val="916"/>
          <w:jc w:val="center"/>
        </w:trPr>
        <w:tc>
          <w:tcPr>
            <w:tcW w:w="789" w:type="dxa"/>
            <w:tcBorders>
              <w:top w:val="single" w:sz="4" w:space="0" w:color="auto"/>
              <w:left w:val="single" w:sz="4" w:space="0" w:color="auto"/>
              <w:right w:val="single" w:sz="4" w:space="0" w:color="auto"/>
            </w:tcBorders>
            <w:vAlign w:val="center"/>
          </w:tcPr>
          <w:p w14:paraId="236E7BB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Չափա-</w:t>
            </w:r>
          </w:p>
          <w:p w14:paraId="608C1642" w14:textId="77777777" w:rsidR="00256141" w:rsidRPr="004F71AE" w:rsidRDefault="00256141" w:rsidP="00294002">
            <w:pPr>
              <w:jc w:val="center"/>
              <w:rPr>
                <w:rFonts w:ascii="GHEA Grapalat" w:hAnsi="GHEA Grapalat"/>
                <w:b/>
                <w:bCs/>
                <w:sz w:val="16"/>
                <w:lang w:val="es-ES"/>
              </w:rPr>
            </w:pPr>
            <w:r w:rsidRPr="004F71AE">
              <w:rPr>
                <w:rFonts w:ascii="GHEA Grapalat" w:hAnsi="GHEA Grapalat"/>
                <w:b/>
                <w:bCs/>
                <w:sz w:val="16"/>
                <w:szCs w:val="18"/>
                <w:lang w:val="es-ES"/>
              </w:rPr>
              <w:t>բաժինների համարները</w:t>
            </w:r>
          </w:p>
        </w:tc>
        <w:tc>
          <w:tcPr>
            <w:tcW w:w="4012" w:type="dxa"/>
            <w:tcBorders>
              <w:top w:val="single" w:sz="4" w:space="0" w:color="auto"/>
              <w:left w:val="single" w:sz="4" w:space="0" w:color="auto"/>
              <w:right w:val="single" w:sz="4" w:space="0" w:color="auto"/>
            </w:tcBorders>
            <w:vAlign w:val="center"/>
          </w:tcPr>
          <w:p w14:paraId="793EBD76"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76F74FC0" w14:textId="77777777" w:rsidR="00256141" w:rsidRPr="004F71AE" w:rsidRDefault="00256141" w:rsidP="00294002">
            <w:pPr>
              <w:jc w:val="center"/>
              <w:rPr>
                <w:rFonts w:ascii="GHEA Grapalat" w:hAnsi="GHEA Grapalat"/>
                <w:bCs/>
                <w:sz w:val="16"/>
                <w:szCs w:val="18"/>
                <w:lang w:val="es-ES"/>
              </w:rPr>
            </w:pPr>
            <w:r w:rsidRPr="004F71AE">
              <w:rPr>
                <w:rFonts w:ascii="GHEA Grapalat" w:hAnsi="GHEA Grapalat"/>
                <w:b/>
                <w:bCs/>
                <w:sz w:val="16"/>
                <w:szCs w:val="18"/>
                <w:lang w:val="es-ES"/>
              </w:rPr>
              <w:t xml:space="preserve">Արժեք </w:t>
            </w:r>
            <w:r w:rsidRPr="004F71AE">
              <w:rPr>
                <w:rFonts w:ascii="GHEA Grapalat" w:hAnsi="GHEA Grapalat"/>
                <w:bCs/>
                <w:sz w:val="16"/>
                <w:szCs w:val="18"/>
                <w:lang w:val="es-ES"/>
              </w:rPr>
              <w:t>(ինքնարժեքի և կանխատեսվող շահույթի հանրագումարը)</w:t>
            </w:r>
          </w:p>
          <w:p w14:paraId="08BB6A9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18F41338"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14:paraId="66921D50"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0E7B7B54"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Ընդհանուր գինը</w:t>
            </w:r>
          </w:p>
          <w:p w14:paraId="3237034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/տառերով և թվերով/</w:t>
            </w:r>
          </w:p>
        </w:tc>
      </w:tr>
      <w:tr w:rsidR="00256141" w:rsidRPr="004F71AE" w14:paraId="47AC86B5" w14:textId="77777777"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14:paraId="18023D54"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14:paraId="28F77458"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3837099E"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278CE5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F908E3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E621F3" w14:paraId="26B4D121" w14:textId="77777777"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14:paraId="40B8A678" w14:textId="77777777"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14:paraId="06D725D6" w14:textId="19FE5DEE"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r w:rsidRPr="004F71AE">
              <w:rPr>
                <w:rFonts w:ascii="GHEA Grapalat" w:hAnsi="GHEA Grapalat" w:cs="Sylfaen"/>
                <w:sz w:val="22"/>
              </w:rPr>
              <w:t>Արագածոտնի</w:t>
            </w:r>
            <w:r w:rsidRPr="004F71AE">
              <w:rPr>
                <w:rFonts w:ascii="GHEA Grapalat" w:hAnsi="GHEA Grapalat" w:cs="Sylfaen"/>
                <w:sz w:val="22"/>
                <w:lang w:val="es-ES"/>
              </w:rPr>
              <w:t xml:space="preserve"> </w:t>
            </w:r>
            <w:r w:rsidRPr="004F71AE">
              <w:rPr>
                <w:rFonts w:ascii="GHEA Grapalat" w:hAnsi="GHEA Grapalat" w:cs="Sylfaen"/>
                <w:sz w:val="22"/>
              </w:rPr>
              <w:t>մարզի</w:t>
            </w:r>
            <w:r w:rsidRPr="004F71AE">
              <w:rPr>
                <w:rFonts w:ascii="GHEA Grapalat" w:hAnsi="GHEA Grapalat" w:cs="Sylfaen"/>
                <w:sz w:val="22"/>
                <w:lang w:val="es-ES"/>
              </w:rPr>
              <w:t xml:space="preserve"> </w:t>
            </w:r>
            <w:r w:rsidR="00122878">
              <w:rPr>
                <w:rFonts w:ascii="GHEA Grapalat" w:hAnsi="GHEA Grapalat" w:cs="Sylfaen"/>
                <w:sz w:val="22"/>
              </w:rPr>
              <w:t>Թլիկի</w:t>
            </w:r>
            <w:r w:rsidR="00122878" w:rsidRPr="00122878">
              <w:rPr>
                <w:rFonts w:ascii="GHEA Grapalat" w:hAnsi="GHEA Grapalat" w:cs="Sylfaen"/>
                <w:sz w:val="22"/>
                <w:lang w:val="es-ES"/>
              </w:rPr>
              <w:t xml:space="preserve"> </w:t>
            </w:r>
            <w:r w:rsidR="00122878">
              <w:rPr>
                <w:rFonts w:ascii="GHEA Grapalat" w:hAnsi="GHEA Grapalat" w:cs="Sylfaen"/>
                <w:sz w:val="22"/>
              </w:rPr>
              <w:t>հիմնական</w:t>
            </w:r>
            <w:r w:rsidR="00122878" w:rsidRPr="00122878">
              <w:rPr>
                <w:rFonts w:ascii="GHEA Grapalat" w:hAnsi="GHEA Grapalat" w:cs="Sylfaen"/>
                <w:sz w:val="22"/>
                <w:lang w:val="es-ES"/>
              </w:rPr>
              <w:t xml:space="preserve"> </w:t>
            </w:r>
            <w:r w:rsidR="00122878">
              <w:rPr>
                <w:rFonts w:ascii="GHEA Grapalat" w:hAnsi="GHEA Grapalat" w:cs="Sylfaen"/>
                <w:sz w:val="22"/>
              </w:rPr>
              <w:t>դպրոց</w:t>
            </w:r>
            <w:r w:rsidR="009C05A3" w:rsidRPr="004F71AE">
              <w:rPr>
                <w:rFonts w:ascii="GHEA Grapalat" w:hAnsi="GHEA Grapalat" w:cs="Sylfaen"/>
                <w:sz w:val="22"/>
                <w:lang w:val="es-ES"/>
              </w:rPr>
              <w:t xml:space="preserve"> </w:t>
            </w:r>
            <w:r w:rsidR="009C05A3" w:rsidRPr="004F71AE">
              <w:rPr>
                <w:rFonts w:ascii="GHEA Grapalat" w:hAnsi="GHEA Grapalat" w:cs="Sylfaen"/>
                <w:sz w:val="22"/>
              </w:rPr>
              <w:t>ՊՈԱԿ</w:t>
            </w:r>
            <w:r w:rsidRPr="004F71AE">
              <w:rPr>
                <w:rFonts w:ascii="GHEA Grapalat" w:hAnsi="GHEA Grapalat" w:cs="Sylfaen"/>
                <w:sz w:val="22"/>
              </w:rPr>
              <w:t>ի</w:t>
            </w:r>
            <w:r w:rsidRPr="004F71AE">
              <w:rPr>
                <w:rFonts w:ascii="GHEA Grapalat" w:hAnsi="GHEA Grapalat" w:cs="Sylfaen"/>
                <w:sz w:val="22"/>
                <w:lang w:val="es-ES"/>
              </w:rPr>
              <w:t xml:space="preserve"> </w:t>
            </w:r>
            <w:r w:rsidR="00122878">
              <w:rPr>
                <w:rFonts w:ascii="GHEA Grapalat" w:hAnsi="GHEA Grapalat" w:cs="Sylfaen"/>
                <w:sz w:val="22"/>
                <w:lang w:val="es-ES"/>
              </w:rPr>
              <w:t>Սանհանգույցների կառուցման</w:t>
            </w:r>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tcPr>
          <w:p w14:paraId="06D326DD"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6D868E86"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5E16AB41" w14:textId="77777777" w:rsidR="00767191" w:rsidRPr="004F71AE" w:rsidRDefault="00767191" w:rsidP="00294002">
            <w:pPr>
              <w:jc w:val="center"/>
              <w:rPr>
                <w:rFonts w:ascii="GHEA Grapalat" w:hAnsi="GHEA Grapalat"/>
                <w:lang w:val="es-ES"/>
              </w:rPr>
            </w:pPr>
          </w:p>
        </w:tc>
      </w:tr>
    </w:tbl>
    <w:p w14:paraId="01C7A3C7" w14:textId="77777777" w:rsidR="00B80C21" w:rsidRPr="004F71AE" w:rsidRDefault="00B80C21" w:rsidP="00B80C21">
      <w:pPr>
        <w:rPr>
          <w:rFonts w:ascii="GHEA Grapalat" w:hAnsi="GHEA Grapalat"/>
          <w:sz w:val="18"/>
          <w:szCs w:val="18"/>
          <w:lang w:val="es-ES"/>
        </w:rPr>
      </w:pPr>
    </w:p>
    <w:p w14:paraId="62E2B307" w14:textId="77777777" w:rsidR="00B80C21" w:rsidRPr="004F71AE" w:rsidRDefault="00B80C21" w:rsidP="00B80C21">
      <w:pPr>
        <w:rPr>
          <w:rFonts w:ascii="GHEA Grapalat" w:hAnsi="GHEA Grapalat"/>
          <w:sz w:val="18"/>
          <w:szCs w:val="18"/>
          <w:lang w:val="es-ES"/>
        </w:rPr>
      </w:pPr>
    </w:p>
    <w:p w14:paraId="2DFAF40E" w14:textId="77777777" w:rsidR="00B80C21" w:rsidRPr="004F71AE" w:rsidRDefault="00B80C21" w:rsidP="00B80C21">
      <w:pPr>
        <w:rPr>
          <w:rFonts w:ascii="GHEA Grapalat" w:hAnsi="GHEA Grapalat"/>
          <w:sz w:val="18"/>
          <w:szCs w:val="18"/>
          <w:lang w:val="hy-AM"/>
        </w:rPr>
      </w:pPr>
    </w:p>
    <w:p w14:paraId="0F7185C5" w14:textId="77777777"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14:paraId="11259163" w14:textId="77777777"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14:paraId="69474CFE" w14:textId="77777777" w:rsidR="00B80C21" w:rsidRPr="004F71AE" w:rsidRDefault="00B80C21" w:rsidP="00B80C21">
      <w:pPr>
        <w:jc w:val="right"/>
        <w:rPr>
          <w:rFonts w:ascii="GHEA Grapalat" w:hAnsi="GHEA Grapalat"/>
          <w:sz w:val="20"/>
          <w:lang w:val="hy-AM"/>
        </w:rPr>
      </w:pPr>
    </w:p>
    <w:p w14:paraId="6F6197CB" w14:textId="77777777"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14:paraId="0E0939B1" w14:textId="77777777" w:rsidR="00B80C21" w:rsidRPr="004F71AE" w:rsidRDefault="00B80C21" w:rsidP="00B80C21">
      <w:pPr>
        <w:jc w:val="right"/>
        <w:rPr>
          <w:rFonts w:ascii="GHEA Grapalat" w:hAnsi="GHEA Grapalat"/>
          <w:sz w:val="20"/>
          <w:lang w:val="hy-AM"/>
        </w:rPr>
      </w:pPr>
    </w:p>
    <w:p w14:paraId="12F6E0FE" w14:textId="77777777" w:rsidR="00B80C21" w:rsidRPr="004F71AE" w:rsidRDefault="00B80C21" w:rsidP="00B80C21">
      <w:pPr>
        <w:rPr>
          <w:rFonts w:ascii="GHEA Grapalat" w:hAnsi="GHEA Grapalat" w:cs="Sylfaen"/>
          <w:sz w:val="16"/>
          <w:szCs w:val="16"/>
          <w:lang w:val="hy-AM" w:eastAsia="ru-RU"/>
        </w:rPr>
      </w:pPr>
    </w:p>
    <w:p w14:paraId="242231C3" w14:textId="77777777" w:rsidR="00B80C21" w:rsidRPr="004F71AE" w:rsidRDefault="00B80C21" w:rsidP="00B80C21">
      <w:pPr>
        <w:rPr>
          <w:rFonts w:ascii="GHEA Grapalat" w:hAnsi="GHEA Grapalat" w:cs="Sylfaen"/>
          <w:sz w:val="16"/>
          <w:szCs w:val="16"/>
          <w:lang w:val="hy-AM" w:eastAsia="ru-RU"/>
        </w:rPr>
      </w:pPr>
    </w:p>
    <w:p w14:paraId="4EDBD63D" w14:textId="77777777" w:rsidR="00B80C21" w:rsidRPr="004F71AE" w:rsidRDefault="00B80C21" w:rsidP="00B80C21">
      <w:pPr>
        <w:rPr>
          <w:rFonts w:ascii="GHEA Grapalat" w:hAnsi="GHEA Grapalat" w:cs="Sylfaen"/>
          <w:sz w:val="16"/>
          <w:szCs w:val="16"/>
          <w:lang w:val="hy-AM" w:eastAsia="ru-RU"/>
        </w:rPr>
      </w:pPr>
    </w:p>
    <w:p w14:paraId="62B6B82D" w14:textId="77777777" w:rsidR="00B80C21" w:rsidRPr="004F71AE" w:rsidRDefault="00B80C21" w:rsidP="00B80C21">
      <w:pPr>
        <w:rPr>
          <w:rFonts w:ascii="GHEA Grapalat" w:hAnsi="GHEA Grapalat" w:cs="Sylfaen"/>
          <w:sz w:val="16"/>
          <w:szCs w:val="16"/>
          <w:lang w:val="hy-AM" w:eastAsia="ru-RU"/>
        </w:rPr>
      </w:pPr>
    </w:p>
    <w:p w14:paraId="16C48445" w14:textId="77777777" w:rsidR="00B80C21" w:rsidRPr="004F71AE" w:rsidRDefault="00B80C21" w:rsidP="00B80C21">
      <w:pPr>
        <w:rPr>
          <w:rFonts w:ascii="GHEA Grapalat" w:hAnsi="GHEA Grapalat" w:cs="Sylfaen"/>
          <w:sz w:val="16"/>
          <w:szCs w:val="16"/>
          <w:lang w:val="hy-AM" w:eastAsia="ru-RU"/>
        </w:rPr>
      </w:pPr>
    </w:p>
    <w:p w14:paraId="0C131074" w14:textId="77777777" w:rsidR="00B80C21" w:rsidRPr="004F71AE" w:rsidRDefault="00B80C21" w:rsidP="00B80C21">
      <w:pPr>
        <w:rPr>
          <w:rFonts w:ascii="GHEA Grapalat" w:hAnsi="GHEA Grapalat" w:cs="Sylfaen"/>
          <w:sz w:val="16"/>
          <w:szCs w:val="16"/>
          <w:lang w:val="hy-AM" w:eastAsia="ru-RU"/>
        </w:rPr>
      </w:pPr>
    </w:p>
    <w:p w14:paraId="526AED42" w14:textId="77777777" w:rsidR="00B80C21" w:rsidRPr="004F71AE" w:rsidRDefault="00B80C21" w:rsidP="00B80C21">
      <w:pPr>
        <w:rPr>
          <w:rFonts w:ascii="GHEA Grapalat" w:hAnsi="GHEA Grapalat" w:cs="Sylfaen"/>
          <w:sz w:val="16"/>
          <w:szCs w:val="16"/>
          <w:lang w:val="hy-AM" w:eastAsia="ru-RU"/>
        </w:rPr>
      </w:pPr>
    </w:p>
    <w:p w14:paraId="6B1CE2E0" w14:textId="77777777" w:rsidR="00B80C21" w:rsidRPr="004F71AE" w:rsidRDefault="00B80C21" w:rsidP="00B80C21">
      <w:pPr>
        <w:rPr>
          <w:rFonts w:ascii="GHEA Grapalat" w:hAnsi="GHEA Grapalat" w:cs="Sylfaen"/>
          <w:sz w:val="16"/>
          <w:szCs w:val="16"/>
          <w:lang w:val="hy-AM" w:eastAsia="ru-RU"/>
        </w:rPr>
      </w:pPr>
    </w:p>
    <w:p w14:paraId="4E38ACC7" w14:textId="77777777" w:rsidR="00B80C21" w:rsidRPr="004F71AE" w:rsidRDefault="00B80C21" w:rsidP="00B80C21">
      <w:pPr>
        <w:rPr>
          <w:rFonts w:ascii="GHEA Grapalat" w:hAnsi="GHEA Grapalat" w:cs="Sylfaen"/>
          <w:sz w:val="16"/>
          <w:szCs w:val="16"/>
          <w:lang w:val="hy-AM" w:eastAsia="ru-RU"/>
        </w:rPr>
      </w:pPr>
    </w:p>
    <w:p w14:paraId="6F491C71" w14:textId="77777777" w:rsidR="00B80C21" w:rsidRPr="004F71AE" w:rsidRDefault="00B80C21" w:rsidP="00B80C21">
      <w:pPr>
        <w:rPr>
          <w:rFonts w:ascii="GHEA Grapalat" w:hAnsi="GHEA Grapalat" w:cs="Sylfaen"/>
          <w:sz w:val="16"/>
          <w:szCs w:val="16"/>
          <w:lang w:val="hy-AM" w:eastAsia="ru-RU"/>
        </w:rPr>
      </w:pPr>
    </w:p>
    <w:p w14:paraId="62D50632" w14:textId="77777777" w:rsidR="00B80C21" w:rsidRPr="004F71AE" w:rsidRDefault="00B80C21" w:rsidP="00B80C21">
      <w:pPr>
        <w:rPr>
          <w:rFonts w:ascii="GHEA Grapalat" w:hAnsi="GHEA Grapalat" w:cs="Sylfaen"/>
          <w:sz w:val="16"/>
          <w:szCs w:val="16"/>
          <w:lang w:val="hy-AM" w:eastAsia="ru-RU"/>
        </w:rPr>
      </w:pPr>
    </w:p>
    <w:p w14:paraId="215BA2C7" w14:textId="77777777" w:rsidR="00B80C21" w:rsidRPr="004F71AE" w:rsidRDefault="00B80C21" w:rsidP="00B80C21">
      <w:pPr>
        <w:rPr>
          <w:rFonts w:ascii="GHEA Grapalat" w:hAnsi="GHEA Grapalat" w:cs="Sylfaen"/>
          <w:sz w:val="16"/>
          <w:szCs w:val="16"/>
          <w:lang w:val="hy-AM" w:eastAsia="ru-RU"/>
        </w:rPr>
      </w:pPr>
    </w:p>
    <w:p w14:paraId="53807460" w14:textId="77777777" w:rsidR="00B80C21" w:rsidRPr="004F71AE" w:rsidRDefault="00B80C21" w:rsidP="00B80C21">
      <w:pPr>
        <w:pStyle w:val="31"/>
        <w:spacing w:line="240" w:lineRule="auto"/>
        <w:jc w:val="right"/>
        <w:rPr>
          <w:rFonts w:ascii="GHEA Grapalat" w:hAnsi="GHEA Grapalat"/>
          <w:lang w:val="hy-AM"/>
        </w:rPr>
      </w:pPr>
    </w:p>
    <w:p w14:paraId="01FD56AE" w14:textId="77777777" w:rsidR="00B80C21" w:rsidRPr="004F71AE" w:rsidRDefault="00B80C21" w:rsidP="00B80C21">
      <w:pPr>
        <w:pStyle w:val="31"/>
        <w:spacing w:line="240" w:lineRule="auto"/>
        <w:jc w:val="right"/>
        <w:rPr>
          <w:rFonts w:ascii="GHEA Grapalat" w:hAnsi="GHEA Grapalat"/>
          <w:lang w:val="hy-AM"/>
        </w:rPr>
      </w:pPr>
    </w:p>
    <w:p w14:paraId="6EF2EF7B" w14:textId="77777777" w:rsidR="00B80C21" w:rsidRPr="004F71AE" w:rsidRDefault="00B80C21" w:rsidP="00B80C21">
      <w:pPr>
        <w:pStyle w:val="31"/>
        <w:spacing w:line="240" w:lineRule="auto"/>
        <w:jc w:val="right"/>
        <w:rPr>
          <w:rFonts w:ascii="GHEA Grapalat" w:hAnsi="GHEA Grapalat"/>
          <w:lang w:val="hy-AM" w:eastAsia="ru-RU"/>
        </w:rPr>
      </w:pPr>
    </w:p>
    <w:p w14:paraId="78DA2A35" w14:textId="77777777"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14:paraId="64923301" w14:textId="77777777"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14:paraId="57BBA207" w14:textId="406BA3C3" w:rsidR="00B80C21" w:rsidRPr="004F71AE" w:rsidRDefault="00122878" w:rsidP="00B80C21">
      <w:pPr>
        <w:pStyle w:val="31"/>
        <w:spacing w:line="240" w:lineRule="auto"/>
        <w:jc w:val="right"/>
        <w:rPr>
          <w:rFonts w:ascii="GHEA Grapalat" w:hAnsi="GHEA Grapalat" w:cs="Arial"/>
          <w:b/>
          <w:lang w:val="hy-AM"/>
        </w:rPr>
      </w:pPr>
      <w:r>
        <w:rPr>
          <w:rFonts w:ascii="GHEA Grapalat" w:hAnsi="GHEA Grapalat"/>
          <w:b/>
          <w:lang w:val="af-ZA"/>
        </w:rPr>
        <w:t>ՀՀԱՄ-ԹԼԻԿ-ՀԴ-ԳՀԱՇՁԲ -</w:t>
      </w:r>
      <w:r w:rsidR="00E621F3">
        <w:rPr>
          <w:rFonts w:ascii="GHEA Grapalat" w:hAnsi="GHEA Grapalat"/>
          <w:b/>
          <w:lang w:val="af-ZA"/>
        </w:rPr>
        <w:t>25/02</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443B943" w14:textId="29B30E7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45272D8F" w14:textId="77777777" w:rsidR="00B80C21" w:rsidRPr="004F71AE" w:rsidRDefault="00B80C21" w:rsidP="00B80C21">
      <w:pPr>
        <w:pStyle w:val="31"/>
        <w:spacing w:line="240" w:lineRule="auto"/>
        <w:jc w:val="right"/>
        <w:rPr>
          <w:rFonts w:ascii="GHEA Grapalat" w:hAnsi="GHEA Grapalat" w:cs="Sylfaen"/>
          <w:b/>
          <w:lang w:val="hy-AM"/>
        </w:rPr>
      </w:pPr>
    </w:p>
    <w:p w14:paraId="0B0BA836"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5940CA40"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14:paraId="259BE0A7" w14:textId="77777777" w:rsidR="00B80C21" w:rsidRPr="004F71AE" w:rsidRDefault="00B80C21" w:rsidP="00B80C21">
      <w:pPr>
        <w:rPr>
          <w:rFonts w:ascii="GHEA Grapalat" w:hAnsi="GHEA Grapalat" w:cs="GHEA Grapalat"/>
          <w:b/>
          <w:sz w:val="20"/>
          <w:szCs w:val="20"/>
          <w:lang w:val="hy-AM"/>
        </w:rPr>
      </w:pPr>
    </w:p>
    <w:p w14:paraId="6806339E"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0F72324" w14:textId="77777777" w:rsidR="00B80C21" w:rsidRPr="004F71AE" w:rsidRDefault="00B80C21" w:rsidP="00B80C21">
      <w:pPr>
        <w:rPr>
          <w:rFonts w:ascii="GHEA Grapalat" w:hAnsi="GHEA Grapalat" w:cs="GHEA Grapalat"/>
          <w:sz w:val="20"/>
          <w:szCs w:val="20"/>
          <w:lang w:val="hy-AM"/>
        </w:rPr>
      </w:pPr>
    </w:p>
    <w:p w14:paraId="340C07C0"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C922B43"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E92935E" w14:textId="77777777" w:rsidR="00B80C21" w:rsidRPr="004F71AE" w:rsidRDefault="00B80C21" w:rsidP="00B80C21">
      <w:pPr>
        <w:ind w:firstLine="708"/>
        <w:jc w:val="both"/>
        <w:rPr>
          <w:rFonts w:ascii="GHEA Grapalat" w:hAnsi="GHEA Grapalat" w:cs="GHEA Grapalat"/>
          <w:sz w:val="20"/>
          <w:szCs w:val="20"/>
          <w:lang w:val="hy-AM"/>
        </w:rPr>
      </w:pPr>
    </w:p>
    <w:p w14:paraId="782C3172"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14:paraId="5271DA60"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74D3675E" w14:textId="6356CE77"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122878">
        <w:rPr>
          <w:rFonts w:ascii="GHEA Grapalat" w:hAnsi="GHEA Grapalat" w:cs="GHEA Grapalat"/>
          <w:sz w:val="20"/>
          <w:szCs w:val="20"/>
          <w:u w:val="single"/>
          <w:lang w:val="hy-AM"/>
        </w:rPr>
        <w:t>Թլիկի հիմնական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Pr="004F71AE">
        <w:rPr>
          <w:rFonts w:ascii="GHEA Grapalat" w:hAnsi="GHEA Grapalat" w:cs="GHEA Grapalat"/>
          <w:sz w:val="20"/>
          <w:szCs w:val="20"/>
          <w:lang w:val="pt-BR"/>
        </w:rPr>
        <w:t>ծածկագրով գնման ընթացակարգին:</w:t>
      </w:r>
    </w:p>
    <w:p w14:paraId="6D3180D3" w14:textId="77777777"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280C46" w14:textId="77777777"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5E6BA960"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4DC0CF"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38EAA57C"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CDB492F" w14:textId="77777777"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3936053" w14:textId="77777777"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E3183B" w14:textId="77777777"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0E258599" w14:textId="77777777"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0830337"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D1F3D81"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4287669D" w14:textId="77777777"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786C53" w14:textId="77777777" w:rsidR="00F764A5" w:rsidRPr="00E6597C" w:rsidRDefault="00F764A5" w:rsidP="00F764A5">
      <w:pPr>
        <w:jc w:val="both"/>
        <w:rPr>
          <w:rFonts w:ascii="GHEA Grapalat" w:hAnsi="GHEA Grapalat" w:cs="GHEA Grapalat"/>
          <w:sz w:val="20"/>
          <w:szCs w:val="20"/>
          <w:lang w:val="hy-AM"/>
        </w:rPr>
      </w:pPr>
    </w:p>
    <w:p w14:paraId="29E09D72" w14:textId="77777777" w:rsidR="00F764A5" w:rsidRPr="00E6597C" w:rsidRDefault="00F764A5" w:rsidP="00F764A5">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2904EA78"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3CA3BF15"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E65906"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378F" w14:textId="77777777"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A4A56DF"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0F36E66" w14:textId="77777777" w:rsidR="00B80C21" w:rsidRPr="004F71AE" w:rsidRDefault="00B80C21" w:rsidP="00B80C21">
      <w:pPr>
        <w:ind w:firstLine="567"/>
        <w:jc w:val="both"/>
        <w:rPr>
          <w:rFonts w:ascii="GHEA Grapalat" w:hAnsi="GHEA Grapalat" w:cs="GHEA Grapalat"/>
          <w:sz w:val="20"/>
          <w:szCs w:val="20"/>
          <w:lang w:val="hy-AM"/>
        </w:rPr>
      </w:pPr>
    </w:p>
    <w:p w14:paraId="05DEFA2D" w14:textId="77777777"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14:paraId="56304FE3"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16759281"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14:paraId="37822CF0"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1802D75F"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14:paraId="400D055E"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4E93C748"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14:paraId="1650F0B9"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3A2F9B56" w14:textId="77777777" w:rsidR="00B80C21" w:rsidRPr="004F71AE" w:rsidRDefault="00B80C21" w:rsidP="00B80C21">
      <w:pPr>
        <w:jc w:val="both"/>
        <w:rPr>
          <w:rFonts w:ascii="GHEA Grapalat" w:hAnsi="GHEA Grapalat"/>
          <w:sz w:val="18"/>
          <w:szCs w:val="18"/>
          <w:u w:val="single"/>
          <w:vertAlign w:val="superscript"/>
          <w:lang w:val="hy-AM"/>
        </w:rPr>
      </w:pPr>
    </w:p>
    <w:p w14:paraId="4F66F993"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C81533F" w14:textId="77777777" w:rsidR="00B80C21" w:rsidRPr="004F71AE" w:rsidRDefault="00B80C21" w:rsidP="00B80C21">
      <w:pPr>
        <w:jc w:val="both"/>
        <w:rPr>
          <w:rFonts w:ascii="GHEA Grapalat" w:hAnsi="GHEA Grapalat"/>
          <w:sz w:val="20"/>
          <w:szCs w:val="20"/>
          <w:lang w:val="hy-AM"/>
        </w:rPr>
      </w:pPr>
    </w:p>
    <w:p w14:paraId="48635F5E"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74E7DEE" w14:textId="77777777" w:rsidR="00B80C21" w:rsidRPr="004F71AE" w:rsidRDefault="00B80C21" w:rsidP="00B80C21">
      <w:pPr>
        <w:jc w:val="both"/>
        <w:rPr>
          <w:rFonts w:ascii="GHEA Grapalat" w:hAnsi="GHEA Grapalat"/>
          <w:sz w:val="18"/>
          <w:szCs w:val="18"/>
          <w:vertAlign w:val="superscript"/>
          <w:lang w:val="hy-AM"/>
        </w:rPr>
      </w:pPr>
    </w:p>
    <w:p w14:paraId="0941D2B4" w14:textId="77777777" w:rsidR="00B80C21" w:rsidRPr="004F71AE" w:rsidRDefault="00B80C21" w:rsidP="00B80C21">
      <w:pPr>
        <w:jc w:val="both"/>
        <w:rPr>
          <w:rFonts w:ascii="GHEA Grapalat" w:hAnsi="GHEA Grapalat" w:cs="GHEA Grapalat"/>
          <w:sz w:val="18"/>
          <w:szCs w:val="18"/>
          <w:lang w:val="hy-AM"/>
        </w:rPr>
      </w:pPr>
    </w:p>
    <w:p w14:paraId="3D3D028E"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0CB65D9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7E025"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257ECE20" w14:textId="77777777" w:rsidR="00B80C21" w:rsidRPr="004F71AE" w:rsidRDefault="00B80C21" w:rsidP="002C25EC">
            <w:pPr>
              <w:jc w:val="center"/>
              <w:rPr>
                <w:rFonts w:ascii="GHEA Grapalat" w:hAnsi="GHEA Grapalat" w:cs="Arial"/>
                <w:bCs/>
                <w:sz w:val="20"/>
                <w:szCs w:val="20"/>
              </w:rPr>
            </w:pPr>
          </w:p>
        </w:tc>
      </w:tr>
      <w:tr w:rsidR="00B80C21" w:rsidRPr="004F71AE" w14:paraId="1B4C4DE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0698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6AAC4F9E"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69C05"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5171493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775E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14:paraId="419568A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3830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14:paraId="17E6E19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D67E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14:paraId="66113870"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69BA0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14:paraId="7DD932AF"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F017F"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14:paraId="424FBB3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A63B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30CA2A11"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F24F9"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1D0DE412"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C9E33" w14:textId="2D34E854"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5E6B94">
              <w:rPr>
                <w:rFonts w:ascii="GHEA Grapalat" w:hAnsi="GHEA Grapalat" w:cs="Sylfaen"/>
                <w:b/>
                <w:color w:val="FF0000"/>
                <w:sz w:val="20"/>
                <w:szCs w:val="20"/>
                <w:lang w:val="hy-AM"/>
              </w:rPr>
              <w:t>05012606</w:t>
            </w:r>
          </w:p>
        </w:tc>
      </w:tr>
      <w:tr w:rsidR="00B80C21" w:rsidRPr="004F71AE" w14:paraId="665E991D"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33C57"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14:paraId="5FCA33F6"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4E0A0" w14:textId="49BEE1E6"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5E6B94">
              <w:rPr>
                <w:rFonts w:ascii="GHEA Grapalat" w:hAnsi="GHEA Grapalat" w:cs="Arial"/>
                <w:b/>
                <w:color w:val="FF0000"/>
                <w:sz w:val="20"/>
                <w:szCs w:val="20"/>
              </w:rPr>
              <w:t>900468000121</w:t>
            </w:r>
          </w:p>
        </w:tc>
      </w:tr>
      <w:tr w:rsidR="00B80C21" w:rsidRPr="004F71AE" w14:paraId="6C3DB4CE" w14:textId="77777777"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85C66"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51B3FC4C"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3781"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r w:rsidRPr="004F71AE">
              <w:rPr>
                <w:rFonts w:ascii="GHEA Grapalat" w:hAnsi="GHEA Grapalat" w:cs="Sylfaen"/>
                <w:sz w:val="20"/>
                <w:szCs w:val="20"/>
              </w:rPr>
              <w:t>բառերով)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15B0857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E2BE7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14:paraId="10F4008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FCD13E"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(որակավորման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66EAFB70"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7BC59B7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6CAA5816"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5FBCE502" w14:textId="77777777" w:rsidR="00B80C21" w:rsidRPr="004F71AE" w:rsidRDefault="00B80C21" w:rsidP="002C25EC">
            <w:pPr>
              <w:rPr>
                <w:rFonts w:ascii="GHEA Grapalat" w:hAnsi="GHEA Grapalat" w:cs="Arial"/>
                <w:sz w:val="20"/>
                <w:szCs w:val="20"/>
                <w:lang w:val="hy-AM"/>
              </w:rPr>
            </w:pPr>
          </w:p>
        </w:tc>
      </w:tr>
      <w:tr w:rsidR="00B80C21" w:rsidRPr="004F71AE" w14:paraId="1855400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2467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4FED708D"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64AB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14:paraId="3F51A4B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303A6CA"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14:paraId="1E227DDC" w14:textId="77777777" w:rsidR="00B80C21" w:rsidRPr="004F71AE" w:rsidRDefault="00B80C21" w:rsidP="002C25EC">
            <w:pPr>
              <w:rPr>
                <w:rFonts w:ascii="GHEA Grapalat" w:hAnsi="GHEA Grapalat" w:cs="Sylfaen"/>
                <w:sz w:val="20"/>
                <w:szCs w:val="20"/>
              </w:rPr>
            </w:pPr>
          </w:p>
          <w:p w14:paraId="2C4318AC"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516375B" w14:textId="77777777" w:rsidR="00B80C21" w:rsidRPr="004F71AE" w:rsidRDefault="00B80C21" w:rsidP="002C25EC">
            <w:pPr>
              <w:rPr>
                <w:rFonts w:ascii="GHEA Grapalat" w:hAnsi="GHEA Grapalat" w:cs="Tahoma"/>
                <w:sz w:val="20"/>
                <w:szCs w:val="20"/>
              </w:rPr>
            </w:pPr>
          </w:p>
          <w:p w14:paraId="605672BA" w14:textId="77777777" w:rsidR="00B80C21" w:rsidRPr="004F71AE" w:rsidRDefault="00B80C21" w:rsidP="002C25EC">
            <w:pPr>
              <w:rPr>
                <w:rFonts w:ascii="GHEA Grapalat" w:hAnsi="GHEA Grapalat" w:cs="Sylfaen"/>
                <w:sz w:val="20"/>
                <w:szCs w:val="20"/>
              </w:rPr>
            </w:pPr>
          </w:p>
          <w:p w14:paraId="6F7C2D26"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09DCF402" w14:textId="77777777" w:rsidR="00B80C21" w:rsidRPr="004F71AE" w:rsidRDefault="00B80C21" w:rsidP="002C25EC">
            <w:pPr>
              <w:rPr>
                <w:rFonts w:ascii="GHEA Grapalat" w:hAnsi="GHEA Grapalat" w:cs="Sylfaen"/>
                <w:sz w:val="20"/>
                <w:szCs w:val="20"/>
              </w:rPr>
            </w:pPr>
          </w:p>
          <w:p w14:paraId="7C89A5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478FAF0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E39D48A"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14:paraId="3B9B92CA" w14:textId="77777777" w:rsidR="00B80C21" w:rsidRPr="004F71AE" w:rsidRDefault="00B80C21" w:rsidP="002C25EC">
            <w:pPr>
              <w:jc w:val="right"/>
              <w:rPr>
                <w:rFonts w:ascii="GHEA Grapalat" w:hAnsi="GHEA Grapalat" w:cs="Sylfaen"/>
                <w:sz w:val="20"/>
                <w:szCs w:val="20"/>
              </w:rPr>
            </w:pPr>
          </w:p>
          <w:p w14:paraId="5A5B3582"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7820AC2B" w14:textId="77777777" w:rsidR="00B80C21" w:rsidRPr="004F71AE" w:rsidRDefault="00B80C21" w:rsidP="002C25EC">
            <w:pPr>
              <w:jc w:val="right"/>
              <w:rPr>
                <w:rFonts w:ascii="GHEA Grapalat" w:hAnsi="GHEA Grapalat" w:cs="Tahoma"/>
                <w:sz w:val="20"/>
                <w:szCs w:val="20"/>
              </w:rPr>
            </w:pPr>
          </w:p>
          <w:p w14:paraId="1879D5B3" w14:textId="77777777" w:rsidR="00B80C21" w:rsidRPr="004F71AE" w:rsidRDefault="00B80C21" w:rsidP="002C25EC">
            <w:pPr>
              <w:jc w:val="right"/>
              <w:rPr>
                <w:rFonts w:ascii="GHEA Grapalat" w:hAnsi="GHEA Grapalat" w:cs="Tahoma"/>
                <w:sz w:val="20"/>
                <w:szCs w:val="20"/>
              </w:rPr>
            </w:pPr>
          </w:p>
          <w:p w14:paraId="1507F30C"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6D03BD9E" w14:textId="77777777" w:rsidR="00B80C21" w:rsidRPr="004F71AE" w:rsidRDefault="00B80C21" w:rsidP="002C25EC">
            <w:pPr>
              <w:jc w:val="right"/>
              <w:rPr>
                <w:rFonts w:ascii="GHEA Grapalat" w:hAnsi="GHEA Grapalat" w:cs="Sylfaen"/>
                <w:sz w:val="20"/>
                <w:szCs w:val="20"/>
              </w:rPr>
            </w:pPr>
          </w:p>
          <w:p w14:paraId="438E4152"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436CC86C" w14:textId="77777777" w:rsidR="00B80C21" w:rsidRPr="004F71AE" w:rsidRDefault="00B80C21" w:rsidP="002C25EC">
            <w:pPr>
              <w:jc w:val="right"/>
              <w:rPr>
                <w:rFonts w:ascii="GHEA Grapalat" w:hAnsi="GHEA Grapalat" w:cs="Sylfaen"/>
                <w:sz w:val="20"/>
                <w:szCs w:val="20"/>
              </w:rPr>
            </w:pPr>
          </w:p>
        </w:tc>
      </w:tr>
      <w:tr w:rsidR="00B80C21" w:rsidRPr="004F71AE" w14:paraId="2370A738"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3A28ACEA"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457E5BD5" w14:textId="77777777" w:rsidR="00B80C21" w:rsidRPr="004F71AE" w:rsidRDefault="00B80C21" w:rsidP="002C25EC">
            <w:pPr>
              <w:rPr>
                <w:rFonts w:ascii="GHEA Grapalat" w:hAnsi="GHEA Grapalat" w:cs="Tahoma"/>
                <w:sz w:val="20"/>
                <w:szCs w:val="20"/>
                <w:lang w:val="hy-AM"/>
              </w:rPr>
            </w:pPr>
          </w:p>
          <w:p w14:paraId="1B95D784"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E79B453" w14:textId="77777777" w:rsidR="00B80C21" w:rsidRPr="004F71AE" w:rsidRDefault="00B80C21" w:rsidP="002C25EC">
            <w:pPr>
              <w:rPr>
                <w:rFonts w:ascii="GHEA Grapalat" w:hAnsi="GHEA Grapalat" w:cs="Sylfaen"/>
                <w:sz w:val="20"/>
                <w:szCs w:val="20"/>
              </w:rPr>
            </w:pPr>
          </w:p>
          <w:p w14:paraId="7E07B807"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14:paraId="092BE99F" w14:textId="77777777" w:rsidR="00B80C21" w:rsidRPr="004F71AE" w:rsidRDefault="00B80C21" w:rsidP="002C25EC">
            <w:pPr>
              <w:rPr>
                <w:rFonts w:ascii="GHEA Grapalat" w:hAnsi="GHEA Grapalat" w:cs="Tahoma"/>
                <w:sz w:val="20"/>
                <w:szCs w:val="20"/>
              </w:rPr>
            </w:pPr>
          </w:p>
          <w:p w14:paraId="74AE1CA6"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8E0CBB"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228B48AA" w14:textId="77777777" w:rsidR="00B80C21" w:rsidRPr="004F71AE" w:rsidRDefault="00B80C21" w:rsidP="002C25EC">
            <w:pPr>
              <w:jc w:val="right"/>
              <w:rPr>
                <w:rFonts w:ascii="GHEA Grapalat" w:hAnsi="GHEA Grapalat" w:cs="Tahoma"/>
                <w:sz w:val="20"/>
                <w:szCs w:val="20"/>
              </w:rPr>
            </w:pPr>
          </w:p>
          <w:p w14:paraId="546F565B" w14:textId="77777777" w:rsidR="00B80C21" w:rsidRPr="004F71AE" w:rsidRDefault="00B80C21" w:rsidP="002C25EC">
            <w:pPr>
              <w:jc w:val="right"/>
              <w:rPr>
                <w:rFonts w:ascii="GHEA Grapalat" w:hAnsi="GHEA Grapalat" w:cs="Tahoma"/>
                <w:sz w:val="20"/>
                <w:szCs w:val="20"/>
              </w:rPr>
            </w:pPr>
          </w:p>
          <w:p w14:paraId="4E50CE87"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0D0FF959"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14:paraId="38DD78D0" w14:textId="77777777" w:rsidR="00B80C21" w:rsidRPr="004F71AE" w:rsidRDefault="00B80C21" w:rsidP="002C25EC">
            <w:pPr>
              <w:jc w:val="right"/>
              <w:rPr>
                <w:rFonts w:ascii="GHEA Grapalat" w:hAnsi="GHEA Grapalat" w:cs="Arial"/>
                <w:sz w:val="20"/>
                <w:szCs w:val="20"/>
                <w:lang w:val="hy-AM"/>
              </w:rPr>
            </w:pPr>
          </w:p>
        </w:tc>
      </w:tr>
      <w:tr w:rsidR="00B80C21" w:rsidRPr="004F71AE" w14:paraId="21C9517D" w14:textId="77777777" w:rsidTr="002C25EC">
        <w:trPr>
          <w:trHeight w:val="80"/>
        </w:trPr>
        <w:tc>
          <w:tcPr>
            <w:tcW w:w="5616" w:type="dxa"/>
            <w:tcBorders>
              <w:top w:val="nil"/>
              <w:left w:val="single" w:sz="4" w:space="0" w:color="auto"/>
              <w:bottom w:val="single" w:sz="4" w:space="0" w:color="auto"/>
              <w:right w:val="single" w:sz="4" w:space="0" w:color="auto"/>
            </w:tcBorders>
            <w:noWrap/>
            <w:vAlign w:val="bottom"/>
          </w:tcPr>
          <w:p w14:paraId="33CBD92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2E565D6C" w14:textId="77777777" w:rsidR="00B80C21" w:rsidRPr="004F71AE" w:rsidRDefault="00B80C21" w:rsidP="002C25EC">
            <w:pPr>
              <w:rPr>
                <w:rFonts w:ascii="GHEA Grapalat" w:hAnsi="GHEA Grapalat" w:cs="Sylfaen"/>
                <w:sz w:val="20"/>
                <w:szCs w:val="20"/>
              </w:rPr>
            </w:pPr>
          </w:p>
          <w:p w14:paraId="424AD12D" w14:textId="77777777" w:rsidR="00B80C21" w:rsidRPr="004F71AE" w:rsidRDefault="00B80C21" w:rsidP="002C25EC">
            <w:pPr>
              <w:rPr>
                <w:rFonts w:ascii="GHEA Grapalat" w:hAnsi="GHEA Grapalat" w:cs="Sylfaen"/>
                <w:sz w:val="20"/>
                <w:szCs w:val="20"/>
              </w:rPr>
            </w:pPr>
          </w:p>
          <w:p w14:paraId="4B477620"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F8B8E1B"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77D76B89" w14:textId="77777777" w:rsidR="00B80C21" w:rsidRPr="004F71AE" w:rsidRDefault="00B80C21" w:rsidP="002C25EC">
            <w:pPr>
              <w:rPr>
                <w:rFonts w:ascii="GHEA Grapalat" w:hAnsi="GHEA Grapalat" w:cs="Sylfaen"/>
                <w:sz w:val="20"/>
                <w:szCs w:val="20"/>
              </w:rPr>
            </w:pPr>
          </w:p>
          <w:p w14:paraId="1E455CC9" w14:textId="77777777" w:rsidR="00B80C21" w:rsidRPr="004F71AE" w:rsidRDefault="00B80C21" w:rsidP="002C25EC">
            <w:pPr>
              <w:rPr>
                <w:rFonts w:ascii="GHEA Grapalat" w:hAnsi="GHEA Grapalat" w:cs="Sylfaen"/>
                <w:sz w:val="20"/>
                <w:szCs w:val="20"/>
              </w:rPr>
            </w:pPr>
          </w:p>
          <w:p w14:paraId="660541C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72B9DA1E" w14:textId="77777777" w:rsidR="00B80C21" w:rsidRPr="004F71AE" w:rsidRDefault="00B80C21" w:rsidP="002C25EC">
            <w:pPr>
              <w:rPr>
                <w:rFonts w:ascii="GHEA Grapalat" w:hAnsi="GHEA Grapalat" w:cs="Sylfaen"/>
                <w:sz w:val="20"/>
                <w:szCs w:val="20"/>
              </w:rPr>
            </w:pPr>
          </w:p>
          <w:p w14:paraId="5EF194C7" w14:textId="77777777" w:rsidR="00B80C21" w:rsidRPr="004F71AE" w:rsidRDefault="00B80C21" w:rsidP="002C25EC">
            <w:pPr>
              <w:rPr>
                <w:rFonts w:ascii="GHEA Grapalat" w:hAnsi="GHEA Grapalat" w:cs="Sylfaen"/>
                <w:sz w:val="20"/>
                <w:szCs w:val="20"/>
              </w:rPr>
            </w:pPr>
          </w:p>
          <w:p w14:paraId="74E57513" w14:textId="77777777" w:rsidR="00B80C21" w:rsidRPr="004F71AE" w:rsidRDefault="00B80C21" w:rsidP="002C25EC">
            <w:pPr>
              <w:jc w:val="right"/>
              <w:rPr>
                <w:rFonts w:ascii="GHEA Grapalat" w:hAnsi="GHEA Grapalat" w:cs="Arial"/>
                <w:sz w:val="20"/>
                <w:szCs w:val="20"/>
              </w:rPr>
            </w:pPr>
          </w:p>
        </w:tc>
      </w:tr>
    </w:tbl>
    <w:p w14:paraId="4347FE5A"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BF5A9A6"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14:paraId="5A7A0ECF" w14:textId="77777777"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14:paraId="1796FC4F" w14:textId="77777777"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165A25C3" w14:textId="77777777"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14:paraId="16186097" w14:textId="77777777" w:rsidTr="00081F87">
        <w:tc>
          <w:tcPr>
            <w:tcW w:w="720" w:type="dxa"/>
            <w:tcBorders>
              <w:top w:val="single" w:sz="4" w:space="0" w:color="auto"/>
              <w:left w:val="single" w:sz="4" w:space="0" w:color="auto"/>
              <w:bottom w:val="single" w:sz="4" w:space="0" w:color="auto"/>
              <w:right w:val="single" w:sz="4" w:space="0" w:color="auto"/>
            </w:tcBorders>
          </w:tcPr>
          <w:p w14:paraId="1B67731F" w14:textId="77777777"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14:paraId="6AB8387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&lt;&lt;Վճարման պահանջագիր&gt;&gt; փաստաթղթի վավերապայմանները</w:t>
            </w:r>
          </w:p>
        </w:tc>
        <w:tc>
          <w:tcPr>
            <w:tcW w:w="1134" w:type="dxa"/>
            <w:tcBorders>
              <w:top w:val="single" w:sz="4" w:space="0" w:color="auto"/>
              <w:left w:val="single" w:sz="4" w:space="0" w:color="auto"/>
              <w:bottom w:val="single" w:sz="4" w:space="0" w:color="auto"/>
              <w:right w:val="single" w:sz="4" w:space="0" w:color="auto"/>
            </w:tcBorders>
          </w:tcPr>
          <w:p w14:paraId="385AFCA8"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Նշված դաշտի/</w:t>
            </w:r>
          </w:p>
          <w:p w14:paraId="159B8131"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վավերապայմանի առկայությունը փաստաթղթում</w:t>
            </w:r>
          </w:p>
        </w:tc>
        <w:tc>
          <w:tcPr>
            <w:tcW w:w="4536" w:type="dxa"/>
            <w:tcBorders>
              <w:top w:val="single" w:sz="4" w:space="0" w:color="auto"/>
              <w:left w:val="single" w:sz="4" w:space="0" w:color="auto"/>
              <w:bottom w:val="single" w:sz="4" w:space="0" w:color="auto"/>
              <w:right w:val="single" w:sz="4" w:space="0" w:color="auto"/>
            </w:tcBorders>
          </w:tcPr>
          <w:p w14:paraId="09B7E535" w14:textId="77777777" w:rsidR="00702F0B" w:rsidRPr="00081F87" w:rsidRDefault="00702F0B" w:rsidP="00273C8C">
            <w:pPr>
              <w:jc w:val="center"/>
              <w:rPr>
                <w:rFonts w:ascii="GHEA Grapalat" w:hAnsi="GHEA Grapalat"/>
                <w:b/>
                <w:sz w:val="16"/>
                <w:szCs w:val="16"/>
                <w:lang w:val="hy-AM"/>
              </w:rPr>
            </w:pPr>
            <w:r w:rsidRPr="00081F87">
              <w:rPr>
                <w:rFonts w:ascii="GHEA Grapalat" w:hAnsi="GHEA Grapalat"/>
                <w:b/>
                <w:sz w:val="16"/>
                <w:szCs w:val="16"/>
              </w:rPr>
              <w:t>Վավերապայմանի լրացման պահանջը</w:t>
            </w:r>
            <w:r w:rsidRPr="00081F87">
              <w:rPr>
                <w:rFonts w:ascii="GHEA Grapalat" w:hAnsi="GHEA Grapalat"/>
                <w:b/>
                <w:sz w:val="16"/>
                <w:szCs w:val="16"/>
                <w:lang w:val="hy-AM"/>
              </w:rPr>
              <w:t xml:space="preserve"> </w:t>
            </w:r>
          </w:p>
          <w:p w14:paraId="6EE0E2C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468621A"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Վավերապայմանը</w:t>
            </w:r>
          </w:p>
          <w:p w14:paraId="738864AC"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 xml:space="preserve">լրացնող կողմը` </w:t>
            </w:r>
          </w:p>
          <w:p w14:paraId="528B0388"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շահառուն կամ վճարողը</w:t>
            </w:r>
          </w:p>
          <w:p w14:paraId="3A136BB9"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14:paraId="7B3EC72B" w14:textId="77777777" w:rsidTr="00081F87">
        <w:tc>
          <w:tcPr>
            <w:tcW w:w="720" w:type="dxa"/>
            <w:tcBorders>
              <w:top w:val="single" w:sz="4" w:space="0" w:color="auto"/>
              <w:left w:val="single" w:sz="4" w:space="0" w:color="auto"/>
              <w:bottom w:val="single" w:sz="4" w:space="0" w:color="auto"/>
              <w:right w:val="single" w:sz="4" w:space="0" w:color="auto"/>
            </w:tcBorders>
          </w:tcPr>
          <w:p w14:paraId="403E462A"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14:paraId="301693C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D2FD69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14:paraId="5F48398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0D3750F"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14:paraId="47B9332C" w14:textId="77777777" w:rsidTr="00081F87">
        <w:tc>
          <w:tcPr>
            <w:tcW w:w="720" w:type="dxa"/>
            <w:tcBorders>
              <w:top w:val="single" w:sz="4" w:space="0" w:color="auto"/>
              <w:left w:val="single" w:sz="4" w:space="0" w:color="auto"/>
              <w:bottom w:val="single" w:sz="4" w:space="0" w:color="auto"/>
              <w:right w:val="single" w:sz="4" w:space="0" w:color="auto"/>
            </w:tcBorders>
          </w:tcPr>
          <w:p w14:paraId="326BAD3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14:paraId="67E1D74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14:paraId="5E0D6C2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43FB0370"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FBFAF6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14:paraId="1C26DE03" w14:textId="77777777" w:rsidTr="00081F87">
        <w:tc>
          <w:tcPr>
            <w:tcW w:w="720" w:type="dxa"/>
            <w:tcBorders>
              <w:top w:val="single" w:sz="4" w:space="0" w:color="auto"/>
              <w:left w:val="single" w:sz="4" w:space="0" w:color="auto"/>
              <w:bottom w:val="single" w:sz="4" w:space="0" w:color="auto"/>
              <w:right w:val="single" w:sz="4" w:space="0" w:color="auto"/>
            </w:tcBorders>
          </w:tcPr>
          <w:p w14:paraId="26ED0BA2" w14:textId="77777777"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6EE407DC" w14:textId="77777777"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վճարման պահանջագրի համարը</w:t>
            </w:r>
          </w:p>
        </w:tc>
        <w:tc>
          <w:tcPr>
            <w:tcW w:w="1134" w:type="dxa"/>
            <w:tcBorders>
              <w:top w:val="single" w:sz="4" w:space="0" w:color="auto"/>
              <w:left w:val="single" w:sz="4" w:space="0" w:color="auto"/>
              <w:bottom w:val="single" w:sz="4" w:space="0" w:color="auto"/>
              <w:right w:val="single" w:sz="4" w:space="0" w:color="auto"/>
            </w:tcBorders>
          </w:tcPr>
          <w:p w14:paraId="3D0E841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70EE929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B7B819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կողմից` վճարողի բանկին վճարման պահանջագիրը ներկայացնելիս</w:t>
            </w:r>
          </w:p>
        </w:tc>
      </w:tr>
      <w:tr w:rsidR="00081F87" w:rsidRPr="00081F87" w14:paraId="7CC951E2" w14:textId="77777777" w:rsidTr="00081F87">
        <w:tc>
          <w:tcPr>
            <w:tcW w:w="720" w:type="dxa"/>
            <w:tcBorders>
              <w:top w:val="single" w:sz="4" w:space="0" w:color="auto"/>
              <w:left w:val="single" w:sz="4" w:space="0" w:color="auto"/>
              <w:bottom w:val="single" w:sz="4" w:space="0" w:color="auto"/>
              <w:right w:val="single" w:sz="4" w:space="0" w:color="auto"/>
            </w:tcBorders>
          </w:tcPr>
          <w:p w14:paraId="1A1FEB5D"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55951332" w14:textId="77777777"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ներկայացման ամսաթիվը</w:t>
            </w:r>
          </w:p>
        </w:tc>
        <w:tc>
          <w:tcPr>
            <w:tcW w:w="1134" w:type="dxa"/>
            <w:tcBorders>
              <w:top w:val="single" w:sz="4" w:space="0" w:color="auto"/>
              <w:left w:val="single" w:sz="4" w:space="0" w:color="auto"/>
              <w:bottom w:val="single" w:sz="4" w:space="0" w:color="auto"/>
              <w:right w:val="single" w:sz="4" w:space="0" w:color="auto"/>
            </w:tcBorders>
          </w:tcPr>
          <w:p w14:paraId="530E38C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63A545C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56726CBC" w14:textId="77777777"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7EC23DC9" w14:textId="77777777" w:rsidR="00702F0B" w:rsidRPr="00081F87" w:rsidRDefault="00702F0B" w:rsidP="00273C8C">
            <w:pPr>
              <w:ind w:left="132" w:hanging="132"/>
              <w:jc w:val="center"/>
              <w:rPr>
                <w:rFonts w:ascii="GHEA Grapalat" w:hAnsi="GHEA Grapalat"/>
                <w:sz w:val="16"/>
                <w:szCs w:val="16"/>
                <w:lang w:val="hy-AM"/>
              </w:rPr>
            </w:pPr>
            <w:r w:rsidRPr="00081F87">
              <w:rPr>
                <w:rFonts w:ascii="GHEA Grapalat" w:hAnsi="GHEA Grapalat"/>
                <w:sz w:val="16"/>
                <w:szCs w:val="16"/>
              </w:rPr>
              <w:t>լրացվում է շահառուի կողմից` վճարողի բանկին վճարման պահանջագրի ներկայացման օրը</w:t>
            </w:r>
            <w:r w:rsidRPr="00081F87">
              <w:rPr>
                <w:rFonts w:ascii="GHEA Grapalat" w:hAnsi="GHEA Grapalat"/>
                <w:sz w:val="16"/>
                <w:szCs w:val="16"/>
                <w:lang w:val="hy-AM"/>
              </w:rPr>
              <w:t xml:space="preserve">: </w:t>
            </w:r>
          </w:p>
        </w:tc>
      </w:tr>
      <w:tr w:rsidR="00081F87" w:rsidRPr="00081F87" w14:paraId="1321B77A" w14:textId="77777777" w:rsidTr="00081F87">
        <w:tc>
          <w:tcPr>
            <w:tcW w:w="720" w:type="dxa"/>
            <w:tcBorders>
              <w:top w:val="single" w:sz="4" w:space="0" w:color="auto"/>
              <w:left w:val="single" w:sz="4" w:space="0" w:color="auto"/>
              <w:bottom w:val="single" w:sz="4" w:space="0" w:color="auto"/>
              <w:right w:val="single" w:sz="4" w:space="0" w:color="auto"/>
            </w:tcBorders>
          </w:tcPr>
          <w:p w14:paraId="525753B2"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7B32B298" w14:textId="77777777"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62FA76B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3DAA24E0"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435574A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81F87">
              <w:rPr>
                <w:rFonts w:ascii="GHEA Grapalat" w:hAnsi="GHEA Grapalat"/>
                <w:sz w:val="16"/>
                <w:szCs w:val="16"/>
                <w:lang w:val="hy-AM"/>
              </w:rPr>
              <w:t xml:space="preserve"> </w:t>
            </w:r>
            <w:r w:rsidRPr="00081F87">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68E4E3" w14:textId="77777777" w:rsidR="00702F0B" w:rsidRPr="00081F87" w:rsidRDefault="00702F0B" w:rsidP="00273C8C">
            <w:pPr>
              <w:ind w:left="252" w:hanging="252"/>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14:paraId="658CB8CE" w14:textId="77777777" w:rsidTr="00081F87">
        <w:tc>
          <w:tcPr>
            <w:tcW w:w="720" w:type="dxa"/>
            <w:tcBorders>
              <w:top w:val="single" w:sz="4" w:space="0" w:color="auto"/>
              <w:left w:val="single" w:sz="4" w:space="0" w:color="auto"/>
              <w:bottom w:val="single" w:sz="4" w:space="0" w:color="auto"/>
              <w:right w:val="single" w:sz="4" w:space="0" w:color="auto"/>
            </w:tcBorders>
          </w:tcPr>
          <w:p w14:paraId="0F88831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14:paraId="0319AC9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անվանումը (վճարողի բանկը)</w:t>
            </w:r>
          </w:p>
        </w:tc>
        <w:tc>
          <w:tcPr>
            <w:tcW w:w="1134" w:type="dxa"/>
            <w:tcBorders>
              <w:top w:val="single" w:sz="4" w:space="0" w:color="auto"/>
              <w:left w:val="single" w:sz="4" w:space="0" w:color="auto"/>
              <w:bottom w:val="single" w:sz="4" w:space="0" w:color="auto"/>
              <w:right w:val="single" w:sz="4" w:space="0" w:color="auto"/>
            </w:tcBorders>
          </w:tcPr>
          <w:p w14:paraId="0AFE451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57AE4ED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5136EC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14:paraId="59E985A6" w14:textId="77777777" w:rsidTr="00081F87">
        <w:tc>
          <w:tcPr>
            <w:tcW w:w="720" w:type="dxa"/>
            <w:tcBorders>
              <w:top w:val="single" w:sz="4" w:space="0" w:color="auto"/>
              <w:left w:val="single" w:sz="4" w:space="0" w:color="auto"/>
              <w:bottom w:val="single" w:sz="4" w:space="0" w:color="auto"/>
              <w:right w:val="single" w:sz="4" w:space="0" w:color="auto"/>
            </w:tcBorders>
          </w:tcPr>
          <w:p w14:paraId="629A96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14:paraId="5F95E40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հաշվի համարը</w:t>
            </w:r>
          </w:p>
        </w:tc>
        <w:tc>
          <w:tcPr>
            <w:tcW w:w="1134" w:type="dxa"/>
            <w:tcBorders>
              <w:top w:val="single" w:sz="4" w:space="0" w:color="auto"/>
              <w:left w:val="single" w:sz="4" w:space="0" w:color="auto"/>
              <w:bottom w:val="single" w:sz="4" w:space="0" w:color="auto"/>
              <w:right w:val="single" w:sz="4" w:space="0" w:color="auto"/>
            </w:tcBorders>
          </w:tcPr>
          <w:p w14:paraId="145A5ED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69F5976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0DBE2BD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3A41C9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14:paraId="618DC4DD" w14:textId="77777777" w:rsidTr="00081F87">
        <w:tc>
          <w:tcPr>
            <w:tcW w:w="720" w:type="dxa"/>
            <w:tcBorders>
              <w:top w:val="single" w:sz="4" w:space="0" w:color="auto"/>
              <w:left w:val="single" w:sz="4" w:space="0" w:color="auto"/>
              <w:bottom w:val="single" w:sz="4" w:space="0" w:color="auto"/>
              <w:right w:val="single" w:sz="4" w:space="0" w:color="auto"/>
            </w:tcBorders>
          </w:tcPr>
          <w:p w14:paraId="6EB925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14:paraId="4FDB6ED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ՀՎՀՀ</w:t>
            </w:r>
          </w:p>
        </w:tc>
        <w:tc>
          <w:tcPr>
            <w:tcW w:w="1134" w:type="dxa"/>
            <w:tcBorders>
              <w:top w:val="single" w:sz="4" w:space="0" w:color="auto"/>
              <w:left w:val="single" w:sz="4" w:space="0" w:color="auto"/>
              <w:bottom w:val="single" w:sz="4" w:space="0" w:color="auto"/>
              <w:right w:val="single" w:sz="4" w:space="0" w:color="auto"/>
            </w:tcBorders>
          </w:tcPr>
          <w:p w14:paraId="303863A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7E54024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14:paraId="77E8BE0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6CFEB9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14:paraId="78BB2E62" w14:textId="77777777" w:rsidTr="00081F87">
        <w:tc>
          <w:tcPr>
            <w:tcW w:w="720" w:type="dxa"/>
            <w:tcBorders>
              <w:top w:val="single" w:sz="4" w:space="0" w:color="auto"/>
              <w:left w:val="single" w:sz="4" w:space="0" w:color="auto"/>
              <w:bottom w:val="single" w:sz="4" w:space="0" w:color="auto"/>
              <w:right w:val="single" w:sz="4" w:space="0" w:color="auto"/>
            </w:tcBorders>
          </w:tcPr>
          <w:p w14:paraId="16C6374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14:paraId="4D43E60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ՀԾՀ</w:t>
            </w:r>
          </w:p>
        </w:tc>
        <w:tc>
          <w:tcPr>
            <w:tcW w:w="1134" w:type="dxa"/>
            <w:tcBorders>
              <w:top w:val="single" w:sz="4" w:space="0" w:color="auto"/>
              <w:left w:val="single" w:sz="4" w:space="0" w:color="auto"/>
              <w:bottom w:val="single" w:sz="4" w:space="0" w:color="auto"/>
              <w:right w:val="single" w:sz="4" w:space="0" w:color="auto"/>
            </w:tcBorders>
          </w:tcPr>
          <w:p w14:paraId="40DC73B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644FC66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14:paraId="637C8EC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C7F3FB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14:paraId="5FBB5C74" w14:textId="77777777" w:rsidTr="00081F87">
        <w:tc>
          <w:tcPr>
            <w:tcW w:w="720" w:type="dxa"/>
            <w:tcBorders>
              <w:top w:val="single" w:sz="4" w:space="0" w:color="auto"/>
              <w:left w:val="single" w:sz="4" w:space="0" w:color="auto"/>
              <w:bottom w:val="single" w:sz="4" w:space="0" w:color="auto"/>
              <w:right w:val="single" w:sz="4" w:space="0" w:color="auto"/>
            </w:tcBorders>
          </w:tcPr>
          <w:p w14:paraId="3FEF519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14:paraId="5B194480"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w:t>
            </w:r>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7365C30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21F6FBC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1B25788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78DA33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14:paraId="69C562A3" w14:textId="77777777" w:rsidTr="00081F87">
        <w:tc>
          <w:tcPr>
            <w:tcW w:w="720" w:type="dxa"/>
            <w:tcBorders>
              <w:top w:val="single" w:sz="4" w:space="0" w:color="auto"/>
              <w:left w:val="single" w:sz="4" w:space="0" w:color="auto"/>
              <w:bottom w:val="single" w:sz="4" w:space="0" w:color="auto"/>
              <w:right w:val="single" w:sz="4" w:space="0" w:color="auto"/>
            </w:tcBorders>
          </w:tcPr>
          <w:p w14:paraId="31D6C86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14:paraId="17D3C1D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14:paraId="31C0DA9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4E8F434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14:paraId="6915B664"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102F6DE"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14:paraId="5911A89D" w14:textId="77777777" w:rsidTr="00081F87">
        <w:tc>
          <w:tcPr>
            <w:tcW w:w="720" w:type="dxa"/>
            <w:tcBorders>
              <w:top w:val="single" w:sz="4" w:space="0" w:color="auto"/>
              <w:left w:val="single" w:sz="4" w:space="0" w:color="auto"/>
              <w:bottom w:val="single" w:sz="4" w:space="0" w:color="auto"/>
              <w:right w:val="single" w:sz="4" w:space="0" w:color="auto"/>
            </w:tcBorders>
          </w:tcPr>
          <w:p w14:paraId="5465E5B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14:paraId="6429EB3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ՀՎՀՀ</w:t>
            </w:r>
          </w:p>
        </w:tc>
        <w:tc>
          <w:tcPr>
            <w:tcW w:w="1134" w:type="dxa"/>
            <w:tcBorders>
              <w:top w:val="single" w:sz="4" w:space="0" w:color="auto"/>
              <w:left w:val="single" w:sz="4" w:space="0" w:color="auto"/>
              <w:bottom w:val="single" w:sz="4" w:space="0" w:color="auto"/>
              <w:right w:val="single" w:sz="4" w:space="0" w:color="auto"/>
            </w:tcBorders>
          </w:tcPr>
          <w:p w14:paraId="3731084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6F1846B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14:paraId="115DC50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55C82C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14:paraId="57ABE2C1" w14:textId="77777777" w:rsidTr="00081F87">
        <w:tc>
          <w:tcPr>
            <w:tcW w:w="720" w:type="dxa"/>
            <w:tcBorders>
              <w:top w:val="single" w:sz="4" w:space="0" w:color="auto"/>
              <w:left w:val="single" w:sz="4" w:space="0" w:color="auto"/>
              <w:bottom w:val="single" w:sz="4" w:space="0" w:color="auto"/>
              <w:right w:val="single" w:sz="4" w:space="0" w:color="auto"/>
            </w:tcBorders>
          </w:tcPr>
          <w:p w14:paraId="157E823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14:paraId="3155BF5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շահառուին սպասարկող ֆինանսական կազմակերպության (մասնաճյուղի) անվանումը </w:t>
            </w:r>
          </w:p>
        </w:tc>
        <w:tc>
          <w:tcPr>
            <w:tcW w:w="1134" w:type="dxa"/>
            <w:tcBorders>
              <w:top w:val="single" w:sz="4" w:space="0" w:color="auto"/>
              <w:left w:val="single" w:sz="4" w:space="0" w:color="auto"/>
              <w:bottom w:val="single" w:sz="4" w:space="0" w:color="auto"/>
              <w:right w:val="single" w:sz="4" w:space="0" w:color="auto"/>
            </w:tcBorders>
          </w:tcPr>
          <w:p w14:paraId="419A13C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4EF62C82"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5516684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14:paraId="11230C2F" w14:textId="77777777" w:rsidTr="00081F87">
        <w:tc>
          <w:tcPr>
            <w:tcW w:w="720" w:type="dxa"/>
            <w:tcBorders>
              <w:top w:val="single" w:sz="4" w:space="0" w:color="auto"/>
              <w:left w:val="single" w:sz="4" w:space="0" w:color="auto"/>
              <w:bottom w:val="single" w:sz="4" w:space="0" w:color="auto"/>
              <w:right w:val="single" w:sz="4" w:space="0" w:color="auto"/>
            </w:tcBorders>
          </w:tcPr>
          <w:p w14:paraId="7826FA5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14:paraId="0A5E37C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հաշվի համարը</w:t>
            </w:r>
          </w:p>
        </w:tc>
        <w:tc>
          <w:tcPr>
            <w:tcW w:w="1134" w:type="dxa"/>
            <w:tcBorders>
              <w:top w:val="single" w:sz="4" w:space="0" w:color="auto"/>
              <w:left w:val="single" w:sz="4" w:space="0" w:color="auto"/>
              <w:bottom w:val="single" w:sz="4" w:space="0" w:color="auto"/>
              <w:right w:val="single" w:sz="4" w:space="0" w:color="auto"/>
            </w:tcBorders>
          </w:tcPr>
          <w:p w14:paraId="5B8F211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1CF6427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2E614692"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այն բանկային (</w:t>
            </w:r>
            <w:r w:rsidRPr="00081F87">
              <w:rPr>
                <w:rFonts w:ascii="GHEA Grapalat" w:hAnsi="GHEA Grapalat"/>
                <w:sz w:val="16"/>
                <w:szCs w:val="16"/>
                <w:lang w:val="hy-AM"/>
              </w:rPr>
              <w:t>գանձապետական</w:t>
            </w:r>
            <w:r w:rsidRPr="00081F87">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4DD19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14:paraId="39BA81C7" w14:textId="77777777" w:rsidTr="00081F87">
        <w:tc>
          <w:tcPr>
            <w:tcW w:w="720" w:type="dxa"/>
            <w:tcBorders>
              <w:top w:val="single" w:sz="4" w:space="0" w:color="auto"/>
              <w:left w:val="single" w:sz="4" w:space="0" w:color="auto"/>
              <w:bottom w:val="single" w:sz="4" w:space="0" w:color="auto"/>
              <w:right w:val="single" w:sz="4" w:space="0" w:color="auto"/>
            </w:tcBorders>
          </w:tcPr>
          <w:p w14:paraId="0897232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14:paraId="292CF60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գումարը (թվերով և բառերով)</w:t>
            </w:r>
          </w:p>
        </w:tc>
        <w:tc>
          <w:tcPr>
            <w:tcW w:w="1134" w:type="dxa"/>
            <w:tcBorders>
              <w:top w:val="single" w:sz="4" w:space="0" w:color="auto"/>
              <w:left w:val="single" w:sz="4" w:space="0" w:color="auto"/>
              <w:bottom w:val="single" w:sz="4" w:space="0" w:color="auto"/>
              <w:right w:val="single" w:sz="4" w:space="0" w:color="auto"/>
            </w:tcBorders>
          </w:tcPr>
          <w:p w14:paraId="3CE71002"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075DEFA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39C0763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78523C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լրացվում է վճարողի կողմից</w:t>
            </w:r>
            <w:r w:rsidRPr="00081F87">
              <w:rPr>
                <w:rFonts w:ascii="GHEA Grapalat" w:hAnsi="GHEA Grapalat"/>
                <w:sz w:val="16"/>
                <w:szCs w:val="16"/>
                <w:lang w:val="hy-AM"/>
              </w:rPr>
              <w:t xml:space="preserve"> </w:t>
            </w:r>
          </w:p>
        </w:tc>
      </w:tr>
      <w:tr w:rsidR="00081F87" w:rsidRPr="00E621F3" w14:paraId="09DFF29E" w14:textId="77777777" w:rsidTr="00081F87">
        <w:tc>
          <w:tcPr>
            <w:tcW w:w="720" w:type="dxa"/>
            <w:tcBorders>
              <w:top w:val="single" w:sz="4" w:space="0" w:color="auto"/>
              <w:left w:val="single" w:sz="4" w:space="0" w:color="auto"/>
              <w:bottom w:val="single" w:sz="4" w:space="0" w:color="auto"/>
              <w:right w:val="single" w:sz="4" w:space="0" w:color="auto"/>
            </w:tcBorders>
          </w:tcPr>
          <w:p w14:paraId="43118C21"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14:paraId="1339A9D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14:paraId="2635DE33"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7B9A015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14:paraId="5E339837"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C6355C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14:paraId="4B02B7B3" w14:textId="77777777" w:rsidTr="00081F87">
        <w:tc>
          <w:tcPr>
            <w:tcW w:w="720" w:type="dxa"/>
            <w:tcBorders>
              <w:top w:val="single" w:sz="4" w:space="0" w:color="auto"/>
              <w:left w:val="single" w:sz="4" w:space="0" w:color="auto"/>
              <w:bottom w:val="single" w:sz="4" w:space="0" w:color="auto"/>
              <w:right w:val="single" w:sz="4" w:space="0" w:color="auto"/>
            </w:tcBorders>
          </w:tcPr>
          <w:p w14:paraId="6F6B5A2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14:paraId="046EAAA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արժույթը (բառերով և կոդով)</w:t>
            </w:r>
          </w:p>
        </w:tc>
        <w:tc>
          <w:tcPr>
            <w:tcW w:w="1134" w:type="dxa"/>
            <w:tcBorders>
              <w:top w:val="single" w:sz="4" w:space="0" w:color="auto"/>
              <w:left w:val="single" w:sz="4" w:space="0" w:color="auto"/>
              <w:bottom w:val="single" w:sz="4" w:space="0" w:color="auto"/>
              <w:right w:val="single" w:sz="4" w:space="0" w:color="auto"/>
            </w:tcBorders>
          </w:tcPr>
          <w:p w14:paraId="2496189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2D3A5B1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C502A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E621F3" w14:paraId="73E4AB65" w14:textId="77777777" w:rsidTr="00081F87">
        <w:tc>
          <w:tcPr>
            <w:tcW w:w="720" w:type="dxa"/>
            <w:tcBorders>
              <w:top w:val="single" w:sz="4" w:space="0" w:color="auto"/>
              <w:left w:val="single" w:sz="4" w:space="0" w:color="auto"/>
              <w:bottom w:val="single" w:sz="4" w:space="0" w:color="auto"/>
              <w:right w:val="single" w:sz="4" w:space="0" w:color="auto"/>
            </w:tcBorders>
          </w:tcPr>
          <w:p w14:paraId="424E26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14:paraId="4B22C3E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գործարքի նպատակը</w:t>
            </w:r>
          </w:p>
        </w:tc>
        <w:tc>
          <w:tcPr>
            <w:tcW w:w="1134" w:type="dxa"/>
            <w:tcBorders>
              <w:top w:val="single" w:sz="4" w:space="0" w:color="auto"/>
              <w:left w:val="single" w:sz="4" w:space="0" w:color="auto"/>
              <w:bottom w:val="single" w:sz="4" w:space="0" w:color="auto"/>
              <w:right w:val="single" w:sz="4" w:space="0" w:color="auto"/>
            </w:tcBorders>
          </w:tcPr>
          <w:p w14:paraId="0FC27A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32DD2EE2"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Պարտադիր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A5C598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14:paraId="1C6A5AE4" w14:textId="77777777" w:rsidTr="00081F87">
        <w:tc>
          <w:tcPr>
            <w:tcW w:w="720" w:type="dxa"/>
            <w:tcBorders>
              <w:top w:val="single" w:sz="4" w:space="0" w:color="auto"/>
              <w:left w:val="single" w:sz="4" w:space="0" w:color="auto"/>
              <w:bottom w:val="single" w:sz="4" w:space="0" w:color="auto"/>
              <w:right w:val="single" w:sz="4" w:space="0" w:color="auto"/>
            </w:tcBorders>
          </w:tcPr>
          <w:p w14:paraId="269049D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14:paraId="086D723C"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14:paraId="69C412F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22180C7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0FA2BAF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գնման ընթացակարգի ծածկագիրը</w:t>
            </w:r>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EBAD75"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լրացվում է </w:t>
            </w:r>
            <w:r w:rsidRPr="00081F87">
              <w:rPr>
                <w:rFonts w:ascii="GHEA Grapalat" w:hAnsi="GHEA Grapalat"/>
                <w:sz w:val="16"/>
                <w:szCs w:val="16"/>
                <w:lang w:val="hy-AM"/>
              </w:rPr>
              <w:t>շահառու</w:t>
            </w:r>
            <w:r w:rsidRPr="00081F87">
              <w:rPr>
                <w:rFonts w:ascii="GHEA Grapalat" w:hAnsi="GHEA Grapalat"/>
                <w:sz w:val="16"/>
                <w:szCs w:val="16"/>
              </w:rPr>
              <w:t>ի կողմից</w:t>
            </w:r>
          </w:p>
        </w:tc>
      </w:tr>
      <w:tr w:rsidR="00081F87" w:rsidRPr="00E621F3" w14:paraId="4FEDF6E5" w14:textId="77777777" w:rsidTr="00081F87">
        <w:tc>
          <w:tcPr>
            <w:tcW w:w="720" w:type="dxa"/>
            <w:tcBorders>
              <w:top w:val="single" w:sz="4" w:space="0" w:color="auto"/>
              <w:left w:val="single" w:sz="4" w:space="0" w:color="auto"/>
              <w:bottom w:val="single" w:sz="4" w:space="0" w:color="auto"/>
              <w:right w:val="single" w:sz="4" w:space="0" w:color="auto"/>
            </w:tcBorders>
          </w:tcPr>
          <w:p w14:paraId="372D9A32" w14:textId="77777777"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14:paraId="6B8140EF"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14:paraId="58A509A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4E7157F7" w14:textId="77777777" w:rsidR="00702F0B" w:rsidRPr="00081F87" w:rsidRDefault="00702F0B" w:rsidP="00273C8C">
            <w:pPr>
              <w:jc w:val="center"/>
              <w:rPr>
                <w:rFonts w:ascii="GHEA Grapalat" w:hAnsi="GHEA Grapalat" w:cs="Sylfaen"/>
                <w:sz w:val="16"/>
                <w:szCs w:val="16"/>
                <w:lang w:val="hy-AM"/>
              </w:rPr>
            </w:pPr>
            <w:r w:rsidRPr="00081F87">
              <w:rPr>
                <w:rFonts w:ascii="GHEA Grapalat" w:hAnsi="GHEA Grapalat"/>
                <w:sz w:val="16"/>
                <w:szCs w:val="16"/>
              </w:rPr>
              <w:t>պարտադիր</w:t>
            </w:r>
            <w:r w:rsidRPr="00081F87">
              <w:rPr>
                <w:rFonts w:ascii="GHEA Grapalat" w:hAnsi="GHEA Grapalat" w:cs="Sylfaen"/>
                <w:sz w:val="16"/>
                <w:szCs w:val="16"/>
                <w:lang w:val="hy-AM"/>
              </w:rPr>
              <w:t xml:space="preserve"> </w:t>
            </w:r>
          </w:p>
          <w:p w14:paraId="6D486CF4" w14:textId="77777777"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14:paraId="0E88BEC2"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F0AE48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14:paraId="16379E1F" w14:textId="77777777" w:rsidTr="00081F87">
        <w:tc>
          <w:tcPr>
            <w:tcW w:w="720" w:type="dxa"/>
            <w:tcBorders>
              <w:top w:val="single" w:sz="4" w:space="0" w:color="auto"/>
              <w:left w:val="single" w:sz="4" w:space="0" w:color="auto"/>
              <w:bottom w:val="single" w:sz="4" w:space="0" w:color="auto"/>
              <w:right w:val="single" w:sz="4" w:space="0" w:color="auto"/>
            </w:tcBorders>
          </w:tcPr>
          <w:p w14:paraId="77257F9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14:paraId="749C99D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առդիր էջերի քանակը</w:t>
            </w:r>
          </w:p>
        </w:tc>
        <w:tc>
          <w:tcPr>
            <w:tcW w:w="1134" w:type="dxa"/>
            <w:tcBorders>
              <w:top w:val="single" w:sz="4" w:space="0" w:color="auto"/>
              <w:left w:val="single" w:sz="4" w:space="0" w:color="auto"/>
              <w:bottom w:val="single" w:sz="4" w:space="0" w:color="auto"/>
              <w:right w:val="single" w:sz="4" w:space="0" w:color="auto"/>
            </w:tcBorders>
          </w:tcPr>
          <w:p w14:paraId="36C7EDE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2EFFAF4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14:paraId="21F4459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14:paraId="331F2D1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E11A6C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w:t>
            </w:r>
            <w:r w:rsidRPr="00081F87">
              <w:rPr>
                <w:rFonts w:ascii="GHEA Grapalat" w:hAnsi="GHEA Grapalat"/>
                <w:sz w:val="16"/>
                <w:szCs w:val="16"/>
                <w:lang w:val="hy-AM"/>
              </w:rPr>
              <w:t xml:space="preserve"> </w:t>
            </w:r>
            <w:r w:rsidRPr="00081F87">
              <w:rPr>
                <w:rFonts w:ascii="GHEA Grapalat" w:hAnsi="GHEA Grapalat"/>
                <w:sz w:val="16"/>
                <w:szCs w:val="16"/>
              </w:rPr>
              <w:t>կողմից</w:t>
            </w:r>
          </w:p>
        </w:tc>
      </w:tr>
      <w:tr w:rsidR="00081F87" w:rsidRPr="00E621F3" w14:paraId="7272E539" w14:textId="77777777" w:rsidTr="00081F87">
        <w:tc>
          <w:tcPr>
            <w:tcW w:w="720" w:type="dxa"/>
            <w:tcBorders>
              <w:top w:val="single" w:sz="4" w:space="0" w:color="auto"/>
              <w:left w:val="single" w:sz="4" w:space="0" w:color="auto"/>
              <w:bottom w:val="single" w:sz="4" w:space="0" w:color="auto"/>
              <w:right w:val="single" w:sz="4" w:space="0" w:color="auto"/>
            </w:tcBorders>
          </w:tcPr>
          <w:p w14:paraId="6EB9DAD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14:paraId="6B0D19D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70A4F55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0364F94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53BBD735"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այս դաշտը լրացվում</w:t>
            </w:r>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եթե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r w:rsidRPr="00081F87">
              <w:rPr>
                <w:rFonts w:ascii="GHEA Grapalat" w:hAnsi="GHEA Grapalat"/>
                <w:sz w:val="16"/>
                <w:szCs w:val="16"/>
              </w:rPr>
              <w:t>վճարող</w:t>
            </w:r>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83BF1DB" w14:textId="77777777"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5EBA441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14:paraId="2AD2DE8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14:paraId="76B0A9E6" w14:textId="77777777" w:rsidR="00702F0B" w:rsidRPr="00081F87" w:rsidRDefault="00702F0B" w:rsidP="00273C8C">
            <w:pPr>
              <w:jc w:val="center"/>
              <w:rPr>
                <w:rFonts w:ascii="GHEA Grapalat" w:hAnsi="GHEA Grapalat"/>
                <w:sz w:val="16"/>
                <w:szCs w:val="16"/>
                <w:lang w:val="hy-AM"/>
              </w:rPr>
            </w:pPr>
          </w:p>
        </w:tc>
      </w:tr>
      <w:tr w:rsidR="00081F87" w:rsidRPr="00E621F3" w14:paraId="4C16599D"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CD0A189"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14:paraId="2AD1D8E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կնիքը</w:t>
            </w:r>
          </w:p>
        </w:tc>
        <w:tc>
          <w:tcPr>
            <w:tcW w:w="1134" w:type="dxa"/>
            <w:tcBorders>
              <w:top w:val="single" w:sz="4" w:space="0" w:color="auto"/>
              <w:left w:val="single" w:sz="4" w:space="0" w:color="auto"/>
              <w:bottom w:val="single" w:sz="4" w:space="0" w:color="auto"/>
              <w:right w:val="single" w:sz="4" w:space="0" w:color="auto"/>
            </w:tcBorders>
          </w:tcPr>
          <w:p w14:paraId="4F7B622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4B7211A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14:paraId="721CA53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կնիքի առկայության դեպքում</w:t>
            </w:r>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FBE003"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14:paraId="0CCDBE9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14:paraId="6F013E68" w14:textId="77777777" w:rsidTr="00081F87">
        <w:tc>
          <w:tcPr>
            <w:tcW w:w="720" w:type="dxa"/>
            <w:tcBorders>
              <w:top w:val="single" w:sz="4" w:space="0" w:color="auto"/>
              <w:left w:val="single" w:sz="4" w:space="0" w:color="auto"/>
              <w:bottom w:val="single" w:sz="4" w:space="0" w:color="auto"/>
              <w:right w:val="single" w:sz="4" w:space="0" w:color="auto"/>
            </w:tcBorders>
          </w:tcPr>
          <w:p w14:paraId="1078A7F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7FCF7C1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55D8CA1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78CD835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r w:rsidRPr="00081F87">
              <w:rPr>
                <w:rFonts w:ascii="GHEA Grapalat" w:hAnsi="GHEA Grapalat"/>
                <w:sz w:val="16"/>
                <w:szCs w:val="16"/>
                <w:lang w:val="hy-AM"/>
              </w:rPr>
              <w:t>՝</w:t>
            </w:r>
            <w:r w:rsidRPr="00081F87">
              <w:rPr>
                <w:rFonts w:ascii="GHEA Grapalat" w:hAnsi="GHEA Grapalat"/>
                <w:sz w:val="16"/>
                <w:szCs w:val="16"/>
              </w:rPr>
              <w:t xml:space="preserve"> </w:t>
            </w:r>
          </w:p>
          <w:p w14:paraId="7F344FC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4E6A2D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ստորագրվում է շահառուի կողմից</w:t>
            </w:r>
          </w:p>
        </w:tc>
      </w:tr>
      <w:tr w:rsidR="00081F87" w:rsidRPr="00081F87" w14:paraId="437D345C"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1DC4201B"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08107D42"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կնիքը</w:t>
            </w:r>
          </w:p>
        </w:tc>
        <w:tc>
          <w:tcPr>
            <w:tcW w:w="1134" w:type="dxa"/>
            <w:tcBorders>
              <w:top w:val="single" w:sz="4" w:space="0" w:color="auto"/>
              <w:left w:val="single" w:sz="4" w:space="0" w:color="auto"/>
              <w:bottom w:val="single" w:sz="4" w:space="0" w:color="auto"/>
              <w:right w:val="single" w:sz="4" w:space="0" w:color="auto"/>
            </w:tcBorders>
          </w:tcPr>
          <w:p w14:paraId="7BA2117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1384B67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14:paraId="6558713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CFBDBC5"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կնքվում է շահառուի կողմից</w:t>
            </w:r>
            <w:r w:rsidRPr="00081F87">
              <w:rPr>
                <w:rFonts w:ascii="GHEA Grapalat" w:hAnsi="GHEA Grapalat"/>
                <w:sz w:val="16"/>
                <w:szCs w:val="16"/>
                <w:lang w:val="hy-AM"/>
              </w:rPr>
              <w:t xml:space="preserve"> </w:t>
            </w:r>
          </w:p>
          <w:p w14:paraId="352ABC0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14:paraId="1D7F3BB1" w14:textId="77777777" w:rsidTr="00081F87">
        <w:tc>
          <w:tcPr>
            <w:tcW w:w="720" w:type="dxa"/>
            <w:tcBorders>
              <w:top w:val="single" w:sz="4" w:space="0" w:color="auto"/>
              <w:left w:val="single" w:sz="4" w:space="0" w:color="auto"/>
              <w:bottom w:val="single" w:sz="4" w:space="0" w:color="auto"/>
              <w:right w:val="single" w:sz="4" w:space="0" w:color="auto"/>
            </w:tcBorders>
          </w:tcPr>
          <w:p w14:paraId="354E8E0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21AA9B60"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291771A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036F6A2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6448689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w:t>
            </w:r>
            <w:r w:rsidRPr="00081F87">
              <w:rPr>
                <w:rFonts w:ascii="GHEA Grapalat" w:hAnsi="GHEA Grapalat"/>
                <w:sz w:val="16"/>
                <w:szCs w:val="16"/>
                <w:lang w:val="hy-AM"/>
              </w:rPr>
              <w:t xml:space="preserve"> </w:t>
            </w:r>
            <w:r w:rsidRPr="00081F87">
              <w:rPr>
                <w:rFonts w:ascii="GHEA Grapalat" w:hAnsi="GHEA Grapalat"/>
                <w:sz w:val="16"/>
                <w:szCs w:val="16"/>
              </w:rPr>
              <w:t>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8E1E79D" w14:textId="77777777" w:rsidR="00702F0B" w:rsidRPr="00081F87" w:rsidRDefault="00702F0B" w:rsidP="00273C8C">
            <w:pPr>
              <w:jc w:val="center"/>
              <w:rPr>
                <w:rFonts w:ascii="GHEA Grapalat" w:hAnsi="GHEA Grapalat"/>
                <w:sz w:val="16"/>
                <w:szCs w:val="16"/>
              </w:rPr>
            </w:pPr>
          </w:p>
        </w:tc>
      </w:tr>
      <w:tr w:rsidR="00081F87" w:rsidRPr="00081F87" w14:paraId="08919F65"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521BDFB" w14:textId="77777777"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6A82275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վճարողին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 xml:space="preserve">կնիքը </w:t>
            </w:r>
          </w:p>
        </w:tc>
        <w:tc>
          <w:tcPr>
            <w:tcW w:w="1134" w:type="dxa"/>
            <w:tcBorders>
              <w:top w:val="single" w:sz="4" w:space="0" w:color="auto"/>
              <w:left w:val="single" w:sz="4" w:space="0" w:color="auto"/>
              <w:bottom w:val="single" w:sz="4" w:space="0" w:color="auto"/>
              <w:right w:val="single" w:sz="4" w:space="0" w:color="auto"/>
            </w:tcBorders>
          </w:tcPr>
          <w:p w14:paraId="1E2D0B2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4112A8DF"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03E53F9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CC54FC3" w14:textId="77777777" w:rsidR="00702F0B" w:rsidRPr="00081F87" w:rsidRDefault="00702F0B" w:rsidP="00273C8C">
            <w:pPr>
              <w:jc w:val="center"/>
              <w:rPr>
                <w:rFonts w:ascii="GHEA Grapalat" w:hAnsi="GHEA Grapalat"/>
                <w:sz w:val="16"/>
                <w:szCs w:val="16"/>
              </w:rPr>
            </w:pPr>
          </w:p>
        </w:tc>
      </w:tr>
      <w:tr w:rsidR="00081F87" w:rsidRPr="00081F87" w14:paraId="6DE83B2C" w14:textId="77777777" w:rsidTr="00081F87">
        <w:tc>
          <w:tcPr>
            <w:tcW w:w="720" w:type="dxa"/>
            <w:tcBorders>
              <w:top w:val="single" w:sz="4" w:space="0" w:color="auto"/>
              <w:left w:val="single" w:sz="4" w:space="0" w:color="auto"/>
              <w:bottom w:val="single" w:sz="4" w:space="0" w:color="auto"/>
              <w:right w:val="single" w:sz="4" w:space="0" w:color="auto"/>
            </w:tcBorders>
          </w:tcPr>
          <w:p w14:paraId="559C97F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14:paraId="737EDA5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648BF062"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6791CE4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14:paraId="5FA311C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DED9134" w14:textId="77777777" w:rsidR="00702F0B" w:rsidRPr="00081F87" w:rsidRDefault="00702F0B" w:rsidP="00273C8C">
            <w:pPr>
              <w:jc w:val="center"/>
              <w:rPr>
                <w:rFonts w:ascii="GHEA Grapalat" w:hAnsi="GHEA Grapalat"/>
                <w:sz w:val="16"/>
                <w:szCs w:val="16"/>
              </w:rPr>
            </w:pPr>
          </w:p>
        </w:tc>
      </w:tr>
      <w:tr w:rsidR="00081F87" w:rsidRPr="00081F87" w14:paraId="5814D3DE" w14:textId="77777777" w:rsidTr="00081F87">
        <w:tc>
          <w:tcPr>
            <w:tcW w:w="720" w:type="dxa"/>
            <w:tcBorders>
              <w:top w:val="single" w:sz="4" w:space="0" w:color="auto"/>
              <w:left w:val="single" w:sz="4" w:space="0" w:color="auto"/>
              <w:bottom w:val="single" w:sz="4" w:space="0" w:color="auto"/>
              <w:right w:val="single" w:sz="4" w:space="0" w:color="auto"/>
            </w:tcBorders>
          </w:tcPr>
          <w:p w14:paraId="01330B8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1E4E46B0"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14:paraId="3BFA7F1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13EA80B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14:paraId="2657D4A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վճարման պահանջագիրը շահառուին սպասարկող ֆինանսական կազմակերպության</w:t>
            </w:r>
            <w:r w:rsidRPr="00081F87">
              <w:rPr>
                <w:rFonts w:ascii="GHEA Grapalat" w:hAnsi="GHEA Grapalat"/>
                <w:sz w:val="16"/>
                <w:szCs w:val="16"/>
                <w:lang w:val="hy-AM"/>
              </w:rPr>
              <w:t xml:space="preserve">ը </w:t>
            </w:r>
            <w:r w:rsidRPr="00081F87">
              <w:rPr>
                <w:rFonts w:ascii="GHEA Grapalat" w:hAnsi="GHEA Grapalat"/>
                <w:sz w:val="16"/>
                <w:szCs w:val="16"/>
              </w:rPr>
              <w:t xml:space="preserve"> 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r w:rsidRPr="00081F87">
              <w:rPr>
                <w:rFonts w:ascii="GHEA Grapalat" w:hAnsi="GHEA Grapalat"/>
                <w:sz w:val="16"/>
                <w:szCs w:val="16"/>
              </w:rPr>
              <w:t xml:space="preserve">աշխատակցի ստորագրությունը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86CA8A" w14:textId="77777777" w:rsidR="00702F0B" w:rsidRPr="00081F87" w:rsidRDefault="00702F0B" w:rsidP="00273C8C">
            <w:pPr>
              <w:jc w:val="center"/>
              <w:rPr>
                <w:rFonts w:ascii="GHEA Grapalat" w:hAnsi="GHEA Grapalat"/>
                <w:sz w:val="16"/>
                <w:szCs w:val="16"/>
              </w:rPr>
            </w:pPr>
          </w:p>
        </w:tc>
      </w:tr>
      <w:tr w:rsidR="00081F87" w:rsidRPr="00081F87" w14:paraId="664AF184" w14:textId="77777777" w:rsidTr="00081F87">
        <w:tc>
          <w:tcPr>
            <w:tcW w:w="720" w:type="dxa"/>
            <w:tcBorders>
              <w:top w:val="single" w:sz="4" w:space="0" w:color="auto"/>
              <w:left w:val="single" w:sz="4" w:space="0" w:color="auto"/>
              <w:bottom w:val="single" w:sz="4" w:space="0" w:color="auto"/>
              <w:right w:val="single" w:sz="4" w:space="0" w:color="auto"/>
            </w:tcBorders>
          </w:tcPr>
          <w:p w14:paraId="3210CD4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49A010A2"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շահառռւին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կնիքը</w:t>
            </w:r>
          </w:p>
        </w:tc>
        <w:tc>
          <w:tcPr>
            <w:tcW w:w="1134" w:type="dxa"/>
            <w:tcBorders>
              <w:top w:val="single" w:sz="4" w:space="0" w:color="auto"/>
              <w:left w:val="single" w:sz="4" w:space="0" w:color="auto"/>
              <w:bottom w:val="single" w:sz="4" w:space="0" w:color="auto"/>
              <w:right w:val="single" w:sz="4" w:space="0" w:color="auto"/>
            </w:tcBorders>
          </w:tcPr>
          <w:p w14:paraId="1CAAE9A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63D254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14:paraId="16F253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96BC3FF" w14:textId="77777777" w:rsidR="00702F0B" w:rsidRPr="00081F87" w:rsidRDefault="00702F0B" w:rsidP="00273C8C">
            <w:pPr>
              <w:jc w:val="center"/>
              <w:rPr>
                <w:rFonts w:ascii="GHEA Grapalat" w:hAnsi="GHEA Grapalat"/>
                <w:sz w:val="16"/>
                <w:szCs w:val="16"/>
              </w:rPr>
            </w:pPr>
          </w:p>
        </w:tc>
      </w:tr>
      <w:tr w:rsidR="00081F87" w:rsidRPr="00081F87" w14:paraId="6CB8541B" w14:textId="77777777" w:rsidTr="00081F87">
        <w:tc>
          <w:tcPr>
            <w:tcW w:w="720" w:type="dxa"/>
            <w:tcBorders>
              <w:top w:val="single" w:sz="4" w:space="0" w:color="auto"/>
              <w:left w:val="single" w:sz="4" w:space="0" w:color="auto"/>
              <w:bottom w:val="single" w:sz="4" w:space="0" w:color="auto"/>
              <w:right w:val="single" w:sz="4" w:space="0" w:color="auto"/>
            </w:tcBorders>
          </w:tcPr>
          <w:p w14:paraId="642033A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14:paraId="426ACB0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շահառռւին սպասարկող ֆինանսական կազմակերպության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15FB0C2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14:paraId="5B0E1A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14:paraId="4724DE6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7557DB" w14:textId="77777777" w:rsidR="00702F0B" w:rsidRPr="00081F87" w:rsidRDefault="00702F0B" w:rsidP="00273C8C">
            <w:pPr>
              <w:jc w:val="center"/>
              <w:rPr>
                <w:rFonts w:ascii="GHEA Grapalat" w:hAnsi="GHEA Grapalat"/>
                <w:sz w:val="16"/>
                <w:szCs w:val="16"/>
              </w:rPr>
            </w:pPr>
          </w:p>
        </w:tc>
      </w:tr>
    </w:tbl>
    <w:p w14:paraId="767F9135" w14:textId="77777777" w:rsidR="00C93028" w:rsidRPr="00702F0B" w:rsidRDefault="00C93028" w:rsidP="0071563C">
      <w:pPr>
        <w:jc w:val="right"/>
        <w:rPr>
          <w:rFonts w:ascii="GHEA Grapalat" w:hAnsi="GHEA Grapalat"/>
          <w:b/>
        </w:rPr>
      </w:pPr>
    </w:p>
    <w:p w14:paraId="16F292C5" w14:textId="77777777"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14:paraId="72F5546C" w14:textId="4BAEC6BA" w:rsidR="00B80C21" w:rsidRPr="004F71AE" w:rsidRDefault="00122878" w:rsidP="00B80C21">
      <w:pPr>
        <w:pStyle w:val="31"/>
        <w:spacing w:line="240" w:lineRule="auto"/>
        <w:jc w:val="right"/>
        <w:rPr>
          <w:rFonts w:ascii="GHEA Grapalat" w:hAnsi="GHEA Grapalat" w:cs="Sylfaen"/>
          <w:b/>
          <w:lang w:val="hy-AM"/>
        </w:rPr>
      </w:pPr>
      <w:r>
        <w:rPr>
          <w:rFonts w:ascii="GHEA Grapalat" w:hAnsi="GHEA Grapalat"/>
          <w:b/>
          <w:lang w:val="af-ZA"/>
        </w:rPr>
        <w:t>ՀՀԱՄ-ԹԼԻԿ-ՀԴ-ԳՀԱՇՁԲ -</w:t>
      </w:r>
      <w:r w:rsidR="00E621F3">
        <w:rPr>
          <w:rFonts w:ascii="GHEA Grapalat" w:hAnsi="GHEA Grapalat"/>
          <w:b/>
          <w:lang w:val="af-ZA"/>
        </w:rPr>
        <w:t>25/02</w:t>
      </w:r>
      <w:r w:rsidR="00B80C21" w:rsidRPr="004F71AE">
        <w:rPr>
          <w:rFonts w:ascii="GHEA Grapalat" w:hAnsi="GHEA Grapalat" w:cs="Sylfaen"/>
          <w:b/>
          <w:lang w:val="hy-AM"/>
        </w:rPr>
        <w:t>ծածկագրով</w:t>
      </w:r>
    </w:p>
    <w:p w14:paraId="48B4B0AA" w14:textId="09D562A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56EA464B"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74979198"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14:paraId="75B97910" w14:textId="77777777" w:rsidR="00B80C21" w:rsidRPr="004F71AE" w:rsidRDefault="00B80C21" w:rsidP="00B80C21">
      <w:pPr>
        <w:rPr>
          <w:rFonts w:ascii="GHEA Grapalat" w:hAnsi="GHEA Grapalat" w:cs="GHEA Grapalat"/>
          <w:b/>
          <w:sz w:val="20"/>
          <w:szCs w:val="20"/>
          <w:lang w:val="hy-AM"/>
        </w:rPr>
      </w:pPr>
    </w:p>
    <w:p w14:paraId="67665CF6"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D0936D6" w14:textId="77777777" w:rsidR="00B80C21" w:rsidRPr="004F71AE" w:rsidRDefault="00B80C21" w:rsidP="00B80C21">
      <w:pPr>
        <w:rPr>
          <w:rFonts w:ascii="GHEA Grapalat" w:hAnsi="GHEA Grapalat" w:cs="GHEA Grapalat"/>
          <w:sz w:val="20"/>
          <w:szCs w:val="20"/>
          <w:lang w:val="hy-AM"/>
        </w:rPr>
      </w:pPr>
    </w:p>
    <w:p w14:paraId="4589980B"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A9AB1D7"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BA568C3" w14:textId="77777777" w:rsidR="00B80C21" w:rsidRPr="004F71AE" w:rsidRDefault="00B80C21" w:rsidP="00B80C21">
      <w:pPr>
        <w:ind w:firstLine="708"/>
        <w:jc w:val="both"/>
        <w:rPr>
          <w:rFonts w:ascii="GHEA Grapalat" w:hAnsi="GHEA Grapalat" w:cs="GHEA Grapalat"/>
          <w:sz w:val="20"/>
          <w:szCs w:val="20"/>
          <w:lang w:val="hy-AM"/>
        </w:rPr>
      </w:pPr>
    </w:p>
    <w:p w14:paraId="03B0CAA6"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14:paraId="305AF28F"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2C1830E4" w14:textId="44C1FA82"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122878">
        <w:rPr>
          <w:rFonts w:ascii="GHEA Grapalat" w:hAnsi="GHEA Grapalat" w:cs="GHEA Grapalat"/>
          <w:sz w:val="20"/>
          <w:szCs w:val="20"/>
          <w:u w:val="single"/>
          <w:lang w:val="hy-AM"/>
        </w:rPr>
        <w:t>Թլիկի հիմնական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14:paraId="3718659C" w14:textId="77777777"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14:paraId="3DFECFCA" w14:textId="3285FBAA"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Pr="004F71AE">
        <w:rPr>
          <w:rFonts w:ascii="GHEA Grapalat" w:hAnsi="GHEA Grapalat" w:cs="GHEA Grapalat"/>
          <w:sz w:val="20"/>
          <w:szCs w:val="20"/>
          <w:lang w:val="pt-BR"/>
        </w:rPr>
        <w:t>ծածկագրով գնման ընթացակարգին:</w:t>
      </w:r>
    </w:p>
    <w:p w14:paraId="7376421C" w14:textId="77777777"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D32230" w14:textId="77777777"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30D34236"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39FE2FE"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7D3E7CB"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7700F18" w14:textId="77777777"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0FFD5F9" w14:textId="77777777"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1C08B85" w14:textId="77777777"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62B553E4" w14:textId="77777777"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1604537"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54C44B1"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9F421DB"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5C38315" w14:textId="77777777" w:rsidR="00273C8C" w:rsidRPr="00E6597C" w:rsidRDefault="00273C8C" w:rsidP="00273C8C">
      <w:pPr>
        <w:jc w:val="both"/>
        <w:rPr>
          <w:rFonts w:ascii="GHEA Grapalat" w:hAnsi="GHEA Grapalat" w:cs="GHEA Grapalat"/>
          <w:sz w:val="20"/>
          <w:szCs w:val="20"/>
          <w:lang w:val="hy-AM"/>
        </w:rPr>
      </w:pPr>
    </w:p>
    <w:p w14:paraId="7888A321" w14:textId="77777777"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2CE71569" w14:textId="77777777"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82D30B1"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8B1BE15"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5D605EC" w14:textId="77777777"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ADDD7D"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16EB6F" w14:textId="77777777" w:rsidR="00273C8C" w:rsidRPr="00E6597C" w:rsidRDefault="00273C8C" w:rsidP="00273C8C">
      <w:pPr>
        <w:ind w:firstLine="567"/>
        <w:jc w:val="both"/>
        <w:rPr>
          <w:rFonts w:ascii="GHEA Grapalat" w:hAnsi="GHEA Grapalat" w:cs="GHEA Grapalat"/>
          <w:sz w:val="20"/>
          <w:szCs w:val="20"/>
          <w:lang w:val="hy-AM"/>
        </w:rPr>
      </w:pPr>
    </w:p>
    <w:p w14:paraId="2D52F829" w14:textId="77777777"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63071A07"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227E764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14:paraId="688C65AC"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D255631"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14:paraId="4C68866B"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0F9910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14:paraId="613CE74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7881315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14:paraId="0F4E7FF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51900AC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14:paraId="1DF9A120"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0CA70AA4"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14:paraId="7F4FEA0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7D1EE14" w14:textId="77777777" w:rsidR="00B80C21" w:rsidRPr="004F71AE" w:rsidRDefault="00B80C21" w:rsidP="00B80C21">
      <w:pPr>
        <w:jc w:val="both"/>
        <w:rPr>
          <w:rFonts w:ascii="GHEA Grapalat" w:hAnsi="GHEA Grapalat"/>
          <w:sz w:val="20"/>
          <w:szCs w:val="20"/>
          <w:lang w:val="hy-AM"/>
        </w:rPr>
      </w:pPr>
    </w:p>
    <w:p w14:paraId="0BA73F8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A3CAB62" w14:textId="77777777" w:rsidR="00B80C21" w:rsidRPr="004F71AE" w:rsidRDefault="00B80C21" w:rsidP="00B80C21">
      <w:pPr>
        <w:jc w:val="center"/>
        <w:rPr>
          <w:rFonts w:ascii="GHEA Grapalat" w:hAnsi="GHEA Grapalat" w:cs="GHEA Grapalat"/>
          <w:sz w:val="20"/>
          <w:szCs w:val="20"/>
          <w:lang w:val="hy-AM"/>
        </w:rPr>
      </w:pPr>
    </w:p>
    <w:p w14:paraId="74878ED0"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14:paraId="0F7EB4F5"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0AF0C3FE"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519BA876"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66EA9674"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A91C1"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53D67F9D" w14:textId="77777777" w:rsidR="00B80C21" w:rsidRPr="004F71AE" w:rsidRDefault="00B80C21" w:rsidP="002C25EC">
            <w:pPr>
              <w:jc w:val="center"/>
              <w:rPr>
                <w:rFonts w:ascii="GHEA Grapalat" w:hAnsi="GHEA Grapalat" w:cs="Arial"/>
                <w:bCs/>
                <w:sz w:val="20"/>
                <w:szCs w:val="20"/>
              </w:rPr>
            </w:pPr>
          </w:p>
        </w:tc>
      </w:tr>
      <w:tr w:rsidR="00B80C21" w:rsidRPr="004F71AE" w14:paraId="5FA90CA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AD9F9"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58A9BC15"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6814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035CEF4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15C42"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14:paraId="1CF7B95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50D9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14:paraId="0DCE0953"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EC2A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14:paraId="5BA2FA79"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87AF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ՎճարողիՀՎՀՀ</w:t>
            </w:r>
            <w:r w:rsidRPr="004F71AE">
              <w:rPr>
                <w:rFonts w:ascii="GHEA Grapalat" w:hAnsi="GHEA Grapalat" w:cs="Arial"/>
                <w:sz w:val="20"/>
                <w:szCs w:val="20"/>
              </w:rPr>
              <w:t>`</w:t>
            </w:r>
          </w:p>
        </w:tc>
      </w:tr>
      <w:tr w:rsidR="00B80C21" w:rsidRPr="004F71AE" w14:paraId="5E10D06C"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FE7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ՎճարողիՀԾՀ</w:t>
            </w:r>
            <w:r w:rsidRPr="004F71AE">
              <w:rPr>
                <w:rFonts w:ascii="GHEA Grapalat" w:hAnsi="GHEA Grapalat" w:cs="Arial"/>
                <w:sz w:val="20"/>
                <w:szCs w:val="20"/>
              </w:rPr>
              <w:t>`</w:t>
            </w:r>
          </w:p>
        </w:tc>
      </w:tr>
      <w:tr w:rsidR="00B80C21" w:rsidRPr="004F71AE" w14:paraId="3987162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89E8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6BAAEFC5"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8F5D0"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559EB3C3"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BD5626" w14:textId="5B831E01"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5E6B94">
              <w:rPr>
                <w:rFonts w:ascii="GHEA Grapalat" w:hAnsi="GHEA Grapalat" w:cs="Sylfaen"/>
                <w:b/>
                <w:sz w:val="20"/>
                <w:szCs w:val="20"/>
                <w:lang w:val="hy-AM"/>
              </w:rPr>
              <w:t>05012606</w:t>
            </w:r>
          </w:p>
        </w:tc>
      </w:tr>
      <w:tr w:rsidR="00B80C21" w:rsidRPr="004F71AE" w14:paraId="2D29E85A"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33660"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14:paraId="59C2A9A8" w14:textId="77777777"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3989E" w14:textId="30E4062B"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5E6B94">
              <w:rPr>
                <w:rFonts w:ascii="GHEA Grapalat" w:hAnsi="GHEA Grapalat" w:cs="Arial"/>
                <w:b/>
                <w:sz w:val="20"/>
                <w:szCs w:val="20"/>
              </w:rPr>
              <w:t>900468000121</w:t>
            </w:r>
          </w:p>
        </w:tc>
      </w:tr>
      <w:tr w:rsidR="00B80C21" w:rsidRPr="004F71AE" w14:paraId="67389C41"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37E15"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0C71B03B"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F656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(թվերովևբառերով)(</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2A922FB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2876E"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14:paraId="5A3B36B8" w14:textId="77777777"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D42DF"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558F66D6"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2CAF20F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4BB7353D"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7968FCCD" w14:textId="77777777" w:rsidR="00B80C21" w:rsidRPr="004F71AE" w:rsidRDefault="00B80C21" w:rsidP="002C25EC">
            <w:pPr>
              <w:rPr>
                <w:rFonts w:ascii="GHEA Grapalat" w:hAnsi="GHEA Grapalat" w:cs="Arial"/>
                <w:sz w:val="20"/>
                <w:szCs w:val="20"/>
                <w:lang w:val="hy-AM"/>
              </w:rPr>
            </w:pPr>
          </w:p>
        </w:tc>
      </w:tr>
      <w:tr w:rsidR="00B80C21" w:rsidRPr="004F71AE" w14:paraId="77D9DC1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24D3C"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7F93FD32"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D9B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14:paraId="5951B18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B6575C0"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14:paraId="2E633A11" w14:textId="77777777" w:rsidR="00B80C21" w:rsidRPr="004F71AE" w:rsidRDefault="00B80C21" w:rsidP="002C25EC">
            <w:pPr>
              <w:rPr>
                <w:rFonts w:ascii="GHEA Grapalat" w:hAnsi="GHEA Grapalat" w:cs="Sylfaen"/>
                <w:sz w:val="20"/>
                <w:szCs w:val="20"/>
              </w:rPr>
            </w:pPr>
          </w:p>
          <w:p w14:paraId="2FB766A2"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9E92121" w14:textId="77777777" w:rsidR="00B80C21" w:rsidRPr="004F71AE" w:rsidRDefault="00B80C21" w:rsidP="002C25EC">
            <w:pPr>
              <w:rPr>
                <w:rFonts w:ascii="GHEA Grapalat" w:hAnsi="GHEA Grapalat" w:cs="Tahoma"/>
                <w:sz w:val="20"/>
                <w:szCs w:val="20"/>
              </w:rPr>
            </w:pPr>
          </w:p>
          <w:p w14:paraId="6FA8C561" w14:textId="77777777" w:rsidR="00B80C21" w:rsidRPr="004F71AE" w:rsidRDefault="00B80C21" w:rsidP="002C25EC">
            <w:pPr>
              <w:rPr>
                <w:rFonts w:ascii="GHEA Grapalat" w:hAnsi="GHEA Grapalat" w:cs="Sylfaen"/>
                <w:sz w:val="20"/>
                <w:szCs w:val="20"/>
              </w:rPr>
            </w:pPr>
          </w:p>
          <w:p w14:paraId="38A904A3"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4723B85B" w14:textId="77777777" w:rsidR="00B80C21" w:rsidRPr="004F71AE" w:rsidRDefault="00B80C21" w:rsidP="002C25EC">
            <w:pPr>
              <w:rPr>
                <w:rFonts w:ascii="GHEA Grapalat" w:hAnsi="GHEA Grapalat" w:cs="Sylfaen"/>
                <w:sz w:val="20"/>
                <w:szCs w:val="20"/>
              </w:rPr>
            </w:pPr>
          </w:p>
          <w:p w14:paraId="40645E6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6586DCC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01D18B94"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14:paraId="5EE45DD8" w14:textId="77777777" w:rsidR="00B80C21" w:rsidRPr="004F71AE" w:rsidRDefault="00B80C21" w:rsidP="002C25EC">
            <w:pPr>
              <w:jc w:val="right"/>
              <w:rPr>
                <w:rFonts w:ascii="GHEA Grapalat" w:hAnsi="GHEA Grapalat" w:cs="Sylfaen"/>
                <w:sz w:val="20"/>
                <w:szCs w:val="20"/>
              </w:rPr>
            </w:pPr>
          </w:p>
          <w:p w14:paraId="79F10055"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2DA6BE0F" w14:textId="77777777" w:rsidR="00B80C21" w:rsidRPr="004F71AE" w:rsidRDefault="00B80C21" w:rsidP="002C25EC">
            <w:pPr>
              <w:jc w:val="right"/>
              <w:rPr>
                <w:rFonts w:ascii="GHEA Grapalat" w:hAnsi="GHEA Grapalat" w:cs="Tahoma"/>
                <w:sz w:val="20"/>
                <w:szCs w:val="20"/>
              </w:rPr>
            </w:pPr>
          </w:p>
          <w:p w14:paraId="70D5FE9E" w14:textId="77777777" w:rsidR="00B80C21" w:rsidRPr="004F71AE" w:rsidRDefault="00B80C21" w:rsidP="002C25EC">
            <w:pPr>
              <w:jc w:val="right"/>
              <w:rPr>
                <w:rFonts w:ascii="GHEA Grapalat" w:hAnsi="GHEA Grapalat" w:cs="Tahoma"/>
                <w:sz w:val="20"/>
                <w:szCs w:val="20"/>
              </w:rPr>
            </w:pPr>
          </w:p>
          <w:p w14:paraId="5C95E3F0"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7D5667CB" w14:textId="77777777" w:rsidR="00B80C21" w:rsidRPr="004F71AE" w:rsidRDefault="00B80C21" w:rsidP="002C25EC">
            <w:pPr>
              <w:jc w:val="right"/>
              <w:rPr>
                <w:rFonts w:ascii="GHEA Grapalat" w:hAnsi="GHEA Grapalat" w:cs="Sylfaen"/>
                <w:sz w:val="20"/>
                <w:szCs w:val="20"/>
              </w:rPr>
            </w:pPr>
          </w:p>
          <w:p w14:paraId="76D8CF61"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7698A728" w14:textId="77777777" w:rsidR="00B80C21" w:rsidRPr="004F71AE" w:rsidRDefault="00B80C21" w:rsidP="002C25EC">
            <w:pPr>
              <w:jc w:val="right"/>
              <w:rPr>
                <w:rFonts w:ascii="GHEA Grapalat" w:hAnsi="GHEA Grapalat" w:cs="Sylfaen"/>
                <w:sz w:val="20"/>
                <w:szCs w:val="20"/>
              </w:rPr>
            </w:pPr>
          </w:p>
        </w:tc>
      </w:tr>
      <w:tr w:rsidR="00B80C21" w:rsidRPr="004F71AE" w14:paraId="7F04D9F0"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2E145598"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5D2481FB" w14:textId="77777777" w:rsidR="00B80C21" w:rsidRPr="004F71AE" w:rsidRDefault="00B80C21" w:rsidP="002C25EC">
            <w:pPr>
              <w:rPr>
                <w:rFonts w:ascii="GHEA Grapalat" w:hAnsi="GHEA Grapalat" w:cs="Tahoma"/>
                <w:sz w:val="20"/>
                <w:szCs w:val="20"/>
                <w:lang w:val="hy-AM"/>
              </w:rPr>
            </w:pPr>
          </w:p>
          <w:p w14:paraId="5C9B6B40"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16E53C3" w14:textId="77777777" w:rsidR="00B80C21" w:rsidRPr="004F71AE" w:rsidRDefault="00B80C21" w:rsidP="002C25EC">
            <w:pPr>
              <w:rPr>
                <w:rFonts w:ascii="GHEA Grapalat" w:hAnsi="GHEA Grapalat" w:cs="Sylfaen"/>
                <w:sz w:val="20"/>
                <w:szCs w:val="20"/>
              </w:rPr>
            </w:pPr>
          </w:p>
          <w:p w14:paraId="10902DB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14:paraId="0635AE94" w14:textId="77777777" w:rsidR="00B80C21" w:rsidRPr="004F71AE" w:rsidRDefault="00B80C21" w:rsidP="002C25EC">
            <w:pPr>
              <w:rPr>
                <w:rFonts w:ascii="GHEA Grapalat" w:hAnsi="GHEA Grapalat" w:cs="Tahoma"/>
                <w:sz w:val="20"/>
                <w:szCs w:val="20"/>
              </w:rPr>
            </w:pPr>
          </w:p>
          <w:p w14:paraId="54771DFC"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8C62B8E"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6581CCB6" w14:textId="77777777" w:rsidR="00B80C21" w:rsidRPr="004F71AE" w:rsidRDefault="00B80C21" w:rsidP="002C25EC">
            <w:pPr>
              <w:jc w:val="right"/>
              <w:rPr>
                <w:rFonts w:ascii="GHEA Grapalat" w:hAnsi="GHEA Grapalat" w:cs="Tahoma"/>
                <w:sz w:val="20"/>
                <w:szCs w:val="20"/>
              </w:rPr>
            </w:pPr>
          </w:p>
          <w:p w14:paraId="3F975223" w14:textId="77777777" w:rsidR="00B80C21" w:rsidRPr="004F71AE" w:rsidRDefault="00B80C21" w:rsidP="002C25EC">
            <w:pPr>
              <w:jc w:val="right"/>
              <w:rPr>
                <w:rFonts w:ascii="GHEA Grapalat" w:hAnsi="GHEA Grapalat" w:cs="Tahoma"/>
                <w:sz w:val="20"/>
                <w:szCs w:val="20"/>
              </w:rPr>
            </w:pPr>
          </w:p>
          <w:p w14:paraId="2B36D166"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710BF0DF"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14:paraId="72248B67" w14:textId="77777777" w:rsidR="00B80C21" w:rsidRPr="004F71AE" w:rsidRDefault="00B80C21" w:rsidP="002C25EC">
            <w:pPr>
              <w:jc w:val="right"/>
              <w:rPr>
                <w:rFonts w:ascii="GHEA Grapalat" w:hAnsi="GHEA Grapalat" w:cs="Arial"/>
                <w:sz w:val="20"/>
                <w:szCs w:val="20"/>
                <w:lang w:val="hy-AM"/>
              </w:rPr>
            </w:pPr>
          </w:p>
        </w:tc>
      </w:tr>
      <w:tr w:rsidR="00B80C21" w:rsidRPr="004F71AE" w14:paraId="608EC9A9"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7829BF3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749900D5" w14:textId="77777777" w:rsidR="00B80C21" w:rsidRPr="004F71AE" w:rsidRDefault="00B80C21" w:rsidP="002C25EC">
            <w:pPr>
              <w:rPr>
                <w:rFonts w:ascii="GHEA Grapalat" w:hAnsi="GHEA Grapalat" w:cs="Sylfaen"/>
                <w:sz w:val="20"/>
                <w:szCs w:val="20"/>
              </w:rPr>
            </w:pPr>
          </w:p>
          <w:p w14:paraId="2CC1EE94" w14:textId="77777777" w:rsidR="00B80C21" w:rsidRPr="004F71AE" w:rsidRDefault="00B80C21" w:rsidP="002C25EC">
            <w:pPr>
              <w:rPr>
                <w:rFonts w:ascii="GHEA Grapalat" w:hAnsi="GHEA Grapalat" w:cs="Sylfaen"/>
                <w:sz w:val="20"/>
                <w:szCs w:val="20"/>
              </w:rPr>
            </w:pPr>
          </w:p>
          <w:p w14:paraId="26EA7FB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D31F15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50052F83" w14:textId="77777777" w:rsidR="00B80C21" w:rsidRPr="004F71AE" w:rsidRDefault="00B80C21" w:rsidP="002C25EC">
            <w:pPr>
              <w:rPr>
                <w:rFonts w:ascii="GHEA Grapalat" w:hAnsi="GHEA Grapalat" w:cs="Sylfaen"/>
                <w:sz w:val="20"/>
                <w:szCs w:val="20"/>
              </w:rPr>
            </w:pPr>
          </w:p>
          <w:p w14:paraId="71FC8D4D" w14:textId="77777777" w:rsidR="00B80C21" w:rsidRPr="004F71AE" w:rsidRDefault="00B80C21" w:rsidP="002C25EC">
            <w:pPr>
              <w:rPr>
                <w:rFonts w:ascii="GHEA Grapalat" w:hAnsi="GHEA Grapalat" w:cs="Sylfaen"/>
                <w:sz w:val="20"/>
                <w:szCs w:val="20"/>
              </w:rPr>
            </w:pPr>
          </w:p>
          <w:p w14:paraId="00C5C59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3E3962F5" w14:textId="77777777" w:rsidR="00B80C21" w:rsidRPr="004F71AE" w:rsidRDefault="00B80C21" w:rsidP="002C25EC">
            <w:pPr>
              <w:rPr>
                <w:rFonts w:ascii="GHEA Grapalat" w:hAnsi="GHEA Grapalat" w:cs="Sylfaen"/>
                <w:sz w:val="20"/>
                <w:szCs w:val="20"/>
              </w:rPr>
            </w:pPr>
          </w:p>
          <w:p w14:paraId="3A962094" w14:textId="77777777" w:rsidR="00B80C21" w:rsidRPr="004F71AE" w:rsidRDefault="00B80C21" w:rsidP="002C25EC">
            <w:pPr>
              <w:rPr>
                <w:rFonts w:ascii="GHEA Grapalat" w:hAnsi="GHEA Grapalat" w:cs="Sylfaen"/>
                <w:sz w:val="20"/>
                <w:szCs w:val="20"/>
              </w:rPr>
            </w:pPr>
          </w:p>
          <w:p w14:paraId="2C6CAF53" w14:textId="77777777" w:rsidR="00B80C21" w:rsidRPr="004F71AE" w:rsidRDefault="00B80C21" w:rsidP="002C25EC">
            <w:pPr>
              <w:jc w:val="right"/>
              <w:rPr>
                <w:rFonts w:ascii="GHEA Grapalat" w:hAnsi="GHEA Grapalat" w:cs="Arial"/>
                <w:sz w:val="20"/>
                <w:szCs w:val="20"/>
              </w:rPr>
            </w:pPr>
          </w:p>
        </w:tc>
      </w:tr>
    </w:tbl>
    <w:p w14:paraId="60DB2F4F"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B2DE83" w14:textId="77777777" w:rsidR="00B80C21" w:rsidRPr="004F71AE" w:rsidRDefault="00B80C21" w:rsidP="0071563C">
      <w:pPr>
        <w:jc w:val="center"/>
        <w:rPr>
          <w:rFonts w:ascii="GHEA Grapalat" w:hAnsi="GHEA Grapalat"/>
        </w:rPr>
      </w:pPr>
      <w:r w:rsidRPr="004F71AE">
        <w:rPr>
          <w:rFonts w:ascii="GHEA Grapalat" w:hAnsi="GHEA Grapalat"/>
          <w:b/>
          <w:lang w:val="hy-AM"/>
        </w:rPr>
        <w:br w:type="page"/>
      </w:r>
    </w:p>
    <w:p w14:paraId="100F2840" w14:textId="77777777"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087DEDE" w14:textId="77777777"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14:paraId="001E6BA3" w14:textId="77777777" w:rsidTr="00273C8C">
        <w:tc>
          <w:tcPr>
            <w:tcW w:w="720" w:type="dxa"/>
            <w:tcBorders>
              <w:top w:val="single" w:sz="4" w:space="0" w:color="auto"/>
              <w:left w:val="single" w:sz="4" w:space="0" w:color="auto"/>
              <w:bottom w:val="single" w:sz="4" w:space="0" w:color="auto"/>
              <w:right w:val="single" w:sz="4" w:space="0" w:color="auto"/>
            </w:tcBorders>
          </w:tcPr>
          <w:p w14:paraId="677DA64A" w14:textId="77777777"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14:paraId="5A615533"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&lt;&lt;Վճարման պահանջագիր&gt;&gt; փաստաթղթի վավերապայմանները</w:t>
            </w:r>
          </w:p>
        </w:tc>
        <w:tc>
          <w:tcPr>
            <w:tcW w:w="1083" w:type="dxa"/>
            <w:tcBorders>
              <w:top w:val="single" w:sz="4" w:space="0" w:color="auto"/>
              <w:left w:val="single" w:sz="4" w:space="0" w:color="auto"/>
              <w:bottom w:val="single" w:sz="4" w:space="0" w:color="auto"/>
              <w:right w:val="single" w:sz="4" w:space="0" w:color="auto"/>
            </w:tcBorders>
          </w:tcPr>
          <w:p w14:paraId="630E6A14"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Նշված դաշտի/</w:t>
            </w:r>
          </w:p>
          <w:p w14:paraId="3B087854"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վավերապայմանի առկայությունը փաստաթղթում</w:t>
            </w:r>
          </w:p>
        </w:tc>
        <w:tc>
          <w:tcPr>
            <w:tcW w:w="5863" w:type="dxa"/>
            <w:tcBorders>
              <w:top w:val="single" w:sz="4" w:space="0" w:color="auto"/>
              <w:left w:val="single" w:sz="4" w:space="0" w:color="auto"/>
              <w:bottom w:val="single" w:sz="4" w:space="0" w:color="auto"/>
              <w:right w:val="single" w:sz="4" w:space="0" w:color="auto"/>
            </w:tcBorders>
          </w:tcPr>
          <w:p w14:paraId="4EFCFA0B" w14:textId="77777777" w:rsidR="00273C8C" w:rsidRPr="00273C8C" w:rsidRDefault="00273C8C" w:rsidP="00273C8C">
            <w:pPr>
              <w:jc w:val="center"/>
              <w:rPr>
                <w:rFonts w:ascii="GHEA Grapalat" w:hAnsi="GHEA Grapalat"/>
                <w:b/>
                <w:sz w:val="16"/>
                <w:szCs w:val="16"/>
                <w:lang w:val="hy-AM"/>
              </w:rPr>
            </w:pPr>
            <w:r w:rsidRPr="00273C8C">
              <w:rPr>
                <w:rFonts w:ascii="GHEA Grapalat" w:hAnsi="GHEA Grapalat"/>
                <w:b/>
                <w:sz w:val="16"/>
                <w:szCs w:val="16"/>
              </w:rPr>
              <w:t>Վավերապայմանի լրացման պահանջը</w:t>
            </w:r>
            <w:r w:rsidRPr="00273C8C">
              <w:rPr>
                <w:rFonts w:ascii="GHEA Grapalat" w:hAnsi="GHEA Grapalat"/>
                <w:b/>
                <w:sz w:val="16"/>
                <w:szCs w:val="16"/>
                <w:lang w:val="hy-AM"/>
              </w:rPr>
              <w:t xml:space="preserve"> </w:t>
            </w:r>
          </w:p>
          <w:p w14:paraId="5A11556E"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66074A34"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Վավերապայմանը</w:t>
            </w:r>
          </w:p>
          <w:p w14:paraId="40B6A6A6"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 xml:space="preserve">լրացնող կողմը` </w:t>
            </w:r>
          </w:p>
          <w:p w14:paraId="3A240E83"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շահառուն կամ վճարողը</w:t>
            </w:r>
          </w:p>
          <w:p w14:paraId="144D9A20"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14:paraId="45848F71" w14:textId="77777777" w:rsidTr="00273C8C">
        <w:tc>
          <w:tcPr>
            <w:tcW w:w="720" w:type="dxa"/>
            <w:tcBorders>
              <w:top w:val="single" w:sz="4" w:space="0" w:color="auto"/>
              <w:left w:val="single" w:sz="4" w:space="0" w:color="auto"/>
              <w:bottom w:val="single" w:sz="4" w:space="0" w:color="auto"/>
              <w:right w:val="single" w:sz="4" w:space="0" w:color="auto"/>
            </w:tcBorders>
          </w:tcPr>
          <w:p w14:paraId="2A13ED8F"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14:paraId="598D5A45"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14:paraId="1ECCF0B2"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14:paraId="373A9828"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14:paraId="5DEC18E9"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14:paraId="3E484FBB" w14:textId="77777777" w:rsidTr="00273C8C">
        <w:tc>
          <w:tcPr>
            <w:tcW w:w="720" w:type="dxa"/>
            <w:tcBorders>
              <w:top w:val="single" w:sz="4" w:space="0" w:color="auto"/>
              <w:left w:val="single" w:sz="4" w:space="0" w:color="auto"/>
              <w:bottom w:val="single" w:sz="4" w:space="0" w:color="auto"/>
              <w:right w:val="single" w:sz="4" w:space="0" w:color="auto"/>
            </w:tcBorders>
          </w:tcPr>
          <w:p w14:paraId="097FB20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14:paraId="02DC7C9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14:paraId="5FA3CD52"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2A08AC4B"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14:paraId="29C67A2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14:paraId="7F8C28C2" w14:textId="77777777" w:rsidTr="00273C8C">
        <w:tc>
          <w:tcPr>
            <w:tcW w:w="720" w:type="dxa"/>
            <w:tcBorders>
              <w:top w:val="single" w:sz="4" w:space="0" w:color="auto"/>
              <w:left w:val="single" w:sz="4" w:space="0" w:color="auto"/>
              <w:bottom w:val="single" w:sz="4" w:space="0" w:color="auto"/>
              <w:right w:val="single" w:sz="4" w:space="0" w:color="auto"/>
            </w:tcBorders>
          </w:tcPr>
          <w:p w14:paraId="7727898E" w14:textId="77777777"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2D4F782" w14:textId="77777777"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վճարման պահանջագրի համարը</w:t>
            </w:r>
          </w:p>
        </w:tc>
        <w:tc>
          <w:tcPr>
            <w:tcW w:w="1083" w:type="dxa"/>
            <w:tcBorders>
              <w:top w:val="single" w:sz="4" w:space="0" w:color="auto"/>
              <w:left w:val="single" w:sz="4" w:space="0" w:color="auto"/>
              <w:bottom w:val="single" w:sz="4" w:space="0" w:color="auto"/>
              <w:right w:val="single" w:sz="4" w:space="0" w:color="auto"/>
            </w:tcBorders>
          </w:tcPr>
          <w:p w14:paraId="7F2817D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40282066"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14:paraId="5E6FBC0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 կողմից` վճարողի բանկին վճարման պահանջագիրը ներկայացնելիս</w:t>
            </w:r>
          </w:p>
        </w:tc>
      </w:tr>
      <w:tr w:rsidR="00273C8C" w:rsidRPr="00273C8C" w14:paraId="22663BF4" w14:textId="77777777" w:rsidTr="00273C8C">
        <w:tc>
          <w:tcPr>
            <w:tcW w:w="720" w:type="dxa"/>
            <w:tcBorders>
              <w:top w:val="single" w:sz="4" w:space="0" w:color="auto"/>
              <w:left w:val="single" w:sz="4" w:space="0" w:color="auto"/>
              <w:bottom w:val="single" w:sz="4" w:space="0" w:color="auto"/>
              <w:right w:val="single" w:sz="4" w:space="0" w:color="auto"/>
            </w:tcBorders>
          </w:tcPr>
          <w:p w14:paraId="3F0495BC"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2DF11F7F" w14:textId="77777777"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ներկայացման ամսաթիվը</w:t>
            </w:r>
          </w:p>
        </w:tc>
        <w:tc>
          <w:tcPr>
            <w:tcW w:w="1083" w:type="dxa"/>
            <w:tcBorders>
              <w:top w:val="single" w:sz="4" w:space="0" w:color="auto"/>
              <w:left w:val="single" w:sz="4" w:space="0" w:color="auto"/>
              <w:bottom w:val="single" w:sz="4" w:space="0" w:color="auto"/>
              <w:right w:val="single" w:sz="4" w:space="0" w:color="auto"/>
            </w:tcBorders>
          </w:tcPr>
          <w:p w14:paraId="1652089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641FED81"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p w14:paraId="37E7629A" w14:textId="77777777"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14:paraId="42BE87A2" w14:textId="77777777" w:rsidR="00273C8C" w:rsidRPr="00273C8C" w:rsidRDefault="00273C8C" w:rsidP="00273C8C">
            <w:pPr>
              <w:ind w:left="132" w:hanging="132"/>
              <w:jc w:val="center"/>
              <w:rPr>
                <w:rFonts w:ascii="GHEA Grapalat" w:hAnsi="GHEA Grapalat"/>
                <w:sz w:val="16"/>
                <w:szCs w:val="16"/>
                <w:lang w:val="hy-AM"/>
              </w:rPr>
            </w:pPr>
            <w:r w:rsidRPr="00273C8C">
              <w:rPr>
                <w:rFonts w:ascii="GHEA Grapalat" w:hAnsi="GHEA Grapalat"/>
                <w:sz w:val="16"/>
                <w:szCs w:val="16"/>
              </w:rPr>
              <w:t>լրացվում է շահառուի կողմից` վճարողի բանկին վճարման պահանջագրի ներկայացման օրը</w:t>
            </w:r>
            <w:r w:rsidRPr="00273C8C">
              <w:rPr>
                <w:rFonts w:ascii="GHEA Grapalat" w:hAnsi="GHEA Grapalat"/>
                <w:sz w:val="16"/>
                <w:szCs w:val="16"/>
                <w:lang w:val="hy-AM"/>
              </w:rPr>
              <w:t xml:space="preserve">: </w:t>
            </w:r>
          </w:p>
        </w:tc>
      </w:tr>
      <w:tr w:rsidR="00273C8C" w:rsidRPr="00273C8C" w14:paraId="1ED8FE0D" w14:textId="77777777" w:rsidTr="00273C8C">
        <w:tc>
          <w:tcPr>
            <w:tcW w:w="720" w:type="dxa"/>
            <w:tcBorders>
              <w:top w:val="single" w:sz="4" w:space="0" w:color="auto"/>
              <w:left w:val="single" w:sz="4" w:space="0" w:color="auto"/>
              <w:bottom w:val="single" w:sz="4" w:space="0" w:color="auto"/>
              <w:right w:val="single" w:sz="4" w:space="0" w:color="auto"/>
            </w:tcBorders>
          </w:tcPr>
          <w:p w14:paraId="4716BAE9"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E0D4A1F" w14:textId="77777777"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6EE15A0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5648C046"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Լրացվում է վճարողի կողմից</w:t>
            </w:r>
          </w:p>
        </w:tc>
        <w:tc>
          <w:tcPr>
            <w:tcW w:w="1752" w:type="dxa"/>
            <w:tcBorders>
              <w:top w:val="single" w:sz="4" w:space="0" w:color="auto"/>
              <w:left w:val="single" w:sz="4" w:space="0" w:color="auto"/>
              <w:bottom w:val="single" w:sz="4" w:space="0" w:color="auto"/>
              <w:right w:val="single" w:sz="4" w:space="0" w:color="auto"/>
            </w:tcBorders>
          </w:tcPr>
          <w:p w14:paraId="40051A91" w14:textId="77777777" w:rsidR="00273C8C" w:rsidRPr="00273C8C" w:rsidRDefault="00273C8C" w:rsidP="00273C8C">
            <w:pPr>
              <w:ind w:left="252" w:hanging="252"/>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14:paraId="42BB19AF" w14:textId="77777777" w:rsidTr="00273C8C">
        <w:tc>
          <w:tcPr>
            <w:tcW w:w="720" w:type="dxa"/>
            <w:tcBorders>
              <w:top w:val="single" w:sz="4" w:space="0" w:color="auto"/>
              <w:left w:val="single" w:sz="4" w:space="0" w:color="auto"/>
              <w:bottom w:val="single" w:sz="4" w:space="0" w:color="auto"/>
              <w:right w:val="single" w:sz="4" w:space="0" w:color="auto"/>
            </w:tcBorders>
          </w:tcPr>
          <w:p w14:paraId="0596F63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14:paraId="0B7160E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անվանումը (վճարողի բանկը)</w:t>
            </w:r>
          </w:p>
        </w:tc>
        <w:tc>
          <w:tcPr>
            <w:tcW w:w="1083" w:type="dxa"/>
            <w:tcBorders>
              <w:top w:val="single" w:sz="4" w:space="0" w:color="auto"/>
              <w:left w:val="single" w:sz="4" w:space="0" w:color="auto"/>
              <w:bottom w:val="single" w:sz="4" w:space="0" w:color="auto"/>
              <w:right w:val="single" w:sz="4" w:space="0" w:color="auto"/>
            </w:tcBorders>
          </w:tcPr>
          <w:p w14:paraId="179E154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26A2ABC5"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 xml:space="preserve">պարտադիր </w:t>
            </w:r>
          </w:p>
        </w:tc>
        <w:tc>
          <w:tcPr>
            <w:tcW w:w="1752" w:type="dxa"/>
            <w:tcBorders>
              <w:top w:val="single" w:sz="4" w:space="0" w:color="auto"/>
              <w:left w:val="single" w:sz="4" w:space="0" w:color="auto"/>
              <w:bottom w:val="single" w:sz="4" w:space="0" w:color="auto"/>
              <w:right w:val="single" w:sz="4" w:space="0" w:color="auto"/>
            </w:tcBorders>
          </w:tcPr>
          <w:p w14:paraId="49A464C8"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14:paraId="2AC60A21" w14:textId="77777777" w:rsidTr="00273C8C">
        <w:tc>
          <w:tcPr>
            <w:tcW w:w="720" w:type="dxa"/>
            <w:tcBorders>
              <w:top w:val="single" w:sz="4" w:space="0" w:color="auto"/>
              <w:left w:val="single" w:sz="4" w:space="0" w:color="auto"/>
              <w:bottom w:val="single" w:sz="4" w:space="0" w:color="auto"/>
              <w:right w:val="single" w:sz="4" w:space="0" w:color="auto"/>
            </w:tcBorders>
          </w:tcPr>
          <w:p w14:paraId="1ED51DE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14:paraId="70E9CE48"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հաշվի համարը</w:t>
            </w:r>
          </w:p>
        </w:tc>
        <w:tc>
          <w:tcPr>
            <w:tcW w:w="1083" w:type="dxa"/>
            <w:tcBorders>
              <w:top w:val="single" w:sz="4" w:space="0" w:color="auto"/>
              <w:left w:val="single" w:sz="4" w:space="0" w:color="auto"/>
              <w:bottom w:val="single" w:sz="4" w:space="0" w:color="auto"/>
              <w:right w:val="single" w:sz="4" w:space="0" w:color="auto"/>
            </w:tcBorders>
          </w:tcPr>
          <w:p w14:paraId="549BA168"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718BF95B"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752" w:type="dxa"/>
            <w:tcBorders>
              <w:top w:val="single" w:sz="4" w:space="0" w:color="auto"/>
              <w:left w:val="single" w:sz="4" w:space="0" w:color="auto"/>
              <w:bottom w:val="single" w:sz="4" w:space="0" w:color="auto"/>
              <w:right w:val="single" w:sz="4" w:space="0" w:color="auto"/>
            </w:tcBorders>
          </w:tcPr>
          <w:p w14:paraId="21EA0B7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14:paraId="18A8560E" w14:textId="77777777" w:rsidTr="00273C8C">
        <w:tc>
          <w:tcPr>
            <w:tcW w:w="720" w:type="dxa"/>
            <w:tcBorders>
              <w:top w:val="single" w:sz="4" w:space="0" w:color="auto"/>
              <w:left w:val="single" w:sz="4" w:space="0" w:color="auto"/>
              <w:bottom w:val="single" w:sz="4" w:space="0" w:color="auto"/>
              <w:right w:val="single" w:sz="4" w:space="0" w:color="auto"/>
            </w:tcBorders>
          </w:tcPr>
          <w:p w14:paraId="0A7F552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14:paraId="51F37A3C"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ՀՎՀՀ</w:t>
            </w:r>
          </w:p>
        </w:tc>
        <w:tc>
          <w:tcPr>
            <w:tcW w:w="1083" w:type="dxa"/>
            <w:tcBorders>
              <w:top w:val="single" w:sz="4" w:space="0" w:color="auto"/>
              <w:left w:val="single" w:sz="4" w:space="0" w:color="auto"/>
              <w:bottom w:val="single" w:sz="4" w:space="0" w:color="auto"/>
              <w:right w:val="single" w:sz="4" w:space="0" w:color="auto"/>
            </w:tcBorders>
          </w:tcPr>
          <w:p w14:paraId="04A5364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5120EE08"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1752" w:type="dxa"/>
            <w:tcBorders>
              <w:top w:val="single" w:sz="4" w:space="0" w:color="auto"/>
              <w:left w:val="single" w:sz="4" w:space="0" w:color="auto"/>
              <w:bottom w:val="single" w:sz="4" w:space="0" w:color="auto"/>
              <w:right w:val="single" w:sz="4" w:space="0" w:color="auto"/>
            </w:tcBorders>
          </w:tcPr>
          <w:p w14:paraId="77587C6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14:paraId="35841A68" w14:textId="77777777" w:rsidTr="00273C8C">
        <w:tc>
          <w:tcPr>
            <w:tcW w:w="720" w:type="dxa"/>
            <w:tcBorders>
              <w:top w:val="single" w:sz="4" w:space="0" w:color="auto"/>
              <w:left w:val="single" w:sz="4" w:space="0" w:color="auto"/>
              <w:bottom w:val="single" w:sz="4" w:space="0" w:color="auto"/>
              <w:right w:val="single" w:sz="4" w:space="0" w:color="auto"/>
            </w:tcBorders>
          </w:tcPr>
          <w:p w14:paraId="0CFA0F3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14:paraId="70263FF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ՀԾՀ</w:t>
            </w:r>
          </w:p>
        </w:tc>
        <w:tc>
          <w:tcPr>
            <w:tcW w:w="1083" w:type="dxa"/>
            <w:tcBorders>
              <w:top w:val="single" w:sz="4" w:space="0" w:color="auto"/>
              <w:left w:val="single" w:sz="4" w:space="0" w:color="auto"/>
              <w:bottom w:val="single" w:sz="4" w:space="0" w:color="auto"/>
              <w:right w:val="single" w:sz="4" w:space="0" w:color="auto"/>
            </w:tcBorders>
          </w:tcPr>
          <w:p w14:paraId="0670CD29"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307B5D0F"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1752" w:type="dxa"/>
            <w:tcBorders>
              <w:top w:val="single" w:sz="4" w:space="0" w:color="auto"/>
              <w:left w:val="single" w:sz="4" w:space="0" w:color="auto"/>
              <w:bottom w:val="single" w:sz="4" w:space="0" w:color="auto"/>
              <w:right w:val="single" w:sz="4" w:space="0" w:color="auto"/>
            </w:tcBorders>
          </w:tcPr>
          <w:p w14:paraId="07ADE70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14:paraId="1BE421A2" w14:textId="77777777" w:rsidTr="00273C8C">
        <w:tc>
          <w:tcPr>
            <w:tcW w:w="720" w:type="dxa"/>
            <w:tcBorders>
              <w:top w:val="single" w:sz="4" w:space="0" w:color="auto"/>
              <w:left w:val="single" w:sz="4" w:space="0" w:color="auto"/>
              <w:bottom w:val="single" w:sz="4" w:space="0" w:color="auto"/>
              <w:right w:val="single" w:sz="4" w:space="0" w:color="auto"/>
            </w:tcBorders>
          </w:tcPr>
          <w:p w14:paraId="27F5EA1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14:paraId="202233D2"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w:t>
            </w:r>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5B2AD35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14FB429F"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1752" w:type="dxa"/>
            <w:tcBorders>
              <w:top w:val="single" w:sz="4" w:space="0" w:color="auto"/>
              <w:left w:val="single" w:sz="4" w:space="0" w:color="auto"/>
              <w:bottom w:val="single" w:sz="4" w:space="0" w:color="auto"/>
              <w:right w:val="single" w:sz="4" w:space="0" w:color="auto"/>
            </w:tcBorders>
          </w:tcPr>
          <w:p w14:paraId="06378B3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14:paraId="6007510D" w14:textId="77777777" w:rsidTr="00273C8C">
        <w:tc>
          <w:tcPr>
            <w:tcW w:w="720" w:type="dxa"/>
            <w:tcBorders>
              <w:top w:val="single" w:sz="4" w:space="0" w:color="auto"/>
              <w:left w:val="single" w:sz="4" w:space="0" w:color="auto"/>
              <w:bottom w:val="single" w:sz="4" w:space="0" w:color="auto"/>
              <w:right w:val="single" w:sz="4" w:space="0" w:color="auto"/>
            </w:tcBorders>
          </w:tcPr>
          <w:p w14:paraId="19EB123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14:paraId="6A2714C2"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14:paraId="78544092"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533E2908"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12B90BD3"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14:paraId="75850450" w14:textId="77777777" w:rsidTr="00273C8C">
        <w:tc>
          <w:tcPr>
            <w:tcW w:w="720" w:type="dxa"/>
            <w:tcBorders>
              <w:top w:val="single" w:sz="4" w:space="0" w:color="auto"/>
              <w:left w:val="single" w:sz="4" w:space="0" w:color="auto"/>
              <w:bottom w:val="single" w:sz="4" w:space="0" w:color="auto"/>
              <w:right w:val="single" w:sz="4" w:space="0" w:color="auto"/>
            </w:tcBorders>
          </w:tcPr>
          <w:p w14:paraId="13BD50C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14:paraId="60D132E4"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ՀՎՀՀ</w:t>
            </w:r>
          </w:p>
        </w:tc>
        <w:tc>
          <w:tcPr>
            <w:tcW w:w="1083" w:type="dxa"/>
            <w:tcBorders>
              <w:top w:val="single" w:sz="4" w:space="0" w:color="auto"/>
              <w:left w:val="single" w:sz="4" w:space="0" w:color="auto"/>
              <w:bottom w:val="single" w:sz="4" w:space="0" w:color="auto"/>
              <w:right w:val="single" w:sz="4" w:space="0" w:color="auto"/>
            </w:tcBorders>
          </w:tcPr>
          <w:p w14:paraId="549A490A"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3DF0FA45"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1752" w:type="dxa"/>
            <w:tcBorders>
              <w:top w:val="single" w:sz="4" w:space="0" w:color="auto"/>
              <w:left w:val="single" w:sz="4" w:space="0" w:color="auto"/>
              <w:bottom w:val="single" w:sz="4" w:space="0" w:color="auto"/>
              <w:right w:val="single" w:sz="4" w:space="0" w:color="auto"/>
            </w:tcBorders>
          </w:tcPr>
          <w:p w14:paraId="60BE09A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14:paraId="729284C1" w14:textId="77777777" w:rsidTr="00273C8C">
        <w:tc>
          <w:tcPr>
            <w:tcW w:w="720" w:type="dxa"/>
            <w:tcBorders>
              <w:top w:val="single" w:sz="4" w:space="0" w:color="auto"/>
              <w:left w:val="single" w:sz="4" w:space="0" w:color="auto"/>
              <w:bottom w:val="single" w:sz="4" w:space="0" w:color="auto"/>
              <w:right w:val="single" w:sz="4" w:space="0" w:color="auto"/>
            </w:tcBorders>
          </w:tcPr>
          <w:p w14:paraId="0B03573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14:paraId="1A34BC7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շահառուին սպասարկող ֆինանսական կազմակերպության (մասնաճյուղի) անվանումը </w:t>
            </w:r>
          </w:p>
        </w:tc>
        <w:tc>
          <w:tcPr>
            <w:tcW w:w="1083" w:type="dxa"/>
            <w:tcBorders>
              <w:top w:val="single" w:sz="4" w:space="0" w:color="auto"/>
              <w:left w:val="single" w:sz="4" w:space="0" w:color="auto"/>
              <w:bottom w:val="single" w:sz="4" w:space="0" w:color="auto"/>
              <w:right w:val="single" w:sz="4" w:space="0" w:color="auto"/>
            </w:tcBorders>
          </w:tcPr>
          <w:p w14:paraId="742E9D2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3B50F542"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14:paraId="2BDDAF1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14:paraId="3994A145" w14:textId="77777777" w:rsidTr="00273C8C">
        <w:tc>
          <w:tcPr>
            <w:tcW w:w="720" w:type="dxa"/>
            <w:tcBorders>
              <w:top w:val="single" w:sz="4" w:space="0" w:color="auto"/>
              <w:left w:val="single" w:sz="4" w:space="0" w:color="auto"/>
              <w:bottom w:val="single" w:sz="4" w:space="0" w:color="auto"/>
              <w:right w:val="single" w:sz="4" w:space="0" w:color="auto"/>
            </w:tcBorders>
          </w:tcPr>
          <w:p w14:paraId="79FBCEE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14:paraId="4C3E732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հաշվի համարը</w:t>
            </w:r>
          </w:p>
        </w:tc>
        <w:tc>
          <w:tcPr>
            <w:tcW w:w="1083" w:type="dxa"/>
            <w:tcBorders>
              <w:top w:val="single" w:sz="4" w:space="0" w:color="auto"/>
              <w:left w:val="single" w:sz="4" w:space="0" w:color="auto"/>
              <w:bottom w:val="single" w:sz="4" w:space="0" w:color="auto"/>
              <w:right w:val="single" w:sz="4" w:space="0" w:color="auto"/>
            </w:tcBorders>
          </w:tcPr>
          <w:p w14:paraId="12D562C9"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1F3B7FE7"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 այն բանկային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հաշվի համարը, որի վրա պետք է փոխանցվեն վճարողից գանձված միջոցները</w:t>
            </w:r>
          </w:p>
        </w:tc>
        <w:tc>
          <w:tcPr>
            <w:tcW w:w="1752" w:type="dxa"/>
            <w:tcBorders>
              <w:top w:val="single" w:sz="4" w:space="0" w:color="auto"/>
              <w:left w:val="single" w:sz="4" w:space="0" w:color="auto"/>
              <w:bottom w:val="single" w:sz="4" w:space="0" w:color="auto"/>
              <w:right w:val="single" w:sz="4" w:space="0" w:color="auto"/>
            </w:tcBorders>
          </w:tcPr>
          <w:p w14:paraId="48A6945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14:paraId="635F0FD2" w14:textId="77777777" w:rsidTr="00273C8C">
        <w:tc>
          <w:tcPr>
            <w:tcW w:w="720" w:type="dxa"/>
            <w:tcBorders>
              <w:top w:val="single" w:sz="4" w:space="0" w:color="auto"/>
              <w:left w:val="single" w:sz="4" w:space="0" w:color="auto"/>
              <w:bottom w:val="single" w:sz="4" w:space="0" w:color="auto"/>
              <w:right w:val="single" w:sz="4" w:space="0" w:color="auto"/>
            </w:tcBorders>
          </w:tcPr>
          <w:p w14:paraId="15FBB69A"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14:paraId="7498DFF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գումարը (թվերով և բառերով)</w:t>
            </w:r>
          </w:p>
        </w:tc>
        <w:tc>
          <w:tcPr>
            <w:tcW w:w="1083" w:type="dxa"/>
            <w:tcBorders>
              <w:top w:val="single" w:sz="4" w:space="0" w:color="auto"/>
              <w:left w:val="single" w:sz="4" w:space="0" w:color="auto"/>
              <w:bottom w:val="single" w:sz="4" w:space="0" w:color="auto"/>
              <w:right w:val="single" w:sz="4" w:space="0" w:color="auto"/>
            </w:tcBorders>
          </w:tcPr>
          <w:p w14:paraId="27D45B59"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18C138BB"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շահառուին վճարման ենթակա գումարը</w:t>
            </w:r>
          </w:p>
        </w:tc>
        <w:tc>
          <w:tcPr>
            <w:tcW w:w="1752" w:type="dxa"/>
            <w:tcBorders>
              <w:top w:val="single" w:sz="4" w:space="0" w:color="auto"/>
              <w:left w:val="single" w:sz="4" w:space="0" w:color="auto"/>
              <w:bottom w:val="single" w:sz="4" w:space="0" w:color="auto"/>
              <w:right w:val="single" w:sz="4" w:space="0" w:color="auto"/>
            </w:tcBorders>
          </w:tcPr>
          <w:p w14:paraId="47AA17C7"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լրացվում է վճարողի կողմից</w:t>
            </w:r>
            <w:r w:rsidRPr="00273C8C">
              <w:rPr>
                <w:rFonts w:ascii="GHEA Grapalat" w:hAnsi="GHEA Grapalat"/>
                <w:sz w:val="16"/>
                <w:szCs w:val="16"/>
                <w:lang w:val="hy-AM"/>
              </w:rPr>
              <w:t xml:space="preserve"> </w:t>
            </w:r>
          </w:p>
        </w:tc>
      </w:tr>
      <w:tr w:rsidR="00273C8C" w:rsidRPr="00E621F3" w14:paraId="27FA4C5B" w14:textId="77777777" w:rsidTr="00273C8C">
        <w:tc>
          <w:tcPr>
            <w:tcW w:w="720" w:type="dxa"/>
            <w:tcBorders>
              <w:top w:val="single" w:sz="4" w:space="0" w:color="auto"/>
              <w:left w:val="single" w:sz="4" w:space="0" w:color="auto"/>
              <w:bottom w:val="single" w:sz="4" w:space="0" w:color="auto"/>
              <w:right w:val="single" w:sz="4" w:space="0" w:color="auto"/>
            </w:tcBorders>
          </w:tcPr>
          <w:p w14:paraId="50EEE60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14:paraId="77FB3BE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14:paraId="7C3546C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22E96643"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14:paraId="6F04D8B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14:paraId="510F1936" w14:textId="77777777" w:rsidTr="00273C8C">
        <w:tc>
          <w:tcPr>
            <w:tcW w:w="720" w:type="dxa"/>
            <w:tcBorders>
              <w:top w:val="single" w:sz="4" w:space="0" w:color="auto"/>
              <w:left w:val="single" w:sz="4" w:space="0" w:color="auto"/>
              <w:bottom w:val="single" w:sz="4" w:space="0" w:color="auto"/>
              <w:right w:val="single" w:sz="4" w:space="0" w:color="auto"/>
            </w:tcBorders>
          </w:tcPr>
          <w:p w14:paraId="4850065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14:paraId="410F214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արժույթը (բառերով և կոդով)</w:t>
            </w:r>
          </w:p>
        </w:tc>
        <w:tc>
          <w:tcPr>
            <w:tcW w:w="1083" w:type="dxa"/>
            <w:tcBorders>
              <w:top w:val="single" w:sz="4" w:space="0" w:color="auto"/>
              <w:left w:val="single" w:sz="4" w:space="0" w:color="auto"/>
              <w:bottom w:val="single" w:sz="4" w:space="0" w:color="auto"/>
              <w:right w:val="single" w:sz="4" w:space="0" w:color="auto"/>
            </w:tcBorders>
          </w:tcPr>
          <w:p w14:paraId="7C7D5292"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6ED5B5CE"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14:paraId="17AC88F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E621F3" w14:paraId="5DDCFF3C" w14:textId="77777777" w:rsidTr="00273C8C">
        <w:tc>
          <w:tcPr>
            <w:tcW w:w="720" w:type="dxa"/>
            <w:tcBorders>
              <w:top w:val="single" w:sz="4" w:space="0" w:color="auto"/>
              <w:left w:val="single" w:sz="4" w:space="0" w:color="auto"/>
              <w:bottom w:val="single" w:sz="4" w:space="0" w:color="auto"/>
              <w:right w:val="single" w:sz="4" w:space="0" w:color="auto"/>
            </w:tcBorders>
          </w:tcPr>
          <w:p w14:paraId="4B47104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14:paraId="0048173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գործարքի նպատակը</w:t>
            </w:r>
          </w:p>
        </w:tc>
        <w:tc>
          <w:tcPr>
            <w:tcW w:w="1083" w:type="dxa"/>
            <w:tcBorders>
              <w:top w:val="single" w:sz="4" w:space="0" w:color="auto"/>
              <w:left w:val="single" w:sz="4" w:space="0" w:color="auto"/>
              <w:bottom w:val="single" w:sz="4" w:space="0" w:color="auto"/>
              <w:right w:val="single" w:sz="4" w:space="0" w:color="auto"/>
            </w:tcBorders>
          </w:tcPr>
          <w:p w14:paraId="68B02F69"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4A17CE73"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 xml:space="preserve">Պարտադիր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14:paraId="0E57EAF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14:paraId="60C02B91" w14:textId="77777777" w:rsidTr="00273C8C">
        <w:tc>
          <w:tcPr>
            <w:tcW w:w="720" w:type="dxa"/>
            <w:tcBorders>
              <w:top w:val="single" w:sz="4" w:space="0" w:color="auto"/>
              <w:left w:val="single" w:sz="4" w:space="0" w:color="auto"/>
              <w:bottom w:val="single" w:sz="4" w:space="0" w:color="auto"/>
              <w:right w:val="single" w:sz="4" w:space="0" w:color="auto"/>
            </w:tcBorders>
          </w:tcPr>
          <w:p w14:paraId="023878E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14:paraId="4B8373DC"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14:paraId="0D00AA6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6D94DB1F"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գնման ընթացակարգի ծածկագիրը</w:t>
            </w:r>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14:paraId="02A72196"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 xml:space="preserve">լրացվում է </w:t>
            </w:r>
            <w:r w:rsidRPr="00273C8C">
              <w:rPr>
                <w:rFonts w:ascii="GHEA Grapalat" w:hAnsi="GHEA Grapalat"/>
                <w:sz w:val="16"/>
                <w:szCs w:val="16"/>
                <w:lang w:val="hy-AM"/>
              </w:rPr>
              <w:t>շահառու</w:t>
            </w:r>
            <w:r w:rsidRPr="00273C8C">
              <w:rPr>
                <w:rFonts w:ascii="GHEA Grapalat" w:hAnsi="GHEA Grapalat"/>
                <w:sz w:val="16"/>
                <w:szCs w:val="16"/>
              </w:rPr>
              <w:t>ի կողմից</w:t>
            </w:r>
          </w:p>
        </w:tc>
      </w:tr>
      <w:tr w:rsidR="00273C8C" w:rsidRPr="00E621F3" w14:paraId="7618BF5B" w14:textId="77777777" w:rsidTr="00273C8C">
        <w:tc>
          <w:tcPr>
            <w:tcW w:w="720" w:type="dxa"/>
            <w:tcBorders>
              <w:top w:val="single" w:sz="4" w:space="0" w:color="auto"/>
              <w:left w:val="single" w:sz="4" w:space="0" w:color="auto"/>
              <w:bottom w:val="single" w:sz="4" w:space="0" w:color="auto"/>
              <w:right w:val="single" w:sz="4" w:space="0" w:color="auto"/>
            </w:tcBorders>
          </w:tcPr>
          <w:p w14:paraId="47543CBC" w14:textId="77777777"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14:paraId="05AAC7BA"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14:paraId="03BCCC5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7CF8E28C" w14:textId="77777777" w:rsidR="00273C8C" w:rsidRPr="00273C8C" w:rsidRDefault="00273C8C" w:rsidP="00F24EA7">
            <w:pPr>
              <w:jc w:val="both"/>
              <w:rPr>
                <w:rFonts w:ascii="GHEA Grapalat" w:hAnsi="GHEA Grapalat" w:cs="Sylfaen"/>
                <w:sz w:val="16"/>
                <w:szCs w:val="16"/>
                <w:lang w:val="hy-AM"/>
              </w:rPr>
            </w:pPr>
            <w:r w:rsidRPr="00273C8C">
              <w:rPr>
                <w:rFonts w:ascii="GHEA Grapalat" w:hAnsi="GHEA Grapalat"/>
                <w:sz w:val="16"/>
                <w:szCs w:val="16"/>
              </w:rPr>
              <w:t>պարտադիր</w:t>
            </w:r>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14:paraId="73182219"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14:paraId="7FE1020E"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14:paraId="775EADFD" w14:textId="77777777" w:rsidTr="00273C8C">
        <w:tc>
          <w:tcPr>
            <w:tcW w:w="720" w:type="dxa"/>
            <w:tcBorders>
              <w:top w:val="single" w:sz="4" w:space="0" w:color="auto"/>
              <w:left w:val="single" w:sz="4" w:space="0" w:color="auto"/>
              <w:bottom w:val="single" w:sz="4" w:space="0" w:color="auto"/>
              <w:right w:val="single" w:sz="4" w:space="0" w:color="auto"/>
            </w:tcBorders>
          </w:tcPr>
          <w:p w14:paraId="2E71F20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14:paraId="645EED0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առդիր էջերի քանակը</w:t>
            </w:r>
          </w:p>
        </w:tc>
        <w:tc>
          <w:tcPr>
            <w:tcW w:w="1083" w:type="dxa"/>
            <w:tcBorders>
              <w:top w:val="single" w:sz="4" w:space="0" w:color="auto"/>
              <w:left w:val="single" w:sz="4" w:space="0" w:color="auto"/>
              <w:bottom w:val="single" w:sz="4" w:space="0" w:color="auto"/>
              <w:right w:val="single" w:sz="4" w:space="0" w:color="auto"/>
            </w:tcBorders>
          </w:tcPr>
          <w:p w14:paraId="28B71FD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144E860E"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14:paraId="23798AF9"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08D53BAA"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w:t>
            </w:r>
            <w:r w:rsidRPr="00273C8C">
              <w:rPr>
                <w:rFonts w:ascii="GHEA Grapalat" w:hAnsi="GHEA Grapalat"/>
                <w:sz w:val="16"/>
                <w:szCs w:val="16"/>
                <w:lang w:val="hy-AM"/>
              </w:rPr>
              <w:t xml:space="preserve"> </w:t>
            </w:r>
            <w:r w:rsidRPr="00273C8C">
              <w:rPr>
                <w:rFonts w:ascii="GHEA Grapalat" w:hAnsi="GHEA Grapalat"/>
                <w:sz w:val="16"/>
                <w:szCs w:val="16"/>
              </w:rPr>
              <w:t>կողմից</w:t>
            </w:r>
          </w:p>
        </w:tc>
      </w:tr>
      <w:tr w:rsidR="00273C8C" w:rsidRPr="00E621F3" w14:paraId="61343791" w14:textId="77777777" w:rsidTr="00273C8C">
        <w:tc>
          <w:tcPr>
            <w:tcW w:w="720" w:type="dxa"/>
            <w:tcBorders>
              <w:top w:val="single" w:sz="4" w:space="0" w:color="auto"/>
              <w:left w:val="single" w:sz="4" w:space="0" w:color="auto"/>
              <w:bottom w:val="single" w:sz="4" w:space="0" w:color="auto"/>
              <w:right w:val="single" w:sz="4" w:space="0" w:color="auto"/>
            </w:tcBorders>
          </w:tcPr>
          <w:p w14:paraId="0645BCD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14:paraId="3C698C2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383248B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7C1BCC06" w14:textId="77777777" w:rsidR="00273C8C" w:rsidRPr="00273C8C" w:rsidRDefault="00F24EA7" w:rsidP="00F24EA7">
            <w:pPr>
              <w:jc w:val="both"/>
              <w:rPr>
                <w:rFonts w:ascii="GHEA Grapalat" w:hAnsi="GHEA Grapalat"/>
                <w:sz w:val="16"/>
                <w:szCs w:val="16"/>
                <w:lang w:val="hy-AM"/>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այս դաշտը լրացվում</w:t>
            </w:r>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եթե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rPr>
              <w:t>վճարող</w:t>
            </w:r>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16EE994" w14:textId="77777777"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14:paraId="2703C61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14:paraId="56D2DC0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14:paraId="724F2465" w14:textId="77777777" w:rsidR="00273C8C" w:rsidRPr="00273C8C" w:rsidRDefault="00273C8C" w:rsidP="00273C8C">
            <w:pPr>
              <w:jc w:val="center"/>
              <w:rPr>
                <w:rFonts w:ascii="GHEA Grapalat" w:hAnsi="GHEA Grapalat"/>
                <w:sz w:val="16"/>
                <w:szCs w:val="16"/>
                <w:lang w:val="hy-AM"/>
              </w:rPr>
            </w:pPr>
          </w:p>
        </w:tc>
      </w:tr>
      <w:tr w:rsidR="00273C8C" w:rsidRPr="00E621F3" w14:paraId="71A7756E"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2B449FB3"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14:paraId="02AF70B2"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կնիքը</w:t>
            </w:r>
          </w:p>
        </w:tc>
        <w:tc>
          <w:tcPr>
            <w:tcW w:w="1083" w:type="dxa"/>
            <w:tcBorders>
              <w:top w:val="single" w:sz="4" w:space="0" w:color="auto"/>
              <w:left w:val="single" w:sz="4" w:space="0" w:color="auto"/>
              <w:bottom w:val="single" w:sz="4" w:space="0" w:color="auto"/>
              <w:right w:val="single" w:sz="4" w:space="0" w:color="auto"/>
            </w:tcBorders>
          </w:tcPr>
          <w:p w14:paraId="1F8307E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00D2D4FB"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պարտադիր` կնիքի առկայության դեպքում</w:t>
            </w:r>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14:paraId="3341642C"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14:paraId="6EACAE4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14:paraId="36C06F2C" w14:textId="77777777" w:rsidTr="00273C8C">
        <w:tc>
          <w:tcPr>
            <w:tcW w:w="720" w:type="dxa"/>
            <w:tcBorders>
              <w:top w:val="single" w:sz="4" w:space="0" w:color="auto"/>
              <w:left w:val="single" w:sz="4" w:space="0" w:color="auto"/>
              <w:bottom w:val="single" w:sz="4" w:space="0" w:color="auto"/>
              <w:right w:val="single" w:sz="4" w:space="0" w:color="auto"/>
            </w:tcBorders>
          </w:tcPr>
          <w:p w14:paraId="4051010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EA27F4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3AF9B709"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18EFB202"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r w:rsidRPr="00273C8C">
              <w:rPr>
                <w:rFonts w:ascii="GHEA Grapalat" w:hAnsi="GHEA Grapalat"/>
                <w:sz w:val="16"/>
                <w:szCs w:val="16"/>
                <w:lang w:val="hy-AM"/>
              </w:rPr>
              <w:t>՝</w:t>
            </w:r>
            <w:r w:rsidRPr="00273C8C">
              <w:rPr>
                <w:rFonts w:ascii="GHEA Grapalat" w:hAnsi="GHEA Grapalat"/>
                <w:sz w:val="16"/>
                <w:szCs w:val="16"/>
              </w:rPr>
              <w:t xml:space="preserve"> լրացվում է բանկ ներկայացնելիս</w:t>
            </w:r>
          </w:p>
        </w:tc>
        <w:tc>
          <w:tcPr>
            <w:tcW w:w="1752" w:type="dxa"/>
            <w:tcBorders>
              <w:top w:val="single" w:sz="4" w:space="0" w:color="auto"/>
              <w:left w:val="single" w:sz="4" w:space="0" w:color="auto"/>
              <w:bottom w:val="single" w:sz="4" w:space="0" w:color="auto"/>
              <w:right w:val="single" w:sz="4" w:space="0" w:color="auto"/>
            </w:tcBorders>
          </w:tcPr>
          <w:p w14:paraId="3E8CB31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ստորագրվում է շահառուի կողմից</w:t>
            </w:r>
          </w:p>
        </w:tc>
      </w:tr>
      <w:tr w:rsidR="00273C8C" w:rsidRPr="00273C8C" w14:paraId="3F608112"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0F75CCB2"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353A76B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կնիքը</w:t>
            </w:r>
          </w:p>
        </w:tc>
        <w:tc>
          <w:tcPr>
            <w:tcW w:w="1083" w:type="dxa"/>
            <w:tcBorders>
              <w:top w:val="single" w:sz="4" w:space="0" w:color="auto"/>
              <w:left w:val="single" w:sz="4" w:space="0" w:color="auto"/>
              <w:bottom w:val="single" w:sz="4" w:space="0" w:color="auto"/>
              <w:right w:val="single" w:sz="4" w:space="0" w:color="auto"/>
            </w:tcBorders>
          </w:tcPr>
          <w:p w14:paraId="1EEA4C1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1D74D104"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 կնիքի առկայության դեպքում</w:t>
            </w:r>
          </w:p>
        </w:tc>
        <w:tc>
          <w:tcPr>
            <w:tcW w:w="1752" w:type="dxa"/>
            <w:tcBorders>
              <w:top w:val="single" w:sz="4" w:space="0" w:color="auto"/>
              <w:left w:val="single" w:sz="4" w:space="0" w:color="auto"/>
              <w:bottom w:val="single" w:sz="4" w:space="0" w:color="auto"/>
              <w:right w:val="single" w:sz="4" w:space="0" w:color="auto"/>
            </w:tcBorders>
          </w:tcPr>
          <w:p w14:paraId="258339B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կնքվում է շահառուի կողմից</w:t>
            </w:r>
            <w:r w:rsidRPr="00273C8C">
              <w:rPr>
                <w:rFonts w:ascii="GHEA Grapalat" w:hAnsi="GHEA Grapalat"/>
                <w:sz w:val="16"/>
                <w:szCs w:val="16"/>
                <w:lang w:val="hy-AM"/>
              </w:rPr>
              <w:t xml:space="preserve"> </w:t>
            </w:r>
          </w:p>
          <w:p w14:paraId="36499186"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14:paraId="59639B78" w14:textId="77777777" w:rsidTr="00273C8C">
        <w:tc>
          <w:tcPr>
            <w:tcW w:w="720" w:type="dxa"/>
            <w:tcBorders>
              <w:top w:val="single" w:sz="4" w:space="0" w:color="auto"/>
              <w:left w:val="single" w:sz="4" w:space="0" w:color="auto"/>
              <w:bottom w:val="single" w:sz="4" w:space="0" w:color="auto"/>
              <w:right w:val="single" w:sz="4" w:space="0" w:color="auto"/>
            </w:tcBorders>
          </w:tcPr>
          <w:p w14:paraId="74445CA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DA2D5E4"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6AF4959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441CD019" w14:textId="77777777"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14:paraId="2068391C" w14:textId="77777777" w:rsidR="00273C8C" w:rsidRPr="00273C8C" w:rsidRDefault="00273C8C" w:rsidP="00273C8C">
            <w:pPr>
              <w:jc w:val="center"/>
              <w:rPr>
                <w:rFonts w:ascii="GHEA Grapalat" w:hAnsi="GHEA Grapalat"/>
                <w:sz w:val="16"/>
                <w:szCs w:val="16"/>
              </w:rPr>
            </w:pPr>
          </w:p>
        </w:tc>
      </w:tr>
      <w:tr w:rsidR="00273C8C" w:rsidRPr="00273C8C" w14:paraId="2C9CAE0C"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5D50428D" w14:textId="77777777"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6B16140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վճարողին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 xml:space="preserve">կնիքը </w:t>
            </w:r>
          </w:p>
        </w:tc>
        <w:tc>
          <w:tcPr>
            <w:tcW w:w="1083" w:type="dxa"/>
            <w:tcBorders>
              <w:top w:val="single" w:sz="4" w:space="0" w:color="auto"/>
              <w:left w:val="single" w:sz="4" w:space="0" w:color="auto"/>
              <w:bottom w:val="single" w:sz="4" w:space="0" w:color="auto"/>
              <w:right w:val="single" w:sz="4" w:space="0" w:color="auto"/>
            </w:tcBorders>
          </w:tcPr>
          <w:p w14:paraId="490A631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2E879B5B" w14:textId="77777777"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14:paraId="235FC887" w14:textId="77777777" w:rsidR="00273C8C" w:rsidRPr="00273C8C" w:rsidRDefault="00273C8C" w:rsidP="00273C8C">
            <w:pPr>
              <w:jc w:val="center"/>
              <w:rPr>
                <w:rFonts w:ascii="GHEA Grapalat" w:hAnsi="GHEA Grapalat"/>
                <w:sz w:val="16"/>
                <w:szCs w:val="16"/>
              </w:rPr>
            </w:pPr>
          </w:p>
        </w:tc>
      </w:tr>
      <w:tr w:rsidR="00273C8C" w:rsidRPr="00273C8C" w14:paraId="67F67BBB" w14:textId="77777777" w:rsidTr="00273C8C">
        <w:tc>
          <w:tcPr>
            <w:tcW w:w="720" w:type="dxa"/>
            <w:tcBorders>
              <w:top w:val="single" w:sz="4" w:space="0" w:color="auto"/>
              <w:left w:val="single" w:sz="4" w:space="0" w:color="auto"/>
              <w:bottom w:val="single" w:sz="4" w:space="0" w:color="auto"/>
              <w:right w:val="single" w:sz="4" w:space="0" w:color="auto"/>
            </w:tcBorders>
          </w:tcPr>
          <w:p w14:paraId="11CDD56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14:paraId="207FCDF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620D73D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3922DE25" w14:textId="77777777"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1752" w:type="dxa"/>
            <w:tcBorders>
              <w:top w:val="single" w:sz="4" w:space="0" w:color="auto"/>
              <w:left w:val="single" w:sz="4" w:space="0" w:color="auto"/>
              <w:bottom w:val="single" w:sz="4" w:space="0" w:color="auto"/>
              <w:right w:val="single" w:sz="4" w:space="0" w:color="auto"/>
            </w:tcBorders>
          </w:tcPr>
          <w:p w14:paraId="09B10AC2" w14:textId="77777777" w:rsidR="00273C8C" w:rsidRPr="00273C8C" w:rsidRDefault="00273C8C" w:rsidP="00273C8C">
            <w:pPr>
              <w:jc w:val="center"/>
              <w:rPr>
                <w:rFonts w:ascii="GHEA Grapalat" w:hAnsi="GHEA Grapalat"/>
                <w:sz w:val="16"/>
                <w:szCs w:val="16"/>
              </w:rPr>
            </w:pPr>
          </w:p>
        </w:tc>
      </w:tr>
      <w:tr w:rsidR="00273C8C" w:rsidRPr="00273C8C" w14:paraId="581651F1" w14:textId="77777777" w:rsidTr="00273C8C">
        <w:tc>
          <w:tcPr>
            <w:tcW w:w="720" w:type="dxa"/>
            <w:tcBorders>
              <w:top w:val="single" w:sz="4" w:space="0" w:color="auto"/>
              <w:left w:val="single" w:sz="4" w:space="0" w:color="auto"/>
              <w:bottom w:val="single" w:sz="4" w:space="0" w:color="auto"/>
              <w:right w:val="single" w:sz="4" w:space="0" w:color="auto"/>
            </w:tcBorders>
          </w:tcPr>
          <w:p w14:paraId="75F5AB2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6CB4829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14:paraId="640298F8"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52B35243"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rPr>
              <w:t>ոչ 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վճարման պահանջագիրը շահառուին սպասարկող ֆինանսական կազմակերպության</w:t>
            </w:r>
            <w:r w:rsidRPr="00273C8C">
              <w:rPr>
                <w:rFonts w:ascii="GHEA Grapalat" w:hAnsi="GHEA Grapalat"/>
                <w:sz w:val="16"/>
                <w:szCs w:val="16"/>
                <w:lang w:val="hy-AM"/>
              </w:rPr>
              <w:t xml:space="preserve">ը </w:t>
            </w:r>
            <w:r w:rsidRPr="00273C8C">
              <w:rPr>
                <w:rFonts w:ascii="GHEA Grapalat" w:hAnsi="GHEA Grapalat"/>
                <w:sz w:val="16"/>
                <w:szCs w:val="16"/>
              </w:rPr>
              <w:t xml:space="preserve"> 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r w:rsidRPr="00273C8C">
              <w:rPr>
                <w:rFonts w:ascii="GHEA Grapalat" w:hAnsi="GHEA Grapalat"/>
                <w:sz w:val="16"/>
                <w:szCs w:val="16"/>
              </w:rPr>
              <w:t xml:space="preserve">աշխատակցի ստորագրությունը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467AAF5" w14:textId="77777777" w:rsidR="00273C8C" w:rsidRPr="00273C8C" w:rsidRDefault="00273C8C" w:rsidP="00273C8C">
            <w:pPr>
              <w:jc w:val="center"/>
              <w:rPr>
                <w:rFonts w:ascii="GHEA Grapalat" w:hAnsi="GHEA Grapalat"/>
                <w:sz w:val="16"/>
                <w:szCs w:val="16"/>
              </w:rPr>
            </w:pPr>
          </w:p>
        </w:tc>
      </w:tr>
      <w:tr w:rsidR="00273C8C" w:rsidRPr="00273C8C" w14:paraId="51DBEDB0" w14:textId="77777777" w:rsidTr="00273C8C">
        <w:tc>
          <w:tcPr>
            <w:tcW w:w="720" w:type="dxa"/>
            <w:tcBorders>
              <w:top w:val="single" w:sz="4" w:space="0" w:color="auto"/>
              <w:left w:val="single" w:sz="4" w:space="0" w:color="auto"/>
              <w:bottom w:val="single" w:sz="4" w:space="0" w:color="auto"/>
              <w:right w:val="single" w:sz="4" w:space="0" w:color="auto"/>
            </w:tcBorders>
          </w:tcPr>
          <w:p w14:paraId="6B527BB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566019C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շահառռւին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կնիքը</w:t>
            </w:r>
          </w:p>
        </w:tc>
        <w:tc>
          <w:tcPr>
            <w:tcW w:w="1083" w:type="dxa"/>
            <w:tcBorders>
              <w:top w:val="single" w:sz="4" w:space="0" w:color="auto"/>
              <w:left w:val="single" w:sz="4" w:space="0" w:color="auto"/>
              <w:bottom w:val="single" w:sz="4" w:space="0" w:color="auto"/>
              <w:right w:val="single" w:sz="4" w:space="0" w:color="auto"/>
            </w:tcBorders>
          </w:tcPr>
          <w:p w14:paraId="3FC9D77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3D5BA07C"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7F288DFC" w14:textId="77777777" w:rsidR="00273C8C" w:rsidRPr="00273C8C" w:rsidRDefault="00273C8C" w:rsidP="00273C8C">
            <w:pPr>
              <w:jc w:val="center"/>
              <w:rPr>
                <w:rFonts w:ascii="GHEA Grapalat" w:hAnsi="GHEA Grapalat"/>
                <w:sz w:val="16"/>
                <w:szCs w:val="16"/>
              </w:rPr>
            </w:pPr>
          </w:p>
        </w:tc>
      </w:tr>
      <w:tr w:rsidR="00273C8C" w:rsidRPr="00273C8C" w14:paraId="2B84FE2B" w14:textId="77777777" w:rsidTr="00273C8C">
        <w:tc>
          <w:tcPr>
            <w:tcW w:w="720" w:type="dxa"/>
            <w:tcBorders>
              <w:top w:val="single" w:sz="4" w:space="0" w:color="auto"/>
              <w:left w:val="single" w:sz="4" w:space="0" w:color="auto"/>
              <w:bottom w:val="single" w:sz="4" w:space="0" w:color="auto"/>
              <w:right w:val="single" w:sz="4" w:space="0" w:color="auto"/>
            </w:tcBorders>
          </w:tcPr>
          <w:p w14:paraId="7D3A5D9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14:paraId="43245B58"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շահառռւին սպասարկող ֆինանսական կազմակերպության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64D1068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14:paraId="41F42E6D"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FA5ED14" w14:textId="77777777" w:rsidR="00273C8C" w:rsidRPr="00273C8C" w:rsidRDefault="00273C8C" w:rsidP="00273C8C">
            <w:pPr>
              <w:jc w:val="center"/>
              <w:rPr>
                <w:rFonts w:ascii="GHEA Grapalat" w:hAnsi="GHEA Grapalat"/>
                <w:sz w:val="16"/>
                <w:szCs w:val="16"/>
              </w:rPr>
            </w:pPr>
          </w:p>
        </w:tc>
      </w:tr>
    </w:tbl>
    <w:p w14:paraId="281792A9" w14:textId="77777777" w:rsidR="00B80C21" w:rsidRPr="004F71AE" w:rsidRDefault="00B80C21" w:rsidP="00B80C21">
      <w:pPr>
        <w:pStyle w:val="31"/>
        <w:spacing w:line="240" w:lineRule="auto"/>
        <w:jc w:val="right"/>
        <w:rPr>
          <w:rFonts w:ascii="GHEA Grapalat" w:hAnsi="GHEA Grapalat"/>
        </w:rPr>
      </w:pPr>
    </w:p>
    <w:p w14:paraId="2B622B79" w14:textId="77777777" w:rsidR="003122D9" w:rsidRDefault="003122D9" w:rsidP="00B80C21">
      <w:pPr>
        <w:pStyle w:val="31"/>
        <w:spacing w:line="240" w:lineRule="auto"/>
        <w:jc w:val="right"/>
        <w:rPr>
          <w:rFonts w:ascii="GHEA Grapalat" w:hAnsi="GHEA Grapalat" w:cs="Sylfaen"/>
          <w:b/>
        </w:rPr>
      </w:pPr>
    </w:p>
    <w:p w14:paraId="702A7EC5" w14:textId="77777777" w:rsidR="003122D9" w:rsidRDefault="003122D9" w:rsidP="00B80C21">
      <w:pPr>
        <w:pStyle w:val="31"/>
        <w:spacing w:line="240" w:lineRule="auto"/>
        <w:jc w:val="right"/>
        <w:rPr>
          <w:rFonts w:ascii="GHEA Grapalat" w:hAnsi="GHEA Grapalat" w:cs="Sylfaen"/>
          <w:b/>
        </w:rPr>
      </w:pPr>
    </w:p>
    <w:p w14:paraId="294E4627" w14:textId="77777777" w:rsidR="003122D9" w:rsidRDefault="003122D9" w:rsidP="00B80C21">
      <w:pPr>
        <w:pStyle w:val="31"/>
        <w:spacing w:line="240" w:lineRule="auto"/>
        <w:jc w:val="right"/>
        <w:rPr>
          <w:rFonts w:ascii="GHEA Grapalat" w:hAnsi="GHEA Grapalat" w:cs="Sylfaen"/>
          <w:b/>
        </w:rPr>
      </w:pPr>
    </w:p>
    <w:p w14:paraId="3AE5FFF0" w14:textId="77777777"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14:paraId="249875C0" w14:textId="7F28A430" w:rsidR="00B80C21" w:rsidRPr="004F71AE" w:rsidRDefault="00122878" w:rsidP="00B80C21">
      <w:pPr>
        <w:pStyle w:val="31"/>
        <w:spacing w:line="240" w:lineRule="auto"/>
        <w:jc w:val="right"/>
        <w:rPr>
          <w:rFonts w:ascii="GHEA Grapalat" w:hAnsi="GHEA Grapalat" w:cs="Sylfaen"/>
          <w:b/>
          <w:lang w:val="hy-AM"/>
        </w:rPr>
      </w:pPr>
      <w:r>
        <w:rPr>
          <w:rFonts w:ascii="GHEA Grapalat" w:hAnsi="GHEA Grapalat"/>
          <w:b/>
          <w:lang w:val="af-ZA"/>
        </w:rPr>
        <w:t>ՀՀԱՄ-ԹԼԻԿ-ՀԴ-ԳՀԱՇՁԲ -</w:t>
      </w:r>
      <w:r w:rsidR="00E621F3">
        <w:rPr>
          <w:rFonts w:ascii="GHEA Grapalat" w:hAnsi="GHEA Grapalat"/>
          <w:b/>
          <w:lang w:val="af-ZA"/>
        </w:rPr>
        <w:t>25/02</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14:paraId="07EA1F3E" w14:textId="19CFCE40"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3BBD54DB" w14:textId="7B53FCF2"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122878">
        <w:rPr>
          <w:rFonts w:ascii="GHEA Grapalat" w:hAnsi="GHEA Grapalat" w:cs="Sylfaen"/>
          <w:b/>
          <w:lang w:val="hy-AM"/>
        </w:rPr>
        <w:t>ԹԼԻԿԻ ՀԻՄՆԱԿԱՆ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14:paraId="696D2C66" w14:textId="22BE4D59"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122878">
        <w:rPr>
          <w:rFonts w:ascii="GHEA Grapalat" w:hAnsi="GHEA Grapalat"/>
          <w:b/>
          <w:sz w:val="20"/>
          <w:szCs w:val="20"/>
          <w:lang w:val="af-ZA"/>
        </w:rPr>
        <w:t>ՀՀԱՄ-ԹԼԻԿ-ՀԴ-ԳՀԱՇՁԲ -</w:t>
      </w:r>
      <w:r w:rsidR="00E621F3">
        <w:rPr>
          <w:rFonts w:ascii="GHEA Grapalat" w:hAnsi="GHEA Grapalat"/>
          <w:b/>
          <w:sz w:val="20"/>
          <w:szCs w:val="20"/>
          <w:lang w:val="af-ZA"/>
        </w:rPr>
        <w:t>25/02</w:t>
      </w:r>
      <w:r w:rsidRPr="004F71AE">
        <w:rPr>
          <w:rFonts w:ascii="GHEA Grapalat" w:hAnsi="GHEA Grapalat"/>
          <w:sz w:val="20"/>
          <w:szCs w:val="20"/>
          <w:lang w:val="hy-AM"/>
        </w:rPr>
        <w:t>»</w:t>
      </w:r>
    </w:p>
    <w:p w14:paraId="1C4D32E7" w14:textId="77777777" w:rsidR="00094F22" w:rsidRPr="004F71AE" w:rsidRDefault="00786514" w:rsidP="00BA4A3D">
      <w:pPr>
        <w:tabs>
          <w:tab w:val="left" w:pos="720"/>
          <w:tab w:val="left" w:pos="1440"/>
          <w:tab w:val="left" w:pos="8865"/>
        </w:tabs>
        <w:jc w:val="center"/>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14:paraId="58A68655" w14:textId="77777777" w:rsidR="00094F22" w:rsidRPr="004F71AE" w:rsidRDefault="00094F22" w:rsidP="00094F22">
      <w:pPr>
        <w:jc w:val="both"/>
        <w:rPr>
          <w:rFonts w:ascii="GHEA Grapalat" w:hAnsi="GHEA Grapalat"/>
          <w:lang w:val="hy-AM"/>
        </w:rPr>
      </w:pPr>
    </w:p>
    <w:p w14:paraId="077C507C" w14:textId="77777777"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47286436" w14:textId="77777777"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73994A2D" w14:textId="0BE6DD9B"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122878">
        <w:rPr>
          <w:rFonts w:ascii="GHEA Grapalat" w:hAnsi="GHEA Grapalat"/>
          <w:b/>
          <w:color w:val="FF0000"/>
          <w:lang w:val="af-ZA"/>
        </w:rPr>
        <w:t>Սանհանգույցների կառուցման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122878">
        <w:rPr>
          <w:rFonts w:ascii="GHEA Grapalat" w:hAnsi="GHEA Grapalat"/>
          <w:b/>
          <w:lang w:val="af-ZA"/>
        </w:rPr>
        <w:t>ՀՀԱՄ-ԹԼԻԿ-ՀԴ-ԳՀԱՇՁԲ -</w:t>
      </w:r>
      <w:r w:rsidR="00E621F3">
        <w:rPr>
          <w:rFonts w:ascii="GHEA Grapalat" w:hAnsi="GHEA Grapalat"/>
          <w:b/>
          <w:lang w:val="af-ZA"/>
        </w:rPr>
        <w:t>25/02</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5ABF8307" w14:textId="77777777"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01285EE" w14:textId="20B71EE8"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7C222D">
        <w:rPr>
          <w:rFonts w:ascii="GHEA Grapalat" w:hAnsi="GHEA Grapalat"/>
          <w:b/>
          <w:color w:val="FF0000"/>
          <w:sz w:val="20"/>
          <w:szCs w:val="20"/>
          <w:lang w:val="hy-AM"/>
        </w:rPr>
        <w:t>պայման</w:t>
      </w:r>
      <w:r w:rsidR="005E6B94">
        <w:rPr>
          <w:rFonts w:ascii="GHEA Grapalat" w:hAnsi="GHEA Grapalat"/>
          <w:b/>
          <w:color w:val="FF0000"/>
          <w:sz w:val="20"/>
          <w:szCs w:val="20"/>
          <w:lang w:val="hy-AM"/>
        </w:rPr>
        <w:t>ա</w:t>
      </w:r>
      <w:r w:rsidR="007C222D">
        <w:rPr>
          <w:rFonts w:ascii="GHEA Grapalat" w:hAnsi="GHEA Grapalat"/>
          <w:b/>
          <w:color w:val="FF0000"/>
          <w:sz w:val="20"/>
          <w:szCs w:val="20"/>
          <w:lang w:val="hy-AM"/>
        </w:rPr>
        <w:t>գրի</w:t>
      </w:r>
      <w:r w:rsidR="000A47D0" w:rsidRPr="000A47D0">
        <w:rPr>
          <w:rFonts w:ascii="GHEA Grapalat" w:hAnsi="GHEA Grapalat"/>
          <w:b/>
          <w:color w:val="FF0000"/>
          <w:sz w:val="20"/>
          <w:szCs w:val="20"/>
          <w:lang w:val="hy-AM"/>
        </w:rPr>
        <w:t xml:space="preserve"> ուժի մեջ մտնելու օրվանից</w:t>
      </w:r>
      <w:r w:rsidR="00343787" w:rsidRPr="004F71AE">
        <w:rPr>
          <w:rFonts w:ascii="GHEA Grapalat" w:hAnsi="GHEA Grapalat"/>
          <w:b/>
          <w:color w:val="FF0000"/>
          <w:sz w:val="20"/>
          <w:szCs w:val="20"/>
          <w:lang w:val="hy-AM"/>
        </w:rPr>
        <w:t xml:space="preserve"> </w:t>
      </w:r>
      <w:r w:rsidR="005E6B94">
        <w:rPr>
          <w:rFonts w:ascii="GHEA Grapalat" w:hAnsi="GHEA Grapalat"/>
          <w:b/>
          <w:color w:val="FF0000"/>
          <w:sz w:val="20"/>
          <w:szCs w:val="20"/>
          <w:lang w:val="hy-AM"/>
        </w:rPr>
        <w:t>30 աշխ</w:t>
      </w:r>
      <w:r w:rsidR="005E6B94">
        <w:rPr>
          <w:rFonts w:ascii="Cambria Math" w:hAnsi="Cambria Math" w:cs="Cambria Math"/>
          <w:b/>
          <w:color w:val="FF0000"/>
          <w:sz w:val="20"/>
          <w:szCs w:val="20"/>
          <w:lang w:val="hy-AM"/>
        </w:rPr>
        <w:t>․</w:t>
      </w:r>
      <w:r w:rsidR="005E6B94">
        <w:rPr>
          <w:rFonts w:ascii="GHEA Grapalat" w:hAnsi="GHEA Grapalat"/>
          <w:b/>
          <w:color w:val="FF0000"/>
          <w:sz w:val="20"/>
          <w:szCs w:val="20"/>
          <w:lang w:val="hy-AM"/>
        </w:rPr>
        <w:t xml:space="preserve"> </w:t>
      </w:r>
      <w:r w:rsidR="005E6B94">
        <w:rPr>
          <w:rFonts w:ascii="GHEA Grapalat" w:hAnsi="GHEA Grapalat" w:cs="GHEA Grapalat"/>
          <w:b/>
          <w:color w:val="FF0000"/>
          <w:sz w:val="20"/>
          <w:szCs w:val="20"/>
          <w:lang w:val="hy-AM"/>
        </w:rPr>
        <w:t>օր</w:t>
      </w:r>
      <w:r w:rsidRPr="004F71AE">
        <w:rPr>
          <w:rFonts w:ascii="GHEA Grapalat" w:hAnsi="GHEA Grapalat" w:cs="Times Armenian"/>
          <w:lang w:val="pt-BR"/>
        </w:rPr>
        <w:t>:</w:t>
      </w:r>
    </w:p>
    <w:p w14:paraId="61A89B87" w14:textId="77777777"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14:paraId="1C63805C" w14:textId="77777777"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0400345" w14:textId="77777777" w:rsidR="00CD76D4" w:rsidRPr="00E6597C" w:rsidRDefault="00CD76D4" w:rsidP="00CD76D4">
      <w:pPr>
        <w:tabs>
          <w:tab w:val="left" w:pos="1134"/>
        </w:tabs>
        <w:ind w:firstLine="720"/>
        <w:jc w:val="both"/>
        <w:rPr>
          <w:rFonts w:ascii="GHEA Grapalat" w:hAnsi="GHEA Grapalat"/>
          <w:lang w:val="es-ES"/>
        </w:rPr>
      </w:pPr>
    </w:p>
    <w:p w14:paraId="54132815"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7DF59999" w14:textId="77777777" w:rsidR="00777EED" w:rsidRDefault="00777EED" w:rsidP="00777EED">
      <w:pPr>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521278F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29B79BA2" w14:textId="77777777" w:rsidR="00777EED" w:rsidRDefault="00777EED" w:rsidP="00777EED">
      <w:pPr>
        <w:tabs>
          <w:tab w:val="left" w:pos="1276"/>
        </w:tabs>
        <w:ind w:firstLine="720"/>
        <w:jc w:val="both"/>
        <w:rPr>
          <w:rFonts w:ascii="GHEA Grapalat" w:hAnsi="GHEA Grapalat"/>
          <w:b/>
          <w:i/>
          <w:sz w:val="20"/>
          <w:szCs w:val="20"/>
          <w:lang w:val="es-ES"/>
        </w:rPr>
      </w:pPr>
    </w:p>
    <w:p w14:paraId="03DA7204"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6E54C6F6"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Pr>
          <w:rFonts w:ascii="GHEA Grapalat" w:hAnsi="GHEA Grapalat" w:cs="Sylfaen"/>
          <w:b/>
          <w:sz w:val="20"/>
          <w:szCs w:val="20"/>
          <w:lang w:val="pt-BR"/>
        </w:rPr>
        <w:t>Պատվիրատուն</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w:t>
      </w:r>
      <w:r>
        <w:rPr>
          <w:rFonts w:ascii="GHEA Grapalat" w:hAnsi="GHEA Grapalat" w:cs="Times Armenian"/>
          <w:b/>
          <w:sz w:val="20"/>
          <w:szCs w:val="20"/>
          <w:lang w:val="es-ES"/>
        </w:rPr>
        <w:t xml:space="preserve"> </w:t>
      </w:r>
      <w:r>
        <w:rPr>
          <w:rFonts w:ascii="GHEA Grapalat" w:hAnsi="GHEA Grapalat" w:cs="Sylfaen"/>
          <w:b/>
          <w:sz w:val="20"/>
          <w:szCs w:val="20"/>
          <w:lang w:val="pt-BR"/>
        </w:rPr>
        <w:t>ունի</w:t>
      </w:r>
      <w:r>
        <w:rPr>
          <w:rFonts w:ascii="GHEA Grapalat" w:hAnsi="GHEA Grapalat" w:cs="Times Armenian"/>
          <w:b/>
          <w:sz w:val="20"/>
          <w:szCs w:val="20"/>
          <w:lang w:val="es-ES"/>
        </w:rPr>
        <w:t>`</w:t>
      </w:r>
    </w:p>
    <w:p w14:paraId="4561BE75"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51D4685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CB3C9A4"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84B71F7"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01600553"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BB8E68A"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5F712E7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սույն պայմանագրի 1.1 կամ 1.2 կետով</w:t>
      </w:r>
      <w:r>
        <w:rPr>
          <w:rFonts w:ascii="GHEA Grapalat" w:hAnsi="GHEA Grapalat" w:cs="Sylfaen"/>
          <w:sz w:val="20"/>
          <w:szCs w:val="20"/>
          <w:lang w:val="pt-BR"/>
        </w:rPr>
        <w:t xml:space="preserve"> 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1410C44E"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6247B0D6"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7357ED0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0F2D76AC" w14:textId="77777777" w:rsidR="00777EED" w:rsidRDefault="00777EED" w:rsidP="00777EED">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3F554963" w14:textId="77777777" w:rsidR="00A0797B" w:rsidRPr="00E6597C" w:rsidRDefault="00A0797B" w:rsidP="00A0797B">
      <w:pPr>
        <w:tabs>
          <w:tab w:val="left" w:pos="1276"/>
        </w:tabs>
        <w:ind w:firstLine="720"/>
        <w:jc w:val="both"/>
        <w:rPr>
          <w:rFonts w:ascii="GHEA Grapalat" w:hAnsi="GHEA Grapalat"/>
          <w:b/>
          <w:i/>
          <w:sz w:val="20"/>
          <w:szCs w:val="20"/>
          <w:lang w:val="es-ES"/>
        </w:rPr>
      </w:pPr>
    </w:p>
    <w:p w14:paraId="45ED357A" w14:textId="77777777"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38297358" w14:textId="77777777"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293AD1A2" w14:textId="77777777"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50890573" w14:textId="77777777"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33A2DF33" w14:textId="77777777" w:rsidR="00A0797B" w:rsidRDefault="00A0797B" w:rsidP="00A0797B">
      <w:pPr>
        <w:tabs>
          <w:tab w:val="left" w:pos="1276"/>
        </w:tabs>
        <w:ind w:firstLine="720"/>
        <w:jc w:val="both"/>
        <w:rPr>
          <w:ins w:id="11"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A5979E1" w14:textId="77777777"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14:paraId="25A551C1" w14:textId="77777777"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523E289D" w14:textId="77777777"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35A8DE29" w14:textId="77777777"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2A5F9D8B" w14:textId="77777777"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14:paraId="312B9E63" w14:textId="77777777"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14:paraId="7167FAFA" w14:textId="77777777"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3D143FCF" w14:textId="77777777"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4CE0ACC2" w14:textId="77777777"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14:paraId="62507008" w14:textId="77777777" w:rsidR="00A95CE3" w:rsidRDefault="00A95CE3" w:rsidP="00A95CE3">
      <w:pPr>
        <w:tabs>
          <w:tab w:val="left" w:pos="1276"/>
        </w:tabs>
        <w:ind w:firstLine="720"/>
        <w:jc w:val="both"/>
        <w:rPr>
          <w:ins w:id="12"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3" w:author="Sergey Shahnazaryan" w:date="2024-02-09T13:52:00Z">
        <w:r w:rsidRPr="00717204" w:rsidDel="00E149D8">
          <w:rPr>
            <w:rFonts w:ascii="GHEA Grapalat" w:hAnsi="GHEA Grapalat" w:cs="Sylfaen"/>
            <w:sz w:val="20"/>
            <w:szCs w:val="20"/>
            <w:lang w:val="pt-BR"/>
          </w:rPr>
          <w:delText>։</w:delText>
        </w:r>
      </w:del>
      <w:ins w:id="14" w:author="Sergey Shahnazaryan" w:date="2024-02-09T13:52:00Z">
        <w:r>
          <w:rPr>
            <w:rFonts w:ascii="GHEA Grapalat" w:hAnsi="GHEA Grapalat" w:cs="Sylfaen"/>
            <w:sz w:val="20"/>
            <w:szCs w:val="20"/>
            <w:lang w:val="hy-AM"/>
          </w:rPr>
          <w:t>.</w:t>
        </w:r>
      </w:ins>
    </w:p>
    <w:p w14:paraId="42E6CFC7" w14:textId="77777777"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BBDDC36" w14:textId="77777777" w:rsidR="00A95CE3" w:rsidRPr="00E6597C" w:rsidDel="00E149D8" w:rsidRDefault="00A95CE3" w:rsidP="00A95CE3">
      <w:pPr>
        <w:tabs>
          <w:tab w:val="left" w:pos="1276"/>
        </w:tabs>
        <w:ind w:firstLine="720"/>
        <w:jc w:val="both"/>
        <w:rPr>
          <w:del w:id="15" w:author="Sergey Shahnazaryan" w:date="2024-02-09T13:52:00Z"/>
          <w:rFonts w:ascii="GHEA Grapalat" w:hAnsi="GHEA Grapalat"/>
          <w:sz w:val="20"/>
          <w:szCs w:val="20"/>
          <w:lang w:val="es-ES"/>
        </w:rPr>
      </w:pPr>
    </w:p>
    <w:p w14:paraId="2DB5D21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lastRenderedPageBreak/>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3348B6D6"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079AEF5C"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5DDD5810"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0F884E2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7B2A2C8A" w14:textId="77777777"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14:paraId="1BFBA132"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14:paraId="1F63C6C5"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51CD319B" w14:textId="77777777" w:rsidR="006C1B03" w:rsidRPr="00E6597C" w:rsidRDefault="006C1B03" w:rsidP="006C1B03">
      <w:pPr>
        <w:tabs>
          <w:tab w:val="left" w:pos="1276"/>
        </w:tabs>
        <w:ind w:firstLine="720"/>
        <w:jc w:val="both"/>
        <w:rPr>
          <w:rFonts w:ascii="GHEA Grapalat" w:hAnsi="GHEA Grapalat" w:cs="Sylfaen"/>
          <w:sz w:val="16"/>
          <w:szCs w:val="16"/>
          <w:u w:val="single"/>
          <w:lang w:val="es-ES"/>
        </w:rPr>
      </w:pPr>
    </w:p>
    <w:p w14:paraId="47F4F06F" w14:textId="77777777"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1AB8A619" w14:textId="77777777"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38C8C368" w14:textId="77777777"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14:paraId="08FD3AB6" w14:textId="77777777"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14:paraId="75C207FE"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2FB99E19"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F3049D"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4C04EB94"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կողմից </w:t>
      </w:r>
      <w:r w:rsidRPr="00E6597C">
        <w:rPr>
          <w:rFonts w:ascii="GHEA Grapalat" w:hAnsi="GHEA Grapalat" w:cs="Sylfaen"/>
          <w:sz w:val="20"/>
          <w:lang w:val="hy-AM"/>
        </w:rPr>
        <w:lastRenderedPageBreak/>
        <w:t>ստորագրված հանձնման-ընդունման արձանագրության մեկ օրինակը կամ աշխատանքը չընդունելու պատճառաբանված մերժումը։</w:t>
      </w:r>
    </w:p>
    <w:p w14:paraId="67201B93" w14:textId="77777777" w:rsidR="00124FF1" w:rsidRDefault="00124FF1" w:rsidP="00124FF1">
      <w:pPr>
        <w:ind w:firstLine="720"/>
        <w:jc w:val="both"/>
        <w:rPr>
          <w:rFonts w:ascii="GHEA Grapalat" w:hAnsi="GHEA Grapalat" w:cs="Sylfaen"/>
          <w:b/>
          <w:sz w:val="20"/>
          <w:lang w:val="hy-AM"/>
        </w:rPr>
      </w:pPr>
      <w:r>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Pr>
          <w:rFonts w:ascii="GHEA Grapalat" w:hAnsi="GHEA Grapalat" w:cs="Sylfaen"/>
          <w:sz w:val="20"/>
          <w:lang w:val="hy-AM"/>
        </w:rPr>
        <w:softHyphen/>
        <w:t>գրությունը:</w:t>
      </w:r>
    </w:p>
    <w:p w14:paraId="55CEBE1A" w14:textId="77777777" w:rsidR="00124FF1" w:rsidRDefault="00124FF1" w:rsidP="00124FF1">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775FD444" w14:textId="77777777" w:rsidR="00124FF1" w:rsidRDefault="00124FF1" w:rsidP="00124FF1">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25F3954"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0A27127A"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7FC8653"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DB9D3E0"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6D021B4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4DD6A02"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3D3881E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7CE946A" w14:textId="77777777"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14:paraId="0B20678D" w14:textId="77777777"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14:paraId="753132CF" w14:textId="77777777"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771DF1" w14:textId="77777777"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23C49260" w14:textId="77777777"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7302F09" w14:textId="77777777"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14:paraId="1E895506" w14:textId="77777777"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14:paraId="158F781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14:paraId="3BFF951A"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5707D27F"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14:paraId="622339F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7C746F4E"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14:paraId="19DEFFB8" w14:textId="77777777" w:rsidR="006E6FE2" w:rsidRPr="00E6597C" w:rsidRDefault="006E6FE2" w:rsidP="006E6FE2">
      <w:pPr>
        <w:tabs>
          <w:tab w:val="left" w:pos="1276"/>
        </w:tabs>
        <w:ind w:firstLine="720"/>
        <w:jc w:val="both"/>
        <w:rPr>
          <w:rFonts w:ascii="GHEA Grapalat" w:hAnsi="GHEA Grapalat" w:cs="Sylfaen"/>
          <w:lang w:val="hy-AM"/>
        </w:rPr>
      </w:pPr>
    </w:p>
    <w:p w14:paraId="1B04FD67" w14:textId="77777777"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297A1DCE"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4CD622F4" w14:textId="77777777"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4E07D08B" w14:textId="77777777"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1CD83F89"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F0A38D9" w14:textId="77777777"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6339AA6" w14:textId="77777777"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14:paraId="74C0A685" w14:textId="77777777"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14:paraId="032B0D20" w14:textId="77777777" w:rsidTr="006E4880">
        <w:tc>
          <w:tcPr>
            <w:tcW w:w="2631" w:type="dxa"/>
          </w:tcPr>
          <w:p w14:paraId="1DC142D1" w14:textId="77777777"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1A2D0134"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4B93E0FC"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14:paraId="1BA32550" w14:textId="77777777" w:rsidTr="006E4880">
        <w:tc>
          <w:tcPr>
            <w:tcW w:w="2631" w:type="dxa"/>
          </w:tcPr>
          <w:p w14:paraId="25A3357B"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14773A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2D2C681E"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4F620CB2" w14:textId="77777777" w:rsidTr="006E4880">
        <w:tc>
          <w:tcPr>
            <w:tcW w:w="2631" w:type="dxa"/>
          </w:tcPr>
          <w:p w14:paraId="5CDB27F1"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5E9841BF"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21F21D8"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23CF8313" w14:textId="77777777" w:rsidTr="006E4880">
        <w:tc>
          <w:tcPr>
            <w:tcW w:w="2631" w:type="dxa"/>
          </w:tcPr>
          <w:p w14:paraId="7F8DEF7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3288A2A"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5493052"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797EBDB5" w14:textId="77777777" w:rsidTr="006E4880">
        <w:tc>
          <w:tcPr>
            <w:tcW w:w="2631" w:type="dxa"/>
          </w:tcPr>
          <w:p w14:paraId="6AE42C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E9561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53D3A571"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1C661F8D" w14:textId="77777777" w:rsidTr="006E4880">
        <w:tc>
          <w:tcPr>
            <w:tcW w:w="2631" w:type="dxa"/>
          </w:tcPr>
          <w:p w14:paraId="0E40CAE8"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66B4ED63"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603D744"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557094A8" w14:textId="77777777" w:rsidTr="006E4880">
        <w:tc>
          <w:tcPr>
            <w:tcW w:w="2631" w:type="dxa"/>
          </w:tcPr>
          <w:p w14:paraId="14D52184"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F738EC2"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F387F19" w14:textId="77777777" w:rsidR="00630656" w:rsidRDefault="00630656" w:rsidP="006E4880">
            <w:pPr>
              <w:tabs>
                <w:tab w:val="left" w:pos="1276"/>
              </w:tabs>
              <w:ind w:firstLine="720"/>
              <w:jc w:val="both"/>
              <w:rPr>
                <w:rFonts w:ascii="GHEA Grapalat" w:hAnsi="GHEA Grapalat" w:cs="Sylfaen"/>
                <w:sz w:val="20"/>
                <w:szCs w:val="20"/>
                <w:lang w:val="hy-AM"/>
              </w:rPr>
            </w:pPr>
          </w:p>
        </w:tc>
      </w:tr>
    </w:tbl>
    <w:p w14:paraId="5B03E22C" w14:textId="77777777" w:rsidR="00630656" w:rsidRPr="00717204" w:rsidRDefault="00630656" w:rsidP="00630656">
      <w:pPr>
        <w:tabs>
          <w:tab w:val="left" w:pos="1276"/>
        </w:tabs>
        <w:ind w:firstLine="720"/>
        <w:jc w:val="both"/>
        <w:rPr>
          <w:rFonts w:ascii="GHEA Grapalat" w:hAnsi="GHEA Grapalat" w:cs="Sylfaen"/>
          <w:sz w:val="20"/>
          <w:szCs w:val="20"/>
          <w:lang w:val="hy-AM"/>
        </w:rPr>
      </w:pPr>
    </w:p>
    <w:p w14:paraId="1A32CF5E"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A4A0CBC"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75D75BFD" w14:textId="77777777" w:rsidR="00727ADE" w:rsidRDefault="00727ADE" w:rsidP="00727ADE">
      <w:pPr>
        <w:tabs>
          <w:tab w:val="left" w:pos="1276"/>
        </w:tabs>
        <w:ind w:firstLine="720"/>
        <w:jc w:val="both"/>
        <w:rPr>
          <w:rFonts w:ascii="GHEA Grapalat" w:hAnsi="GHEA Grapalat"/>
          <w:sz w:val="20"/>
          <w:szCs w:val="20"/>
          <w:lang w:val="hy-AM"/>
        </w:rPr>
      </w:pPr>
    </w:p>
    <w:p w14:paraId="61F0F4FD" w14:textId="77777777" w:rsidR="00727ADE" w:rsidRDefault="00727ADE" w:rsidP="00727ADE">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73F38651"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6074CDA8"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7C028629" w14:textId="77777777" w:rsidR="00727ADE" w:rsidRDefault="00727ADE" w:rsidP="00727ADE">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07E1D4D3"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7DAE54E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f6"/>
          <w:rFonts w:ascii="GHEA Grapalat" w:eastAsiaTheme="majorEastAsia" w:hAnsi="GHEA Grapalat" w:cs="Sylfaen"/>
          <w:sz w:val="20"/>
          <w:szCs w:val="20"/>
          <w:lang w:val="hy-AM"/>
        </w:rPr>
        <w:footnoteReference w:id="22"/>
      </w:r>
    </w:p>
    <w:p w14:paraId="23FD03BB"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C84EBAF" w14:textId="77777777" w:rsidR="00727ADE" w:rsidRDefault="00727ADE" w:rsidP="00727ADE">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526EBE" w14:textId="77777777" w:rsidR="00727ADE" w:rsidRDefault="00727ADE" w:rsidP="00727ADE">
      <w:pPr>
        <w:tabs>
          <w:tab w:val="left" w:pos="1276"/>
        </w:tabs>
        <w:jc w:val="both"/>
        <w:rPr>
          <w:rFonts w:ascii="GHEA Grapalat" w:hAnsi="GHEA Grapalat"/>
          <w:sz w:val="20"/>
          <w:szCs w:val="20"/>
          <w:lang w:val="hy-AM"/>
        </w:rPr>
      </w:pPr>
      <w:r>
        <w:rPr>
          <w:rFonts w:ascii="GHEA Grapalat" w:hAnsi="GHEA Grapalat"/>
          <w:sz w:val="20"/>
          <w:szCs w:val="20"/>
          <w:lang w:val="hy-AM"/>
        </w:rPr>
        <w:t xml:space="preserve">          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3F6F4484"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2AA45F7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7EEEEDBB"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F232428"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722EEADE"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CF54CC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aff6"/>
          <w:rFonts w:ascii="GHEA Grapalat" w:eastAsiaTheme="majorEastAsia" w:hAnsi="GHEA Grapalat" w:cs="Sylfaen"/>
          <w:sz w:val="20"/>
          <w:szCs w:val="20"/>
          <w:lang w:val="hy-AM"/>
        </w:rPr>
        <w:footnoteReference w:id="23"/>
      </w:r>
    </w:p>
    <w:p w14:paraId="398F00C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Pr>
          <w:rStyle w:val="aff6"/>
          <w:rFonts w:ascii="GHEA Grapalat" w:eastAsiaTheme="majorEastAsia" w:hAnsi="GHEA Grapalat" w:cs="Sylfaen"/>
          <w:sz w:val="20"/>
          <w:szCs w:val="20"/>
          <w:lang w:val="hy-AM"/>
        </w:rPr>
        <w:footnoteReference w:id="24"/>
      </w:r>
    </w:p>
    <w:p w14:paraId="3E1E8D24" w14:textId="77777777" w:rsidR="00727ADE" w:rsidRDefault="00727ADE" w:rsidP="00727ADE">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51981A9" w14:textId="77777777" w:rsidR="00727ADE" w:rsidRPr="008C4686" w:rsidRDefault="00727ADE" w:rsidP="00727ADE">
      <w:pPr>
        <w:tabs>
          <w:tab w:val="left" w:pos="720"/>
        </w:tabs>
        <w:jc w:val="both"/>
        <w:rPr>
          <w:rFonts w:ascii="GHEA Grapalat" w:hAnsi="GHEA Grapalat" w:cs="Times Armenian"/>
          <w:sz w:val="18"/>
          <w:szCs w:val="20"/>
          <w:lang w:val="hy-AM"/>
        </w:rPr>
      </w:pPr>
      <w:r>
        <w:rPr>
          <w:rFonts w:ascii="GHEA Grapalat" w:hAnsi="GHEA Grapalat"/>
          <w:sz w:val="20"/>
          <w:szCs w:val="20"/>
          <w:lang w:val="hy-AM"/>
        </w:rPr>
        <w:tab/>
      </w:r>
      <w:r w:rsidRPr="008C4686">
        <w:rPr>
          <w:rFonts w:ascii="GHEA Grapalat" w:hAnsi="GHEA Grapalat"/>
          <w:sz w:val="18"/>
          <w:szCs w:val="20"/>
          <w:lang w:val="hy-AM"/>
        </w:rPr>
        <w:t>8.9</w:t>
      </w:r>
      <w:r w:rsidRPr="008C4686">
        <w:rPr>
          <w:rFonts w:ascii="GHEA Grapalat" w:hAnsi="GHEA Grapalat"/>
          <w:sz w:val="18"/>
          <w:szCs w:val="20"/>
          <w:lang w:val="hy-AM"/>
        </w:rPr>
        <w:tab/>
      </w:r>
      <w:r w:rsidRPr="008C4686">
        <w:rPr>
          <w:rFonts w:ascii="GHEA Grapalat" w:hAnsi="GHEA Grapalat" w:cs="Sylfaen"/>
          <w:sz w:val="18"/>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E8FF33B" w14:textId="77777777" w:rsidR="00727ADE" w:rsidRPr="008C4686" w:rsidRDefault="00727ADE" w:rsidP="00727ADE">
      <w:pPr>
        <w:tabs>
          <w:tab w:val="left" w:pos="720"/>
        </w:tabs>
        <w:jc w:val="both"/>
        <w:rPr>
          <w:rFonts w:ascii="GHEA Grapalat" w:hAnsi="GHEA Grapalat"/>
          <w:sz w:val="18"/>
          <w:szCs w:val="20"/>
          <w:lang w:val="hy-AM"/>
        </w:rPr>
      </w:pPr>
      <w:r w:rsidRPr="008C4686">
        <w:rPr>
          <w:rFonts w:ascii="GHEA Grapalat" w:hAnsi="GHEA Grapalat"/>
          <w:sz w:val="18"/>
          <w:szCs w:val="20"/>
          <w:lang w:val="hy-AM"/>
        </w:rPr>
        <w:t xml:space="preserve">         </w:t>
      </w:r>
      <w:r w:rsidRPr="008C4686">
        <w:rPr>
          <w:rFonts w:ascii="GHEA Grapalat" w:hAnsi="GHEA Grapalat" w:cs="Sylfaen"/>
          <w:sz w:val="18"/>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6372F92B" w14:textId="77777777" w:rsidR="00727ADE" w:rsidRPr="008C4686" w:rsidRDefault="00727ADE" w:rsidP="00727ADE">
      <w:pPr>
        <w:tabs>
          <w:tab w:val="left" w:pos="720"/>
        </w:tabs>
        <w:jc w:val="both"/>
        <w:rPr>
          <w:rFonts w:ascii="GHEA Grapalat" w:hAnsi="GHEA Grapalat" w:cs="Sylfaen"/>
          <w:sz w:val="18"/>
          <w:szCs w:val="20"/>
          <w:lang w:val="hy-AM"/>
        </w:rPr>
      </w:pPr>
      <w:r w:rsidRPr="008C4686">
        <w:rPr>
          <w:rFonts w:ascii="GHEA Grapalat" w:hAnsi="GHEA Grapalat" w:cs="Sylfaen"/>
          <w:sz w:val="18"/>
          <w:szCs w:val="20"/>
          <w:lang w:val="hy-AM"/>
        </w:rPr>
        <w:tab/>
        <w:t>8.10 Պայմանագիրը չի կարող փոփոխվել կողմերի պարտա</w:t>
      </w:r>
      <w:r w:rsidRPr="008C4686">
        <w:rPr>
          <w:rFonts w:ascii="GHEA Grapalat" w:hAnsi="GHEA Grapalat" w:cs="Sylfaen"/>
          <w:sz w:val="18"/>
          <w:szCs w:val="20"/>
          <w:lang w:val="hy-AM"/>
        </w:rPr>
        <w:softHyphen/>
        <w:t>վորու</w:t>
      </w:r>
      <w:r w:rsidRPr="008C4686">
        <w:rPr>
          <w:rFonts w:ascii="GHEA Grapalat" w:hAnsi="GHEA Grapalat" w:cs="Sylfaen"/>
          <w:sz w:val="18"/>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4CCDE58D" w14:textId="77777777" w:rsidR="00727ADE" w:rsidRPr="008C4686" w:rsidRDefault="00727ADE" w:rsidP="00727ADE">
      <w:pPr>
        <w:ind w:firstLine="567"/>
        <w:jc w:val="both"/>
        <w:rPr>
          <w:rFonts w:ascii="GHEA Grapalat" w:hAnsi="GHEA Grapalat" w:cs="Sylfaen"/>
          <w:sz w:val="18"/>
          <w:szCs w:val="20"/>
          <w:lang w:val="hy-AM"/>
        </w:rPr>
      </w:pPr>
      <w:r w:rsidRPr="008C4686">
        <w:rPr>
          <w:rFonts w:ascii="GHEA Grapalat" w:hAnsi="GHEA Grapalat" w:cs="Sylfaen"/>
          <w:sz w:val="18"/>
          <w:szCs w:val="20"/>
          <w:lang w:val="hy-AM"/>
        </w:rPr>
        <w:tab/>
        <w:t>8.11 Կապալառուի կողմից ստանձնած պարտավորությունները չկատա</w:t>
      </w:r>
      <w:r w:rsidRPr="008C4686">
        <w:rPr>
          <w:rFonts w:ascii="GHEA Grapalat" w:hAnsi="GHEA Grapalat" w:cs="Sylfaen"/>
          <w:sz w:val="18"/>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8C4686">
        <w:rPr>
          <w:rFonts w:ascii="GHEA Grapalat" w:hAnsi="GHEA Grapalat"/>
          <w:sz w:val="18"/>
          <w:szCs w:val="20"/>
          <w:lang w:val="hy-AM" w:eastAsia="ru-RU"/>
        </w:rPr>
        <w:t xml:space="preserve">Պայմանագիրն ամբողջությամբ կամ մասնակի միակողմանի լուծելու մասին </w:t>
      </w:r>
      <w:r w:rsidRPr="008C4686">
        <w:rPr>
          <w:rFonts w:ascii="GHEA Grapalat" w:hAnsi="GHEA Grapalat" w:cs="Sylfaen"/>
          <w:sz w:val="18"/>
          <w:szCs w:val="20"/>
          <w:lang w:val="hy-AM"/>
        </w:rPr>
        <w:t>ծանուցումը տեղեկագրում հրապարակվելու օրը Պատվիրատուն այն ուղարկվում է նաև Կապալառուի էլեկտրոնային փոստին:</w:t>
      </w:r>
    </w:p>
    <w:p w14:paraId="11EC2087" w14:textId="77777777" w:rsidR="00727ADE" w:rsidRPr="008C4686" w:rsidRDefault="00727ADE" w:rsidP="00727ADE">
      <w:pPr>
        <w:ind w:firstLine="567"/>
        <w:jc w:val="both"/>
        <w:rPr>
          <w:rFonts w:asciiTheme="minorHAnsi" w:hAnsiTheme="minorHAnsi"/>
          <w:sz w:val="18"/>
          <w:szCs w:val="20"/>
          <w:lang w:val="hy-AM" w:eastAsia="ru-RU"/>
        </w:rPr>
      </w:pPr>
      <w:r w:rsidRPr="008C4686">
        <w:rPr>
          <w:rFonts w:ascii="GHEA Grapalat" w:hAnsi="GHEA Grapalat" w:cs="Sylfaen"/>
          <w:sz w:val="18"/>
          <w:szCs w:val="20"/>
          <w:lang w:val="hy-AM"/>
        </w:rPr>
        <w:t xml:space="preserve">8.12 Կապալառուն </w:t>
      </w:r>
      <w:r w:rsidRPr="008C4686">
        <w:rPr>
          <w:rFonts w:ascii="Calibri" w:hAnsi="Calibri" w:cs="Calibri"/>
          <w:sz w:val="18"/>
          <w:szCs w:val="20"/>
          <w:lang w:val="hy-AM"/>
        </w:rPr>
        <w:t> </w:t>
      </w:r>
      <w:r w:rsidRPr="008C4686">
        <w:rPr>
          <w:rFonts w:ascii="GHEA Grapalat" w:hAnsi="GHEA Grapalat" w:cs="Sylfaen"/>
          <w:sz w:val="18"/>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8C4686">
        <w:rPr>
          <w:rStyle w:val="aff6"/>
          <w:rFonts w:ascii="Arial Unicode" w:eastAsiaTheme="majorEastAsia" w:hAnsi="Arial Unicode"/>
          <w:sz w:val="19"/>
          <w:szCs w:val="21"/>
          <w:shd w:val="clear" w:color="auto" w:fill="FFFFFF"/>
          <w:lang w:val="hy-AM"/>
        </w:rPr>
        <w:footnoteReference w:id="25"/>
      </w:r>
    </w:p>
    <w:p w14:paraId="2AA88767" w14:textId="77777777" w:rsidR="00727ADE" w:rsidRPr="008C4686" w:rsidRDefault="00727ADE" w:rsidP="00727ADE">
      <w:pPr>
        <w:tabs>
          <w:tab w:val="left" w:pos="1276"/>
        </w:tabs>
        <w:ind w:firstLine="720"/>
        <w:jc w:val="both"/>
        <w:rPr>
          <w:rFonts w:ascii="GHEA Grapalat" w:hAnsi="GHEA Grapalat" w:cs="Times Armenian"/>
          <w:sz w:val="18"/>
          <w:szCs w:val="20"/>
          <w:lang w:val="hy-AM"/>
        </w:rPr>
      </w:pPr>
      <w:r w:rsidRPr="008C4686">
        <w:rPr>
          <w:rFonts w:ascii="GHEA Grapalat" w:hAnsi="GHEA Grapalat"/>
          <w:sz w:val="18"/>
          <w:szCs w:val="20"/>
          <w:lang w:val="hy-AM"/>
        </w:rPr>
        <w:t>8.13</w:t>
      </w:r>
      <w:r w:rsidRPr="008C4686">
        <w:rPr>
          <w:rFonts w:ascii="GHEA Grapalat" w:hAnsi="GHEA Grapalat"/>
          <w:sz w:val="18"/>
          <w:szCs w:val="20"/>
          <w:lang w:val="hy-AM"/>
        </w:rPr>
        <w:tab/>
      </w:r>
      <w:r w:rsidRPr="008C4686">
        <w:rPr>
          <w:rFonts w:ascii="GHEA Grapalat" w:hAnsi="GHEA Grapalat" w:cs="Sylfaen"/>
          <w:sz w:val="18"/>
          <w:szCs w:val="20"/>
          <w:lang w:val="hy-AM"/>
        </w:rPr>
        <w:t>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կապակցությամբ</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ծագած</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վեճերը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լուծվում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բանակցությունների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միջոցով</w:t>
      </w:r>
      <w:r w:rsidRPr="008C4686">
        <w:rPr>
          <w:rFonts w:ascii="GHEA Grapalat" w:hAnsi="GHEA Grapalat" w:cs="Tahoma"/>
          <w:sz w:val="18"/>
          <w:szCs w:val="20"/>
          <w:lang w:val="hy-AM"/>
        </w:rPr>
        <w:t>։</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Համաձայնություն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ձեռք</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չբերելու</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դեպքում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վեճերը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լուծվում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դատական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կարգով</w:t>
      </w:r>
      <w:r w:rsidRPr="008C4686">
        <w:rPr>
          <w:rFonts w:ascii="GHEA Grapalat" w:hAnsi="GHEA Grapalat" w:cs="Tahoma"/>
          <w:sz w:val="18"/>
          <w:szCs w:val="20"/>
          <w:lang w:val="hy-AM"/>
        </w:rPr>
        <w:t>։</w:t>
      </w:r>
    </w:p>
    <w:p w14:paraId="1E5F4247" w14:textId="77777777" w:rsidR="00727ADE" w:rsidRPr="008C4686" w:rsidRDefault="00727ADE" w:rsidP="00727ADE">
      <w:pPr>
        <w:tabs>
          <w:tab w:val="left" w:pos="1276"/>
        </w:tabs>
        <w:ind w:firstLine="720"/>
        <w:jc w:val="both"/>
        <w:rPr>
          <w:rFonts w:ascii="GHEA Grapalat" w:hAnsi="GHEA Grapalat"/>
          <w:sz w:val="18"/>
          <w:szCs w:val="20"/>
          <w:lang w:val="hy-AM"/>
        </w:rPr>
      </w:pPr>
      <w:r w:rsidRPr="008C4686">
        <w:rPr>
          <w:rFonts w:ascii="GHEA Grapalat" w:hAnsi="GHEA Grapalat"/>
          <w:sz w:val="18"/>
          <w:szCs w:val="20"/>
          <w:lang w:val="hy-AM"/>
        </w:rPr>
        <w:t xml:space="preserve">8.14 </w:t>
      </w:r>
      <w:r w:rsidRPr="008C4686">
        <w:rPr>
          <w:rFonts w:ascii="GHEA Grapalat" w:hAnsi="GHEA Grapalat" w:cs="Sylfaen"/>
          <w:sz w:val="18"/>
          <w:szCs w:val="20"/>
          <w:lang w:val="hy-AM"/>
        </w:rPr>
        <w:t>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պայմանագիրը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կազմված</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____ </w:t>
      </w:r>
      <w:r w:rsidRPr="008C4686">
        <w:rPr>
          <w:rFonts w:ascii="GHEA Grapalat" w:hAnsi="GHEA Grapalat" w:cs="Sylfaen"/>
          <w:sz w:val="18"/>
          <w:szCs w:val="20"/>
          <w:lang w:val="hy-AM"/>
        </w:rPr>
        <w:t>էջից</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կնքվում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երկու</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օրինակից</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որոնք</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ունեն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հավասարազոր</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իրավաբանական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ուժ</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յուրաքանչյուր</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կողմին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տրվում</w:t>
      </w:r>
      <w:r w:rsidRPr="008C4686">
        <w:rPr>
          <w:rFonts w:ascii="GHEA Grapalat" w:hAnsi="GHEA Grapalat"/>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մեկական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օրինակ</w:t>
      </w:r>
      <w:r w:rsidRPr="008C4686">
        <w:rPr>
          <w:rFonts w:ascii="GHEA Grapalat" w:hAnsi="GHEA Grapalat" w:cs="Tahoma"/>
          <w:sz w:val="18"/>
          <w:szCs w:val="20"/>
          <w:lang w:val="hy-AM"/>
        </w:rPr>
        <w:t>։</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N 1, N 2, N 3, </w:t>
      </w:r>
      <w:r w:rsidRPr="008C4686">
        <w:rPr>
          <w:rFonts w:ascii="GHEA Grapalat" w:hAnsi="GHEA Grapalat" w:cs="Arial"/>
          <w:sz w:val="18"/>
          <w:szCs w:val="20"/>
          <w:lang w:val="hy-AM"/>
        </w:rPr>
        <w:t xml:space="preserve">N 4 ,N 4.1 և N 5 </w:t>
      </w:r>
      <w:r w:rsidRPr="008C4686">
        <w:rPr>
          <w:rFonts w:ascii="GHEA Grapalat" w:hAnsi="GHEA Grapalat" w:cs="Sylfaen"/>
          <w:sz w:val="18"/>
          <w:szCs w:val="20"/>
          <w:lang w:val="hy-AM"/>
        </w:rPr>
        <w:t>հավելվածները</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համարվում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են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անբաժանելի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մասը</w:t>
      </w:r>
      <w:r w:rsidRPr="008C4686">
        <w:rPr>
          <w:rFonts w:ascii="GHEA Grapalat" w:hAnsi="GHEA Grapalat" w:cs="Tahoma"/>
          <w:sz w:val="18"/>
          <w:szCs w:val="20"/>
          <w:lang w:val="hy-AM"/>
        </w:rPr>
        <w:t>։</w:t>
      </w:r>
    </w:p>
    <w:p w14:paraId="477E58B0" w14:textId="77777777" w:rsidR="00727ADE" w:rsidRPr="008C4686" w:rsidRDefault="00727ADE" w:rsidP="00727ADE">
      <w:pPr>
        <w:tabs>
          <w:tab w:val="left" w:pos="1276"/>
        </w:tabs>
        <w:ind w:firstLine="720"/>
        <w:jc w:val="both"/>
        <w:rPr>
          <w:rFonts w:ascii="GHEA Grapalat" w:hAnsi="GHEA Grapalat"/>
          <w:sz w:val="18"/>
          <w:szCs w:val="20"/>
          <w:lang w:val="hy-AM"/>
        </w:rPr>
      </w:pPr>
      <w:r w:rsidRPr="008C4686">
        <w:rPr>
          <w:rFonts w:ascii="GHEA Grapalat" w:hAnsi="GHEA Grapalat" w:cs="Sylfaen"/>
          <w:sz w:val="18"/>
          <w:szCs w:val="20"/>
          <w:lang w:val="hy-AM"/>
        </w:rPr>
        <w:t>8.15 Սույն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պայմանագրի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հետ</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կապված</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հարաբերությունների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նկատմամբ</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կիրառվում</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է</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Հայաստանի</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Հանրապետության</w:t>
      </w:r>
      <w:r w:rsidRPr="008C4686">
        <w:rPr>
          <w:rFonts w:ascii="GHEA Grapalat" w:hAnsi="GHEA Grapalat" w:cs="Times Armenian"/>
          <w:sz w:val="18"/>
          <w:szCs w:val="20"/>
          <w:lang w:val="hy-AM"/>
        </w:rPr>
        <w:t xml:space="preserve"> </w:t>
      </w:r>
      <w:r w:rsidRPr="008C4686">
        <w:rPr>
          <w:rFonts w:ascii="GHEA Grapalat" w:hAnsi="GHEA Grapalat" w:cs="Sylfaen"/>
          <w:sz w:val="18"/>
          <w:szCs w:val="20"/>
          <w:lang w:val="hy-AM"/>
        </w:rPr>
        <w:t>իրավունքը</w:t>
      </w:r>
      <w:r w:rsidRPr="008C4686">
        <w:rPr>
          <w:rFonts w:ascii="GHEA Grapalat" w:hAnsi="GHEA Grapalat" w:cs="Tahoma"/>
          <w:sz w:val="18"/>
          <w:szCs w:val="20"/>
          <w:lang w:val="hy-AM"/>
        </w:rPr>
        <w:t>։</w:t>
      </w:r>
    </w:p>
    <w:p w14:paraId="519044DC" w14:textId="77777777" w:rsidR="00727ADE" w:rsidRDefault="00727ADE" w:rsidP="00CA29E7">
      <w:pPr>
        <w:ind w:firstLine="709"/>
        <w:jc w:val="both"/>
        <w:rPr>
          <w:rFonts w:ascii="GHEA Grapalat" w:hAnsi="GHEA Grapalat"/>
          <w:b/>
          <w:sz w:val="20"/>
          <w:szCs w:val="20"/>
          <w:lang w:val="hy-AM"/>
        </w:rPr>
      </w:pPr>
    </w:p>
    <w:p w14:paraId="59DD6526" w14:textId="28F17132"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14:paraId="16994024" w14:textId="77777777" w:rsidTr="00562B77">
        <w:trPr>
          <w:jc w:val="center"/>
        </w:trPr>
        <w:tc>
          <w:tcPr>
            <w:tcW w:w="4536" w:type="dxa"/>
          </w:tcPr>
          <w:p w14:paraId="1D7E396D" w14:textId="77777777"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t>ՊԱՏՎԻՐԱՏՈՒ</w:t>
            </w:r>
          </w:p>
          <w:p w14:paraId="0E6DBD2D" w14:textId="77777777" w:rsidR="009B3A9B" w:rsidRPr="004F71AE" w:rsidRDefault="009B3A9B" w:rsidP="00562B77">
            <w:pPr>
              <w:pBdr>
                <w:bottom w:val="single" w:sz="6" w:space="1" w:color="auto"/>
              </w:pBdr>
              <w:rPr>
                <w:rFonts w:ascii="GHEA Grapalat" w:hAnsi="GHEA Grapalat"/>
                <w:lang w:val="ru-RU"/>
              </w:rPr>
            </w:pPr>
          </w:p>
          <w:p w14:paraId="22FF3221"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3332DA1B"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40E6078A" w14:textId="77777777" w:rsidR="00094F22" w:rsidRPr="004F71AE" w:rsidRDefault="00094F22" w:rsidP="00562B77">
            <w:pPr>
              <w:spacing w:line="360" w:lineRule="auto"/>
              <w:jc w:val="center"/>
              <w:rPr>
                <w:rFonts w:ascii="GHEA Grapalat" w:hAnsi="GHEA Grapalat"/>
                <w:lang w:val="ru-RU"/>
              </w:rPr>
            </w:pPr>
          </w:p>
        </w:tc>
        <w:tc>
          <w:tcPr>
            <w:tcW w:w="4343" w:type="dxa"/>
          </w:tcPr>
          <w:p w14:paraId="53BC08C8" w14:textId="77777777"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14:paraId="6FA9BDB7" w14:textId="77777777" w:rsidR="00094F22" w:rsidRPr="004F71AE" w:rsidRDefault="00094F22" w:rsidP="00562B77">
            <w:pPr>
              <w:pBdr>
                <w:bottom w:val="single" w:sz="6" w:space="1" w:color="auto"/>
              </w:pBdr>
              <w:jc w:val="center"/>
              <w:rPr>
                <w:rFonts w:ascii="GHEA Grapalat" w:hAnsi="GHEA Grapalat"/>
                <w:lang w:val="ru-RU"/>
              </w:rPr>
            </w:pPr>
          </w:p>
          <w:p w14:paraId="5DE0063F" w14:textId="77777777" w:rsidR="009B3A9B" w:rsidRPr="004F71AE" w:rsidRDefault="009B3A9B" w:rsidP="00562B77">
            <w:pPr>
              <w:pBdr>
                <w:bottom w:val="single" w:sz="6" w:space="1" w:color="auto"/>
              </w:pBdr>
              <w:jc w:val="center"/>
              <w:rPr>
                <w:rFonts w:ascii="GHEA Grapalat" w:hAnsi="GHEA Grapalat"/>
                <w:lang w:val="ru-RU"/>
              </w:rPr>
            </w:pPr>
          </w:p>
          <w:p w14:paraId="765C86F6"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56B270A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03E6DC3" w14:textId="77777777"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14:paraId="46058CA9" w14:textId="77777777"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sz w:val="20"/>
          <w:szCs w:val="20"/>
          <w:lang w:val="hy-AM"/>
        </w:rPr>
        <w:br w:type="page"/>
      </w: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14:paraId="5DF1F96C"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26FA8FC2"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7569D20D" w14:textId="77777777" w:rsidR="00094F22" w:rsidRPr="004F71AE" w:rsidRDefault="00094F22" w:rsidP="00094F22">
      <w:pPr>
        <w:jc w:val="center"/>
        <w:rPr>
          <w:rFonts w:ascii="GHEA Grapalat" w:hAnsi="GHEA Grapalat" w:cs="Sylfaen"/>
          <w:b/>
          <w:lang w:val="hy-AM"/>
        </w:rPr>
      </w:pPr>
    </w:p>
    <w:p w14:paraId="77AC2EFC" w14:textId="77777777" w:rsidR="00094F22" w:rsidRPr="004F71AE" w:rsidRDefault="00094F22" w:rsidP="00094F22">
      <w:pPr>
        <w:jc w:val="center"/>
        <w:rPr>
          <w:rFonts w:ascii="GHEA Grapalat" w:hAnsi="GHEA Grapalat"/>
          <w:b/>
          <w:lang w:val="hy-AM"/>
        </w:rPr>
      </w:pPr>
    </w:p>
    <w:p w14:paraId="239379E7" w14:textId="77777777" w:rsidR="00094F22" w:rsidRPr="004F71AE" w:rsidRDefault="00094F22" w:rsidP="00094F22">
      <w:pPr>
        <w:jc w:val="center"/>
        <w:rPr>
          <w:rFonts w:ascii="GHEA Grapalat" w:hAnsi="GHEA Grapalat"/>
          <w:b/>
          <w:lang w:val="hy-AM"/>
        </w:rPr>
      </w:pPr>
    </w:p>
    <w:p w14:paraId="6BB84C3C" w14:textId="77777777" w:rsidR="00094F22" w:rsidRPr="004F71AE" w:rsidRDefault="00094F22" w:rsidP="00094F22">
      <w:pPr>
        <w:jc w:val="center"/>
        <w:rPr>
          <w:rFonts w:ascii="GHEA Grapalat" w:hAnsi="GHEA Grapalat"/>
          <w:b/>
          <w:lang w:val="hy-AM"/>
        </w:rPr>
      </w:pPr>
    </w:p>
    <w:p w14:paraId="18519847" w14:textId="77777777"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14:paraId="0D4BA6A6" w14:textId="77777777" w:rsidR="00094F22" w:rsidRPr="004F71AE" w:rsidRDefault="00094F22" w:rsidP="00094F22">
      <w:pPr>
        <w:ind w:firstLine="567"/>
        <w:jc w:val="right"/>
        <w:rPr>
          <w:rFonts w:ascii="GHEA Grapalat" w:hAnsi="GHEA Grapalat" w:cs="Sylfaen"/>
          <w:b/>
          <w:sz w:val="20"/>
          <w:lang w:val="pt-BR"/>
        </w:rPr>
      </w:pPr>
    </w:p>
    <w:p w14:paraId="2A44F364" w14:textId="1A87067A" w:rsidR="00094F22" w:rsidRPr="004F71AE" w:rsidRDefault="00122878" w:rsidP="00094F22">
      <w:pPr>
        <w:ind w:firstLine="567"/>
        <w:jc w:val="center"/>
        <w:rPr>
          <w:rFonts w:ascii="GHEA Grapalat" w:hAnsi="GHEA Grapalat"/>
          <w:b/>
          <w:sz w:val="20"/>
          <w:lang w:val="pt-BR"/>
        </w:rPr>
      </w:pPr>
      <w:r>
        <w:rPr>
          <w:rFonts w:ascii="GHEA Grapalat" w:hAnsi="GHEA Grapalat" w:cs="Sylfaen"/>
          <w:b/>
          <w:sz w:val="20"/>
          <w:lang w:val="pt-BR"/>
        </w:rPr>
        <w:t>Սանհանգույցների կառուցման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14:paraId="323A08F0" w14:textId="77777777" w:rsidR="00094F22" w:rsidRPr="004F71AE" w:rsidRDefault="00094F22" w:rsidP="00094F22">
      <w:pPr>
        <w:ind w:firstLine="567"/>
        <w:jc w:val="right"/>
        <w:rPr>
          <w:rFonts w:ascii="GHEA Grapalat" w:hAnsi="GHEA Grapalat"/>
          <w:lang w:val="pt-BR"/>
        </w:rPr>
      </w:pPr>
    </w:p>
    <w:p w14:paraId="7775AF35" w14:textId="77777777" w:rsidR="00094F22" w:rsidRPr="004F71AE" w:rsidRDefault="00094F22" w:rsidP="00094F22">
      <w:pPr>
        <w:ind w:firstLine="567"/>
        <w:jc w:val="right"/>
        <w:rPr>
          <w:rFonts w:ascii="GHEA Grapalat" w:hAnsi="GHEA Grapalat"/>
          <w:lang w:val="hy-AM"/>
        </w:rPr>
      </w:pPr>
    </w:p>
    <w:p w14:paraId="78CF8427" w14:textId="77777777" w:rsidR="00094F22" w:rsidRPr="004F71AE" w:rsidRDefault="00094F22" w:rsidP="00094F22">
      <w:pPr>
        <w:ind w:firstLine="567"/>
        <w:jc w:val="right"/>
        <w:rPr>
          <w:rFonts w:ascii="GHEA Grapalat" w:hAnsi="GHEA Grapalat"/>
          <w:lang w:val="pt-BR"/>
        </w:rPr>
      </w:pPr>
    </w:p>
    <w:p w14:paraId="4C0DCEC4" w14:textId="77777777"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14:paraId="48C2261F" w14:textId="77777777" w:rsidR="00E91503" w:rsidRPr="00C55D56" w:rsidRDefault="00E91503" w:rsidP="00094F22">
      <w:pPr>
        <w:ind w:firstLine="567"/>
        <w:jc w:val="center"/>
        <w:rPr>
          <w:rFonts w:ascii="GHEA Grapalat" w:hAnsi="GHEA Grapalat"/>
        </w:rPr>
      </w:pPr>
    </w:p>
    <w:p w14:paraId="5B3D42D6" w14:textId="77777777" w:rsidR="00094F22" w:rsidRPr="004F71AE" w:rsidRDefault="00094F22" w:rsidP="00094F22">
      <w:pPr>
        <w:ind w:firstLine="567"/>
        <w:jc w:val="right"/>
        <w:rPr>
          <w:rFonts w:ascii="GHEA Grapalat" w:hAnsi="GHEA Grapalat"/>
          <w:lang w:val="pt-BR"/>
        </w:rPr>
      </w:pPr>
    </w:p>
    <w:p w14:paraId="03332155" w14:textId="5B1C1906" w:rsidR="007578E4" w:rsidRPr="004F71AE" w:rsidRDefault="008C4686" w:rsidP="007578E4">
      <w:pPr>
        <w:pStyle w:val="ac"/>
        <w:ind w:left="1287" w:firstLine="0"/>
        <w:rPr>
          <w:rFonts w:ascii="GHEA Grapalat" w:hAnsi="GHEA Grapalat"/>
          <w:color w:val="FF0000"/>
          <w:lang w:val="hy-AM"/>
        </w:rPr>
      </w:pPr>
      <w:r>
        <w:rPr>
          <w:rFonts w:ascii="GHEA Grapalat" w:hAnsi="GHEA Grapalat"/>
          <w:noProof/>
          <w:color w:val="FF0000"/>
          <w:lang w:val="ru-RU" w:eastAsia="ru-RU"/>
        </w:rPr>
        <w:drawing>
          <wp:inline distT="0" distB="0" distL="0" distR="0" wp14:anchorId="35BAD11A" wp14:editId="710EAD52">
            <wp:extent cx="5762625" cy="6477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5B92755F" w14:textId="77777777" w:rsidR="005E0E0F" w:rsidRPr="004F71AE" w:rsidRDefault="005E0E0F" w:rsidP="009A16FA">
      <w:pPr>
        <w:ind w:left="927"/>
        <w:rPr>
          <w:rFonts w:ascii="GHEA Grapalat" w:hAnsi="GHEA Grapalat"/>
          <w:color w:val="FF0000"/>
          <w:lang w:val="hy-AM"/>
        </w:rPr>
      </w:pPr>
    </w:p>
    <w:p w14:paraId="1CAD9FE6" w14:textId="77777777" w:rsidR="00094F22" w:rsidRPr="004F71AE" w:rsidRDefault="00094F22" w:rsidP="00094F22">
      <w:pPr>
        <w:ind w:firstLine="567"/>
        <w:jc w:val="right"/>
        <w:rPr>
          <w:rFonts w:ascii="GHEA Grapalat" w:hAnsi="GHEA Grapalat"/>
          <w:lang w:val="hy-AM"/>
        </w:rPr>
      </w:pPr>
    </w:p>
    <w:p w14:paraId="4BDBF1A0" w14:textId="77777777" w:rsidR="00094F22" w:rsidRPr="004F71AE" w:rsidRDefault="00094F22" w:rsidP="00094F22">
      <w:pPr>
        <w:ind w:firstLine="567"/>
        <w:jc w:val="right"/>
        <w:rPr>
          <w:rFonts w:ascii="GHEA Grapalat" w:hAnsi="GHEA Grapalat"/>
          <w:lang w:val="pt-BR"/>
        </w:rPr>
      </w:pPr>
    </w:p>
    <w:p w14:paraId="4FD1745F" w14:textId="77777777" w:rsidR="00094F22" w:rsidRPr="004F71AE" w:rsidRDefault="00094F22" w:rsidP="00094F22">
      <w:pPr>
        <w:ind w:firstLine="567"/>
        <w:jc w:val="right"/>
        <w:rPr>
          <w:rFonts w:ascii="GHEA Grapalat" w:hAnsi="GHEA Grapalat"/>
          <w:lang w:val="pt-BR"/>
        </w:rPr>
      </w:pPr>
    </w:p>
    <w:p w14:paraId="316A33E8" w14:textId="77777777" w:rsidR="00094F22" w:rsidRPr="004F71AE" w:rsidRDefault="00094F22" w:rsidP="00C321CE">
      <w:pPr>
        <w:ind w:firstLine="567"/>
        <w:jc w:val="center"/>
        <w:rPr>
          <w:rFonts w:ascii="GHEA Grapalat" w:hAnsi="GHEA Grapalat"/>
          <w:lang w:val="pt-BR"/>
        </w:rPr>
      </w:pPr>
    </w:p>
    <w:p w14:paraId="52562B7D" w14:textId="77777777" w:rsidR="00094F22" w:rsidRPr="004F71AE" w:rsidRDefault="00094F22" w:rsidP="00094F22">
      <w:pPr>
        <w:ind w:firstLine="567"/>
        <w:jc w:val="right"/>
        <w:rPr>
          <w:rFonts w:ascii="GHEA Grapalat" w:hAnsi="GHEA Grapalat"/>
          <w:lang w:val="pt-BR"/>
        </w:rPr>
      </w:pPr>
    </w:p>
    <w:p w14:paraId="4ECF3CF1" w14:textId="77777777" w:rsidR="00094F22" w:rsidRPr="004F71AE" w:rsidRDefault="00094F22" w:rsidP="00094F22">
      <w:pPr>
        <w:ind w:firstLine="567"/>
        <w:jc w:val="right"/>
        <w:rPr>
          <w:rFonts w:ascii="GHEA Grapalat" w:hAnsi="GHEA Grapalat"/>
          <w:lang w:val="pt-BR"/>
        </w:rPr>
      </w:pPr>
    </w:p>
    <w:p w14:paraId="7F61BDEB" w14:textId="08A7BA23"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0A0259">
        <w:rPr>
          <w:rFonts w:ascii="GHEA Grapalat" w:hAnsi="GHEA Grapalat" w:cs="Sylfaen"/>
          <w:sz w:val="22"/>
          <w:szCs w:val="22"/>
          <w:lang w:val="hy-AM"/>
        </w:rPr>
        <w:t xml:space="preserve"> </w:t>
      </w:r>
      <w:r w:rsidR="00117E14">
        <w:rPr>
          <w:rFonts w:ascii="GHEA Grapalat" w:hAnsi="GHEA Grapalat" w:cs="Sylfaen"/>
          <w:sz w:val="22"/>
          <w:szCs w:val="22"/>
          <w:lang w:val="hy-AM"/>
        </w:rPr>
        <w:t>գ</w:t>
      </w:r>
      <w:r w:rsidR="00117E14">
        <w:rPr>
          <w:rFonts w:ascii="Microsoft JhengHei" w:eastAsia="Microsoft JhengHei" w:hAnsi="Microsoft JhengHei" w:cs="Microsoft JhengHei" w:hint="eastAsia"/>
          <w:sz w:val="22"/>
          <w:szCs w:val="22"/>
          <w:lang w:val="hy-AM"/>
        </w:rPr>
        <w:t>․</w:t>
      </w:r>
      <w:r w:rsidR="00117E14">
        <w:rPr>
          <w:rFonts w:ascii="GHEA Grapalat" w:hAnsi="GHEA Grapalat" w:cs="Sylfaen"/>
          <w:sz w:val="22"/>
          <w:szCs w:val="22"/>
          <w:lang w:val="hy-AM"/>
        </w:rPr>
        <w:t xml:space="preserve"> </w:t>
      </w:r>
      <w:r w:rsidR="00122878">
        <w:rPr>
          <w:rFonts w:ascii="GHEA Grapalat" w:hAnsi="GHEA Grapalat" w:cs="GHEA Grapalat"/>
          <w:sz w:val="22"/>
          <w:szCs w:val="22"/>
          <w:lang w:val="hy-AM"/>
        </w:rPr>
        <w:t>Թլիկ</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14:paraId="63BFCE70" w14:textId="77777777" w:rsidR="00094F22" w:rsidRPr="004F71AE" w:rsidRDefault="00094F22" w:rsidP="00094F22">
      <w:pPr>
        <w:ind w:firstLine="567"/>
        <w:jc w:val="right"/>
        <w:rPr>
          <w:rFonts w:ascii="GHEA Grapalat" w:hAnsi="GHEA Grapalat"/>
          <w:lang w:val="pt-BR"/>
        </w:rPr>
      </w:pPr>
    </w:p>
    <w:p w14:paraId="505F9872" w14:textId="77777777" w:rsidR="00094F22" w:rsidRPr="004F71AE" w:rsidRDefault="00094F22" w:rsidP="00094F22">
      <w:pPr>
        <w:ind w:firstLine="567"/>
        <w:jc w:val="right"/>
        <w:rPr>
          <w:rFonts w:ascii="GHEA Grapalat" w:hAnsi="GHEA Grapalat"/>
          <w:lang w:val="pt-BR"/>
        </w:rPr>
      </w:pPr>
    </w:p>
    <w:p w14:paraId="7E682D9E" w14:textId="77777777" w:rsidR="00094F22" w:rsidRPr="004F71AE" w:rsidRDefault="00094F22" w:rsidP="00094F22">
      <w:pPr>
        <w:ind w:firstLine="567"/>
        <w:jc w:val="right"/>
        <w:rPr>
          <w:rFonts w:ascii="GHEA Grapalat" w:hAnsi="GHEA Grapalat"/>
          <w:lang w:val="pt-BR"/>
        </w:rPr>
      </w:pPr>
    </w:p>
    <w:p w14:paraId="7DAB0F4A" w14:textId="77777777"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7E6C08D5" w14:textId="77777777" w:rsidTr="00562B77">
        <w:trPr>
          <w:jc w:val="center"/>
        </w:trPr>
        <w:tc>
          <w:tcPr>
            <w:tcW w:w="4536" w:type="dxa"/>
          </w:tcPr>
          <w:p w14:paraId="267684B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2BCD490D" w14:textId="77777777" w:rsidR="00094F22" w:rsidRPr="004F71AE" w:rsidRDefault="00094F22" w:rsidP="00562B77">
            <w:pPr>
              <w:rPr>
                <w:rFonts w:ascii="GHEA Grapalat" w:hAnsi="GHEA Grapalat"/>
                <w:lang w:val="ru-RU"/>
              </w:rPr>
            </w:pPr>
          </w:p>
          <w:p w14:paraId="7D784DE3" w14:textId="77777777" w:rsidR="00094F22" w:rsidRPr="004F71AE" w:rsidRDefault="00094F22" w:rsidP="00562B77">
            <w:pPr>
              <w:rPr>
                <w:rFonts w:ascii="GHEA Grapalat" w:hAnsi="GHEA Grapalat"/>
                <w:lang w:val="ru-RU"/>
              </w:rPr>
            </w:pPr>
          </w:p>
          <w:p w14:paraId="0B50F95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3C79A25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2156D95A"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1BDD0613" w14:textId="77777777" w:rsidR="00094F22" w:rsidRPr="004F71AE" w:rsidRDefault="00094F22" w:rsidP="00562B77">
            <w:pPr>
              <w:spacing w:line="360" w:lineRule="auto"/>
              <w:jc w:val="center"/>
              <w:rPr>
                <w:rFonts w:ascii="GHEA Grapalat" w:hAnsi="GHEA Grapalat"/>
                <w:lang w:val="ru-RU"/>
              </w:rPr>
            </w:pPr>
          </w:p>
        </w:tc>
        <w:tc>
          <w:tcPr>
            <w:tcW w:w="4343" w:type="dxa"/>
          </w:tcPr>
          <w:p w14:paraId="093EB91C"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46500F1C" w14:textId="77777777" w:rsidR="00094F22" w:rsidRPr="004F71AE" w:rsidRDefault="00094F22" w:rsidP="00562B77">
            <w:pPr>
              <w:jc w:val="center"/>
              <w:rPr>
                <w:rFonts w:ascii="GHEA Grapalat" w:hAnsi="GHEA Grapalat"/>
                <w:lang w:val="ru-RU"/>
              </w:rPr>
            </w:pPr>
          </w:p>
          <w:p w14:paraId="086077E5" w14:textId="77777777" w:rsidR="00094F22" w:rsidRPr="004F71AE" w:rsidRDefault="00094F22" w:rsidP="00562B77">
            <w:pPr>
              <w:jc w:val="center"/>
              <w:rPr>
                <w:rFonts w:ascii="GHEA Grapalat" w:hAnsi="GHEA Grapalat"/>
                <w:lang w:val="ru-RU"/>
              </w:rPr>
            </w:pPr>
          </w:p>
          <w:p w14:paraId="77E4540B"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D79319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7D714B8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19BBE9B" w14:textId="77777777" w:rsidR="00094F22" w:rsidRPr="004F71AE" w:rsidRDefault="00094F22" w:rsidP="00094F22">
      <w:pPr>
        <w:ind w:firstLine="567"/>
        <w:jc w:val="right"/>
        <w:rPr>
          <w:rFonts w:ascii="GHEA Grapalat" w:hAnsi="GHEA Grapalat"/>
          <w:lang w:val="pt-BR"/>
        </w:rPr>
      </w:pPr>
    </w:p>
    <w:p w14:paraId="1EEBF117" w14:textId="77777777" w:rsidR="00094F22" w:rsidRPr="004F71AE" w:rsidRDefault="00094F22" w:rsidP="00094F22">
      <w:pPr>
        <w:ind w:firstLine="567"/>
        <w:jc w:val="right"/>
        <w:rPr>
          <w:rFonts w:ascii="GHEA Grapalat" w:hAnsi="GHEA Grapalat"/>
          <w:lang w:val="pt-BR"/>
        </w:rPr>
      </w:pPr>
    </w:p>
    <w:p w14:paraId="5C8CBC58" w14:textId="77777777" w:rsidR="00094F22" w:rsidRPr="004F71AE" w:rsidRDefault="00094F22" w:rsidP="00094F22">
      <w:pPr>
        <w:ind w:firstLine="567"/>
        <w:jc w:val="right"/>
        <w:rPr>
          <w:rFonts w:ascii="GHEA Grapalat" w:hAnsi="GHEA Grapalat"/>
          <w:lang w:val="pt-BR"/>
        </w:rPr>
      </w:pPr>
    </w:p>
    <w:p w14:paraId="1E2276A1" w14:textId="77777777" w:rsidR="00094F22" w:rsidRPr="004F71AE" w:rsidRDefault="00094F22" w:rsidP="00094F22">
      <w:pPr>
        <w:ind w:firstLine="567"/>
        <w:jc w:val="right"/>
        <w:rPr>
          <w:rFonts w:ascii="GHEA Grapalat" w:hAnsi="GHEA Grapalat"/>
          <w:lang w:val="pt-BR"/>
        </w:rPr>
      </w:pPr>
    </w:p>
    <w:p w14:paraId="2B2DBF3A" w14:textId="77777777" w:rsidR="00094F22" w:rsidRPr="004F71AE" w:rsidRDefault="00094F22" w:rsidP="00094F22">
      <w:pPr>
        <w:ind w:firstLine="567"/>
        <w:jc w:val="right"/>
        <w:rPr>
          <w:rFonts w:ascii="GHEA Grapalat" w:hAnsi="GHEA Grapalat"/>
          <w:lang w:val="pt-BR"/>
        </w:rPr>
      </w:pPr>
    </w:p>
    <w:p w14:paraId="150DEB84" w14:textId="77777777" w:rsidR="00094F22" w:rsidRPr="004F71AE" w:rsidRDefault="00094F22" w:rsidP="00094F22">
      <w:pPr>
        <w:ind w:firstLine="567"/>
        <w:jc w:val="right"/>
        <w:rPr>
          <w:rFonts w:ascii="GHEA Grapalat" w:hAnsi="GHEA Grapalat"/>
          <w:lang w:val="pt-BR"/>
        </w:rPr>
      </w:pPr>
    </w:p>
    <w:p w14:paraId="5210D974" w14:textId="77777777" w:rsidR="00094F22" w:rsidRPr="004F71AE" w:rsidRDefault="00094F22" w:rsidP="00094F22">
      <w:pPr>
        <w:ind w:firstLine="567"/>
        <w:jc w:val="right"/>
        <w:rPr>
          <w:rFonts w:ascii="GHEA Grapalat" w:hAnsi="GHEA Grapalat"/>
          <w:lang w:val="pt-BR"/>
        </w:rPr>
      </w:pPr>
    </w:p>
    <w:p w14:paraId="6B732150" w14:textId="77777777" w:rsidR="00094F22" w:rsidRDefault="00094F22" w:rsidP="00094F22">
      <w:pPr>
        <w:ind w:firstLine="567"/>
        <w:jc w:val="right"/>
        <w:rPr>
          <w:rFonts w:ascii="GHEA Grapalat" w:hAnsi="GHEA Grapalat"/>
          <w:lang w:val="pt-BR"/>
        </w:rPr>
      </w:pPr>
    </w:p>
    <w:p w14:paraId="5FF8ED4B" w14:textId="77777777" w:rsidR="008C4686" w:rsidRDefault="008C4686" w:rsidP="00094F22">
      <w:pPr>
        <w:ind w:firstLine="567"/>
        <w:jc w:val="right"/>
        <w:rPr>
          <w:rFonts w:ascii="GHEA Grapalat" w:hAnsi="GHEA Grapalat"/>
          <w:lang w:val="pt-BR"/>
        </w:rPr>
      </w:pPr>
    </w:p>
    <w:p w14:paraId="6BB44896" w14:textId="77777777" w:rsidR="008C4686" w:rsidRDefault="008C4686" w:rsidP="00094F22">
      <w:pPr>
        <w:ind w:firstLine="567"/>
        <w:jc w:val="right"/>
        <w:rPr>
          <w:rFonts w:ascii="GHEA Grapalat" w:hAnsi="GHEA Grapalat"/>
          <w:lang w:val="pt-BR"/>
        </w:rPr>
      </w:pPr>
    </w:p>
    <w:p w14:paraId="7E51835F" w14:textId="77777777" w:rsidR="008C4686" w:rsidRDefault="008C4686" w:rsidP="00094F22">
      <w:pPr>
        <w:ind w:firstLine="567"/>
        <w:jc w:val="right"/>
        <w:rPr>
          <w:rFonts w:ascii="GHEA Grapalat" w:hAnsi="GHEA Grapalat"/>
          <w:lang w:val="pt-BR"/>
        </w:rPr>
      </w:pPr>
    </w:p>
    <w:p w14:paraId="1829CE79" w14:textId="77777777" w:rsidR="008C4686" w:rsidRPr="004F71AE" w:rsidRDefault="008C4686" w:rsidP="00094F22">
      <w:pPr>
        <w:ind w:firstLine="567"/>
        <w:jc w:val="right"/>
        <w:rPr>
          <w:rFonts w:ascii="GHEA Grapalat" w:hAnsi="GHEA Grapalat"/>
          <w:lang w:val="pt-BR"/>
        </w:rPr>
      </w:pPr>
    </w:p>
    <w:p w14:paraId="231AEA35"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lastRenderedPageBreak/>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14:paraId="5A97C6DF" w14:textId="77777777" w:rsidR="00094F22" w:rsidRPr="004F71AE" w:rsidRDefault="00094F22" w:rsidP="00094F22">
      <w:pPr>
        <w:ind w:firstLine="567"/>
        <w:jc w:val="right"/>
        <w:rPr>
          <w:rFonts w:ascii="GHEA Grapalat" w:hAnsi="GHEA Grapalat" w:cs="Arial"/>
          <w:sz w:val="20"/>
          <w:szCs w:val="20"/>
          <w:lang w:val="pt-BR"/>
        </w:rPr>
      </w:pPr>
      <w:proofErr w:type="gramStart"/>
      <w:r w:rsidRPr="004F71AE">
        <w:rPr>
          <w:rFonts w:ascii="GHEA Grapalat" w:hAnsi="GHEA Grapalat"/>
          <w:sz w:val="20"/>
          <w:szCs w:val="20"/>
          <w:lang w:val="ru-RU"/>
        </w:rPr>
        <w:t>«</w:t>
      </w:r>
      <w:r w:rsidRPr="004F71AE">
        <w:rPr>
          <w:rFonts w:ascii="GHEA Grapalat" w:hAnsi="GHEA Grapalat"/>
          <w:sz w:val="20"/>
          <w:szCs w:val="20"/>
          <w:lang w:val="pt-BR"/>
        </w:rPr>
        <w:t xml:space="preserve">  </w:t>
      </w:r>
      <w:proofErr w:type="gramEnd"/>
      <w:r w:rsidRPr="004F71AE">
        <w:rPr>
          <w:rFonts w:ascii="GHEA Grapalat" w:hAnsi="GHEA Grapalat"/>
          <w:sz w:val="20"/>
          <w:szCs w:val="20"/>
          <w:lang w:val="pt-BR"/>
        </w:rPr>
        <w:t xml:space="preserve">         </w:t>
      </w:r>
      <w:r w:rsidRPr="004F71AE">
        <w:rPr>
          <w:rFonts w:ascii="GHEA Grapalat" w:hAnsi="GHEA Grapalat"/>
          <w:sz w:val="20"/>
          <w:szCs w:val="20"/>
          <w:lang w:val="ru-RU"/>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B54E21"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4582F7CB" w14:textId="77777777" w:rsidR="00094F22" w:rsidRPr="004F71AE" w:rsidRDefault="00094F22" w:rsidP="00094F22">
      <w:pPr>
        <w:jc w:val="center"/>
        <w:rPr>
          <w:rFonts w:ascii="GHEA Grapalat" w:hAnsi="GHEA Grapalat" w:cs="Sylfaen"/>
          <w:b/>
          <w:lang w:val="pt-BR"/>
        </w:rPr>
      </w:pPr>
    </w:p>
    <w:p w14:paraId="4C68FC3D" w14:textId="77777777" w:rsidR="00094F22" w:rsidRPr="004F71AE" w:rsidRDefault="00094F22" w:rsidP="00094F22">
      <w:pPr>
        <w:jc w:val="center"/>
        <w:rPr>
          <w:rFonts w:ascii="GHEA Grapalat" w:hAnsi="GHEA Grapalat" w:cs="Sylfaen"/>
          <w:b/>
          <w:lang w:val="pt-BR"/>
        </w:rPr>
      </w:pPr>
    </w:p>
    <w:p w14:paraId="72A193AA" w14:textId="77777777"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14:paraId="3BAAC2FD" w14:textId="0BDB4BE3" w:rsidR="00094F22" w:rsidRPr="004F71AE" w:rsidRDefault="00122878" w:rsidP="00094F22">
      <w:pPr>
        <w:ind w:firstLine="567"/>
        <w:jc w:val="center"/>
        <w:rPr>
          <w:rFonts w:ascii="GHEA Grapalat" w:hAnsi="GHEA Grapalat" w:cs="Sylfaen"/>
          <w:b/>
          <w:sz w:val="18"/>
          <w:szCs w:val="18"/>
          <w:lang w:val="pt-BR"/>
        </w:rPr>
      </w:pPr>
      <w:r>
        <w:rPr>
          <w:rFonts w:ascii="GHEA Grapalat" w:hAnsi="GHEA Grapalat" w:cs="Sylfaen"/>
          <w:b/>
          <w:sz w:val="20"/>
          <w:lang w:val="pt-BR"/>
        </w:rPr>
        <w:t>Սանհանգույցների կառուցման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14:paraId="210742D9" w14:textId="77777777"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14:paraId="3612E565" w14:textId="77777777" w:rsidTr="00562B77">
        <w:trPr>
          <w:cantSplit/>
          <w:trHeight w:val="508"/>
          <w:jc w:val="center"/>
        </w:trPr>
        <w:tc>
          <w:tcPr>
            <w:tcW w:w="627" w:type="dxa"/>
            <w:vMerge w:val="restart"/>
            <w:vAlign w:val="center"/>
          </w:tcPr>
          <w:p w14:paraId="2E9C37A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14:paraId="3A0EE93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14:paraId="6914BE23"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14:paraId="5BCF2D8A"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14:paraId="1BDC8302" w14:textId="77777777" w:rsidTr="00562B77">
        <w:trPr>
          <w:cantSplit/>
          <w:trHeight w:val="567"/>
          <w:jc w:val="center"/>
        </w:trPr>
        <w:tc>
          <w:tcPr>
            <w:tcW w:w="627" w:type="dxa"/>
            <w:vMerge/>
            <w:vAlign w:val="center"/>
          </w:tcPr>
          <w:p w14:paraId="0DF71A81" w14:textId="77777777" w:rsidR="00094F22" w:rsidRPr="004F71AE" w:rsidRDefault="00094F22" w:rsidP="00562B77">
            <w:pPr>
              <w:jc w:val="both"/>
              <w:rPr>
                <w:rFonts w:ascii="GHEA Grapalat" w:hAnsi="GHEA Grapalat"/>
                <w:sz w:val="20"/>
                <w:szCs w:val="20"/>
                <w:lang w:val="pt-BR"/>
              </w:rPr>
            </w:pPr>
          </w:p>
        </w:tc>
        <w:tc>
          <w:tcPr>
            <w:tcW w:w="4553" w:type="dxa"/>
            <w:vMerge/>
          </w:tcPr>
          <w:p w14:paraId="5BC06CED" w14:textId="77777777" w:rsidR="00094F22" w:rsidRPr="004F71AE" w:rsidRDefault="00094F22" w:rsidP="00562B77">
            <w:pPr>
              <w:rPr>
                <w:rFonts w:ascii="GHEA Grapalat" w:hAnsi="GHEA Grapalat"/>
                <w:sz w:val="20"/>
                <w:szCs w:val="20"/>
                <w:lang w:val="pt-BR"/>
              </w:rPr>
            </w:pPr>
          </w:p>
        </w:tc>
        <w:tc>
          <w:tcPr>
            <w:tcW w:w="2945" w:type="dxa"/>
            <w:vAlign w:val="center"/>
          </w:tcPr>
          <w:p w14:paraId="001FA46E"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14:paraId="58F3CBC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14:paraId="78836010" w14:textId="77777777" w:rsidTr="00562B77">
        <w:trPr>
          <w:trHeight w:val="567"/>
          <w:jc w:val="center"/>
        </w:trPr>
        <w:tc>
          <w:tcPr>
            <w:tcW w:w="627" w:type="dxa"/>
            <w:vAlign w:val="center"/>
          </w:tcPr>
          <w:p w14:paraId="759AA80F" w14:textId="77777777"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14:paraId="492E3A77" w14:textId="1821E7B9" w:rsidR="006A18B4" w:rsidRPr="004F71AE" w:rsidRDefault="00122878" w:rsidP="00404A01">
            <w:pPr>
              <w:rPr>
                <w:rFonts w:ascii="GHEA Grapalat" w:hAnsi="GHEA Grapalat"/>
                <w:sz w:val="20"/>
                <w:szCs w:val="20"/>
                <w:lang w:val="pt-BR"/>
              </w:rPr>
            </w:pPr>
            <w:r>
              <w:rPr>
                <w:rFonts w:ascii="GHEA Grapalat" w:hAnsi="GHEA Grapalat" w:cs="Sylfaen"/>
                <w:b/>
                <w:sz w:val="20"/>
                <w:lang w:val="pt-BR"/>
              </w:rPr>
              <w:t>Սանհանգույցների կառուցման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14:paraId="0D85BA2E" w14:textId="1D6350DF" w:rsidR="006A18B4" w:rsidRPr="004F71AE" w:rsidRDefault="00727ADE" w:rsidP="005879F8">
            <w:pPr>
              <w:jc w:val="center"/>
              <w:rPr>
                <w:rFonts w:ascii="GHEA Grapalat" w:hAnsi="GHEA Grapalat"/>
                <w:sz w:val="20"/>
                <w:szCs w:val="20"/>
                <w:lang w:val="hy-AM"/>
              </w:rPr>
            </w:pPr>
            <w:r>
              <w:rPr>
                <w:rFonts w:ascii="Sylfaen" w:hAnsi="Sylfaen" w:cs="Calibri"/>
                <w:color w:val="000000"/>
                <w:sz w:val="16"/>
                <w:szCs w:val="16"/>
                <w:lang w:val="hy-AM"/>
              </w:rPr>
              <w:t>Պայմանագիրն</w:t>
            </w:r>
            <w:r w:rsidR="00843183" w:rsidRPr="00843183">
              <w:rPr>
                <w:rFonts w:ascii="Sylfaen" w:hAnsi="Sylfaen" w:cs="Calibri"/>
                <w:color w:val="000000"/>
                <w:sz w:val="16"/>
                <w:szCs w:val="16"/>
                <w:lang w:val="pt-BR"/>
              </w:rPr>
              <w:t xml:space="preserve"> </w:t>
            </w:r>
            <w:r w:rsidR="00843183">
              <w:rPr>
                <w:rFonts w:ascii="Sylfaen" w:hAnsi="Sylfaen" w:cs="Calibri"/>
                <w:color w:val="000000"/>
                <w:sz w:val="16"/>
                <w:szCs w:val="16"/>
              </w:rPr>
              <w:t>ուժի</w:t>
            </w:r>
            <w:r w:rsidR="00843183" w:rsidRPr="00843183">
              <w:rPr>
                <w:rFonts w:ascii="Sylfaen" w:hAnsi="Sylfaen" w:cs="Calibri"/>
                <w:color w:val="000000"/>
                <w:sz w:val="16"/>
                <w:szCs w:val="16"/>
                <w:lang w:val="pt-BR"/>
              </w:rPr>
              <w:t xml:space="preserve"> </w:t>
            </w:r>
            <w:r w:rsidR="00843183">
              <w:rPr>
                <w:rFonts w:ascii="Sylfaen" w:hAnsi="Sylfaen" w:cs="Calibri"/>
                <w:color w:val="000000"/>
                <w:sz w:val="16"/>
                <w:szCs w:val="16"/>
              </w:rPr>
              <w:t>մեջ</w:t>
            </w:r>
            <w:r w:rsidR="00843183" w:rsidRPr="00843183">
              <w:rPr>
                <w:rFonts w:ascii="Sylfaen" w:hAnsi="Sylfaen" w:cs="Calibri"/>
                <w:color w:val="000000"/>
                <w:sz w:val="16"/>
                <w:szCs w:val="16"/>
                <w:lang w:val="pt-BR"/>
              </w:rPr>
              <w:t xml:space="preserve"> </w:t>
            </w:r>
            <w:r w:rsidR="00843183">
              <w:rPr>
                <w:rFonts w:ascii="Sylfaen" w:hAnsi="Sylfaen" w:cs="Calibri"/>
                <w:color w:val="000000"/>
                <w:sz w:val="16"/>
                <w:szCs w:val="16"/>
              </w:rPr>
              <w:t>մտնելու</w:t>
            </w:r>
            <w:r w:rsidR="00843183" w:rsidRPr="00843183">
              <w:rPr>
                <w:rFonts w:ascii="Sylfaen" w:hAnsi="Sylfaen" w:cs="Calibri"/>
                <w:color w:val="000000"/>
                <w:sz w:val="16"/>
                <w:szCs w:val="16"/>
                <w:lang w:val="pt-BR"/>
              </w:rPr>
              <w:t xml:space="preserve"> </w:t>
            </w:r>
            <w:r w:rsidR="00843183">
              <w:rPr>
                <w:rFonts w:ascii="Sylfaen" w:hAnsi="Sylfaen" w:cs="Calibri"/>
                <w:color w:val="000000"/>
                <w:sz w:val="16"/>
                <w:szCs w:val="16"/>
              </w:rPr>
              <w:t>օրվանից</w:t>
            </w:r>
            <w:r w:rsidR="00843183" w:rsidRPr="00843183">
              <w:rPr>
                <w:rFonts w:ascii="Sylfaen" w:hAnsi="Sylfaen" w:cs="Calibri"/>
                <w:color w:val="000000"/>
                <w:sz w:val="16"/>
                <w:szCs w:val="16"/>
                <w:lang w:val="pt-BR"/>
              </w:rPr>
              <w:t xml:space="preserve"> </w:t>
            </w:r>
            <w:r w:rsidR="00843183">
              <w:rPr>
                <w:rFonts w:ascii="Sylfaen" w:hAnsi="Sylfaen" w:cs="Calibri"/>
                <w:color w:val="000000"/>
                <w:sz w:val="16"/>
                <w:szCs w:val="16"/>
              </w:rPr>
              <w:t>սկսած</w:t>
            </w:r>
          </w:p>
        </w:tc>
        <w:tc>
          <w:tcPr>
            <w:tcW w:w="1996" w:type="dxa"/>
            <w:vAlign w:val="center"/>
          </w:tcPr>
          <w:p w14:paraId="5E442D1B" w14:textId="4AD083B5" w:rsidR="006A18B4" w:rsidRPr="004F71AE" w:rsidRDefault="005E6B94" w:rsidP="00562B77">
            <w:pPr>
              <w:rPr>
                <w:rFonts w:ascii="GHEA Grapalat" w:hAnsi="GHEA Grapalat"/>
                <w:sz w:val="20"/>
                <w:szCs w:val="20"/>
                <w:lang w:val="pt-BR"/>
              </w:rPr>
            </w:pPr>
            <w:r>
              <w:rPr>
                <w:rFonts w:ascii="GHEA Grapalat" w:hAnsi="GHEA Grapalat"/>
                <w:b/>
                <w:color w:val="FF0000"/>
                <w:sz w:val="20"/>
                <w:szCs w:val="20"/>
              </w:rPr>
              <w:t>30 աշխ</w:t>
            </w:r>
            <w:r>
              <w:rPr>
                <w:rFonts w:ascii="Cambria Math" w:hAnsi="Cambria Math" w:cs="Cambria Math"/>
                <w:b/>
                <w:color w:val="FF0000"/>
                <w:sz w:val="20"/>
                <w:szCs w:val="20"/>
              </w:rPr>
              <w:t>․</w:t>
            </w:r>
            <w:r>
              <w:rPr>
                <w:rFonts w:ascii="GHEA Grapalat" w:hAnsi="GHEA Grapalat"/>
                <w:b/>
                <w:color w:val="FF0000"/>
                <w:sz w:val="20"/>
                <w:szCs w:val="20"/>
              </w:rPr>
              <w:t xml:space="preserve"> </w:t>
            </w:r>
            <w:r>
              <w:rPr>
                <w:rFonts w:ascii="GHEA Grapalat" w:hAnsi="GHEA Grapalat" w:cs="GHEA Grapalat"/>
                <w:b/>
                <w:color w:val="FF0000"/>
                <w:sz w:val="20"/>
                <w:szCs w:val="20"/>
              </w:rPr>
              <w:t>օր</w:t>
            </w:r>
          </w:p>
        </w:tc>
      </w:tr>
      <w:tr w:rsidR="00727ADE" w:rsidRPr="004F71AE" w14:paraId="15A674F2" w14:textId="77777777" w:rsidTr="00562B77">
        <w:trPr>
          <w:cantSplit/>
          <w:trHeight w:val="567"/>
          <w:jc w:val="center"/>
        </w:trPr>
        <w:tc>
          <w:tcPr>
            <w:tcW w:w="5180" w:type="dxa"/>
            <w:gridSpan w:val="2"/>
            <w:vAlign w:val="center"/>
          </w:tcPr>
          <w:p w14:paraId="63093E4C" w14:textId="77777777" w:rsidR="00727ADE" w:rsidRPr="004F71AE" w:rsidRDefault="00727ADE" w:rsidP="00727ADE">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14:paraId="74A7C671" w14:textId="26AD0D93" w:rsidR="00727ADE" w:rsidRPr="004F71AE" w:rsidRDefault="00727ADE" w:rsidP="00727ADE">
            <w:pPr>
              <w:jc w:val="center"/>
              <w:rPr>
                <w:rFonts w:ascii="GHEA Grapalat" w:hAnsi="GHEA Grapalat"/>
                <w:sz w:val="20"/>
                <w:szCs w:val="20"/>
                <w:lang w:val="hy-AM"/>
              </w:rPr>
            </w:pPr>
            <w:r>
              <w:rPr>
                <w:rFonts w:ascii="Sylfaen" w:hAnsi="Sylfaen" w:cs="Calibri"/>
                <w:color w:val="000000"/>
                <w:sz w:val="16"/>
                <w:szCs w:val="16"/>
                <w:lang w:val="hy-AM"/>
              </w:rPr>
              <w:t>Պայմանագիրն</w:t>
            </w:r>
            <w:r w:rsidRPr="00843183">
              <w:rPr>
                <w:rFonts w:ascii="Sylfaen" w:hAnsi="Sylfaen" w:cs="Calibri"/>
                <w:color w:val="000000"/>
                <w:sz w:val="16"/>
                <w:szCs w:val="16"/>
                <w:lang w:val="pt-BR"/>
              </w:rPr>
              <w:t xml:space="preserve"> </w:t>
            </w:r>
            <w:r>
              <w:rPr>
                <w:rFonts w:ascii="Sylfaen" w:hAnsi="Sylfaen" w:cs="Calibri"/>
                <w:color w:val="000000"/>
                <w:sz w:val="16"/>
                <w:szCs w:val="16"/>
              </w:rPr>
              <w:t>ուժի</w:t>
            </w:r>
            <w:r w:rsidRPr="00843183">
              <w:rPr>
                <w:rFonts w:ascii="Sylfaen" w:hAnsi="Sylfaen" w:cs="Calibri"/>
                <w:color w:val="000000"/>
                <w:sz w:val="16"/>
                <w:szCs w:val="16"/>
                <w:lang w:val="pt-BR"/>
              </w:rPr>
              <w:t xml:space="preserve"> </w:t>
            </w:r>
            <w:r>
              <w:rPr>
                <w:rFonts w:ascii="Sylfaen" w:hAnsi="Sylfaen" w:cs="Calibri"/>
                <w:color w:val="000000"/>
                <w:sz w:val="16"/>
                <w:szCs w:val="16"/>
              </w:rPr>
              <w:t>մեջ</w:t>
            </w:r>
            <w:r w:rsidRPr="00843183">
              <w:rPr>
                <w:rFonts w:ascii="Sylfaen" w:hAnsi="Sylfaen" w:cs="Calibri"/>
                <w:color w:val="000000"/>
                <w:sz w:val="16"/>
                <w:szCs w:val="16"/>
                <w:lang w:val="pt-BR"/>
              </w:rPr>
              <w:t xml:space="preserve"> </w:t>
            </w:r>
            <w:r>
              <w:rPr>
                <w:rFonts w:ascii="Sylfaen" w:hAnsi="Sylfaen" w:cs="Calibri"/>
                <w:color w:val="000000"/>
                <w:sz w:val="16"/>
                <w:szCs w:val="16"/>
              </w:rPr>
              <w:t>մտնելու</w:t>
            </w:r>
            <w:r w:rsidRPr="00843183">
              <w:rPr>
                <w:rFonts w:ascii="Sylfaen" w:hAnsi="Sylfaen" w:cs="Calibri"/>
                <w:color w:val="000000"/>
                <w:sz w:val="16"/>
                <w:szCs w:val="16"/>
                <w:lang w:val="pt-BR"/>
              </w:rPr>
              <w:t xml:space="preserve"> </w:t>
            </w:r>
            <w:r>
              <w:rPr>
                <w:rFonts w:ascii="Sylfaen" w:hAnsi="Sylfaen" w:cs="Calibri"/>
                <w:color w:val="000000"/>
                <w:sz w:val="16"/>
                <w:szCs w:val="16"/>
              </w:rPr>
              <w:t>օրվանից</w:t>
            </w:r>
            <w:r w:rsidRPr="00843183">
              <w:rPr>
                <w:rFonts w:ascii="Sylfaen" w:hAnsi="Sylfaen" w:cs="Calibri"/>
                <w:color w:val="000000"/>
                <w:sz w:val="16"/>
                <w:szCs w:val="16"/>
                <w:lang w:val="pt-BR"/>
              </w:rPr>
              <w:t xml:space="preserve"> </w:t>
            </w:r>
            <w:r>
              <w:rPr>
                <w:rFonts w:ascii="Sylfaen" w:hAnsi="Sylfaen" w:cs="Calibri"/>
                <w:color w:val="000000"/>
                <w:sz w:val="16"/>
                <w:szCs w:val="16"/>
              </w:rPr>
              <w:t>սկսած</w:t>
            </w:r>
          </w:p>
        </w:tc>
        <w:tc>
          <w:tcPr>
            <w:tcW w:w="1996" w:type="dxa"/>
            <w:vAlign w:val="center"/>
          </w:tcPr>
          <w:p w14:paraId="6374DF46" w14:textId="53E47F31" w:rsidR="00727ADE" w:rsidRPr="004F71AE" w:rsidRDefault="005E6B94" w:rsidP="00727ADE">
            <w:pPr>
              <w:rPr>
                <w:rFonts w:ascii="GHEA Grapalat" w:hAnsi="GHEA Grapalat"/>
                <w:sz w:val="20"/>
                <w:szCs w:val="20"/>
                <w:lang w:val="pt-BR"/>
              </w:rPr>
            </w:pPr>
            <w:r>
              <w:rPr>
                <w:rFonts w:ascii="GHEA Grapalat" w:hAnsi="GHEA Grapalat"/>
                <w:b/>
                <w:color w:val="FF0000"/>
                <w:sz w:val="20"/>
                <w:szCs w:val="20"/>
              </w:rPr>
              <w:t>30 աշխ</w:t>
            </w:r>
            <w:r>
              <w:rPr>
                <w:rFonts w:ascii="Cambria Math" w:hAnsi="Cambria Math" w:cs="Cambria Math"/>
                <w:b/>
                <w:color w:val="FF0000"/>
                <w:sz w:val="20"/>
                <w:szCs w:val="20"/>
              </w:rPr>
              <w:t>․</w:t>
            </w:r>
            <w:r>
              <w:rPr>
                <w:rFonts w:ascii="GHEA Grapalat" w:hAnsi="GHEA Grapalat"/>
                <w:b/>
                <w:color w:val="FF0000"/>
                <w:sz w:val="20"/>
                <w:szCs w:val="20"/>
              </w:rPr>
              <w:t xml:space="preserve"> </w:t>
            </w:r>
            <w:r>
              <w:rPr>
                <w:rFonts w:ascii="GHEA Grapalat" w:hAnsi="GHEA Grapalat" w:cs="GHEA Grapalat"/>
                <w:b/>
                <w:color w:val="FF0000"/>
                <w:sz w:val="20"/>
                <w:szCs w:val="20"/>
              </w:rPr>
              <w:t>օր</w:t>
            </w:r>
          </w:p>
        </w:tc>
      </w:tr>
    </w:tbl>
    <w:p w14:paraId="2DE12CB3" w14:textId="333A8430" w:rsidR="00094F22" w:rsidRDefault="00C55D56" w:rsidP="00C55D56">
      <w:pPr>
        <w:keepNext/>
        <w:jc w:val="center"/>
        <w:outlineLvl w:val="3"/>
        <w:rPr>
          <w:rFonts w:ascii="GHEA Grapalat" w:hAnsi="GHEA Grapalat"/>
          <w:sz w:val="32"/>
          <w:lang w:val="pt-BR"/>
        </w:rPr>
      </w:pPr>
      <w:r>
        <w:rPr>
          <w:rFonts w:ascii="GHEA Grapalat" w:hAnsi="GHEA Grapalat"/>
          <w:noProof/>
          <w:sz w:val="32"/>
          <w:lang w:val="ru-RU" w:eastAsia="ru-RU"/>
        </w:rPr>
        <w:drawing>
          <wp:inline distT="0" distB="0" distL="0" distR="0" wp14:anchorId="67246DFE" wp14:editId="388075F8">
            <wp:extent cx="5734050" cy="3067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3067050"/>
                    </a:xfrm>
                    <a:prstGeom prst="rect">
                      <a:avLst/>
                    </a:prstGeom>
                    <a:noFill/>
                    <a:ln>
                      <a:noFill/>
                    </a:ln>
                  </pic:spPr>
                </pic:pic>
              </a:graphicData>
            </a:graphic>
          </wp:inline>
        </w:drawing>
      </w:r>
    </w:p>
    <w:p w14:paraId="31E80A29" w14:textId="77777777" w:rsidR="00C55D56" w:rsidRPr="004F71AE" w:rsidRDefault="00C55D56" w:rsidP="00C55D56">
      <w:pPr>
        <w:keepNext/>
        <w:jc w:val="center"/>
        <w:outlineLvl w:val="3"/>
        <w:rPr>
          <w:rFonts w:ascii="GHEA Grapalat" w:hAnsi="GHEA Grapalat"/>
          <w:sz w:val="32"/>
          <w:lang w:val="pt-BR"/>
        </w:rPr>
      </w:pPr>
    </w:p>
    <w:p w14:paraId="327C9F20" w14:textId="77777777"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40F35016" w14:textId="77777777" w:rsidTr="00562B77">
        <w:trPr>
          <w:jc w:val="center"/>
        </w:trPr>
        <w:tc>
          <w:tcPr>
            <w:tcW w:w="4536" w:type="dxa"/>
          </w:tcPr>
          <w:p w14:paraId="71F16F2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56414364" w14:textId="77777777" w:rsidR="00094F22" w:rsidRPr="004F71AE" w:rsidRDefault="00094F22" w:rsidP="00562B77">
            <w:pPr>
              <w:rPr>
                <w:rFonts w:ascii="GHEA Grapalat" w:hAnsi="GHEA Grapalat"/>
                <w:lang w:val="ru-RU"/>
              </w:rPr>
            </w:pPr>
          </w:p>
          <w:p w14:paraId="20C33DA7" w14:textId="77777777" w:rsidR="00094F22" w:rsidRPr="004F71AE" w:rsidRDefault="00094F22" w:rsidP="00562B77">
            <w:pPr>
              <w:rPr>
                <w:rFonts w:ascii="GHEA Grapalat" w:hAnsi="GHEA Grapalat"/>
                <w:lang w:val="ru-RU"/>
              </w:rPr>
            </w:pPr>
          </w:p>
          <w:p w14:paraId="7D20FFD6"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7603C29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094CA221"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5BF470ED" w14:textId="77777777" w:rsidR="00094F22" w:rsidRPr="004F71AE" w:rsidRDefault="00094F22" w:rsidP="00562B77">
            <w:pPr>
              <w:spacing w:line="360" w:lineRule="auto"/>
              <w:jc w:val="center"/>
              <w:rPr>
                <w:rFonts w:ascii="GHEA Grapalat" w:hAnsi="GHEA Grapalat"/>
                <w:lang w:val="ru-RU"/>
              </w:rPr>
            </w:pPr>
          </w:p>
        </w:tc>
        <w:tc>
          <w:tcPr>
            <w:tcW w:w="4343" w:type="dxa"/>
          </w:tcPr>
          <w:p w14:paraId="4B9D22FE"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66543D84" w14:textId="77777777" w:rsidR="00094F22" w:rsidRPr="004F71AE" w:rsidRDefault="00094F22" w:rsidP="00562B77">
            <w:pPr>
              <w:jc w:val="center"/>
              <w:rPr>
                <w:rFonts w:ascii="GHEA Grapalat" w:hAnsi="GHEA Grapalat"/>
                <w:lang w:val="ru-RU"/>
              </w:rPr>
            </w:pPr>
          </w:p>
          <w:p w14:paraId="48C8E996" w14:textId="77777777" w:rsidR="00094F22" w:rsidRPr="004F71AE" w:rsidRDefault="00094F22" w:rsidP="00562B77">
            <w:pPr>
              <w:jc w:val="center"/>
              <w:rPr>
                <w:rFonts w:ascii="GHEA Grapalat" w:hAnsi="GHEA Grapalat"/>
                <w:lang w:val="ru-RU"/>
              </w:rPr>
            </w:pPr>
          </w:p>
          <w:p w14:paraId="5EB60A4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8B4A65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155D8CE8"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5154317C" w14:textId="77777777" w:rsidR="00094F22" w:rsidRPr="004F71AE" w:rsidRDefault="00094F22" w:rsidP="00094F22">
      <w:pPr>
        <w:jc w:val="both"/>
        <w:rPr>
          <w:rFonts w:ascii="GHEA Grapalat" w:hAnsi="GHEA Grapalat"/>
          <w:lang w:val="pt-BR"/>
        </w:rPr>
      </w:pPr>
    </w:p>
    <w:p w14:paraId="25FB458E" w14:textId="77777777" w:rsidR="00094F22" w:rsidRPr="004F71AE" w:rsidRDefault="00094F22" w:rsidP="00094F22">
      <w:pPr>
        <w:tabs>
          <w:tab w:val="left" w:pos="8789"/>
        </w:tabs>
        <w:jc w:val="both"/>
        <w:rPr>
          <w:rFonts w:ascii="GHEA Grapalat" w:hAnsi="GHEA Grapalat"/>
          <w:lang w:val="pt-BR"/>
        </w:rPr>
      </w:pPr>
    </w:p>
    <w:p w14:paraId="33A81474" w14:textId="77777777" w:rsidR="00094F22" w:rsidRPr="004F71AE" w:rsidRDefault="00094F22" w:rsidP="00094F22">
      <w:pPr>
        <w:tabs>
          <w:tab w:val="left" w:pos="1080"/>
        </w:tabs>
        <w:ind w:right="-7" w:firstLine="567"/>
        <w:jc w:val="both"/>
        <w:rPr>
          <w:rFonts w:ascii="GHEA Grapalat" w:hAnsi="GHEA Grapalat"/>
          <w:lang w:val="pt-BR"/>
        </w:rPr>
      </w:pPr>
    </w:p>
    <w:p w14:paraId="52258500" w14:textId="77777777" w:rsidR="00094F22" w:rsidRPr="004F71AE" w:rsidRDefault="00094F22" w:rsidP="00094F22">
      <w:pPr>
        <w:rPr>
          <w:rFonts w:ascii="GHEA Grapalat" w:hAnsi="GHEA Grapalat"/>
          <w:lang w:val="pt-BR"/>
        </w:rPr>
      </w:pPr>
    </w:p>
    <w:p w14:paraId="046C2932" w14:textId="77777777" w:rsidR="00094F22" w:rsidRPr="004F71AE" w:rsidRDefault="00094F22" w:rsidP="00094F22">
      <w:pPr>
        <w:rPr>
          <w:rFonts w:ascii="GHEA Grapalat" w:hAnsi="GHEA Grapalat"/>
          <w:lang w:val="pt-BR"/>
        </w:rPr>
      </w:pPr>
    </w:p>
    <w:p w14:paraId="44750E9F" w14:textId="77777777"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14:paraId="59BED116" w14:textId="77777777" w:rsidR="00094F22" w:rsidRPr="004F71AE" w:rsidRDefault="00094F22" w:rsidP="00094F22">
      <w:pPr>
        <w:rPr>
          <w:rFonts w:ascii="GHEA Grapalat" w:hAnsi="GHEA Grapalat"/>
          <w:lang w:val="pt-BR"/>
        </w:rPr>
      </w:pPr>
    </w:p>
    <w:p w14:paraId="08682558" w14:textId="77777777" w:rsidR="00094F22" w:rsidRPr="004F71AE" w:rsidRDefault="00094F22" w:rsidP="00094F22">
      <w:pPr>
        <w:rPr>
          <w:rFonts w:ascii="GHEA Grapalat" w:hAnsi="GHEA Grapalat"/>
          <w:lang w:val="pt-BR"/>
        </w:rPr>
      </w:pPr>
    </w:p>
    <w:p w14:paraId="1E6D471C" w14:textId="77777777"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14:paraId="614DC21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14:paraId="7F1C63D7"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14:paraId="7F2F2DB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14:paraId="4FFA5E3C" w14:textId="77777777" w:rsidR="00094F22" w:rsidRPr="004F71AE" w:rsidRDefault="00094F22" w:rsidP="00094F22">
      <w:pPr>
        <w:tabs>
          <w:tab w:val="left" w:pos="9540"/>
        </w:tabs>
        <w:rPr>
          <w:rFonts w:ascii="GHEA Grapalat" w:hAnsi="GHEA Grapalat"/>
          <w:sz w:val="20"/>
          <w:lang w:val="pt-BR"/>
        </w:rPr>
      </w:pPr>
    </w:p>
    <w:p w14:paraId="52FE1503" w14:textId="77777777" w:rsidR="00094F22" w:rsidRPr="004F71AE" w:rsidRDefault="00094F22" w:rsidP="00094F22">
      <w:pPr>
        <w:tabs>
          <w:tab w:val="left" w:pos="9540"/>
        </w:tabs>
        <w:rPr>
          <w:rFonts w:ascii="GHEA Grapalat" w:hAnsi="GHEA Grapalat"/>
          <w:sz w:val="20"/>
          <w:lang w:val="pt-BR"/>
        </w:rPr>
      </w:pPr>
    </w:p>
    <w:p w14:paraId="7878FF89" w14:textId="77777777"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14:paraId="54F016BE" w14:textId="77777777"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r w:rsidRPr="004F71AE">
        <w:rPr>
          <w:rFonts w:ascii="GHEA Grapalat" w:hAnsi="GHEA Grapalat" w:cs="Sylfaen"/>
          <w:sz w:val="18"/>
        </w:rPr>
        <w:t>դրամ</w:t>
      </w:r>
    </w:p>
    <w:tbl>
      <w:tblPr>
        <w:tblW w:w="10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356"/>
        <w:gridCol w:w="1688"/>
        <w:gridCol w:w="431"/>
        <w:gridCol w:w="431"/>
        <w:gridCol w:w="456"/>
        <w:gridCol w:w="431"/>
        <w:gridCol w:w="431"/>
        <w:gridCol w:w="431"/>
        <w:gridCol w:w="431"/>
        <w:gridCol w:w="431"/>
        <w:gridCol w:w="431"/>
        <w:gridCol w:w="431"/>
        <w:gridCol w:w="431"/>
        <w:gridCol w:w="455"/>
        <w:gridCol w:w="339"/>
        <w:gridCol w:w="862"/>
      </w:tblGrid>
      <w:tr w:rsidR="00B5426C" w:rsidRPr="004F71AE" w14:paraId="74A650C4" w14:textId="77777777" w:rsidTr="00A67DEA">
        <w:tc>
          <w:tcPr>
            <w:tcW w:w="10785" w:type="dxa"/>
            <w:gridSpan w:val="17"/>
          </w:tcPr>
          <w:p w14:paraId="19A54720" w14:textId="061F6322" w:rsidR="00B5426C" w:rsidRPr="004F71AE" w:rsidRDefault="00B5426C" w:rsidP="00562B77">
            <w:pPr>
              <w:jc w:val="center"/>
              <w:rPr>
                <w:rFonts w:ascii="GHEA Grapalat" w:hAnsi="GHEA Grapalat"/>
                <w:sz w:val="18"/>
                <w:lang w:val="es-ES"/>
              </w:rPr>
            </w:pPr>
            <w:r w:rsidRPr="004F71AE">
              <w:rPr>
                <w:rFonts w:ascii="GHEA Grapalat" w:hAnsi="GHEA Grapalat"/>
                <w:sz w:val="18"/>
                <w:lang w:val="es-ES"/>
              </w:rPr>
              <w:t>Աշխատանքի</w:t>
            </w:r>
          </w:p>
        </w:tc>
      </w:tr>
      <w:tr w:rsidR="00B5426C" w:rsidRPr="00E621F3" w14:paraId="4292127E" w14:textId="77777777" w:rsidTr="0010390A">
        <w:tc>
          <w:tcPr>
            <w:tcW w:w="1319" w:type="dxa"/>
            <w:vMerge w:val="restart"/>
            <w:vAlign w:val="center"/>
          </w:tcPr>
          <w:p w14:paraId="2B756D9C" w14:textId="77777777" w:rsidR="00B5426C" w:rsidRPr="004F71AE" w:rsidRDefault="00B5426C" w:rsidP="00562B77">
            <w:pPr>
              <w:jc w:val="center"/>
              <w:rPr>
                <w:rFonts w:ascii="GHEA Grapalat" w:hAnsi="GHEA Grapalat"/>
                <w:sz w:val="18"/>
                <w:lang w:val="es-ES"/>
              </w:rPr>
            </w:pPr>
            <w:r w:rsidRPr="004F71AE">
              <w:rPr>
                <w:rFonts w:ascii="GHEA Grapalat" w:hAnsi="GHEA Grapalat"/>
                <w:sz w:val="18"/>
              </w:rPr>
              <w:t>հրավերով նախատեսված չափաբաժնի համարը</w:t>
            </w:r>
          </w:p>
        </w:tc>
        <w:tc>
          <w:tcPr>
            <w:tcW w:w="1356" w:type="dxa"/>
            <w:vMerge w:val="restart"/>
            <w:vAlign w:val="center"/>
          </w:tcPr>
          <w:p w14:paraId="52FABDA2" w14:textId="77777777" w:rsidR="00B5426C" w:rsidRPr="004F71AE" w:rsidRDefault="00B5426C" w:rsidP="00562B77">
            <w:pPr>
              <w:jc w:val="center"/>
              <w:rPr>
                <w:rFonts w:ascii="GHEA Grapalat" w:hAnsi="GHEA Grapalat"/>
                <w:sz w:val="18"/>
                <w:lang w:val="es-ES"/>
              </w:rPr>
            </w:pPr>
            <w:r w:rsidRPr="004F71AE">
              <w:rPr>
                <w:rFonts w:ascii="GHEA Grapalat" w:hAnsi="GHEA Grapalat"/>
                <w:sz w:val="18"/>
              </w:rPr>
              <w:t>գնումների</w:t>
            </w:r>
            <w:r w:rsidRPr="004F71AE">
              <w:rPr>
                <w:rFonts w:ascii="GHEA Grapalat" w:hAnsi="GHEA Grapalat"/>
                <w:sz w:val="18"/>
                <w:lang w:val="es-ES"/>
              </w:rPr>
              <w:t xml:space="preserve"> </w:t>
            </w:r>
            <w:r w:rsidRPr="004F71AE">
              <w:rPr>
                <w:rFonts w:ascii="GHEA Grapalat" w:hAnsi="GHEA Grapalat"/>
                <w:sz w:val="18"/>
              </w:rPr>
              <w:t>պլանով</w:t>
            </w:r>
            <w:r w:rsidRPr="004F71AE">
              <w:rPr>
                <w:rFonts w:ascii="GHEA Grapalat" w:hAnsi="GHEA Grapalat"/>
                <w:sz w:val="18"/>
                <w:lang w:val="es-ES"/>
              </w:rPr>
              <w:t xml:space="preserve"> </w:t>
            </w:r>
            <w:r w:rsidRPr="004F71AE">
              <w:rPr>
                <w:rFonts w:ascii="GHEA Grapalat" w:hAnsi="GHEA Grapalat"/>
                <w:sz w:val="18"/>
              </w:rPr>
              <w:t>նախատեսված</w:t>
            </w:r>
            <w:r w:rsidRPr="004F71AE">
              <w:rPr>
                <w:rFonts w:ascii="GHEA Grapalat" w:hAnsi="GHEA Grapalat"/>
                <w:sz w:val="18"/>
                <w:lang w:val="es-ES"/>
              </w:rPr>
              <w:t xml:space="preserve"> </w:t>
            </w:r>
            <w:r w:rsidRPr="004F71AE">
              <w:rPr>
                <w:rFonts w:ascii="GHEA Grapalat" w:hAnsi="GHEA Grapalat"/>
                <w:sz w:val="18"/>
              </w:rPr>
              <w:t>միջանցիկ</w:t>
            </w:r>
            <w:r w:rsidRPr="004F71AE">
              <w:rPr>
                <w:rFonts w:ascii="GHEA Grapalat" w:hAnsi="GHEA Grapalat"/>
                <w:sz w:val="18"/>
                <w:lang w:val="es-ES"/>
              </w:rPr>
              <w:t xml:space="preserve"> </w:t>
            </w:r>
            <w:r w:rsidRPr="004F71AE">
              <w:rPr>
                <w:rFonts w:ascii="GHEA Grapalat" w:hAnsi="GHEA Grapalat"/>
                <w:sz w:val="18"/>
              </w:rPr>
              <w:t>ծածկագիրը</w:t>
            </w:r>
            <w:r w:rsidRPr="004F71AE">
              <w:rPr>
                <w:rFonts w:ascii="GHEA Grapalat" w:hAnsi="GHEA Grapalat"/>
                <w:sz w:val="18"/>
                <w:lang w:val="es-ES"/>
              </w:rPr>
              <w:t xml:space="preserve">` </w:t>
            </w:r>
            <w:r w:rsidRPr="004F71AE">
              <w:rPr>
                <w:rFonts w:ascii="GHEA Grapalat" w:hAnsi="GHEA Grapalat"/>
                <w:sz w:val="18"/>
              </w:rPr>
              <w:t>ըստ</w:t>
            </w:r>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r w:rsidRPr="004F71AE">
              <w:rPr>
                <w:rFonts w:ascii="GHEA Grapalat" w:hAnsi="GHEA Grapalat"/>
                <w:sz w:val="18"/>
              </w:rPr>
              <w:t>դասակարգման</w:t>
            </w:r>
            <w:r w:rsidRPr="004F71AE">
              <w:rPr>
                <w:rFonts w:ascii="GHEA Grapalat" w:hAnsi="GHEA Grapalat"/>
                <w:sz w:val="18"/>
                <w:lang w:val="es-ES"/>
              </w:rPr>
              <w:t xml:space="preserve"> (CPV)</w:t>
            </w:r>
          </w:p>
        </w:tc>
        <w:tc>
          <w:tcPr>
            <w:tcW w:w="1688" w:type="dxa"/>
            <w:vMerge w:val="restart"/>
            <w:vAlign w:val="center"/>
          </w:tcPr>
          <w:p w14:paraId="7849C006" w14:textId="77777777" w:rsidR="00B5426C" w:rsidRPr="004F71AE" w:rsidRDefault="00B5426C" w:rsidP="00562B77">
            <w:pPr>
              <w:jc w:val="center"/>
              <w:rPr>
                <w:rFonts w:ascii="GHEA Grapalat" w:hAnsi="GHEA Grapalat"/>
                <w:sz w:val="18"/>
                <w:lang w:val="es-ES"/>
              </w:rPr>
            </w:pPr>
            <w:r w:rsidRPr="004F71AE">
              <w:rPr>
                <w:rFonts w:ascii="GHEA Grapalat" w:hAnsi="GHEA Grapalat"/>
                <w:sz w:val="18"/>
              </w:rPr>
              <w:t>անվանումը</w:t>
            </w:r>
          </w:p>
        </w:tc>
        <w:tc>
          <w:tcPr>
            <w:tcW w:w="6422" w:type="dxa"/>
            <w:gridSpan w:val="14"/>
          </w:tcPr>
          <w:p w14:paraId="40588DA8" w14:textId="6A5C0963" w:rsidR="00B5426C" w:rsidRDefault="00B5426C" w:rsidP="001D1CC4">
            <w:pPr>
              <w:jc w:val="both"/>
              <w:rPr>
                <w:rFonts w:ascii="GHEA Grapalat" w:hAnsi="GHEA Grapalat"/>
                <w:b/>
                <w:color w:val="FF0000"/>
                <w:sz w:val="20"/>
                <w:lang w:val="hy-AM"/>
              </w:rPr>
            </w:pPr>
            <w:r w:rsidRPr="00EC5E2F">
              <w:rPr>
                <w:rFonts w:ascii="GHEA Grapalat" w:hAnsi="GHEA Grapalat"/>
                <w:b/>
                <w:sz w:val="20"/>
                <w:lang w:val="es-ES"/>
              </w:rPr>
              <w:t>Աշխատանքի դիմաց վճարումները նախատեսվում է իրականացնել</w:t>
            </w:r>
            <w:r w:rsidRPr="004F71AE">
              <w:rPr>
                <w:rFonts w:ascii="GHEA Grapalat" w:hAnsi="GHEA Grapalat"/>
                <w:b/>
                <w:color w:val="FF0000"/>
                <w:sz w:val="20"/>
                <w:lang w:val="es-ES"/>
              </w:rPr>
              <w:t xml:space="preserve"> </w:t>
            </w:r>
            <w:r>
              <w:rPr>
                <w:rFonts w:ascii="GHEA Grapalat" w:hAnsi="GHEA Grapalat"/>
                <w:b/>
                <w:color w:val="FF0000"/>
                <w:sz w:val="20"/>
                <w:lang w:val="hy-AM"/>
              </w:rPr>
              <w:t xml:space="preserve"> </w:t>
            </w:r>
          </w:p>
          <w:p w14:paraId="203F3A07" w14:textId="7F78ED1E" w:rsidR="00B5426C" w:rsidRPr="00EC5E2F" w:rsidRDefault="00B5426C" w:rsidP="001D1CC4">
            <w:pPr>
              <w:jc w:val="both"/>
              <w:rPr>
                <w:rFonts w:ascii="GHEA Grapalat" w:hAnsi="GHEA Grapalat"/>
                <w:b/>
                <w:sz w:val="20"/>
                <w:lang w:val="es-ES"/>
              </w:rPr>
            </w:pPr>
            <w:r w:rsidRPr="00EC5E2F">
              <w:rPr>
                <w:rFonts w:ascii="GHEA Grapalat" w:hAnsi="GHEA Grapalat"/>
                <w:b/>
                <w:sz w:val="20"/>
                <w:lang w:val="es-ES"/>
              </w:rPr>
              <w:t>202</w:t>
            </w:r>
            <w:r>
              <w:rPr>
                <w:rFonts w:ascii="GHEA Grapalat" w:hAnsi="GHEA Grapalat"/>
                <w:b/>
                <w:sz w:val="20"/>
                <w:lang w:val="hy-AM"/>
              </w:rPr>
              <w:t>5</w:t>
            </w:r>
            <w:r w:rsidRPr="00EC5E2F">
              <w:rPr>
                <w:rFonts w:ascii="GHEA Grapalat" w:hAnsi="GHEA Grapalat"/>
                <w:b/>
                <w:sz w:val="20"/>
                <w:lang w:val="es-ES"/>
              </w:rPr>
              <w:t>թ-ին` ըստ ամիսների, այդ թվում**</w:t>
            </w:r>
          </w:p>
          <w:p w14:paraId="34A1E9C6" w14:textId="77777777" w:rsidR="00B5426C" w:rsidRPr="004F71AE" w:rsidRDefault="00B5426C" w:rsidP="00D229BC">
            <w:pPr>
              <w:jc w:val="both"/>
              <w:rPr>
                <w:rFonts w:ascii="GHEA Grapalat" w:hAnsi="GHEA Grapalat"/>
                <w:sz w:val="18"/>
                <w:lang w:val="es-ES"/>
              </w:rPr>
            </w:pPr>
          </w:p>
        </w:tc>
      </w:tr>
      <w:tr w:rsidR="00B5426C" w:rsidRPr="004F71AE" w14:paraId="04583BDE" w14:textId="77777777" w:rsidTr="00B5426C">
        <w:trPr>
          <w:cantSplit/>
          <w:trHeight w:val="1538"/>
        </w:trPr>
        <w:tc>
          <w:tcPr>
            <w:tcW w:w="1319" w:type="dxa"/>
            <w:vMerge/>
          </w:tcPr>
          <w:p w14:paraId="78DC4323" w14:textId="77777777" w:rsidR="00B5426C" w:rsidRPr="004F71AE" w:rsidRDefault="00B5426C" w:rsidP="00562B77">
            <w:pPr>
              <w:jc w:val="center"/>
              <w:rPr>
                <w:rFonts w:ascii="GHEA Grapalat" w:hAnsi="GHEA Grapalat"/>
                <w:sz w:val="20"/>
                <w:lang w:val="es-ES"/>
              </w:rPr>
            </w:pPr>
          </w:p>
        </w:tc>
        <w:tc>
          <w:tcPr>
            <w:tcW w:w="1356" w:type="dxa"/>
            <w:vMerge/>
          </w:tcPr>
          <w:p w14:paraId="35088DFA" w14:textId="77777777" w:rsidR="00B5426C" w:rsidRPr="004F71AE" w:rsidRDefault="00B5426C" w:rsidP="00562B77">
            <w:pPr>
              <w:jc w:val="center"/>
              <w:rPr>
                <w:rFonts w:ascii="GHEA Grapalat" w:hAnsi="GHEA Grapalat"/>
                <w:sz w:val="20"/>
                <w:lang w:val="es-ES"/>
              </w:rPr>
            </w:pPr>
          </w:p>
        </w:tc>
        <w:tc>
          <w:tcPr>
            <w:tcW w:w="1688" w:type="dxa"/>
            <w:vMerge/>
          </w:tcPr>
          <w:p w14:paraId="243B77D4" w14:textId="77777777" w:rsidR="00B5426C" w:rsidRPr="004F71AE" w:rsidRDefault="00B5426C" w:rsidP="00562B77">
            <w:pPr>
              <w:jc w:val="center"/>
              <w:rPr>
                <w:rFonts w:ascii="GHEA Grapalat" w:hAnsi="GHEA Grapalat"/>
                <w:sz w:val="20"/>
                <w:lang w:val="es-ES"/>
              </w:rPr>
            </w:pPr>
          </w:p>
        </w:tc>
        <w:tc>
          <w:tcPr>
            <w:tcW w:w="431" w:type="dxa"/>
            <w:textDirection w:val="btLr"/>
            <w:vAlign w:val="center"/>
          </w:tcPr>
          <w:p w14:paraId="1870C8D9"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31" w:type="dxa"/>
            <w:textDirection w:val="btLr"/>
            <w:vAlign w:val="center"/>
          </w:tcPr>
          <w:p w14:paraId="39D5F597" w14:textId="77777777" w:rsidR="00B5426C" w:rsidRPr="004F71AE" w:rsidRDefault="00B5426C"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56" w:type="dxa"/>
            <w:textDirection w:val="btLr"/>
            <w:vAlign w:val="center"/>
          </w:tcPr>
          <w:p w14:paraId="603B63A4"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31" w:type="dxa"/>
            <w:textDirection w:val="btLr"/>
            <w:vAlign w:val="center"/>
          </w:tcPr>
          <w:p w14:paraId="616A76D9" w14:textId="77777777" w:rsidR="00B5426C" w:rsidRPr="004F71AE" w:rsidRDefault="00B5426C"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31" w:type="dxa"/>
            <w:textDirection w:val="btLr"/>
            <w:vAlign w:val="center"/>
          </w:tcPr>
          <w:p w14:paraId="4C5E4EBA"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31" w:type="dxa"/>
            <w:textDirection w:val="btLr"/>
            <w:vAlign w:val="center"/>
          </w:tcPr>
          <w:p w14:paraId="58FF24FD"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31" w:type="dxa"/>
            <w:textDirection w:val="btLr"/>
            <w:vAlign w:val="center"/>
          </w:tcPr>
          <w:p w14:paraId="4F3ADB92"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31" w:type="dxa"/>
            <w:textDirection w:val="btLr"/>
            <w:vAlign w:val="center"/>
          </w:tcPr>
          <w:p w14:paraId="20064BD4"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31" w:type="dxa"/>
            <w:textDirection w:val="btLr"/>
            <w:vAlign w:val="center"/>
          </w:tcPr>
          <w:p w14:paraId="2C97CB0D"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31" w:type="dxa"/>
            <w:textDirection w:val="btLr"/>
            <w:vAlign w:val="center"/>
          </w:tcPr>
          <w:p w14:paraId="56556CB1"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31" w:type="dxa"/>
            <w:textDirection w:val="btLr"/>
            <w:vAlign w:val="center"/>
          </w:tcPr>
          <w:p w14:paraId="26379A45"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55" w:type="dxa"/>
            <w:textDirection w:val="btLr"/>
            <w:vAlign w:val="center"/>
          </w:tcPr>
          <w:p w14:paraId="3E2605FC" w14:textId="77777777" w:rsidR="00B5426C" w:rsidRPr="004F71AE" w:rsidRDefault="00B5426C"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339" w:type="dxa"/>
            <w:textDirection w:val="btLr"/>
          </w:tcPr>
          <w:p w14:paraId="25666431" w14:textId="41C61802" w:rsidR="00B5426C" w:rsidRPr="00B5426C" w:rsidRDefault="00B5426C" w:rsidP="00B5426C">
            <w:pPr>
              <w:ind w:left="113" w:right="-1"/>
              <w:jc w:val="center"/>
              <w:rPr>
                <w:rFonts w:ascii="GHEA Grapalat" w:hAnsi="GHEA Grapalat" w:cs="Sylfaen"/>
                <w:sz w:val="18"/>
                <w:szCs w:val="22"/>
                <w:lang w:val="hy-AM"/>
              </w:rPr>
            </w:pPr>
            <w:r>
              <w:rPr>
                <w:rFonts w:ascii="GHEA Grapalat" w:hAnsi="GHEA Grapalat" w:cs="Sylfaen"/>
                <w:sz w:val="18"/>
                <w:szCs w:val="22"/>
                <w:lang w:val="hy-AM"/>
              </w:rPr>
              <w:t>Հունվար 2026թ․</w:t>
            </w:r>
          </w:p>
        </w:tc>
        <w:tc>
          <w:tcPr>
            <w:tcW w:w="862" w:type="dxa"/>
            <w:vAlign w:val="center"/>
          </w:tcPr>
          <w:p w14:paraId="53C061DF" w14:textId="3F07B2E2" w:rsidR="00B5426C" w:rsidRPr="004F71AE" w:rsidRDefault="00B5426C" w:rsidP="00562B77">
            <w:pPr>
              <w:ind w:right="-1"/>
              <w:jc w:val="center"/>
              <w:rPr>
                <w:rFonts w:ascii="GHEA Grapalat" w:hAnsi="GHEA Grapalat"/>
                <w:sz w:val="18"/>
                <w:lang w:val="pt-BR"/>
              </w:rPr>
            </w:pPr>
            <w:r w:rsidRPr="004F71AE">
              <w:rPr>
                <w:rFonts w:ascii="GHEA Grapalat" w:hAnsi="GHEA Grapalat" w:cs="Sylfaen"/>
                <w:sz w:val="18"/>
                <w:szCs w:val="22"/>
                <w:lang w:val="pt-BR"/>
              </w:rPr>
              <w:t>Ընդամենը</w:t>
            </w:r>
          </w:p>
          <w:p w14:paraId="1677933D" w14:textId="77777777" w:rsidR="00B5426C" w:rsidRPr="004F71AE" w:rsidRDefault="00B5426C" w:rsidP="00562B77">
            <w:pPr>
              <w:jc w:val="center"/>
              <w:rPr>
                <w:rFonts w:ascii="GHEA Grapalat" w:hAnsi="GHEA Grapalat"/>
                <w:sz w:val="18"/>
                <w:lang w:val="es-ES"/>
              </w:rPr>
            </w:pPr>
          </w:p>
        </w:tc>
      </w:tr>
      <w:tr w:rsidR="00C55D56" w:rsidRPr="004F71AE" w14:paraId="1055EEC8" w14:textId="77777777" w:rsidTr="00B5426C">
        <w:trPr>
          <w:cantSplit/>
          <w:trHeight w:val="1538"/>
        </w:trPr>
        <w:tc>
          <w:tcPr>
            <w:tcW w:w="1319" w:type="dxa"/>
            <w:vAlign w:val="center"/>
          </w:tcPr>
          <w:p w14:paraId="47FD69AC" w14:textId="77777777" w:rsidR="00C55D56" w:rsidRPr="0025470F" w:rsidRDefault="00C55D56" w:rsidP="00520BC6">
            <w:pPr>
              <w:jc w:val="center"/>
              <w:rPr>
                <w:rFonts w:ascii="GHEA Grapalat" w:hAnsi="GHEA Grapalat" w:cs="Sylfaen"/>
                <w:sz w:val="20"/>
                <w:szCs w:val="20"/>
                <w:lang w:val="pt-BR"/>
              </w:rPr>
            </w:pPr>
            <w:r w:rsidRPr="0025470F">
              <w:rPr>
                <w:rFonts w:ascii="GHEA Grapalat" w:hAnsi="GHEA Grapalat" w:cs="Sylfaen"/>
                <w:sz w:val="20"/>
                <w:szCs w:val="20"/>
                <w:lang w:val="pt-BR"/>
              </w:rPr>
              <w:t>1</w:t>
            </w:r>
          </w:p>
        </w:tc>
        <w:tc>
          <w:tcPr>
            <w:tcW w:w="1356" w:type="dxa"/>
            <w:vAlign w:val="center"/>
          </w:tcPr>
          <w:p w14:paraId="5FCBC3E6" w14:textId="6E9930BE" w:rsidR="00C55D56" w:rsidRPr="0025470F" w:rsidRDefault="00B5426C" w:rsidP="0025470F">
            <w:pPr>
              <w:jc w:val="center"/>
              <w:rPr>
                <w:rFonts w:ascii="GHEA Grapalat" w:hAnsi="GHEA Grapalat" w:cs="Sylfaen"/>
                <w:sz w:val="20"/>
                <w:szCs w:val="20"/>
                <w:lang w:val="pt-BR"/>
              </w:rPr>
            </w:pPr>
            <w:r>
              <w:rPr>
                <w:rFonts w:ascii="GHEA Grapalat" w:hAnsi="GHEA Grapalat" w:cs="Sylfaen"/>
                <w:sz w:val="20"/>
                <w:szCs w:val="20"/>
                <w:lang w:val="pt-BR"/>
              </w:rPr>
              <w:t>45460000</w:t>
            </w:r>
          </w:p>
        </w:tc>
        <w:tc>
          <w:tcPr>
            <w:tcW w:w="1688" w:type="dxa"/>
            <w:vAlign w:val="center"/>
          </w:tcPr>
          <w:p w14:paraId="27273549" w14:textId="4B16311C" w:rsidR="00C55D56" w:rsidRPr="004F71AE" w:rsidRDefault="00C55D56" w:rsidP="00520BC6">
            <w:pPr>
              <w:rPr>
                <w:rFonts w:ascii="GHEA Grapalat" w:hAnsi="GHEA Grapalat"/>
                <w:sz w:val="20"/>
                <w:szCs w:val="20"/>
                <w:lang w:val="pt-BR"/>
              </w:rPr>
            </w:pPr>
            <w:r>
              <w:rPr>
                <w:rFonts w:ascii="GHEA Grapalat" w:hAnsi="GHEA Grapalat" w:cs="Sylfaen"/>
                <w:sz w:val="20"/>
                <w:szCs w:val="20"/>
                <w:lang w:val="pt-BR"/>
              </w:rPr>
              <w:t>Սանհանգույցների կառուցման</w:t>
            </w:r>
            <w:r w:rsidRPr="004F71AE">
              <w:rPr>
                <w:rFonts w:ascii="GHEA Grapalat" w:hAnsi="GHEA Grapalat" w:cs="Sylfaen"/>
                <w:sz w:val="20"/>
                <w:szCs w:val="20"/>
                <w:lang w:val="pt-BR"/>
              </w:rPr>
              <w:t xml:space="preserve">   աշխատանքներ</w:t>
            </w:r>
          </w:p>
        </w:tc>
        <w:tc>
          <w:tcPr>
            <w:tcW w:w="431" w:type="dxa"/>
          </w:tcPr>
          <w:p w14:paraId="2633E61F" w14:textId="77777777" w:rsidR="00C55D56" w:rsidRPr="004F71AE" w:rsidRDefault="00C55D56" w:rsidP="00520BC6">
            <w:pPr>
              <w:rPr>
                <w:lang w:val="ru-RU"/>
              </w:rPr>
            </w:pPr>
          </w:p>
        </w:tc>
        <w:tc>
          <w:tcPr>
            <w:tcW w:w="431" w:type="dxa"/>
          </w:tcPr>
          <w:p w14:paraId="300FFA5F" w14:textId="77777777" w:rsidR="00C55D56" w:rsidRPr="004F71AE" w:rsidRDefault="00C55D56" w:rsidP="00520BC6">
            <w:pPr>
              <w:rPr>
                <w:lang w:val="ru-RU"/>
              </w:rPr>
            </w:pPr>
          </w:p>
        </w:tc>
        <w:tc>
          <w:tcPr>
            <w:tcW w:w="456" w:type="dxa"/>
            <w:textDirection w:val="btLr"/>
            <w:vAlign w:val="center"/>
          </w:tcPr>
          <w:p w14:paraId="7004D072" w14:textId="77777777" w:rsidR="00C55D56" w:rsidRPr="004F71AE" w:rsidRDefault="00C55D56" w:rsidP="00520BC6">
            <w:pPr>
              <w:ind w:left="113" w:right="113"/>
              <w:jc w:val="center"/>
              <w:rPr>
                <w:lang w:val="ru-RU"/>
              </w:rPr>
            </w:pPr>
          </w:p>
        </w:tc>
        <w:tc>
          <w:tcPr>
            <w:tcW w:w="431" w:type="dxa"/>
            <w:textDirection w:val="btLr"/>
            <w:vAlign w:val="center"/>
          </w:tcPr>
          <w:p w14:paraId="03BD9FA0" w14:textId="77777777" w:rsidR="00C55D56" w:rsidRPr="004F71AE" w:rsidRDefault="00C55D56" w:rsidP="00520BC6">
            <w:pPr>
              <w:ind w:left="113" w:right="113"/>
              <w:jc w:val="center"/>
              <w:rPr>
                <w:lang w:val="ru-RU"/>
              </w:rPr>
            </w:pPr>
          </w:p>
        </w:tc>
        <w:tc>
          <w:tcPr>
            <w:tcW w:w="431" w:type="dxa"/>
            <w:textDirection w:val="btLr"/>
            <w:vAlign w:val="center"/>
          </w:tcPr>
          <w:p w14:paraId="1CA17A7E" w14:textId="0A8F8F45" w:rsidR="00C55D56" w:rsidRPr="00117E14" w:rsidRDefault="00C55D56" w:rsidP="00520BC6">
            <w:pPr>
              <w:ind w:left="113" w:right="113"/>
              <w:jc w:val="center"/>
              <w:rPr>
                <w:lang w:val="ru-RU"/>
              </w:rPr>
            </w:pPr>
          </w:p>
        </w:tc>
        <w:tc>
          <w:tcPr>
            <w:tcW w:w="431" w:type="dxa"/>
            <w:textDirection w:val="btLr"/>
            <w:vAlign w:val="center"/>
          </w:tcPr>
          <w:p w14:paraId="79E5048B" w14:textId="6DF27C18" w:rsidR="00C55D56" w:rsidRPr="00117E14" w:rsidRDefault="00C55D56" w:rsidP="00520BC6">
            <w:pPr>
              <w:ind w:left="113" w:right="113"/>
              <w:jc w:val="center"/>
              <w:rPr>
                <w:lang w:val="ru-RU"/>
              </w:rPr>
            </w:pPr>
          </w:p>
        </w:tc>
        <w:tc>
          <w:tcPr>
            <w:tcW w:w="431" w:type="dxa"/>
            <w:textDirection w:val="btLr"/>
            <w:vAlign w:val="center"/>
          </w:tcPr>
          <w:p w14:paraId="61EC415B" w14:textId="407808EE" w:rsidR="00C55D56" w:rsidRPr="00117E14" w:rsidRDefault="00C55D56" w:rsidP="00520BC6">
            <w:pPr>
              <w:ind w:left="113" w:right="113"/>
              <w:jc w:val="center"/>
              <w:rPr>
                <w:lang w:val="ru-RU"/>
              </w:rPr>
            </w:pPr>
          </w:p>
        </w:tc>
        <w:tc>
          <w:tcPr>
            <w:tcW w:w="431" w:type="dxa"/>
            <w:textDirection w:val="btLr"/>
            <w:vAlign w:val="center"/>
          </w:tcPr>
          <w:p w14:paraId="3F941973" w14:textId="0DC3945B" w:rsidR="00C55D56" w:rsidRPr="004F71AE" w:rsidRDefault="00C55D56" w:rsidP="00520BC6">
            <w:pPr>
              <w:ind w:left="113" w:right="113"/>
              <w:jc w:val="center"/>
            </w:pPr>
          </w:p>
        </w:tc>
        <w:tc>
          <w:tcPr>
            <w:tcW w:w="431" w:type="dxa"/>
            <w:textDirection w:val="btLr"/>
            <w:vAlign w:val="center"/>
          </w:tcPr>
          <w:p w14:paraId="2FA11F01" w14:textId="52FEA317" w:rsidR="00C55D56" w:rsidRPr="004F71AE" w:rsidRDefault="00C55D56" w:rsidP="00520BC6">
            <w:pPr>
              <w:ind w:left="113" w:right="113"/>
              <w:jc w:val="center"/>
            </w:pPr>
          </w:p>
        </w:tc>
        <w:tc>
          <w:tcPr>
            <w:tcW w:w="431" w:type="dxa"/>
            <w:textDirection w:val="btLr"/>
            <w:vAlign w:val="center"/>
          </w:tcPr>
          <w:p w14:paraId="532F351D" w14:textId="35A031A1" w:rsidR="00C55D56" w:rsidRPr="004F71AE" w:rsidRDefault="00C55D56" w:rsidP="00520BC6">
            <w:pPr>
              <w:ind w:left="113" w:right="113"/>
              <w:jc w:val="center"/>
            </w:pPr>
          </w:p>
        </w:tc>
        <w:tc>
          <w:tcPr>
            <w:tcW w:w="431" w:type="dxa"/>
            <w:textDirection w:val="btLr"/>
            <w:vAlign w:val="center"/>
          </w:tcPr>
          <w:p w14:paraId="55158BE0" w14:textId="2DDA9559" w:rsidR="00C55D56" w:rsidRPr="004F71AE" w:rsidRDefault="00C55D56" w:rsidP="00520BC6">
            <w:pPr>
              <w:ind w:left="113" w:right="113"/>
              <w:jc w:val="center"/>
            </w:pPr>
          </w:p>
        </w:tc>
        <w:tc>
          <w:tcPr>
            <w:tcW w:w="455" w:type="dxa"/>
            <w:textDirection w:val="btLr"/>
            <w:vAlign w:val="center"/>
          </w:tcPr>
          <w:p w14:paraId="36A3F142" w14:textId="5EFE6039" w:rsidR="00C55D56" w:rsidRPr="004F71AE" w:rsidRDefault="00C55D5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339" w:type="dxa"/>
            <w:textDirection w:val="btLr"/>
          </w:tcPr>
          <w:p w14:paraId="7D95C8D0" w14:textId="4D14D511" w:rsidR="00C55D56" w:rsidRDefault="00B5426C" w:rsidP="00520BC6">
            <w:pPr>
              <w:ind w:left="113" w:right="113"/>
              <w:jc w:val="center"/>
              <w:rPr>
                <w:rFonts w:ascii="GHEA Grapalat" w:hAnsi="GHEA Grapalat"/>
                <w:sz w:val="20"/>
                <w:lang w:val="pt-BR"/>
              </w:rPr>
            </w:pPr>
            <w:r>
              <w:rPr>
                <w:rFonts w:ascii="GHEA Grapalat" w:hAnsi="GHEA Grapalat"/>
                <w:sz w:val="20"/>
                <w:lang w:val="pt-BR"/>
              </w:rPr>
              <w:t>100</w:t>
            </w:r>
            <w:r w:rsidRPr="004F71AE">
              <w:rPr>
                <w:rFonts w:ascii="GHEA Grapalat" w:hAnsi="GHEA Grapalat"/>
                <w:sz w:val="20"/>
                <w:lang w:val="pt-BR"/>
              </w:rPr>
              <w:t>%</w:t>
            </w:r>
          </w:p>
        </w:tc>
        <w:tc>
          <w:tcPr>
            <w:tcW w:w="862" w:type="dxa"/>
            <w:textDirection w:val="btLr"/>
            <w:vAlign w:val="center"/>
          </w:tcPr>
          <w:p w14:paraId="4A6B457F" w14:textId="641E6857" w:rsidR="00C55D56" w:rsidRPr="004F71AE" w:rsidRDefault="00C55D5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r>
    </w:tbl>
    <w:p w14:paraId="4BB639BC" w14:textId="77777777"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D1BB4A" w14:textId="77777777"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14:paraId="110ABF22" w14:textId="77777777"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6C0F3B30" w14:textId="77777777" w:rsidTr="00562B77">
        <w:trPr>
          <w:jc w:val="center"/>
        </w:trPr>
        <w:tc>
          <w:tcPr>
            <w:tcW w:w="4536" w:type="dxa"/>
          </w:tcPr>
          <w:p w14:paraId="64532622"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64EADBB0" w14:textId="77777777" w:rsidR="00094F22" w:rsidRPr="004F71AE" w:rsidRDefault="00094F22" w:rsidP="00562B77">
            <w:pPr>
              <w:rPr>
                <w:rFonts w:ascii="GHEA Grapalat" w:hAnsi="GHEA Grapalat"/>
                <w:lang w:val="ru-RU"/>
              </w:rPr>
            </w:pPr>
          </w:p>
          <w:p w14:paraId="20FADA0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528A6E38"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23B33EF9"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2E83AE20" w14:textId="77777777" w:rsidR="00094F22" w:rsidRPr="004F71AE" w:rsidRDefault="00094F22" w:rsidP="00562B77">
            <w:pPr>
              <w:spacing w:line="360" w:lineRule="auto"/>
              <w:jc w:val="center"/>
              <w:rPr>
                <w:rFonts w:ascii="GHEA Grapalat" w:hAnsi="GHEA Grapalat"/>
                <w:lang w:val="ru-RU"/>
              </w:rPr>
            </w:pPr>
          </w:p>
        </w:tc>
        <w:tc>
          <w:tcPr>
            <w:tcW w:w="4343" w:type="dxa"/>
          </w:tcPr>
          <w:p w14:paraId="0CBBC909"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1B1C15B8" w14:textId="77777777" w:rsidR="00094F22" w:rsidRPr="004F71AE" w:rsidRDefault="00094F22" w:rsidP="00562B77">
            <w:pPr>
              <w:jc w:val="center"/>
              <w:rPr>
                <w:rFonts w:ascii="GHEA Grapalat" w:hAnsi="GHEA Grapalat"/>
                <w:lang w:val="ru-RU"/>
              </w:rPr>
            </w:pPr>
          </w:p>
          <w:p w14:paraId="1F79F735"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250D6B0C"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14:paraId="0ED06715"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F5E80DF" w14:textId="77777777"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14:paraId="0782BC2A" w14:textId="77777777" w:rsidR="00446EDF" w:rsidRPr="004F71AE" w:rsidRDefault="00446EDF" w:rsidP="00094F22">
      <w:pPr>
        <w:ind w:firstLine="567"/>
        <w:jc w:val="right"/>
        <w:rPr>
          <w:rFonts w:ascii="GHEA Grapalat" w:hAnsi="GHEA Grapalat" w:cs="Sylfaen"/>
          <w:sz w:val="20"/>
          <w:szCs w:val="20"/>
          <w:lang w:val="pt-BR"/>
        </w:rPr>
      </w:pPr>
    </w:p>
    <w:p w14:paraId="3D793FDF"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14:paraId="6F9412B8"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1E9F0C57"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56A923DF" w14:textId="77777777" w:rsidR="00094F22" w:rsidRPr="004F71AE" w:rsidRDefault="00094F22" w:rsidP="00094F22">
      <w:pPr>
        <w:ind w:firstLine="567"/>
        <w:jc w:val="right"/>
        <w:rPr>
          <w:rFonts w:ascii="GHEA Grapalat" w:hAnsi="GHEA Grapalat" w:cs="Sylfaen"/>
          <w:sz w:val="22"/>
          <w:szCs w:val="22"/>
          <w:lang w:val="pt-BR"/>
        </w:rPr>
      </w:pPr>
    </w:p>
    <w:p w14:paraId="31D1F9AE" w14:textId="77777777"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E621F3" w14:paraId="7CE60AFB" w14:textId="77777777" w:rsidTr="00562B77">
        <w:trPr>
          <w:tblCellSpacing w:w="7" w:type="dxa"/>
          <w:jc w:val="center"/>
        </w:trPr>
        <w:tc>
          <w:tcPr>
            <w:tcW w:w="0" w:type="auto"/>
            <w:vAlign w:val="center"/>
          </w:tcPr>
          <w:p w14:paraId="5F644F9E" w14:textId="77777777"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14:anchorId="5DEAE710" wp14:editId="17AF3FA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BEB12"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094F22" w:rsidRPr="004F71AE">
              <w:rPr>
                <w:rFonts w:ascii="GHEA Grapalat" w:hAnsi="GHEA Grapalat"/>
                <w:iCs/>
                <w:color w:val="000000"/>
                <w:sz w:val="21"/>
                <w:szCs w:val="21"/>
              </w:rPr>
              <w:t>Պայմանագրի</w:t>
            </w:r>
            <w:r w:rsidR="00094F22" w:rsidRPr="004F71AE">
              <w:rPr>
                <w:rFonts w:ascii="GHEA Grapalat" w:hAnsi="GHEA Grapalat"/>
                <w:iCs/>
                <w:color w:val="000000"/>
                <w:sz w:val="21"/>
                <w:szCs w:val="21"/>
                <w:lang w:val="pt-BR"/>
              </w:rPr>
              <w:t xml:space="preserve"> </w:t>
            </w:r>
            <w:r w:rsidR="00094F22" w:rsidRPr="004F71AE">
              <w:rPr>
                <w:rFonts w:ascii="GHEA Grapalat" w:hAnsi="GHEA Grapalat"/>
                <w:iCs/>
                <w:color w:val="000000"/>
                <w:sz w:val="21"/>
                <w:szCs w:val="21"/>
              </w:rPr>
              <w:t>կողմ</w:t>
            </w:r>
            <w:r w:rsidR="00094F22" w:rsidRPr="004F71AE">
              <w:rPr>
                <w:rFonts w:ascii="GHEA Grapalat" w:hAnsi="GHEA Grapalat"/>
                <w:iCs/>
                <w:color w:val="000000"/>
                <w:sz w:val="21"/>
                <w:szCs w:val="21"/>
                <w:lang w:val="pt-BR"/>
              </w:rPr>
              <w:t xml:space="preserve"> </w:t>
            </w:r>
          </w:p>
          <w:p w14:paraId="264F3E36"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491260FA"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611F3BF9"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w:t>
            </w:r>
          </w:p>
          <w:p w14:paraId="064CA18B"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 xml:space="preserve"> _________________________ </w:t>
            </w:r>
          </w:p>
          <w:p w14:paraId="44DDFC0E"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 xml:space="preserve"> _______________________ </w:t>
            </w:r>
          </w:p>
        </w:tc>
        <w:tc>
          <w:tcPr>
            <w:tcW w:w="0" w:type="auto"/>
            <w:vAlign w:val="center"/>
          </w:tcPr>
          <w:p w14:paraId="131B8586"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Պատվիրատու</w:t>
            </w:r>
          </w:p>
          <w:p w14:paraId="21DE1064"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5F279455"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0C727013"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_________________</w:t>
            </w:r>
          </w:p>
          <w:p w14:paraId="1D4251A9"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____________________________</w:t>
            </w:r>
          </w:p>
          <w:p w14:paraId="1443822F"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___________________________</w:t>
            </w:r>
          </w:p>
        </w:tc>
      </w:tr>
    </w:tbl>
    <w:p w14:paraId="20402B15" w14:textId="77777777"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14:paraId="58C18DAF" w14:textId="77777777" w:rsidR="00094F22" w:rsidRPr="004F71AE" w:rsidRDefault="00094F22" w:rsidP="00094F22">
      <w:pPr>
        <w:ind w:firstLine="375"/>
        <w:rPr>
          <w:rFonts w:ascii="GHEA Grapalat" w:hAnsi="GHEA Grapalat"/>
          <w:iCs/>
          <w:color w:val="000000"/>
          <w:sz w:val="15"/>
          <w:szCs w:val="21"/>
          <w:lang w:val="pt-BR"/>
        </w:rPr>
      </w:pPr>
    </w:p>
    <w:p w14:paraId="1465503D" w14:textId="77777777"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14:paraId="0DC3E996" w14:textId="77777777"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14:paraId="2FE4E687" w14:textId="77777777"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14:paraId="7B6C8402" w14:textId="77777777" w:rsidR="00094F22" w:rsidRPr="004F71AE" w:rsidRDefault="00094F22" w:rsidP="00094F22">
      <w:pPr>
        <w:pStyle w:val="af6"/>
        <w:spacing w:line="240" w:lineRule="auto"/>
        <w:ind w:firstLine="0"/>
        <w:jc w:val="center"/>
        <w:rPr>
          <w:b/>
          <w:bCs/>
          <w:i w:val="0"/>
          <w:iCs/>
          <w:lang w:val="pt-BR"/>
        </w:rPr>
      </w:pPr>
    </w:p>
    <w:p w14:paraId="0D113F0F" w14:textId="77777777"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14:paraId="69ACDF83" w14:textId="77777777" w:rsidR="00094F22" w:rsidRPr="004F71AE" w:rsidRDefault="00094F22" w:rsidP="00094F22">
      <w:pPr>
        <w:pStyle w:val="af6"/>
        <w:spacing w:line="240" w:lineRule="auto"/>
        <w:ind w:firstLine="0"/>
        <w:rPr>
          <w:i w:val="0"/>
          <w:iCs/>
          <w:lang w:val="pt-BR"/>
        </w:rPr>
      </w:pPr>
    </w:p>
    <w:p w14:paraId="2807A638"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այսուհետ</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Պայմանագիր</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անվանումը</w:t>
      </w:r>
      <w:r w:rsidRPr="004F71AE">
        <w:rPr>
          <w:rFonts w:ascii="GHEA Grapalat" w:hAnsi="GHEA Grapalat"/>
          <w:color w:val="000000"/>
          <w:sz w:val="21"/>
          <w:szCs w:val="21"/>
          <w:lang w:val="pt-BR"/>
        </w:rPr>
        <w:t>` ____________________________________________________________________________________________</w:t>
      </w:r>
    </w:p>
    <w:p w14:paraId="48806EF6"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կնքման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ամսաթիվը</w:t>
      </w:r>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14:paraId="022DAB30"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համարը</w:t>
      </w:r>
      <w:r w:rsidRPr="004F71AE">
        <w:rPr>
          <w:rFonts w:ascii="GHEA Grapalat" w:hAnsi="GHEA Grapalat"/>
          <w:color w:val="000000"/>
          <w:sz w:val="21"/>
          <w:szCs w:val="21"/>
          <w:lang w:val="pt-BR"/>
        </w:rPr>
        <w:t>`    __________</w:t>
      </w:r>
    </w:p>
    <w:p w14:paraId="2D0CFF6B" w14:textId="77777777" w:rsidR="00094F22" w:rsidRPr="004F71AE" w:rsidRDefault="00094F22" w:rsidP="00094F22">
      <w:pPr>
        <w:jc w:val="both"/>
        <w:rPr>
          <w:rFonts w:ascii="GHEA Grapalat" w:hAnsi="GHEA Grapalat" w:cs="Sylfaen"/>
          <w:iCs/>
          <w:lang w:val="pt-BR"/>
        </w:rPr>
      </w:pPr>
      <w:proofErr w:type="gramStart"/>
      <w:r w:rsidRPr="004F71AE">
        <w:rPr>
          <w:rFonts w:ascii="GHEA Grapalat" w:hAnsi="GHEA Grapalat"/>
          <w:iCs/>
          <w:color w:val="000000"/>
          <w:sz w:val="21"/>
          <w:szCs w:val="21"/>
        </w:rPr>
        <w:t>Պատվիրատուն</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proofErr w:type="gramEnd"/>
      <w:r w:rsidRPr="004F71AE">
        <w:rPr>
          <w:rFonts w:ascii="GHEA Grapalat" w:hAnsi="GHEA Grapalat"/>
          <w:iCs/>
          <w:color w:val="000000"/>
          <w:sz w:val="21"/>
          <w:szCs w:val="21"/>
          <w:lang w:val="pt-BR"/>
        </w:rPr>
        <w:t xml:space="preserve">  </w:t>
      </w: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կողմը՝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հիմք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պայմանագրի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վերաբերյալ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20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r w:rsidRPr="004F71AE">
        <w:rPr>
          <w:rFonts w:ascii="GHEA Grapalat" w:hAnsi="GHEA Grapalat"/>
          <w:color w:val="000000"/>
          <w:sz w:val="21"/>
          <w:szCs w:val="21"/>
          <w:lang w:val="es-ES"/>
        </w:rPr>
        <w:t>կազմեցին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սույն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արձանագրությունը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հետևյալի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մասին</w:t>
      </w:r>
      <w:r w:rsidRPr="004F71AE">
        <w:rPr>
          <w:rFonts w:ascii="GHEA Grapalat" w:hAnsi="GHEA Grapalat"/>
          <w:color w:val="000000"/>
          <w:sz w:val="21"/>
          <w:szCs w:val="21"/>
          <w:lang w:val="pt-BR"/>
        </w:rPr>
        <w:t>.</w:t>
      </w:r>
    </w:p>
    <w:p w14:paraId="66AF8171" w14:textId="77777777" w:rsidR="00094F22" w:rsidRPr="004F71AE" w:rsidRDefault="00094F22" w:rsidP="00094F22">
      <w:pPr>
        <w:jc w:val="both"/>
        <w:rPr>
          <w:rFonts w:ascii="GHEA Grapalat" w:hAnsi="GHEA Grapalat"/>
          <w:iCs/>
          <w:color w:val="000000"/>
          <w:sz w:val="21"/>
          <w:szCs w:val="21"/>
          <w:lang w:val="hy-AM"/>
        </w:rPr>
      </w:pPr>
      <w:r w:rsidRPr="004F71AE">
        <w:rPr>
          <w:rFonts w:ascii="GHEA Grapalat" w:hAnsi="GHEA Grapalat"/>
          <w:iCs/>
          <w:color w:val="000000"/>
          <w:sz w:val="21"/>
          <w:szCs w:val="21"/>
        </w:rPr>
        <w:t>Պայմանագրի</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շրջանակներում</w:t>
      </w:r>
      <w:r w:rsidRPr="004F71AE">
        <w:rPr>
          <w:rFonts w:ascii="GHEA Grapalat" w:hAnsi="GHEA Grapalat"/>
          <w:iCs/>
          <w:color w:val="000000"/>
          <w:sz w:val="21"/>
          <w:szCs w:val="21"/>
          <w:lang w:val="pt-BR"/>
        </w:rPr>
        <w:t xml:space="preserve"> </w:t>
      </w:r>
      <w:r w:rsidRPr="004F71AE">
        <w:rPr>
          <w:rFonts w:ascii="GHEA Grapalat" w:hAnsi="GHEA Grapalat"/>
          <w:iCs/>
          <w:snapToGrid w:val="0"/>
          <w:color w:val="000000"/>
          <w:sz w:val="21"/>
          <w:szCs w:val="21"/>
          <w:lang w:val="es-ES"/>
        </w:rPr>
        <w:t>Պայմանագրի</w:t>
      </w:r>
      <w:r w:rsidRPr="004F71AE">
        <w:rPr>
          <w:rFonts w:ascii="GHEA Grapalat" w:hAnsi="GHEA Grapalat"/>
          <w:iCs/>
          <w:snapToGrid w:val="0"/>
          <w:color w:val="000000"/>
          <w:sz w:val="21"/>
          <w:szCs w:val="21"/>
          <w:lang w:val="pt-BR"/>
        </w:rPr>
        <w:t xml:space="preserve"> </w:t>
      </w:r>
      <w:proofErr w:type="gramStart"/>
      <w:r w:rsidRPr="004F71AE">
        <w:rPr>
          <w:rFonts w:ascii="GHEA Grapalat" w:hAnsi="GHEA Grapalat"/>
          <w:iCs/>
          <w:snapToGrid w:val="0"/>
          <w:color w:val="000000"/>
          <w:sz w:val="21"/>
          <w:szCs w:val="21"/>
          <w:lang w:val="es-ES"/>
        </w:rPr>
        <w:t>կողմը</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կատարել</w:t>
      </w:r>
      <w:proofErr w:type="gram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հետևյալ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աշխատանքները</w:t>
      </w:r>
      <w:r w:rsidRPr="004F71AE">
        <w:rPr>
          <w:rFonts w:ascii="GHEA Grapalat" w:hAnsi="GHEA Grapalat"/>
          <w:iCs/>
          <w:color w:val="000000"/>
          <w:sz w:val="21"/>
          <w:szCs w:val="21"/>
        </w:rPr>
        <w:t>՝</w:t>
      </w:r>
    </w:p>
    <w:p w14:paraId="7605A729" w14:textId="77777777"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14:paraId="30E3CC5F" w14:textId="77777777" w:rsidTr="00562B77">
        <w:trPr>
          <w:jc w:val="right"/>
        </w:trPr>
        <w:tc>
          <w:tcPr>
            <w:tcW w:w="357" w:type="dxa"/>
            <w:vMerge w:val="restart"/>
            <w:vAlign w:val="center"/>
          </w:tcPr>
          <w:p w14:paraId="51EACB4D"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vAlign w:val="center"/>
          </w:tcPr>
          <w:p w14:paraId="3786291B" w14:textId="77777777"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F71AE">
              <w:rPr>
                <w:rFonts w:ascii="GHEA Grapalat" w:hAnsi="GHEA Grapalat" w:cs="Sylfaen"/>
                <w:sz w:val="18"/>
                <w:szCs w:val="18"/>
              </w:rPr>
              <w:t>Կատարված</w:t>
            </w:r>
            <w:r w:rsidRPr="004F71AE">
              <w:rPr>
                <w:rFonts w:ascii="GHEA Grapalat" w:hAnsi="GHEA Grapalat" w:cs="Courier New"/>
                <w:sz w:val="18"/>
                <w:szCs w:val="18"/>
              </w:rPr>
              <w:t xml:space="preserve"> </w:t>
            </w:r>
            <w:r w:rsidRPr="004F71AE">
              <w:rPr>
                <w:rFonts w:ascii="GHEA Grapalat" w:hAnsi="GHEA Grapalat" w:cs="Sylfaen"/>
                <w:sz w:val="18"/>
                <w:szCs w:val="18"/>
              </w:rPr>
              <w:t>աշխատանքների</w:t>
            </w:r>
          </w:p>
        </w:tc>
      </w:tr>
      <w:tr w:rsidR="00094F22" w:rsidRPr="004F71AE" w14:paraId="200FB863" w14:textId="77777777" w:rsidTr="00562B77">
        <w:trPr>
          <w:jc w:val="right"/>
        </w:trPr>
        <w:tc>
          <w:tcPr>
            <w:tcW w:w="357" w:type="dxa"/>
            <w:vMerge/>
          </w:tcPr>
          <w:p w14:paraId="2E2431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vAlign w:val="center"/>
          </w:tcPr>
          <w:p w14:paraId="3D78BAB2"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անվանումը</w:t>
            </w:r>
          </w:p>
        </w:tc>
        <w:tc>
          <w:tcPr>
            <w:tcW w:w="1440" w:type="dxa"/>
            <w:vMerge w:val="restart"/>
            <w:vAlign w:val="center"/>
          </w:tcPr>
          <w:p w14:paraId="5B9F1581"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տեխնիկական  բնութագրի համառոտ շարադրանքը</w:t>
            </w:r>
          </w:p>
        </w:tc>
        <w:tc>
          <w:tcPr>
            <w:tcW w:w="2916" w:type="dxa"/>
            <w:gridSpan w:val="2"/>
            <w:vAlign w:val="center"/>
          </w:tcPr>
          <w:p w14:paraId="0108E3B6"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քանակական ցուցանիշը</w:t>
            </w:r>
          </w:p>
        </w:tc>
        <w:tc>
          <w:tcPr>
            <w:tcW w:w="2976" w:type="dxa"/>
            <w:gridSpan w:val="2"/>
            <w:vAlign w:val="center"/>
          </w:tcPr>
          <w:p w14:paraId="4D147B88"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կատարման ժամկետը</w:t>
            </w:r>
          </w:p>
        </w:tc>
        <w:tc>
          <w:tcPr>
            <w:tcW w:w="1168" w:type="dxa"/>
            <w:vMerge w:val="restart"/>
            <w:vAlign w:val="center"/>
          </w:tcPr>
          <w:p w14:paraId="25D3F603"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ենթակա գումարը /հազար դրամ/</w:t>
            </w:r>
          </w:p>
        </w:tc>
        <w:tc>
          <w:tcPr>
            <w:tcW w:w="675" w:type="dxa"/>
            <w:vMerge w:val="restart"/>
            <w:vAlign w:val="center"/>
          </w:tcPr>
          <w:p w14:paraId="4F919BB8"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ժամկետը /ըստ վճարման ժամանակացույցի/</w:t>
            </w:r>
          </w:p>
        </w:tc>
      </w:tr>
      <w:tr w:rsidR="00094F22" w:rsidRPr="004F71AE" w14:paraId="3E531658" w14:textId="77777777" w:rsidTr="00562B77">
        <w:trPr>
          <w:trHeight w:val="1105"/>
          <w:jc w:val="right"/>
        </w:trPr>
        <w:tc>
          <w:tcPr>
            <w:tcW w:w="357" w:type="dxa"/>
            <w:vMerge/>
            <w:tcBorders>
              <w:bottom w:val="single" w:sz="4" w:space="0" w:color="auto"/>
            </w:tcBorders>
          </w:tcPr>
          <w:p w14:paraId="16217FF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E35E91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153BD519"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336AED56"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281FBA22"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842" w:type="dxa"/>
            <w:tcBorders>
              <w:bottom w:val="single" w:sz="4" w:space="0" w:color="auto"/>
            </w:tcBorders>
            <w:vAlign w:val="center"/>
          </w:tcPr>
          <w:p w14:paraId="6434858A"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4DF3DB25"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168" w:type="dxa"/>
            <w:vMerge/>
            <w:tcBorders>
              <w:bottom w:val="single" w:sz="4" w:space="0" w:color="auto"/>
            </w:tcBorders>
            <w:vAlign w:val="center"/>
          </w:tcPr>
          <w:p w14:paraId="1F2AF66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E3ABC3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7CC941D" w14:textId="77777777" w:rsidTr="00562B77">
        <w:trPr>
          <w:jc w:val="right"/>
        </w:trPr>
        <w:tc>
          <w:tcPr>
            <w:tcW w:w="357" w:type="dxa"/>
            <w:vAlign w:val="center"/>
          </w:tcPr>
          <w:p w14:paraId="148D06B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Align w:val="center"/>
          </w:tcPr>
          <w:p w14:paraId="014643D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Align w:val="center"/>
          </w:tcPr>
          <w:p w14:paraId="7FA44D0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vAlign w:val="center"/>
          </w:tcPr>
          <w:p w14:paraId="5D2C679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vAlign w:val="center"/>
          </w:tcPr>
          <w:p w14:paraId="0B8F64C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vAlign w:val="center"/>
          </w:tcPr>
          <w:p w14:paraId="1719D4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vAlign w:val="center"/>
          </w:tcPr>
          <w:p w14:paraId="54E6D63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vAlign w:val="center"/>
          </w:tcPr>
          <w:p w14:paraId="36B41FF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Align w:val="center"/>
          </w:tcPr>
          <w:p w14:paraId="373B44D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AE345F8" w14:textId="77777777" w:rsidTr="00562B77">
        <w:trPr>
          <w:jc w:val="right"/>
        </w:trPr>
        <w:tc>
          <w:tcPr>
            <w:tcW w:w="357" w:type="dxa"/>
          </w:tcPr>
          <w:p w14:paraId="7E5B1C96" w14:textId="77777777" w:rsidR="00094F22" w:rsidRPr="004F71AE" w:rsidRDefault="00094F22" w:rsidP="00562B77">
            <w:pPr>
              <w:pStyle w:val="aff5"/>
              <w:spacing w:before="0" w:beforeAutospacing="0" w:after="0" w:afterAutospacing="0"/>
              <w:jc w:val="center"/>
              <w:rPr>
                <w:rFonts w:ascii="GHEA Grapalat" w:hAnsi="GHEA Grapalat"/>
              </w:rPr>
            </w:pPr>
          </w:p>
        </w:tc>
        <w:tc>
          <w:tcPr>
            <w:tcW w:w="1173" w:type="dxa"/>
          </w:tcPr>
          <w:p w14:paraId="086490AB" w14:textId="77777777" w:rsidR="00094F22" w:rsidRPr="004F71AE" w:rsidRDefault="00094F22" w:rsidP="00562B77">
            <w:pPr>
              <w:pStyle w:val="aff5"/>
              <w:spacing w:before="0" w:beforeAutospacing="0" w:after="0" w:afterAutospacing="0"/>
              <w:jc w:val="center"/>
              <w:rPr>
                <w:rFonts w:ascii="GHEA Grapalat" w:hAnsi="GHEA Grapalat"/>
              </w:rPr>
            </w:pPr>
          </w:p>
        </w:tc>
        <w:tc>
          <w:tcPr>
            <w:tcW w:w="1440" w:type="dxa"/>
          </w:tcPr>
          <w:p w14:paraId="150EB270" w14:textId="77777777" w:rsidR="00094F22" w:rsidRPr="004F71AE" w:rsidRDefault="00094F22" w:rsidP="00562B77">
            <w:pPr>
              <w:pStyle w:val="aff5"/>
              <w:spacing w:before="0" w:beforeAutospacing="0" w:after="0" w:afterAutospacing="0"/>
              <w:jc w:val="center"/>
              <w:rPr>
                <w:rFonts w:ascii="GHEA Grapalat" w:hAnsi="GHEA Grapalat"/>
              </w:rPr>
            </w:pPr>
          </w:p>
        </w:tc>
        <w:tc>
          <w:tcPr>
            <w:tcW w:w="1800" w:type="dxa"/>
          </w:tcPr>
          <w:p w14:paraId="6FE01CA5" w14:textId="77777777" w:rsidR="00094F22" w:rsidRPr="004F71AE" w:rsidRDefault="00094F22" w:rsidP="00562B77">
            <w:pPr>
              <w:pStyle w:val="aff5"/>
              <w:spacing w:before="0" w:beforeAutospacing="0" w:after="0" w:afterAutospacing="0"/>
              <w:jc w:val="center"/>
              <w:rPr>
                <w:rFonts w:ascii="GHEA Grapalat" w:hAnsi="GHEA Grapalat"/>
              </w:rPr>
            </w:pPr>
          </w:p>
        </w:tc>
        <w:tc>
          <w:tcPr>
            <w:tcW w:w="1116" w:type="dxa"/>
          </w:tcPr>
          <w:p w14:paraId="03B7DB5C" w14:textId="77777777" w:rsidR="00094F22" w:rsidRPr="004F71AE" w:rsidRDefault="00094F22" w:rsidP="00562B77">
            <w:pPr>
              <w:pStyle w:val="aff5"/>
              <w:spacing w:before="0" w:beforeAutospacing="0" w:after="0" w:afterAutospacing="0"/>
              <w:jc w:val="center"/>
              <w:rPr>
                <w:rFonts w:ascii="GHEA Grapalat" w:hAnsi="GHEA Grapalat"/>
              </w:rPr>
            </w:pPr>
          </w:p>
        </w:tc>
        <w:tc>
          <w:tcPr>
            <w:tcW w:w="1842" w:type="dxa"/>
          </w:tcPr>
          <w:p w14:paraId="3F66FDD0" w14:textId="77777777" w:rsidR="00094F22" w:rsidRPr="004F71AE" w:rsidRDefault="00094F22" w:rsidP="00562B77">
            <w:pPr>
              <w:pStyle w:val="aff5"/>
              <w:spacing w:before="0" w:beforeAutospacing="0" w:after="0" w:afterAutospacing="0"/>
              <w:jc w:val="center"/>
              <w:rPr>
                <w:rFonts w:ascii="GHEA Grapalat" w:hAnsi="GHEA Grapalat"/>
              </w:rPr>
            </w:pPr>
          </w:p>
        </w:tc>
        <w:tc>
          <w:tcPr>
            <w:tcW w:w="1134" w:type="dxa"/>
          </w:tcPr>
          <w:p w14:paraId="6D23E08A" w14:textId="77777777" w:rsidR="00094F22" w:rsidRPr="004F71AE" w:rsidRDefault="00094F22" w:rsidP="00562B77">
            <w:pPr>
              <w:pStyle w:val="aff5"/>
              <w:spacing w:before="0" w:beforeAutospacing="0" w:after="0" w:afterAutospacing="0"/>
              <w:jc w:val="center"/>
              <w:rPr>
                <w:rFonts w:ascii="GHEA Grapalat" w:hAnsi="GHEA Grapalat"/>
              </w:rPr>
            </w:pPr>
          </w:p>
        </w:tc>
        <w:tc>
          <w:tcPr>
            <w:tcW w:w="1168" w:type="dxa"/>
          </w:tcPr>
          <w:p w14:paraId="1469EF05" w14:textId="77777777" w:rsidR="00094F22" w:rsidRPr="004F71AE" w:rsidRDefault="00094F22" w:rsidP="00562B77">
            <w:pPr>
              <w:pStyle w:val="aff5"/>
              <w:spacing w:before="0" w:beforeAutospacing="0" w:after="0" w:afterAutospacing="0"/>
              <w:jc w:val="center"/>
              <w:rPr>
                <w:rFonts w:ascii="GHEA Grapalat" w:hAnsi="GHEA Grapalat"/>
              </w:rPr>
            </w:pPr>
          </w:p>
        </w:tc>
        <w:tc>
          <w:tcPr>
            <w:tcW w:w="675" w:type="dxa"/>
          </w:tcPr>
          <w:p w14:paraId="3F03410C" w14:textId="77777777" w:rsidR="00094F22" w:rsidRPr="004F71AE" w:rsidRDefault="00094F22" w:rsidP="00562B77">
            <w:pPr>
              <w:pStyle w:val="aff5"/>
              <w:spacing w:before="0" w:beforeAutospacing="0" w:after="0" w:afterAutospacing="0"/>
              <w:jc w:val="center"/>
              <w:rPr>
                <w:rFonts w:ascii="GHEA Grapalat" w:hAnsi="GHEA Grapalat"/>
              </w:rPr>
            </w:pPr>
          </w:p>
        </w:tc>
      </w:tr>
    </w:tbl>
    <w:p w14:paraId="7C002869" w14:textId="77777777"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14:paraId="2D1B44F3" w14:textId="77777777"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r w:rsidRPr="004F71AE">
        <w:rPr>
          <w:rFonts w:ascii="GHEA Grapalat" w:hAnsi="GHEA Grapalat"/>
          <w:iCs/>
          <w:snapToGrid w:val="0"/>
          <w:color w:val="000000"/>
          <w:sz w:val="21"/>
          <w:szCs w:val="21"/>
        </w:rPr>
        <w:t>արձանագրության</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երկկողմ</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հաշիվ</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ապրանքագիրը</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r w:rsidRPr="004F71AE">
        <w:rPr>
          <w:rFonts w:ascii="GHEA Grapalat" w:hAnsi="GHEA Grapalat"/>
          <w:color w:val="000000"/>
          <w:sz w:val="21"/>
          <w:szCs w:val="21"/>
          <w:lang w:val="es-ES"/>
        </w:rPr>
        <w:t>եզրակացությունը</w:t>
      </w:r>
      <w:r w:rsidRPr="004F71A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A30DB0C" w14:textId="77777777" w:rsidR="00094F22" w:rsidRPr="004F71AE" w:rsidRDefault="00094F22" w:rsidP="00094F22">
      <w:pPr>
        <w:ind w:firstLine="375"/>
        <w:jc w:val="both"/>
        <w:rPr>
          <w:rFonts w:ascii="GHEA Grapalat" w:hAnsi="GHEA Grapalat"/>
          <w:iCs/>
          <w:snapToGrid w:val="0"/>
          <w:color w:val="000000"/>
          <w:sz w:val="21"/>
          <w:szCs w:val="21"/>
          <w:lang w:val="es-ES"/>
        </w:rPr>
      </w:pPr>
    </w:p>
    <w:p w14:paraId="0F501AC1" w14:textId="77777777" w:rsidR="00094F22" w:rsidRPr="004F71AE" w:rsidRDefault="00094F22" w:rsidP="00094F22">
      <w:pPr>
        <w:ind w:firstLine="375"/>
        <w:jc w:val="both"/>
        <w:rPr>
          <w:rFonts w:ascii="GHEA Grapalat" w:hAnsi="GHEA Grapalat"/>
          <w:iCs/>
          <w:snapToGrid w:val="0"/>
          <w:color w:val="000000"/>
          <w:sz w:val="2"/>
          <w:szCs w:val="21"/>
          <w:lang w:val="es-ES"/>
        </w:rPr>
      </w:pPr>
    </w:p>
    <w:p w14:paraId="0F1F04DB" w14:textId="77777777"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14:paraId="4A4E4914" w14:textId="77777777" w:rsidTr="00562B77">
        <w:trPr>
          <w:trHeight w:val="266"/>
          <w:tblCellSpacing w:w="7" w:type="dxa"/>
          <w:jc w:val="center"/>
        </w:trPr>
        <w:tc>
          <w:tcPr>
            <w:tcW w:w="0" w:type="auto"/>
            <w:vAlign w:val="center"/>
          </w:tcPr>
          <w:p w14:paraId="3409F584" w14:textId="77777777"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 xml:space="preserve">Աշխատանքը հանձնեց </w:t>
            </w:r>
          </w:p>
        </w:tc>
        <w:tc>
          <w:tcPr>
            <w:tcW w:w="0" w:type="auto"/>
            <w:vAlign w:val="center"/>
          </w:tcPr>
          <w:p w14:paraId="7D1C8604" w14:textId="77777777"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Աշխատանքը ընդունեց</w:t>
            </w:r>
          </w:p>
        </w:tc>
      </w:tr>
      <w:tr w:rsidR="00094F22" w:rsidRPr="004F71AE" w14:paraId="6D7C517E" w14:textId="77777777" w:rsidTr="00562B77">
        <w:trPr>
          <w:trHeight w:val="473"/>
          <w:tblCellSpacing w:w="7" w:type="dxa"/>
          <w:jc w:val="center"/>
        </w:trPr>
        <w:tc>
          <w:tcPr>
            <w:tcW w:w="0" w:type="auto"/>
            <w:vAlign w:val="center"/>
          </w:tcPr>
          <w:p w14:paraId="385667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65C97371"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c>
          <w:tcPr>
            <w:tcW w:w="0" w:type="auto"/>
            <w:vAlign w:val="center"/>
          </w:tcPr>
          <w:p w14:paraId="7C5EA98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569A0345"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r>
      <w:tr w:rsidR="00094F22" w:rsidRPr="004F71AE" w14:paraId="7FA2FB36" w14:textId="77777777" w:rsidTr="00562B77">
        <w:trPr>
          <w:trHeight w:val="503"/>
          <w:tblCellSpacing w:w="7" w:type="dxa"/>
          <w:jc w:val="center"/>
        </w:trPr>
        <w:tc>
          <w:tcPr>
            <w:tcW w:w="0" w:type="auto"/>
            <w:vAlign w:val="center"/>
          </w:tcPr>
          <w:p w14:paraId="554F50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5ECC3C2F"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c>
          <w:tcPr>
            <w:tcW w:w="0" w:type="auto"/>
            <w:vAlign w:val="center"/>
          </w:tcPr>
          <w:p w14:paraId="5C2DBCD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61B1DE1D"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r>
      <w:tr w:rsidR="00094F22" w:rsidRPr="004F71AE" w14:paraId="622703A1" w14:textId="77777777" w:rsidTr="00562B77">
        <w:trPr>
          <w:trHeight w:val="281"/>
          <w:tblCellSpacing w:w="7" w:type="dxa"/>
          <w:jc w:val="center"/>
        </w:trPr>
        <w:tc>
          <w:tcPr>
            <w:tcW w:w="0" w:type="auto"/>
            <w:vAlign w:val="center"/>
          </w:tcPr>
          <w:p w14:paraId="2A8C5069" w14:textId="77777777"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14:paraId="63F5A77B" w14:textId="77777777"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14:paraId="0DC3318D" w14:textId="77777777" w:rsidR="00094F22" w:rsidRPr="004F71AE" w:rsidRDefault="00094F22" w:rsidP="00094F22">
      <w:pPr>
        <w:ind w:left="-142" w:firstLine="142"/>
        <w:jc w:val="center"/>
        <w:rPr>
          <w:rFonts w:ascii="GHEA Grapalat" w:hAnsi="GHEA Grapalat" w:cs="Sylfaen"/>
          <w:b/>
        </w:rPr>
      </w:pPr>
    </w:p>
    <w:p w14:paraId="14509D95" w14:textId="77777777" w:rsidR="00094F22" w:rsidRPr="004F71AE" w:rsidRDefault="00094F22" w:rsidP="00094F22">
      <w:pPr>
        <w:ind w:left="-142" w:firstLine="142"/>
        <w:jc w:val="center"/>
        <w:rPr>
          <w:rFonts w:ascii="GHEA Grapalat" w:hAnsi="GHEA Grapalat" w:cs="Sylfaen"/>
          <w:b/>
        </w:rPr>
      </w:pPr>
    </w:p>
    <w:p w14:paraId="73BA08CF" w14:textId="77777777" w:rsidR="00094F22" w:rsidRPr="004F71AE" w:rsidRDefault="00094F22" w:rsidP="00094F22">
      <w:pPr>
        <w:ind w:left="-142" w:firstLine="142"/>
        <w:jc w:val="center"/>
        <w:rPr>
          <w:rFonts w:ascii="GHEA Grapalat" w:hAnsi="GHEA Grapalat" w:cs="Sylfaen"/>
          <w:b/>
        </w:rPr>
      </w:pPr>
    </w:p>
    <w:p w14:paraId="42F0E96E" w14:textId="77777777" w:rsidR="00094F22" w:rsidRPr="004F71AE" w:rsidRDefault="00094F22" w:rsidP="00094F22">
      <w:pPr>
        <w:ind w:firstLine="567"/>
        <w:jc w:val="right"/>
        <w:rPr>
          <w:rFonts w:ascii="GHEA Grapalat" w:hAnsi="GHEA Grapalat" w:cs="Sylfaen"/>
          <w:sz w:val="22"/>
          <w:szCs w:val="22"/>
          <w:lang w:val="pt-BR"/>
        </w:rPr>
      </w:pPr>
    </w:p>
    <w:p w14:paraId="2F380118"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14:paraId="128ED149"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FF8FA6"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66369AA2" w14:textId="77777777" w:rsidR="00094F22" w:rsidRPr="004F71AE" w:rsidRDefault="00094F22" w:rsidP="00094F22">
      <w:pPr>
        <w:tabs>
          <w:tab w:val="left" w:pos="360"/>
          <w:tab w:val="left" w:pos="540"/>
        </w:tabs>
        <w:jc w:val="center"/>
        <w:rPr>
          <w:rFonts w:ascii="Sylfaen" w:hAnsi="Sylfaen" w:cs="Sylfaen"/>
          <w:b/>
          <w:bCs/>
          <w:sz w:val="20"/>
          <w:szCs w:val="20"/>
        </w:rPr>
      </w:pPr>
    </w:p>
    <w:p w14:paraId="57D7360E" w14:textId="77777777" w:rsidR="00094F22" w:rsidRPr="004F71AE" w:rsidRDefault="00094F22" w:rsidP="00094F22">
      <w:pPr>
        <w:tabs>
          <w:tab w:val="left" w:pos="360"/>
          <w:tab w:val="left" w:pos="540"/>
        </w:tabs>
        <w:jc w:val="center"/>
        <w:rPr>
          <w:rFonts w:ascii="Sylfaen" w:hAnsi="Sylfaen" w:cs="Sylfaen"/>
          <w:b/>
          <w:bCs/>
        </w:rPr>
      </w:pPr>
    </w:p>
    <w:p w14:paraId="7641A4EE" w14:textId="77777777" w:rsidR="00094F22" w:rsidRPr="004F71AE" w:rsidRDefault="00094F22" w:rsidP="00094F22">
      <w:pPr>
        <w:tabs>
          <w:tab w:val="left" w:pos="360"/>
          <w:tab w:val="left" w:pos="540"/>
        </w:tabs>
        <w:rPr>
          <w:rFonts w:ascii="GHEA Grapalat" w:hAnsi="GHEA Grapalat" w:cs="Sylfaen"/>
          <w:sz w:val="22"/>
          <w:szCs w:val="22"/>
        </w:rPr>
      </w:pPr>
    </w:p>
    <w:p w14:paraId="4F61233D" w14:textId="77777777" w:rsidR="00094F22" w:rsidRPr="004F71AE" w:rsidRDefault="00094F22" w:rsidP="00094F22">
      <w:pPr>
        <w:tabs>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ԱԿՏ  N</w:t>
      </w:r>
      <w:proofErr w:type="gramEnd"/>
      <w:r w:rsidRPr="004F71AE">
        <w:rPr>
          <w:rFonts w:ascii="GHEA Grapalat" w:hAnsi="GHEA Grapalat" w:cs="Sylfaen"/>
          <w:bCs/>
          <w:sz w:val="18"/>
          <w:szCs w:val="18"/>
        </w:rPr>
        <w:t xml:space="preserve">    </w:t>
      </w:r>
    </w:p>
    <w:p w14:paraId="5C91C0D6" w14:textId="77777777"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պայմանագրի</w:t>
      </w:r>
      <w:proofErr w:type="gramEnd"/>
      <w:r w:rsidRPr="004F71AE">
        <w:rPr>
          <w:rFonts w:ascii="GHEA Grapalat" w:hAnsi="GHEA Grapalat" w:cs="Sylfaen"/>
          <w:bCs/>
          <w:sz w:val="18"/>
          <w:szCs w:val="18"/>
        </w:rPr>
        <w:t xml:space="preserve"> արդյունքը Պատվիրատուին հանձնելու փաստը ֆիքսելու վերաբերյալ                                                                                                                               </w:t>
      </w:r>
    </w:p>
    <w:p w14:paraId="5E9FBE3D" w14:textId="77777777" w:rsidR="00094F22" w:rsidRPr="004F71AE" w:rsidRDefault="00094F22" w:rsidP="00094F22">
      <w:pPr>
        <w:tabs>
          <w:tab w:val="left" w:pos="360"/>
          <w:tab w:val="left" w:pos="540"/>
        </w:tabs>
        <w:rPr>
          <w:rFonts w:ascii="GHEA Grapalat" w:hAnsi="GHEA Grapalat" w:cs="Sylfaen"/>
          <w:sz w:val="22"/>
          <w:szCs w:val="22"/>
        </w:rPr>
      </w:pPr>
    </w:p>
    <w:p w14:paraId="3152049A" w14:textId="77777777" w:rsidR="00094F22" w:rsidRPr="004F71AE" w:rsidRDefault="00094F22" w:rsidP="00094F22">
      <w:pPr>
        <w:tabs>
          <w:tab w:val="left" w:pos="360"/>
          <w:tab w:val="left" w:pos="540"/>
        </w:tabs>
        <w:rPr>
          <w:rFonts w:ascii="GHEA Grapalat" w:hAnsi="GHEA Grapalat" w:cs="Sylfaen"/>
          <w:sz w:val="22"/>
          <w:szCs w:val="22"/>
        </w:rPr>
      </w:pPr>
    </w:p>
    <w:p w14:paraId="328744A3" w14:textId="77777777"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r w:rsidRPr="004F71AE">
        <w:rPr>
          <w:rFonts w:ascii="GHEA Grapalat" w:hAnsi="GHEA Grapalat" w:cs="Sylfaen"/>
          <w:sz w:val="20"/>
          <w:szCs w:val="20"/>
        </w:rPr>
        <w:t>արձանագրվում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(այսուհետ` Պատվիրատու)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14:paraId="0A610001" w14:textId="77777777"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r w:rsidRPr="004F71AE">
        <w:rPr>
          <w:rFonts w:ascii="GHEA Grapalat" w:hAnsi="GHEA Grapalat" w:cs="Sylfaen"/>
          <w:sz w:val="12"/>
          <w:szCs w:val="12"/>
        </w:rPr>
        <w:t>Պատվիրատուի անունը                                                                                                 Կապալառուի անունը</w:t>
      </w:r>
    </w:p>
    <w:p w14:paraId="4649D139"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r w:rsidRPr="004F71AE">
        <w:rPr>
          <w:rFonts w:ascii="GHEA Grapalat" w:hAnsi="GHEA Grapalat" w:cs="Sylfaen"/>
          <w:sz w:val="20"/>
          <w:szCs w:val="20"/>
        </w:rPr>
        <w:t>ապալառու</w:t>
      </w:r>
      <w:r w:rsidRPr="004F71AE">
        <w:rPr>
          <w:rFonts w:ascii="GHEA Grapalat" w:hAnsi="GHEA Grapalat" w:cs="Sylfaen"/>
          <w:sz w:val="20"/>
          <w:szCs w:val="20"/>
          <w:lang w:val="hy-AM"/>
        </w:rPr>
        <w:t>)</w:t>
      </w:r>
      <w:r w:rsidRPr="004F71AE">
        <w:rPr>
          <w:rFonts w:ascii="GHEA Grapalat" w:hAnsi="GHEA Grapalat" w:cs="Sylfaen"/>
          <w:sz w:val="20"/>
          <w:szCs w:val="20"/>
        </w:rPr>
        <w:t xml:space="preserve"> միջև</w:t>
      </w:r>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14:paraId="18EC4DA7"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14:paraId="3C6BC042" w14:textId="77777777"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14:paraId="0CBB6D7C" w14:textId="77777777"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14:paraId="4CE676CE" w14:textId="77777777"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D63E8CB" w14:textId="77777777" w:rsidR="00094F22" w:rsidRPr="004F71AE" w:rsidRDefault="00094F22" w:rsidP="00562B77">
            <w:pPr>
              <w:jc w:val="center"/>
              <w:rPr>
                <w:rFonts w:ascii="GHEA Grapalat" w:hAnsi="GHEA Grapalat" w:cs="Sylfaen"/>
                <w:bCs/>
                <w:sz w:val="18"/>
                <w:szCs w:val="18"/>
                <w:lang w:val="ru-RU" w:eastAsia="ru-RU"/>
              </w:rPr>
            </w:pPr>
            <w:r w:rsidRPr="004F71AE">
              <w:rPr>
                <w:rFonts w:ascii="GHEA Grapalat" w:hAnsi="GHEA Grapalat" w:cs="Sylfaen"/>
                <w:sz w:val="18"/>
                <w:szCs w:val="18"/>
              </w:rPr>
              <w:t>Աշխատանքի</w:t>
            </w:r>
          </w:p>
        </w:tc>
      </w:tr>
      <w:tr w:rsidR="00094F22" w:rsidRPr="004F71AE" w14:paraId="5A457FFC"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068AC7B" w14:textId="77777777"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AADB6E4" w14:textId="77777777"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454DF1E4" w14:textId="77777777"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քանակը</w:t>
            </w:r>
            <w:r w:rsidRPr="004F71AE">
              <w:rPr>
                <w:rFonts w:ascii="GHEA Grapalat" w:hAnsi="GHEA Grapalat"/>
                <w:sz w:val="18"/>
                <w:szCs w:val="18"/>
              </w:rPr>
              <w:t xml:space="preserve"> (</w:t>
            </w:r>
            <w:r w:rsidRPr="004F71AE">
              <w:rPr>
                <w:rFonts w:ascii="GHEA Grapalat" w:hAnsi="GHEA Grapalat" w:cs="Sylfaen"/>
                <w:sz w:val="18"/>
                <w:szCs w:val="18"/>
              </w:rPr>
              <w:t>փաստացի</w:t>
            </w:r>
            <w:r w:rsidRPr="004F71AE">
              <w:rPr>
                <w:rFonts w:ascii="GHEA Grapalat" w:hAnsi="GHEA Grapalat"/>
                <w:sz w:val="18"/>
                <w:szCs w:val="18"/>
              </w:rPr>
              <w:t>)</w:t>
            </w:r>
          </w:p>
        </w:tc>
      </w:tr>
      <w:tr w:rsidR="00094F22" w:rsidRPr="004F71AE" w14:paraId="47557D38"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74BBD51"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FAA8CF0"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EDBC15" w14:textId="77777777" w:rsidR="00094F22" w:rsidRPr="004F71AE" w:rsidRDefault="00094F22" w:rsidP="00562B77">
            <w:pPr>
              <w:rPr>
                <w:rFonts w:ascii="GHEA Grapalat" w:hAnsi="GHEA Grapalat" w:cs="Sylfaen"/>
                <w:sz w:val="18"/>
                <w:szCs w:val="18"/>
                <w:lang w:val="ru-RU" w:eastAsia="ru-RU"/>
              </w:rPr>
            </w:pPr>
          </w:p>
        </w:tc>
      </w:tr>
      <w:tr w:rsidR="00094F22" w:rsidRPr="004F71AE" w14:paraId="4DCF20F5"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5B1B678"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DB1ED5C"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DEBE579" w14:textId="77777777" w:rsidR="00094F22" w:rsidRPr="004F71AE" w:rsidRDefault="00094F22" w:rsidP="00562B77">
            <w:pPr>
              <w:rPr>
                <w:rFonts w:ascii="GHEA Grapalat" w:hAnsi="GHEA Grapalat" w:cs="Sylfaen"/>
                <w:sz w:val="18"/>
                <w:szCs w:val="18"/>
                <w:lang w:val="ru-RU" w:eastAsia="ru-RU"/>
              </w:rPr>
            </w:pPr>
          </w:p>
        </w:tc>
      </w:tr>
    </w:tbl>
    <w:p w14:paraId="1E303438" w14:textId="77777777" w:rsidR="00094F22" w:rsidRPr="004F71AE" w:rsidRDefault="00094F22" w:rsidP="00094F22">
      <w:pPr>
        <w:tabs>
          <w:tab w:val="left" w:pos="360"/>
          <w:tab w:val="left" w:pos="540"/>
        </w:tabs>
        <w:jc w:val="both"/>
        <w:rPr>
          <w:rFonts w:ascii="GHEA Grapalat" w:hAnsi="GHEA Grapalat" w:cs="Sylfaen"/>
          <w:lang w:eastAsia="ru-RU"/>
        </w:rPr>
      </w:pPr>
    </w:p>
    <w:p w14:paraId="3A4FFA52" w14:textId="77777777" w:rsidR="00094F22" w:rsidRPr="004F71AE" w:rsidRDefault="00094F22" w:rsidP="00094F22">
      <w:pPr>
        <w:tabs>
          <w:tab w:val="left" w:pos="360"/>
          <w:tab w:val="left" w:pos="540"/>
        </w:tabs>
        <w:jc w:val="both"/>
        <w:rPr>
          <w:rFonts w:ascii="GHEA Grapalat" w:hAnsi="GHEA Grapalat" w:cs="Sylfaen"/>
        </w:rPr>
      </w:pPr>
    </w:p>
    <w:p w14:paraId="2942FB8D" w14:textId="77777777" w:rsidR="00094F22" w:rsidRPr="004F71AE" w:rsidRDefault="00094F22" w:rsidP="00094F22">
      <w:pPr>
        <w:tabs>
          <w:tab w:val="left" w:pos="360"/>
          <w:tab w:val="left" w:pos="540"/>
        </w:tabs>
        <w:jc w:val="both"/>
        <w:rPr>
          <w:rFonts w:ascii="GHEA Grapalat" w:hAnsi="GHEA Grapalat" w:cs="Sylfaen"/>
          <w:lang w:val="hy-AM"/>
        </w:rPr>
      </w:pPr>
    </w:p>
    <w:p w14:paraId="09B908F2" w14:textId="77777777"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A98F2A6" w14:textId="77777777" w:rsidR="00094F22" w:rsidRPr="004F71AE" w:rsidRDefault="00094F22" w:rsidP="00094F22">
      <w:pPr>
        <w:tabs>
          <w:tab w:val="left" w:pos="360"/>
          <w:tab w:val="left" w:pos="540"/>
        </w:tabs>
        <w:rPr>
          <w:rFonts w:ascii="GHEA Grapalat" w:hAnsi="GHEA Grapalat" w:cs="Sylfaen"/>
          <w:sz w:val="22"/>
          <w:szCs w:val="22"/>
          <w:lang w:val="hy-AM"/>
        </w:rPr>
      </w:pPr>
    </w:p>
    <w:p w14:paraId="78A18FC3" w14:textId="77777777" w:rsidR="00094F22" w:rsidRPr="004F71AE" w:rsidRDefault="00094F22" w:rsidP="00094F22">
      <w:pPr>
        <w:jc w:val="center"/>
        <w:rPr>
          <w:rFonts w:ascii="GHEA Grapalat" w:hAnsi="GHEA Grapalat" w:cs="Sylfaen"/>
          <w:sz w:val="22"/>
          <w:szCs w:val="22"/>
          <w:lang w:val="hy-AM"/>
        </w:rPr>
      </w:pPr>
    </w:p>
    <w:p w14:paraId="6915144A" w14:textId="77777777" w:rsidR="00094F22" w:rsidRPr="004F71AE" w:rsidRDefault="00094F22" w:rsidP="00094F22">
      <w:pPr>
        <w:jc w:val="center"/>
        <w:rPr>
          <w:rFonts w:ascii="GHEA Grapalat" w:hAnsi="GHEA Grapalat" w:cs="Sylfaen"/>
          <w:sz w:val="14"/>
          <w:szCs w:val="14"/>
          <w:lang w:val="hy-AM"/>
        </w:rPr>
      </w:pPr>
    </w:p>
    <w:p w14:paraId="68B83CD0" w14:textId="77777777" w:rsidR="00094F22" w:rsidRPr="004F71AE" w:rsidRDefault="00094F22" w:rsidP="00094F22">
      <w:pPr>
        <w:jc w:val="center"/>
        <w:rPr>
          <w:rFonts w:ascii="GHEA Grapalat" w:hAnsi="GHEA Grapalat" w:cs="Sylfaen"/>
          <w:sz w:val="22"/>
          <w:szCs w:val="22"/>
          <w:lang w:val="hy-AM"/>
        </w:rPr>
      </w:pPr>
    </w:p>
    <w:p w14:paraId="7F01E0E8" w14:textId="77777777"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14:paraId="061E3353" w14:textId="77777777" w:rsidR="00094F22" w:rsidRPr="004F71AE" w:rsidRDefault="00094F22" w:rsidP="00094F22">
      <w:pPr>
        <w:jc w:val="center"/>
        <w:rPr>
          <w:rFonts w:ascii="GHEA Grapalat" w:hAnsi="GHEA Grapalat" w:cs="Sylfaen"/>
          <w:sz w:val="22"/>
          <w:szCs w:val="22"/>
          <w:lang w:val="hy-AM"/>
        </w:rPr>
      </w:pPr>
    </w:p>
    <w:p w14:paraId="4FA3A130" w14:textId="77777777" w:rsidR="00094F22" w:rsidRPr="004F71AE" w:rsidRDefault="00094F22" w:rsidP="00094F22">
      <w:pPr>
        <w:tabs>
          <w:tab w:val="left" w:pos="360"/>
          <w:tab w:val="left" w:pos="540"/>
        </w:tabs>
        <w:rPr>
          <w:rFonts w:ascii="GHEA Grapalat" w:hAnsi="GHEA Grapalat" w:cs="Sylfaen"/>
          <w:sz w:val="22"/>
          <w:szCs w:val="22"/>
          <w:lang w:val="hy-AM"/>
        </w:rPr>
      </w:pPr>
    </w:p>
    <w:p w14:paraId="536B8474" w14:textId="77777777"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14:paraId="780F62A5" w14:textId="77777777" w:rsidTr="00562B77">
        <w:tc>
          <w:tcPr>
            <w:tcW w:w="4785" w:type="dxa"/>
          </w:tcPr>
          <w:p w14:paraId="5EC5440F"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14:paraId="50D0DF32"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14:paraId="014839D9" w14:textId="77777777"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14:paraId="4ADFEE82" w14:textId="77777777"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14:paraId="7AA5A889" w14:textId="77777777" w:rsidTr="00562B77">
        <w:trPr>
          <w:tblCellSpacing w:w="7" w:type="dxa"/>
          <w:jc w:val="center"/>
        </w:trPr>
        <w:tc>
          <w:tcPr>
            <w:tcW w:w="0" w:type="auto"/>
            <w:vAlign w:val="center"/>
          </w:tcPr>
          <w:p w14:paraId="0BCDBF4E"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F30DC9D"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c>
          <w:tcPr>
            <w:tcW w:w="0" w:type="auto"/>
            <w:vAlign w:val="center"/>
          </w:tcPr>
          <w:p w14:paraId="408C659A"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65229471"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r>
      <w:tr w:rsidR="00094F22" w:rsidRPr="004F71AE" w14:paraId="01C194C4" w14:textId="77777777" w:rsidTr="00562B77">
        <w:trPr>
          <w:tblCellSpacing w:w="7" w:type="dxa"/>
          <w:jc w:val="center"/>
        </w:trPr>
        <w:tc>
          <w:tcPr>
            <w:tcW w:w="0" w:type="auto"/>
            <w:vAlign w:val="center"/>
          </w:tcPr>
          <w:p w14:paraId="403F88C7"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06F219E"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c>
          <w:tcPr>
            <w:tcW w:w="0" w:type="auto"/>
            <w:vAlign w:val="center"/>
          </w:tcPr>
          <w:p w14:paraId="226996BF"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47C8E9E3"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r>
    </w:tbl>
    <w:p w14:paraId="7A74DADF" w14:textId="77777777" w:rsidR="00094F22" w:rsidRPr="004F71AE" w:rsidRDefault="00094F22" w:rsidP="00094F22">
      <w:pPr>
        <w:tabs>
          <w:tab w:val="left" w:pos="360"/>
          <w:tab w:val="left" w:pos="540"/>
        </w:tabs>
        <w:jc w:val="center"/>
        <w:rPr>
          <w:rFonts w:ascii="Sylfaen" w:hAnsi="Sylfaen" w:cs="Sylfaen"/>
          <w:b/>
          <w:bCs/>
        </w:rPr>
      </w:pPr>
    </w:p>
    <w:p w14:paraId="6FFD9BA4" w14:textId="77777777" w:rsidR="00094F22" w:rsidRPr="004F71AE" w:rsidRDefault="00094F22" w:rsidP="00094F22">
      <w:pPr>
        <w:pStyle w:val="31"/>
        <w:spacing w:line="240" w:lineRule="auto"/>
        <w:jc w:val="center"/>
        <w:rPr>
          <w:rFonts w:ascii="GHEA Grapalat" w:hAnsi="GHEA Grapalat" w:cs="Sylfaen"/>
          <w:b/>
          <w:lang w:val="hy-AM"/>
        </w:rPr>
      </w:pPr>
    </w:p>
    <w:p w14:paraId="6F48D272" w14:textId="77777777" w:rsidR="00094F22" w:rsidRPr="004F71AE" w:rsidRDefault="00094F22" w:rsidP="00094F22">
      <w:pPr>
        <w:jc w:val="right"/>
        <w:rPr>
          <w:rFonts w:ascii="GHEA Grapalat" w:hAnsi="GHEA Grapalat"/>
          <w:sz w:val="20"/>
          <w:lang w:val="hy-AM"/>
        </w:rPr>
      </w:pPr>
    </w:p>
    <w:p w14:paraId="57BE4098" w14:textId="77777777" w:rsidR="00094F22" w:rsidRPr="004F71AE" w:rsidRDefault="00094F22" w:rsidP="00094F22">
      <w:pPr>
        <w:pStyle w:val="31"/>
        <w:spacing w:line="240" w:lineRule="auto"/>
        <w:jc w:val="right"/>
        <w:rPr>
          <w:rFonts w:ascii="GHEA Grapalat" w:hAnsi="GHEA Grapalat"/>
        </w:rPr>
      </w:pPr>
    </w:p>
    <w:p w14:paraId="38C0F7B0" w14:textId="77777777"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7733B" w14:textId="77777777" w:rsidR="00F7410C" w:rsidRDefault="00F7410C" w:rsidP="00B80C21">
      <w:r>
        <w:separator/>
      </w:r>
    </w:p>
  </w:endnote>
  <w:endnote w:type="continuationSeparator" w:id="0">
    <w:p w14:paraId="01F3C4CB" w14:textId="77777777" w:rsidR="00F7410C" w:rsidRDefault="00F7410C"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default"/>
  </w:font>
  <w:font w:name="Baltica">
    <w:altName w:val="Times New Roman"/>
    <w:panose1 w:val="00000000000000000000"/>
    <w:charset w:val="00"/>
    <w:family w:val="roman"/>
    <w:notTrueType/>
    <w:pitch w:val="default"/>
  </w:font>
  <w:font w:name="Arial AMU">
    <w:altName w:val="Times New Roman"/>
    <w:panose1 w:val="00000000000000000000"/>
    <w:charset w:val="00"/>
    <w:family w:val="roman"/>
    <w:notTrueType/>
    <w:pitch w:val="default"/>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F00D8" w14:textId="77777777" w:rsidR="00F7410C" w:rsidRDefault="00F7410C" w:rsidP="00B80C21">
      <w:r>
        <w:separator/>
      </w:r>
    </w:p>
  </w:footnote>
  <w:footnote w:type="continuationSeparator" w:id="0">
    <w:p w14:paraId="7996E55B" w14:textId="77777777" w:rsidR="00F7410C" w:rsidRDefault="00F7410C" w:rsidP="00B80C21">
      <w:r>
        <w:continuationSeparator/>
      </w:r>
    </w:p>
  </w:footnote>
  <w:footnote w:id="1">
    <w:p w14:paraId="45DAE3FF" w14:textId="77777777" w:rsidR="00122878" w:rsidRDefault="00122878" w:rsidP="00371B3E">
      <w:pPr>
        <w:jc w:val="both"/>
        <w:rPr>
          <w:rFonts w:ascii="GHEA Grapalat" w:hAnsi="GHEA Grapalat" w:cs="Sylfaen"/>
          <w:i/>
          <w:sz w:val="16"/>
          <w:szCs w:val="16"/>
          <w:lang w:val="af-ZA" w:eastAsia="ru-RU"/>
        </w:rPr>
      </w:pPr>
      <w:r>
        <w:rPr>
          <w:rStyle w:val="aff6"/>
          <w:rFonts w:eastAsiaTheme="majorEastAsia"/>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796992F0" w14:textId="77777777" w:rsidR="00122878" w:rsidRDefault="00122878" w:rsidP="00371B3E">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6236F134" w14:textId="77777777" w:rsidR="00122878" w:rsidRDefault="00122878" w:rsidP="00371B3E">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70D04702" w14:textId="77777777" w:rsidR="00122878" w:rsidRDefault="00122878" w:rsidP="00371B3E">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0140FFE2" w14:textId="77777777" w:rsidR="00122878" w:rsidRDefault="00122878" w:rsidP="00371B3E">
      <w:pPr>
        <w:pStyle w:val="aff5"/>
        <w:rPr>
          <w:rFonts w:asciiTheme="minorHAnsi" w:hAnsiTheme="minorHAnsi"/>
          <w:sz w:val="20"/>
          <w:szCs w:val="20"/>
          <w:lang w:eastAsia="ru-RU"/>
        </w:rPr>
      </w:pPr>
    </w:p>
  </w:footnote>
  <w:footnote w:id="2">
    <w:p w14:paraId="35A520CC" w14:textId="77777777" w:rsidR="00122878" w:rsidRDefault="00122878" w:rsidP="00371B3E">
      <w:pPr>
        <w:pStyle w:val="aff5"/>
        <w:jc w:val="both"/>
        <w:rPr>
          <w:rFonts w:ascii="GHEA Grapalat" w:hAnsi="GHEA Grapalat" w:cs="Sylfaen"/>
          <w:i/>
          <w:sz w:val="16"/>
          <w:szCs w:val="16"/>
        </w:rPr>
      </w:pPr>
      <w:r>
        <w:rPr>
          <w:rStyle w:val="aff6"/>
          <w:rFonts w:eastAsiaTheme="majorEastAsia"/>
          <w:sz w:val="20"/>
          <w:szCs w:val="20"/>
        </w:rPr>
        <w:footnoteRef/>
      </w:r>
      <w:r>
        <w:rPr>
          <w:sz w:val="20"/>
          <w:szCs w:val="20"/>
        </w:rPr>
        <w:t xml:space="preserve"> </w:t>
      </w:r>
      <w:r>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14:paraId="1AE80595" w14:textId="77777777" w:rsidR="00122878" w:rsidRDefault="00122878" w:rsidP="00371B3E">
      <w:pPr>
        <w:pStyle w:val="aff5"/>
        <w:jc w:val="both"/>
        <w:rPr>
          <w:rFonts w:ascii="GHEA Grapalat" w:hAnsi="GHEA Grapalat" w:cs="Sylfaen"/>
          <w:i/>
          <w:sz w:val="16"/>
          <w:szCs w:val="16"/>
        </w:rPr>
      </w:pPr>
      <w:r>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Pr>
          <w:rFonts w:ascii="GHEA Grapalat" w:hAnsi="GHEA Grapalat" w:cs="Sylfaen"/>
          <w:i/>
          <w:sz w:val="16"/>
          <w:szCs w:val="16"/>
        </w:rPr>
        <w:t xml:space="preserve">հիման վրա, </w:t>
      </w:r>
    </w:p>
    <w:p w14:paraId="522AF168" w14:textId="77777777" w:rsidR="00122878" w:rsidRDefault="00122878" w:rsidP="00371B3E">
      <w:pPr>
        <w:pStyle w:val="aff5"/>
        <w:jc w:val="both"/>
        <w:rPr>
          <w:rFonts w:asciiTheme="minorHAnsi" w:hAnsiTheme="minorHAnsi"/>
          <w:sz w:val="20"/>
          <w:szCs w:val="20"/>
          <w:lang w:val="hy-AM"/>
        </w:rPr>
      </w:pPr>
      <w:r>
        <w:rPr>
          <w:rFonts w:ascii="GHEA Grapalat" w:hAnsi="GHEA Grapalat" w:cs="Sylfaen"/>
          <w:i/>
          <w:sz w:val="16"/>
          <w:szCs w:val="16"/>
        </w:rPr>
        <w:t xml:space="preserve"> - </w:t>
      </w:r>
      <w:proofErr w:type="gramStart"/>
      <w:r>
        <w:rPr>
          <w:rFonts w:ascii="GHEA Grapalat" w:hAnsi="GHEA Grapalat" w:cs="Sylfaen"/>
          <w:i/>
          <w:sz w:val="16"/>
          <w:szCs w:val="16"/>
        </w:rPr>
        <w:t>գնման</w:t>
      </w:r>
      <w:proofErr w:type="gramEnd"/>
      <w:r>
        <w:rPr>
          <w:rFonts w:ascii="GHEA Grapalat" w:hAnsi="GHEA Grapalat" w:cs="Sylfaen"/>
          <w:i/>
          <w:sz w:val="16"/>
          <w:szCs w:val="16"/>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գինը) չի գերազանցում </w:t>
      </w:r>
      <w:r>
        <w:rPr>
          <w:rFonts w:ascii="GHEA Grapalat" w:hAnsi="GHEA Grapalat" w:cs="Sylfaen"/>
          <w:i/>
          <w:sz w:val="16"/>
          <w:szCs w:val="16"/>
          <w:lang w:val="hy-AM"/>
        </w:rPr>
        <w:t>25</w:t>
      </w:r>
      <w:r>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3">
    <w:p w14:paraId="7FDF7748" w14:textId="77777777" w:rsidR="00122878" w:rsidRPr="00D70570" w:rsidRDefault="00122878"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AEFF806" w14:textId="2201AEDD" w:rsidR="00122878" w:rsidRPr="005C4375" w:rsidRDefault="00122878" w:rsidP="00BF1743">
      <w:pPr>
        <w:pStyle w:val="aff3"/>
        <w:tabs>
          <w:tab w:val="left" w:pos="9096"/>
        </w:tabs>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r>
        <w:rPr>
          <w:rFonts w:ascii="GHEA Grapalat" w:hAnsi="GHEA Grapalat" w:cs="Sylfaen"/>
          <w:i/>
          <w:sz w:val="16"/>
          <w:szCs w:val="16"/>
          <w:lang w:val="hy-AM"/>
        </w:rPr>
        <w:tab/>
      </w:r>
    </w:p>
  </w:footnote>
  <w:footnote w:id="5">
    <w:p w14:paraId="230AC331" w14:textId="77777777" w:rsidR="00122878" w:rsidRPr="00CF3D64" w:rsidRDefault="00122878"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14:paraId="67D77389" w14:textId="77777777" w:rsidR="00122878" w:rsidRDefault="00122878" w:rsidP="00AE366F">
      <w:pPr>
        <w:pStyle w:val="aff5"/>
        <w:rPr>
          <w:rFonts w:asciiTheme="minorHAnsi" w:hAnsiTheme="minorHAnsi"/>
          <w:sz w:val="20"/>
          <w:szCs w:val="20"/>
          <w:lang w:val="hy-AM" w:eastAsia="ru-RU"/>
        </w:rPr>
      </w:pPr>
      <w:r>
        <w:rPr>
          <w:rStyle w:val="aff6"/>
          <w:sz w:val="20"/>
          <w:szCs w:val="20"/>
        </w:rPr>
        <w:footnoteRef/>
      </w:r>
      <w:r w:rsidRPr="00AE366F">
        <w:rPr>
          <w:sz w:val="20"/>
          <w:szCs w:val="20"/>
          <w:lang w:val="hy-AM"/>
        </w:rPr>
        <w:t xml:space="preserve"> </w:t>
      </w:r>
      <w:r w:rsidRPr="00AE366F">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14:paraId="1D3C7C82" w14:textId="77777777" w:rsidR="00122878" w:rsidRDefault="00122878" w:rsidP="007C222D">
      <w:pPr>
        <w:pStyle w:val="aff5"/>
        <w:jc w:val="both"/>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10</w:t>
      </w:r>
      <w:r>
        <w:rPr>
          <w:rFonts w:ascii="Cambria Math" w:hAnsi="Cambria Math" w:cs="Cambria Math"/>
          <w:i/>
          <w:sz w:val="16"/>
          <w:szCs w:val="16"/>
          <w:lang w:val="hy-AM"/>
        </w:rPr>
        <w:t>․</w:t>
      </w:r>
      <w:r>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48149EA"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5EFD62CF"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14:paraId="39C48002" w14:textId="77777777" w:rsidR="00122878" w:rsidRDefault="00122878" w:rsidP="007C222D">
      <w:pPr>
        <w:pStyle w:val="aff5"/>
        <w:rPr>
          <w:rFonts w:asciiTheme="minorHAnsi" w:hAnsiTheme="minorHAnsi"/>
          <w:sz w:val="20"/>
          <w:szCs w:val="20"/>
          <w:lang w:val="hy-AM"/>
        </w:rPr>
      </w:pPr>
    </w:p>
  </w:footnote>
  <w:footnote w:id="8">
    <w:p w14:paraId="426F9A47" w14:textId="77777777" w:rsidR="00122878" w:rsidRDefault="0012287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4E7E6F8E" w14:textId="77777777" w:rsidR="00122878" w:rsidRDefault="00122878"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638A8BA7" w14:textId="77777777" w:rsidR="00122878" w:rsidRDefault="00122878"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551C632D" w14:textId="77777777" w:rsidR="00122878" w:rsidRDefault="00122878" w:rsidP="007C222D">
      <w:pPr>
        <w:pStyle w:val="aff5"/>
        <w:rPr>
          <w:rFonts w:ascii="GHEA Grapalat" w:hAnsi="GHEA Grapalat" w:cs="Sylfaen"/>
          <w:i/>
          <w:sz w:val="16"/>
          <w:szCs w:val="16"/>
          <w:lang w:val="hy-AM"/>
        </w:rPr>
      </w:pPr>
      <w:r>
        <w:rPr>
          <w:rFonts w:ascii="GHEA Grapalat" w:hAnsi="GHEA Grapalat" w:cs="Sylfaen"/>
          <w:i/>
          <w:sz w:val="16"/>
          <w:szCs w:val="16"/>
          <w:lang w:val="hy-AM"/>
        </w:rPr>
        <w:t>- գերազանցում է գնումների բազային միավորիութսունապատիկը,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9">
    <w:p w14:paraId="3D15A990" w14:textId="77777777" w:rsidR="00122878" w:rsidRDefault="0012287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w:t>
      </w:r>
    </w:p>
    <w:p w14:paraId="0316C897"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1C1A0314" w14:textId="77777777" w:rsidR="00122878" w:rsidRDefault="0012287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2CF4CEEA" w14:textId="77777777" w:rsidR="00122878" w:rsidRDefault="0012287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գնվելիք աշխատանքի գինը չի գերազանցում 25 մլն. ՀՀ դրամը, ապա</w:t>
      </w:r>
      <w:r>
        <w:rPr>
          <w:sz w:val="20"/>
          <w:szCs w:val="20"/>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46B2BDC6" w14:textId="77777777" w:rsidR="00122878" w:rsidRDefault="00122878" w:rsidP="007C222D">
      <w:pPr>
        <w:pStyle w:val="aff5"/>
        <w:rPr>
          <w:sz w:val="20"/>
          <w:szCs w:val="20"/>
          <w:vertAlign w:val="superscript"/>
          <w:lang w:val="hy-AM"/>
        </w:rPr>
      </w:pPr>
    </w:p>
    <w:p w14:paraId="52273BCE" w14:textId="77777777" w:rsidR="00122878" w:rsidRDefault="00122878" w:rsidP="007C222D">
      <w:pPr>
        <w:pStyle w:val="aff5"/>
        <w:rPr>
          <w:rFonts w:asciiTheme="minorHAnsi" w:hAnsiTheme="minorHAnsi"/>
          <w:sz w:val="20"/>
          <w:szCs w:val="20"/>
          <w:lang w:val="hy-AM"/>
        </w:rPr>
      </w:pPr>
    </w:p>
  </w:footnote>
  <w:footnote w:id="11">
    <w:p w14:paraId="462E36BC" w14:textId="77777777" w:rsidR="00122878" w:rsidRDefault="00122878" w:rsidP="007C222D">
      <w:pPr>
        <w:pStyle w:val="aff5"/>
        <w:rPr>
          <w:rFonts w:asciiTheme="minorHAnsi" w:hAnsiTheme="minorHAnsi"/>
          <w:sz w:val="20"/>
          <w:szCs w:val="20"/>
          <w:lang w:val="x-none"/>
        </w:rPr>
      </w:pPr>
      <w:r>
        <w:rPr>
          <w:rStyle w:val="aff6"/>
          <w:sz w:val="20"/>
          <w:szCs w:val="20"/>
        </w:rPr>
        <w:footnoteRef/>
      </w:r>
      <w:r w:rsidRPr="007C222D">
        <w:rPr>
          <w:sz w:val="20"/>
          <w:szCs w:val="20"/>
          <w:lang w:val="hy-AM"/>
        </w:rPr>
        <w:t xml:space="preserve"> </w:t>
      </w:r>
      <w:r w:rsidRPr="007C222D">
        <w:rPr>
          <w:rFonts w:ascii="GHEA Grapalat" w:hAnsi="GHEA Grapalat" w:cs="Sylfaen"/>
          <w:i/>
          <w:sz w:val="16"/>
          <w:szCs w:val="16"/>
          <w:lang w:val="hy-AM"/>
        </w:rPr>
        <w:t xml:space="preserve">Սույն կետը խմբագրվում է ըստ համապատասխան </w:t>
      </w:r>
      <w:r>
        <w:rPr>
          <w:rFonts w:ascii="GHEA Grapalat" w:hAnsi="GHEA Grapalat" w:cs="Sylfaen"/>
          <w:i/>
          <w:sz w:val="16"/>
          <w:szCs w:val="16"/>
          <w:lang w:val="hy-AM"/>
        </w:rPr>
        <w:t>պ</w:t>
      </w:r>
      <w:r w:rsidRPr="007C222D">
        <w:rPr>
          <w:rFonts w:ascii="GHEA Grapalat" w:hAnsi="GHEA Grapalat" w:cs="Sylfaen"/>
          <w:i/>
          <w:sz w:val="16"/>
          <w:szCs w:val="16"/>
          <w:lang w:val="hy-AM"/>
        </w:rPr>
        <w:t>ատվիրատուի:</w:t>
      </w:r>
    </w:p>
  </w:footnote>
  <w:footnote w:id="12">
    <w:p w14:paraId="3FE1CD82" w14:textId="77777777" w:rsidR="00122878" w:rsidRPr="003B5430" w:rsidRDefault="00122878"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5495B8A3" w14:textId="77777777" w:rsidR="00122878" w:rsidRPr="0056138C" w:rsidRDefault="00122878"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14:paraId="0ED918D7" w14:textId="77777777" w:rsidR="00122878" w:rsidRDefault="00122878"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14:paraId="399A987E" w14:textId="77777777" w:rsidR="00122878" w:rsidRPr="000E08D1" w:rsidRDefault="00122878" w:rsidP="0056138C">
      <w:pPr>
        <w:pStyle w:val="aff3"/>
        <w:rPr>
          <w:rFonts w:asciiTheme="minorHAnsi" w:hAnsiTheme="minorHAnsi"/>
          <w:lang w:val="hy-AM"/>
        </w:rPr>
      </w:pPr>
    </w:p>
  </w:footnote>
  <w:footnote w:id="15">
    <w:p w14:paraId="7AD8EFF0" w14:textId="77777777" w:rsidR="00122878" w:rsidRPr="004E641A" w:rsidRDefault="00122878" w:rsidP="00B80C21">
      <w:pPr>
        <w:pStyle w:val="31"/>
        <w:spacing w:line="240" w:lineRule="auto"/>
        <w:ind w:firstLine="0"/>
        <w:rPr>
          <w:rFonts w:ascii="GHEA Grapalat" w:hAnsi="GHEA Grapalat" w:cs="Sylfaen"/>
          <w:i/>
          <w:sz w:val="16"/>
          <w:szCs w:val="16"/>
          <w:lang w:val="hy-AM" w:eastAsia="ru-RU"/>
        </w:rPr>
      </w:pPr>
    </w:p>
    <w:p w14:paraId="6F79C60B" w14:textId="77777777" w:rsidR="00122878" w:rsidRPr="001E7733" w:rsidRDefault="00122878"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14:paraId="2DAF7794" w14:textId="77777777" w:rsidR="00122878" w:rsidRPr="00E55B81" w:rsidRDefault="00122878"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3F8B2BAD" w14:textId="77777777" w:rsidR="00122878" w:rsidRPr="001E7733" w:rsidDel="00856FDE" w:rsidRDefault="00122878" w:rsidP="00E55B81">
      <w:pPr>
        <w:pStyle w:val="aff3"/>
        <w:rPr>
          <w:del w:id="9" w:author="User" w:date="2019-05-26T09:57:00Z"/>
          <w:i/>
          <w:lang w:val="af-ZA"/>
        </w:rPr>
      </w:pPr>
    </w:p>
    <w:p w14:paraId="59176D8E" w14:textId="77777777" w:rsidR="00122878" w:rsidRPr="0015088E" w:rsidRDefault="00122878"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14:paraId="72D2B507" w14:textId="77777777" w:rsidR="00122878" w:rsidRPr="001E7733" w:rsidDel="00856FDE" w:rsidRDefault="00122878" w:rsidP="00B80C21">
      <w:pPr>
        <w:pStyle w:val="aff3"/>
        <w:rPr>
          <w:del w:id="10" w:author="User" w:date="2019-05-26T09:57:00Z"/>
          <w:i/>
          <w:lang w:val="af-ZA"/>
        </w:rPr>
      </w:pPr>
    </w:p>
  </w:footnote>
  <w:footnote w:id="16">
    <w:p w14:paraId="1877C295" w14:textId="77777777" w:rsidR="00122878" w:rsidRPr="00F1088F" w:rsidRDefault="00122878"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45709D7A" w14:textId="77777777" w:rsidR="00122878" w:rsidRPr="00F1088F" w:rsidRDefault="00122878"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14:paraId="0C5638E0" w14:textId="77777777" w:rsidR="00122878" w:rsidRPr="003024A2" w:rsidRDefault="00122878"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62D09DE6" w14:textId="77777777" w:rsidR="00122878" w:rsidRPr="00F1088F" w:rsidRDefault="00122878" w:rsidP="00817B93">
      <w:pPr>
        <w:pStyle w:val="aff3"/>
        <w:rPr>
          <w:rFonts w:asciiTheme="minorHAnsi" w:hAnsiTheme="minorHAnsi"/>
          <w:lang w:val="hy-AM"/>
        </w:rPr>
      </w:pPr>
    </w:p>
  </w:footnote>
  <w:footnote w:id="19">
    <w:p w14:paraId="7846670E" w14:textId="77777777" w:rsidR="00122878" w:rsidRPr="00C754B2" w:rsidRDefault="00122878"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3FEC7082" w14:textId="77777777" w:rsidR="00122878" w:rsidRPr="005D7B02" w:rsidRDefault="00122878"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CA4FEC5" w14:textId="77777777" w:rsidR="00122878" w:rsidRPr="00C754B2" w:rsidRDefault="00122878"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14:paraId="10CEB9B7" w14:textId="77777777" w:rsidR="00122878" w:rsidRPr="005D7B02" w:rsidRDefault="00122878"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65B7558E" w14:textId="77777777" w:rsidR="00122878" w:rsidRPr="00742B5B" w:rsidRDefault="00122878" w:rsidP="00630656">
      <w:pPr>
        <w:pStyle w:val="aff3"/>
        <w:rPr>
          <w:rFonts w:asciiTheme="minorHAnsi" w:hAnsiTheme="minorHAnsi"/>
          <w:lang w:val="hy-AM"/>
        </w:rPr>
      </w:pPr>
    </w:p>
  </w:footnote>
  <w:footnote w:id="22">
    <w:p w14:paraId="551D28EF" w14:textId="77777777" w:rsidR="00122878" w:rsidRDefault="00122878" w:rsidP="00727ADE">
      <w:pPr>
        <w:pStyle w:val="aff3"/>
        <w:jc w:val="both"/>
        <w:rPr>
          <w:rFonts w:ascii="GHEA Grapalat" w:hAnsi="GHEA Grapalat" w:cs="Sylfaen"/>
          <w:i/>
          <w:sz w:val="16"/>
          <w:szCs w:val="16"/>
          <w:lang w:val="hy-AM"/>
        </w:rPr>
      </w:pPr>
      <w:r>
        <w:rPr>
          <w:rStyle w:val="aff6"/>
          <w:rFonts w:eastAsiaTheme="majorEastAsia"/>
        </w:rPr>
        <w:footnoteRef/>
      </w:r>
      <w:r w:rsidRPr="00727ADE">
        <w:rPr>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5AB84039" w14:textId="77777777" w:rsidR="00122878" w:rsidRDefault="00122878" w:rsidP="00727ADE">
      <w:pPr>
        <w:pStyle w:val="aff3"/>
        <w:rPr>
          <w:rFonts w:asciiTheme="minorHAnsi" w:hAnsiTheme="minorHAnsi"/>
          <w:lang w:val="hy-AM"/>
        </w:rPr>
      </w:pPr>
    </w:p>
  </w:footnote>
  <w:footnote w:id="23">
    <w:p w14:paraId="6984BE05" w14:textId="77777777" w:rsidR="00122878" w:rsidRDefault="00122878" w:rsidP="00727ADE">
      <w:pPr>
        <w:pStyle w:val="aff3"/>
        <w:rPr>
          <w:rFonts w:asciiTheme="minorHAnsi" w:hAnsiTheme="minorHAnsi"/>
          <w:lang w:val="x-none"/>
        </w:rPr>
      </w:pPr>
      <w:r>
        <w:rPr>
          <w:rStyle w:val="aff6"/>
          <w:rFonts w:eastAsiaTheme="majorEastAsia"/>
        </w:rPr>
        <w:footnoteRef/>
      </w:r>
      <w:r>
        <w:rPr>
          <w:vertAlign w:val="superscrip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իրականացվում </w:t>
      </w:r>
      <w:r>
        <w:rPr>
          <w:rFonts w:ascii="GHEA Grapalat" w:hAnsi="GHEA Grapalat"/>
          <w:i/>
          <w:sz w:val="16"/>
          <w:lang w:val="hy-AM"/>
        </w:rPr>
        <w:t>ենթակապալի</w:t>
      </w:r>
      <w:r>
        <w:rPr>
          <w:rFonts w:ascii="GHEA Grapalat" w:hAnsi="GHEA Grapalat"/>
          <w:i/>
          <w:sz w:val="16"/>
          <w:szCs w:val="24"/>
          <w:lang w:val="hy-AM" w:eastAsia="en-US"/>
        </w:rPr>
        <w:t xml:space="preserve"> պայմանագիր կնքելու միջոցով:</w:t>
      </w:r>
    </w:p>
  </w:footnote>
  <w:footnote w:id="24">
    <w:p w14:paraId="247AB490" w14:textId="77777777" w:rsidR="00122878" w:rsidRDefault="00122878" w:rsidP="00727ADE">
      <w:pPr>
        <w:pStyle w:val="aff3"/>
        <w:rPr>
          <w:rFonts w:asciiTheme="minorHAnsi" w:hAnsiTheme="minorHAnsi"/>
          <w:lang w:val="hy-AM"/>
        </w:rPr>
      </w:pPr>
      <w:r>
        <w:rPr>
          <w:rStyle w:val="aff6"/>
          <w:rFonts w:eastAsiaTheme="majorEastAsia"/>
        </w:rPr>
        <w:footnoteRef/>
      </w:r>
      <w:r>
        <w:t xml:space="preserve">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26DBDA0" w14:textId="77777777" w:rsidR="00122878" w:rsidRDefault="00122878" w:rsidP="00727ADE">
      <w:pPr>
        <w:pStyle w:val="aff3"/>
        <w:rPr>
          <w:rFonts w:asciiTheme="minorHAnsi" w:hAnsiTheme="minorHAnsi"/>
          <w:lang w:val="hy-AM"/>
        </w:rPr>
      </w:pPr>
      <w:r>
        <w:rPr>
          <w:rStyle w:val="aff6"/>
          <w:rFonts w:eastAsiaTheme="majorEastAsia"/>
        </w:rPr>
        <w:footnoteRef/>
      </w:r>
      <w:r w:rsidRPr="00727ADE">
        <w:rPr>
          <w:lang w:val="hy-AM"/>
        </w:rPr>
        <w:t xml:space="preserve"> </w:t>
      </w:r>
      <w:r>
        <w:rPr>
          <w:rFonts w:ascii="GHEA Grapalat" w:hAnsi="GHEA Grapalat"/>
          <w:i/>
          <w:sz w:val="16"/>
          <w:lang w:val="hy-AM"/>
        </w:rPr>
        <w:t>Եթե Պատվիրատուն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3"/>
  </w:num>
  <w:num w:numId="13">
    <w:abstractNumId w:val="28"/>
  </w:num>
  <w:num w:numId="14">
    <w:abstractNumId w:val="12"/>
  </w:num>
  <w:num w:numId="15">
    <w:abstractNumId w:val="31"/>
  </w:num>
  <w:num w:numId="16">
    <w:abstractNumId w:val="15"/>
  </w:num>
  <w:num w:numId="17">
    <w:abstractNumId w:val="6"/>
  </w:num>
  <w:num w:numId="18">
    <w:abstractNumId w:val="1"/>
  </w:num>
  <w:num w:numId="19">
    <w:abstractNumId w:val="3"/>
  </w:num>
  <w:num w:numId="20">
    <w:abstractNumId w:val="2"/>
  </w:num>
  <w:num w:numId="21">
    <w:abstractNumId w:val="34"/>
  </w:num>
  <w:num w:numId="22">
    <w:abstractNumId w:val="32"/>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27"/>
  </w:num>
  <w:num w:numId="30">
    <w:abstractNumId w:val="17"/>
  </w:num>
  <w:num w:numId="31">
    <w:abstractNumId w:val="29"/>
  </w:num>
  <w:num w:numId="32">
    <w:abstractNumId w:val="9"/>
  </w:num>
  <w:num w:numId="33">
    <w:abstractNumId w:val="30"/>
  </w:num>
  <w:num w:numId="34">
    <w:abstractNumId w:val="10"/>
  </w:num>
  <w:num w:numId="35">
    <w:abstractNumId w:val="13"/>
  </w:num>
  <w:num w:numId="36">
    <w:abstractNumId w:val="4"/>
  </w:num>
  <w:num w:numId="37">
    <w:abstractNumId w:val="21"/>
  </w:num>
  <w:num w:numId="38">
    <w:abstractNumId w:val="26"/>
  </w:num>
  <w:num w:numId="39">
    <w:abstractNumId w:val="21"/>
  </w:num>
  <w:num w:numId="4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AU" w:vendorID="64" w:dllVersion="4096" w:nlCheck="1" w:checkStyle="0"/>
  <w:activeWritingStyle w:appName="MSWord" w:lang="ru-RU"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754E1"/>
    <w:rsid w:val="00080927"/>
    <w:rsid w:val="00081F87"/>
    <w:rsid w:val="00082274"/>
    <w:rsid w:val="000843BF"/>
    <w:rsid w:val="00085E3F"/>
    <w:rsid w:val="0008740D"/>
    <w:rsid w:val="00091EF7"/>
    <w:rsid w:val="000922B5"/>
    <w:rsid w:val="00094F22"/>
    <w:rsid w:val="000A0259"/>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134F"/>
    <w:rsid w:val="000F19DD"/>
    <w:rsid w:val="000F2A2C"/>
    <w:rsid w:val="000F2CE2"/>
    <w:rsid w:val="000F71E3"/>
    <w:rsid w:val="00104FDA"/>
    <w:rsid w:val="00105634"/>
    <w:rsid w:val="00107DF5"/>
    <w:rsid w:val="00110280"/>
    <w:rsid w:val="00114CFB"/>
    <w:rsid w:val="001157F1"/>
    <w:rsid w:val="001164D4"/>
    <w:rsid w:val="00117AA5"/>
    <w:rsid w:val="00117E14"/>
    <w:rsid w:val="00120601"/>
    <w:rsid w:val="00122878"/>
    <w:rsid w:val="00122CF6"/>
    <w:rsid w:val="0012332B"/>
    <w:rsid w:val="00123AA3"/>
    <w:rsid w:val="00124FF1"/>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735F5"/>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470F"/>
    <w:rsid w:val="00256141"/>
    <w:rsid w:val="0026078B"/>
    <w:rsid w:val="00260E5A"/>
    <w:rsid w:val="00261125"/>
    <w:rsid w:val="00262FBB"/>
    <w:rsid w:val="00263F1E"/>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7192"/>
    <w:rsid w:val="002A07A0"/>
    <w:rsid w:val="002A52E7"/>
    <w:rsid w:val="002A63A1"/>
    <w:rsid w:val="002A7A86"/>
    <w:rsid w:val="002A7CF1"/>
    <w:rsid w:val="002B07B8"/>
    <w:rsid w:val="002B2E1B"/>
    <w:rsid w:val="002B6CA9"/>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1B3E"/>
    <w:rsid w:val="0037459B"/>
    <w:rsid w:val="0037497E"/>
    <w:rsid w:val="00375D99"/>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104"/>
    <w:rsid w:val="003B4A8D"/>
    <w:rsid w:val="003B53DF"/>
    <w:rsid w:val="003B7658"/>
    <w:rsid w:val="003C401B"/>
    <w:rsid w:val="003C483F"/>
    <w:rsid w:val="003C55A2"/>
    <w:rsid w:val="003C5B9B"/>
    <w:rsid w:val="003D40FF"/>
    <w:rsid w:val="003D5687"/>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4F5D"/>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758"/>
    <w:rsid w:val="004C0DA4"/>
    <w:rsid w:val="004C12AE"/>
    <w:rsid w:val="004C30FD"/>
    <w:rsid w:val="004C79F8"/>
    <w:rsid w:val="004C7A1D"/>
    <w:rsid w:val="004C7DC7"/>
    <w:rsid w:val="004D0585"/>
    <w:rsid w:val="004D227D"/>
    <w:rsid w:val="004D256B"/>
    <w:rsid w:val="004D4786"/>
    <w:rsid w:val="004D777B"/>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0BC6"/>
    <w:rsid w:val="00521007"/>
    <w:rsid w:val="0053011D"/>
    <w:rsid w:val="005304A4"/>
    <w:rsid w:val="00530661"/>
    <w:rsid w:val="00531F4E"/>
    <w:rsid w:val="0053432E"/>
    <w:rsid w:val="00541149"/>
    <w:rsid w:val="0054307F"/>
    <w:rsid w:val="005514A7"/>
    <w:rsid w:val="00554978"/>
    <w:rsid w:val="00555B21"/>
    <w:rsid w:val="0055602C"/>
    <w:rsid w:val="005603AE"/>
    <w:rsid w:val="0056138C"/>
    <w:rsid w:val="00562019"/>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4221"/>
    <w:rsid w:val="005D0B03"/>
    <w:rsid w:val="005D6396"/>
    <w:rsid w:val="005E0E0F"/>
    <w:rsid w:val="005E1A2B"/>
    <w:rsid w:val="005E471E"/>
    <w:rsid w:val="005E5019"/>
    <w:rsid w:val="005E6593"/>
    <w:rsid w:val="005E6B94"/>
    <w:rsid w:val="005F4E87"/>
    <w:rsid w:val="005F62AD"/>
    <w:rsid w:val="00604DE0"/>
    <w:rsid w:val="00605621"/>
    <w:rsid w:val="0060606E"/>
    <w:rsid w:val="006149DF"/>
    <w:rsid w:val="006159B3"/>
    <w:rsid w:val="00620552"/>
    <w:rsid w:val="00620634"/>
    <w:rsid w:val="006236D8"/>
    <w:rsid w:val="00623B6C"/>
    <w:rsid w:val="00624E3B"/>
    <w:rsid w:val="00630656"/>
    <w:rsid w:val="00631397"/>
    <w:rsid w:val="00632457"/>
    <w:rsid w:val="00632DD8"/>
    <w:rsid w:val="00641145"/>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6B0B"/>
    <w:rsid w:val="006F7927"/>
    <w:rsid w:val="007001EE"/>
    <w:rsid w:val="007012AC"/>
    <w:rsid w:val="00702F0B"/>
    <w:rsid w:val="00702FAF"/>
    <w:rsid w:val="007053BF"/>
    <w:rsid w:val="00710D21"/>
    <w:rsid w:val="00714917"/>
    <w:rsid w:val="007155B0"/>
    <w:rsid w:val="0071563C"/>
    <w:rsid w:val="007170D4"/>
    <w:rsid w:val="00723305"/>
    <w:rsid w:val="00724C3B"/>
    <w:rsid w:val="00727ADE"/>
    <w:rsid w:val="00730181"/>
    <w:rsid w:val="007315EE"/>
    <w:rsid w:val="00732B01"/>
    <w:rsid w:val="007371BB"/>
    <w:rsid w:val="007376C8"/>
    <w:rsid w:val="007402FE"/>
    <w:rsid w:val="00740B1F"/>
    <w:rsid w:val="00742D29"/>
    <w:rsid w:val="007468AC"/>
    <w:rsid w:val="00747142"/>
    <w:rsid w:val="00752E4E"/>
    <w:rsid w:val="0075645F"/>
    <w:rsid w:val="007578E4"/>
    <w:rsid w:val="00760C1E"/>
    <w:rsid w:val="00761B51"/>
    <w:rsid w:val="00762966"/>
    <w:rsid w:val="00762AE6"/>
    <w:rsid w:val="00763C6A"/>
    <w:rsid w:val="007646FF"/>
    <w:rsid w:val="00765676"/>
    <w:rsid w:val="00767191"/>
    <w:rsid w:val="00770E6C"/>
    <w:rsid w:val="0077459D"/>
    <w:rsid w:val="00774B77"/>
    <w:rsid w:val="00777EED"/>
    <w:rsid w:val="00781961"/>
    <w:rsid w:val="007822FF"/>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222D"/>
    <w:rsid w:val="007C72CC"/>
    <w:rsid w:val="007D0B4C"/>
    <w:rsid w:val="007D4694"/>
    <w:rsid w:val="007E21AC"/>
    <w:rsid w:val="007E3738"/>
    <w:rsid w:val="007E4AD8"/>
    <w:rsid w:val="007F333C"/>
    <w:rsid w:val="0080318F"/>
    <w:rsid w:val="008060E2"/>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B70"/>
    <w:rsid w:val="008A4092"/>
    <w:rsid w:val="008A430E"/>
    <w:rsid w:val="008A6781"/>
    <w:rsid w:val="008B016C"/>
    <w:rsid w:val="008B1C73"/>
    <w:rsid w:val="008B31FC"/>
    <w:rsid w:val="008B3F94"/>
    <w:rsid w:val="008B493C"/>
    <w:rsid w:val="008C038A"/>
    <w:rsid w:val="008C3A3B"/>
    <w:rsid w:val="008C443B"/>
    <w:rsid w:val="008C4612"/>
    <w:rsid w:val="008C4686"/>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B8"/>
    <w:rsid w:val="00931CF9"/>
    <w:rsid w:val="00932CCE"/>
    <w:rsid w:val="0093441E"/>
    <w:rsid w:val="0093676D"/>
    <w:rsid w:val="00937042"/>
    <w:rsid w:val="00940738"/>
    <w:rsid w:val="00940B5B"/>
    <w:rsid w:val="00946FDE"/>
    <w:rsid w:val="009520F8"/>
    <w:rsid w:val="00954488"/>
    <w:rsid w:val="00967199"/>
    <w:rsid w:val="00967F1D"/>
    <w:rsid w:val="00971D40"/>
    <w:rsid w:val="00971E16"/>
    <w:rsid w:val="009729F1"/>
    <w:rsid w:val="00972AB8"/>
    <w:rsid w:val="0097388B"/>
    <w:rsid w:val="009755CB"/>
    <w:rsid w:val="00975680"/>
    <w:rsid w:val="009762D0"/>
    <w:rsid w:val="009771B4"/>
    <w:rsid w:val="0097787A"/>
    <w:rsid w:val="00977FED"/>
    <w:rsid w:val="00984A21"/>
    <w:rsid w:val="009968BB"/>
    <w:rsid w:val="00996CF9"/>
    <w:rsid w:val="009A16FA"/>
    <w:rsid w:val="009A29D0"/>
    <w:rsid w:val="009A5405"/>
    <w:rsid w:val="009A54E1"/>
    <w:rsid w:val="009A729F"/>
    <w:rsid w:val="009A7365"/>
    <w:rsid w:val="009B36A8"/>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31A5"/>
    <w:rsid w:val="00A846B5"/>
    <w:rsid w:val="00A95CE3"/>
    <w:rsid w:val="00AA3A12"/>
    <w:rsid w:val="00AB016B"/>
    <w:rsid w:val="00AB065B"/>
    <w:rsid w:val="00AB1CE6"/>
    <w:rsid w:val="00AB47E3"/>
    <w:rsid w:val="00AB6A6D"/>
    <w:rsid w:val="00AB6DBF"/>
    <w:rsid w:val="00AC0A3B"/>
    <w:rsid w:val="00AC2DE0"/>
    <w:rsid w:val="00AC3895"/>
    <w:rsid w:val="00AC4C96"/>
    <w:rsid w:val="00AC5309"/>
    <w:rsid w:val="00AC5BCA"/>
    <w:rsid w:val="00AC6C34"/>
    <w:rsid w:val="00AD0E8B"/>
    <w:rsid w:val="00AD23D6"/>
    <w:rsid w:val="00AD3B6A"/>
    <w:rsid w:val="00AD3C23"/>
    <w:rsid w:val="00AE13CC"/>
    <w:rsid w:val="00AE2EF2"/>
    <w:rsid w:val="00AE366F"/>
    <w:rsid w:val="00AE5431"/>
    <w:rsid w:val="00AE606A"/>
    <w:rsid w:val="00AF1FB5"/>
    <w:rsid w:val="00AF2487"/>
    <w:rsid w:val="00AF528E"/>
    <w:rsid w:val="00B04D75"/>
    <w:rsid w:val="00B06D33"/>
    <w:rsid w:val="00B110BC"/>
    <w:rsid w:val="00B1143A"/>
    <w:rsid w:val="00B120D6"/>
    <w:rsid w:val="00B17B29"/>
    <w:rsid w:val="00B203FF"/>
    <w:rsid w:val="00B24546"/>
    <w:rsid w:val="00B25EDF"/>
    <w:rsid w:val="00B32A30"/>
    <w:rsid w:val="00B37028"/>
    <w:rsid w:val="00B40863"/>
    <w:rsid w:val="00B444FF"/>
    <w:rsid w:val="00B53C2F"/>
    <w:rsid w:val="00B5426C"/>
    <w:rsid w:val="00B54328"/>
    <w:rsid w:val="00B66BB9"/>
    <w:rsid w:val="00B67A15"/>
    <w:rsid w:val="00B71181"/>
    <w:rsid w:val="00B72151"/>
    <w:rsid w:val="00B729C5"/>
    <w:rsid w:val="00B75F84"/>
    <w:rsid w:val="00B80C21"/>
    <w:rsid w:val="00B83E91"/>
    <w:rsid w:val="00B848F9"/>
    <w:rsid w:val="00B921AC"/>
    <w:rsid w:val="00B96B3D"/>
    <w:rsid w:val="00B972D8"/>
    <w:rsid w:val="00BA0403"/>
    <w:rsid w:val="00BA4A3D"/>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1743"/>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360CD"/>
    <w:rsid w:val="00C44D95"/>
    <w:rsid w:val="00C451BC"/>
    <w:rsid w:val="00C45A91"/>
    <w:rsid w:val="00C54683"/>
    <w:rsid w:val="00C55D56"/>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E6F46"/>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2732"/>
    <w:rsid w:val="00D543EC"/>
    <w:rsid w:val="00D549AE"/>
    <w:rsid w:val="00D568F5"/>
    <w:rsid w:val="00D57965"/>
    <w:rsid w:val="00D643DF"/>
    <w:rsid w:val="00D652A1"/>
    <w:rsid w:val="00D660D5"/>
    <w:rsid w:val="00D739AA"/>
    <w:rsid w:val="00D74572"/>
    <w:rsid w:val="00D7562B"/>
    <w:rsid w:val="00D76BC6"/>
    <w:rsid w:val="00D77996"/>
    <w:rsid w:val="00D851FE"/>
    <w:rsid w:val="00D858CB"/>
    <w:rsid w:val="00D8642A"/>
    <w:rsid w:val="00D90B93"/>
    <w:rsid w:val="00D90E3C"/>
    <w:rsid w:val="00D96084"/>
    <w:rsid w:val="00DA00E6"/>
    <w:rsid w:val="00DA11AA"/>
    <w:rsid w:val="00DA23BC"/>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6B94"/>
    <w:rsid w:val="00DE7851"/>
    <w:rsid w:val="00DE7D5E"/>
    <w:rsid w:val="00DF0798"/>
    <w:rsid w:val="00DF326D"/>
    <w:rsid w:val="00DF39C0"/>
    <w:rsid w:val="00DF7B83"/>
    <w:rsid w:val="00E02A94"/>
    <w:rsid w:val="00E05CE1"/>
    <w:rsid w:val="00E06CB1"/>
    <w:rsid w:val="00E06F96"/>
    <w:rsid w:val="00E118A4"/>
    <w:rsid w:val="00E1498E"/>
    <w:rsid w:val="00E20F13"/>
    <w:rsid w:val="00E20FA4"/>
    <w:rsid w:val="00E21C42"/>
    <w:rsid w:val="00E2234E"/>
    <w:rsid w:val="00E22842"/>
    <w:rsid w:val="00E25934"/>
    <w:rsid w:val="00E25BF2"/>
    <w:rsid w:val="00E270DF"/>
    <w:rsid w:val="00E3006C"/>
    <w:rsid w:val="00E32CA7"/>
    <w:rsid w:val="00E40256"/>
    <w:rsid w:val="00E4194E"/>
    <w:rsid w:val="00E41C0A"/>
    <w:rsid w:val="00E42626"/>
    <w:rsid w:val="00E43D23"/>
    <w:rsid w:val="00E45183"/>
    <w:rsid w:val="00E462C1"/>
    <w:rsid w:val="00E47125"/>
    <w:rsid w:val="00E53F85"/>
    <w:rsid w:val="00E5528A"/>
    <w:rsid w:val="00E55B81"/>
    <w:rsid w:val="00E56FDE"/>
    <w:rsid w:val="00E621F3"/>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704"/>
    <w:rsid w:val="00E96E51"/>
    <w:rsid w:val="00E97B9A"/>
    <w:rsid w:val="00EA0AEA"/>
    <w:rsid w:val="00EA11C7"/>
    <w:rsid w:val="00EA4C01"/>
    <w:rsid w:val="00EA58F0"/>
    <w:rsid w:val="00EB07A8"/>
    <w:rsid w:val="00EB5369"/>
    <w:rsid w:val="00EC5E2F"/>
    <w:rsid w:val="00ED2DF0"/>
    <w:rsid w:val="00ED3036"/>
    <w:rsid w:val="00EE3363"/>
    <w:rsid w:val="00EF4E09"/>
    <w:rsid w:val="00EF72FB"/>
    <w:rsid w:val="00EF735E"/>
    <w:rsid w:val="00F00220"/>
    <w:rsid w:val="00F02FE9"/>
    <w:rsid w:val="00F0302F"/>
    <w:rsid w:val="00F037D5"/>
    <w:rsid w:val="00F044D4"/>
    <w:rsid w:val="00F04912"/>
    <w:rsid w:val="00F05485"/>
    <w:rsid w:val="00F104B0"/>
    <w:rsid w:val="00F12580"/>
    <w:rsid w:val="00F13019"/>
    <w:rsid w:val="00F1327E"/>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10C"/>
    <w:rsid w:val="00F74B6E"/>
    <w:rsid w:val="00F751EB"/>
    <w:rsid w:val="00F764A5"/>
    <w:rsid w:val="00F77883"/>
    <w:rsid w:val="00F915C9"/>
    <w:rsid w:val="00F91F68"/>
    <w:rsid w:val="00F94BDA"/>
    <w:rsid w:val="00FA002B"/>
    <w:rsid w:val="00FA3722"/>
    <w:rsid w:val="00FA3C10"/>
    <w:rsid w:val="00FA3ED4"/>
    <w:rsid w:val="00FB3959"/>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F27E3"/>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uiPriority w:val="99"/>
    <w:qFormat/>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uiPriority w:val="99"/>
    <w:qFormat/>
    <w:rsid w:val="00B80C21"/>
    <w:pPr>
      <w:spacing w:after="160" w:line="240" w:lineRule="exact"/>
    </w:pPr>
    <w:rPr>
      <w:rFonts w:ascii="Arial" w:hAnsi="Arial" w:cs="Arial"/>
      <w:sz w:val="20"/>
      <w:szCs w:val="20"/>
    </w:rPr>
  </w:style>
  <w:style w:type="paragraph" w:customStyle="1" w:styleId="norm">
    <w:name w:val="norm"/>
    <w:basedOn w:val="a"/>
    <w:qFormat/>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qFormat/>
    <w:rsid w:val="00B80C21"/>
    <w:pPr>
      <w:spacing w:after="160" w:line="240" w:lineRule="exact"/>
    </w:pPr>
    <w:rPr>
      <w:rFonts w:ascii="Verdana" w:hAnsi="Verdana"/>
      <w:sz w:val="20"/>
      <w:szCs w:val="20"/>
    </w:rPr>
  </w:style>
  <w:style w:type="paragraph" w:customStyle="1" w:styleId="Style2">
    <w:name w:val="Style2"/>
    <w:basedOn w:val="a"/>
    <w:uiPriority w:val="99"/>
    <w:qFormat/>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qFormat/>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qFormat/>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qFormat/>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qFormat/>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qFormat/>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qFormat/>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qFormat/>
    <w:rsid w:val="00B80C21"/>
    <w:pPr>
      <w:spacing w:before="100" w:beforeAutospacing="1" w:after="100" w:afterAutospacing="1"/>
    </w:pPr>
    <w:rPr>
      <w:rFonts w:eastAsia="Arial Unicode MS"/>
      <w:sz w:val="16"/>
      <w:szCs w:val="16"/>
    </w:rPr>
  </w:style>
  <w:style w:type="paragraph" w:customStyle="1" w:styleId="font13">
    <w:name w:val="font13"/>
    <w:basedOn w:val="a"/>
    <w:uiPriority w:val="99"/>
    <w:qFormat/>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Char Char Char Char Char Char"/>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13">
    <w:name w:val="Неразрешенное упоминание1"/>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uiPriority w:val="99"/>
    <w:qFormat/>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0">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uiPriority w:val="99"/>
    <w:semiHidden/>
    <w:qFormat/>
    <w:rsid w:val="003B30C8"/>
    <w:pPr>
      <w:spacing w:after="160" w:line="240" w:lineRule="exact"/>
      <w:jc w:val="both"/>
    </w:pPr>
    <w:rPr>
      <w:rFonts w:ascii="Arial" w:hAnsi="Arial" w:cs="Arial"/>
      <w:b/>
      <w:sz w:val="20"/>
      <w:szCs w:val="20"/>
      <w:lang w:val="en-GB"/>
    </w:rPr>
  </w:style>
  <w:style w:type="paragraph" w:customStyle="1" w:styleId="Index11">
    <w:name w:val="Index 11"/>
    <w:basedOn w:val="a"/>
    <w:uiPriority w:val="99"/>
    <w:qFormat/>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qFormat/>
    <w:rsid w:val="00A74A6F"/>
    <w:pPr>
      <w:suppressAutoHyphens/>
      <w:spacing w:line="100" w:lineRule="atLeast"/>
    </w:pPr>
    <w:rPr>
      <w:kern w:val="1"/>
      <w:sz w:val="20"/>
      <w:szCs w:val="20"/>
      <w:lang w:val="en-AU" w:eastAsia="ar-SA"/>
    </w:rPr>
  </w:style>
  <w:style w:type="character" w:customStyle="1" w:styleId="17">
    <w:name w:val="Основной текст с отступом Знак1"/>
    <w:aliases w:val="Char Знак1,Char Char Char Char Знак1"/>
    <w:basedOn w:val="a0"/>
    <w:uiPriority w:val="99"/>
    <w:semiHidden/>
    <w:rsid w:val="00AE366F"/>
    <w:rPr>
      <w:rFonts w:ascii="Arial AMU" w:eastAsia="Times New Roman" w:hAnsi="Arial AMU" w:cs="Arial"/>
      <w:szCs w:val="20"/>
      <w:lang w:val="en-US"/>
    </w:rPr>
  </w:style>
  <w:style w:type="character" w:customStyle="1" w:styleId="18">
    <w:name w:val="Текст примечания Знак1"/>
    <w:basedOn w:val="a0"/>
    <w:semiHidden/>
    <w:rsid w:val="00AE366F"/>
    <w:rPr>
      <w:rFonts w:ascii="Times New Roman" w:eastAsia="Times New Roman" w:hAnsi="Times New Roman" w:cs="Times New Roman"/>
      <w:sz w:val="20"/>
      <w:szCs w:val="20"/>
      <w:lang w:val="en-US"/>
    </w:rPr>
  </w:style>
  <w:style w:type="character" w:customStyle="1" w:styleId="71">
    <w:name w:val="Заголовок 7 Знак1"/>
    <w:basedOn w:val="a0"/>
    <w:semiHidden/>
    <w:rsid w:val="00AE366F"/>
    <w:rPr>
      <w:rFonts w:asciiTheme="majorHAnsi" w:eastAsiaTheme="majorEastAsia" w:hAnsiTheme="majorHAnsi" w:cstheme="majorBidi"/>
      <w:i/>
      <w:iCs/>
      <w:color w:val="243F60" w:themeColor="accent1" w:themeShade="7F"/>
      <w:sz w:val="24"/>
      <w:szCs w:val="24"/>
    </w:rPr>
  </w:style>
  <w:style w:type="character" w:customStyle="1" w:styleId="81">
    <w:name w:val="Заголовок 8 Знак1"/>
    <w:basedOn w:val="a0"/>
    <w:semiHidden/>
    <w:rsid w:val="00AE366F"/>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AE366F"/>
    <w:rPr>
      <w:rFonts w:asciiTheme="majorHAnsi" w:eastAsiaTheme="majorEastAsia" w:hAnsiTheme="majorHAnsi" w:cstheme="majorBidi"/>
      <w:i/>
      <w:iCs/>
      <w:color w:val="272727" w:themeColor="text1" w:themeTint="D8"/>
      <w:sz w:val="21"/>
      <w:szCs w:val="21"/>
    </w:rPr>
  </w:style>
  <w:style w:type="character" w:customStyle="1" w:styleId="19">
    <w:name w:val="Ниж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0">
    <w:name w:val="Основной текст с отступом 3 Знак1"/>
    <w:basedOn w:val="a0"/>
    <w:semiHidden/>
    <w:rsid w:val="00AE366F"/>
    <w:rPr>
      <w:rFonts w:ascii="Times New Roman" w:eastAsia="Times New Roman" w:hAnsi="Times New Roman" w:cs="Times New Roman"/>
      <w:sz w:val="16"/>
      <w:szCs w:val="16"/>
      <w:lang w:val="en-US"/>
    </w:rPr>
  </w:style>
  <w:style w:type="character" w:customStyle="1" w:styleId="210">
    <w:name w:val="Основной текст 2 Знак1"/>
    <w:basedOn w:val="a0"/>
    <w:semiHidden/>
    <w:rsid w:val="00AE366F"/>
    <w:rPr>
      <w:rFonts w:ascii="Times New Roman" w:eastAsia="Times New Roman" w:hAnsi="Times New Roman" w:cs="Times New Roman"/>
      <w:sz w:val="24"/>
      <w:szCs w:val="24"/>
      <w:lang w:val="en-US"/>
    </w:rPr>
  </w:style>
  <w:style w:type="character" w:customStyle="1" w:styleId="211">
    <w:name w:val="Основной текст с отступом 2 Знак1"/>
    <w:basedOn w:val="a0"/>
    <w:semiHidden/>
    <w:rsid w:val="00AE366F"/>
    <w:rPr>
      <w:rFonts w:ascii="Times New Roman" w:eastAsia="Times New Roman" w:hAnsi="Times New Roman" w:cs="Times New Roman"/>
      <w:sz w:val="24"/>
      <w:szCs w:val="24"/>
      <w:lang w:val="en-US"/>
    </w:rPr>
  </w:style>
  <w:style w:type="character" w:customStyle="1" w:styleId="1a">
    <w:name w:val="Текст выноски Знак1"/>
    <w:basedOn w:val="a0"/>
    <w:semiHidden/>
    <w:rsid w:val="00AE366F"/>
    <w:rPr>
      <w:rFonts w:ascii="Segoe UI" w:eastAsia="Times New Roman" w:hAnsi="Segoe UI" w:cs="Segoe UI"/>
      <w:sz w:val="18"/>
      <w:szCs w:val="18"/>
      <w:lang w:val="en-US"/>
    </w:rPr>
  </w:style>
  <w:style w:type="character" w:customStyle="1" w:styleId="1b">
    <w:name w:val="Основной текст Знак1"/>
    <w:basedOn w:val="a0"/>
    <w:semiHidden/>
    <w:rsid w:val="00AE366F"/>
    <w:rPr>
      <w:rFonts w:ascii="Times New Roman" w:eastAsia="Times New Roman" w:hAnsi="Times New Roman" w:cs="Times New Roman"/>
      <w:sz w:val="24"/>
      <w:szCs w:val="24"/>
      <w:lang w:val="en-US"/>
    </w:rPr>
  </w:style>
  <w:style w:type="character" w:customStyle="1" w:styleId="1c">
    <w:name w:val="Верх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1">
    <w:name w:val="Основной текст 3 Знак1"/>
    <w:basedOn w:val="a0"/>
    <w:semiHidden/>
    <w:rsid w:val="00AE366F"/>
    <w:rPr>
      <w:rFonts w:ascii="Times New Roman" w:eastAsia="Times New Roman" w:hAnsi="Times New Roman" w:cs="Times New Roman"/>
      <w:sz w:val="16"/>
      <w:szCs w:val="16"/>
      <w:lang w:val="en-US"/>
    </w:rPr>
  </w:style>
  <w:style w:type="character" w:customStyle="1" w:styleId="1d">
    <w:name w:val="Заголовок Знак1"/>
    <w:basedOn w:val="a0"/>
    <w:rsid w:val="00AE366F"/>
    <w:rPr>
      <w:rFonts w:asciiTheme="majorHAnsi" w:eastAsiaTheme="majorEastAsia" w:hAnsiTheme="majorHAnsi" w:cstheme="majorBidi"/>
      <w:spacing w:val="-10"/>
      <w:kern w:val="28"/>
      <w:sz w:val="56"/>
      <w:szCs w:val="56"/>
      <w:lang w:val="en-US"/>
    </w:rPr>
  </w:style>
  <w:style w:type="character" w:customStyle="1" w:styleId="1e">
    <w:name w:val="Текст сноски Знак1"/>
    <w:basedOn w:val="a0"/>
    <w:semiHidden/>
    <w:rsid w:val="00AE366F"/>
    <w:rPr>
      <w:rFonts w:ascii="Times New Roman" w:eastAsia="Times New Roman" w:hAnsi="Times New Roman" w:cs="Times New Roman"/>
      <w:sz w:val="20"/>
      <w:szCs w:val="20"/>
      <w:lang w:val="en-US"/>
    </w:rPr>
  </w:style>
  <w:style w:type="character" w:customStyle="1" w:styleId="1f">
    <w:name w:val="Тема примечания Знак1"/>
    <w:basedOn w:val="18"/>
    <w:semiHidden/>
    <w:rsid w:val="00AE366F"/>
    <w:rPr>
      <w:rFonts w:ascii="Times New Roman" w:eastAsia="Times New Roman" w:hAnsi="Times New Roman" w:cs="Times New Roman"/>
      <w:b/>
      <w:bCs/>
      <w:sz w:val="20"/>
      <w:szCs w:val="20"/>
      <w:lang w:val="en-US"/>
    </w:rPr>
  </w:style>
  <w:style w:type="character" w:customStyle="1" w:styleId="1f0">
    <w:name w:val="Текст концевой сноски Знак1"/>
    <w:basedOn w:val="a0"/>
    <w:semiHidden/>
    <w:rsid w:val="00AE366F"/>
    <w:rPr>
      <w:rFonts w:ascii="Times New Roman" w:eastAsia="Times New Roman" w:hAnsi="Times New Roman" w:cs="Times New Roman"/>
      <w:sz w:val="20"/>
      <w:szCs w:val="20"/>
      <w:lang w:val="en-US"/>
    </w:rPr>
  </w:style>
  <w:style w:type="character" w:customStyle="1" w:styleId="1f1">
    <w:name w:val="Схема документа Знак1"/>
    <w:basedOn w:val="a0"/>
    <w:semiHidden/>
    <w:rsid w:val="00AE366F"/>
    <w:rPr>
      <w:rFonts w:ascii="Segoe UI" w:eastAsia="Times New Roman" w:hAnsi="Segoe UI" w:cs="Segoe UI"/>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193999787">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07002090">
      <w:bodyDiv w:val="1"/>
      <w:marLeft w:val="0"/>
      <w:marRight w:val="0"/>
      <w:marTop w:val="0"/>
      <w:marBottom w:val="0"/>
      <w:divBdr>
        <w:top w:val="none" w:sz="0" w:space="0" w:color="auto"/>
        <w:left w:val="none" w:sz="0" w:space="0" w:color="auto"/>
        <w:bottom w:val="none" w:sz="0" w:space="0" w:color="auto"/>
        <w:right w:val="none" w:sz="0" w:space="0" w:color="auto"/>
      </w:divBdr>
    </w:div>
    <w:div w:id="40989324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505826560">
      <w:bodyDiv w:val="1"/>
      <w:marLeft w:val="0"/>
      <w:marRight w:val="0"/>
      <w:marTop w:val="0"/>
      <w:marBottom w:val="0"/>
      <w:divBdr>
        <w:top w:val="none" w:sz="0" w:space="0" w:color="auto"/>
        <w:left w:val="none" w:sz="0" w:space="0" w:color="auto"/>
        <w:bottom w:val="none" w:sz="0" w:space="0" w:color="auto"/>
        <w:right w:val="none" w:sz="0" w:space="0" w:color="auto"/>
      </w:divBdr>
    </w:div>
    <w:div w:id="519004248">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01987829">
      <w:bodyDiv w:val="1"/>
      <w:marLeft w:val="0"/>
      <w:marRight w:val="0"/>
      <w:marTop w:val="0"/>
      <w:marBottom w:val="0"/>
      <w:divBdr>
        <w:top w:val="none" w:sz="0" w:space="0" w:color="auto"/>
        <w:left w:val="none" w:sz="0" w:space="0" w:color="auto"/>
        <w:bottom w:val="none" w:sz="0" w:space="0" w:color="auto"/>
        <w:right w:val="none" w:sz="0" w:space="0" w:color="auto"/>
      </w:divBdr>
    </w:div>
    <w:div w:id="910433885">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368220666">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793327426">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3351139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C06F1-5D7C-4DB6-8AF2-5BEF113D2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53</Pages>
  <Words>21260</Words>
  <Characters>121184</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111</cp:revision>
  <dcterms:created xsi:type="dcterms:W3CDTF">2022-06-07T15:47:00Z</dcterms:created>
  <dcterms:modified xsi:type="dcterms:W3CDTF">2025-12-12T10:27:00Z</dcterms:modified>
</cp:coreProperties>
</file>