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9B7C1A">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C34C42" w:rsidP="009B7C1A">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9B7C1A">
      <w:pPr>
        <w:pStyle w:val="a3"/>
        <w:widowControl w:val="0"/>
        <w:spacing w:line="240" w:lineRule="auto"/>
        <w:ind w:firstLine="0"/>
        <w:contextualSpacing/>
        <w:jc w:val="center"/>
        <w:rPr>
          <w:rFonts w:ascii="GHEA Grapalat" w:hAnsi="GHEA Grapalat"/>
          <w:i w:val="0"/>
          <w:sz w:val="24"/>
          <w:szCs w:val="24"/>
        </w:rPr>
      </w:pPr>
    </w:p>
    <w:p w:rsidR="00C34C42" w:rsidRDefault="00642EFE" w:rsidP="009B7C1A">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w:t>
      </w:r>
    </w:p>
    <w:p w:rsidR="0091042F" w:rsidRDefault="00642EFE" w:rsidP="009B7C1A">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 от </w:t>
      </w:r>
      <w:r w:rsidR="00C538AC">
        <w:rPr>
          <w:rFonts w:ascii="GHEA Grapalat" w:hAnsi="GHEA Grapalat"/>
          <w:i w:val="0"/>
          <w:sz w:val="24"/>
          <w:szCs w:val="24"/>
        </w:rPr>
        <w:t>27 сентября</w:t>
      </w:r>
      <w:r w:rsidRPr="009044F1">
        <w:rPr>
          <w:rFonts w:ascii="GHEA Grapalat" w:hAnsi="GHEA Grapalat"/>
          <w:i w:val="0"/>
          <w:sz w:val="24"/>
          <w:szCs w:val="24"/>
        </w:rPr>
        <w:t xml:space="preserve"> 20</w:t>
      </w:r>
      <w:r w:rsidR="00C34C42">
        <w:rPr>
          <w:rFonts w:ascii="GHEA Grapalat" w:hAnsi="GHEA Grapalat"/>
          <w:i w:val="0"/>
          <w:sz w:val="24"/>
          <w:szCs w:val="24"/>
        </w:rPr>
        <w:t>23</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C34C42">
        <w:rPr>
          <w:rFonts w:ascii="GHEA Grapalat" w:hAnsi="GHEA Grapalat"/>
          <w:i w:val="0"/>
          <w:sz w:val="24"/>
          <w:szCs w:val="24"/>
        </w:rPr>
        <w:t>№ 1</w:t>
      </w:r>
    </w:p>
    <w:p w:rsidR="00C34C42" w:rsidRPr="009044F1" w:rsidRDefault="00C34C42" w:rsidP="009B7C1A">
      <w:pPr>
        <w:pStyle w:val="a3"/>
        <w:widowControl w:val="0"/>
        <w:spacing w:line="240" w:lineRule="auto"/>
        <w:ind w:firstLine="0"/>
        <w:contextualSpacing/>
        <w:jc w:val="center"/>
        <w:rPr>
          <w:rFonts w:ascii="GHEA Grapalat" w:hAnsi="GHEA Grapalat"/>
          <w:i w:val="0"/>
          <w:sz w:val="24"/>
          <w:szCs w:val="24"/>
        </w:rPr>
      </w:pPr>
    </w:p>
    <w:p w:rsidR="00C34C42" w:rsidRPr="009044F1" w:rsidRDefault="00C34C42" w:rsidP="00C34C42">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Pr>
          <w:rFonts w:ascii="GHEA Grapalat" w:hAnsi="GHEA Grapalat"/>
          <w:b/>
          <w:i w:val="0"/>
          <w:sz w:val="24"/>
          <w:szCs w:val="24"/>
        </w:rPr>
        <w:t>GHAShDzB-HVKAK-2023-50»</w:t>
      </w:r>
    </w:p>
    <w:p w:rsidR="0091042F" w:rsidRPr="009044F1" w:rsidRDefault="0091042F" w:rsidP="009B7C1A">
      <w:pPr>
        <w:pStyle w:val="a3"/>
        <w:widowControl w:val="0"/>
        <w:spacing w:line="240" w:lineRule="auto"/>
        <w:contextualSpacing/>
        <w:rPr>
          <w:rFonts w:ascii="GHEA Grapalat" w:hAnsi="GHEA Grapalat"/>
          <w:i w:val="0"/>
          <w:sz w:val="24"/>
          <w:szCs w:val="24"/>
        </w:rPr>
      </w:pPr>
    </w:p>
    <w:p w:rsidR="00C34C42" w:rsidRPr="00DB23E1" w:rsidRDefault="00C34C42" w:rsidP="00C34C42">
      <w:pPr>
        <w:pStyle w:val="a3"/>
        <w:widowControl w:val="0"/>
        <w:spacing w:line="240" w:lineRule="auto"/>
        <w:ind w:firstLine="709"/>
        <w:contextualSpacing/>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C34C42" w:rsidRPr="003A1EBB" w:rsidRDefault="00C34C42" w:rsidP="00C34C42">
      <w:pPr>
        <w:pStyle w:val="a3"/>
        <w:widowControl w:val="0"/>
        <w:spacing w:line="240" w:lineRule="auto"/>
        <w:ind w:firstLine="709"/>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w:t>
      </w:r>
      <w:r w:rsidRPr="00F03219">
        <w:rPr>
          <w:rFonts w:ascii="GHEA Grapalat" w:hAnsi="GHEA Grapalat"/>
          <w:i w:val="0"/>
          <w:spacing w:val="6"/>
          <w:sz w:val="24"/>
          <w:szCs w:val="24"/>
        </w:rPr>
        <w:t xml:space="preserve">договор </w:t>
      </w:r>
      <w:r w:rsidRPr="00F03219">
        <w:rPr>
          <w:rFonts w:ascii="GHEA Grapalat" w:hAnsi="GHEA Grapalat"/>
          <w:b/>
          <w:i w:val="0"/>
          <w:spacing w:val="6"/>
          <w:sz w:val="24"/>
          <w:szCs w:val="24"/>
        </w:rPr>
        <w:t>на</w:t>
      </w:r>
      <w:r w:rsidRPr="00F03219">
        <w:rPr>
          <w:rFonts w:ascii="GHEA Grapalat" w:hAnsi="GHEA Grapalat"/>
          <w:b/>
          <w:i w:val="0"/>
          <w:sz w:val="24"/>
          <w:szCs w:val="24"/>
        </w:rPr>
        <w:t xml:space="preserve"> </w:t>
      </w:r>
      <w:r w:rsidRPr="00F03219">
        <w:rPr>
          <w:rFonts w:ascii="GHEA Grapalat" w:hAnsi="GHEA Grapalat" w:cs="Arial"/>
          <w:b/>
          <w:i w:val="0"/>
          <w:sz w:val="24"/>
          <w:szCs w:val="24"/>
        </w:rPr>
        <w:t xml:space="preserve">выполнение работ по </w:t>
      </w:r>
      <w:r w:rsidRPr="00F03219">
        <w:rPr>
          <w:rFonts w:ascii="GHEA Grapalat" w:hAnsi="GHEA Grapalat"/>
          <w:b/>
          <w:i w:val="0"/>
          <w:spacing w:val="6"/>
          <w:sz w:val="24"/>
          <w:szCs w:val="24"/>
        </w:rPr>
        <w:t>составлени</w:t>
      </w:r>
      <w:r>
        <w:rPr>
          <w:rFonts w:ascii="GHEA Grapalat" w:hAnsi="GHEA Grapalat"/>
          <w:b/>
          <w:i w:val="0"/>
          <w:spacing w:val="6"/>
          <w:sz w:val="24"/>
          <w:szCs w:val="24"/>
        </w:rPr>
        <w:t>ю</w:t>
      </w:r>
      <w:r w:rsidRPr="00F03219">
        <w:rPr>
          <w:rFonts w:ascii="GHEA Grapalat" w:hAnsi="GHEA Grapalat"/>
          <w:b/>
          <w:i w:val="0"/>
          <w:spacing w:val="6"/>
          <w:sz w:val="24"/>
          <w:szCs w:val="24"/>
        </w:rPr>
        <w:t xml:space="preserve"> проектно-сметной документации</w:t>
      </w:r>
      <w:r w:rsidRPr="009C5B5F">
        <w:rPr>
          <w:rFonts w:ascii="GHEA Grapalat" w:hAnsi="GHEA Grapalat"/>
          <w:b/>
          <w:i w:val="0"/>
          <w:sz w:val="24"/>
          <w:szCs w:val="24"/>
        </w:rPr>
        <w:t>.</w:t>
      </w:r>
    </w:p>
    <w:p w:rsidR="00357D48" w:rsidRPr="009044F1" w:rsidRDefault="00A20B69" w:rsidP="009B7C1A">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9B7C1A">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9B7C1A">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FB577D" w:rsidRPr="0091710E" w:rsidRDefault="00FB577D" w:rsidP="00FB577D">
      <w:pPr>
        <w:pStyle w:val="a3"/>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00B25BAA">
        <w:rPr>
          <w:rFonts w:ascii="GHEA Grapalat" w:hAnsi="GHEA Grapalat"/>
          <w:b/>
          <w:i w:val="0"/>
          <w:sz w:val="24"/>
          <w:szCs w:val="24"/>
        </w:rPr>
        <w:t>10</w:t>
      </w:r>
      <w:r w:rsidRPr="00467CD8">
        <w:rPr>
          <w:rFonts w:ascii="GHEA Grapalat" w:hAnsi="GHEA Grapalat"/>
          <w:b/>
          <w:i w:val="0"/>
          <w:sz w:val="24"/>
          <w:szCs w:val="24"/>
        </w:rPr>
        <w:t>:</w:t>
      </w:r>
      <w:r w:rsidR="00B25BAA">
        <w:rPr>
          <w:rFonts w:ascii="GHEA Grapalat" w:hAnsi="GHEA Grapalat"/>
          <w:b/>
          <w:i w:val="0"/>
          <w:sz w:val="24"/>
          <w:szCs w:val="24"/>
        </w:rPr>
        <w:t>3</w:t>
      </w:r>
      <w:r w:rsidRPr="00467CD8">
        <w:rPr>
          <w:rFonts w:ascii="GHEA Grapalat" w:hAnsi="GHEA Grapalat"/>
          <w:b/>
          <w:i w:val="0"/>
          <w:sz w:val="24"/>
          <w:szCs w:val="24"/>
        </w:rPr>
        <w:t xml:space="preserve">0 часов </w:t>
      </w:r>
      <w:r w:rsidR="00C538AC">
        <w:rPr>
          <w:rFonts w:ascii="GHEA Grapalat" w:hAnsi="GHEA Grapalat"/>
          <w:b/>
          <w:i w:val="0"/>
          <w:sz w:val="24"/>
          <w:szCs w:val="24"/>
        </w:rPr>
        <w:t>8</w:t>
      </w:r>
      <w:r w:rsidRPr="00467CD8">
        <w:rPr>
          <w:rFonts w:ascii="GHEA Grapalat" w:hAnsi="GHEA Grapalat"/>
          <w:b/>
          <w:i w:val="0"/>
          <w:sz w:val="24"/>
          <w:szCs w:val="24"/>
        </w:rPr>
        <w:t>-го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2028BF" w:rsidRPr="001B32D9" w:rsidRDefault="002028BF" w:rsidP="009B7C1A">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FB577D" w:rsidRPr="000F11E5" w:rsidRDefault="00FB577D" w:rsidP="00FB577D">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00B25BAA">
        <w:rPr>
          <w:rFonts w:ascii="GHEA Grapalat" w:hAnsi="GHEA Grapalat"/>
          <w:b/>
          <w:i w:val="0"/>
          <w:sz w:val="24"/>
          <w:szCs w:val="24"/>
        </w:rPr>
        <w:t>10</w:t>
      </w:r>
      <w:r w:rsidRPr="00467CD8">
        <w:rPr>
          <w:rFonts w:ascii="GHEA Grapalat" w:hAnsi="GHEA Grapalat"/>
          <w:b/>
          <w:i w:val="0"/>
          <w:sz w:val="24"/>
          <w:szCs w:val="24"/>
        </w:rPr>
        <w:t>:</w:t>
      </w:r>
      <w:r w:rsidR="00B25BAA">
        <w:rPr>
          <w:rFonts w:ascii="GHEA Grapalat" w:hAnsi="GHEA Grapalat"/>
          <w:b/>
          <w:i w:val="0"/>
          <w:sz w:val="24"/>
          <w:szCs w:val="24"/>
        </w:rPr>
        <w:t>3</w:t>
      </w:r>
      <w:r w:rsidRPr="00467CD8">
        <w:rPr>
          <w:rFonts w:ascii="GHEA Grapalat" w:hAnsi="GHEA Grapalat"/>
          <w:b/>
          <w:i w:val="0"/>
          <w:sz w:val="24"/>
          <w:szCs w:val="24"/>
        </w:rPr>
        <w:t xml:space="preserve">0 часов </w:t>
      </w:r>
      <w:r w:rsidR="00C538AC">
        <w:rPr>
          <w:rFonts w:ascii="GHEA Grapalat" w:hAnsi="GHEA Grapalat"/>
          <w:b/>
          <w:i w:val="0"/>
          <w:sz w:val="24"/>
          <w:szCs w:val="24"/>
        </w:rPr>
        <w:t>04</w:t>
      </w:r>
      <w:r>
        <w:rPr>
          <w:rFonts w:ascii="GHEA Grapalat" w:hAnsi="GHEA Grapalat"/>
          <w:b/>
          <w:i w:val="0"/>
          <w:sz w:val="24"/>
          <w:szCs w:val="24"/>
        </w:rPr>
        <w:t xml:space="preserve">-го </w:t>
      </w:r>
      <w:r w:rsidR="00C538AC">
        <w:rPr>
          <w:rFonts w:ascii="GHEA Grapalat" w:hAnsi="GHEA Grapalat"/>
          <w:b/>
          <w:i w:val="0"/>
          <w:sz w:val="24"/>
          <w:szCs w:val="24"/>
        </w:rPr>
        <w:t>октября</w:t>
      </w:r>
      <w:r>
        <w:rPr>
          <w:rFonts w:ascii="GHEA Grapalat" w:hAnsi="GHEA Grapalat"/>
          <w:b/>
          <w:i w:val="0"/>
          <w:sz w:val="24"/>
          <w:szCs w:val="24"/>
        </w:rPr>
        <w:t xml:space="preserve"> </w:t>
      </w:r>
      <w:r w:rsidRPr="00E6227A">
        <w:rPr>
          <w:rFonts w:ascii="GHEA Grapalat" w:hAnsi="GHEA Grapalat"/>
          <w:b/>
          <w:i w:val="0"/>
          <w:sz w:val="24"/>
          <w:szCs w:val="24"/>
        </w:rPr>
        <w:t>202</w:t>
      </w:r>
      <w:r w:rsidR="00B25BAA">
        <w:rPr>
          <w:rFonts w:ascii="GHEA Grapalat" w:hAnsi="GHEA Grapalat"/>
          <w:b/>
          <w:i w:val="0"/>
          <w:sz w:val="24"/>
          <w:szCs w:val="24"/>
        </w:rPr>
        <w:t>3</w:t>
      </w:r>
      <w:r w:rsidRPr="00467CD8">
        <w:rPr>
          <w:rFonts w:ascii="GHEA Grapalat" w:hAnsi="GHEA Grapalat"/>
          <w:b/>
          <w:i w:val="0"/>
          <w:sz w:val="24"/>
          <w:szCs w:val="24"/>
        </w:rPr>
        <w:t xml:space="preserve"> года.</w:t>
      </w:r>
    </w:p>
    <w:p w:rsidR="00B25BAA" w:rsidRPr="003A1EBB" w:rsidRDefault="00754697" w:rsidP="00B25BAA">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B25BAA">
        <w:rPr>
          <w:rFonts w:ascii="GHEA Grapalat" w:hAnsi="GHEA Grapalat"/>
          <w:b/>
          <w:i w:val="0"/>
          <w:sz w:val="24"/>
          <w:szCs w:val="24"/>
        </w:rPr>
        <w:t>Астгик</w:t>
      </w:r>
      <w:proofErr w:type="spellEnd"/>
      <w:r w:rsidR="00B25BAA">
        <w:rPr>
          <w:rFonts w:ascii="GHEA Grapalat" w:hAnsi="GHEA Grapalat"/>
          <w:b/>
          <w:i w:val="0"/>
          <w:sz w:val="24"/>
          <w:szCs w:val="24"/>
        </w:rPr>
        <w:t xml:space="preserve"> </w:t>
      </w:r>
      <w:proofErr w:type="spellStart"/>
      <w:r w:rsidR="00B25BAA">
        <w:rPr>
          <w:rFonts w:ascii="GHEA Grapalat" w:hAnsi="GHEA Grapalat"/>
          <w:b/>
          <w:i w:val="0"/>
          <w:sz w:val="24"/>
          <w:szCs w:val="24"/>
        </w:rPr>
        <w:t>Вирабян</w:t>
      </w:r>
      <w:proofErr w:type="spellEnd"/>
      <w:r w:rsidR="00B25BAA">
        <w:rPr>
          <w:rFonts w:ascii="GHEA Grapalat" w:hAnsi="GHEA Grapalat"/>
          <w:i w:val="0"/>
          <w:sz w:val="24"/>
          <w:szCs w:val="24"/>
        </w:rPr>
        <w:t>.</w:t>
      </w:r>
    </w:p>
    <w:p w:rsidR="00B25BAA" w:rsidRPr="001C7CD2" w:rsidRDefault="00B25BAA" w:rsidP="00B25BAA">
      <w:pPr>
        <w:pStyle w:val="a3"/>
        <w:spacing w:line="240" w:lineRule="auto"/>
        <w:ind w:firstLine="0"/>
        <w:contextualSpacing/>
        <w:jc w:val="left"/>
        <w:rPr>
          <w:rFonts w:ascii="GHEA Grapalat" w:hAnsi="GHEA Grapalat"/>
          <w:i w:val="0"/>
          <w:sz w:val="24"/>
          <w:szCs w:val="24"/>
          <w:u w:val="single"/>
        </w:rPr>
      </w:pPr>
      <w:r w:rsidRPr="001C7CD2">
        <w:rPr>
          <w:rFonts w:ascii="GHEA Grapalat" w:hAnsi="GHEA Grapalat"/>
          <w:i w:val="0"/>
          <w:sz w:val="24"/>
          <w:szCs w:val="24"/>
        </w:rPr>
        <w:t xml:space="preserve">Телефон: </w:t>
      </w:r>
      <w:r>
        <w:rPr>
          <w:rFonts w:ascii="GHEA Grapalat" w:hAnsi="GHEA Grapalat"/>
          <w:b/>
          <w:i w:val="0"/>
          <w:sz w:val="24"/>
          <w:szCs w:val="24"/>
        </w:rPr>
        <w:t>012-80-80-83 (6014), 091-22-26-25</w:t>
      </w:r>
    </w:p>
    <w:p w:rsidR="00B25BAA" w:rsidRDefault="00B25BAA" w:rsidP="00B25BAA">
      <w:pPr>
        <w:pStyle w:val="a3"/>
        <w:spacing w:line="240" w:lineRule="auto"/>
        <w:ind w:firstLine="0"/>
        <w:contextualSpacing/>
        <w:jc w:val="left"/>
        <w:rPr>
          <w:rFonts w:ascii="GHEA Grapalat" w:hAnsi="GHEA Grapalat"/>
          <w:b/>
          <w:i w:val="0"/>
          <w:sz w:val="24"/>
          <w:szCs w:val="24"/>
        </w:rPr>
      </w:pPr>
      <w:r w:rsidRPr="001C7CD2">
        <w:rPr>
          <w:rFonts w:ascii="GHEA Grapalat" w:hAnsi="GHEA Grapalat"/>
          <w:i w:val="0"/>
          <w:sz w:val="24"/>
          <w:szCs w:val="24"/>
        </w:rPr>
        <w:t xml:space="preserve">Электронная почта: </w:t>
      </w:r>
      <w:hyperlink r:id="rId8" w:history="1">
        <w:r w:rsidRPr="00FC5791">
          <w:rPr>
            <w:rStyle w:val="a9"/>
            <w:rFonts w:ascii="GHEA Grapalat" w:hAnsi="GHEA Grapalat"/>
            <w:b/>
            <w:i w:val="0"/>
            <w:sz w:val="24"/>
            <w:szCs w:val="24"/>
          </w:rPr>
          <w:t>procurement@ncdc.am</w:t>
        </w:r>
      </w:hyperlink>
    </w:p>
    <w:p w:rsidR="00B25BAA" w:rsidRPr="001C7CD2" w:rsidRDefault="00B25BAA" w:rsidP="00B25BAA">
      <w:pPr>
        <w:pStyle w:val="a3"/>
        <w:spacing w:line="240" w:lineRule="auto"/>
        <w:ind w:firstLine="0"/>
        <w:contextualSpacing/>
        <w:jc w:val="left"/>
        <w:rPr>
          <w:rFonts w:ascii="GHEA Grapalat" w:hAnsi="GHEA Grapalat"/>
          <w:b/>
          <w:i w:val="0"/>
          <w:sz w:val="24"/>
          <w:szCs w:val="24"/>
          <w:lang w:val="af-ZA"/>
        </w:rPr>
      </w:pPr>
      <w:r w:rsidRPr="001C7CD2">
        <w:rPr>
          <w:rFonts w:ascii="GHEA Grapalat" w:hAnsi="GHEA Grapalat"/>
          <w:i w:val="0"/>
          <w:sz w:val="24"/>
          <w:szCs w:val="24"/>
        </w:rPr>
        <w:t xml:space="preserve">Заказчик: </w:t>
      </w:r>
      <w:r w:rsidRPr="001C7CD2">
        <w:rPr>
          <w:rFonts w:ascii="GHEA Grapalat" w:hAnsi="GHEA Grapalat"/>
          <w:b/>
          <w:i w:val="0"/>
          <w:sz w:val="24"/>
          <w:szCs w:val="24"/>
        </w:rPr>
        <w:t>ГНО «Национальный центр по контролю и профилактике заболеваний» МЗ РА</w:t>
      </w:r>
      <w:r w:rsidRPr="001C7CD2">
        <w:rPr>
          <w:rFonts w:ascii="GHEA Grapalat" w:hAnsi="GHEA Grapalat"/>
          <w:b/>
          <w:i w:val="0"/>
          <w:sz w:val="24"/>
          <w:szCs w:val="24"/>
          <w:lang w:val="hy-AM"/>
        </w:rPr>
        <w:t xml:space="preserve"> </w:t>
      </w:r>
    </w:p>
    <w:p w:rsidR="00915A97" w:rsidRPr="00D5443D" w:rsidRDefault="00915A97" w:rsidP="009B7C1A">
      <w:pPr>
        <w:pStyle w:val="a3"/>
        <w:widowControl w:val="0"/>
        <w:spacing w:line="240" w:lineRule="auto"/>
        <w:ind w:left="3969" w:firstLine="0"/>
        <w:contextualSpacing/>
        <w:rPr>
          <w:rFonts w:ascii="GHEA Grapalat" w:hAnsi="GHEA Grapalat"/>
          <w:i w:val="0"/>
          <w:sz w:val="16"/>
          <w:szCs w:val="16"/>
        </w:rPr>
      </w:pPr>
      <w:r>
        <w:rPr>
          <w:rFonts w:ascii="GHEA Grapalat" w:hAnsi="GHEA Grapalat" w:cs="Sylfaen"/>
          <w:b/>
        </w:rPr>
        <w:br w:type="page"/>
      </w:r>
    </w:p>
    <w:p w:rsidR="00096865" w:rsidRPr="009044F1" w:rsidRDefault="00096865" w:rsidP="009B7C1A">
      <w:pPr>
        <w:pStyle w:val="aa"/>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941158" w:rsidRPr="00E063D7" w:rsidRDefault="00941158" w:rsidP="00941158">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 xml:space="preserve">кодом </w:t>
      </w:r>
      <w:r w:rsidRPr="006F162B">
        <w:rPr>
          <w:rFonts w:ascii="GHEA Grapalat" w:hAnsi="GHEA Grapalat"/>
          <w:sz w:val="22"/>
          <w:szCs w:val="22"/>
        </w:rPr>
        <w:t>«</w:t>
      </w:r>
      <w:r>
        <w:rPr>
          <w:rFonts w:ascii="GHEA Grapalat" w:hAnsi="GHEA Grapalat"/>
          <w:b/>
          <w:sz w:val="22"/>
          <w:szCs w:val="22"/>
        </w:rPr>
        <w:t>GHAShDzB-HVKAK-2023-50</w:t>
      </w:r>
      <w:r w:rsidRPr="006F162B">
        <w:rPr>
          <w:rFonts w:ascii="GHEA Grapalat" w:hAnsi="GHEA Grapalat"/>
          <w:sz w:val="22"/>
          <w:szCs w:val="22"/>
        </w:rPr>
        <w:t>»</w:t>
      </w:r>
      <w:r w:rsidRPr="00FF5217">
        <w:rPr>
          <w:rFonts w:ascii="GHEA Grapalat" w:hAnsi="GHEA Grapalat"/>
          <w:sz w:val="22"/>
          <w:szCs w:val="22"/>
        </w:rPr>
        <w:br/>
        <w:t xml:space="preserve">  № 1 от </w:t>
      </w:r>
      <w:r w:rsidR="00C538AC">
        <w:rPr>
          <w:rFonts w:ascii="GHEA Grapalat" w:hAnsi="GHEA Grapalat"/>
          <w:sz w:val="22"/>
          <w:szCs w:val="22"/>
        </w:rPr>
        <w:t>27 сентября</w:t>
      </w:r>
      <w:r w:rsidRPr="00FF5217">
        <w:rPr>
          <w:rFonts w:ascii="GHEA Grapalat" w:hAnsi="GHEA Grapalat"/>
          <w:sz w:val="22"/>
          <w:szCs w:val="22"/>
        </w:rPr>
        <w:t xml:space="preserve"> 202</w:t>
      </w:r>
      <w:r>
        <w:rPr>
          <w:rFonts w:ascii="GHEA Grapalat" w:hAnsi="GHEA Grapalat"/>
          <w:sz w:val="22"/>
          <w:szCs w:val="22"/>
        </w:rPr>
        <w:t xml:space="preserve">3 </w:t>
      </w:r>
      <w:r w:rsidRPr="00FF5217">
        <w:rPr>
          <w:rFonts w:ascii="GHEA Grapalat" w:hAnsi="GHEA Grapalat"/>
          <w:sz w:val="22"/>
          <w:szCs w:val="22"/>
        </w:rPr>
        <w:t>г.</w:t>
      </w:r>
    </w:p>
    <w:p w:rsidR="00941158" w:rsidRPr="009044F1" w:rsidRDefault="00941158" w:rsidP="00941158">
      <w:pPr>
        <w:pStyle w:val="aa"/>
        <w:widowControl w:val="0"/>
        <w:spacing w:after="160"/>
        <w:ind w:right="-7" w:firstLine="567"/>
        <w:jc w:val="center"/>
        <w:rPr>
          <w:rFonts w:ascii="GHEA Grapalat" w:hAnsi="GHEA Grapalat"/>
        </w:rPr>
      </w:pPr>
    </w:p>
    <w:p w:rsidR="00941158" w:rsidRPr="003A1EBB" w:rsidRDefault="00941158" w:rsidP="00941158">
      <w:pPr>
        <w:pStyle w:val="aa"/>
        <w:widowControl w:val="0"/>
        <w:spacing w:after="160"/>
        <w:ind w:right="-7" w:firstLine="567"/>
        <w:jc w:val="center"/>
        <w:rPr>
          <w:rFonts w:ascii="GHEA Grapalat" w:hAnsi="GHEA Grapalat"/>
        </w:rPr>
      </w:pPr>
    </w:p>
    <w:p w:rsidR="00941158" w:rsidRDefault="00941158" w:rsidP="00941158">
      <w:pPr>
        <w:pStyle w:val="aa"/>
        <w:widowControl w:val="0"/>
        <w:spacing w:after="160"/>
        <w:ind w:right="-7" w:firstLine="567"/>
        <w:jc w:val="center"/>
        <w:rPr>
          <w:rFonts w:ascii="GHEA Grapalat" w:hAnsi="GHEA Grapalat"/>
        </w:rPr>
      </w:pPr>
    </w:p>
    <w:p w:rsidR="009B22E5" w:rsidRDefault="009B22E5" w:rsidP="00941158">
      <w:pPr>
        <w:pStyle w:val="aa"/>
        <w:widowControl w:val="0"/>
        <w:spacing w:after="160"/>
        <w:ind w:right="-7" w:firstLine="567"/>
        <w:jc w:val="center"/>
        <w:rPr>
          <w:rFonts w:ascii="GHEA Grapalat" w:hAnsi="GHEA Grapalat"/>
        </w:rPr>
      </w:pPr>
    </w:p>
    <w:p w:rsidR="009B22E5" w:rsidRDefault="009B22E5" w:rsidP="00941158">
      <w:pPr>
        <w:pStyle w:val="aa"/>
        <w:widowControl w:val="0"/>
        <w:spacing w:after="160"/>
        <w:ind w:right="-7" w:firstLine="567"/>
        <w:jc w:val="center"/>
        <w:rPr>
          <w:rFonts w:ascii="GHEA Grapalat" w:hAnsi="GHEA Grapalat"/>
        </w:rPr>
      </w:pPr>
    </w:p>
    <w:p w:rsidR="009B22E5" w:rsidRPr="003A1EBB" w:rsidRDefault="009B22E5" w:rsidP="00941158">
      <w:pPr>
        <w:pStyle w:val="aa"/>
        <w:widowControl w:val="0"/>
        <w:spacing w:after="160"/>
        <w:ind w:right="-7" w:firstLine="567"/>
        <w:jc w:val="center"/>
        <w:rPr>
          <w:rFonts w:ascii="GHEA Grapalat" w:hAnsi="GHEA Grapalat"/>
        </w:rPr>
      </w:pPr>
    </w:p>
    <w:p w:rsidR="00941158" w:rsidRDefault="00941158" w:rsidP="00941158">
      <w:pPr>
        <w:pStyle w:val="aa"/>
        <w:widowControl w:val="0"/>
        <w:spacing w:after="160"/>
        <w:ind w:right="-7"/>
        <w:contextualSpacing/>
        <w:jc w:val="center"/>
        <w:rPr>
          <w:rFonts w:ascii="GHEA Grapalat" w:hAnsi="GHEA Grapalat"/>
          <w:b/>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p>
    <w:p w:rsidR="00941158" w:rsidRPr="00E063D7" w:rsidRDefault="00941158" w:rsidP="00941158">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 xml:space="preserve">«НАЦИОНАЛЬНЫЙ ЦЕНТР ПО КОНТРОЛЮ И ПРОФИЛАКТИКЕ ЗАБОЛЕВАНИЙ» </w:t>
      </w:r>
      <w:r w:rsidRPr="00E063D7">
        <w:rPr>
          <w:rStyle w:val="aff7"/>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941158" w:rsidRPr="00E063D7" w:rsidRDefault="00941158" w:rsidP="00941158">
      <w:pPr>
        <w:pStyle w:val="aa"/>
        <w:widowControl w:val="0"/>
        <w:spacing w:after="160"/>
        <w:ind w:right="-7" w:firstLine="567"/>
        <w:jc w:val="center"/>
        <w:rPr>
          <w:rFonts w:ascii="GHEA Grapalat" w:hAnsi="GHEA Grapalat"/>
          <w:sz w:val="22"/>
          <w:szCs w:val="22"/>
        </w:rPr>
      </w:pPr>
    </w:p>
    <w:p w:rsidR="00941158" w:rsidRPr="00E063D7" w:rsidRDefault="00941158" w:rsidP="00941158">
      <w:pPr>
        <w:pStyle w:val="aa"/>
        <w:widowControl w:val="0"/>
        <w:spacing w:after="160"/>
        <w:ind w:right="-7" w:firstLine="567"/>
        <w:jc w:val="center"/>
        <w:rPr>
          <w:rFonts w:ascii="GHEA Grapalat" w:hAnsi="GHEA Grapalat"/>
          <w:sz w:val="22"/>
          <w:szCs w:val="22"/>
        </w:rPr>
      </w:pPr>
    </w:p>
    <w:p w:rsidR="00941158" w:rsidRPr="00E063D7" w:rsidRDefault="00941158" w:rsidP="00941158">
      <w:pPr>
        <w:pStyle w:val="aa"/>
        <w:widowControl w:val="0"/>
        <w:spacing w:after="160"/>
        <w:ind w:right="-7" w:firstLine="567"/>
        <w:jc w:val="center"/>
        <w:rPr>
          <w:rFonts w:ascii="GHEA Grapalat" w:hAnsi="GHEA Grapalat"/>
          <w:sz w:val="22"/>
          <w:szCs w:val="22"/>
        </w:rPr>
      </w:pPr>
    </w:p>
    <w:p w:rsidR="00941158" w:rsidRPr="00E063D7" w:rsidRDefault="00941158" w:rsidP="00941158">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941158" w:rsidRPr="00E063D7" w:rsidRDefault="00941158" w:rsidP="00941158">
      <w:pPr>
        <w:pStyle w:val="aa"/>
        <w:widowControl w:val="0"/>
        <w:spacing w:after="160"/>
        <w:ind w:right="-7" w:firstLine="567"/>
        <w:jc w:val="center"/>
        <w:rPr>
          <w:rFonts w:ascii="GHEA Grapalat" w:hAnsi="GHEA Grapalat" w:cs="Sylfaen"/>
          <w:sz w:val="22"/>
          <w:szCs w:val="22"/>
        </w:rPr>
      </w:pPr>
    </w:p>
    <w:p w:rsidR="00941158" w:rsidRPr="00E063D7" w:rsidRDefault="00941158" w:rsidP="00941158">
      <w:pPr>
        <w:pStyle w:val="aa"/>
        <w:widowControl w:val="0"/>
        <w:spacing w:after="160"/>
        <w:ind w:right="-7" w:firstLine="567"/>
        <w:jc w:val="center"/>
        <w:rPr>
          <w:rFonts w:ascii="GHEA Grapalat" w:hAnsi="GHEA Grapalat" w:cs="Sylfaen"/>
          <w:sz w:val="22"/>
          <w:szCs w:val="22"/>
        </w:rPr>
      </w:pPr>
    </w:p>
    <w:p w:rsidR="00941158" w:rsidRPr="009044F1" w:rsidRDefault="00941158" w:rsidP="00941158">
      <w:pPr>
        <w:pStyle w:val="a3"/>
        <w:widowControl w:val="0"/>
        <w:spacing w:line="240" w:lineRule="auto"/>
        <w:ind w:firstLine="567"/>
        <w:contextualSpacing/>
        <w:jc w:val="center"/>
        <w:rPr>
          <w:rFonts w:ascii="GHEA Grapalat" w:hAnsi="GHEA Grapalat"/>
        </w:rPr>
      </w:pPr>
      <w:r w:rsidRPr="002032FF">
        <w:rPr>
          <w:rFonts w:ascii="GHEA Grapalat" w:hAnsi="GHEA Grapalat"/>
          <w:b/>
          <w:i w:val="0"/>
          <w:sz w:val="22"/>
          <w:szCs w:val="22"/>
        </w:rPr>
        <w:t>НА ЗАПРОС КОТИРОВОК, ОБЪЯВЛЕННЫЙ С ЦЕЛЬЮ ПРИОБРЕТЕНИЯ</w:t>
      </w:r>
      <w:r w:rsidRPr="004026CE">
        <w:rPr>
          <w:rFonts w:ascii="GHEA Grapalat" w:hAnsi="GHEA Grapalat"/>
          <w:b/>
          <w:i w:val="0"/>
          <w:sz w:val="22"/>
          <w:szCs w:val="22"/>
        </w:rPr>
        <w:t xml:space="preserve"> </w:t>
      </w:r>
      <w:r>
        <w:rPr>
          <w:rFonts w:ascii="GHEA Grapalat" w:hAnsi="GHEA Grapalat"/>
          <w:b/>
          <w:i w:val="0"/>
          <w:sz w:val="22"/>
          <w:szCs w:val="22"/>
        </w:rPr>
        <w:t>РАБОТ ПО СОСТАВЛЕНИЮ ПРОЕКТНО-СМЕТНОЙ ДОКУМЕНТАЦИИ</w:t>
      </w:r>
    </w:p>
    <w:p w:rsidR="00CE0D95" w:rsidRPr="009044F1" w:rsidRDefault="00CE0D95" w:rsidP="009B7C1A">
      <w:pPr>
        <w:pStyle w:val="aa"/>
        <w:widowControl w:val="0"/>
        <w:spacing w:after="0"/>
        <w:ind w:right="-7" w:firstLine="567"/>
        <w:contextualSpacing/>
        <w:jc w:val="center"/>
        <w:rPr>
          <w:rFonts w:ascii="GHEA Grapalat" w:hAnsi="GHEA Grapalat"/>
        </w:rPr>
      </w:pPr>
    </w:p>
    <w:p w:rsidR="00CE0D95" w:rsidRPr="009044F1" w:rsidRDefault="00CE0D95" w:rsidP="009B7C1A">
      <w:pPr>
        <w:pStyle w:val="aa"/>
        <w:widowControl w:val="0"/>
        <w:spacing w:after="0"/>
        <w:ind w:right="-7" w:firstLine="567"/>
        <w:contextualSpacing/>
        <w:jc w:val="center"/>
        <w:rPr>
          <w:rFonts w:ascii="GHEA Grapalat" w:hAnsi="GHEA Grapalat"/>
        </w:rPr>
      </w:pPr>
    </w:p>
    <w:p w:rsidR="009B22E5" w:rsidRDefault="009B22E5" w:rsidP="00941158">
      <w:pPr>
        <w:contextualSpacing/>
        <w:rPr>
          <w:rFonts w:ascii="GHEA Grapalat" w:hAnsi="GHEA Grapalat"/>
        </w:rPr>
      </w:pPr>
    </w:p>
    <w:p w:rsidR="009B22E5" w:rsidRDefault="009B22E5" w:rsidP="00941158">
      <w:pPr>
        <w:contextualSpacing/>
        <w:rPr>
          <w:rFonts w:ascii="GHEA Grapalat" w:hAnsi="GHEA Grapalat"/>
        </w:rPr>
      </w:pPr>
    </w:p>
    <w:p w:rsidR="009B22E5" w:rsidRDefault="009B22E5" w:rsidP="00941158">
      <w:pPr>
        <w:contextualSpacing/>
        <w:rPr>
          <w:rFonts w:ascii="GHEA Grapalat" w:hAnsi="GHEA Grapalat"/>
        </w:rPr>
      </w:pPr>
    </w:p>
    <w:p w:rsidR="009B22E5" w:rsidRDefault="009B22E5" w:rsidP="00941158">
      <w:pPr>
        <w:contextualSpacing/>
        <w:rPr>
          <w:rFonts w:ascii="GHEA Grapalat" w:hAnsi="GHEA Grapalat"/>
        </w:rPr>
      </w:pPr>
    </w:p>
    <w:p w:rsidR="009B22E5" w:rsidRDefault="009B22E5" w:rsidP="00941158">
      <w:pPr>
        <w:contextualSpacing/>
        <w:rPr>
          <w:rFonts w:ascii="GHEA Grapalat" w:hAnsi="GHEA Grapalat"/>
        </w:rPr>
      </w:pPr>
    </w:p>
    <w:p w:rsidR="009B22E5" w:rsidRDefault="009B22E5" w:rsidP="00941158">
      <w:pPr>
        <w:contextualSpacing/>
        <w:rPr>
          <w:rFonts w:ascii="GHEA Grapalat" w:hAnsi="GHEA Grapalat"/>
        </w:rPr>
      </w:pPr>
    </w:p>
    <w:p w:rsidR="009B22E5" w:rsidRDefault="009B22E5" w:rsidP="00941158">
      <w:pPr>
        <w:contextualSpacing/>
        <w:rPr>
          <w:rFonts w:ascii="GHEA Grapalat" w:hAnsi="GHEA Grapalat"/>
        </w:rPr>
      </w:pPr>
    </w:p>
    <w:p w:rsidR="009B22E5" w:rsidRDefault="009B22E5" w:rsidP="00941158">
      <w:pPr>
        <w:contextualSpacing/>
        <w:rPr>
          <w:rFonts w:ascii="GHEA Grapalat" w:hAnsi="GHEA Grapalat"/>
        </w:rPr>
      </w:pPr>
    </w:p>
    <w:p w:rsidR="009B22E5" w:rsidRDefault="009B22E5" w:rsidP="00941158">
      <w:pPr>
        <w:contextualSpacing/>
        <w:rPr>
          <w:rFonts w:ascii="GHEA Grapalat" w:hAnsi="GHEA Grapalat"/>
        </w:rPr>
      </w:pPr>
    </w:p>
    <w:p w:rsidR="009B22E5" w:rsidRDefault="009B22E5" w:rsidP="00941158">
      <w:pPr>
        <w:contextualSpacing/>
        <w:rPr>
          <w:rFonts w:ascii="GHEA Grapalat" w:hAnsi="GHEA Grapalat"/>
        </w:rPr>
      </w:pPr>
    </w:p>
    <w:p w:rsidR="009B22E5" w:rsidRDefault="009B22E5" w:rsidP="00941158">
      <w:pPr>
        <w:contextualSpacing/>
        <w:rPr>
          <w:rFonts w:ascii="GHEA Grapalat" w:hAnsi="GHEA Grapalat"/>
        </w:rPr>
      </w:pPr>
    </w:p>
    <w:p w:rsidR="009B22E5" w:rsidRDefault="009B22E5" w:rsidP="00941158">
      <w:pPr>
        <w:contextualSpacing/>
        <w:rPr>
          <w:rFonts w:ascii="GHEA Grapalat" w:hAnsi="GHEA Grapalat"/>
        </w:rPr>
      </w:pPr>
    </w:p>
    <w:p w:rsidR="001A43A4" w:rsidRPr="009B22E5" w:rsidRDefault="00096865" w:rsidP="00941158">
      <w:pPr>
        <w:contextualSpacing/>
        <w:rPr>
          <w:rFonts w:ascii="GHEA Grapalat" w:hAnsi="GHEA Grapalat" w:cs="Sylfaen"/>
          <w:b/>
          <w:i/>
          <w:color w:val="FF0000"/>
        </w:rPr>
      </w:pPr>
      <w:r w:rsidRPr="009B22E5">
        <w:rPr>
          <w:rFonts w:ascii="GHEA Grapalat" w:hAnsi="GHEA Grapalat"/>
          <w:b/>
          <w:i/>
          <w:color w:val="FF0000"/>
        </w:rPr>
        <w:lastRenderedPageBreak/>
        <w:t>Уважаемый участник, прежде чем составить и подать заявку просим Вас</w:t>
      </w:r>
      <w:r w:rsidR="001D209D" w:rsidRPr="009B22E5">
        <w:rPr>
          <w:rFonts w:ascii="Courier New" w:hAnsi="Courier New" w:cs="Courier New"/>
          <w:b/>
          <w:i/>
          <w:color w:val="FF0000"/>
          <w:lang w:val="en-US"/>
        </w:rPr>
        <w:t> </w:t>
      </w:r>
      <w:r w:rsidRPr="009B22E5">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D50690" w:rsidRDefault="00D50690" w:rsidP="009B7C1A">
      <w:pPr>
        <w:contextualSpacing/>
        <w:rPr>
          <w:rFonts w:ascii="GHEA Grapalat" w:hAnsi="GHEA Grapalat"/>
          <w:b/>
        </w:rPr>
      </w:pPr>
      <w:r>
        <w:rPr>
          <w:rFonts w:ascii="GHEA Grapalat" w:hAnsi="GHEA Grapalat"/>
          <w:b/>
        </w:rPr>
        <w:br w:type="page"/>
      </w:r>
    </w:p>
    <w:p w:rsidR="00160AE4" w:rsidRPr="009044F1" w:rsidRDefault="00160AE4" w:rsidP="009B7C1A">
      <w:pPr>
        <w:widowControl w:val="0"/>
        <w:contextualSpacing/>
        <w:jc w:val="center"/>
        <w:rPr>
          <w:rFonts w:ascii="GHEA Grapalat" w:hAnsi="GHEA Grapalat"/>
          <w:b/>
        </w:rPr>
      </w:pPr>
      <w:r w:rsidRPr="009044F1">
        <w:rPr>
          <w:rFonts w:ascii="GHEA Grapalat" w:hAnsi="GHEA Grapalat"/>
          <w:b/>
        </w:rPr>
        <w:t>СОДЕРЖАНИЕ</w:t>
      </w:r>
    </w:p>
    <w:p w:rsidR="00160AE4" w:rsidRPr="009044F1" w:rsidRDefault="00160AE4" w:rsidP="009B7C1A">
      <w:pPr>
        <w:widowControl w:val="0"/>
        <w:ind w:firstLine="567"/>
        <w:contextualSpacing/>
        <w:jc w:val="center"/>
        <w:rPr>
          <w:rFonts w:ascii="GHEA Grapalat" w:hAnsi="GHEA Grapalat"/>
          <w:i/>
        </w:rPr>
      </w:pPr>
    </w:p>
    <w:p w:rsidR="009B22E5" w:rsidRPr="009044F1" w:rsidRDefault="009B22E5" w:rsidP="009B22E5">
      <w:pPr>
        <w:pStyle w:val="a3"/>
        <w:widowControl w:val="0"/>
        <w:spacing w:line="240" w:lineRule="auto"/>
        <w:ind w:firstLine="567"/>
        <w:contextualSpacing/>
        <w:jc w:val="center"/>
        <w:rPr>
          <w:rFonts w:ascii="GHEA Grapalat" w:hAnsi="GHEA Grapalat"/>
        </w:rPr>
      </w:pPr>
      <w:r>
        <w:rPr>
          <w:rFonts w:ascii="GHEA Grapalat" w:hAnsi="GHEA Grapalat"/>
          <w:b/>
          <w:i w:val="0"/>
          <w:sz w:val="22"/>
          <w:szCs w:val="22"/>
        </w:rPr>
        <w:t xml:space="preserve">ПРИГЛАШЕНИЯ </w:t>
      </w:r>
      <w:r w:rsidRPr="002032FF">
        <w:rPr>
          <w:rFonts w:ascii="GHEA Grapalat" w:hAnsi="GHEA Grapalat"/>
          <w:b/>
          <w:i w:val="0"/>
          <w:sz w:val="22"/>
          <w:szCs w:val="22"/>
        </w:rPr>
        <w:t>НА ЗАПРОС КОТИРОВОК, ОБЪЯВЛЕННЫЙ С ЦЕЛЬЮ ПРИОБРЕТЕНИЯ</w:t>
      </w:r>
      <w:r w:rsidRPr="004026CE">
        <w:rPr>
          <w:rFonts w:ascii="GHEA Grapalat" w:hAnsi="GHEA Grapalat"/>
          <w:b/>
          <w:i w:val="0"/>
          <w:sz w:val="22"/>
          <w:szCs w:val="22"/>
        </w:rPr>
        <w:t xml:space="preserve"> </w:t>
      </w:r>
      <w:r>
        <w:rPr>
          <w:rFonts w:ascii="GHEA Grapalat" w:hAnsi="GHEA Grapalat"/>
          <w:b/>
          <w:i w:val="0"/>
          <w:sz w:val="22"/>
          <w:szCs w:val="22"/>
        </w:rPr>
        <w:t>РАБОТ ПО СОСТАВЛЕНИЮ ПРОЕКТНО-СМЕТНОЙ ДОКУМЕНТАЦИИ</w:t>
      </w:r>
    </w:p>
    <w:p w:rsidR="002E069D" w:rsidRPr="008842CE" w:rsidRDefault="009B22E5" w:rsidP="009B22E5">
      <w:pPr>
        <w:widowControl w:val="0"/>
        <w:contextualSpacing/>
        <w:jc w:val="center"/>
        <w:rPr>
          <w:rFonts w:ascii="GHEA Grapalat" w:hAnsi="GHEA Grapalat"/>
        </w:rPr>
      </w:pPr>
      <w:r w:rsidRPr="009044F1">
        <w:rPr>
          <w:rFonts w:ascii="GHEA Grapalat" w:hAnsi="GHEA Grapalat"/>
          <w:b/>
        </w:rPr>
        <w:t>ЧАСТЬ I.</w:t>
      </w:r>
    </w:p>
    <w:p w:rsidR="00096865" w:rsidRPr="009044F1" w:rsidRDefault="00096865" w:rsidP="009B7C1A">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9B7C1A">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9B7C1A">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9B7C1A">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9B7C1A">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9B7C1A">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9B7C1A">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9B7C1A">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9B7C1A">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9B7C1A">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9B7C1A">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9B7C1A">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9B7C1A">
      <w:pPr>
        <w:widowControl w:val="0"/>
        <w:contextualSpacing/>
        <w:jc w:val="center"/>
        <w:rPr>
          <w:rFonts w:ascii="GHEA Grapalat" w:hAnsi="GHEA Grapalat"/>
          <w:b/>
        </w:rPr>
      </w:pPr>
    </w:p>
    <w:p w:rsidR="009B22E5" w:rsidRPr="00374F4A" w:rsidRDefault="009B22E5" w:rsidP="009B22E5">
      <w:pPr>
        <w:widowControl w:val="0"/>
        <w:contextualSpacing/>
        <w:jc w:val="center"/>
        <w:rPr>
          <w:rFonts w:ascii="GHEA Grapalat" w:hAnsi="GHEA Grapalat"/>
          <w:b/>
        </w:rPr>
      </w:pPr>
      <w:r>
        <w:rPr>
          <w:rFonts w:ascii="GHEA Grapalat" w:hAnsi="GHEA Grapalat"/>
          <w:b/>
        </w:rPr>
        <w:t xml:space="preserve">ЧАСТЬ II. </w:t>
      </w:r>
    </w:p>
    <w:p w:rsidR="009B22E5" w:rsidRDefault="009B22E5" w:rsidP="009B22E5">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rsidR="00520F57" w:rsidRPr="008842CE" w:rsidRDefault="00520F57" w:rsidP="009B7C1A">
      <w:pPr>
        <w:widowControl w:val="0"/>
        <w:contextualSpacing/>
        <w:jc w:val="center"/>
        <w:rPr>
          <w:rFonts w:ascii="GHEA Grapalat" w:hAnsi="GHEA Grapalat"/>
          <w:b/>
        </w:rPr>
      </w:pPr>
    </w:p>
    <w:p w:rsidR="00096865" w:rsidRPr="003A1EBB" w:rsidRDefault="00096865" w:rsidP="009B7C1A">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9B7C1A">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9B7C1A">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rsidP="009B7C1A">
      <w:pPr>
        <w:contextualSpacing/>
        <w:rPr>
          <w:rFonts w:ascii="GHEA Grapalat" w:hAnsi="GHEA Grapalat"/>
          <w:spacing w:val="-6"/>
        </w:rPr>
      </w:pPr>
    </w:p>
    <w:p w:rsidR="00096865" w:rsidRPr="006D2DF7" w:rsidRDefault="00E17B7F" w:rsidP="009B7C1A">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9B22E5" w:rsidRPr="006F162B">
        <w:rPr>
          <w:rFonts w:ascii="GHEA Grapalat" w:hAnsi="GHEA Grapalat"/>
          <w:sz w:val="22"/>
          <w:szCs w:val="22"/>
        </w:rPr>
        <w:t>«</w:t>
      </w:r>
      <w:r w:rsidR="009B22E5">
        <w:rPr>
          <w:rFonts w:ascii="GHEA Grapalat" w:hAnsi="GHEA Grapalat"/>
          <w:b/>
          <w:sz w:val="22"/>
          <w:szCs w:val="22"/>
        </w:rPr>
        <w:t>GHAShDzB-HVKAK-2023-50</w:t>
      </w:r>
      <w:r w:rsidR="009B22E5" w:rsidRPr="006F162B">
        <w:rPr>
          <w:rFonts w:ascii="GHEA Grapalat" w:hAnsi="GHEA Grapalat"/>
          <w:sz w:val="22"/>
          <w:szCs w:val="22"/>
        </w:rPr>
        <w:t>»</w:t>
      </w:r>
      <w:r w:rsidR="009B22E5">
        <w:rPr>
          <w:rFonts w:ascii="GHEA Grapalat" w:hAnsi="GHEA Grapalat"/>
          <w:spacing w:val="-6"/>
        </w:rPr>
        <w:t xml:space="preserve"> </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9B7C1A">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590D32" w:rsidRPr="00E063D7">
        <w:rPr>
          <w:rFonts w:ascii="GHEA Grapalat" w:hAnsi="GHEA Grapalat"/>
          <w:b/>
          <w:color w:val="0D0D0D" w:themeColor="text1" w:themeTint="F2"/>
          <w:sz w:val="22"/>
          <w:szCs w:val="22"/>
        </w:rPr>
        <w:t>ГНО «Национальным центром по контролю и</w:t>
      </w:r>
      <w:proofErr w:type="gramEnd"/>
      <w:r w:rsidR="00590D32" w:rsidRPr="00E063D7">
        <w:rPr>
          <w:rFonts w:ascii="GHEA Grapalat" w:hAnsi="GHEA Grapalat"/>
          <w:b/>
          <w:color w:val="0D0D0D" w:themeColor="text1" w:themeTint="F2"/>
          <w:sz w:val="22"/>
          <w:szCs w:val="22"/>
        </w:rPr>
        <w:t xml:space="preserve"> профилактике заболеваний» </w:t>
      </w:r>
      <w:r w:rsidR="00590D32" w:rsidRPr="00E063D7">
        <w:rPr>
          <w:rStyle w:val="aff7"/>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B7C1A">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9B7C1A">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9B7C1A">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590D32" w:rsidRPr="00024CEA">
        <w:rPr>
          <w:rFonts w:ascii="GHEA Grapalat" w:hAnsi="GHEA Grapalat"/>
          <w:b/>
          <w:sz w:val="24"/>
          <w:szCs w:val="24"/>
          <w:lang w:val="en-GB"/>
        </w:rPr>
        <w:t>procurement</w:t>
      </w:r>
      <w:r w:rsidR="00590D32" w:rsidRPr="00024CEA">
        <w:rPr>
          <w:rFonts w:ascii="GHEA Grapalat" w:hAnsi="GHEA Grapalat"/>
          <w:b/>
          <w:sz w:val="24"/>
          <w:szCs w:val="24"/>
        </w:rPr>
        <w:t>@</w:t>
      </w:r>
      <w:proofErr w:type="spellStart"/>
      <w:r w:rsidR="00590D32" w:rsidRPr="00024CEA">
        <w:rPr>
          <w:rFonts w:ascii="GHEA Grapalat" w:hAnsi="GHEA Grapalat"/>
          <w:b/>
          <w:sz w:val="24"/>
          <w:szCs w:val="24"/>
          <w:lang w:val="en-GB"/>
        </w:rPr>
        <w:t>ncdc</w:t>
      </w:r>
      <w:proofErr w:type="spellEnd"/>
      <w:r w:rsidR="00590D32" w:rsidRPr="00024CEA">
        <w:rPr>
          <w:rFonts w:ascii="GHEA Grapalat" w:hAnsi="GHEA Grapalat"/>
          <w:b/>
          <w:sz w:val="24"/>
          <w:szCs w:val="24"/>
        </w:rPr>
        <w:t>.</w:t>
      </w:r>
      <w:r w:rsidR="00590D32" w:rsidRPr="00024CEA">
        <w:rPr>
          <w:rFonts w:ascii="GHEA Grapalat" w:hAnsi="GHEA Grapalat"/>
          <w:b/>
          <w:sz w:val="24"/>
          <w:szCs w:val="24"/>
          <w:lang w:val="en-GB"/>
        </w:rPr>
        <w:t>am</w:t>
      </w:r>
    </w:p>
    <w:p w:rsidR="00096865" w:rsidRPr="002E4BC5" w:rsidRDefault="00F5653D" w:rsidP="009B7C1A">
      <w:pPr>
        <w:widowControl w:val="0"/>
        <w:contextualSpacing/>
        <w:jc w:val="center"/>
        <w:rPr>
          <w:rFonts w:ascii="GHEA Grapalat" w:hAnsi="GHEA Grapalat"/>
        </w:rPr>
      </w:pPr>
      <w:r w:rsidRPr="009044F1">
        <w:rPr>
          <w:rFonts w:ascii="GHEA Grapalat" w:hAnsi="GHEA Grapalat"/>
        </w:rPr>
        <w:br w:type="page"/>
        <w:t>ЧАСТЬ I</w:t>
      </w:r>
    </w:p>
    <w:p w:rsidR="00096865" w:rsidRPr="009044F1" w:rsidRDefault="00F63BBB" w:rsidP="009B7C1A">
      <w:pPr>
        <w:widowControl w:val="0"/>
        <w:contextualSpacing/>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9B7C1A">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590D32">
        <w:rPr>
          <w:rFonts w:ascii="GHEA Grapalat" w:hAnsi="GHEA Grapalat"/>
          <w:b/>
          <w:i w:val="0"/>
          <w:sz w:val="22"/>
          <w:szCs w:val="22"/>
        </w:rPr>
        <w:t>работ по составлению проектно-сметной документации</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"Наименование заказчика", которые сгруппированы </w:t>
      </w:r>
      <w:r w:rsidR="004A7A78">
        <w:rPr>
          <w:rFonts w:ascii="GHEA Grapalat" w:hAnsi="GHEA Grapalat"/>
          <w:i w:val="0"/>
          <w:sz w:val="24"/>
          <w:szCs w:val="24"/>
        </w:rPr>
        <w:t>1 лот (прикреплено Приложение №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8"/>
        <w:gridCol w:w="1275"/>
        <w:gridCol w:w="6601"/>
      </w:tblGrid>
      <w:tr w:rsidR="00FC4AC0" w:rsidRPr="009044F1" w:rsidTr="00FC4AC0">
        <w:trPr>
          <w:jc w:val="center"/>
        </w:trPr>
        <w:tc>
          <w:tcPr>
            <w:tcW w:w="2633" w:type="dxa"/>
            <w:gridSpan w:val="2"/>
            <w:vAlign w:val="center"/>
          </w:tcPr>
          <w:p w:rsidR="00FC4AC0" w:rsidRPr="009044F1" w:rsidRDefault="00FC4AC0" w:rsidP="009B7C1A">
            <w:pPr>
              <w:pStyle w:val="23"/>
              <w:widowControl w:val="0"/>
              <w:spacing w:line="240" w:lineRule="auto"/>
              <w:ind w:firstLine="0"/>
              <w:contextualSpacing/>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rsidR="00FC4AC0" w:rsidRPr="009044F1" w:rsidRDefault="00FC4AC0" w:rsidP="009B7C1A">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FC4AC0">
        <w:trPr>
          <w:jc w:val="center"/>
        </w:trPr>
        <w:tc>
          <w:tcPr>
            <w:tcW w:w="1358" w:type="dxa"/>
            <w:vAlign w:val="center"/>
          </w:tcPr>
          <w:p w:rsidR="00FC4AC0" w:rsidRPr="009044F1" w:rsidRDefault="00FC4AC0" w:rsidP="009B7C1A">
            <w:pPr>
              <w:pStyle w:val="23"/>
              <w:widowControl w:val="0"/>
              <w:spacing w:line="240" w:lineRule="auto"/>
              <w:ind w:firstLine="0"/>
              <w:contextualSpacing/>
              <w:jc w:val="center"/>
              <w:rPr>
                <w:rFonts w:ascii="GHEA Grapalat" w:hAnsi="GHEA Grapalat"/>
                <w:sz w:val="24"/>
                <w:szCs w:val="24"/>
              </w:rPr>
            </w:pPr>
            <w:r w:rsidRPr="009044F1">
              <w:rPr>
                <w:rFonts w:ascii="GHEA Grapalat" w:hAnsi="GHEA Grapalat"/>
                <w:b/>
                <w:i/>
                <w:sz w:val="24"/>
                <w:szCs w:val="24"/>
              </w:rPr>
              <w:t>Номера</w:t>
            </w:r>
          </w:p>
        </w:tc>
        <w:tc>
          <w:tcPr>
            <w:tcW w:w="1275" w:type="dxa"/>
            <w:vAlign w:val="center"/>
          </w:tcPr>
          <w:p w:rsidR="00FC4AC0" w:rsidRPr="008850DF" w:rsidRDefault="00FC4AC0" w:rsidP="009B7C1A">
            <w:pPr>
              <w:pStyle w:val="23"/>
              <w:widowControl w:val="0"/>
              <w:spacing w:line="240" w:lineRule="auto"/>
              <w:ind w:firstLine="0"/>
              <w:contextualSpacing/>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rsidR="00FC4AC0" w:rsidRPr="009044F1" w:rsidRDefault="00FC4AC0" w:rsidP="009B7C1A">
            <w:pPr>
              <w:pStyle w:val="23"/>
              <w:widowControl w:val="0"/>
              <w:spacing w:line="240" w:lineRule="auto"/>
              <w:ind w:firstLine="0"/>
              <w:contextualSpacing/>
              <w:rPr>
                <w:rFonts w:ascii="GHEA Grapalat" w:hAnsi="GHEA Grapalat"/>
                <w:sz w:val="24"/>
                <w:szCs w:val="24"/>
                <w:u w:val="single"/>
              </w:rPr>
            </w:pPr>
          </w:p>
        </w:tc>
      </w:tr>
      <w:tr w:rsidR="00FC4AC0" w:rsidRPr="009044F1" w:rsidTr="00FC4AC0">
        <w:trPr>
          <w:jc w:val="center"/>
        </w:trPr>
        <w:tc>
          <w:tcPr>
            <w:tcW w:w="1358" w:type="dxa"/>
            <w:vAlign w:val="center"/>
          </w:tcPr>
          <w:p w:rsidR="00FC4AC0" w:rsidRPr="009044F1" w:rsidRDefault="00FC4AC0" w:rsidP="009B7C1A">
            <w:pPr>
              <w:pStyle w:val="23"/>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1</w:t>
            </w:r>
          </w:p>
        </w:tc>
        <w:tc>
          <w:tcPr>
            <w:tcW w:w="1275" w:type="dxa"/>
            <w:vAlign w:val="center"/>
          </w:tcPr>
          <w:p w:rsidR="00FC4AC0" w:rsidRPr="009044F1" w:rsidRDefault="004A7A78" w:rsidP="009B7C1A">
            <w:pPr>
              <w:pStyle w:val="23"/>
              <w:widowControl w:val="0"/>
              <w:spacing w:line="240" w:lineRule="auto"/>
              <w:ind w:firstLine="0"/>
              <w:contextualSpacing/>
              <w:jc w:val="center"/>
              <w:rPr>
                <w:rFonts w:ascii="GHEA Grapalat" w:hAnsi="GHEA Grapalat"/>
                <w:sz w:val="24"/>
                <w:szCs w:val="24"/>
              </w:rPr>
            </w:pPr>
            <w:r>
              <w:rPr>
                <w:rFonts w:ascii="GHEA Grapalat" w:hAnsi="GHEA Grapalat"/>
                <w:sz w:val="24"/>
                <w:szCs w:val="24"/>
              </w:rPr>
              <w:t>950,000</w:t>
            </w:r>
          </w:p>
        </w:tc>
        <w:tc>
          <w:tcPr>
            <w:tcW w:w="6601" w:type="dxa"/>
            <w:vAlign w:val="center"/>
          </w:tcPr>
          <w:p w:rsidR="00FC4AC0" w:rsidRPr="009044F1" w:rsidRDefault="004A7A78" w:rsidP="009B7C1A">
            <w:pPr>
              <w:pStyle w:val="23"/>
              <w:widowControl w:val="0"/>
              <w:spacing w:line="240" w:lineRule="auto"/>
              <w:ind w:firstLine="0"/>
              <w:contextualSpacing/>
              <w:rPr>
                <w:rFonts w:ascii="GHEA Grapalat" w:hAnsi="GHEA Grapalat"/>
                <w:sz w:val="24"/>
                <w:szCs w:val="24"/>
                <w:u w:val="single"/>
                <w:vertAlign w:val="subscript"/>
              </w:rPr>
            </w:pPr>
            <w:r w:rsidRPr="00DB199E">
              <w:rPr>
                <w:rFonts w:ascii="GHEA Grapalat" w:hAnsi="GHEA Grapalat"/>
                <w:sz w:val="24"/>
                <w:szCs w:val="24"/>
              </w:rPr>
              <w:t>Составление проектно-сметной документации</w:t>
            </w:r>
          </w:p>
        </w:tc>
      </w:tr>
    </w:tbl>
    <w:p w:rsidR="00096865" w:rsidRPr="009044F1" w:rsidRDefault="00816505" w:rsidP="009B7C1A">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9B7C1A">
      <w:pPr>
        <w:widowControl w:val="0"/>
        <w:ind w:firstLine="567"/>
        <w:contextualSpacing/>
        <w:jc w:val="center"/>
        <w:rPr>
          <w:rFonts w:ascii="GHEA Grapalat" w:hAnsi="GHEA Grapalat" w:cs="Sylfaen"/>
          <w:i/>
        </w:rPr>
      </w:pPr>
    </w:p>
    <w:p w:rsidR="00096865" w:rsidRPr="009044F1" w:rsidRDefault="00693101" w:rsidP="009B7C1A">
      <w:pPr>
        <w:widowControl w:val="0"/>
        <w:contextualSpacing/>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9B7C1A">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9B7C1A">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9B7C1A">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9B7C1A">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9B7C1A">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9B7C1A">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9B7C1A">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9B7C1A">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9B7C1A">
      <w:pPr>
        <w:pStyle w:val="aff3"/>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9B7C1A">
      <w:pPr>
        <w:pStyle w:val="aff3"/>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9B7C1A">
      <w:pPr>
        <w:widowControl w:val="0"/>
        <w:tabs>
          <w:tab w:val="left" w:pos="1134"/>
        </w:tabs>
        <w:ind w:firstLine="567"/>
        <w:contextualSpacing/>
        <w:jc w:val="both"/>
        <w:rPr>
          <w:rFonts w:ascii="GHEA Grapalat" w:hAnsi="GHEA Grapalat" w:cs="Sylfaen"/>
        </w:rPr>
      </w:pPr>
    </w:p>
    <w:p w:rsidR="00753E6E" w:rsidRPr="009044F1" w:rsidRDefault="00753E6E" w:rsidP="009B7C1A">
      <w:pPr>
        <w:widowControl w:val="0"/>
        <w:tabs>
          <w:tab w:val="left" w:pos="1134"/>
        </w:tabs>
        <w:ind w:firstLine="567"/>
        <w:contextualSpacing/>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9B7C1A">
      <w:pPr>
        <w:widowControl w:val="0"/>
        <w:tabs>
          <w:tab w:val="left" w:pos="1134"/>
        </w:tabs>
        <w:ind w:firstLine="567"/>
        <w:contextualSpacing/>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A06CF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9B7C1A">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9B7C1A">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9B7C1A">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9B7C1A">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9B7C1A">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9B7C1A">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9B7C1A">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9B7C1A">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9B7C1A">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9B7C1A">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9B7C1A">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9B7C1A">
      <w:pPr>
        <w:pStyle w:val="af4"/>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9B7C1A">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9B7C1A">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4272E3" w:rsidRPr="009044F1" w:rsidRDefault="00096865" w:rsidP="009B7C1A">
      <w:pPr>
        <w:widowControl w:val="0"/>
        <w:tabs>
          <w:tab w:val="left" w:pos="1134"/>
        </w:tabs>
        <w:ind w:firstLine="567"/>
        <w:contextualSpacing/>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rsidR="000A6B75" w:rsidRPr="009044F1" w:rsidRDefault="000A6B75" w:rsidP="009B7C1A">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9B7C1A">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9B7C1A">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9B7C1A">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9B7C1A">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9B7C1A">
      <w:pPr>
        <w:widowControl w:val="0"/>
        <w:contextualSpacing/>
        <w:jc w:val="center"/>
        <w:rPr>
          <w:rFonts w:ascii="GHEA Grapalat" w:hAnsi="GHEA Grapalat"/>
          <w:b/>
        </w:rPr>
      </w:pPr>
    </w:p>
    <w:p w:rsidR="00096865" w:rsidRPr="009044F1" w:rsidRDefault="00ED2352" w:rsidP="009B7C1A">
      <w:pPr>
        <w:widowControl w:val="0"/>
        <w:contextualSpacing/>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9B7C1A">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9B7C1A">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582B">
        <w:rPr>
          <w:rFonts w:ascii="GHEA Grapalat" w:hAnsi="GHEA Grapalat"/>
        </w:rPr>
        <w:t>.</w:t>
      </w:r>
      <w:r w:rsidR="00AA7117">
        <w:rPr>
          <w:rFonts w:ascii="GHEA Grapalat" w:hAnsi="GHEA Grapalat"/>
        </w:rPr>
        <w:t xml:space="preserve"> </w:t>
      </w:r>
    </w:p>
    <w:p w:rsidR="00096865" w:rsidRPr="009044F1" w:rsidRDefault="00096865" w:rsidP="009B7C1A">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9B7C1A">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9B7C1A">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9B7C1A">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9B7C1A">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2E4BC5" w:rsidRDefault="00B051BE" w:rsidP="009B7C1A">
      <w:pPr>
        <w:widowControl w:val="0"/>
        <w:contextualSpacing/>
        <w:jc w:val="center"/>
        <w:rPr>
          <w:rFonts w:ascii="GHEA Grapalat" w:hAnsi="GHEA Grapalat"/>
          <w:b/>
        </w:rPr>
      </w:pPr>
    </w:p>
    <w:p w:rsidR="00C65202" w:rsidRPr="002E4BC5" w:rsidRDefault="00C65202" w:rsidP="009B7C1A">
      <w:pPr>
        <w:widowControl w:val="0"/>
        <w:contextualSpacing/>
        <w:jc w:val="center"/>
        <w:rPr>
          <w:rFonts w:ascii="GHEA Grapalat" w:hAnsi="GHEA Grapalat"/>
          <w:b/>
        </w:rPr>
      </w:pPr>
    </w:p>
    <w:p w:rsidR="00096865" w:rsidRPr="002E4BC5" w:rsidRDefault="00955A1E" w:rsidP="009B7C1A">
      <w:pPr>
        <w:widowControl w:val="0"/>
        <w:contextualSpacing/>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9B7C1A">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9B7C1A">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9B7C1A">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225620">
        <w:rPr>
          <w:rFonts w:ascii="GHEA Grapalat" w:hAnsi="GHEA Grapalat"/>
          <w:sz w:val="24"/>
          <w:szCs w:val="24"/>
        </w:rPr>
        <w:t>запрос котировок</w:t>
      </w:r>
      <w:r w:rsidRPr="009044F1">
        <w:rPr>
          <w:rFonts w:ascii="GHEA Grapalat" w:hAnsi="GHEA Grapalat"/>
          <w:sz w:val="24"/>
          <w:szCs w:val="24"/>
        </w:rPr>
        <w:t>.</w:t>
      </w:r>
    </w:p>
    <w:p w:rsidR="00BA4929" w:rsidRDefault="00BA4929" w:rsidP="009B7C1A">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25620">
        <w:rPr>
          <w:rFonts w:ascii="GHEA Grapalat" w:hAnsi="GHEA Grapalat"/>
          <w:sz w:val="24"/>
          <w:szCs w:val="24"/>
        </w:rPr>
        <w:t>г</w:t>
      </w:r>
      <w:proofErr w:type="gramEnd"/>
      <w:r w:rsidR="00225620">
        <w:rPr>
          <w:rFonts w:ascii="GHEA Grapalat" w:hAnsi="GHEA Grapalat"/>
          <w:sz w:val="24"/>
          <w:szCs w:val="24"/>
        </w:rPr>
        <w:t xml:space="preserve">. Ереван, ул. М. </w:t>
      </w:r>
      <w:proofErr w:type="spellStart"/>
      <w:r w:rsidR="00225620">
        <w:rPr>
          <w:rFonts w:ascii="GHEA Grapalat" w:hAnsi="GHEA Grapalat"/>
          <w:sz w:val="24"/>
          <w:szCs w:val="24"/>
        </w:rPr>
        <w:t>Гераци</w:t>
      </w:r>
      <w:proofErr w:type="spellEnd"/>
      <w:r w:rsidR="00225620">
        <w:rPr>
          <w:rFonts w:ascii="GHEA Grapalat" w:hAnsi="GHEA Grapalat"/>
          <w:sz w:val="24"/>
          <w:szCs w:val="24"/>
        </w:rPr>
        <w:t>, д. 12</w:t>
      </w:r>
      <w:r>
        <w:rPr>
          <w:rFonts w:ascii="GHEA Grapalat" w:hAnsi="GHEA Grapalat"/>
          <w:sz w:val="24"/>
          <w:szCs w:val="24"/>
        </w:rPr>
        <w:t xml:space="preserve"> не позднее, чем </w:t>
      </w:r>
      <w:r w:rsidR="00AF6AD6">
        <w:rPr>
          <w:rFonts w:ascii="GHEA Grapalat" w:hAnsi="GHEA Grapalat"/>
          <w:sz w:val="24"/>
          <w:szCs w:val="24"/>
        </w:rPr>
        <w:t>в 10:30</w:t>
      </w:r>
      <w:r>
        <w:rPr>
          <w:rFonts w:ascii="GHEA Grapalat" w:hAnsi="GHEA Grapalat"/>
          <w:sz w:val="24"/>
          <w:szCs w:val="24"/>
        </w:rPr>
        <w:t xml:space="preserve"> часов </w:t>
      </w:r>
      <w:r w:rsidR="00AF6AD6">
        <w:rPr>
          <w:rFonts w:ascii="GHEA Grapalat" w:hAnsi="GHEA Grapalat"/>
          <w:sz w:val="24"/>
          <w:szCs w:val="24"/>
        </w:rPr>
        <w:t>0</w:t>
      </w:r>
      <w:r w:rsidR="00EE09B7">
        <w:rPr>
          <w:rFonts w:ascii="GHEA Grapalat" w:hAnsi="GHEA Grapalat"/>
          <w:sz w:val="24"/>
          <w:szCs w:val="24"/>
        </w:rPr>
        <w:t>8</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9B7C1A">
      <w:pPr>
        <w:pStyle w:val="23"/>
        <w:widowControl w:val="0"/>
        <w:tabs>
          <w:tab w:val="left" w:pos="1134"/>
        </w:tabs>
        <w:spacing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proofErr w:type="spellStart"/>
      <w:r w:rsidR="00AF6AD6" w:rsidRPr="00AF6AD6">
        <w:rPr>
          <w:rFonts w:ascii="GHEA Grapalat" w:hAnsi="GHEA Grapalat"/>
          <w:sz w:val="24"/>
          <w:szCs w:val="24"/>
        </w:rPr>
        <w:t>Астгик</w:t>
      </w:r>
      <w:proofErr w:type="spellEnd"/>
      <w:r w:rsidR="00AF6AD6" w:rsidRPr="00AF6AD6">
        <w:rPr>
          <w:rFonts w:ascii="GHEA Grapalat" w:hAnsi="GHEA Grapalat"/>
          <w:sz w:val="24"/>
          <w:szCs w:val="24"/>
        </w:rPr>
        <w:t xml:space="preserve"> </w:t>
      </w:r>
      <w:proofErr w:type="spellStart"/>
      <w:r w:rsidR="00AF6AD6" w:rsidRPr="00AF6AD6">
        <w:rPr>
          <w:rFonts w:ascii="GHEA Grapalat" w:hAnsi="GHEA Grapalat"/>
          <w:sz w:val="24"/>
          <w:szCs w:val="24"/>
        </w:rPr>
        <w:t>Вирабян</w:t>
      </w:r>
      <w:proofErr w:type="spellEnd"/>
      <w:r w:rsidRPr="00AF6AD6">
        <w:rPr>
          <w:rFonts w:ascii="GHEA Grapalat" w:hAnsi="GHEA Grapalat"/>
          <w:sz w:val="24"/>
          <w:szCs w:val="24"/>
        </w:rPr>
        <w:t>.</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B7C1A">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B7C1A">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9B7C1A">
      <w:pPr>
        <w:contextualSpacing/>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9B7C1A">
      <w:pPr>
        <w:contextualSpacing/>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w:t>
      </w:r>
      <w:proofErr w:type="gramStart"/>
      <w:r w:rsidR="003C5795" w:rsidRPr="003C5795">
        <w:rPr>
          <w:rFonts w:ascii="GHEA Grapalat" w:hAnsi="GHEA Grapalat"/>
        </w:rPr>
        <w:t>в</w:t>
      </w:r>
      <w:proofErr w:type="gramEnd"/>
      <w:r w:rsidR="003C5795" w:rsidRPr="003C5795">
        <w:rPr>
          <w:rFonts w:ascii="GHEA Grapalat" w:hAnsi="GHEA Grapalat"/>
        </w:rPr>
        <w:t xml:space="preserve">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9B7C1A">
      <w:pPr>
        <w:ind w:firstLine="284"/>
        <w:contextualSpacing/>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9B7C1A">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9B7C1A">
      <w:pPr>
        <w:pStyle w:val="norm"/>
        <w:widowControl w:val="0"/>
        <w:tabs>
          <w:tab w:val="left" w:pos="1134"/>
        </w:tabs>
        <w:spacing w:line="240" w:lineRule="auto"/>
        <w:ind w:firstLine="284"/>
        <w:contextualSpacing/>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rsidR="00B67CCD" w:rsidRPr="009044F1" w:rsidRDefault="0062795D" w:rsidP="009B7C1A">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721677" w:rsidRDefault="001F118A" w:rsidP="001F118A">
      <w:pPr>
        <w:ind w:firstLine="567"/>
        <w:contextualSpacing/>
        <w:jc w:val="both"/>
        <w:rPr>
          <w:rFonts w:ascii="GHEA Grapalat" w:hAnsi="GHEA Grapalat" w:cs="Sylfaen"/>
        </w:rPr>
      </w:pPr>
      <w:r>
        <w:rPr>
          <w:rFonts w:ascii="GHEA Grapalat" w:hAnsi="GHEA Grapalat" w:cs="Sylfaen"/>
        </w:rPr>
        <w:t xml:space="preserve">3) </w:t>
      </w:r>
      <w:r w:rsidR="00721677">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B7C1A">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B7C1A">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rsidP="009B7C1A">
      <w:pPr>
        <w:contextualSpacing/>
        <w:rPr>
          <w:rFonts w:ascii="GHEA Grapalat" w:hAnsi="GHEA Grapalat"/>
          <w:b/>
        </w:rPr>
      </w:pPr>
    </w:p>
    <w:p w:rsidR="00787A1B" w:rsidRDefault="00787A1B" w:rsidP="009B7C1A">
      <w:pPr>
        <w:contextualSpacing/>
        <w:rPr>
          <w:rFonts w:ascii="GHEA Grapalat" w:hAnsi="GHEA Grapalat"/>
          <w:b/>
        </w:rPr>
      </w:pPr>
    </w:p>
    <w:p w:rsidR="00A45946" w:rsidRPr="002E4BC5" w:rsidRDefault="00333B85" w:rsidP="009B7C1A">
      <w:pPr>
        <w:widowControl w:val="0"/>
        <w:contextualSpacing/>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787A1B" w:rsidRPr="002E4BC5" w:rsidRDefault="00787A1B" w:rsidP="009B7C1A">
      <w:pPr>
        <w:widowControl w:val="0"/>
        <w:contextualSpacing/>
        <w:jc w:val="center"/>
        <w:rPr>
          <w:rFonts w:ascii="GHEA Grapalat" w:hAnsi="GHEA Grapalat" w:cs="Arial"/>
          <w:b/>
        </w:rPr>
      </w:pPr>
    </w:p>
    <w:p w:rsidR="00A45946" w:rsidRPr="009044F1" w:rsidRDefault="00C8055A" w:rsidP="009B7C1A">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B7C1A">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9B7C1A">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9B7C1A">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9B7C1A">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9B7C1A">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9B7C1A">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9B7C1A">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9B7C1A">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roofErr w:type="gramEnd"/>
    </w:p>
    <w:p w:rsidR="00A45946" w:rsidRPr="009044F1" w:rsidRDefault="00C8055A" w:rsidP="009B7C1A">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9B7C1A">
      <w:pPr>
        <w:contextualSpacing/>
        <w:jc w:val="center"/>
        <w:rPr>
          <w:rFonts w:ascii="GHEA Grapalat" w:hAnsi="GHEA Grapalat"/>
          <w:b/>
        </w:rPr>
      </w:pPr>
    </w:p>
    <w:p w:rsidR="00096865" w:rsidRPr="00230D36" w:rsidRDefault="00220C7C" w:rsidP="009B7C1A">
      <w:pPr>
        <w:contextualSpacing/>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9B7C1A">
      <w:pPr>
        <w:contextualSpacing/>
        <w:jc w:val="center"/>
        <w:rPr>
          <w:rFonts w:ascii="GHEA Grapalat" w:hAnsi="GHEA Grapalat"/>
          <w:b/>
        </w:rPr>
      </w:pPr>
    </w:p>
    <w:p w:rsidR="00096865" w:rsidRPr="00AA7117" w:rsidRDefault="00220C7C" w:rsidP="009B7C1A">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B7C1A">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9B7C1A">
      <w:pPr>
        <w:widowControl w:val="0"/>
        <w:ind w:firstLine="567"/>
        <w:contextualSpacing/>
        <w:jc w:val="center"/>
        <w:rPr>
          <w:rFonts w:ascii="GHEA Grapalat" w:hAnsi="GHEA Grapalat"/>
          <w:b/>
        </w:rPr>
      </w:pPr>
    </w:p>
    <w:p w:rsidR="00096865" w:rsidRPr="009044F1" w:rsidRDefault="00E70FC4" w:rsidP="009B7C1A">
      <w:pPr>
        <w:widowControl w:val="0"/>
        <w:contextualSpacing/>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9B7C1A">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r w:rsidR="00342E5A" w:rsidRPr="00342E5A">
        <w:rPr>
          <w:rFonts w:ascii="GHEA Grapalat" w:hAnsi="GHEA Grapalat"/>
          <w:b/>
          <w:sz w:val="24"/>
          <w:szCs w:val="24"/>
        </w:rPr>
        <w:t>0</w:t>
      </w:r>
      <w:r w:rsidR="00EE09B7">
        <w:rPr>
          <w:rFonts w:ascii="GHEA Grapalat" w:hAnsi="GHEA Grapalat"/>
          <w:b/>
          <w:sz w:val="24"/>
          <w:szCs w:val="24"/>
        </w:rPr>
        <w:t>8</w:t>
      </w:r>
      <w:r w:rsidR="000E21F2" w:rsidRPr="00342E5A">
        <w:rPr>
          <w:rFonts w:ascii="GHEA Grapalat" w:hAnsi="GHEA Grapalat"/>
          <w:b/>
          <w:sz w:val="24"/>
          <w:szCs w:val="24"/>
        </w:rPr>
        <w:t xml:space="preserve">-ый день в </w:t>
      </w:r>
      <w:r w:rsidR="00342E5A" w:rsidRPr="00342E5A">
        <w:rPr>
          <w:rFonts w:ascii="GHEA Grapalat" w:hAnsi="GHEA Grapalat"/>
          <w:b/>
          <w:sz w:val="24"/>
          <w:szCs w:val="24"/>
        </w:rPr>
        <w:t>10:30</w:t>
      </w:r>
      <w:r w:rsidR="000E21F2" w:rsidRPr="00342E5A">
        <w:rPr>
          <w:rFonts w:ascii="GHEA Grapalat" w:hAnsi="GHEA Grapalat"/>
          <w:b/>
          <w:sz w:val="24"/>
          <w:szCs w:val="24"/>
        </w:rPr>
        <w:t xml:space="preserve"> </w:t>
      </w:r>
      <w:r w:rsidR="000E21F2">
        <w:rPr>
          <w:rFonts w:ascii="GHEA Grapalat" w:hAnsi="GHEA Grapalat"/>
          <w:sz w:val="24"/>
          <w:szCs w:val="24"/>
        </w:rPr>
        <w:t xml:space="preserve">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9B7C1A">
      <w:pPr>
        <w:widowControl w:val="0"/>
        <w:ind w:firstLine="567"/>
        <w:contextualSpacing/>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9B7C1A">
      <w:pPr>
        <w:widowControl w:val="0"/>
        <w:ind w:firstLine="284"/>
        <w:contextualSpacing/>
        <w:jc w:val="both"/>
        <w:rPr>
          <w:rFonts w:ascii="GHEA Grapalat" w:hAnsi="GHEA Grapalat"/>
        </w:rPr>
      </w:pPr>
      <w:r>
        <w:rPr>
          <w:rFonts w:ascii="GHEA Grapalat" w:hAnsi="GHEA Grapalat"/>
        </w:rPr>
        <w:t xml:space="preserve"> </w:t>
      </w:r>
      <w:proofErr w:type="gramStart"/>
      <w:r>
        <w:rPr>
          <w:rFonts w:ascii="GHEA Grapalat" w:hAnsi="GHEA Grapalat"/>
        </w:rPr>
        <w:t>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Default="000E21F2" w:rsidP="009B7C1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9B7C1A">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0E21F2" w:rsidRDefault="000E21F2" w:rsidP="009B7C1A">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9B7C1A">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9B7C1A">
      <w:pPr>
        <w:pStyle w:val="23"/>
        <w:widowControl w:val="0"/>
        <w:tabs>
          <w:tab w:val="left" w:pos="1134"/>
        </w:tabs>
        <w:spacing w:line="240" w:lineRule="auto"/>
        <w:ind w:firstLine="567"/>
        <w:contextualSpacing/>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9B7C1A">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B7C1A">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9B7C1A">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342E5A" w:rsidRDefault="00FD2748" w:rsidP="00342E5A">
      <w:pPr>
        <w:pStyle w:val="a3"/>
        <w:widowControl w:val="0"/>
        <w:tabs>
          <w:tab w:val="left" w:pos="1134"/>
        </w:tabs>
        <w:spacing w:line="240" w:lineRule="auto"/>
        <w:ind w:firstLine="567"/>
        <w:contextualSpacing/>
        <w:rPr>
          <w:rFonts w:ascii="GHEA Grapalat" w:hAnsi="GHEA Grapalat"/>
          <w:b/>
          <w:i w:val="0"/>
          <w:sz w:val="22"/>
          <w:szCs w:val="22"/>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w:t>
      </w:r>
      <w:r w:rsidR="00342E5A" w:rsidRPr="009044F1">
        <w:rPr>
          <w:rFonts w:ascii="GHEA Grapalat" w:hAnsi="GHEA Grapalat"/>
          <w:i w:val="0"/>
          <w:sz w:val="24"/>
          <w:szCs w:val="24"/>
        </w:rPr>
        <w:t>по курсу</w:t>
      </w:r>
      <w:r w:rsidR="00342E5A">
        <w:rPr>
          <w:rFonts w:ascii="GHEA Grapalat" w:hAnsi="GHEA Grapalat"/>
          <w:i w:val="0"/>
          <w:sz w:val="24"/>
          <w:szCs w:val="24"/>
        </w:rPr>
        <w:t>,</w:t>
      </w:r>
      <w:r w:rsidR="00342E5A" w:rsidRPr="009044F1">
        <w:rPr>
          <w:rFonts w:ascii="GHEA Grapalat" w:hAnsi="GHEA Grapalat"/>
          <w:i w:val="0"/>
          <w:sz w:val="24"/>
          <w:szCs w:val="24"/>
        </w:rPr>
        <w:t xml:space="preserve"> </w:t>
      </w:r>
      <w:r w:rsidR="00342E5A" w:rsidRPr="00E063D7">
        <w:rPr>
          <w:rFonts w:ascii="GHEA Grapalat" w:hAnsi="GHEA Grapalat"/>
          <w:b/>
          <w:i w:val="0"/>
          <w:sz w:val="22"/>
          <w:szCs w:val="22"/>
        </w:rPr>
        <w:t>установленному Центральным банком Армении на момент вскрытия заявок.</w:t>
      </w:r>
    </w:p>
    <w:p w:rsidR="00096865" w:rsidRPr="00342E5A" w:rsidDel="00992C40" w:rsidRDefault="00096865" w:rsidP="00342E5A">
      <w:pPr>
        <w:pStyle w:val="a3"/>
        <w:widowControl w:val="0"/>
        <w:tabs>
          <w:tab w:val="left" w:pos="1134"/>
        </w:tabs>
        <w:spacing w:line="240" w:lineRule="auto"/>
        <w:ind w:firstLine="567"/>
        <w:contextualSpacing/>
        <w:rPr>
          <w:rFonts w:ascii="GHEA Grapalat" w:hAnsi="GHEA Grapalat" w:cs="Sylfaen"/>
          <w:i w:val="0"/>
          <w:sz w:val="24"/>
          <w:szCs w:val="24"/>
        </w:rPr>
      </w:pPr>
      <w:r w:rsidRPr="00342E5A">
        <w:rPr>
          <w:rFonts w:ascii="GHEA Grapalat" w:hAnsi="GHEA Grapalat"/>
          <w:i w:val="0"/>
          <w:sz w:val="24"/>
          <w:szCs w:val="24"/>
        </w:rPr>
        <w:t>2)</w:t>
      </w:r>
      <w:r w:rsidR="00644850" w:rsidRPr="00342E5A">
        <w:rPr>
          <w:rFonts w:ascii="GHEA Grapalat" w:hAnsi="GHEA Grapalat"/>
          <w:i w:val="0"/>
          <w:sz w:val="24"/>
          <w:szCs w:val="24"/>
        </w:rPr>
        <w:tab/>
      </w:r>
      <w:r w:rsidRPr="00342E5A">
        <w:rPr>
          <w:rFonts w:ascii="GHEA Grapalat" w:hAnsi="GHEA Grapalat"/>
          <w:i w:val="0"/>
          <w:sz w:val="24"/>
          <w:szCs w:val="24"/>
        </w:rPr>
        <w:t>иных случаев, предусмотренных Законом.</w:t>
      </w:r>
    </w:p>
    <w:p w:rsidR="009B6D58" w:rsidRPr="00186559" w:rsidRDefault="00FD2748" w:rsidP="009B7C1A">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9B7C1A">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9B7C1A">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9B7C1A">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B7C1A">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802408" w:rsidRDefault="009B6D58" w:rsidP="009B7C1A">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1A54A3" w:rsidRDefault="001A54A3" w:rsidP="009B7C1A">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8.6</w:t>
      </w:r>
      <w:proofErr w:type="gramStart"/>
      <w:r>
        <w:rPr>
          <w:rFonts w:ascii="GHEA Grapalat" w:hAnsi="GHEA Grapalat"/>
          <w:sz w:val="24"/>
          <w:szCs w:val="24"/>
        </w:rPr>
        <w:t xml:space="preserve"> </w:t>
      </w:r>
      <w:r w:rsidRPr="009775E8">
        <w:rPr>
          <w:rFonts w:ascii="GHEA Grapalat" w:hAnsi="GHEA Grapalat"/>
          <w:sz w:val="24"/>
          <w:szCs w:val="24"/>
        </w:rPr>
        <w:t>Е</w:t>
      </w:r>
      <w:proofErr w:type="gramEnd"/>
      <w:r w:rsidRPr="009775E8">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9B7C1A">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9B7C1A">
      <w:pPr>
        <w:pStyle w:val="norm"/>
        <w:widowControl w:val="0"/>
        <w:tabs>
          <w:tab w:val="left" w:pos="1134"/>
        </w:tabs>
        <w:spacing w:line="240" w:lineRule="auto"/>
        <w:ind w:firstLine="567"/>
        <w:contextualSpacing/>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proofErr w:type="gramStart"/>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roofErr w:type="gramEnd"/>
    </w:p>
    <w:p w:rsidR="00AD2081" w:rsidRPr="00D67FDE" w:rsidRDefault="00A150A9" w:rsidP="009B7C1A">
      <w:pPr>
        <w:pStyle w:val="norm"/>
        <w:widowControl w:val="0"/>
        <w:tabs>
          <w:tab w:val="left" w:pos="1134"/>
        </w:tabs>
        <w:spacing w:line="240" w:lineRule="auto"/>
        <w:ind w:firstLine="567"/>
        <w:contextualSpacing/>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9B7C1A">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B7C1A">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9B7C1A">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05196C" w:rsidRPr="00CE18BF">
        <w:rPr>
          <w:rFonts w:ascii="GHEA Grapalat" w:hAnsi="GHEA Grapalat"/>
          <w:sz w:val="24"/>
          <w:szCs w:val="24"/>
        </w:rPr>
        <w:t>ю(</w:t>
      </w:r>
      <w:proofErr w:type="gramEnd"/>
      <w:r w:rsidR="0005196C" w:rsidRPr="00CE18BF">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9B7C1A">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B7C1A">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B7C1A">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B7C1A">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9B7C1A">
      <w:pPr>
        <w:widowControl w:val="0"/>
        <w:tabs>
          <w:tab w:val="left" w:pos="1276"/>
        </w:tabs>
        <w:contextualSpacing/>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875295" w:rsidRPr="00110330">
        <w:t xml:space="preserve"> </w:t>
      </w:r>
      <w:proofErr w:type="gramStart"/>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w:t>
      </w:r>
      <w:proofErr w:type="gramEnd"/>
      <w:r w:rsidR="00875295" w:rsidRPr="00110330">
        <w:rPr>
          <w:rFonts w:ascii="GHEA Grapalat" w:hAnsi="GHEA Grapalat"/>
        </w:rPr>
        <w:t xml:space="preserve"> На следующий день после вынесения решения оно в письменной форме предоставляется уполномоченному органу и участнику. </w:t>
      </w:r>
      <w:proofErr w:type="gramStart"/>
      <w:r w:rsidR="00875295" w:rsidRPr="00110330">
        <w:rPr>
          <w:rFonts w:ascii="GHEA Grapalat" w:hAnsi="GHEA Grapalat"/>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875295" w:rsidRPr="00110330">
        <w:rPr>
          <w:rFonts w:ascii="GHEA Grapalat" w:hAnsi="GHEA Grapalat"/>
        </w:rPr>
        <w:t xml:space="preserve">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9B7C1A">
      <w:pPr>
        <w:widowControl w:val="0"/>
        <w:tabs>
          <w:tab w:val="left" w:pos="1276"/>
        </w:tabs>
        <w:contextualSpacing/>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9B7C1A">
      <w:pPr>
        <w:pStyle w:val="aff3"/>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9B7C1A">
      <w:pPr>
        <w:pStyle w:val="aff3"/>
        <w:widowControl w:val="0"/>
        <w:numPr>
          <w:ilvl w:val="0"/>
          <w:numId w:val="34"/>
        </w:numPr>
        <w:ind w:left="0" w:firstLine="284"/>
        <w:contextualSpacing/>
        <w:jc w:val="both"/>
        <w:rPr>
          <w:ins w:id="0"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сорокодневного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bookmarkStart w:id="1" w:name="_GoBack"/>
      <w:r w:rsidR="002E2964" w:rsidRPr="002F37FB">
        <w:rPr>
          <w:rFonts w:ascii="GHEA Grapalat" w:hAnsi="GHEA Grapalat"/>
        </w:rPr>
        <w:t xml:space="preserve">наличии возбужденного участником и незавершенного судебного дела по обжалованию решения </w:t>
      </w:r>
      <w:proofErr w:type="gramStart"/>
      <w:r w:rsidR="002E2964" w:rsidRPr="002F37FB">
        <w:rPr>
          <w:rFonts w:ascii="GHEA Grapalat" w:hAnsi="GHEA Grapalat"/>
        </w:rPr>
        <w:t>-н</w:t>
      </w:r>
      <w:proofErr w:type="gramEnd"/>
      <w:r w:rsidR="002E2964" w:rsidRPr="002F37FB">
        <w:rPr>
          <w:rFonts w:ascii="GHEA Grapalat" w:hAnsi="GHEA Grapalat"/>
        </w:rPr>
        <w:t>е позднее вступления в силу заключительного судебного акта по данному судебному делу,</w:t>
      </w:r>
      <w:bookmarkEnd w:id="1"/>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904B1C" w:rsidRPr="00EB2758" w:rsidRDefault="00330E00" w:rsidP="009B7C1A">
      <w:pPr>
        <w:widowControl w:val="0"/>
        <w:tabs>
          <w:tab w:val="left" w:pos="1134"/>
        </w:tabs>
        <w:ind w:left="-360"/>
        <w:contextualSpacing/>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w:t>
      </w:r>
      <w:proofErr w:type="gramStart"/>
      <w:r w:rsidR="00904B1C" w:rsidRPr="00EB2758">
        <w:rPr>
          <w:rFonts w:ascii="GHEA Grapalat" w:hAnsi="GHEA Grapalat" w:cs="Sylfaen"/>
        </w:rPr>
        <w:t>,</w:t>
      </w:r>
      <w:proofErr w:type="gramEnd"/>
      <w:r w:rsidR="00904B1C" w:rsidRPr="00EB2758">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00904B1C" w:rsidRPr="00EB2758">
        <w:rPr>
          <w:rFonts w:ascii="GHEA Grapalat" w:hAnsi="GHEA Grapalat" w:cs="Sylfaen"/>
        </w:rPr>
        <w:t>я-</w:t>
      </w:r>
      <w:proofErr w:type="gramEnd"/>
      <w:r w:rsidR="00904B1C" w:rsidRPr="00EB2758">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9044F1" w:rsidRDefault="00A63D83" w:rsidP="009B7C1A">
      <w:pPr>
        <w:widowControl w:val="0"/>
        <w:tabs>
          <w:tab w:val="left" w:pos="1276"/>
        </w:tabs>
        <w:ind w:firstLine="567"/>
        <w:contextualSpacing/>
        <w:jc w:val="both"/>
        <w:rPr>
          <w:rFonts w:ascii="GHEA Grapalat" w:hAnsi="GHEA Grapalat"/>
        </w:rPr>
      </w:pPr>
      <w:r>
        <w:rPr>
          <w:rFonts w:ascii="GHEA Grapalat" w:hAnsi="GHEA Grapalat"/>
        </w:rPr>
        <w:t>8.1</w:t>
      </w:r>
      <w:r w:rsidR="00B30203">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B7C1A">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B7C1A">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B7C1A">
      <w:pPr>
        <w:widowControl w:val="0"/>
        <w:tabs>
          <w:tab w:val="left" w:pos="1276"/>
        </w:tabs>
        <w:ind w:firstLine="567"/>
        <w:contextualSpacing/>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proofErr w:type="gramStart"/>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9044F1" w:rsidRDefault="00265D18" w:rsidP="009B7C1A">
      <w:pPr>
        <w:widowControl w:val="0"/>
        <w:tabs>
          <w:tab w:val="left" w:pos="1276"/>
        </w:tabs>
        <w:ind w:firstLine="567"/>
        <w:contextualSpacing/>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9B7C1A">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 </w:t>
      </w:r>
    </w:p>
    <w:p w:rsidR="00583092" w:rsidRPr="009044F1" w:rsidRDefault="00A150A9" w:rsidP="009B7C1A">
      <w:pPr>
        <w:widowControl w:val="0"/>
        <w:tabs>
          <w:tab w:val="left" w:pos="1276"/>
        </w:tabs>
        <w:ind w:firstLine="567"/>
        <w:contextualSpacing/>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B7C1A">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B7C1A">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B7C1A">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B7C1A">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B7C1A">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9B7C1A">
      <w:pPr>
        <w:pStyle w:val="23"/>
        <w:widowControl w:val="0"/>
        <w:spacing w:line="240" w:lineRule="auto"/>
        <w:ind w:firstLine="567"/>
        <w:contextualSpacing/>
        <w:rPr>
          <w:rFonts w:ascii="GHEA Grapalat" w:hAnsi="GHEA Grapalat"/>
          <w:color w:val="000000" w:themeColor="text1"/>
          <w:szCs w:val="22"/>
        </w:rPr>
      </w:pPr>
      <w:r w:rsidRPr="009044F1">
        <w:rPr>
          <w:rFonts w:ascii="GHEA Grapalat" w:hAnsi="GHEA Grapalat"/>
          <w:sz w:val="24"/>
          <w:szCs w:val="24"/>
        </w:rPr>
        <w:t xml:space="preserve">Период ожидания в случае настоящей процедуры составляет </w:t>
      </w:r>
      <w:r w:rsidR="001E0CCD">
        <w:rPr>
          <w:rFonts w:ascii="GHEA Grapalat" w:hAnsi="GHEA Grapalat"/>
          <w:sz w:val="24"/>
          <w:szCs w:val="24"/>
        </w:rPr>
        <w:t>10</w:t>
      </w:r>
      <w:r w:rsidRPr="009044F1">
        <w:rPr>
          <w:rFonts w:ascii="GHEA Grapalat" w:hAnsi="GHEA Grapalat"/>
          <w:sz w:val="24"/>
          <w:szCs w:val="24"/>
        </w:rPr>
        <w:t xml:space="preserve">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9B7C1A">
      <w:pPr>
        <w:pStyle w:val="norm"/>
        <w:widowControl w:val="0"/>
        <w:tabs>
          <w:tab w:val="left" w:pos="1276"/>
        </w:tabs>
        <w:spacing w:line="240" w:lineRule="auto"/>
        <w:ind w:firstLine="0"/>
        <w:contextualSpacing/>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9B7C1A">
      <w:pPr>
        <w:pStyle w:val="norm"/>
        <w:widowControl w:val="0"/>
        <w:tabs>
          <w:tab w:val="left" w:pos="1276"/>
        </w:tabs>
        <w:spacing w:line="240" w:lineRule="auto"/>
        <w:ind w:firstLine="0"/>
        <w:contextualSpacing/>
        <w:rPr>
          <w:rFonts w:ascii="GHEA Grapalat" w:hAnsi="GHEA Grapalat"/>
          <w:sz w:val="24"/>
          <w:szCs w:val="24"/>
        </w:rPr>
      </w:pPr>
      <w:r w:rsidRPr="00A835E3">
        <w:rPr>
          <w:rFonts w:ascii="GHEA Grapalat" w:hAnsi="GHEA Grapalat"/>
          <w:sz w:val="24"/>
          <w:szCs w:val="24"/>
        </w:rPr>
        <w:t xml:space="preserve">- применим также в том случае, когда заявку подал только один </w:t>
      </w:r>
      <w:proofErr w:type="gramStart"/>
      <w:r w:rsidRPr="00A835E3">
        <w:rPr>
          <w:rFonts w:ascii="GHEA Grapalat" w:hAnsi="GHEA Grapalat"/>
          <w:sz w:val="24"/>
          <w:szCs w:val="24"/>
        </w:rPr>
        <w:t>участник</w:t>
      </w:r>
      <w:proofErr w:type="gramEnd"/>
      <w:r w:rsidRPr="00A835E3">
        <w:rPr>
          <w:rFonts w:ascii="GHEA Grapalat" w:hAnsi="GHEA Grapalat"/>
          <w:sz w:val="24"/>
          <w:szCs w:val="24"/>
        </w:rPr>
        <w:t xml:space="preserve">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9B7C1A">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9B7C1A">
      <w:pPr>
        <w:pStyle w:val="norm"/>
        <w:widowControl w:val="0"/>
        <w:tabs>
          <w:tab w:val="left" w:pos="1276"/>
        </w:tabs>
        <w:spacing w:line="240" w:lineRule="auto"/>
        <w:ind w:firstLine="0"/>
        <w:contextualSpacing/>
        <w:rPr>
          <w:rFonts w:ascii="GHEA Grapalat" w:hAnsi="GHEA Grapalat"/>
          <w:sz w:val="24"/>
          <w:szCs w:val="24"/>
        </w:rPr>
      </w:pPr>
    </w:p>
    <w:p w:rsidR="000313A6" w:rsidRPr="009044F1" w:rsidRDefault="00AA0AD8" w:rsidP="009B7C1A">
      <w:pPr>
        <w:widowControl w:val="0"/>
        <w:contextualSpacing/>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B7C1A">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B7C1A">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B7C1A">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proofErr w:type="gramStart"/>
      <w:r w:rsidR="00645866">
        <w:rPr>
          <w:rFonts w:ascii="GHEA Grapalat" w:hAnsi="GHEA Grapalat"/>
        </w:rPr>
        <w:t>,</w:t>
      </w:r>
      <w:proofErr w:type="gramEnd"/>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9B7C1A">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proofErr w:type="gramEnd"/>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9B7C1A">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9B7C1A">
      <w:pPr>
        <w:pStyle w:val="a3"/>
        <w:widowControl w:val="0"/>
        <w:tabs>
          <w:tab w:val="left" w:pos="1134"/>
        </w:tabs>
        <w:spacing w:line="240" w:lineRule="auto"/>
        <w:ind w:firstLine="567"/>
        <w:contextualSpacing/>
        <w:rPr>
          <w:rFonts w:ascii="GHEA Grapalat" w:hAnsi="GHEA Grapalat"/>
          <w:spacing w:val="-8"/>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C166E4" w:rsidRPr="009044F1" w:rsidRDefault="00C166E4" w:rsidP="009B7C1A">
      <w:pPr>
        <w:pStyle w:val="a3"/>
        <w:widowControl w:val="0"/>
        <w:tabs>
          <w:tab w:val="left" w:pos="1134"/>
        </w:tabs>
        <w:spacing w:line="240" w:lineRule="auto"/>
        <w:ind w:firstLine="567"/>
        <w:contextualSpacing/>
        <w:rPr>
          <w:rFonts w:ascii="GHEA Grapalat" w:hAnsi="GHEA Grapalat" w:cs="Sylfaen"/>
          <w:i w:val="0"/>
          <w:sz w:val="24"/>
          <w:szCs w:val="24"/>
        </w:rPr>
      </w:pPr>
    </w:p>
    <w:p w:rsidR="00096865" w:rsidRPr="009044F1" w:rsidRDefault="00030D40" w:rsidP="009B7C1A">
      <w:pPr>
        <w:widowControl w:val="0"/>
        <w:contextualSpacing/>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9B7C1A">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p>
    <w:p w:rsidR="00D2548C" w:rsidRPr="002E4BC5" w:rsidRDefault="00A6609C" w:rsidP="009B7C1A">
      <w:pPr>
        <w:widowControl w:val="0"/>
        <w:tabs>
          <w:tab w:val="left" w:pos="1276"/>
        </w:tabs>
        <w:ind w:firstLine="567"/>
        <w:contextualSpacing/>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денег</w:t>
      </w:r>
      <w:r w:rsidR="006047AD">
        <w:rPr>
          <w:rFonts w:ascii="GHEA Grapalat" w:hAnsi="GHEA Grapalat"/>
        </w:rPr>
        <w:t xml:space="preserve">. </w:t>
      </w:r>
      <w:r w:rsidR="008A3CE7" w:rsidRPr="003B6812">
        <w:rPr>
          <w:rFonts w:ascii="GHEA Grapalat" w:hAnsi="GHEA Grapalat"/>
        </w:rPr>
        <w:t>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047AD">
        <w:rPr>
          <w:rFonts w:ascii="GHEA Grapalat" w:hAnsi="GHEA Grapalat"/>
        </w:rPr>
        <w:t>.</w:t>
      </w:r>
    </w:p>
    <w:p w:rsidR="00D2548C" w:rsidRPr="00CE31A0" w:rsidRDefault="00D2548C" w:rsidP="009B7C1A">
      <w:pPr>
        <w:widowControl w:val="0"/>
        <w:tabs>
          <w:tab w:val="left" w:pos="1276"/>
        </w:tabs>
        <w:ind w:firstLine="567"/>
        <w:contextualSpacing/>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w:t>
      </w:r>
      <w:proofErr w:type="gramStart"/>
      <w:r w:rsidRPr="00E62C19">
        <w:rPr>
          <w:rFonts w:ascii="GHEA Grapalat" w:hAnsi="GHEA Grapalat" w:cs="Sylfaen"/>
        </w:rPr>
        <w:t>по</w:t>
      </w:r>
      <w:proofErr w:type="gramEnd"/>
      <w:r w:rsidRPr="00E62C19">
        <w:rPr>
          <w:rFonts w:ascii="GHEA Grapalat" w:hAnsi="GHEA Grapalat" w:cs="Sylfaen"/>
        </w:rPr>
        <w:t xml:space="preserve"> более </w:t>
      </w:r>
      <w:proofErr w:type="gramStart"/>
      <w:r w:rsidRPr="00E62C19">
        <w:rPr>
          <w:rFonts w:ascii="GHEA Grapalat" w:hAnsi="GHEA Grapalat" w:cs="Sylfaen"/>
        </w:rPr>
        <w:t>чем</w:t>
      </w:r>
      <w:proofErr w:type="gramEnd"/>
      <w:r w:rsidRPr="00E62C19">
        <w:rPr>
          <w:rFonts w:ascii="GHEA Grapalat" w:hAnsi="GHEA Grapalat" w:cs="Sylfaen"/>
        </w:rPr>
        <w:t xml:space="preserve">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9B7C1A">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Default="00D2548C" w:rsidP="009B7C1A">
      <w:pPr>
        <w:widowControl w:val="0"/>
        <w:tabs>
          <w:tab w:val="left" w:pos="1276"/>
        </w:tabs>
        <w:ind w:firstLine="567"/>
        <w:contextualSpacing/>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FF145F" w:rsidRPr="0001217D" w:rsidRDefault="00FF145F" w:rsidP="009B7C1A">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2406D8" w:rsidRPr="009044F1" w:rsidRDefault="002406D8" w:rsidP="009B7C1A">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9B7C1A">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B16435">
        <w:rPr>
          <w:rFonts w:ascii="GHEA Grapalat" w:hAnsi="GHEA Grapalat"/>
        </w:rPr>
        <w:t xml:space="preserve">в виде </w:t>
      </w:r>
      <w:r w:rsidR="00B16435" w:rsidRPr="003B6812">
        <w:rPr>
          <w:rFonts w:ascii="GHEA Grapalat" w:hAnsi="GHEA Grapalat"/>
        </w:rPr>
        <w:t xml:space="preserve">соглашения о неустойке (приложение </w:t>
      </w:r>
      <w:r w:rsidR="00B16435">
        <w:rPr>
          <w:rFonts w:ascii="GHEA Grapalat" w:hAnsi="GHEA Grapalat"/>
        </w:rPr>
        <w:t>5.1</w:t>
      </w:r>
      <w:r w:rsidR="00B16435" w:rsidRPr="003B6812">
        <w:rPr>
          <w:rFonts w:ascii="GHEA Grapalat" w:hAnsi="GHEA Grapalat"/>
        </w:rPr>
        <w:t>)</w:t>
      </w:r>
      <w:r w:rsidR="00375E5E">
        <w:rPr>
          <w:rFonts w:ascii="GHEA Grapalat" w:hAnsi="GHEA Grapalat"/>
        </w:rPr>
        <w:t xml:space="preserve"> или наличных дене</w:t>
      </w:r>
      <w:r w:rsidR="00B16435">
        <w:rPr>
          <w:rFonts w:ascii="GHEA Grapalat" w:hAnsi="GHEA Grapalat"/>
        </w:rPr>
        <w:t>г.</w:t>
      </w:r>
    </w:p>
    <w:p w:rsidR="00574B01" w:rsidRDefault="00574B01" w:rsidP="009B7C1A">
      <w:pPr>
        <w:widowControl w:val="0"/>
        <w:tabs>
          <w:tab w:val="left" w:pos="1276"/>
        </w:tabs>
        <w:ind w:firstLine="567"/>
        <w:contextualSpacing/>
        <w:jc w:val="both"/>
        <w:rPr>
          <w:rFonts w:ascii="GHEA Grapalat" w:hAnsi="GHEA Grapalat"/>
        </w:rPr>
      </w:pPr>
      <w:r w:rsidRPr="001775FE">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1775FE">
        <w:rPr>
          <w:rFonts w:ascii="GHEA Grapalat" w:hAnsi="GHEA Grapalat"/>
        </w:rPr>
        <w:t>по</w:t>
      </w:r>
      <w:proofErr w:type="gramEnd"/>
      <w:r w:rsidRPr="001775FE">
        <w:rPr>
          <w:rFonts w:ascii="GHEA Grapalat" w:hAnsi="GHEA Grapalat"/>
        </w:rPr>
        <w:t xml:space="preserve"> более </w:t>
      </w:r>
      <w:proofErr w:type="gramStart"/>
      <w:r w:rsidRPr="001775FE">
        <w:rPr>
          <w:rFonts w:ascii="GHEA Grapalat" w:hAnsi="GHEA Grapalat"/>
        </w:rPr>
        <w:t>чем</w:t>
      </w:r>
      <w:proofErr w:type="gramEnd"/>
      <w:r w:rsidRPr="001775FE">
        <w:rPr>
          <w:rFonts w:ascii="GHEA Grapalat" w:hAnsi="GHEA Grapalat"/>
        </w:rPr>
        <w:t xml:space="preserve">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9B7C1A">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1A6E38">
        <w:rPr>
          <w:rFonts w:ascii="GHEA Grapalat" w:hAnsi="GHEA Grapalat"/>
        </w:rPr>
        <w:t>2</w:t>
      </w:r>
      <w:r w:rsidR="00F65E20">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9B7C1A">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9B7C1A">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xml:space="preserve">. Если на момент возникновения </w:t>
      </w:r>
      <w:proofErr w:type="gramStart"/>
      <w:r w:rsidR="006D7219" w:rsidRPr="00E43087">
        <w:rPr>
          <w:rFonts w:ascii="GHEA Grapalat" w:hAnsi="GHEA Grapalat"/>
        </w:rPr>
        <w:t>правомочия</w:t>
      </w:r>
      <w:proofErr w:type="gramEnd"/>
      <w:r w:rsidR="006D7219" w:rsidRPr="00E43087">
        <w:rPr>
          <w:rFonts w:ascii="GHEA Grapalat" w:hAnsi="GHEA Grapalat"/>
        </w:rPr>
        <w:t xml:space="preserve">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9B7C1A">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9B7C1A">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9B7C1A">
      <w:pPr>
        <w:widowControl w:val="0"/>
        <w:tabs>
          <w:tab w:val="left" w:pos="1134"/>
        </w:tabs>
        <w:ind w:firstLine="567"/>
        <w:contextualSpacing/>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12082E">
        <w:rPr>
          <w:rFonts w:ascii="GHEA Grapalat" w:hAnsi="GHEA Grapalat"/>
        </w:rPr>
        <w:t>г</w:t>
      </w:r>
      <w:r w:rsidRPr="0012082E">
        <w:rPr>
          <w:rFonts w:ascii="GHEA Grapalat" w:hAnsi="GHEA Grapalat"/>
          <w:lang w:val="hy-AM"/>
        </w:rPr>
        <w:t>-</w:t>
      </w:r>
      <w:proofErr w:type="gramEnd"/>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12082E">
        <w:rPr>
          <w:rFonts w:ascii="GHEA Grapalat" w:hAnsi="GHEA Grapalat"/>
        </w:rPr>
        <w:t>письменно</w:t>
      </w:r>
      <w:r w:rsidRPr="0012082E">
        <w:rPr>
          <w:rFonts w:ascii="GHEA Grapalat" w:hAnsi="GHEA Grapalat"/>
        </w:rPr>
        <w:t>в течение двух рабочих дней после получения отказа</w:t>
      </w:r>
      <w:r>
        <w:rPr>
          <w:rFonts w:ascii="GHEA Grapalat" w:hAnsi="GHEA Grapalat"/>
        </w:rPr>
        <w:t>.</w:t>
      </w:r>
    </w:p>
    <w:p w:rsidR="00971BF8" w:rsidRPr="0012082E" w:rsidRDefault="00971BF8" w:rsidP="009B7C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GHEA Grapalat" w:hAnsi="GHEA Grapalat"/>
          <w:lang w:val="hy-AM"/>
        </w:rPr>
      </w:pPr>
      <w:r w:rsidRPr="0012082E">
        <w:rPr>
          <w:rFonts w:ascii="GHEA Grapalat" w:hAnsi="GHEA Grapalat"/>
        </w:rPr>
        <w:t>10.8</w:t>
      </w:r>
      <w:proofErr w:type="gramStart"/>
      <w:r w:rsidRPr="0012082E">
        <w:rPr>
          <w:rFonts w:ascii="GHEA Grapalat" w:hAnsi="GHEA Grapalat"/>
        </w:rPr>
        <w:t xml:space="preserve"> </w:t>
      </w:r>
      <w:r w:rsidRPr="0012082E">
        <w:rPr>
          <w:rFonts w:ascii="GHEA Grapalat" w:hAnsi="GHEA Grapalat" w:hint="eastAsia"/>
        </w:rPr>
        <w:t>О</w:t>
      </w:r>
      <w:proofErr w:type="gramEnd"/>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rsidR="00971BF8" w:rsidRPr="0012082E" w:rsidRDefault="00971BF8" w:rsidP="009B7C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rsidR="00971BF8" w:rsidRPr="0012082E" w:rsidRDefault="00971BF8" w:rsidP="009B7C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w:t>
      </w:r>
      <w:proofErr w:type="gramStart"/>
      <w:r w:rsidRPr="0012082E">
        <w:rPr>
          <w:rFonts w:ascii="GHEA Grapalat" w:hAnsi="GHEA Grapalat" w:hint="eastAsia"/>
        </w:rPr>
        <w:t>и</w:t>
      </w:r>
      <w:r w:rsidRPr="0012082E">
        <w:rPr>
          <w:rFonts w:ascii="GHEA Grapalat" w:hAnsi="GHEA Grapalat"/>
        </w:rPr>
        <w:t>-</w:t>
      </w:r>
      <w:proofErr w:type="gramEnd"/>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rsidR="00971BF8" w:rsidRPr="00541249" w:rsidRDefault="00971BF8" w:rsidP="009B7C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ins w:id="2"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3" w:author="Inesa Kocharyan" w:date="2023-07-07T17:20:00Z">
        <w:r w:rsidRPr="00541249">
          <w:rPr>
            <w:rFonts w:ascii="GHEA Grapalat" w:hAnsi="GHEA Grapalat"/>
          </w:rPr>
          <w:t>.</w:t>
        </w:r>
      </w:ins>
    </w:p>
    <w:p w:rsidR="003E194D" w:rsidRDefault="003E194D" w:rsidP="009B7C1A">
      <w:pPr>
        <w:widowControl w:val="0"/>
        <w:tabs>
          <w:tab w:val="left" w:pos="1134"/>
        </w:tabs>
        <w:ind w:firstLine="567"/>
        <w:contextualSpacing/>
        <w:jc w:val="both"/>
        <w:rPr>
          <w:rFonts w:ascii="GHEA Grapalat" w:hAnsi="GHEA Grapalat"/>
          <w:b/>
        </w:rPr>
      </w:pPr>
      <w:r w:rsidRPr="005114D0">
        <w:rPr>
          <w:rFonts w:ascii="GHEA Grapalat" w:hAnsi="GHEA Grapalat"/>
        </w:rPr>
        <w:tab/>
      </w:r>
    </w:p>
    <w:p w:rsidR="00096865" w:rsidRPr="009044F1" w:rsidRDefault="008D5016" w:rsidP="009B7C1A">
      <w:pPr>
        <w:widowControl w:val="0"/>
        <w:contextualSpacing/>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9B7C1A">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9B7C1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9B7C1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1A6E38" w:rsidRPr="00B02E29">
        <w:rPr>
          <w:rFonts w:ascii="GHEA Grapalat" w:hAnsi="GHEA Grapalat"/>
        </w:rPr>
        <w:t>прекращается</w:t>
      </w:r>
      <w:r w:rsidR="001A6E38">
        <w:rPr>
          <w:rFonts w:ascii="GHEA Grapalat" w:hAnsi="GHEA Grapalat"/>
        </w:rPr>
        <w:t xml:space="preserve"> </w:t>
      </w:r>
      <w:r w:rsidR="001A6E38" w:rsidRPr="00B02E29">
        <w:rPr>
          <w:rFonts w:ascii="GHEA Grapalat" w:hAnsi="GHEA Grapalat"/>
        </w:rPr>
        <w:t>потребность</w:t>
      </w:r>
      <w:r w:rsidR="001A6E38">
        <w:rPr>
          <w:rFonts w:ascii="GHEA Grapalat" w:hAnsi="GHEA Grapalat"/>
        </w:rPr>
        <w:t xml:space="preserve"> </w:t>
      </w:r>
      <w:r w:rsidR="001A6E38" w:rsidRPr="00B02E29">
        <w:rPr>
          <w:rFonts w:ascii="GHEA Grapalat" w:hAnsi="GHEA Grapalat"/>
        </w:rPr>
        <w:t>в</w:t>
      </w:r>
      <w:r w:rsidR="001A6E38">
        <w:rPr>
          <w:rFonts w:ascii="GHEA Grapalat" w:hAnsi="GHEA Grapalat"/>
        </w:rPr>
        <w:t xml:space="preserve"> </w:t>
      </w:r>
      <w:r w:rsidR="001A6E38" w:rsidRPr="00B02E29">
        <w:rPr>
          <w:rFonts w:ascii="GHEA Grapalat" w:hAnsi="GHEA Grapalat"/>
        </w:rPr>
        <w:t>закупке.</w:t>
      </w:r>
      <w:r w:rsidR="001A6E38">
        <w:rPr>
          <w:rFonts w:ascii="GHEA Grapalat" w:hAnsi="GHEA Grapalat"/>
        </w:rPr>
        <w:t xml:space="preserve"> </w:t>
      </w:r>
      <w:r w:rsidR="001A6E38" w:rsidRPr="00B02E29">
        <w:rPr>
          <w:rFonts w:ascii="GHEA Grapalat" w:hAnsi="GHEA Grapalat"/>
        </w:rPr>
        <w:t>При</w:t>
      </w:r>
      <w:r w:rsidR="001A6E38">
        <w:rPr>
          <w:rFonts w:ascii="GHEA Grapalat" w:hAnsi="GHEA Grapalat"/>
        </w:rPr>
        <w:t xml:space="preserve"> </w:t>
      </w:r>
      <w:r w:rsidR="001A6E38" w:rsidRPr="00B02E29">
        <w:rPr>
          <w:rFonts w:ascii="GHEA Grapalat" w:hAnsi="GHEA Grapalat"/>
        </w:rPr>
        <w:t>этом</w:t>
      </w:r>
      <w:r w:rsidR="001A6E38">
        <w:rPr>
          <w:rFonts w:ascii="GHEA Grapalat" w:hAnsi="GHEA Grapalat"/>
        </w:rPr>
        <w:t xml:space="preserve"> </w:t>
      </w:r>
      <w:r w:rsidR="001A6E38" w:rsidRPr="00B02E29">
        <w:rPr>
          <w:rFonts w:ascii="GHEA Grapalat" w:hAnsi="GHEA Grapalat"/>
        </w:rPr>
        <w:t>процедура</w:t>
      </w:r>
      <w:r w:rsidR="001A6E38">
        <w:rPr>
          <w:rFonts w:ascii="GHEA Grapalat" w:hAnsi="GHEA Grapalat"/>
        </w:rPr>
        <w:t xml:space="preserve"> </w:t>
      </w:r>
      <w:r w:rsidR="001A6E38" w:rsidRPr="00B02E29">
        <w:rPr>
          <w:rFonts w:ascii="GHEA Grapalat" w:hAnsi="GHEA Grapalat"/>
        </w:rPr>
        <w:t>закупки,</w:t>
      </w:r>
      <w:r w:rsidR="001A6E38">
        <w:rPr>
          <w:rFonts w:ascii="GHEA Grapalat" w:hAnsi="GHEA Grapalat"/>
        </w:rPr>
        <w:t xml:space="preserve"> </w:t>
      </w:r>
      <w:r w:rsidR="001A6E38" w:rsidRPr="00B02E29">
        <w:rPr>
          <w:rFonts w:ascii="GHEA Grapalat" w:hAnsi="GHEA Grapalat"/>
        </w:rPr>
        <w:t>организованная</w:t>
      </w:r>
      <w:r w:rsidR="001A6E38">
        <w:rPr>
          <w:rFonts w:ascii="GHEA Grapalat" w:hAnsi="GHEA Grapalat"/>
        </w:rPr>
        <w:t xml:space="preserve"> </w:t>
      </w:r>
      <w:r w:rsidR="001A6E38" w:rsidRPr="00B02E29">
        <w:rPr>
          <w:rFonts w:ascii="GHEA Grapalat" w:hAnsi="GHEA Grapalat"/>
        </w:rPr>
        <w:t>для</w:t>
      </w:r>
      <w:r w:rsidR="001A6E38">
        <w:rPr>
          <w:rFonts w:ascii="GHEA Grapalat" w:hAnsi="GHEA Grapalat"/>
        </w:rPr>
        <w:t xml:space="preserve"> </w:t>
      </w:r>
      <w:r w:rsidR="001A6E38" w:rsidRPr="00B02E29">
        <w:rPr>
          <w:rFonts w:ascii="GHEA Grapalat" w:hAnsi="GHEA Grapalat"/>
        </w:rPr>
        <w:t>нужд</w:t>
      </w:r>
      <w:r w:rsidR="001A6E38">
        <w:rPr>
          <w:rFonts w:ascii="GHEA Grapalat" w:hAnsi="GHEA Grapalat"/>
        </w:rPr>
        <w:t xml:space="preserve"> </w:t>
      </w:r>
      <w:r w:rsidR="001A6E38" w:rsidRPr="00B02E29">
        <w:rPr>
          <w:rFonts w:ascii="GHEA Grapalat" w:hAnsi="GHEA Grapalat"/>
        </w:rPr>
        <w:t>государства</w:t>
      </w:r>
      <w:r w:rsidR="001A6E38">
        <w:rPr>
          <w:rFonts w:ascii="GHEA Grapalat" w:hAnsi="GHEA Grapalat"/>
        </w:rPr>
        <w:t xml:space="preserve"> </w:t>
      </w:r>
      <w:r w:rsidR="001A6E38" w:rsidRPr="00B02E29">
        <w:rPr>
          <w:rFonts w:ascii="GHEA Grapalat" w:hAnsi="GHEA Grapalat"/>
        </w:rPr>
        <w:t>или</w:t>
      </w:r>
      <w:r w:rsidR="001A6E38">
        <w:rPr>
          <w:rFonts w:ascii="GHEA Grapalat" w:hAnsi="GHEA Grapalat"/>
        </w:rPr>
        <w:t xml:space="preserve"> </w:t>
      </w:r>
      <w:r w:rsidR="001A6E38" w:rsidRPr="00B02E29">
        <w:rPr>
          <w:rFonts w:ascii="GHEA Grapalat" w:hAnsi="GHEA Grapalat"/>
        </w:rPr>
        <w:t>общин,</w:t>
      </w:r>
      <w:r w:rsidR="001A6E38">
        <w:rPr>
          <w:rFonts w:ascii="GHEA Grapalat" w:hAnsi="GHEA Grapalat"/>
        </w:rPr>
        <w:t xml:space="preserve"> </w:t>
      </w:r>
      <w:r w:rsidR="001A6E38" w:rsidRPr="00B02E29">
        <w:rPr>
          <w:rFonts w:ascii="GHEA Grapalat" w:hAnsi="GHEA Grapalat"/>
        </w:rPr>
        <w:t>может</w:t>
      </w:r>
      <w:r w:rsidR="001A6E38">
        <w:rPr>
          <w:rFonts w:ascii="GHEA Grapalat" w:hAnsi="GHEA Grapalat"/>
        </w:rPr>
        <w:t xml:space="preserve"> </w:t>
      </w:r>
      <w:r w:rsidR="001A6E38" w:rsidRPr="00B02E29">
        <w:rPr>
          <w:rFonts w:ascii="GHEA Grapalat" w:hAnsi="GHEA Grapalat"/>
        </w:rPr>
        <w:t>быть</w:t>
      </w:r>
      <w:r w:rsidR="001A6E38">
        <w:rPr>
          <w:rFonts w:ascii="GHEA Grapalat" w:hAnsi="GHEA Grapalat"/>
        </w:rPr>
        <w:t xml:space="preserve"> </w:t>
      </w:r>
      <w:r w:rsidR="001A6E38" w:rsidRPr="00B02E29">
        <w:rPr>
          <w:rFonts w:ascii="GHEA Grapalat" w:hAnsi="GHEA Grapalat"/>
        </w:rPr>
        <w:t>объявлена</w:t>
      </w:r>
      <w:r w:rsidR="001A6E38">
        <w:rPr>
          <w:rFonts w:ascii="GHEA Grapalat" w:hAnsi="GHEA Grapalat"/>
        </w:rPr>
        <w:t xml:space="preserve"> </w:t>
      </w:r>
      <w:r w:rsidR="001A6E38" w:rsidRPr="00B02E29">
        <w:rPr>
          <w:rFonts w:ascii="GHEA Grapalat" w:hAnsi="GHEA Grapalat"/>
        </w:rPr>
        <w:t>полностью</w:t>
      </w:r>
      <w:r w:rsidR="001A6E38">
        <w:rPr>
          <w:rFonts w:ascii="GHEA Grapalat" w:hAnsi="GHEA Grapalat"/>
        </w:rPr>
        <w:t xml:space="preserve"> </w:t>
      </w:r>
      <w:r w:rsidR="001A6E38" w:rsidRPr="00B02E29">
        <w:rPr>
          <w:rFonts w:ascii="GHEA Grapalat" w:hAnsi="GHEA Grapalat"/>
        </w:rPr>
        <w:t>или</w:t>
      </w:r>
      <w:r w:rsidR="001A6E38">
        <w:rPr>
          <w:rFonts w:ascii="GHEA Grapalat" w:hAnsi="GHEA Grapalat"/>
        </w:rPr>
        <w:t xml:space="preserve"> </w:t>
      </w:r>
      <w:r w:rsidR="001A6E38" w:rsidRPr="00B02E29">
        <w:rPr>
          <w:rFonts w:ascii="GHEA Grapalat" w:hAnsi="GHEA Grapalat"/>
        </w:rPr>
        <w:t>частично</w:t>
      </w:r>
      <w:r w:rsidR="001A6E38">
        <w:rPr>
          <w:rFonts w:ascii="GHEA Grapalat" w:hAnsi="GHEA Grapalat"/>
        </w:rPr>
        <w:t xml:space="preserve"> </w:t>
      </w:r>
      <w:r w:rsidR="001A6E38" w:rsidRPr="00B02E29">
        <w:rPr>
          <w:rFonts w:ascii="GHEA Grapalat" w:hAnsi="GHEA Grapalat"/>
        </w:rPr>
        <w:t>несостоявшейся</w:t>
      </w:r>
      <w:r w:rsidR="001A6E38">
        <w:rPr>
          <w:rFonts w:ascii="GHEA Grapalat" w:hAnsi="GHEA Grapalat"/>
        </w:rPr>
        <w:t xml:space="preserve"> </w:t>
      </w:r>
      <w:r w:rsidR="001A6E38" w:rsidRPr="00CC7EC8">
        <w:rPr>
          <w:rFonts w:ascii="GHEA Grapalat" w:hAnsi="GHEA Grapalat"/>
          <w:spacing w:val="-6"/>
        </w:rPr>
        <w:t>на</w:t>
      </w:r>
      <w:r w:rsidR="001A6E38">
        <w:rPr>
          <w:rFonts w:ascii="GHEA Grapalat" w:hAnsi="GHEA Grapalat"/>
          <w:spacing w:val="-6"/>
        </w:rPr>
        <w:t xml:space="preserve"> </w:t>
      </w:r>
      <w:r w:rsidR="001A6E38" w:rsidRPr="00CC7EC8">
        <w:rPr>
          <w:rFonts w:ascii="GHEA Grapalat" w:hAnsi="GHEA Grapalat"/>
          <w:spacing w:val="-6"/>
        </w:rPr>
        <w:t>основании</w:t>
      </w:r>
      <w:r w:rsidR="001A6E38">
        <w:rPr>
          <w:rFonts w:ascii="GHEA Grapalat" w:hAnsi="GHEA Grapalat"/>
          <w:spacing w:val="-6"/>
        </w:rPr>
        <w:t xml:space="preserve"> </w:t>
      </w:r>
      <w:r w:rsidR="001A6E38" w:rsidRPr="00CC7EC8">
        <w:rPr>
          <w:rFonts w:ascii="GHEA Grapalat" w:hAnsi="GHEA Grapalat"/>
          <w:spacing w:val="-6"/>
        </w:rPr>
        <w:t>решения</w:t>
      </w:r>
      <w:r w:rsidR="001A6E38">
        <w:rPr>
          <w:rFonts w:ascii="GHEA Grapalat" w:hAnsi="GHEA Grapalat"/>
          <w:spacing w:val="-6"/>
        </w:rPr>
        <w:t xml:space="preserve"> </w:t>
      </w:r>
      <w:r w:rsidR="001A6E38" w:rsidRPr="00CC7EC8">
        <w:rPr>
          <w:rFonts w:ascii="GHEA Grapalat" w:hAnsi="GHEA Grapalat"/>
          <w:spacing w:val="-6"/>
        </w:rPr>
        <w:t>руководителя</w:t>
      </w:r>
      <w:r w:rsidR="001A6E38">
        <w:rPr>
          <w:rFonts w:ascii="GHEA Grapalat" w:hAnsi="GHEA Grapalat"/>
          <w:spacing w:val="-6"/>
        </w:rPr>
        <w:t xml:space="preserve"> </w:t>
      </w:r>
      <w:r w:rsidR="001A6E38" w:rsidRPr="00CC7EC8">
        <w:rPr>
          <w:rFonts w:ascii="GHEA Grapalat" w:hAnsi="GHEA Grapalat"/>
          <w:spacing w:val="-6"/>
        </w:rPr>
        <w:t>уполномоченного</w:t>
      </w:r>
      <w:r w:rsidR="001A6E38">
        <w:rPr>
          <w:rFonts w:ascii="GHEA Grapalat" w:hAnsi="GHEA Grapalat"/>
          <w:spacing w:val="-6"/>
        </w:rPr>
        <w:t xml:space="preserve"> </w:t>
      </w:r>
      <w:r w:rsidR="001A6E38" w:rsidRPr="00CC7EC8">
        <w:rPr>
          <w:rFonts w:ascii="GHEA Grapalat" w:hAnsi="GHEA Grapalat"/>
          <w:spacing w:val="-6"/>
        </w:rPr>
        <w:t>органа,</w:t>
      </w:r>
      <w:r w:rsidR="001A6E38">
        <w:rPr>
          <w:rFonts w:ascii="GHEA Grapalat" w:hAnsi="GHEA Grapalat"/>
          <w:spacing w:val="-6"/>
        </w:rPr>
        <w:t xml:space="preserve"> </w:t>
      </w:r>
      <w:r w:rsidR="001A6E38" w:rsidRPr="00CC7EC8">
        <w:rPr>
          <w:rFonts w:ascii="GHEA Grapalat" w:hAnsi="GHEA Grapalat"/>
          <w:spacing w:val="-6"/>
        </w:rPr>
        <w:t>осуществляющего</w:t>
      </w:r>
      <w:r w:rsidR="001A6E38">
        <w:rPr>
          <w:rFonts w:ascii="GHEA Grapalat" w:hAnsi="GHEA Grapalat"/>
          <w:spacing w:val="-6"/>
        </w:rPr>
        <w:t xml:space="preserve"> </w:t>
      </w:r>
      <w:r w:rsidR="001A6E38" w:rsidRPr="00CC7EC8">
        <w:rPr>
          <w:rFonts w:ascii="GHEA Grapalat" w:hAnsi="GHEA Grapalat"/>
          <w:spacing w:val="-6"/>
        </w:rPr>
        <w:t>общее</w:t>
      </w:r>
      <w:r w:rsidR="001A6E38">
        <w:rPr>
          <w:rFonts w:ascii="GHEA Grapalat" w:hAnsi="GHEA Grapalat"/>
          <w:spacing w:val="-6"/>
        </w:rPr>
        <w:t xml:space="preserve"> </w:t>
      </w:r>
      <w:r w:rsidR="001A6E38" w:rsidRPr="00CC7EC8">
        <w:rPr>
          <w:rFonts w:ascii="GHEA Grapalat" w:hAnsi="GHEA Grapalat"/>
          <w:spacing w:val="-6"/>
        </w:rPr>
        <w:t>управление</w:t>
      </w:r>
      <w:r w:rsidR="001A6E38" w:rsidRPr="009044F1">
        <w:rPr>
          <w:rFonts w:ascii="GHEA Grapalat" w:hAnsi="GHEA Grapalat"/>
        </w:rPr>
        <w:t>.</w:t>
      </w:r>
    </w:p>
    <w:p w:rsidR="00096865" w:rsidRPr="009044F1" w:rsidRDefault="00096865" w:rsidP="009B7C1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9B7C1A">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9B7C1A">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6E38" w:rsidRDefault="001A6E38" w:rsidP="009B7C1A">
      <w:pPr>
        <w:widowControl w:val="0"/>
        <w:ind w:left="567" w:right="565"/>
        <w:contextualSpacing/>
        <w:jc w:val="center"/>
        <w:rPr>
          <w:rFonts w:ascii="GHEA Grapalat" w:hAnsi="GHEA Grapalat"/>
          <w:b/>
        </w:rPr>
      </w:pPr>
    </w:p>
    <w:p w:rsidR="00096865" w:rsidRPr="009044F1" w:rsidRDefault="008D5016" w:rsidP="009B7C1A">
      <w:pPr>
        <w:widowControl w:val="0"/>
        <w:ind w:left="567" w:right="565"/>
        <w:contextualSpacing/>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9B7C1A">
      <w:pPr>
        <w:widowControl w:val="0"/>
        <w:tabs>
          <w:tab w:val="left" w:pos="1276"/>
        </w:tabs>
        <w:ind w:firstLine="567"/>
        <w:contextualSpacing/>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0E1E78" w:rsidRDefault="000E1E78" w:rsidP="009B7C1A">
      <w:pPr>
        <w:widowControl w:val="0"/>
        <w:tabs>
          <w:tab w:val="left" w:pos="1276"/>
        </w:tabs>
        <w:ind w:firstLine="567"/>
        <w:contextualSpacing/>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9B7C1A">
      <w:pPr>
        <w:widowControl w:val="0"/>
        <w:tabs>
          <w:tab w:val="left" w:pos="1276"/>
        </w:tabs>
        <w:ind w:firstLine="567"/>
        <w:contextualSpacing/>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9B7C1A">
      <w:pPr>
        <w:widowControl w:val="0"/>
        <w:tabs>
          <w:tab w:val="left" w:pos="1276"/>
        </w:tabs>
        <w:ind w:firstLine="567"/>
        <w:contextualSpacing/>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9B7C1A">
      <w:pPr>
        <w:widowControl w:val="0"/>
        <w:ind w:firstLine="567"/>
        <w:contextualSpacing/>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9B7C1A">
      <w:pPr>
        <w:contextualSpacing/>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9B7C1A">
      <w:pPr>
        <w:contextualSpacing/>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9B7C1A">
      <w:pPr>
        <w:contextualSpacing/>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9B7C1A">
      <w:pPr>
        <w:contextualSpacing/>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9B7C1A">
      <w:pPr>
        <w:contextualSpacing/>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9B7C1A">
      <w:pPr>
        <w:contextualSpacing/>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9B7C1A">
      <w:pPr>
        <w:contextualSpacing/>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9B7C1A">
      <w:pPr>
        <w:contextualSpacing/>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9B7C1A">
      <w:pPr>
        <w:contextualSpacing/>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9B7C1A">
      <w:pPr>
        <w:contextualSpacing/>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9B7C1A">
      <w:pPr>
        <w:contextualSpacing/>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9B7C1A">
      <w:pPr>
        <w:contextualSpacing/>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9B7C1A">
      <w:pPr>
        <w:contextualSpacing/>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9B7C1A">
      <w:pPr>
        <w:contextualSpacing/>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9B7C1A">
      <w:pPr>
        <w:contextualSpacing/>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9B7C1A">
      <w:pPr>
        <w:contextualSpacing/>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9B7C1A">
      <w:pPr>
        <w:contextualSpacing/>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gramStart"/>
      <w:r w:rsidRPr="00570BBD">
        <w:rPr>
          <w:rFonts w:ascii="GHEA Grapalat" w:hAnsi="GHEA Grapalat"/>
        </w:rPr>
        <w:t>лиц-руководителя</w:t>
      </w:r>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w:t>
      </w:r>
      <w:proofErr w:type="gramStart"/>
      <w:r w:rsidRPr="00570BBD">
        <w:rPr>
          <w:rFonts w:ascii="GHEA Grapalat" w:hAnsi="GHEA Grapalat"/>
        </w:rPr>
        <w:t>.У</w:t>
      </w:r>
      <w:proofErr w:type="gramEnd"/>
      <w:r w:rsidRPr="00570BBD">
        <w:rPr>
          <w:rFonts w:ascii="GHEA Grapalat" w:hAnsi="GHEA Grapalat"/>
        </w:rPr>
        <w:t>полномоченный орган незамедлительно публикует это решение в бюллетене</w:t>
      </w:r>
      <w:r>
        <w:rPr>
          <w:rFonts w:ascii="GHEA Grapalat" w:hAnsi="GHEA Grapalat"/>
        </w:rPr>
        <w:t>.</w:t>
      </w:r>
    </w:p>
    <w:p w:rsidR="000E1E78" w:rsidRPr="00570BBD" w:rsidRDefault="000E1E78" w:rsidP="009B7C1A">
      <w:pPr>
        <w:contextualSpacing/>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9B7C1A">
      <w:pPr>
        <w:contextualSpacing/>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9B7C1A">
      <w:pPr>
        <w:contextualSpacing/>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9B7C1A">
      <w:pPr>
        <w:widowControl w:val="0"/>
        <w:ind w:firstLine="567"/>
        <w:contextualSpacing/>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9B7C1A">
      <w:pPr>
        <w:widowControl w:val="0"/>
        <w:contextualSpacing/>
        <w:jc w:val="center"/>
        <w:rPr>
          <w:rFonts w:ascii="GHEA Grapalat" w:hAnsi="GHEA Grapalat" w:cs="Sylfaen"/>
          <w:b/>
        </w:rPr>
      </w:pPr>
      <w:r>
        <w:rPr>
          <w:rFonts w:ascii="GHEA Grapalat" w:hAnsi="GHEA Grapalat"/>
          <w:b/>
        </w:rPr>
        <w:t xml:space="preserve">                                                        </w:t>
      </w:r>
    </w:p>
    <w:p w:rsidR="006356C0" w:rsidRDefault="006356C0" w:rsidP="009B7C1A">
      <w:pPr>
        <w:contextualSpacing/>
        <w:rPr>
          <w:rFonts w:ascii="GHEA Grapalat" w:hAnsi="GHEA Grapalat"/>
          <w:b/>
        </w:rPr>
      </w:pPr>
      <w:r>
        <w:rPr>
          <w:rFonts w:ascii="GHEA Grapalat" w:hAnsi="GHEA Grapalat"/>
          <w:b/>
        </w:rPr>
        <w:br w:type="page"/>
      </w:r>
    </w:p>
    <w:p w:rsidR="00096865" w:rsidRPr="00374F4A" w:rsidRDefault="00096865" w:rsidP="009B7C1A">
      <w:pPr>
        <w:contextualSpacing/>
        <w:jc w:val="center"/>
        <w:rPr>
          <w:rFonts w:ascii="GHEA Grapalat" w:hAnsi="GHEA Grapalat"/>
          <w:b/>
        </w:rPr>
      </w:pPr>
      <w:r w:rsidRPr="009044F1">
        <w:rPr>
          <w:rFonts w:ascii="GHEA Grapalat" w:hAnsi="GHEA Grapalat"/>
          <w:b/>
        </w:rPr>
        <w:t>ЧАСТЬ II</w:t>
      </w:r>
    </w:p>
    <w:p w:rsidR="008842CE" w:rsidRPr="00374F4A" w:rsidRDefault="008842CE" w:rsidP="009B7C1A">
      <w:pPr>
        <w:widowControl w:val="0"/>
        <w:contextualSpacing/>
        <w:jc w:val="center"/>
        <w:rPr>
          <w:rFonts w:ascii="GHEA Grapalat" w:hAnsi="GHEA Grapalat"/>
          <w:b/>
        </w:rPr>
      </w:pPr>
    </w:p>
    <w:p w:rsidR="00F85E68" w:rsidRPr="009044F1" w:rsidRDefault="00F85E68" w:rsidP="00F85E68">
      <w:pPr>
        <w:pStyle w:val="aa"/>
        <w:widowControl w:val="0"/>
        <w:spacing w:after="0"/>
        <w:contextualSpacing/>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Pr>
          <w:rFonts w:ascii="GHEA Grapalat" w:hAnsi="GHEA Grapalat"/>
          <w:b/>
        </w:rPr>
        <w:t>ЗАПРОС КОТИРОВОК</w:t>
      </w:r>
    </w:p>
    <w:p w:rsidR="00096865" w:rsidRPr="009044F1" w:rsidRDefault="00096865" w:rsidP="009B7C1A">
      <w:pPr>
        <w:widowControl w:val="0"/>
        <w:contextualSpacing/>
        <w:jc w:val="center"/>
        <w:rPr>
          <w:rFonts w:ascii="GHEA Grapalat" w:hAnsi="GHEA Grapalat"/>
        </w:rPr>
      </w:pPr>
    </w:p>
    <w:p w:rsidR="00096865" w:rsidRPr="009044F1" w:rsidRDefault="008D5016" w:rsidP="009B7C1A">
      <w:pPr>
        <w:widowControl w:val="0"/>
        <w:contextualSpacing/>
        <w:jc w:val="center"/>
        <w:rPr>
          <w:rFonts w:ascii="GHEA Grapalat" w:hAnsi="GHEA Grapalat"/>
          <w:b/>
        </w:rPr>
      </w:pPr>
      <w:r w:rsidRPr="009044F1">
        <w:rPr>
          <w:rFonts w:ascii="GHEA Grapalat" w:hAnsi="GHEA Grapalat"/>
          <w:b/>
        </w:rPr>
        <w:t>1. ОБЩИЕ ПОЛОЖЕНИЯ</w:t>
      </w:r>
    </w:p>
    <w:p w:rsidR="00096865" w:rsidRPr="009044F1" w:rsidRDefault="00096865" w:rsidP="009B7C1A">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9B7C1A">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9B7C1A">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F85E68" w:rsidRDefault="00F85E68" w:rsidP="009B7C1A">
      <w:pPr>
        <w:widowControl w:val="0"/>
        <w:contextualSpacing/>
        <w:jc w:val="center"/>
        <w:rPr>
          <w:rFonts w:ascii="GHEA Grapalat" w:hAnsi="GHEA Grapalat"/>
          <w:b/>
        </w:rPr>
      </w:pPr>
    </w:p>
    <w:p w:rsidR="00096865" w:rsidRPr="009044F1" w:rsidRDefault="008D5016" w:rsidP="009B7C1A">
      <w:pPr>
        <w:widowControl w:val="0"/>
        <w:contextualSpacing/>
        <w:jc w:val="center"/>
        <w:rPr>
          <w:rFonts w:ascii="GHEA Grapalat" w:hAnsi="GHEA Grapalat"/>
          <w:b/>
        </w:rPr>
      </w:pPr>
      <w:r w:rsidRPr="009044F1">
        <w:rPr>
          <w:rFonts w:ascii="GHEA Grapalat" w:hAnsi="GHEA Grapalat"/>
          <w:b/>
        </w:rPr>
        <w:t>2. ЗАЯВКА НА ПРОЦЕДУРУ</w:t>
      </w:r>
    </w:p>
    <w:p w:rsidR="00DE4E15" w:rsidRDefault="00DE4E15" w:rsidP="009B7C1A">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9B7C1A">
      <w:pPr>
        <w:widowControl w:val="0"/>
        <w:ind w:firstLine="567"/>
        <w:contextualSpacing/>
        <w:jc w:val="both"/>
        <w:rPr>
          <w:rFonts w:ascii="GHEA Grapalat" w:hAnsi="GHEA Grapalat" w:cs="Sylfaen"/>
        </w:rPr>
      </w:pPr>
      <w:r w:rsidRPr="009044F1">
        <w:rPr>
          <w:rFonts w:ascii="GHEA Grapalat" w:hAnsi="GHEA Grapalat"/>
        </w:rPr>
        <w:t xml:space="preserve">Участник заявкой представляет </w:t>
      </w:r>
      <w:proofErr w:type="gramStart"/>
      <w:r w:rsidRPr="009044F1">
        <w:rPr>
          <w:rFonts w:ascii="GHEA Grapalat" w:hAnsi="GHEA Grapalat"/>
        </w:rPr>
        <w:t>утвержденные</w:t>
      </w:r>
      <w:proofErr w:type="gramEnd"/>
      <w:r w:rsidRPr="009044F1">
        <w:rPr>
          <w:rFonts w:ascii="GHEA Grapalat" w:hAnsi="GHEA Grapalat"/>
        </w:rPr>
        <w:t xml:space="preserve"> им:</w:t>
      </w:r>
    </w:p>
    <w:p w:rsidR="00096865" w:rsidRPr="000811C1" w:rsidRDefault="002D5CF0" w:rsidP="009B7C1A">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8D4137" w:rsidRPr="00D3436F" w:rsidRDefault="008D4137" w:rsidP="009B7C1A">
      <w:pPr>
        <w:widowControl w:val="0"/>
        <w:tabs>
          <w:tab w:val="left" w:pos="1134"/>
        </w:tabs>
        <w:ind w:firstLine="567"/>
        <w:contextualSpacing/>
        <w:jc w:val="both"/>
        <w:rPr>
          <w:rFonts w:ascii="GHEA Grapalat" w:hAnsi="GHEA Grapalat"/>
        </w:rPr>
      </w:pPr>
      <w:r w:rsidRPr="00D3436F">
        <w:rPr>
          <w:rFonts w:ascii="GHEA Grapalat" w:hAnsi="GHEA Grapalat"/>
        </w:rPr>
        <w:t>2.</w:t>
      </w:r>
      <w:r w:rsidR="00F85E68">
        <w:rPr>
          <w:rFonts w:ascii="GHEA Grapalat" w:hAnsi="GHEA Grapalat"/>
        </w:rPr>
        <w:t>2</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1"/>
        <w:t>15</w:t>
      </w:r>
    </w:p>
    <w:p w:rsidR="00E67BA7" w:rsidRDefault="00096865" w:rsidP="009B7C1A">
      <w:pPr>
        <w:widowControl w:val="0"/>
        <w:tabs>
          <w:tab w:val="left" w:pos="1134"/>
        </w:tabs>
        <w:ind w:firstLine="567"/>
        <w:contextualSpacing/>
        <w:jc w:val="both"/>
        <w:rPr>
          <w:rFonts w:ascii="GHEA Grapalat" w:hAnsi="GHEA Grapalat"/>
        </w:rPr>
      </w:pPr>
      <w:r w:rsidRPr="009044F1">
        <w:rPr>
          <w:rFonts w:ascii="GHEA Grapalat" w:hAnsi="GHEA Grapalat"/>
        </w:rPr>
        <w:t>2.</w:t>
      </w:r>
      <w:r w:rsidR="00F85E68">
        <w:rPr>
          <w:rFonts w:ascii="GHEA Grapalat" w:hAnsi="GHEA Grapalat"/>
        </w:rPr>
        <w:t>3</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4" w:author="Vardan" w:date="2020-06-03T18:32:00Z">
        <w:r w:rsidR="002C0665" w:rsidDel="00C14716">
          <w:rPr>
            <w:rFonts w:ascii="GHEA Grapalat" w:hAnsi="GHEA Grapalat"/>
          </w:rPr>
          <w:delText>,</w:delText>
        </w:r>
      </w:del>
      <w:ins w:id="5"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B1F31" w:rsidRDefault="008B1F31" w:rsidP="009B7C1A">
      <w:pPr>
        <w:widowControl w:val="0"/>
        <w:contextualSpacing/>
        <w:jc w:val="center"/>
        <w:rPr>
          <w:rFonts w:ascii="GHEA Grapalat" w:hAnsi="GHEA Grapalat"/>
          <w:b/>
        </w:rPr>
      </w:pPr>
    </w:p>
    <w:p w:rsidR="008B1F31" w:rsidRDefault="008B1F31" w:rsidP="009B7C1A">
      <w:pPr>
        <w:widowControl w:val="0"/>
        <w:contextualSpacing/>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9B7C1A">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9B7C1A">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1C7A5E">
        <w:rPr>
          <w:rFonts w:ascii="GHEA Grapalat" w:hAnsi="GHEA Grapalat"/>
        </w:rPr>
        <w:t>одном</w:t>
      </w:r>
      <w:r w:rsidRPr="002658C9">
        <w:rPr>
          <w:rFonts w:ascii="GHEA Grapalat" w:hAnsi="GHEA Grapalat"/>
        </w:rPr>
        <w:t xml:space="preserve"> экземпляр</w:t>
      </w:r>
      <w:r w:rsidR="001C7A5E">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9B7C1A">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9B7C1A">
      <w:pPr>
        <w:widowControl w:val="0"/>
        <w:tabs>
          <w:tab w:val="left" w:pos="1134"/>
        </w:tabs>
        <w:ind w:firstLine="567"/>
        <w:contextualSpacing/>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1C7A5E" w:rsidRDefault="008B1F31" w:rsidP="009B7C1A">
      <w:pPr>
        <w:widowControl w:val="0"/>
        <w:tabs>
          <w:tab w:val="left" w:pos="1134"/>
        </w:tabs>
        <w:ind w:firstLine="567"/>
        <w:contextualSpacing/>
        <w:rPr>
          <w:rFonts w:ascii="GHEA Grapalat" w:hAnsi="GHEA Grapalat"/>
          <w:highlight w:val="yellow"/>
        </w:rPr>
      </w:pPr>
      <w:r w:rsidRPr="002658C9">
        <w:rPr>
          <w:rFonts w:ascii="GHEA Grapalat" w:hAnsi="GHEA Grapalat"/>
        </w:rPr>
        <w:t>1)</w:t>
      </w:r>
      <w:r w:rsidRPr="002658C9">
        <w:rPr>
          <w:rFonts w:ascii="GHEA Grapalat" w:hAnsi="GHEA Grapalat"/>
        </w:rPr>
        <w:tab/>
      </w:r>
      <w:r w:rsidRPr="001C7A5E">
        <w:rPr>
          <w:rFonts w:ascii="GHEA Grapalat" w:hAnsi="GHEA Grapalat"/>
          <w:highlight w:val="yellow"/>
        </w:rPr>
        <w:t>наименование заказчика и место (адрес) подачи заявки;</w:t>
      </w:r>
    </w:p>
    <w:p w:rsidR="008B1F31" w:rsidRPr="001C7A5E" w:rsidRDefault="008B1F31" w:rsidP="009B7C1A">
      <w:pPr>
        <w:widowControl w:val="0"/>
        <w:tabs>
          <w:tab w:val="left" w:pos="1134"/>
          <w:tab w:val="left" w:pos="6284"/>
        </w:tabs>
        <w:ind w:firstLine="567"/>
        <w:contextualSpacing/>
        <w:jc w:val="both"/>
        <w:rPr>
          <w:rFonts w:ascii="GHEA Grapalat" w:hAnsi="GHEA Grapalat"/>
          <w:highlight w:val="yellow"/>
        </w:rPr>
      </w:pPr>
      <w:r w:rsidRPr="001C7A5E">
        <w:rPr>
          <w:rFonts w:ascii="GHEA Grapalat" w:hAnsi="GHEA Grapalat"/>
          <w:highlight w:val="yellow"/>
        </w:rPr>
        <w:t>2)</w:t>
      </w:r>
      <w:r w:rsidRPr="001C7A5E">
        <w:rPr>
          <w:rFonts w:ascii="GHEA Grapalat" w:hAnsi="GHEA Grapalat"/>
          <w:highlight w:val="yellow"/>
        </w:rPr>
        <w:tab/>
        <w:t>код процедуры;</w:t>
      </w:r>
      <w:r w:rsidRPr="001C7A5E">
        <w:rPr>
          <w:rFonts w:ascii="GHEA Grapalat" w:hAnsi="GHEA Grapalat"/>
          <w:highlight w:val="yellow"/>
        </w:rPr>
        <w:tab/>
      </w:r>
    </w:p>
    <w:p w:rsidR="008B1F31" w:rsidRPr="001C7A5E" w:rsidRDefault="008B1F31" w:rsidP="009B7C1A">
      <w:pPr>
        <w:widowControl w:val="0"/>
        <w:tabs>
          <w:tab w:val="left" w:pos="1134"/>
        </w:tabs>
        <w:ind w:firstLine="567"/>
        <w:contextualSpacing/>
        <w:jc w:val="both"/>
        <w:rPr>
          <w:rFonts w:ascii="GHEA Grapalat" w:hAnsi="GHEA Grapalat"/>
          <w:highlight w:val="yellow"/>
        </w:rPr>
      </w:pPr>
      <w:r w:rsidRPr="001C7A5E">
        <w:rPr>
          <w:rFonts w:ascii="GHEA Grapalat" w:hAnsi="GHEA Grapalat"/>
          <w:highlight w:val="yellow"/>
        </w:rPr>
        <w:t>3)</w:t>
      </w:r>
      <w:r w:rsidRPr="001C7A5E">
        <w:rPr>
          <w:rFonts w:ascii="GHEA Grapalat" w:hAnsi="GHEA Grapalat"/>
          <w:highlight w:val="yellow"/>
        </w:rPr>
        <w:tab/>
        <w:t>слова “не вскрывать до заседания по вскрытию заявок”;</w:t>
      </w:r>
    </w:p>
    <w:p w:rsidR="008B1F31" w:rsidRPr="002658C9" w:rsidRDefault="008B1F31" w:rsidP="009B7C1A">
      <w:pPr>
        <w:widowControl w:val="0"/>
        <w:tabs>
          <w:tab w:val="left" w:pos="1134"/>
        </w:tabs>
        <w:ind w:firstLine="567"/>
        <w:contextualSpacing/>
        <w:jc w:val="both"/>
        <w:rPr>
          <w:rFonts w:ascii="GHEA Grapalat" w:hAnsi="GHEA Grapalat"/>
        </w:rPr>
      </w:pPr>
      <w:r w:rsidRPr="001C7A5E">
        <w:rPr>
          <w:rFonts w:ascii="GHEA Grapalat" w:hAnsi="GHEA Grapalat"/>
          <w:highlight w:val="yellow"/>
        </w:rPr>
        <w:t>4)</w:t>
      </w:r>
      <w:r w:rsidRPr="001C7A5E">
        <w:rPr>
          <w:rFonts w:ascii="GHEA Grapalat" w:hAnsi="GHEA Grapalat"/>
          <w:highlight w:val="yellow"/>
        </w:rPr>
        <w:tab/>
        <w:t>наименование (имя), место нахождения и номер телефона участника.</w:t>
      </w:r>
    </w:p>
    <w:p w:rsidR="008B1F31" w:rsidRDefault="008B1F31" w:rsidP="009B7C1A">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1C7A5E" w:rsidRDefault="001C7A5E">
      <w:pPr>
        <w:rPr>
          <w:rFonts w:ascii="GHEA Grapalat" w:hAnsi="GHEA Grapalat"/>
          <w:b/>
        </w:rPr>
      </w:pPr>
      <w:r>
        <w:rPr>
          <w:rFonts w:ascii="GHEA Grapalat" w:hAnsi="GHEA Grapalat"/>
          <w:b/>
        </w:rPr>
        <w:br w:type="page"/>
      </w:r>
    </w:p>
    <w:p w:rsidR="00B2572B" w:rsidRPr="00374F4A" w:rsidRDefault="00B2572B" w:rsidP="009B7C1A">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D574D2" w:rsidRPr="00374F4A" w:rsidRDefault="00D574D2" w:rsidP="00D574D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Pr>
          <w:rFonts w:ascii="GHEA Grapalat" w:hAnsi="GHEA Grapalat"/>
          <w:b/>
          <w:sz w:val="24"/>
          <w:szCs w:val="24"/>
        </w:rPr>
        <w:t>GHAShDzB-HVKAK-2023-50</w:t>
      </w:r>
      <w:r w:rsidRPr="00161BB6">
        <w:rPr>
          <w:rFonts w:ascii="GHEA Grapalat" w:hAnsi="GHEA Grapalat"/>
          <w:b/>
          <w:sz w:val="24"/>
          <w:szCs w:val="24"/>
        </w:rPr>
        <w:t>»</w:t>
      </w:r>
    </w:p>
    <w:p w:rsidR="00B2572B" w:rsidRPr="00374F4A" w:rsidRDefault="00B2572B" w:rsidP="009B7C1A">
      <w:pPr>
        <w:widowControl w:val="0"/>
        <w:contextualSpacing/>
        <w:jc w:val="center"/>
        <w:rPr>
          <w:rFonts w:ascii="GHEA Grapalat" w:hAnsi="GHEA Grapalat" w:cs="Sylfaen"/>
          <w:b/>
        </w:rPr>
      </w:pPr>
    </w:p>
    <w:p w:rsidR="00B2572B" w:rsidRPr="00374F4A" w:rsidRDefault="00B2572B" w:rsidP="009B7C1A">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D574D2">
        <w:rPr>
          <w:rFonts w:ascii="GHEA Grapalat" w:hAnsi="GHEA Grapalat"/>
          <w:b/>
        </w:rPr>
        <w:t>ОБЪЯВЛЕНИЕ</w:t>
      </w:r>
    </w:p>
    <w:p w:rsidR="00B2572B" w:rsidRPr="00374F4A" w:rsidRDefault="00B2572B" w:rsidP="009B7C1A">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D574D2">
        <w:rPr>
          <w:rFonts w:ascii="GHEA Grapalat" w:hAnsi="GHEA Grapalat"/>
          <w:color w:val="auto"/>
          <w:sz w:val="24"/>
          <w:szCs w:val="24"/>
        </w:rPr>
        <w:t>запросе котировок</w:t>
      </w:r>
    </w:p>
    <w:p w:rsidR="00B2572B" w:rsidRPr="00374F4A" w:rsidRDefault="00B2572B" w:rsidP="009B7C1A">
      <w:pPr>
        <w:widowControl w:val="0"/>
        <w:contextualSpacing/>
        <w:jc w:val="center"/>
        <w:rPr>
          <w:rFonts w:ascii="GHEA Grapalat" w:hAnsi="GHEA Grapalat"/>
        </w:rPr>
      </w:pPr>
    </w:p>
    <w:p w:rsidR="00374F4A" w:rsidRPr="00C4157A" w:rsidRDefault="00374F4A" w:rsidP="009B7C1A">
      <w:pPr>
        <w:contextualSpacing/>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9B7C1A">
      <w:pPr>
        <w:ind w:left="2694"/>
        <w:contextualSpacing/>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9B7C1A">
      <w:pPr>
        <w:contextualSpacing/>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0814B8" w:rsidP="009B7C1A">
      <w:pPr>
        <w:ind w:left="4395"/>
        <w:contextualSpacing/>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DA5EA0" w:rsidRDefault="00D574D2" w:rsidP="009B7C1A">
      <w:pPr>
        <w:contextualSpacing/>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91710E">
        <w:rPr>
          <w:rFonts w:ascii="GHEA Grapalat" w:hAnsi="GHEA Grapalat"/>
          <w:b/>
          <w:i/>
        </w:rPr>
        <w:t>«</w:t>
      </w:r>
      <w:r>
        <w:rPr>
          <w:rFonts w:ascii="GHEA Grapalat" w:hAnsi="GHEA Grapalat"/>
          <w:b/>
        </w:rPr>
        <w:t>GHAShDzB-HVKAK-2023-50</w:t>
      </w:r>
      <w:r w:rsidRPr="00161BB6">
        <w:rPr>
          <w:rFonts w:ascii="GHEA Grapalat" w:hAnsi="GHEA Grapalat"/>
          <w:b/>
        </w:rPr>
        <w:t>»</w:t>
      </w:r>
      <w:r>
        <w:rPr>
          <w:rFonts w:ascii="GHEA Grapalat" w:hAnsi="GHEA Grapalat"/>
          <w:b/>
        </w:rPr>
        <w:t xml:space="preserve"> </w:t>
      </w:r>
      <w:r>
        <w:rPr>
          <w:rFonts w:ascii="GHEA Grapalat" w:hAnsi="GHEA Grapalat"/>
        </w:rPr>
        <w:t>запроса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9B7C1A">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9B7C1A">
      <w:pPr>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9B7C1A">
      <w:pPr>
        <w:contextualSpacing/>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9B7C1A">
      <w:pPr>
        <w:ind w:left="4111"/>
        <w:contextualSpacing/>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9B7C1A">
      <w:pPr>
        <w:contextualSpacing/>
        <w:jc w:val="both"/>
        <w:rPr>
          <w:rFonts w:ascii="GHEA Grapalat" w:hAnsi="GHEA Grapalat"/>
        </w:rPr>
      </w:pPr>
    </w:p>
    <w:p w:rsidR="000612B9" w:rsidRDefault="004F0CAA" w:rsidP="009B7C1A">
      <w:pPr>
        <w:contextualSpacing/>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9B7C1A">
      <w:pPr>
        <w:ind w:left="1843"/>
        <w:contextualSpacing/>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9B7C1A">
      <w:pPr>
        <w:contextualSpacing/>
        <w:jc w:val="both"/>
        <w:rPr>
          <w:rFonts w:ascii="GHEA Grapalat" w:hAnsi="GHEA Grapalat"/>
        </w:rPr>
      </w:pPr>
    </w:p>
    <w:p w:rsidR="00374F4A" w:rsidRPr="00B443ED" w:rsidRDefault="00374F4A" w:rsidP="009B7C1A">
      <w:pPr>
        <w:contextualSpacing/>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9B7C1A">
      <w:pPr>
        <w:tabs>
          <w:tab w:val="left" w:pos="7371"/>
        </w:tabs>
        <w:ind w:left="4111"/>
        <w:contextualSpacing/>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9B7C1A">
      <w:pPr>
        <w:contextualSpacing/>
        <w:jc w:val="both"/>
        <w:rPr>
          <w:rFonts w:ascii="GHEA Grapalat" w:hAnsi="GHEA Grapalat"/>
        </w:rPr>
      </w:pPr>
    </w:p>
    <w:p w:rsidR="00374F4A" w:rsidRPr="008E7F24" w:rsidRDefault="00B138F3" w:rsidP="009B7C1A">
      <w:pPr>
        <w:contextualSpacing/>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9B7C1A">
      <w:pPr>
        <w:tabs>
          <w:tab w:val="left" w:pos="6946"/>
        </w:tabs>
        <w:ind w:left="3402" w:firstLine="6"/>
        <w:contextualSpacing/>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9B7C1A">
      <w:pPr>
        <w:contextualSpacing/>
        <w:jc w:val="both"/>
        <w:rPr>
          <w:rFonts w:ascii="GHEA Grapalat" w:hAnsi="GHEA Grapalat"/>
        </w:rPr>
      </w:pPr>
    </w:p>
    <w:p w:rsidR="009E1181" w:rsidRDefault="00F96993" w:rsidP="009B7C1A">
      <w:pPr>
        <w:contextualSpacing/>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9B7C1A">
      <w:pPr>
        <w:contextualSpacing/>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9B7C1A">
      <w:pPr>
        <w:contextualSpacing/>
        <w:jc w:val="both"/>
        <w:rPr>
          <w:rFonts w:ascii="GHEA Grapalat" w:hAnsi="GHEA Grapalat"/>
          <w:sz w:val="18"/>
          <w:szCs w:val="18"/>
        </w:rPr>
      </w:pPr>
    </w:p>
    <w:p w:rsidR="00B16483" w:rsidRPr="00B16483" w:rsidRDefault="00B16483" w:rsidP="009B7C1A">
      <w:pPr>
        <w:contextualSpacing/>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9B7C1A">
      <w:pPr>
        <w:tabs>
          <w:tab w:val="left" w:pos="7371"/>
        </w:tabs>
        <w:ind w:left="3544" w:firstLine="3"/>
        <w:contextualSpacing/>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9B7C1A">
      <w:pPr>
        <w:tabs>
          <w:tab w:val="left" w:pos="7371"/>
        </w:tabs>
        <w:ind w:left="3544" w:firstLine="3"/>
        <w:contextualSpacing/>
        <w:jc w:val="both"/>
        <w:rPr>
          <w:rFonts w:ascii="GHEA Grapalat" w:hAnsi="GHEA Grapalat"/>
          <w:sz w:val="16"/>
        </w:rPr>
      </w:pPr>
    </w:p>
    <w:p w:rsidR="006B3E56" w:rsidRDefault="006B3E56" w:rsidP="009B7C1A">
      <w:pPr>
        <w:widowControl w:val="0"/>
        <w:contextualSpacing/>
        <w:jc w:val="both"/>
        <w:rPr>
          <w:rFonts w:ascii="GHEA Grapalat" w:hAnsi="GHEA Grapalat"/>
        </w:rPr>
      </w:pPr>
      <w:r>
        <w:rPr>
          <w:rFonts w:ascii="GHEA Grapalat" w:hAnsi="GHEA Grapalat"/>
        </w:rPr>
        <w:t>Настоящим _________________________________объявляет и подтверждает</w:t>
      </w:r>
      <w:proofErr w:type="gramStart"/>
      <w:r>
        <w:rPr>
          <w:rFonts w:ascii="GHEA Grapalat" w:hAnsi="GHEA Grapalat"/>
        </w:rPr>
        <w:t>,ч</w:t>
      </w:r>
      <w:proofErr w:type="gramEnd"/>
      <w:r>
        <w:rPr>
          <w:rFonts w:ascii="GHEA Grapalat" w:hAnsi="GHEA Grapalat"/>
        </w:rPr>
        <w:t>то:</w:t>
      </w:r>
    </w:p>
    <w:p w:rsidR="006B3E56" w:rsidRDefault="006B3E56" w:rsidP="009B7C1A">
      <w:pPr>
        <w:widowControl w:val="0"/>
        <w:ind w:left="2835"/>
        <w:contextualSpacing/>
        <w:jc w:val="both"/>
        <w:rPr>
          <w:rFonts w:ascii="GHEA Grapalat" w:hAnsi="GHEA Grapalat"/>
          <w:sz w:val="16"/>
        </w:rPr>
      </w:pPr>
      <w:r>
        <w:rPr>
          <w:rFonts w:ascii="GHEA Grapalat" w:hAnsi="GHEA Grapalat"/>
          <w:sz w:val="16"/>
        </w:rPr>
        <w:t>наименование участника</w:t>
      </w:r>
    </w:p>
    <w:p w:rsidR="00E1773C" w:rsidRPr="00AD67F0" w:rsidRDefault="00E1773C" w:rsidP="009B7C1A">
      <w:pPr>
        <w:ind w:firstLine="709"/>
        <w:contextualSpacing/>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9B7C1A">
      <w:pPr>
        <w:widowControl w:val="0"/>
        <w:ind w:left="2835"/>
        <w:contextualSpacing/>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9B7C1A">
      <w:pPr>
        <w:contextualSpacing/>
        <w:rPr>
          <w:rFonts w:ascii="GHEA Grapalat" w:hAnsi="GHEA Grapalat"/>
          <w:i/>
          <w:sz w:val="16"/>
          <w:vertAlign w:val="superscript"/>
          <w:lang w:val="es-ES"/>
        </w:rPr>
      </w:pPr>
    </w:p>
    <w:p w:rsidR="00E1773C" w:rsidRPr="00AD67F0" w:rsidRDefault="00E1773C" w:rsidP="009B7C1A">
      <w:pPr>
        <w:contextualSpacing/>
        <w:rPr>
          <w:rFonts w:ascii="GHEA Grapalat" w:hAnsi="GHEA Grapalat" w:cs="Sylfaen"/>
          <w:sz w:val="20"/>
          <w:lang w:val="hy-AM"/>
        </w:rPr>
      </w:pPr>
      <w:r w:rsidRPr="00AD67F0">
        <w:rPr>
          <w:rFonts w:ascii="GHEA Grapalat" w:hAnsi="GHEA Grapalat"/>
          <w:lang w:val="hy-AM"/>
        </w:rPr>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006D7CDF">
        <w:rPr>
          <w:rFonts w:ascii="GHEA Grapalat" w:hAnsi="GHEA Grapalat"/>
        </w:rPr>
        <w:t>запрос котировок</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D574D2" w:rsidRPr="0091710E">
        <w:rPr>
          <w:rFonts w:ascii="GHEA Grapalat" w:hAnsi="GHEA Grapalat"/>
          <w:b/>
          <w:i/>
        </w:rPr>
        <w:t>«</w:t>
      </w:r>
      <w:r w:rsidR="00D574D2">
        <w:rPr>
          <w:rFonts w:ascii="GHEA Grapalat" w:hAnsi="GHEA Grapalat"/>
          <w:b/>
        </w:rPr>
        <w:t>GHAShDzB-HVKAK-2023-50</w:t>
      </w:r>
      <w:r w:rsidR="00D574D2" w:rsidRPr="00161BB6">
        <w:rPr>
          <w:rFonts w:ascii="GHEA Grapalat" w:hAnsi="GHEA Grapalat"/>
          <w:b/>
        </w:rPr>
        <w:t>»</w:t>
      </w:r>
      <w:r w:rsidRPr="00AD67F0">
        <w:rPr>
          <w:rFonts w:ascii="GHEA Grapalat" w:hAnsi="GHEA Grapalat"/>
        </w:rPr>
        <w:t>,</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9B7C1A">
      <w:pPr>
        <w:tabs>
          <w:tab w:val="left" w:pos="6450"/>
        </w:tabs>
        <w:contextualSpacing/>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9B7C1A">
      <w:pPr>
        <w:widowControl w:val="0"/>
        <w:contextualSpacing/>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rsidR="006B3E56" w:rsidRPr="00DE3244" w:rsidRDefault="006B3E56" w:rsidP="009B7C1A">
      <w:pPr>
        <w:pStyle w:val="aff3"/>
        <w:widowControl w:val="0"/>
        <w:numPr>
          <w:ilvl w:val="0"/>
          <w:numId w:val="35"/>
        </w:numPr>
        <w:tabs>
          <w:tab w:val="left" w:pos="567"/>
        </w:tabs>
        <w:contextualSpacing/>
        <w:jc w:val="both"/>
        <w:rPr>
          <w:rFonts w:ascii="GHEA Grapalat" w:hAnsi="GHEA Grapalat" w:cs="Arial"/>
        </w:rPr>
      </w:pPr>
      <w:r w:rsidRPr="00DE3244">
        <w:rPr>
          <w:rFonts w:ascii="GHEA Grapalat" w:hAnsi="GHEA Grapalat"/>
        </w:rPr>
        <w:t xml:space="preserve">в рамках участия в </w:t>
      </w:r>
      <w:r w:rsidR="006D7CDF">
        <w:rPr>
          <w:rFonts w:ascii="GHEA Grapalat" w:hAnsi="GHEA Grapalat"/>
        </w:rPr>
        <w:t>запросе котировок</w:t>
      </w:r>
      <w:r w:rsidR="00305944" w:rsidRPr="00DE3244">
        <w:rPr>
          <w:rFonts w:ascii="GHEA Grapalat" w:hAnsi="GHEA Grapalat"/>
        </w:rPr>
        <w:t xml:space="preserve"> </w:t>
      </w:r>
      <w:r w:rsidRPr="00DE3244">
        <w:rPr>
          <w:rFonts w:ascii="GHEA Grapalat" w:hAnsi="GHEA Grapalat"/>
        </w:rPr>
        <w:t xml:space="preserve">под кодом </w:t>
      </w:r>
      <w:r w:rsidR="006D7CDF" w:rsidRPr="0091710E">
        <w:rPr>
          <w:rFonts w:ascii="GHEA Grapalat" w:hAnsi="GHEA Grapalat"/>
          <w:b/>
          <w:i/>
        </w:rPr>
        <w:t>«</w:t>
      </w:r>
      <w:r w:rsidR="006D7CDF">
        <w:rPr>
          <w:rFonts w:ascii="GHEA Grapalat" w:hAnsi="GHEA Grapalat"/>
          <w:b/>
        </w:rPr>
        <w:t>GHAShDzB-HVKAK-2023-50</w:t>
      </w:r>
      <w:r w:rsidR="006D7CDF" w:rsidRPr="00161BB6">
        <w:rPr>
          <w:rFonts w:ascii="GHEA Grapalat" w:hAnsi="GHEA Grapalat"/>
          <w:b/>
        </w:rPr>
        <w:t>»</w:t>
      </w:r>
    </w:p>
    <w:p w:rsidR="006B3E56" w:rsidRDefault="006B3E56" w:rsidP="009B7C1A">
      <w:pPr>
        <w:pStyle w:val="aff3"/>
        <w:widowControl w:val="0"/>
        <w:numPr>
          <w:ilvl w:val="0"/>
          <w:numId w:val="22"/>
        </w:numPr>
        <w:tabs>
          <w:tab w:val="left" w:pos="567"/>
        </w:tabs>
        <w:contextualSpacing/>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9B7C1A">
      <w:pPr>
        <w:pStyle w:val="aff3"/>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9B7C1A">
      <w:pPr>
        <w:pStyle w:val="a3"/>
        <w:widowControl w:val="0"/>
        <w:spacing w:line="240" w:lineRule="auto"/>
        <w:ind w:firstLine="0"/>
        <w:contextualSpacing/>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9B7C1A">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9B7C1A">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9B7C1A">
      <w:pPr>
        <w:widowControl w:val="0"/>
        <w:contextualSpacing/>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9B7C1A">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9B7C1A">
      <w:pPr>
        <w:widowControl w:val="0"/>
        <w:contextualSpacing/>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9B7C1A">
      <w:pPr>
        <w:widowControl w:val="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9B7C1A">
      <w:pPr>
        <w:widowControl w:val="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9B7C1A">
      <w:pPr>
        <w:widowControl w:val="0"/>
        <w:contextualSpacing/>
        <w:jc w:val="both"/>
        <w:rPr>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af6"/>
          <w:rFonts w:ascii="GHEA Grapalat" w:hAnsi="GHEA Grapalat"/>
          <w:sz w:val="32"/>
          <w:szCs w:val="32"/>
        </w:rPr>
        <w:footnoteReference w:customMarkFollows="1" w:id="2"/>
        <w:t>**</w:t>
      </w:r>
      <w:r w:rsidR="006B3E56" w:rsidRPr="001849D9">
        <w:rPr>
          <w:rFonts w:ascii="GHEA Grapalat" w:hAnsi="GHEA Grapalat"/>
        </w:rPr>
        <w:t xml:space="preserve"> </w:t>
      </w:r>
      <w:r>
        <w:rPr>
          <w:rFonts w:ascii="GHEA Grapalat" w:hAnsi="GHEA Grapalat"/>
        </w:rPr>
        <w:t>.</w:t>
      </w:r>
    </w:p>
    <w:p w:rsidR="006B3E56" w:rsidRDefault="006B3E56" w:rsidP="009B7C1A">
      <w:pPr>
        <w:contextualSpacing/>
        <w:jc w:val="both"/>
        <w:rPr>
          <w:rFonts w:ascii="GHEA Grapalat" w:hAnsi="GHEA Grapalat"/>
        </w:rPr>
      </w:pPr>
    </w:p>
    <w:p w:rsidR="00923711" w:rsidRDefault="00923711" w:rsidP="009B7C1A">
      <w:pPr>
        <w:contextualSpacing/>
        <w:rPr>
          <w:rFonts w:ascii="GHEA Grapalat" w:hAnsi="GHEA Grapalat"/>
        </w:rPr>
      </w:pPr>
    </w:p>
    <w:p w:rsidR="00F855BB" w:rsidRDefault="00F36AD3" w:rsidP="006D7CDF">
      <w:pPr>
        <w:contextualSpacing/>
        <w:jc w:val="both"/>
        <w:rPr>
          <w:rFonts w:ascii="GHEA Grapalat" w:hAnsi="GHEA Grapalat"/>
          <w:sz w:val="16"/>
          <w:lang w:val="hy-AM"/>
        </w:rPr>
      </w:pPr>
      <w:r>
        <w:rPr>
          <w:rFonts w:ascii="GHEA Grapalat" w:hAnsi="GHEA Grapalat"/>
        </w:rPr>
        <w:t xml:space="preserve"> </w:t>
      </w:r>
    </w:p>
    <w:p w:rsidR="00F855BB" w:rsidRPr="000811C1" w:rsidRDefault="00F855BB" w:rsidP="009B7C1A">
      <w:pPr>
        <w:tabs>
          <w:tab w:val="left" w:pos="7371"/>
        </w:tabs>
        <w:ind w:left="3544" w:firstLine="3"/>
        <w:contextualSpacing/>
        <w:jc w:val="both"/>
        <w:rPr>
          <w:rFonts w:ascii="GHEA Grapalat" w:hAnsi="GHEA Grapalat"/>
          <w:sz w:val="16"/>
          <w:lang w:val="hy-AM"/>
        </w:rPr>
      </w:pPr>
    </w:p>
    <w:p w:rsidR="006B3E56" w:rsidRPr="00D3436F" w:rsidRDefault="006B3E56" w:rsidP="009B7C1A">
      <w:pPr>
        <w:tabs>
          <w:tab w:val="left" w:pos="7371"/>
        </w:tabs>
        <w:ind w:left="3544" w:firstLine="3"/>
        <w:contextualSpacing/>
        <w:jc w:val="both"/>
        <w:rPr>
          <w:rFonts w:ascii="GHEA Grapalat" w:hAnsi="GHEA Grapalat"/>
          <w:sz w:val="16"/>
        </w:rPr>
      </w:pPr>
    </w:p>
    <w:p w:rsidR="006B3E56" w:rsidRPr="00770B03" w:rsidRDefault="006B3E56" w:rsidP="009B7C1A">
      <w:pPr>
        <w:tabs>
          <w:tab w:val="left" w:pos="7371"/>
        </w:tabs>
        <w:ind w:left="3544" w:firstLine="3"/>
        <w:contextualSpacing/>
        <w:jc w:val="both"/>
        <w:rPr>
          <w:rFonts w:ascii="GHEA Grapalat" w:hAnsi="GHEA Grapalat"/>
          <w:sz w:val="16"/>
        </w:rPr>
      </w:pPr>
    </w:p>
    <w:p w:rsidR="00374F4A" w:rsidRPr="000C1746" w:rsidRDefault="00374F4A" w:rsidP="009B7C1A">
      <w:pPr>
        <w:contextualSpacing/>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9B7C1A">
      <w:pPr>
        <w:tabs>
          <w:tab w:val="left" w:pos="7230"/>
        </w:tabs>
        <w:ind w:left="851"/>
        <w:contextualSpacing/>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9B7C1A">
      <w:pPr>
        <w:ind w:left="1134"/>
        <w:contextualSpacing/>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9B7C1A">
      <w:pPr>
        <w:widowControl w:val="0"/>
        <w:contextualSpacing/>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9B7C1A">
      <w:pPr>
        <w:contextualSpacing/>
        <w:rPr>
          <w:rFonts w:ascii="GHEA Grapalat" w:hAnsi="GHEA Grapalat"/>
          <w:b/>
        </w:rPr>
      </w:pPr>
      <w:r>
        <w:rPr>
          <w:rFonts w:ascii="GHEA Grapalat" w:hAnsi="GHEA Grapalat"/>
          <w:b/>
        </w:rPr>
        <w:br w:type="page"/>
      </w:r>
    </w:p>
    <w:p w:rsidR="00B048B2" w:rsidRDefault="00B048B2" w:rsidP="009B7C1A">
      <w:pPr>
        <w:contextualSpacing/>
        <w:rPr>
          <w:rFonts w:ascii="GHEA Grapalat" w:hAnsi="GHEA Grapalat"/>
          <w:b/>
        </w:rPr>
      </w:pPr>
    </w:p>
    <w:p w:rsidR="00220899" w:rsidRDefault="00220899" w:rsidP="009B7C1A">
      <w:pPr>
        <w:contextualSpacing/>
        <w:jc w:val="right"/>
        <w:rPr>
          <w:rFonts w:ascii="GHEA Grapalat" w:hAnsi="GHEA Grapalat"/>
          <w:b/>
        </w:rPr>
      </w:pPr>
      <w:r w:rsidRPr="002E2C90">
        <w:rPr>
          <w:rFonts w:ascii="GHEA Grapalat" w:hAnsi="GHEA Grapalat"/>
          <w:b/>
        </w:rPr>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DA0477" w:rsidRDefault="00DA0477" w:rsidP="00DA0477">
      <w:pPr>
        <w:ind w:left="360" w:hanging="360"/>
        <w:contextualSpacing/>
        <w:jc w:val="right"/>
        <w:rPr>
          <w:rFonts w:ascii="GHEA Grapalat" w:hAnsi="GHEA Grapalat"/>
          <w:b/>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91710E">
        <w:rPr>
          <w:rFonts w:ascii="GHEA Grapalat" w:hAnsi="GHEA Grapalat"/>
          <w:b/>
          <w:i/>
        </w:rPr>
        <w:t>«</w:t>
      </w:r>
      <w:r>
        <w:rPr>
          <w:rFonts w:ascii="GHEA Grapalat" w:hAnsi="GHEA Grapalat"/>
          <w:b/>
        </w:rPr>
        <w:t>GHAShDzB-HVKAK-2023-50</w:t>
      </w:r>
      <w:r w:rsidRPr="00161BB6">
        <w:rPr>
          <w:rFonts w:ascii="GHEA Grapalat" w:hAnsi="GHEA Grapalat"/>
          <w:b/>
        </w:rPr>
        <w:t>»</w:t>
      </w:r>
    </w:p>
    <w:p w:rsidR="00DA0477" w:rsidRDefault="00DA0477" w:rsidP="009B7C1A">
      <w:pPr>
        <w:ind w:left="360" w:hanging="360"/>
        <w:contextualSpacing/>
        <w:jc w:val="center"/>
        <w:rPr>
          <w:rFonts w:ascii="GHEA Grapalat" w:hAnsi="GHEA Grapalat"/>
          <w:b/>
        </w:rPr>
      </w:pPr>
    </w:p>
    <w:p w:rsidR="00220899" w:rsidRDefault="00220899" w:rsidP="009B7C1A">
      <w:pPr>
        <w:ind w:left="360" w:hanging="360"/>
        <w:contextualSpacing/>
        <w:jc w:val="center"/>
        <w:rPr>
          <w:rFonts w:ascii="GHEA Grapalat" w:hAnsi="GHEA Grapalat"/>
          <w:b/>
        </w:rPr>
      </w:pPr>
      <w:r>
        <w:rPr>
          <w:rFonts w:ascii="GHEA Grapalat" w:hAnsi="GHEA Grapalat"/>
          <w:b/>
        </w:rPr>
        <w:t>ФОРМА</w:t>
      </w:r>
    </w:p>
    <w:p w:rsidR="00220899" w:rsidRPr="00C76978" w:rsidRDefault="00220899" w:rsidP="009B7C1A">
      <w:pPr>
        <w:ind w:left="360" w:hanging="360"/>
        <w:contextualSpacing/>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9B7C1A">
      <w:pPr>
        <w:ind w:left="360" w:hanging="360"/>
        <w:contextualSpacing/>
        <w:jc w:val="center"/>
        <w:rPr>
          <w:rFonts w:ascii="GHEA Grapalat" w:eastAsia="GHEA Grapalat" w:hAnsi="GHEA Grapalat" w:cs="GHEA Grapalat"/>
          <w:b/>
        </w:rPr>
      </w:pPr>
    </w:p>
    <w:p w:rsidR="00220899" w:rsidRPr="00FD1EE4" w:rsidRDefault="00220899" w:rsidP="009B7C1A">
      <w:pPr>
        <w:numPr>
          <w:ilvl w:val="0"/>
          <w:numId w:val="28"/>
        </w:numPr>
        <w:pBdr>
          <w:top w:val="nil"/>
          <w:left w:val="nil"/>
          <w:bottom w:val="nil"/>
          <w:right w:val="nil"/>
          <w:between w:val="nil"/>
        </w:pBdr>
        <w:contextualSpacing/>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9B7C1A">
      <w:pPr>
        <w:numPr>
          <w:ilvl w:val="1"/>
          <w:numId w:val="28"/>
        </w:numPr>
        <w:pBdr>
          <w:top w:val="nil"/>
          <w:left w:val="nil"/>
          <w:bottom w:val="nil"/>
          <w:right w:val="nil"/>
          <w:between w:val="nil"/>
        </w:pBdr>
        <w:ind w:left="788" w:hanging="431"/>
        <w:contextualSpacing/>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220899" w:rsidRPr="00FD1EE4" w:rsidTr="00220899">
        <w:tc>
          <w:tcPr>
            <w:tcW w:w="2836"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9B7C1A">
            <w:pPr>
              <w:ind w:left="993" w:hanging="851"/>
              <w:contextualSpacing/>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284" w:hanging="284"/>
              <w:contextualSpacing/>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9B7C1A">
            <w:pPr>
              <w:ind w:left="993" w:hanging="851"/>
              <w:contextualSpacing/>
              <w:rPr>
                <w:rFonts w:ascii="GHEA Grapalat" w:eastAsia="GHEA Grapalat" w:hAnsi="GHEA Grapalat" w:cs="GHEA Grapalat"/>
              </w:rPr>
            </w:pPr>
          </w:p>
        </w:tc>
      </w:tr>
    </w:tbl>
    <w:p w:rsidR="00220899" w:rsidRPr="00FD1EE4" w:rsidRDefault="00220899" w:rsidP="009B7C1A">
      <w:pPr>
        <w:numPr>
          <w:ilvl w:val="1"/>
          <w:numId w:val="28"/>
        </w:numPr>
        <w:pBdr>
          <w:top w:val="nil"/>
          <w:left w:val="nil"/>
          <w:bottom w:val="nil"/>
          <w:right w:val="nil"/>
          <w:between w:val="nil"/>
        </w:pBdr>
        <w:contextualSpacing/>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bl>
    <w:p w:rsidR="00220899" w:rsidRPr="00FD1EE4" w:rsidRDefault="00220899" w:rsidP="009B7C1A">
      <w:pPr>
        <w:numPr>
          <w:ilvl w:val="1"/>
          <w:numId w:val="28"/>
        </w:numPr>
        <w:pBdr>
          <w:top w:val="nil"/>
          <w:left w:val="nil"/>
          <w:bottom w:val="nil"/>
          <w:right w:val="nil"/>
          <w:between w:val="nil"/>
        </w:pBdr>
        <w:contextualSpacing/>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hanging="79"/>
              <w:contextualSpacing/>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hanging="79"/>
              <w:contextualSpacing/>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hanging="79"/>
              <w:contextualSpacing/>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bl>
    <w:p w:rsidR="00220899" w:rsidRPr="00FD1EE4" w:rsidRDefault="00220899" w:rsidP="009B7C1A">
      <w:pPr>
        <w:contextualSpacing/>
        <w:rPr>
          <w:rFonts w:ascii="GHEA Grapalat" w:eastAsia="GHEA Grapalat" w:hAnsi="GHEA Grapalat" w:cs="GHEA Grapalat"/>
        </w:rPr>
      </w:pPr>
    </w:p>
    <w:p w:rsidR="00220899" w:rsidRPr="009A52BE" w:rsidRDefault="00220899" w:rsidP="009B7C1A">
      <w:pPr>
        <w:numPr>
          <w:ilvl w:val="0"/>
          <w:numId w:val="28"/>
        </w:numPr>
        <w:pBdr>
          <w:top w:val="nil"/>
          <w:left w:val="nil"/>
          <w:bottom w:val="nil"/>
          <w:right w:val="nil"/>
          <w:between w:val="nil"/>
        </w:pBdr>
        <w:contextualSpacing/>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220899" w:rsidRPr="004E2F96" w:rsidRDefault="00220899" w:rsidP="009B7C1A">
      <w:pPr>
        <w:numPr>
          <w:ilvl w:val="1"/>
          <w:numId w:val="28"/>
        </w:numPr>
        <w:pBdr>
          <w:top w:val="nil"/>
          <w:left w:val="nil"/>
          <w:bottom w:val="nil"/>
          <w:right w:val="nil"/>
          <w:between w:val="nil"/>
        </w:pBdr>
        <w:ind w:left="788" w:hanging="431"/>
        <w:contextualSpacing/>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284" w:hanging="284"/>
              <w:contextualSpacing/>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bl>
    <w:p w:rsidR="00220899" w:rsidRPr="00FD1EE4" w:rsidRDefault="00220899" w:rsidP="009B7C1A">
      <w:pPr>
        <w:numPr>
          <w:ilvl w:val="1"/>
          <w:numId w:val="28"/>
        </w:numPr>
        <w:pBdr>
          <w:top w:val="nil"/>
          <w:left w:val="nil"/>
          <w:bottom w:val="nil"/>
          <w:right w:val="nil"/>
          <w:between w:val="nil"/>
        </w:pBdr>
        <w:contextualSpacing/>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bl>
    <w:p w:rsidR="00220899" w:rsidRPr="00574FF7" w:rsidRDefault="00220899" w:rsidP="009B7C1A">
      <w:pPr>
        <w:numPr>
          <w:ilvl w:val="1"/>
          <w:numId w:val="28"/>
        </w:numPr>
        <w:pBdr>
          <w:top w:val="nil"/>
          <w:left w:val="nil"/>
          <w:bottom w:val="nil"/>
          <w:right w:val="nil"/>
          <w:between w:val="nil"/>
        </w:pBdr>
        <w:ind w:left="788" w:hanging="431"/>
        <w:contextualSpacing/>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D1EE4" w:rsidTr="00220899">
        <w:tc>
          <w:tcPr>
            <w:tcW w:w="2836"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hanging="930"/>
              <w:contextualSpacing/>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hanging="930"/>
              <w:contextualSpacing/>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96530A" w:rsidP="009B7C1A">
            <w:pPr>
              <w:contextualSpacing/>
              <w:rPr>
                <w:rFonts w:ascii="GHEA Grapalat" w:eastAsia="GHEA Grapalat" w:hAnsi="GHEA Grapalat" w:cs="GHEA Grapalat"/>
              </w:rPr>
            </w:pPr>
            <w:sdt>
              <w:sdtPr>
                <w:rPr>
                  <w:rFonts w:ascii="GHEA Grapalat" w:eastAsia="GHEA Grapalat" w:hAnsi="GHEA Grapalat" w:cs="GHEA Grapalat"/>
                </w:rPr>
                <w:id w:val="-181660743"/>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96530A" w:rsidP="009B7C1A">
            <w:pPr>
              <w:contextualSpacing/>
              <w:rPr>
                <w:rFonts w:ascii="GHEA Grapalat" w:eastAsia="GHEA Grapalat" w:hAnsi="GHEA Grapalat" w:cs="GHEA Grapalat"/>
              </w:rPr>
            </w:pPr>
            <w:sdt>
              <w:sdtPr>
                <w:rPr>
                  <w:rFonts w:ascii="GHEA Grapalat" w:eastAsia="GHEA Grapalat" w:hAnsi="GHEA Grapalat" w:cs="GHEA Grapalat"/>
                </w:rPr>
                <w:id w:val="-534419621"/>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9B7C1A">
      <w:pPr>
        <w:pBdr>
          <w:top w:val="nil"/>
          <w:left w:val="nil"/>
          <w:bottom w:val="nil"/>
          <w:right w:val="nil"/>
          <w:between w:val="nil"/>
        </w:pBdr>
        <w:contextualSpacing/>
        <w:rPr>
          <w:rFonts w:ascii="GHEA Grapalat" w:eastAsia="GHEA Grapalat" w:hAnsi="GHEA Grapalat" w:cs="GHEA Grapalat"/>
        </w:rPr>
      </w:pPr>
    </w:p>
    <w:p w:rsidR="00220899" w:rsidRPr="00CB7DFD" w:rsidRDefault="00220899" w:rsidP="009B7C1A">
      <w:pPr>
        <w:numPr>
          <w:ilvl w:val="0"/>
          <w:numId w:val="28"/>
        </w:numPr>
        <w:pBdr>
          <w:top w:val="nil"/>
          <w:left w:val="nil"/>
          <w:bottom w:val="nil"/>
          <w:right w:val="nil"/>
          <w:between w:val="nil"/>
        </w:pBdr>
        <w:contextualSpacing/>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220899" w:rsidRPr="00FD1EE4" w:rsidRDefault="00220899" w:rsidP="009B7C1A">
      <w:pPr>
        <w:numPr>
          <w:ilvl w:val="1"/>
          <w:numId w:val="28"/>
        </w:numPr>
        <w:pBdr>
          <w:top w:val="nil"/>
          <w:left w:val="nil"/>
          <w:bottom w:val="nil"/>
          <w:right w:val="nil"/>
          <w:between w:val="nil"/>
        </w:pBdr>
        <w:ind w:left="788" w:hanging="431"/>
        <w:contextualSpacing/>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96530A" w:rsidP="009B7C1A">
            <w:pPr>
              <w:contextualSpacing/>
              <w:rPr>
                <w:rFonts w:ascii="GHEA Grapalat" w:eastAsia="GHEA Grapalat" w:hAnsi="GHEA Grapalat" w:cs="GHEA Grapalat"/>
              </w:rPr>
            </w:pPr>
            <w:sdt>
              <w:sdtPr>
                <w:rPr>
                  <w:rFonts w:ascii="GHEA Grapalat" w:eastAsia="GHEA Grapalat" w:hAnsi="GHEA Grapalat" w:cs="GHEA Grapalat"/>
                </w:rPr>
                <w:id w:val="-13673062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96530A" w:rsidP="009B7C1A">
            <w:pPr>
              <w:contextualSpacing/>
              <w:rPr>
                <w:rFonts w:ascii="GHEA Grapalat" w:eastAsia="GHEA Grapalat" w:hAnsi="GHEA Grapalat" w:cs="GHEA Grapalat"/>
              </w:rPr>
            </w:pPr>
            <w:sdt>
              <w:sdtPr>
                <w:rPr>
                  <w:rFonts w:ascii="GHEA Grapalat" w:eastAsia="GHEA Grapalat" w:hAnsi="GHEA Grapalat" w:cs="GHEA Grapalat"/>
                </w:rPr>
                <w:id w:val="-89596834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9B7C1A">
      <w:pPr>
        <w:numPr>
          <w:ilvl w:val="1"/>
          <w:numId w:val="28"/>
        </w:numPr>
        <w:pBdr>
          <w:top w:val="nil"/>
          <w:left w:val="nil"/>
          <w:bottom w:val="nil"/>
          <w:right w:val="nil"/>
          <w:between w:val="nil"/>
        </w:pBdr>
        <w:ind w:left="788" w:hanging="431"/>
        <w:contextualSpacing/>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B047A2"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96530A" w:rsidP="009B7C1A">
            <w:pPr>
              <w:contextualSpacing/>
              <w:rPr>
                <w:rFonts w:ascii="GHEA Grapalat" w:eastAsia="GHEA Grapalat" w:hAnsi="GHEA Grapalat" w:cs="GHEA Grapalat"/>
              </w:rPr>
            </w:pPr>
            <w:sdt>
              <w:sdtPr>
                <w:rPr>
                  <w:rFonts w:ascii="GHEA Grapalat" w:eastAsia="GHEA Grapalat" w:hAnsi="GHEA Grapalat" w:cs="GHEA Grapalat"/>
                </w:rPr>
                <w:id w:val="32679431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96530A" w:rsidP="009B7C1A">
            <w:pPr>
              <w:contextualSpacing/>
              <w:rPr>
                <w:rFonts w:ascii="GHEA Grapalat" w:eastAsia="GHEA Grapalat" w:hAnsi="GHEA Grapalat" w:cs="GHEA Grapalat"/>
              </w:rPr>
            </w:pPr>
            <w:sdt>
              <w:sdtPr>
                <w:rPr>
                  <w:rFonts w:ascii="GHEA Grapalat" w:eastAsia="GHEA Grapalat" w:hAnsi="GHEA Grapalat" w:cs="GHEA Grapalat"/>
                </w:rPr>
                <w:id w:val="117961723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9B7C1A">
      <w:pPr>
        <w:contextualSpacing/>
        <w:rPr>
          <w:rFonts w:ascii="GHEA Grapalat" w:eastAsia="GHEA Grapalat" w:hAnsi="GHEA Grapalat" w:cs="GHEA Grapalat"/>
          <w:b/>
        </w:rPr>
      </w:pPr>
    </w:p>
    <w:p w:rsidR="00220899" w:rsidRPr="00FD1EE4" w:rsidRDefault="00220899" w:rsidP="009B7C1A">
      <w:pPr>
        <w:numPr>
          <w:ilvl w:val="0"/>
          <w:numId w:val="28"/>
        </w:numPr>
        <w:pBdr>
          <w:top w:val="nil"/>
          <w:left w:val="nil"/>
          <w:bottom w:val="nil"/>
          <w:right w:val="nil"/>
          <w:between w:val="nil"/>
        </w:pBdr>
        <w:contextualSpacing/>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220899" w:rsidRPr="00FD1EE4" w:rsidRDefault="00220899" w:rsidP="009B7C1A">
      <w:pPr>
        <w:numPr>
          <w:ilvl w:val="1"/>
          <w:numId w:val="28"/>
        </w:numPr>
        <w:pBdr>
          <w:top w:val="nil"/>
          <w:left w:val="nil"/>
          <w:bottom w:val="nil"/>
          <w:right w:val="nil"/>
          <w:between w:val="nil"/>
        </w:pBdr>
        <w:contextualSpacing/>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D1EE4" w:rsidTr="00220899">
        <w:tc>
          <w:tcPr>
            <w:tcW w:w="2836"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9B7C1A">
            <w:pPr>
              <w:contextualSpacing/>
              <w:rPr>
                <w:rFonts w:ascii="GHEA Grapalat" w:eastAsia="GHEA Grapalat" w:hAnsi="GHEA Grapalat" w:cs="GHEA Grapalat"/>
              </w:rPr>
            </w:pPr>
          </w:p>
        </w:tc>
      </w:tr>
    </w:tbl>
    <w:p w:rsidR="00220899" w:rsidRPr="00FD1EE4" w:rsidRDefault="00220899" w:rsidP="009B7C1A">
      <w:pPr>
        <w:numPr>
          <w:ilvl w:val="1"/>
          <w:numId w:val="28"/>
        </w:numPr>
        <w:pBdr>
          <w:top w:val="nil"/>
          <w:left w:val="nil"/>
          <w:bottom w:val="nil"/>
          <w:right w:val="nil"/>
          <w:between w:val="nil"/>
        </w:pBdr>
        <w:contextualSpacing/>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220899" w:rsidRPr="00FD1EE4" w:rsidTr="00CF15DB">
        <w:tc>
          <w:tcPr>
            <w:tcW w:w="2977"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317" w:hanging="283"/>
              <w:contextualSpacing/>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34" w:firstLine="0"/>
              <w:contextualSpacing/>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9B7C1A">
            <w:pPr>
              <w:contextualSpacing/>
              <w:rPr>
                <w:rFonts w:ascii="GHEA Grapalat" w:eastAsia="GHEA Grapalat" w:hAnsi="GHEA Grapalat" w:cs="GHEA Grapalat"/>
              </w:rPr>
            </w:pPr>
          </w:p>
        </w:tc>
      </w:tr>
    </w:tbl>
    <w:p w:rsidR="00220899" w:rsidRPr="00FD1EE4" w:rsidRDefault="00220899" w:rsidP="009B7C1A">
      <w:pPr>
        <w:numPr>
          <w:ilvl w:val="1"/>
          <w:numId w:val="28"/>
        </w:numPr>
        <w:pBdr>
          <w:top w:val="nil"/>
          <w:left w:val="nil"/>
          <w:bottom w:val="nil"/>
          <w:right w:val="nil"/>
          <w:between w:val="nil"/>
        </w:pBdr>
        <w:ind w:left="788" w:hanging="431"/>
        <w:contextualSpacing/>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220899" w:rsidRPr="00FD1EE4" w:rsidTr="00220899">
        <w:tc>
          <w:tcPr>
            <w:tcW w:w="2943"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284" w:hanging="284"/>
              <w:contextualSpacing/>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426" w:hanging="426"/>
              <w:contextualSpacing/>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220899" w:rsidRPr="00FD1EE4" w:rsidRDefault="00220899" w:rsidP="009B7C1A">
            <w:pPr>
              <w:contextualSpacing/>
              <w:rPr>
                <w:rFonts w:ascii="GHEA Grapalat" w:eastAsia="GHEA Grapalat" w:hAnsi="GHEA Grapalat" w:cs="GHEA Grapalat"/>
              </w:rPr>
            </w:pPr>
          </w:p>
        </w:tc>
      </w:tr>
    </w:tbl>
    <w:p w:rsidR="00220899" w:rsidRPr="00FD1EE4" w:rsidRDefault="00220899" w:rsidP="009B7C1A">
      <w:pPr>
        <w:numPr>
          <w:ilvl w:val="1"/>
          <w:numId w:val="28"/>
        </w:numPr>
        <w:pBdr>
          <w:top w:val="nil"/>
          <w:left w:val="nil"/>
          <w:bottom w:val="nil"/>
          <w:right w:val="nil"/>
          <w:between w:val="nil"/>
        </w:pBdr>
        <w:contextualSpacing/>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220899" w:rsidRPr="00FD1EE4" w:rsidTr="00220899">
        <w:tc>
          <w:tcPr>
            <w:tcW w:w="2837"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9B7C1A">
            <w:pPr>
              <w:contextualSpacing/>
              <w:rPr>
                <w:rFonts w:ascii="GHEA Grapalat" w:eastAsia="GHEA Grapalat" w:hAnsi="GHEA Grapalat" w:cs="GHEA Grapalat"/>
              </w:rPr>
            </w:pPr>
          </w:p>
        </w:tc>
      </w:tr>
    </w:tbl>
    <w:p w:rsidR="00220899" w:rsidRPr="008C665F" w:rsidRDefault="00220899" w:rsidP="009B7C1A">
      <w:pPr>
        <w:numPr>
          <w:ilvl w:val="1"/>
          <w:numId w:val="28"/>
        </w:numPr>
        <w:pBdr>
          <w:top w:val="nil"/>
          <w:left w:val="nil"/>
          <w:bottom w:val="nil"/>
          <w:right w:val="nil"/>
          <w:between w:val="nil"/>
        </w:pBdr>
        <w:contextualSpacing/>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D1EE4" w:rsidTr="00220899">
        <w:trPr>
          <w:trHeight w:val="924"/>
        </w:trPr>
        <w:tc>
          <w:tcPr>
            <w:tcW w:w="9016" w:type="dxa"/>
            <w:gridSpan w:val="2"/>
            <w:vAlign w:val="center"/>
          </w:tcPr>
          <w:p w:rsidR="00220899" w:rsidRPr="00FD1EE4" w:rsidRDefault="0096530A" w:rsidP="009B7C1A">
            <w:pPr>
              <w:contextualSpacing/>
              <w:jc w:val="both"/>
              <w:rPr>
                <w:rFonts w:ascii="GHEA Grapalat" w:eastAsia="GHEA Grapalat" w:hAnsi="GHEA Grapalat" w:cs="GHEA Grapalat"/>
              </w:rPr>
            </w:pPr>
            <w:sdt>
              <w:sdtPr>
                <w:rPr>
                  <w:rFonts w:ascii="GHEA Grapalat" w:eastAsia="GHEA Grapalat" w:hAnsi="GHEA Grapalat" w:cs="GHEA Grapalat"/>
                </w:rPr>
                <w:id w:val="-84239344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96530A" w:rsidP="009B7C1A">
            <w:pPr>
              <w:contextualSpacing/>
              <w:rPr>
                <w:rFonts w:ascii="GHEA Grapalat" w:eastAsia="GHEA Grapalat" w:hAnsi="GHEA Grapalat" w:cs="GHEA Grapalat"/>
              </w:rPr>
            </w:pPr>
            <w:sdt>
              <w:sdtPr>
                <w:rPr>
                  <w:rFonts w:ascii="GHEA Grapalat" w:eastAsia="GHEA Grapalat" w:hAnsi="GHEA Grapalat" w:cs="GHEA Grapalat"/>
                </w:rPr>
                <w:id w:val="-868681999"/>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96530A" w:rsidP="009B7C1A">
            <w:pPr>
              <w:contextualSpacing/>
              <w:rPr>
                <w:rFonts w:ascii="GHEA Grapalat" w:eastAsia="GHEA Grapalat" w:hAnsi="GHEA Grapalat" w:cs="GHEA Grapalat"/>
              </w:rPr>
            </w:pPr>
            <w:sdt>
              <w:sdtPr>
                <w:rPr>
                  <w:rFonts w:ascii="GHEA Grapalat" w:eastAsia="GHEA Grapalat" w:hAnsi="GHEA Grapalat" w:cs="GHEA Grapalat"/>
                </w:rPr>
                <w:id w:val="1440572912"/>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96530A" w:rsidP="009B7C1A">
            <w:pPr>
              <w:contextualSpacing/>
              <w:rPr>
                <w:rFonts w:ascii="GHEA Grapalat" w:eastAsia="GHEA Grapalat" w:hAnsi="GHEA Grapalat" w:cs="GHEA Grapalat"/>
              </w:rPr>
            </w:pPr>
            <w:sdt>
              <w:sdtPr>
                <w:rPr>
                  <w:rFonts w:ascii="GHEA Grapalat" w:eastAsia="GHEA Grapalat" w:hAnsi="GHEA Grapalat" w:cs="GHEA Grapalat"/>
                </w:rPr>
                <w:id w:val="-170491207"/>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proofErr w:type="gramStart"/>
            <w:r w:rsidR="00220899" w:rsidRPr="006F16E4">
              <w:rPr>
                <w:rFonts w:ascii="GHEA Grapalat" w:eastAsia="GHEA Grapalat" w:hAnsi="GHEA Grapalat" w:cs="GHEA Grapalat"/>
                <w:lang w:val="hy-AM"/>
              </w:rPr>
              <w:t>б</w:t>
            </w:r>
            <w:proofErr w:type="gramEnd"/>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96530A" w:rsidP="009B7C1A">
            <w:pPr>
              <w:contextualSpacing/>
              <w:jc w:val="both"/>
              <w:rPr>
                <w:rFonts w:ascii="GHEA Grapalat" w:eastAsia="GHEA Grapalat" w:hAnsi="GHEA Grapalat" w:cs="GHEA Grapalat"/>
              </w:rPr>
            </w:pPr>
            <w:sdt>
              <w:sdtPr>
                <w:rPr>
                  <w:rFonts w:ascii="GHEA Grapalat" w:eastAsia="GHEA Grapalat" w:hAnsi="GHEA Grapalat" w:cs="GHEA Grapalat"/>
                </w:rPr>
                <w:id w:val="-18197184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proofErr w:type="gramStart"/>
            <w:r w:rsidR="00220899" w:rsidRPr="00801B2D">
              <w:rPr>
                <w:rFonts w:ascii="GHEA Grapalat" w:eastAsia="GHEA Grapalat" w:hAnsi="GHEA Grapalat" w:cs="GHEA Grapalat"/>
                <w:lang w:val="hy-AM"/>
              </w:rPr>
              <w:t>в</w:t>
            </w:r>
            <w:proofErr w:type="gramEnd"/>
            <w:r w:rsidR="00220899">
              <w:rPr>
                <w:rFonts w:ascii="GHEA Grapalat" w:eastAsia="GHEA Grapalat" w:hAnsi="GHEA Grapalat" w:cs="GHEA Grapalat"/>
              </w:rPr>
              <w:t>.</w:t>
            </w:r>
            <w:r w:rsidR="00220899" w:rsidRPr="00BA30D4">
              <w:rPr>
                <w:rFonts w:ascii="GHEA Grapalat" w:eastAsia="GHEA Grapalat" w:hAnsi="GHEA Grapalat" w:cs="GHEA Grapalat"/>
              </w:rPr>
              <w:t xml:space="preserve"> </w:t>
            </w:r>
            <w:proofErr w:type="gramStart"/>
            <w:r w:rsidR="00220899" w:rsidRPr="00BA30D4">
              <w:rPr>
                <w:rFonts w:ascii="GHEA Grapalat" w:eastAsia="GHEA Grapalat" w:hAnsi="GHEA Grapalat" w:cs="GHEA Grapalat"/>
              </w:rPr>
              <w:t>является</w:t>
            </w:r>
            <w:proofErr w:type="gramEnd"/>
            <w:r w:rsidR="00220899"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9B7C1A">
      <w:pPr>
        <w:numPr>
          <w:ilvl w:val="1"/>
          <w:numId w:val="28"/>
        </w:numPr>
        <w:pBdr>
          <w:top w:val="nil"/>
          <w:left w:val="nil"/>
          <w:bottom w:val="nil"/>
          <w:right w:val="nil"/>
          <w:between w:val="nil"/>
        </w:pBdr>
        <w:ind w:left="788" w:hanging="431"/>
        <w:contextualSpacing/>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D1EE4" w:rsidTr="00220899">
        <w:trPr>
          <w:trHeight w:val="924"/>
        </w:trPr>
        <w:tc>
          <w:tcPr>
            <w:tcW w:w="9016" w:type="dxa"/>
            <w:gridSpan w:val="2"/>
            <w:vAlign w:val="center"/>
          </w:tcPr>
          <w:p w:rsidR="00220899" w:rsidRPr="00FD1EE4" w:rsidRDefault="0096530A" w:rsidP="009B7C1A">
            <w:pPr>
              <w:contextualSpacing/>
              <w:jc w:val="both"/>
              <w:rPr>
                <w:rFonts w:ascii="GHEA Grapalat" w:eastAsia="GHEA Grapalat" w:hAnsi="GHEA Grapalat" w:cs="GHEA Grapalat"/>
              </w:rPr>
            </w:pPr>
            <w:sdt>
              <w:sdtPr>
                <w:rPr>
                  <w:rFonts w:ascii="GHEA Grapalat" w:eastAsia="GHEA Grapalat" w:hAnsi="GHEA Grapalat" w:cs="GHEA Grapalat"/>
                </w:rPr>
                <w:id w:val="189746133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96530A" w:rsidP="009B7C1A">
            <w:pPr>
              <w:contextualSpacing/>
              <w:rPr>
                <w:rFonts w:ascii="GHEA Grapalat" w:eastAsia="GHEA Grapalat" w:hAnsi="GHEA Grapalat" w:cs="GHEA Grapalat"/>
              </w:rPr>
            </w:pPr>
            <w:sdt>
              <w:sdtPr>
                <w:rPr>
                  <w:rFonts w:ascii="GHEA Grapalat" w:eastAsia="GHEA Grapalat" w:hAnsi="GHEA Grapalat" w:cs="GHEA Grapalat"/>
                </w:rPr>
                <w:id w:val="37019415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96530A" w:rsidP="009B7C1A">
            <w:pPr>
              <w:contextualSpacing/>
              <w:rPr>
                <w:rFonts w:ascii="GHEA Grapalat" w:eastAsia="GHEA Grapalat" w:hAnsi="GHEA Grapalat" w:cs="GHEA Grapalat"/>
              </w:rPr>
            </w:pPr>
            <w:sdt>
              <w:sdtPr>
                <w:rPr>
                  <w:rFonts w:ascii="GHEA Grapalat" w:eastAsia="GHEA Grapalat" w:hAnsi="GHEA Grapalat" w:cs="GHEA Grapalat"/>
                </w:rPr>
                <w:id w:val="1358386919"/>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96530A" w:rsidP="009B7C1A">
            <w:pPr>
              <w:contextualSpacing/>
              <w:rPr>
                <w:rFonts w:ascii="GHEA Grapalat" w:eastAsia="GHEA Grapalat" w:hAnsi="GHEA Grapalat" w:cs="GHEA Grapalat"/>
              </w:rPr>
            </w:pPr>
            <w:sdt>
              <w:sdtPr>
                <w:rPr>
                  <w:rFonts w:ascii="GHEA Grapalat" w:eastAsia="GHEA Grapalat" w:hAnsi="GHEA Grapalat" w:cs="GHEA Grapalat"/>
                </w:rPr>
                <w:id w:val="-1350172285"/>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proofErr w:type="gramStart"/>
            <w:r w:rsidR="00220899" w:rsidRPr="00D654B4">
              <w:rPr>
                <w:rFonts w:ascii="GHEA Grapalat" w:eastAsia="GHEA Grapalat" w:hAnsi="GHEA Grapalat" w:cs="GHEA Grapalat"/>
                <w:lang w:val="hy-AM"/>
              </w:rPr>
              <w:t>б</w:t>
            </w:r>
            <w:proofErr w:type="gramEnd"/>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96530A" w:rsidP="009B7C1A">
            <w:pPr>
              <w:contextualSpacing/>
              <w:rPr>
                <w:rFonts w:ascii="GHEA Grapalat" w:eastAsia="GHEA Grapalat" w:hAnsi="GHEA Grapalat" w:cs="GHEA Grapalat"/>
              </w:rPr>
            </w:pPr>
            <w:sdt>
              <w:sdtPr>
                <w:rPr>
                  <w:rFonts w:ascii="GHEA Grapalat" w:eastAsia="GHEA Grapalat" w:hAnsi="GHEA Grapalat" w:cs="GHEA Grapalat"/>
                </w:rPr>
                <w:id w:val="-172258921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proofErr w:type="gramStart"/>
            <w:r w:rsidR="00220899" w:rsidRPr="001104ED">
              <w:rPr>
                <w:rFonts w:ascii="GHEA Grapalat" w:eastAsia="GHEA Grapalat" w:hAnsi="GHEA Grapalat" w:cs="GHEA Grapalat"/>
                <w:lang w:val="hy-AM"/>
              </w:rPr>
              <w:t>в</w:t>
            </w:r>
            <w:proofErr w:type="gramEnd"/>
            <w:r w:rsidR="00220899" w:rsidRPr="00FD1EE4">
              <w:rPr>
                <w:rFonts w:eastAsia="Cambria Math"/>
              </w:rPr>
              <w:t>․</w:t>
            </w:r>
            <w:r w:rsidR="00220899" w:rsidRPr="00FD1EE4">
              <w:rPr>
                <w:rFonts w:ascii="GHEA Grapalat" w:eastAsia="Cambria Math" w:hAnsi="GHEA Grapalat" w:cs="Cambria Math"/>
              </w:rPr>
              <w:t xml:space="preserve"> </w:t>
            </w:r>
            <w:proofErr w:type="gramStart"/>
            <w:r w:rsidR="00220899" w:rsidRPr="001104ED">
              <w:rPr>
                <w:rFonts w:ascii="GHEA Grapalat" w:eastAsia="GHEA Grapalat" w:hAnsi="GHEA Grapalat" w:cs="GHEA Grapalat"/>
              </w:rPr>
              <w:t>от</w:t>
            </w:r>
            <w:proofErr w:type="gramEnd"/>
            <w:r w:rsidR="00220899"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96530A" w:rsidP="009B7C1A">
            <w:pPr>
              <w:contextualSpacing/>
              <w:rPr>
                <w:rFonts w:ascii="GHEA Grapalat" w:eastAsia="GHEA Grapalat" w:hAnsi="GHEA Grapalat" w:cs="GHEA Grapalat"/>
              </w:rPr>
            </w:pPr>
            <w:sdt>
              <w:sdtPr>
                <w:rPr>
                  <w:rFonts w:ascii="GHEA Grapalat" w:eastAsia="GHEA Grapalat" w:hAnsi="GHEA Grapalat" w:cs="GHEA Grapalat"/>
                </w:rPr>
                <w:id w:val="-1583753897"/>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proofErr w:type="gramStart"/>
            <w:r w:rsidR="00220899" w:rsidRPr="009839CB">
              <w:rPr>
                <w:rFonts w:ascii="GHEA Grapalat" w:eastAsia="GHEA Grapalat" w:hAnsi="GHEA Grapalat" w:cs="GHEA Grapalat"/>
                <w:lang w:val="hy-AM"/>
              </w:rPr>
              <w:t>г</w:t>
            </w:r>
            <w:proofErr w:type="gramEnd"/>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96530A" w:rsidP="009B7C1A">
            <w:pPr>
              <w:contextualSpacing/>
              <w:rPr>
                <w:rFonts w:ascii="GHEA Grapalat" w:eastAsia="GHEA Grapalat" w:hAnsi="GHEA Grapalat" w:cs="GHEA Grapalat"/>
              </w:rPr>
            </w:pPr>
            <w:sdt>
              <w:sdtPr>
                <w:rPr>
                  <w:rFonts w:ascii="GHEA Grapalat" w:eastAsia="GHEA Grapalat" w:hAnsi="GHEA Grapalat" w:cs="GHEA Grapalat"/>
                </w:rPr>
                <w:id w:val="-104266716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9B7C1A">
      <w:pPr>
        <w:numPr>
          <w:ilvl w:val="1"/>
          <w:numId w:val="28"/>
        </w:numPr>
        <w:pBdr>
          <w:top w:val="nil"/>
          <w:left w:val="nil"/>
          <w:bottom w:val="nil"/>
          <w:right w:val="nil"/>
          <w:between w:val="nil"/>
        </w:pBdr>
        <w:contextualSpacing/>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gramStart"/>
      <w:r w:rsidRPr="006A6D23">
        <w:rPr>
          <w:rFonts w:ascii="GHEA Grapalat" w:eastAsia="GHEA Grapalat" w:hAnsi="GHEA Grapalat" w:cs="GHEA Grapalat"/>
          <w:i/>
          <w:color w:val="000000"/>
        </w:rPr>
        <w:t>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284" w:hanging="284"/>
              <w:contextualSpacing/>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142" w:hanging="142"/>
              <w:contextualSpacing/>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220899" w:rsidRPr="00B23852" w:rsidRDefault="0096530A" w:rsidP="009B7C1A">
            <w:pPr>
              <w:contextualSpacing/>
              <w:rPr>
                <w:rFonts w:ascii="GHEA Grapalat" w:eastAsia="GHEA Grapalat" w:hAnsi="GHEA Grapalat" w:cs="GHEA Grapalat"/>
              </w:rPr>
            </w:pPr>
            <w:sdt>
              <w:sdtPr>
                <w:rPr>
                  <w:rFonts w:ascii="GHEA Grapalat" w:eastAsia="GHEA Grapalat" w:hAnsi="GHEA Grapalat" w:cs="GHEA Grapalat"/>
                </w:rPr>
                <w:id w:val="1769041764"/>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96530A" w:rsidP="009B7C1A">
            <w:pPr>
              <w:contextualSpacing/>
              <w:rPr>
                <w:rFonts w:ascii="GHEA Grapalat" w:eastAsia="GHEA Grapalat" w:hAnsi="GHEA Grapalat" w:cs="GHEA Grapalat"/>
              </w:rPr>
            </w:pPr>
            <w:sdt>
              <w:sdtPr>
                <w:rPr>
                  <w:rFonts w:ascii="GHEA Grapalat" w:eastAsia="GHEA Grapalat" w:hAnsi="GHEA Grapalat" w:cs="GHEA Grapalat"/>
                </w:rPr>
                <w:id w:val="45428789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142" w:hanging="142"/>
              <w:contextualSpacing/>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96530A" w:rsidP="009B7C1A">
            <w:pPr>
              <w:contextualSpacing/>
              <w:rPr>
                <w:rFonts w:ascii="GHEA Grapalat" w:eastAsia="GHEA Grapalat" w:hAnsi="GHEA Grapalat" w:cs="GHEA Grapalat"/>
              </w:rPr>
            </w:pPr>
            <w:sdt>
              <w:sdtPr>
                <w:rPr>
                  <w:rFonts w:ascii="GHEA Grapalat" w:eastAsia="GHEA Grapalat" w:hAnsi="GHEA Grapalat" w:cs="GHEA Grapalat"/>
                </w:rPr>
                <w:id w:val="44758743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96530A" w:rsidP="009B7C1A">
            <w:pPr>
              <w:contextualSpacing/>
              <w:rPr>
                <w:rFonts w:ascii="GHEA Grapalat" w:eastAsia="GHEA Grapalat" w:hAnsi="GHEA Grapalat" w:cs="GHEA Grapalat"/>
              </w:rPr>
            </w:pPr>
            <w:sdt>
              <w:sdtPr>
                <w:rPr>
                  <w:rFonts w:ascii="GHEA Grapalat" w:eastAsia="GHEA Grapalat" w:hAnsi="GHEA Grapalat" w:cs="GHEA Grapalat"/>
                </w:rPr>
                <w:id w:val="-123639248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9B7C1A">
      <w:pPr>
        <w:numPr>
          <w:ilvl w:val="1"/>
          <w:numId w:val="28"/>
        </w:numPr>
        <w:pBdr>
          <w:top w:val="nil"/>
          <w:left w:val="nil"/>
          <w:bottom w:val="nil"/>
          <w:right w:val="nil"/>
          <w:between w:val="nil"/>
        </w:pBdr>
        <w:ind w:left="788" w:hanging="431"/>
        <w:contextualSpacing/>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bl>
    <w:p w:rsidR="00220899" w:rsidRPr="00FD1EE4" w:rsidRDefault="00220899" w:rsidP="009B7C1A">
      <w:pPr>
        <w:pBdr>
          <w:top w:val="nil"/>
          <w:left w:val="nil"/>
          <w:bottom w:val="nil"/>
          <w:right w:val="nil"/>
          <w:between w:val="nil"/>
        </w:pBdr>
        <w:ind w:left="792"/>
        <w:contextualSpacing/>
        <w:rPr>
          <w:rFonts w:ascii="GHEA Grapalat" w:eastAsia="GHEA Grapalat" w:hAnsi="GHEA Grapalat" w:cs="GHEA Grapalat"/>
          <w:i/>
          <w:color w:val="000000"/>
        </w:rPr>
      </w:pPr>
    </w:p>
    <w:p w:rsidR="00220899" w:rsidRPr="00FD1EE4" w:rsidRDefault="00220899" w:rsidP="009B7C1A">
      <w:pPr>
        <w:numPr>
          <w:ilvl w:val="0"/>
          <w:numId w:val="28"/>
        </w:numPr>
        <w:pBdr>
          <w:top w:val="nil"/>
          <w:left w:val="nil"/>
          <w:bottom w:val="nil"/>
          <w:right w:val="nil"/>
          <w:between w:val="nil"/>
        </w:pBdr>
        <w:contextualSpacing/>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220899" w:rsidRPr="00FD1EE4" w:rsidRDefault="00220899" w:rsidP="009B7C1A">
      <w:pPr>
        <w:numPr>
          <w:ilvl w:val="1"/>
          <w:numId w:val="28"/>
        </w:numPr>
        <w:pBdr>
          <w:top w:val="nil"/>
          <w:left w:val="nil"/>
          <w:bottom w:val="nil"/>
          <w:right w:val="nil"/>
          <w:between w:val="nil"/>
        </w:pBdr>
        <w:ind w:left="788" w:hanging="431"/>
        <w:contextualSpacing/>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bl>
    <w:p w:rsidR="00220899" w:rsidRPr="00FD1EE4" w:rsidRDefault="00220899" w:rsidP="009B7C1A">
      <w:pPr>
        <w:numPr>
          <w:ilvl w:val="1"/>
          <w:numId w:val="28"/>
        </w:numPr>
        <w:pBdr>
          <w:top w:val="nil"/>
          <w:left w:val="nil"/>
          <w:bottom w:val="nil"/>
          <w:right w:val="nil"/>
          <w:between w:val="nil"/>
        </w:pBdr>
        <w:ind w:left="788" w:hanging="431"/>
        <w:contextualSpacing/>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9B7C1A">
            <w:pPr>
              <w:numPr>
                <w:ilvl w:val="2"/>
                <w:numId w:val="28"/>
              </w:numPr>
              <w:pBdr>
                <w:top w:val="nil"/>
                <w:left w:val="nil"/>
                <w:bottom w:val="nil"/>
                <w:right w:val="nil"/>
                <w:between w:val="nil"/>
              </w:pBdr>
              <w:ind w:left="142" w:hanging="142"/>
              <w:contextualSpacing/>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9B7C1A">
            <w:pPr>
              <w:contextualSpacing/>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p>
        </w:tc>
        <w:tc>
          <w:tcPr>
            <w:tcW w:w="6180" w:type="dxa"/>
          </w:tcPr>
          <w:p w:rsidR="00220899" w:rsidRPr="00FD1EE4" w:rsidRDefault="00220899" w:rsidP="009B7C1A">
            <w:pPr>
              <w:contextualSpacing/>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p>
        </w:tc>
        <w:tc>
          <w:tcPr>
            <w:tcW w:w="6180" w:type="dxa"/>
          </w:tcPr>
          <w:p w:rsidR="00220899" w:rsidRPr="00FD1EE4" w:rsidRDefault="00220899" w:rsidP="009B7C1A">
            <w:pPr>
              <w:contextualSpacing/>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p>
        </w:tc>
        <w:tc>
          <w:tcPr>
            <w:tcW w:w="6180" w:type="dxa"/>
          </w:tcPr>
          <w:p w:rsidR="00220899" w:rsidRPr="00FD1EE4" w:rsidRDefault="00220899" w:rsidP="009B7C1A">
            <w:pPr>
              <w:contextualSpacing/>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p>
        </w:tc>
        <w:tc>
          <w:tcPr>
            <w:tcW w:w="6180" w:type="dxa"/>
          </w:tcPr>
          <w:p w:rsidR="00220899" w:rsidRPr="00FD1EE4" w:rsidRDefault="00220899" w:rsidP="009B7C1A">
            <w:pPr>
              <w:contextualSpacing/>
              <w:rPr>
                <w:rFonts w:ascii="GHEA Grapalat" w:eastAsia="GHEA Grapalat" w:hAnsi="GHEA Grapalat" w:cs="GHEA Grapalat"/>
              </w:rPr>
            </w:pPr>
          </w:p>
        </w:tc>
      </w:tr>
    </w:tbl>
    <w:p w:rsidR="00220899" w:rsidRDefault="00220899" w:rsidP="009B7C1A">
      <w:pPr>
        <w:numPr>
          <w:ilvl w:val="1"/>
          <w:numId w:val="28"/>
        </w:numPr>
        <w:pBdr>
          <w:top w:val="nil"/>
          <w:left w:val="nil"/>
          <w:bottom w:val="nil"/>
          <w:right w:val="nil"/>
          <w:between w:val="nil"/>
        </w:pBdr>
        <w:contextualSpacing/>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9B7C1A">
            <w:pPr>
              <w:numPr>
                <w:ilvl w:val="2"/>
                <w:numId w:val="28"/>
              </w:numPr>
              <w:pBdr>
                <w:top w:val="nil"/>
                <w:left w:val="nil"/>
                <w:bottom w:val="nil"/>
                <w:right w:val="nil"/>
                <w:between w:val="nil"/>
              </w:pBdr>
              <w:ind w:left="0" w:firstLine="0"/>
              <w:contextualSpacing/>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9B7C1A">
            <w:pPr>
              <w:contextualSpacing/>
              <w:rPr>
                <w:rFonts w:ascii="GHEA Grapalat" w:eastAsia="GHEA Grapalat" w:hAnsi="GHEA Grapalat" w:cs="GHEA Grapalat"/>
              </w:rPr>
            </w:pPr>
          </w:p>
        </w:tc>
      </w:tr>
    </w:tbl>
    <w:p w:rsidR="00220899" w:rsidRPr="00FD1EE4" w:rsidRDefault="00220899" w:rsidP="009B7C1A">
      <w:pPr>
        <w:pBdr>
          <w:top w:val="nil"/>
          <w:left w:val="nil"/>
          <w:bottom w:val="nil"/>
          <w:right w:val="nil"/>
          <w:between w:val="nil"/>
        </w:pBdr>
        <w:contextualSpacing/>
        <w:rPr>
          <w:rFonts w:ascii="GHEA Grapalat" w:eastAsia="GHEA Grapalat" w:hAnsi="GHEA Grapalat" w:cs="GHEA Grapalat"/>
          <w:i/>
        </w:rPr>
      </w:pPr>
    </w:p>
    <w:p w:rsidR="00220899" w:rsidRPr="001F2C4C" w:rsidRDefault="00220899" w:rsidP="009B7C1A">
      <w:pPr>
        <w:pStyle w:val="aff3"/>
        <w:numPr>
          <w:ilvl w:val="0"/>
          <w:numId w:val="28"/>
        </w:numPr>
        <w:pBdr>
          <w:top w:val="nil"/>
          <w:left w:val="nil"/>
          <w:bottom w:val="nil"/>
          <w:right w:val="nil"/>
          <w:between w:val="nil"/>
        </w:pBdr>
        <w:contextualSpacing/>
        <w:rPr>
          <w:rFonts w:ascii="GHEA Grapalat" w:eastAsia="GHEA Grapalat" w:hAnsi="GHEA Grapalat" w:cs="GHEA Grapalat"/>
          <w:b/>
          <w:color w:val="000000"/>
        </w:rPr>
      </w:pPr>
      <w:r w:rsidRPr="001F2C4C">
        <w:rPr>
          <w:rFonts w:ascii="GHEA Grapalat" w:eastAsia="GHEA Grapalat" w:hAnsi="GHEA Grapalat" w:cs="GHEA Grapalat"/>
          <w:b/>
          <w:color w:val="000000"/>
        </w:rPr>
        <w:t>Дополнительные примечания</w:t>
      </w:r>
    </w:p>
    <w:tbl>
      <w:tblPr>
        <w:tblStyle w:val="aff2"/>
        <w:tblW w:w="0" w:type="auto"/>
        <w:tblLayout w:type="fixed"/>
        <w:tblLook w:val="04A0"/>
      </w:tblPr>
      <w:tblGrid>
        <w:gridCol w:w="9016"/>
      </w:tblGrid>
      <w:tr w:rsidR="00220899" w:rsidRPr="00FD1EE4" w:rsidTr="00220899">
        <w:tc>
          <w:tcPr>
            <w:tcW w:w="9016" w:type="dxa"/>
            <w:shd w:val="clear" w:color="auto" w:fill="DBE5F1" w:themeFill="accent1" w:themeFillTint="33"/>
          </w:tcPr>
          <w:p w:rsidR="00220899" w:rsidRPr="00FD1EE4" w:rsidRDefault="00220899" w:rsidP="009B7C1A">
            <w:pPr>
              <w:contextualSpacing/>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9B7C1A">
            <w:pPr>
              <w:contextualSpacing/>
              <w:rPr>
                <w:rFonts w:ascii="GHEA Grapalat" w:eastAsia="GHEA Grapalat" w:hAnsi="GHEA Grapalat" w:cs="GHEA Grapalat"/>
                <w:b/>
                <w:color w:val="000000"/>
              </w:rPr>
            </w:pPr>
          </w:p>
        </w:tc>
      </w:tr>
    </w:tbl>
    <w:p w:rsidR="00220899" w:rsidRPr="00FD1EE4" w:rsidRDefault="00220899" w:rsidP="009B7C1A">
      <w:pPr>
        <w:pBdr>
          <w:top w:val="nil"/>
          <w:left w:val="nil"/>
          <w:bottom w:val="nil"/>
          <w:right w:val="nil"/>
          <w:between w:val="nil"/>
        </w:pBdr>
        <w:contextualSpacing/>
        <w:rPr>
          <w:rFonts w:ascii="GHEA Grapalat" w:eastAsia="GHEA Grapalat" w:hAnsi="GHEA Grapalat" w:cs="GHEA Grapalat"/>
          <w:b/>
          <w:color w:val="000000"/>
        </w:rPr>
      </w:pPr>
    </w:p>
    <w:p w:rsidR="00220899" w:rsidRDefault="00220899" w:rsidP="009B7C1A">
      <w:pPr>
        <w:contextualSpacing/>
        <w:rPr>
          <w:rFonts w:ascii="GHEA Grapalat" w:hAnsi="GHEA Grapalat"/>
          <w:b/>
        </w:rPr>
      </w:pPr>
    </w:p>
    <w:p w:rsidR="00220899" w:rsidRDefault="00220899" w:rsidP="009B7C1A">
      <w:pPr>
        <w:contextualSpacing/>
        <w:rPr>
          <w:rFonts w:ascii="GHEA Grapalat" w:hAnsi="GHEA Grapalat"/>
          <w:b/>
        </w:rPr>
      </w:pPr>
      <w:r>
        <w:rPr>
          <w:rFonts w:ascii="GHEA Grapalat" w:hAnsi="GHEA Grapalat"/>
          <w:b/>
        </w:rPr>
        <w:br w:type="page"/>
      </w:r>
    </w:p>
    <w:p w:rsidR="00220899" w:rsidRDefault="00220899" w:rsidP="009B7C1A">
      <w:pPr>
        <w:contextualSpacing/>
        <w:jc w:val="center"/>
        <w:rPr>
          <w:rFonts w:ascii="GHEA Grapalat" w:hAnsi="GHEA Grapalat"/>
          <w:b/>
          <w:sz w:val="28"/>
          <w:szCs w:val="28"/>
          <w:lang w:val="hy-AM"/>
        </w:rPr>
      </w:pPr>
      <w:r w:rsidRPr="00490465">
        <w:rPr>
          <w:rFonts w:ascii="GHEA Grapalat" w:hAnsi="GHEA Grapalat"/>
          <w:b/>
          <w:sz w:val="28"/>
          <w:szCs w:val="28"/>
        </w:rPr>
        <w:t>Порядок заполнения декларации</w:t>
      </w:r>
    </w:p>
    <w:p w:rsidR="00220899" w:rsidRPr="00490465" w:rsidRDefault="00220899" w:rsidP="009B7C1A">
      <w:pPr>
        <w:contextualSpacing/>
        <w:jc w:val="center"/>
        <w:rPr>
          <w:rFonts w:ascii="GHEA Grapalat" w:hAnsi="GHEA Grapalat"/>
          <w:b/>
          <w:sz w:val="28"/>
          <w:szCs w:val="28"/>
          <w:lang w:val="hy-AM"/>
        </w:rPr>
      </w:pPr>
    </w:p>
    <w:p w:rsidR="00220899" w:rsidRPr="00092E73" w:rsidRDefault="00220899" w:rsidP="009B7C1A">
      <w:pPr>
        <w:pStyle w:val="aff3"/>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9B7C1A">
      <w:pPr>
        <w:pStyle w:val="aff3"/>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9B7C1A">
      <w:pPr>
        <w:pStyle w:val="aff3"/>
        <w:numPr>
          <w:ilvl w:val="0"/>
          <w:numId w:val="30"/>
        </w:numPr>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9B7C1A">
      <w:pPr>
        <w:pStyle w:val="aff3"/>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9B7C1A">
      <w:pPr>
        <w:pStyle w:val="aff3"/>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9B7C1A">
      <w:pPr>
        <w:pStyle w:val="aff3"/>
        <w:numPr>
          <w:ilvl w:val="0"/>
          <w:numId w:val="31"/>
        </w:numPr>
        <w:contextualSpacing/>
        <w:jc w:val="both"/>
        <w:rPr>
          <w:rFonts w:ascii="GHEA Grapalat" w:hAnsi="GHEA Grapalat"/>
        </w:rPr>
      </w:pPr>
      <w:proofErr w:type="gramStart"/>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rsidR="00220899" w:rsidRPr="00092E73" w:rsidRDefault="00220899" w:rsidP="009B7C1A">
      <w:pPr>
        <w:pStyle w:val="aff3"/>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9B7C1A">
      <w:pPr>
        <w:pStyle w:val="aff3"/>
        <w:numPr>
          <w:ilvl w:val="0"/>
          <w:numId w:val="31"/>
        </w:numPr>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9B7C1A">
      <w:pPr>
        <w:pStyle w:val="aff3"/>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9B7C1A">
      <w:pPr>
        <w:pStyle w:val="aff3"/>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w:t>
      </w:r>
      <w:proofErr w:type="gramStart"/>
      <w:r w:rsidRPr="00092E73">
        <w:rPr>
          <w:rFonts w:ascii="GHEA Grapalat" w:hAnsi="GHEA Grapalat"/>
        </w:rPr>
        <w:t>.В</w:t>
      </w:r>
      <w:proofErr w:type="gramEnd"/>
      <w:r w:rsidRPr="00092E73">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9B7C1A">
      <w:pPr>
        <w:ind w:left="-360"/>
        <w:contextualSpacing/>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9B7C1A">
      <w:pPr>
        <w:pStyle w:val="aff3"/>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9B7C1A">
      <w:pPr>
        <w:pStyle w:val="aff3"/>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9B7C1A">
      <w:pPr>
        <w:ind w:left="-375"/>
        <w:contextualSpacing/>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9B7C1A">
      <w:pPr>
        <w:ind w:left="-375"/>
        <w:contextualSpacing/>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9B7C1A">
      <w:pPr>
        <w:ind w:left="-375"/>
        <w:contextualSpacing/>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9B7C1A">
      <w:pPr>
        <w:ind w:left="-375"/>
        <w:contextualSpacing/>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w:t>
      </w:r>
      <w:proofErr w:type="gramStart"/>
      <w:r w:rsidRPr="00092E73">
        <w:rPr>
          <w:rFonts w:ascii="GHEA Grapalat" w:hAnsi="GHEA Grapalat"/>
        </w:rPr>
        <w:t>по</w:t>
      </w:r>
      <w:proofErr w:type="gramEnd"/>
      <w:r w:rsidRPr="00092E73">
        <w:rPr>
          <w:rFonts w:ascii="GHEA Grapalat" w:hAnsi="GHEA Grapalat"/>
        </w:rPr>
        <w:t xml:space="preserve"> более </w:t>
      </w:r>
      <w:proofErr w:type="gramStart"/>
      <w:r w:rsidRPr="00092E73">
        <w:rPr>
          <w:rFonts w:ascii="GHEA Grapalat" w:hAnsi="GHEA Grapalat"/>
        </w:rPr>
        <w:t>чем</w:t>
      </w:r>
      <w:proofErr w:type="gramEnd"/>
      <w:r w:rsidRPr="00092E73">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9B7C1A">
      <w:pPr>
        <w:contextualSpacing/>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92E73">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92E73">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w:t>
      </w:r>
      <w:proofErr w:type="gramStart"/>
      <w:r w:rsidRPr="00092E73">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92E73">
        <w:rPr>
          <w:rFonts w:ascii="GHEA Grapalat" w:hAnsi="GHEA Grapalat"/>
        </w:rPr>
        <w:t xml:space="preserve">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9B7C1A">
      <w:pPr>
        <w:contextualSpacing/>
        <w:jc w:val="both"/>
        <w:rPr>
          <w:rFonts w:ascii="GHEA Grapalat" w:hAnsi="GHEA Grapalat"/>
          <w:lang w:val="hy-AM"/>
        </w:rPr>
      </w:pPr>
      <w:proofErr w:type="gramStart"/>
      <w:r w:rsidRPr="00092E73">
        <w:rPr>
          <w:rFonts w:ascii="GHEA Grapalat" w:hAnsi="GHEA Grapalat"/>
        </w:rPr>
        <w:t>б</w:t>
      </w:r>
      <w:proofErr w:type="gramEnd"/>
      <w:r w:rsidRPr="00092E73">
        <w:rPr>
          <w:rFonts w:ascii="GHEA Grapalat" w:hAnsi="GHEA Grapalat"/>
        </w:rPr>
        <w:t xml:space="preserve">.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9B7C1A">
      <w:pPr>
        <w:contextualSpacing/>
        <w:jc w:val="both"/>
        <w:rPr>
          <w:rFonts w:ascii="GHEA Grapalat" w:hAnsi="GHEA Grapalat"/>
        </w:rPr>
      </w:pPr>
      <w:proofErr w:type="gramStart"/>
      <w:r w:rsidRPr="00092E73">
        <w:rPr>
          <w:rFonts w:ascii="GHEA Grapalat" w:hAnsi="GHEA Grapalat"/>
        </w:rPr>
        <w:t>в</w:t>
      </w:r>
      <w:proofErr w:type="gramEnd"/>
      <w:r w:rsidRPr="00092E73">
        <w:rPr>
          <w:rFonts w:ascii="GHEA Grapalat" w:hAnsi="GHEA Grapalat"/>
          <w:lang w:val="hy-AM"/>
        </w:rPr>
        <w:t xml:space="preserve">. </w:t>
      </w:r>
      <w:proofErr w:type="gramStart"/>
      <w:r w:rsidRPr="00092E73">
        <w:rPr>
          <w:rFonts w:ascii="GHEA Grapalat" w:hAnsi="GHEA Grapalat"/>
        </w:rPr>
        <w:t>в</w:t>
      </w:r>
      <w:proofErr w:type="gramEnd"/>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9B7C1A">
      <w:pPr>
        <w:contextualSpacing/>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9B7C1A">
      <w:pPr>
        <w:contextualSpacing/>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9B7C1A">
      <w:pPr>
        <w:contextualSpacing/>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9B7C1A">
      <w:pPr>
        <w:contextualSpacing/>
        <w:jc w:val="both"/>
        <w:rPr>
          <w:rFonts w:ascii="GHEA Grapalat" w:hAnsi="GHEA Grapalat"/>
        </w:rPr>
      </w:pPr>
      <w:proofErr w:type="gramStart"/>
      <w:r w:rsidRPr="00092E73">
        <w:rPr>
          <w:rFonts w:ascii="GHEA Grapalat" w:hAnsi="GHEA Grapalat"/>
        </w:rPr>
        <w:t>в</w:t>
      </w:r>
      <w:proofErr w:type="gramEnd"/>
      <w:r w:rsidRPr="00092E73">
        <w:rPr>
          <w:rFonts w:ascii="GHEA Grapalat" w:hAnsi="GHEA Grapalat"/>
        </w:rPr>
        <w:t xml:space="preserve">. </w:t>
      </w:r>
      <w:proofErr w:type="gramStart"/>
      <w:r w:rsidRPr="00092E73">
        <w:rPr>
          <w:rFonts w:ascii="GHEA Grapalat" w:hAnsi="GHEA Grapalat"/>
        </w:rPr>
        <w:t>В</w:t>
      </w:r>
      <w:proofErr w:type="gramEnd"/>
      <w:r w:rsidRPr="00092E73">
        <w:rPr>
          <w:rFonts w:ascii="GHEA Grapalat" w:hAnsi="GHEA Grapalat"/>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9B7C1A">
      <w:pPr>
        <w:contextualSpacing/>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9B7C1A">
      <w:pPr>
        <w:contextualSpacing/>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9B7C1A">
      <w:pPr>
        <w:contextualSpacing/>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92E73">
        <w:rPr>
          <w:rFonts w:ascii="GHEA Grapalat" w:hAnsi="GHEA Grapalat"/>
        </w:rPr>
        <w:t xml:space="preserve"> О</w:t>
      </w:r>
      <w:proofErr w:type="gramEnd"/>
      <w:r w:rsidRPr="00092E73">
        <w:rPr>
          <w:rFonts w:ascii="GHEA Grapalat" w:hAnsi="GHEA Grapalat"/>
        </w:rPr>
        <w:t xml:space="preserve"> недрах</w:t>
      </w:r>
    </w:p>
    <w:p w:rsidR="00220899" w:rsidRPr="00092E73" w:rsidRDefault="00220899" w:rsidP="009B7C1A">
      <w:pPr>
        <w:contextualSpacing/>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9B7C1A">
      <w:pPr>
        <w:contextualSpacing/>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9B7C1A">
      <w:pPr>
        <w:contextualSpacing/>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9B7C1A">
      <w:pPr>
        <w:contextualSpacing/>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9B7C1A">
      <w:pPr>
        <w:contextualSpacing/>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9B7C1A">
      <w:pPr>
        <w:contextualSpacing/>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w:t>
      </w:r>
      <w:proofErr w:type="gramStart"/>
      <w:r w:rsidRPr="00092E73">
        <w:rPr>
          <w:rFonts w:ascii="GHEA Grapalat" w:hAnsi="GHEA Grapalat"/>
        </w:rPr>
        <w:t>имеющиеся</w:t>
      </w:r>
      <w:proofErr w:type="gramEnd"/>
      <w:r w:rsidRPr="00092E73">
        <w:rPr>
          <w:rFonts w:ascii="GHEA Grapalat" w:hAnsi="GHEA Grapalat"/>
        </w:rPr>
        <w:t xml:space="preserve"> на бирже документы.</w:t>
      </w:r>
    </w:p>
    <w:p w:rsidR="00220899" w:rsidRPr="00092E73" w:rsidRDefault="00220899" w:rsidP="009B7C1A">
      <w:pPr>
        <w:contextualSpacing/>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9B7C1A">
      <w:pPr>
        <w:contextualSpacing/>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9B7C1A">
      <w:pPr>
        <w:contextualSpacing/>
        <w:jc w:val="both"/>
        <w:rPr>
          <w:rFonts w:ascii="GHEA Grapalat" w:hAnsi="GHEA Grapalat"/>
          <w:sz w:val="28"/>
          <w:szCs w:val="28"/>
        </w:rPr>
      </w:pPr>
    </w:p>
    <w:p w:rsidR="00220899" w:rsidRDefault="00220899" w:rsidP="009B7C1A">
      <w:pPr>
        <w:contextualSpacing/>
        <w:jc w:val="both"/>
        <w:rPr>
          <w:rFonts w:ascii="GHEA Grapalat" w:hAnsi="GHEA Grapalat"/>
          <w:sz w:val="28"/>
          <w:szCs w:val="28"/>
        </w:rPr>
      </w:pPr>
    </w:p>
    <w:p w:rsidR="00220899" w:rsidRPr="009E5671" w:rsidRDefault="00220899" w:rsidP="009B7C1A">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9B7C1A">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9B7C1A">
      <w:pPr>
        <w:contextualSpacing/>
        <w:rPr>
          <w:rFonts w:ascii="GHEA Grapalat" w:hAnsi="GHEA Grapalat"/>
          <w:b/>
        </w:rPr>
      </w:pPr>
    </w:p>
    <w:p w:rsidR="00220899" w:rsidRDefault="00220899" w:rsidP="009B7C1A">
      <w:pPr>
        <w:contextualSpacing/>
        <w:rPr>
          <w:rFonts w:ascii="GHEA Grapalat" w:hAnsi="GHEA Grapalat"/>
          <w:b/>
        </w:rPr>
      </w:pPr>
      <w:r>
        <w:rPr>
          <w:rFonts w:ascii="GHEA Grapalat" w:hAnsi="GHEA Grapalat"/>
          <w:b/>
        </w:rPr>
        <w:br w:type="page"/>
      </w:r>
    </w:p>
    <w:p w:rsidR="00220899" w:rsidRDefault="00220899" w:rsidP="009B7C1A">
      <w:pPr>
        <w:contextualSpacing/>
        <w:rPr>
          <w:rFonts w:ascii="GHEA Grapalat" w:hAnsi="GHEA Grapalat"/>
          <w:b/>
        </w:rPr>
      </w:pPr>
    </w:p>
    <w:p w:rsidR="00B2572B" w:rsidRPr="00DC619D" w:rsidRDefault="00B2572B" w:rsidP="009B7C1A">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Default="00DA0477" w:rsidP="00DA0477">
      <w:pPr>
        <w:widowControl w:val="0"/>
        <w:ind w:firstLine="567"/>
        <w:contextualSpacing/>
        <w:jc w:val="right"/>
        <w:rPr>
          <w:rFonts w:ascii="GHEA Grapalat" w:hAnsi="GHEA Grapalat"/>
          <w:b/>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91710E">
        <w:rPr>
          <w:rFonts w:ascii="GHEA Grapalat" w:hAnsi="GHEA Grapalat"/>
          <w:b/>
          <w:i/>
        </w:rPr>
        <w:t>«</w:t>
      </w:r>
      <w:r>
        <w:rPr>
          <w:rFonts w:ascii="GHEA Grapalat" w:hAnsi="GHEA Grapalat"/>
          <w:b/>
        </w:rPr>
        <w:t>GHAShDzB-HVKAK-2023-50</w:t>
      </w:r>
      <w:r w:rsidRPr="00161BB6">
        <w:rPr>
          <w:rFonts w:ascii="GHEA Grapalat" w:hAnsi="GHEA Grapalat"/>
          <w:b/>
        </w:rPr>
        <w:t>»</w:t>
      </w:r>
    </w:p>
    <w:p w:rsidR="00DA0477" w:rsidRPr="009044F1" w:rsidRDefault="00DA0477" w:rsidP="009B7C1A">
      <w:pPr>
        <w:widowControl w:val="0"/>
        <w:ind w:firstLine="567"/>
        <w:contextualSpacing/>
        <w:jc w:val="center"/>
        <w:rPr>
          <w:rFonts w:ascii="GHEA Grapalat" w:hAnsi="GHEA Grapalat"/>
        </w:rPr>
      </w:pPr>
    </w:p>
    <w:p w:rsidR="00B2572B" w:rsidRPr="009044F1" w:rsidRDefault="00B2572B" w:rsidP="009B7C1A">
      <w:pPr>
        <w:widowControl w:val="0"/>
        <w:ind w:left="-66"/>
        <w:contextualSpacing/>
        <w:jc w:val="center"/>
        <w:rPr>
          <w:rFonts w:ascii="GHEA Grapalat" w:hAnsi="GHEA Grapalat"/>
          <w:b/>
        </w:rPr>
      </w:pPr>
      <w:r w:rsidRPr="009044F1">
        <w:rPr>
          <w:rFonts w:ascii="GHEA Grapalat" w:hAnsi="GHEA Grapalat"/>
          <w:b/>
        </w:rPr>
        <w:t>ЦЕНОВОЕ ПРЕДЛОЖЕНИЕ</w:t>
      </w:r>
    </w:p>
    <w:p w:rsidR="00B2572B" w:rsidRPr="009044F1" w:rsidRDefault="00B2572B" w:rsidP="009B7C1A">
      <w:pPr>
        <w:widowControl w:val="0"/>
        <w:ind w:firstLine="567"/>
        <w:contextualSpacing/>
        <w:jc w:val="center"/>
        <w:rPr>
          <w:rFonts w:ascii="GHEA Grapalat" w:hAnsi="GHEA Grapalat"/>
        </w:rPr>
      </w:pPr>
    </w:p>
    <w:p w:rsidR="005744FC" w:rsidRPr="000F6C24" w:rsidRDefault="00B2572B" w:rsidP="009B7C1A">
      <w:pPr>
        <w:widowControl w:val="0"/>
        <w:ind w:firstLine="567"/>
        <w:contextualSpacing/>
        <w:jc w:val="both"/>
        <w:rPr>
          <w:rFonts w:ascii="GHEA Grapalat" w:hAnsi="GHEA Grapalat"/>
        </w:rPr>
      </w:pPr>
      <w:r w:rsidRPr="005744FC">
        <w:rPr>
          <w:rFonts w:ascii="GHEA Grapalat" w:hAnsi="GHEA Grapalat"/>
          <w:spacing w:val="-6"/>
        </w:rPr>
        <w:t xml:space="preserve">Рассмотрев приглашение на </w:t>
      </w:r>
      <w:r w:rsidR="00DA0477">
        <w:rPr>
          <w:rFonts w:ascii="GHEA Grapalat" w:hAnsi="GHEA Grapalat"/>
          <w:spacing w:val="-6"/>
        </w:rPr>
        <w:t>запрос котировок</w:t>
      </w:r>
      <w:r w:rsidRPr="005744FC">
        <w:rPr>
          <w:rFonts w:ascii="GHEA Grapalat" w:hAnsi="GHEA Grapalat"/>
          <w:spacing w:val="-6"/>
        </w:rPr>
        <w:t xml:space="preserve"> под кодом </w:t>
      </w:r>
      <w:r w:rsidR="00DA0477" w:rsidRPr="0091710E">
        <w:rPr>
          <w:rFonts w:ascii="GHEA Grapalat" w:hAnsi="GHEA Grapalat"/>
          <w:b/>
          <w:i/>
        </w:rPr>
        <w:t>«</w:t>
      </w:r>
      <w:r w:rsidR="00DA0477">
        <w:rPr>
          <w:rFonts w:ascii="GHEA Grapalat" w:hAnsi="GHEA Grapalat"/>
          <w:b/>
        </w:rPr>
        <w:t>GHAShDzB-HVKAK-2023-50</w:t>
      </w:r>
      <w:r w:rsidR="00DA0477" w:rsidRPr="00161BB6">
        <w:rPr>
          <w:rFonts w:ascii="GHEA Grapalat" w:hAnsi="GHEA Grapalat"/>
          <w:b/>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9B7C1A">
      <w:pPr>
        <w:widowControl w:val="0"/>
        <w:contextualSpacing/>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9B7C1A">
      <w:pPr>
        <w:widowControl w:val="0"/>
        <w:ind w:left="6237"/>
        <w:contextualSpacing/>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9B7C1A">
      <w:pPr>
        <w:widowControl w:val="0"/>
        <w:contextualSpacing/>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9B7C1A">
      <w:pPr>
        <w:widowControl w:val="0"/>
        <w:contextualSpacing/>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9B7C1A">
            <w:pPr>
              <w:widowControl w:val="0"/>
              <w:contextualSpacing/>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9B7C1A">
            <w:pPr>
              <w:widowControl w:val="0"/>
              <w:contextualSpacing/>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9B7C1A">
            <w:pPr>
              <w:widowControl w:val="0"/>
              <w:contextualSpacing/>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9B7C1A">
            <w:pPr>
              <w:widowControl w:val="0"/>
              <w:contextualSpacing/>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9B7C1A">
            <w:pPr>
              <w:widowControl w:val="0"/>
              <w:contextualSpacing/>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6A7C27" w:rsidRPr="005744FC" w:rsidRDefault="006A7C27" w:rsidP="009B7C1A">
            <w:pPr>
              <w:widowControl w:val="0"/>
              <w:contextualSpacing/>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9B7C1A">
            <w:pPr>
              <w:widowControl w:val="0"/>
              <w:contextualSpacing/>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9B7C1A">
            <w:pPr>
              <w:widowControl w:val="0"/>
              <w:contextualSpacing/>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9B7C1A">
            <w:pPr>
              <w:widowControl w:val="0"/>
              <w:contextualSpacing/>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9B7C1A">
            <w:pPr>
              <w:widowControl w:val="0"/>
              <w:contextualSpacing/>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9B7C1A">
            <w:pPr>
              <w:widowControl w:val="0"/>
              <w:contextualSpacing/>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9B7C1A">
            <w:pPr>
              <w:widowControl w:val="0"/>
              <w:autoSpaceDE w:val="0"/>
              <w:autoSpaceDN w:val="0"/>
              <w:adjustRightInd w:val="0"/>
              <w:contextualSpacing/>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9B7C1A">
            <w:pPr>
              <w:widowControl w:val="0"/>
              <w:contextualSpacing/>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9B7C1A">
            <w:pPr>
              <w:widowControl w:val="0"/>
              <w:contextualSpacing/>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9B7C1A">
            <w:pPr>
              <w:widowControl w:val="0"/>
              <w:contextualSpacing/>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B7C1A">
            <w:pPr>
              <w:widowControl w:val="0"/>
              <w:contextualSpacing/>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B7C1A">
            <w:pPr>
              <w:widowControl w:val="0"/>
              <w:contextualSpacing/>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B7C1A">
            <w:pPr>
              <w:widowControl w:val="0"/>
              <w:contextualSpacing/>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9B7C1A">
            <w:pPr>
              <w:widowControl w:val="0"/>
              <w:contextualSpacing/>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9B7C1A">
            <w:pPr>
              <w:widowControl w:val="0"/>
              <w:contextualSpacing/>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B7C1A">
            <w:pPr>
              <w:widowControl w:val="0"/>
              <w:contextualSpacing/>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B7C1A">
            <w:pPr>
              <w:widowControl w:val="0"/>
              <w:contextualSpacing/>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B7C1A">
            <w:pPr>
              <w:widowControl w:val="0"/>
              <w:contextualSpacing/>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9B7C1A">
            <w:pPr>
              <w:widowControl w:val="0"/>
              <w:contextualSpacing/>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9B7C1A">
            <w:pPr>
              <w:widowControl w:val="0"/>
              <w:contextualSpacing/>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B7C1A">
            <w:pPr>
              <w:widowControl w:val="0"/>
              <w:contextualSpacing/>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B7C1A">
            <w:pPr>
              <w:widowControl w:val="0"/>
              <w:contextualSpacing/>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B7C1A">
            <w:pPr>
              <w:widowControl w:val="0"/>
              <w:contextualSpacing/>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9B7C1A">
            <w:pPr>
              <w:widowControl w:val="0"/>
              <w:contextualSpacing/>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9B7C1A">
            <w:pPr>
              <w:widowControl w:val="0"/>
              <w:contextualSpacing/>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B7C1A">
            <w:pPr>
              <w:widowControl w:val="0"/>
              <w:contextualSpacing/>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B7C1A">
            <w:pPr>
              <w:widowControl w:val="0"/>
              <w:contextualSpacing/>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9B7C1A">
            <w:pPr>
              <w:widowControl w:val="0"/>
              <w:contextualSpacing/>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9B7C1A">
            <w:pPr>
              <w:widowControl w:val="0"/>
              <w:contextualSpacing/>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9B7C1A">
            <w:pPr>
              <w:widowControl w:val="0"/>
              <w:contextualSpacing/>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9B7C1A">
            <w:pPr>
              <w:widowControl w:val="0"/>
              <w:contextualSpacing/>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9B7C1A">
            <w:pPr>
              <w:widowControl w:val="0"/>
              <w:contextualSpacing/>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9B7C1A">
            <w:pPr>
              <w:widowControl w:val="0"/>
              <w:contextualSpacing/>
              <w:jc w:val="center"/>
              <w:rPr>
                <w:rFonts w:ascii="GHEA Grapalat" w:hAnsi="GHEA Grapalat"/>
                <w:sz w:val="20"/>
                <w:szCs w:val="20"/>
              </w:rPr>
            </w:pPr>
          </w:p>
        </w:tc>
      </w:tr>
    </w:tbl>
    <w:p w:rsidR="00374F4A" w:rsidRPr="00DD2B43" w:rsidRDefault="00374F4A" w:rsidP="009B7C1A">
      <w:pPr>
        <w:widowControl w:val="0"/>
        <w:tabs>
          <w:tab w:val="left" w:pos="6804"/>
        </w:tabs>
        <w:contextualSpacing/>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9B7C1A">
      <w:pPr>
        <w:widowControl w:val="0"/>
        <w:tabs>
          <w:tab w:val="left" w:pos="7513"/>
        </w:tabs>
        <w:ind w:left="709"/>
        <w:contextualSpacing/>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9B7C1A">
      <w:pPr>
        <w:widowControl w:val="0"/>
        <w:contextualSpacing/>
        <w:jc w:val="both"/>
        <w:rPr>
          <w:rFonts w:ascii="GHEA Grapalat" w:hAnsi="GHEA Grapalat"/>
          <w:lang w:val="es-ES"/>
        </w:rPr>
      </w:pPr>
    </w:p>
    <w:p w:rsidR="00B2572B" w:rsidRPr="000F6C24" w:rsidRDefault="00B2572B" w:rsidP="009B7C1A">
      <w:pPr>
        <w:widowControl w:val="0"/>
        <w:contextualSpacing/>
        <w:jc w:val="right"/>
        <w:rPr>
          <w:rFonts w:ascii="GHEA Grapalat" w:hAnsi="GHEA Grapalat"/>
        </w:rPr>
      </w:pPr>
      <w:r w:rsidRPr="009044F1">
        <w:rPr>
          <w:rFonts w:ascii="GHEA Grapalat" w:hAnsi="GHEA Grapalat"/>
        </w:rPr>
        <w:t>М. П.</w:t>
      </w:r>
    </w:p>
    <w:p w:rsidR="00B217BB" w:rsidRDefault="00B217BB" w:rsidP="009B7C1A">
      <w:pPr>
        <w:contextualSpacing/>
        <w:rPr>
          <w:rFonts w:ascii="GHEA Grapalat" w:hAnsi="GHEA Grapalat"/>
          <w:b/>
        </w:rPr>
      </w:pPr>
      <w:r>
        <w:rPr>
          <w:rFonts w:ascii="GHEA Grapalat" w:hAnsi="GHEA Grapalat"/>
          <w:b/>
        </w:rPr>
        <w:br w:type="page"/>
      </w:r>
    </w:p>
    <w:p w:rsidR="003D2FE2" w:rsidRPr="002E4BC5" w:rsidRDefault="003D2FE2" w:rsidP="009B7C1A">
      <w:pPr>
        <w:widowControl w:val="0"/>
        <w:contextualSpacing/>
        <w:jc w:val="right"/>
        <w:rPr>
          <w:rFonts w:ascii="GHEA Grapalat" w:hAnsi="GHEA Grapalat" w:cs="GHEA Grapalat"/>
          <w:i/>
          <w:sz w:val="22"/>
          <w:szCs w:val="22"/>
        </w:rPr>
      </w:pPr>
      <w:r w:rsidRPr="00B138F3">
        <w:rPr>
          <w:rFonts w:ascii="GHEA Grapalat" w:hAnsi="GHEA Grapalat"/>
          <w:i/>
          <w:sz w:val="22"/>
          <w:szCs w:val="22"/>
        </w:rPr>
        <w:t>Приложение № 4.</w:t>
      </w:r>
      <w:r w:rsidR="00A15BEC" w:rsidRPr="002E4BC5">
        <w:rPr>
          <w:rFonts w:ascii="GHEA Grapalat" w:hAnsi="GHEA Grapalat"/>
          <w:i/>
          <w:sz w:val="22"/>
          <w:szCs w:val="22"/>
        </w:rPr>
        <w:t>2</w:t>
      </w:r>
    </w:p>
    <w:p w:rsidR="00DA0477" w:rsidRDefault="00DA0477" w:rsidP="00DA0477">
      <w:pPr>
        <w:widowControl w:val="0"/>
        <w:ind w:firstLine="567"/>
        <w:contextualSpacing/>
        <w:jc w:val="right"/>
        <w:rPr>
          <w:rFonts w:ascii="GHEA Grapalat" w:hAnsi="GHEA Grapalat"/>
          <w:b/>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91710E">
        <w:rPr>
          <w:rFonts w:ascii="GHEA Grapalat" w:hAnsi="GHEA Grapalat"/>
          <w:b/>
          <w:i/>
        </w:rPr>
        <w:t>«</w:t>
      </w:r>
      <w:r>
        <w:rPr>
          <w:rFonts w:ascii="GHEA Grapalat" w:hAnsi="GHEA Grapalat"/>
          <w:b/>
        </w:rPr>
        <w:t>GHAShDzB-HVKAK-2023-50</w:t>
      </w:r>
      <w:r w:rsidRPr="00161BB6">
        <w:rPr>
          <w:rFonts w:ascii="GHEA Grapalat" w:hAnsi="GHEA Grapalat"/>
          <w:b/>
        </w:rPr>
        <w:t>»</w:t>
      </w:r>
    </w:p>
    <w:p w:rsidR="003D2FE2" w:rsidRPr="00B138F3" w:rsidRDefault="003D2FE2" w:rsidP="009B7C1A">
      <w:pPr>
        <w:widowControl w:val="0"/>
        <w:contextualSpacing/>
        <w:jc w:val="right"/>
        <w:rPr>
          <w:rFonts w:ascii="GHEA Grapalat" w:hAnsi="GHEA Grapalat" w:cs="GHEA Grapalat"/>
          <w:i/>
          <w:sz w:val="22"/>
          <w:szCs w:val="22"/>
        </w:rPr>
      </w:pPr>
    </w:p>
    <w:p w:rsidR="003D2FE2" w:rsidRPr="00B138F3" w:rsidRDefault="003D2FE2" w:rsidP="009B7C1A">
      <w:pPr>
        <w:widowControl w:val="0"/>
        <w:contextualSpacing/>
        <w:jc w:val="center"/>
        <w:rPr>
          <w:rFonts w:ascii="GHEA Grapalat" w:hAnsi="GHEA Grapalat"/>
          <w:b/>
          <w:sz w:val="22"/>
          <w:szCs w:val="22"/>
        </w:rPr>
      </w:pPr>
    </w:p>
    <w:p w:rsidR="003D2FE2" w:rsidRPr="00B138F3" w:rsidRDefault="003D2FE2" w:rsidP="009B7C1A">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9B7C1A">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9B7C1A">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9B7C1A">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9B7C1A">
      <w:pPr>
        <w:widowControl w:val="0"/>
        <w:contextualSpacing/>
        <w:rPr>
          <w:rFonts w:ascii="GHEA Grapalat" w:hAnsi="GHEA Grapalat" w:cs="GHEA Grapalat"/>
          <w:b/>
          <w:sz w:val="22"/>
          <w:szCs w:val="22"/>
        </w:rPr>
      </w:pPr>
    </w:p>
    <w:p w:rsidR="003D2FE2" w:rsidRPr="00B138F3" w:rsidRDefault="003D2FE2" w:rsidP="009B7C1A">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9B7C1A">
      <w:pPr>
        <w:widowControl w:val="0"/>
        <w:ind w:left="1843"/>
        <w:contextualSpacing/>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9B7C1A">
      <w:pPr>
        <w:widowControl w:val="0"/>
        <w:contextualSpacing/>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9B7C1A">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9B7C1A">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9B7C1A">
      <w:pPr>
        <w:widowControl w:val="0"/>
        <w:ind w:firstLine="709"/>
        <w:contextualSpacing/>
        <w:jc w:val="both"/>
        <w:rPr>
          <w:rFonts w:ascii="GHEA Grapalat" w:hAnsi="GHEA Grapalat" w:cs="GHEA Grapalat"/>
          <w:sz w:val="22"/>
          <w:szCs w:val="22"/>
        </w:rPr>
      </w:pPr>
    </w:p>
    <w:p w:rsidR="003D2FE2" w:rsidRPr="00B138F3" w:rsidRDefault="003D2FE2" w:rsidP="009B7C1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1E501B" w:rsidRDefault="003D2FE2" w:rsidP="001E501B">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1E501B" w:rsidRPr="00B138F3">
        <w:rPr>
          <w:rFonts w:ascii="GHEA Grapalat" w:hAnsi="GHEA Grapalat"/>
          <w:spacing w:val="-6"/>
          <w:sz w:val="22"/>
          <w:szCs w:val="22"/>
        </w:rPr>
        <w:t xml:space="preserve">Компания участвует в организованной </w:t>
      </w:r>
      <w:r w:rsidR="001E501B" w:rsidRPr="00025337">
        <w:rPr>
          <w:rFonts w:ascii="GHEA Grapalat" w:hAnsi="GHEA Grapalat"/>
          <w:b/>
          <w:sz w:val="22"/>
          <w:szCs w:val="22"/>
        </w:rPr>
        <w:t>ГНО «Национальным центром по контролю и профилактике заболеваний»</w:t>
      </w:r>
      <w:r w:rsidR="001E501B" w:rsidRPr="00025337">
        <w:rPr>
          <w:rFonts w:ascii="GHEA Grapalat" w:hAnsi="GHEA Grapalat"/>
          <w:b/>
          <w:i/>
          <w:sz w:val="22"/>
          <w:szCs w:val="22"/>
        </w:rPr>
        <w:t xml:space="preserve"> </w:t>
      </w:r>
      <w:r w:rsidR="001E501B" w:rsidRPr="00025337">
        <w:rPr>
          <w:rFonts w:ascii="GHEA Grapalat" w:hAnsi="GHEA Grapalat"/>
          <w:b/>
          <w:sz w:val="22"/>
          <w:szCs w:val="22"/>
        </w:rPr>
        <w:t>МЗ РА</w:t>
      </w:r>
      <w:r w:rsidR="001E501B" w:rsidRPr="00B138F3">
        <w:rPr>
          <w:rFonts w:ascii="GHEA Grapalat" w:hAnsi="GHEA Grapalat"/>
          <w:spacing w:val="-6"/>
          <w:sz w:val="22"/>
          <w:szCs w:val="22"/>
        </w:rPr>
        <w:t xml:space="preserve"> (далее — Заказчик) </w:t>
      </w:r>
      <w:r w:rsidR="001E501B" w:rsidRPr="00B138F3">
        <w:rPr>
          <w:rFonts w:ascii="GHEA Grapalat" w:hAnsi="GHEA Grapalat"/>
          <w:sz w:val="22"/>
          <w:szCs w:val="22"/>
        </w:rPr>
        <w:t xml:space="preserve">процедуре закупок под кодом </w:t>
      </w:r>
      <w:r w:rsidR="001E501B" w:rsidRPr="0091710E">
        <w:rPr>
          <w:rFonts w:ascii="GHEA Grapalat" w:hAnsi="GHEA Grapalat"/>
          <w:b/>
          <w:i/>
        </w:rPr>
        <w:t>«</w:t>
      </w:r>
      <w:r w:rsidR="001E501B">
        <w:rPr>
          <w:rFonts w:ascii="GHEA Grapalat" w:hAnsi="GHEA Grapalat"/>
          <w:b/>
        </w:rPr>
        <w:t>GHAShDzB-HVKAK-2023-50</w:t>
      </w:r>
      <w:r w:rsidR="001E501B" w:rsidRPr="00161BB6">
        <w:rPr>
          <w:rFonts w:ascii="GHEA Grapalat" w:hAnsi="GHEA Grapalat"/>
          <w:b/>
        </w:rPr>
        <w:t>»</w:t>
      </w:r>
      <w:r w:rsidR="001E501B" w:rsidRPr="00B138F3">
        <w:rPr>
          <w:rFonts w:ascii="GHEA Grapalat" w:hAnsi="GHEA Grapalat"/>
          <w:sz w:val="22"/>
          <w:szCs w:val="22"/>
        </w:rPr>
        <w:t>.</w:t>
      </w:r>
    </w:p>
    <w:p w:rsidR="003D2FE2" w:rsidRPr="00B138F3" w:rsidRDefault="003D2FE2" w:rsidP="001E501B">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gramEnd"/>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9B7C1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9B7C1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9B7C1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9B7C1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9B7C1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9B7C1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9B7C1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9B7C1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9B7C1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9B7C1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Default="003D2FE2" w:rsidP="009B7C1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1E501B" w:rsidRPr="00B138F3" w:rsidRDefault="001E501B" w:rsidP="009B7C1A">
      <w:pPr>
        <w:widowControl w:val="0"/>
        <w:tabs>
          <w:tab w:val="left" w:pos="1134"/>
        </w:tabs>
        <w:ind w:firstLine="567"/>
        <w:contextualSpacing/>
        <w:jc w:val="both"/>
        <w:rPr>
          <w:rFonts w:ascii="GHEA Grapalat" w:hAnsi="GHEA Grapalat" w:cs="GHEA Grapalat"/>
          <w:sz w:val="22"/>
          <w:szCs w:val="22"/>
        </w:rPr>
      </w:pPr>
    </w:p>
    <w:p w:rsidR="003D2FE2" w:rsidRPr="00B138F3" w:rsidRDefault="003D2FE2" w:rsidP="009B7C1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9B7C1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9B7C1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9B7C1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9B7C1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EC1F84" w:rsidRDefault="003D2FE2" w:rsidP="009B7C1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9B7C1A">
      <w:pPr>
        <w:widowControl w:val="0"/>
        <w:ind w:firstLine="567"/>
        <w:contextualSpacing/>
        <w:jc w:val="center"/>
        <w:rPr>
          <w:rFonts w:ascii="GHEA Grapalat" w:hAnsi="GHEA Grapalat"/>
          <w:b/>
          <w:sz w:val="22"/>
          <w:szCs w:val="22"/>
        </w:rPr>
      </w:pPr>
    </w:p>
    <w:p w:rsidR="002849A6" w:rsidRPr="00B138F3" w:rsidRDefault="002849A6" w:rsidP="009B7C1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9B7C1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9B7C1A">
      <w:pPr>
        <w:widowControl w:val="0"/>
        <w:ind w:right="4250"/>
        <w:contextualSpacing/>
        <w:jc w:val="center"/>
        <w:rPr>
          <w:rFonts w:ascii="GHEA Grapalat" w:hAnsi="GHEA Grapalat"/>
          <w:sz w:val="22"/>
          <w:szCs w:val="22"/>
        </w:rPr>
      </w:pPr>
      <w:r w:rsidRPr="00B138F3">
        <w:rPr>
          <w:rFonts w:ascii="GHEA Grapalat" w:hAnsi="GHEA Grapalat"/>
          <w:sz w:val="22"/>
          <w:szCs w:val="22"/>
          <w:vertAlign w:val="superscript"/>
        </w:rPr>
        <w:t xml:space="preserve">наименование </w:t>
      </w:r>
      <w:proofErr w:type="gramStart"/>
      <w:r w:rsidRPr="00B138F3">
        <w:rPr>
          <w:rFonts w:ascii="GHEA Grapalat" w:hAnsi="GHEA Grapalat"/>
          <w:sz w:val="22"/>
          <w:szCs w:val="22"/>
          <w:vertAlign w:val="superscript"/>
        </w:rPr>
        <w:t>копании</w:t>
      </w:r>
      <w:proofErr w:type="gramEnd"/>
      <w:r w:rsidRPr="00B138F3">
        <w:rPr>
          <w:rFonts w:ascii="GHEA Grapalat" w:hAnsi="GHEA Grapalat"/>
          <w:sz w:val="22"/>
          <w:szCs w:val="22"/>
        </w:rPr>
        <w:t>______________________________________</w:t>
      </w:r>
    </w:p>
    <w:p w:rsidR="002849A6" w:rsidRPr="00B138F3" w:rsidRDefault="002849A6" w:rsidP="009B7C1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9B7C1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9B7C1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9B7C1A">
      <w:pPr>
        <w:widowControl w:val="0"/>
        <w:ind w:right="4250"/>
        <w:contextualSpacing/>
        <w:jc w:val="center"/>
        <w:rPr>
          <w:rFonts w:ascii="GHEA Grapalat" w:hAnsi="GHEA Grapalat"/>
          <w:sz w:val="22"/>
          <w:szCs w:val="22"/>
          <w:vertAlign w:val="superscript"/>
        </w:rPr>
      </w:pPr>
    </w:p>
    <w:p w:rsidR="002849A6" w:rsidRPr="00EC1F84" w:rsidRDefault="002849A6" w:rsidP="009B7C1A">
      <w:pPr>
        <w:widowControl w:val="0"/>
        <w:ind w:right="4250"/>
        <w:contextualSpacing/>
        <w:jc w:val="center"/>
        <w:rPr>
          <w:rFonts w:ascii="GHEA Grapalat" w:hAnsi="GHEA Grapalat"/>
          <w:sz w:val="22"/>
          <w:szCs w:val="22"/>
          <w:vertAlign w:val="superscript"/>
        </w:rPr>
      </w:pPr>
    </w:p>
    <w:p w:rsidR="002849A6" w:rsidRPr="00EC1F84" w:rsidRDefault="002849A6" w:rsidP="009B7C1A">
      <w:pPr>
        <w:widowControl w:val="0"/>
        <w:ind w:right="4250"/>
        <w:contextualSpacing/>
        <w:jc w:val="center"/>
        <w:rPr>
          <w:rFonts w:ascii="GHEA Grapalat" w:hAnsi="GHEA Grapalat"/>
          <w:sz w:val="22"/>
          <w:szCs w:val="22"/>
          <w:vertAlign w:val="superscript"/>
        </w:rPr>
      </w:pPr>
    </w:p>
    <w:p w:rsidR="002849A6" w:rsidRPr="00B138F3" w:rsidRDefault="002849A6" w:rsidP="009B7C1A">
      <w:pPr>
        <w:widowControl w:val="0"/>
        <w:contextualSpacing/>
        <w:jc w:val="right"/>
        <w:rPr>
          <w:rFonts w:ascii="GHEA Grapalat" w:hAnsi="GHEA Grapalat"/>
          <w:sz w:val="22"/>
          <w:szCs w:val="22"/>
        </w:rPr>
      </w:pPr>
    </w:p>
    <w:p w:rsidR="002849A6" w:rsidRPr="00B138F3" w:rsidRDefault="002849A6" w:rsidP="009B7C1A">
      <w:pPr>
        <w:widowControl w:val="0"/>
        <w:contextualSpacing/>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9B7C1A">
      <w:pPr>
        <w:widowControl w:val="0"/>
        <w:contextualSpacing/>
        <w:jc w:val="both"/>
        <w:rPr>
          <w:rFonts w:ascii="GHEA Grapalat" w:hAnsi="GHEA Grapalat"/>
          <w:b/>
        </w:rPr>
      </w:pPr>
      <w:r w:rsidRPr="00B138F3">
        <w:rPr>
          <w:rFonts w:ascii="GHEA Grapalat" w:hAnsi="GHEA Grapalat"/>
          <w:sz w:val="22"/>
          <w:szCs w:val="22"/>
        </w:rPr>
        <w:t>День/месяц/год</w:t>
      </w:r>
    </w:p>
    <w:p w:rsidR="002849A6" w:rsidRDefault="002849A6" w:rsidP="009B7C1A">
      <w:pPr>
        <w:widowControl w:val="0"/>
        <w:tabs>
          <w:tab w:val="left" w:pos="1134"/>
        </w:tabs>
        <w:ind w:firstLine="567"/>
        <w:contextualSpacing/>
        <w:jc w:val="both"/>
        <w:rPr>
          <w:rFonts w:ascii="GHEA Grapalat" w:hAnsi="GHEA Grapalat"/>
          <w:sz w:val="22"/>
          <w:szCs w:val="22"/>
          <w:lang w:val="en-US"/>
        </w:rPr>
      </w:pPr>
    </w:p>
    <w:p w:rsidR="002849A6" w:rsidRDefault="002849A6" w:rsidP="009B7C1A">
      <w:pPr>
        <w:widowControl w:val="0"/>
        <w:tabs>
          <w:tab w:val="left" w:pos="1134"/>
        </w:tabs>
        <w:ind w:firstLine="567"/>
        <w:contextualSpacing/>
        <w:jc w:val="both"/>
        <w:rPr>
          <w:rFonts w:ascii="GHEA Grapalat" w:hAnsi="GHEA Grapalat"/>
          <w:sz w:val="22"/>
          <w:szCs w:val="22"/>
          <w:lang w:val="en-US"/>
        </w:rPr>
      </w:pPr>
    </w:p>
    <w:p w:rsidR="002849A6" w:rsidRDefault="002849A6" w:rsidP="009B7C1A">
      <w:pPr>
        <w:widowControl w:val="0"/>
        <w:tabs>
          <w:tab w:val="left" w:pos="1134"/>
        </w:tabs>
        <w:ind w:firstLine="567"/>
        <w:contextualSpacing/>
        <w:jc w:val="both"/>
        <w:rPr>
          <w:rFonts w:ascii="GHEA Grapalat" w:hAnsi="GHEA Grapalat"/>
          <w:sz w:val="22"/>
          <w:szCs w:val="22"/>
          <w:lang w:val="en-US"/>
        </w:rPr>
      </w:pPr>
    </w:p>
    <w:p w:rsidR="002849A6" w:rsidRPr="002849A6" w:rsidRDefault="002849A6" w:rsidP="009B7C1A">
      <w:pPr>
        <w:widowControl w:val="0"/>
        <w:tabs>
          <w:tab w:val="left" w:pos="1134"/>
        </w:tabs>
        <w:ind w:firstLine="567"/>
        <w:contextualSpacing/>
        <w:jc w:val="both"/>
        <w:rPr>
          <w:rFonts w:ascii="GHEA Grapalat" w:hAnsi="GHEA Grapalat"/>
          <w:sz w:val="22"/>
          <w:szCs w:val="22"/>
          <w:lang w:val="en-US"/>
        </w:rPr>
      </w:pPr>
    </w:p>
    <w:tbl>
      <w:tblPr>
        <w:tblpPr w:leftFromText="180" w:rightFromText="180" w:vertAnchor="page" w:horzAnchor="margin" w:tblpXSpec="center" w:tblpY="2693"/>
        <w:tblW w:w="10980" w:type="dxa"/>
        <w:tblLook w:val="000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B7C1A">
            <w:pPr>
              <w:widowControl w:val="0"/>
              <w:tabs>
                <w:tab w:val="left" w:pos="3402"/>
              </w:tabs>
              <w:ind w:left="360"/>
              <w:contextualSpacing/>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B7C1A">
            <w:pPr>
              <w:widowControl w:val="0"/>
              <w:tabs>
                <w:tab w:val="left" w:pos="855"/>
              </w:tabs>
              <w:ind w:left="360"/>
              <w:contextualSpacing/>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B7C1A">
            <w:pPr>
              <w:widowControl w:val="0"/>
              <w:tabs>
                <w:tab w:val="left" w:pos="3390"/>
              </w:tabs>
              <w:ind w:left="322"/>
              <w:contextualSpacing/>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B7C1A">
            <w:pPr>
              <w:widowControl w:val="0"/>
              <w:tabs>
                <w:tab w:val="left" w:pos="855"/>
              </w:tabs>
              <w:ind w:left="360"/>
              <w:contextualSpacing/>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B7C1A">
            <w:pPr>
              <w:widowControl w:val="0"/>
              <w:tabs>
                <w:tab w:val="left" w:pos="855"/>
              </w:tabs>
              <w:ind w:left="360"/>
              <w:contextualSpacing/>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B7C1A">
            <w:pPr>
              <w:widowControl w:val="0"/>
              <w:tabs>
                <w:tab w:val="left" w:pos="855"/>
              </w:tabs>
              <w:ind w:left="360"/>
              <w:contextualSpacing/>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B7C1A">
            <w:pPr>
              <w:widowControl w:val="0"/>
              <w:tabs>
                <w:tab w:val="left" w:pos="855"/>
              </w:tabs>
              <w:ind w:left="360"/>
              <w:contextualSpacing/>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B7C1A">
            <w:pPr>
              <w:widowControl w:val="0"/>
              <w:tabs>
                <w:tab w:val="left" w:pos="855"/>
              </w:tabs>
              <w:ind w:left="360"/>
              <w:contextualSpacing/>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E501B"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501B" w:rsidRPr="00E063D7" w:rsidRDefault="001E501B" w:rsidP="001E501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1E501B"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501B" w:rsidRPr="00E063D7" w:rsidRDefault="001E501B" w:rsidP="001E501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1E501B"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501B" w:rsidRPr="00E063D7" w:rsidRDefault="001E501B" w:rsidP="001E501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1E501B"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501B" w:rsidRPr="00E063D7" w:rsidRDefault="001E501B" w:rsidP="001E501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1E501B"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E501B" w:rsidRPr="00E063D7" w:rsidRDefault="001E501B" w:rsidP="001E501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B7C1A">
            <w:pPr>
              <w:widowControl w:val="0"/>
              <w:tabs>
                <w:tab w:val="left" w:pos="855"/>
              </w:tabs>
              <w:ind w:left="360"/>
              <w:contextualSpacing/>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B7C1A">
            <w:pPr>
              <w:widowControl w:val="0"/>
              <w:tabs>
                <w:tab w:val="left" w:pos="855"/>
              </w:tabs>
              <w:ind w:left="360"/>
              <w:contextualSpacing/>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B7C1A">
            <w:pPr>
              <w:widowControl w:val="0"/>
              <w:tabs>
                <w:tab w:val="left" w:pos="855"/>
              </w:tabs>
              <w:ind w:left="360"/>
              <w:contextualSpacing/>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9B7C1A">
            <w:pPr>
              <w:widowControl w:val="0"/>
              <w:tabs>
                <w:tab w:val="left" w:pos="855"/>
              </w:tabs>
              <w:ind w:left="360"/>
              <w:contextualSpacing/>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9B7C1A">
            <w:pPr>
              <w:widowControl w:val="0"/>
              <w:tabs>
                <w:tab w:val="left" w:pos="855"/>
              </w:tabs>
              <w:ind w:left="360"/>
              <w:contextualSpacing/>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B7C1A">
            <w:pPr>
              <w:widowControl w:val="0"/>
              <w:tabs>
                <w:tab w:val="left" w:pos="855"/>
              </w:tabs>
              <w:ind w:left="360"/>
              <w:contextualSpacing/>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9B7C1A">
            <w:pPr>
              <w:widowControl w:val="0"/>
              <w:tabs>
                <w:tab w:val="left" w:pos="855"/>
              </w:tabs>
              <w:ind w:left="360"/>
              <w:contextualSpacing/>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9B7C1A">
            <w:pPr>
              <w:widowControl w:val="0"/>
              <w:tabs>
                <w:tab w:val="left" w:pos="851"/>
              </w:tabs>
              <w:contextualSpacing/>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9B7C1A">
            <w:pPr>
              <w:widowControl w:val="0"/>
              <w:contextualSpacing/>
              <w:rPr>
                <w:rFonts w:ascii="GHEA Grapalat" w:hAnsi="GHEA Grapalat" w:cs="Sylfaen"/>
              </w:rPr>
            </w:pPr>
          </w:p>
          <w:p w:rsidR="002849A6" w:rsidRPr="00B138F3" w:rsidRDefault="002849A6" w:rsidP="009B7C1A">
            <w:pPr>
              <w:widowControl w:val="0"/>
              <w:contextualSpacing/>
              <w:jc w:val="right"/>
              <w:rPr>
                <w:rFonts w:ascii="GHEA Grapalat" w:hAnsi="GHEA Grapalat" w:cs="Tahoma"/>
              </w:rPr>
            </w:pPr>
            <w:r w:rsidRPr="00B138F3">
              <w:rPr>
                <w:rFonts w:ascii="GHEA Grapalat" w:hAnsi="GHEA Grapalat"/>
              </w:rPr>
              <w:t>/____________________/</w:t>
            </w:r>
          </w:p>
          <w:p w:rsidR="002849A6" w:rsidRPr="00B138F3" w:rsidRDefault="002849A6" w:rsidP="009B7C1A">
            <w:pPr>
              <w:widowControl w:val="0"/>
              <w:contextualSpacing/>
              <w:rPr>
                <w:rFonts w:ascii="GHEA Grapalat" w:hAnsi="GHEA Grapalat" w:cs="Sylfaen"/>
              </w:rPr>
            </w:pPr>
          </w:p>
          <w:p w:rsidR="002849A6" w:rsidRPr="00B138F3" w:rsidRDefault="002849A6" w:rsidP="009B7C1A">
            <w:pPr>
              <w:widowControl w:val="0"/>
              <w:contextualSpacing/>
              <w:jc w:val="right"/>
              <w:rPr>
                <w:rFonts w:ascii="GHEA Grapalat" w:hAnsi="GHEA Grapalat" w:cs="Sylfaen"/>
              </w:rPr>
            </w:pPr>
            <w:r w:rsidRPr="00B138F3">
              <w:rPr>
                <w:rFonts w:ascii="GHEA Grapalat" w:hAnsi="GHEA Grapalat"/>
              </w:rPr>
              <w:t>/____________________/</w:t>
            </w:r>
          </w:p>
          <w:p w:rsidR="002849A6" w:rsidRPr="00B138F3" w:rsidRDefault="002849A6" w:rsidP="009B7C1A">
            <w:pPr>
              <w:widowControl w:val="0"/>
              <w:tabs>
                <w:tab w:val="left" w:pos="4545"/>
              </w:tabs>
              <w:contextualSpacing/>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9B7C1A">
            <w:pPr>
              <w:widowControl w:val="0"/>
              <w:contextualSpacing/>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9B7C1A">
            <w:pPr>
              <w:widowControl w:val="0"/>
              <w:tabs>
                <w:tab w:val="left" w:pos="905"/>
              </w:tabs>
              <w:contextualSpacing/>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9B7C1A">
            <w:pPr>
              <w:widowControl w:val="0"/>
              <w:contextualSpacing/>
              <w:rPr>
                <w:rFonts w:ascii="GHEA Grapalat" w:hAnsi="GHEA Grapalat" w:cs="Sylfaen"/>
              </w:rPr>
            </w:pPr>
          </w:p>
          <w:p w:rsidR="002849A6" w:rsidRPr="00B138F3" w:rsidRDefault="002849A6" w:rsidP="009B7C1A">
            <w:pPr>
              <w:widowControl w:val="0"/>
              <w:contextualSpacing/>
              <w:jc w:val="right"/>
              <w:rPr>
                <w:rFonts w:ascii="GHEA Grapalat" w:hAnsi="GHEA Grapalat" w:cs="Sylfaen"/>
              </w:rPr>
            </w:pPr>
            <w:r w:rsidRPr="00B138F3">
              <w:rPr>
                <w:rFonts w:ascii="GHEA Grapalat" w:hAnsi="GHEA Grapalat"/>
              </w:rPr>
              <w:t>/____________________/</w:t>
            </w:r>
          </w:p>
          <w:p w:rsidR="002849A6" w:rsidRPr="00B138F3" w:rsidRDefault="002849A6" w:rsidP="009B7C1A">
            <w:pPr>
              <w:widowControl w:val="0"/>
              <w:contextualSpacing/>
              <w:jc w:val="right"/>
              <w:rPr>
                <w:rFonts w:ascii="GHEA Grapalat" w:hAnsi="GHEA Grapalat" w:cs="Tahoma"/>
              </w:rPr>
            </w:pPr>
          </w:p>
          <w:p w:rsidR="002849A6" w:rsidRPr="00B138F3" w:rsidRDefault="002849A6" w:rsidP="009B7C1A">
            <w:pPr>
              <w:widowControl w:val="0"/>
              <w:contextualSpacing/>
              <w:jc w:val="right"/>
              <w:rPr>
                <w:rFonts w:ascii="GHEA Grapalat" w:hAnsi="GHEA Grapalat" w:cs="Sylfaen"/>
              </w:rPr>
            </w:pPr>
            <w:r w:rsidRPr="00B138F3">
              <w:rPr>
                <w:rFonts w:ascii="GHEA Grapalat" w:hAnsi="GHEA Grapalat"/>
              </w:rPr>
              <w:t>/____________________/</w:t>
            </w:r>
          </w:p>
          <w:p w:rsidR="002849A6" w:rsidRPr="00B138F3" w:rsidRDefault="002849A6" w:rsidP="009B7C1A">
            <w:pPr>
              <w:widowControl w:val="0"/>
              <w:tabs>
                <w:tab w:val="left" w:pos="4539"/>
              </w:tabs>
              <w:contextualSpacing/>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9B7C1A">
            <w:pPr>
              <w:widowControl w:val="0"/>
              <w:contextualSpacing/>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9B7C1A">
            <w:pPr>
              <w:widowControl w:val="0"/>
              <w:contextualSpacing/>
              <w:rPr>
                <w:rFonts w:ascii="GHEA Grapalat" w:hAnsi="GHEA Grapalat"/>
              </w:rPr>
            </w:pPr>
          </w:p>
          <w:p w:rsidR="002849A6" w:rsidRPr="00B138F3" w:rsidRDefault="002849A6" w:rsidP="009B7C1A">
            <w:pPr>
              <w:widowControl w:val="0"/>
              <w:contextualSpacing/>
              <w:jc w:val="right"/>
              <w:rPr>
                <w:rFonts w:ascii="GHEA Grapalat" w:hAnsi="GHEA Grapalat" w:cs="Tahoma"/>
              </w:rPr>
            </w:pPr>
            <w:r w:rsidRPr="00B138F3">
              <w:rPr>
                <w:rFonts w:ascii="GHEA Grapalat" w:hAnsi="GHEA Grapalat"/>
              </w:rPr>
              <w:t>/____________________/</w:t>
            </w:r>
          </w:p>
          <w:p w:rsidR="002849A6" w:rsidRPr="00B138F3" w:rsidRDefault="002849A6" w:rsidP="009B7C1A">
            <w:pPr>
              <w:widowControl w:val="0"/>
              <w:ind w:left="3828" w:right="13"/>
              <w:contextualSpacing/>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9B7C1A">
            <w:pPr>
              <w:widowControl w:val="0"/>
              <w:contextualSpacing/>
              <w:rPr>
                <w:rFonts w:ascii="GHEA Grapalat" w:hAnsi="GHEA Grapalat" w:cs="Tahoma"/>
              </w:rPr>
            </w:pPr>
          </w:p>
          <w:p w:rsidR="002849A6" w:rsidRPr="00B138F3" w:rsidRDefault="002849A6" w:rsidP="009B7C1A">
            <w:pPr>
              <w:widowControl w:val="0"/>
              <w:contextualSpacing/>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9B7C1A">
            <w:pPr>
              <w:widowControl w:val="0"/>
              <w:contextualSpacing/>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9B7C1A">
            <w:pPr>
              <w:widowControl w:val="0"/>
              <w:contextualSpacing/>
              <w:rPr>
                <w:rFonts w:ascii="GHEA Grapalat" w:hAnsi="GHEA Grapalat" w:cs="Tahoma"/>
              </w:rPr>
            </w:pPr>
          </w:p>
          <w:p w:rsidR="002849A6" w:rsidRPr="00B138F3" w:rsidRDefault="002849A6" w:rsidP="009B7C1A">
            <w:pPr>
              <w:widowControl w:val="0"/>
              <w:contextualSpacing/>
              <w:jc w:val="right"/>
              <w:rPr>
                <w:rFonts w:ascii="GHEA Grapalat" w:hAnsi="GHEA Grapalat" w:cs="Tahoma"/>
              </w:rPr>
            </w:pPr>
            <w:r w:rsidRPr="00B138F3">
              <w:rPr>
                <w:rFonts w:ascii="GHEA Grapalat" w:hAnsi="GHEA Grapalat"/>
              </w:rPr>
              <w:t>/____________________/</w:t>
            </w:r>
          </w:p>
          <w:p w:rsidR="002849A6" w:rsidRPr="00B138F3" w:rsidRDefault="002849A6" w:rsidP="009B7C1A">
            <w:pPr>
              <w:widowControl w:val="0"/>
              <w:ind w:right="983"/>
              <w:contextualSpacing/>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9B7C1A">
            <w:pPr>
              <w:widowControl w:val="0"/>
              <w:contextualSpacing/>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9B7C1A">
            <w:pPr>
              <w:widowControl w:val="0"/>
              <w:tabs>
                <w:tab w:val="left" w:pos="4678"/>
              </w:tabs>
              <w:contextualSpacing/>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9B7C1A">
            <w:pPr>
              <w:widowControl w:val="0"/>
              <w:contextualSpacing/>
              <w:rPr>
                <w:rFonts w:ascii="GHEA Grapalat" w:hAnsi="GHEA Grapalat" w:cs="Sylfaen"/>
              </w:rPr>
            </w:pPr>
          </w:p>
          <w:p w:rsidR="002849A6" w:rsidRPr="00B138F3" w:rsidRDefault="002849A6" w:rsidP="009B7C1A">
            <w:pPr>
              <w:widowControl w:val="0"/>
              <w:ind w:right="155"/>
              <w:contextualSpacing/>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9B7C1A">
            <w:pPr>
              <w:widowControl w:val="0"/>
              <w:tabs>
                <w:tab w:val="left" w:pos="4554"/>
              </w:tabs>
              <w:contextualSpacing/>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9B7C1A">
            <w:pPr>
              <w:widowControl w:val="0"/>
              <w:contextualSpacing/>
              <w:rPr>
                <w:rFonts w:ascii="GHEA Grapalat" w:hAnsi="GHEA Grapalat"/>
              </w:rPr>
            </w:pPr>
          </w:p>
          <w:p w:rsidR="002849A6" w:rsidRPr="00B138F3" w:rsidRDefault="002849A6" w:rsidP="009B7C1A">
            <w:pPr>
              <w:widowControl w:val="0"/>
              <w:contextualSpacing/>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2849A6" w:rsidRPr="00EC1F84" w:rsidRDefault="002849A6" w:rsidP="009B7C1A">
      <w:pPr>
        <w:widowControl w:val="0"/>
        <w:tabs>
          <w:tab w:val="left" w:pos="1134"/>
        </w:tabs>
        <w:ind w:firstLine="567"/>
        <w:contextualSpacing/>
        <w:jc w:val="both"/>
        <w:rPr>
          <w:rFonts w:ascii="GHEA Grapalat" w:hAnsi="GHEA Grapalat"/>
          <w:sz w:val="22"/>
          <w:szCs w:val="22"/>
        </w:rPr>
      </w:pPr>
    </w:p>
    <w:p w:rsidR="00C3421C" w:rsidRPr="00B138F3" w:rsidRDefault="00C3421C" w:rsidP="009B7C1A">
      <w:pPr>
        <w:widowControl w:val="0"/>
        <w:contextualSpacing/>
        <w:jc w:val="center"/>
        <w:rPr>
          <w:rFonts w:ascii="GHEA Grapalat" w:hAnsi="GHEA Grapalat" w:cs="Sylfaen"/>
        </w:rPr>
      </w:pPr>
    </w:p>
    <w:p w:rsidR="00C3421C" w:rsidRPr="00B138F3" w:rsidRDefault="00C3421C" w:rsidP="009B7C1A">
      <w:pPr>
        <w:contextualSpacing/>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9B7C1A">
      <w:pPr>
        <w:contextualSpacing/>
        <w:rPr>
          <w:rFonts w:ascii="GHEA Grapalat" w:hAnsi="GHEA Grapalat" w:cs="Sylfaen"/>
        </w:rPr>
      </w:pPr>
      <w:r w:rsidRPr="00B138F3">
        <w:rPr>
          <w:rFonts w:ascii="GHEA Grapalat" w:hAnsi="GHEA Grapalat" w:cs="Sylfaen"/>
        </w:rPr>
        <w:br w:type="page"/>
      </w:r>
    </w:p>
    <w:p w:rsidR="00C3421C" w:rsidRPr="00B138F3" w:rsidRDefault="00C3421C" w:rsidP="009B7C1A">
      <w:pPr>
        <w:widowControl w:val="0"/>
        <w:ind w:left="567" w:right="565"/>
        <w:contextualSpacing/>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B7C1A">
            <w:pPr>
              <w:widowControl w:val="0"/>
              <w:contextualSpacing/>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B7C1A">
            <w:pPr>
              <w:widowControl w:val="0"/>
              <w:contextualSpacing/>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B7C1A">
            <w:pPr>
              <w:widowControl w:val="0"/>
              <w:contextualSpacing/>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9B7C1A">
            <w:pPr>
              <w:widowControl w:val="0"/>
              <w:contextualSpacing/>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B7C1A">
            <w:pPr>
              <w:widowControl w:val="0"/>
              <w:contextualSpacing/>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B7C1A">
            <w:pPr>
              <w:widowControl w:val="0"/>
              <w:contextualSpacing/>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9B7C1A">
            <w:pPr>
              <w:widowControl w:val="0"/>
              <w:contextualSpacing/>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B7C1A">
            <w:pPr>
              <w:widowControl w:val="0"/>
              <w:contextualSpacing/>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B7C1A">
            <w:pPr>
              <w:widowControl w:val="0"/>
              <w:contextualSpacing/>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B7C1A">
            <w:pPr>
              <w:widowControl w:val="0"/>
              <w:contextualSpacing/>
              <w:jc w:val="center"/>
              <w:rPr>
                <w:rFonts w:ascii="GHEA Grapalat" w:hAnsi="GHEA Grapalat"/>
                <w:sz w:val="18"/>
                <w:szCs w:val="18"/>
              </w:rPr>
            </w:pPr>
          </w:p>
        </w:tc>
      </w:tr>
    </w:tbl>
    <w:p w:rsidR="001005B0" w:rsidRPr="00B138F3" w:rsidRDefault="001005B0" w:rsidP="009B7C1A">
      <w:pPr>
        <w:widowControl w:val="0"/>
        <w:ind w:left="567" w:right="565"/>
        <w:contextualSpacing/>
        <w:jc w:val="center"/>
        <w:rPr>
          <w:rFonts w:ascii="GHEA Grapalat" w:hAnsi="GHEA Grapalat"/>
          <w:b/>
        </w:rPr>
      </w:pPr>
    </w:p>
    <w:p w:rsidR="001005B0" w:rsidRPr="00B138F3" w:rsidRDefault="001005B0" w:rsidP="009B7C1A">
      <w:pPr>
        <w:widowControl w:val="0"/>
        <w:ind w:left="567" w:right="565"/>
        <w:contextualSpacing/>
        <w:jc w:val="center"/>
        <w:rPr>
          <w:rFonts w:ascii="GHEA Grapalat" w:hAnsi="GHEA Grapalat"/>
          <w:b/>
        </w:rPr>
      </w:pPr>
    </w:p>
    <w:p w:rsidR="001005B0" w:rsidRPr="00B138F3" w:rsidRDefault="001005B0" w:rsidP="009B7C1A">
      <w:pPr>
        <w:widowControl w:val="0"/>
        <w:ind w:left="567" w:right="565"/>
        <w:contextualSpacing/>
        <w:jc w:val="center"/>
        <w:rPr>
          <w:rFonts w:ascii="GHEA Grapalat" w:hAnsi="GHEA Grapalat"/>
          <w:b/>
        </w:rPr>
      </w:pPr>
    </w:p>
    <w:p w:rsidR="001005B0" w:rsidRPr="00B138F3" w:rsidRDefault="001005B0" w:rsidP="009B7C1A">
      <w:pPr>
        <w:widowControl w:val="0"/>
        <w:ind w:left="567" w:right="565"/>
        <w:contextualSpacing/>
        <w:jc w:val="center"/>
        <w:rPr>
          <w:rFonts w:ascii="GHEA Grapalat" w:hAnsi="GHEA Grapalat"/>
          <w:b/>
        </w:rPr>
      </w:pPr>
    </w:p>
    <w:p w:rsidR="001005B0" w:rsidRPr="00B138F3" w:rsidRDefault="001005B0" w:rsidP="009B7C1A">
      <w:pPr>
        <w:widowControl w:val="0"/>
        <w:ind w:left="567" w:right="565"/>
        <w:contextualSpacing/>
        <w:jc w:val="center"/>
        <w:rPr>
          <w:rFonts w:ascii="GHEA Grapalat" w:hAnsi="GHEA Grapalat"/>
          <w:b/>
        </w:rPr>
      </w:pPr>
    </w:p>
    <w:p w:rsidR="001005B0" w:rsidRPr="00B138F3" w:rsidRDefault="001005B0" w:rsidP="009B7C1A">
      <w:pPr>
        <w:widowControl w:val="0"/>
        <w:ind w:left="567" w:right="565"/>
        <w:contextualSpacing/>
        <w:jc w:val="center"/>
        <w:rPr>
          <w:rFonts w:ascii="GHEA Grapalat" w:hAnsi="GHEA Grapalat"/>
          <w:b/>
        </w:rPr>
      </w:pPr>
    </w:p>
    <w:p w:rsidR="00F331AD" w:rsidRPr="002A4554" w:rsidRDefault="00F331AD" w:rsidP="009B7C1A">
      <w:pPr>
        <w:widowControl w:val="0"/>
        <w:ind w:firstLine="567"/>
        <w:contextualSpacing/>
        <w:jc w:val="right"/>
        <w:rPr>
          <w:rFonts w:ascii="GHEA Grapalat" w:hAnsi="GHEA Grapalat"/>
          <w:b/>
        </w:rPr>
      </w:pPr>
    </w:p>
    <w:p w:rsidR="008D24C2" w:rsidRPr="00230D36" w:rsidRDefault="008D24C2" w:rsidP="009B7C1A">
      <w:pPr>
        <w:widowControl w:val="0"/>
        <w:ind w:firstLine="567"/>
        <w:contextualSpacing/>
        <w:jc w:val="right"/>
        <w:rPr>
          <w:rFonts w:ascii="GHEA Grapalat" w:hAnsi="GHEA Grapalat"/>
          <w:b/>
        </w:rPr>
      </w:pPr>
    </w:p>
    <w:p w:rsidR="008D24C2" w:rsidRPr="00230D36" w:rsidRDefault="008D24C2" w:rsidP="009B7C1A">
      <w:pPr>
        <w:widowControl w:val="0"/>
        <w:ind w:firstLine="567"/>
        <w:contextualSpacing/>
        <w:jc w:val="right"/>
        <w:rPr>
          <w:rFonts w:ascii="GHEA Grapalat" w:hAnsi="GHEA Grapalat"/>
          <w:b/>
        </w:rPr>
      </w:pPr>
    </w:p>
    <w:p w:rsidR="008D24C2" w:rsidRPr="00230D36" w:rsidRDefault="008D24C2" w:rsidP="009B7C1A">
      <w:pPr>
        <w:widowControl w:val="0"/>
        <w:ind w:firstLine="567"/>
        <w:contextualSpacing/>
        <w:jc w:val="right"/>
        <w:rPr>
          <w:rFonts w:ascii="GHEA Grapalat" w:hAnsi="GHEA Grapalat"/>
          <w:b/>
        </w:rPr>
      </w:pPr>
    </w:p>
    <w:p w:rsidR="008D24C2" w:rsidRPr="00230D36" w:rsidRDefault="008D24C2" w:rsidP="009B7C1A">
      <w:pPr>
        <w:widowControl w:val="0"/>
        <w:ind w:firstLine="567"/>
        <w:contextualSpacing/>
        <w:jc w:val="right"/>
        <w:rPr>
          <w:rFonts w:ascii="GHEA Grapalat" w:hAnsi="GHEA Grapalat"/>
          <w:b/>
        </w:rPr>
      </w:pPr>
    </w:p>
    <w:p w:rsidR="008D24C2" w:rsidRPr="00230D36" w:rsidRDefault="008D24C2" w:rsidP="009B7C1A">
      <w:pPr>
        <w:widowControl w:val="0"/>
        <w:ind w:firstLine="567"/>
        <w:contextualSpacing/>
        <w:jc w:val="right"/>
        <w:rPr>
          <w:rFonts w:ascii="GHEA Grapalat" w:hAnsi="GHEA Grapalat"/>
          <w:b/>
        </w:rPr>
      </w:pPr>
    </w:p>
    <w:p w:rsidR="008D24C2" w:rsidRPr="00230D36" w:rsidRDefault="008D24C2" w:rsidP="009B7C1A">
      <w:pPr>
        <w:widowControl w:val="0"/>
        <w:ind w:firstLine="567"/>
        <w:contextualSpacing/>
        <w:jc w:val="right"/>
        <w:rPr>
          <w:rFonts w:ascii="GHEA Grapalat" w:hAnsi="GHEA Grapalat"/>
          <w:b/>
        </w:rPr>
      </w:pPr>
    </w:p>
    <w:p w:rsidR="008D24C2" w:rsidRPr="00230D36" w:rsidRDefault="008D24C2" w:rsidP="009B7C1A">
      <w:pPr>
        <w:widowControl w:val="0"/>
        <w:ind w:firstLine="567"/>
        <w:contextualSpacing/>
        <w:jc w:val="right"/>
        <w:rPr>
          <w:rFonts w:ascii="GHEA Grapalat" w:hAnsi="GHEA Grapalat"/>
          <w:b/>
        </w:rPr>
      </w:pPr>
    </w:p>
    <w:p w:rsidR="008D24C2" w:rsidRPr="00230D36" w:rsidRDefault="008D24C2" w:rsidP="009B7C1A">
      <w:pPr>
        <w:widowControl w:val="0"/>
        <w:ind w:firstLine="567"/>
        <w:contextualSpacing/>
        <w:jc w:val="right"/>
        <w:rPr>
          <w:rFonts w:ascii="GHEA Grapalat" w:hAnsi="GHEA Grapalat"/>
          <w:b/>
        </w:rPr>
      </w:pPr>
    </w:p>
    <w:p w:rsidR="008D24C2" w:rsidRPr="00230D36" w:rsidRDefault="008D24C2" w:rsidP="009B7C1A">
      <w:pPr>
        <w:widowControl w:val="0"/>
        <w:ind w:firstLine="567"/>
        <w:contextualSpacing/>
        <w:jc w:val="right"/>
        <w:rPr>
          <w:rFonts w:ascii="GHEA Grapalat" w:hAnsi="GHEA Grapalat"/>
          <w:b/>
        </w:rPr>
      </w:pPr>
    </w:p>
    <w:p w:rsidR="008D24C2" w:rsidRPr="00230D36" w:rsidRDefault="008D24C2" w:rsidP="009B7C1A">
      <w:pPr>
        <w:widowControl w:val="0"/>
        <w:ind w:firstLine="567"/>
        <w:contextualSpacing/>
        <w:jc w:val="right"/>
        <w:rPr>
          <w:rFonts w:ascii="GHEA Grapalat" w:hAnsi="GHEA Grapalat"/>
          <w:b/>
        </w:rPr>
      </w:pPr>
    </w:p>
    <w:p w:rsidR="008D24C2" w:rsidRPr="00230D36" w:rsidRDefault="008D24C2" w:rsidP="009B7C1A">
      <w:pPr>
        <w:widowControl w:val="0"/>
        <w:ind w:firstLine="567"/>
        <w:contextualSpacing/>
        <w:jc w:val="right"/>
        <w:rPr>
          <w:rFonts w:ascii="GHEA Grapalat" w:hAnsi="GHEA Grapalat"/>
          <w:b/>
        </w:rPr>
      </w:pPr>
    </w:p>
    <w:p w:rsidR="00427AEC" w:rsidRDefault="00427AEC" w:rsidP="009B7C1A">
      <w:pPr>
        <w:widowControl w:val="0"/>
        <w:contextualSpacing/>
        <w:jc w:val="right"/>
        <w:rPr>
          <w:rFonts w:ascii="GHEA Grapalat" w:hAnsi="GHEA Grapalat"/>
          <w:i/>
        </w:rPr>
      </w:pPr>
    </w:p>
    <w:p w:rsidR="005A748C" w:rsidRDefault="005A748C">
      <w:pPr>
        <w:rPr>
          <w:rFonts w:ascii="GHEA Grapalat" w:hAnsi="GHEA Grapalat"/>
          <w:i/>
        </w:rPr>
      </w:pPr>
      <w:r>
        <w:rPr>
          <w:rFonts w:ascii="GHEA Grapalat" w:hAnsi="GHEA Grapalat"/>
          <w:i/>
        </w:rPr>
        <w:br w:type="page"/>
      </w:r>
    </w:p>
    <w:p w:rsidR="000A214C" w:rsidRPr="00B138F3" w:rsidRDefault="000A214C" w:rsidP="009B7C1A">
      <w:pPr>
        <w:widowControl w:val="0"/>
        <w:contextualSpacing/>
        <w:jc w:val="right"/>
        <w:rPr>
          <w:rFonts w:ascii="GHEA Grapalat" w:hAnsi="GHEA Grapalat" w:cs="GHEA Grapalat"/>
          <w:i/>
        </w:rPr>
      </w:pPr>
      <w:r w:rsidRPr="00B138F3">
        <w:rPr>
          <w:rFonts w:ascii="GHEA Grapalat" w:hAnsi="GHEA Grapalat"/>
          <w:i/>
        </w:rPr>
        <w:t>Приложение № 5.1</w:t>
      </w:r>
    </w:p>
    <w:p w:rsidR="005A748C" w:rsidRDefault="005A748C" w:rsidP="005A748C">
      <w:pPr>
        <w:pStyle w:val="31"/>
        <w:widowControl w:val="0"/>
        <w:spacing w:line="240" w:lineRule="auto"/>
        <w:contextualSpacing/>
        <w:jc w:val="right"/>
        <w:rPr>
          <w:rFonts w:ascii="GHEA Grapalat" w:hAnsi="GHEA Grapalat"/>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Pr>
          <w:rFonts w:ascii="GHEA Grapalat" w:hAnsi="GHEA Grapalat"/>
          <w:b/>
          <w:sz w:val="24"/>
          <w:szCs w:val="24"/>
        </w:rPr>
        <w:t>GHAShDzB-HVKAK-2023-50</w:t>
      </w:r>
      <w:r w:rsidRPr="00161BB6">
        <w:rPr>
          <w:rFonts w:ascii="GHEA Grapalat" w:hAnsi="GHEA Grapalat"/>
          <w:b/>
          <w:sz w:val="24"/>
          <w:szCs w:val="24"/>
        </w:rPr>
        <w:t>»</w:t>
      </w:r>
    </w:p>
    <w:p w:rsidR="00AF4211" w:rsidRPr="002A4554" w:rsidRDefault="00AF4211" w:rsidP="009B7C1A">
      <w:pPr>
        <w:widowControl w:val="0"/>
        <w:contextualSpacing/>
        <w:jc w:val="center"/>
        <w:rPr>
          <w:rFonts w:ascii="GHEA Grapalat" w:hAnsi="GHEA Grapalat"/>
          <w:b/>
        </w:rPr>
      </w:pPr>
    </w:p>
    <w:p w:rsidR="000A214C" w:rsidRPr="00B138F3" w:rsidRDefault="000A214C" w:rsidP="009B7C1A">
      <w:pPr>
        <w:widowControl w:val="0"/>
        <w:contextualSpacing/>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9B7C1A">
      <w:pPr>
        <w:widowControl w:val="0"/>
        <w:contextualSpacing/>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9B7C1A">
            <w:pPr>
              <w:widowControl w:val="0"/>
              <w:contextualSpacing/>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B7C1A">
            <w:pPr>
              <w:widowControl w:val="0"/>
              <w:contextualSpacing/>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9B7C1A">
      <w:pPr>
        <w:widowControl w:val="0"/>
        <w:contextualSpacing/>
        <w:rPr>
          <w:rFonts w:ascii="GHEA Grapalat" w:hAnsi="GHEA Grapalat" w:cs="GHEA Grapalat"/>
          <w:b/>
        </w:rPr>
      </w:pPr>
    </w:p>
    <w:p w:rsidR="000A214C" w:rsidRPr="00B138F3" w:rsidRDefault="000A214C" w:rsidP="009B7C1A">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9B7C1A">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9B7C1A">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9B7C1A">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9B7C1A">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9B7C1A">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FE08AB" w:rsidRDefault="000A214C" w:rsidP="00FE08AB">
      <w:pPr>
        <w:widowControl w:val="0"/>
        <w:tabs>
          <w:tab w:val="left" w:pos="567"/>
        </w:tabs>
        <w:contextualSpacing/>
        <w:jc w:val="both"/>
        <w:rPr>
          <w:rFonts w:ascii="GHEA Grapalat" w:hAnsi="GHEA Grapalat"/>
          <w:b/>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FE08AB" w:rsidRPr="00B138F3">
        <w:rPr>
          <w:rFonts w:ascii="GHEA Grapalat" w:hAnsi="GHEA Grapalat"/>
          <w:spacing w:val="-6"/>
        </w:rPr>
        <w:t xml:space="preserve">Компания участвует организованной </w:t>
      </w:r>
      <w:r w:rsidR="00FE08AB" w:rsidRPr="006328D1">
        <w:rPr>
          <w:rFonts w:ascii="GHEA Grapalat" w:hAnsi="GHEA Grapalat"/>
          <w:b/>
          <w:sz w:val="22"/>
          <w:szCs w:val="22"/>
        </w:rPr>
        <w:t>ГНО «Национальным центром по контролю и профилактике заболеваний»</w:t>
      </w:r>
      <w:r w:rsidR="00FE08AB" w:rsidRPr="006328D1">
        <w:rPr>
          <w:rFonts w:ascii="GHEA Grapalat" w:hAnsi="GHEA Grapalat"/>
          <w:b/>
          <w:i/>
          <w:sz w:val="22"/>
          <w:szCs w:val="22"/>
        </w:rPr>
        <w:t xml:space="preserve"> </w:t>
      </w:r>
      <w:r w:rsidR="00FE08AB" w:rsidRPr="006328D1">
        <w:rPr>
          <w:rFonts w:ascii="GHEA Grapalat" w:hAnsi="GHEA Grapalat"/>
          <w:b/>
          <w:sz w:val="22"/>
          <w:szCs w:val="22"/>
        </w:rPr>
        <w:t>МЗ РА</w:t>
      </w:r>
      <w:r w:rsidR="00FE08AB" w:rsidRPr="00B138F3">
        <w:rPr>
          <w:rFonts w:ascii="GHEA Grapalat" w:hAnsi="GHEA Grapalat"/>
          <w:spacing w:val="-6"/>
        </w:rPr>
        <w:t xml:space="preserve"> (далее — Заказчик) </w:t>
      </w:r>
      <w:r w:rsidR="00FE08AB" w:rsidRPr="00B138F3">
        <w:rPr>
          <w:rFonts w:ascii="GHEA Grapalat" w:hAnsi="GHEA Grapalat"/>
        </w:rPr>
        <w:t xml:space="preserve">процедуре закупок под кодом </w:t>
      </w:r>
      <w:r w:rsidR="00FE08AB" w:rsidRPr="0091710E">
        <w:rPr>
          <w:rFonts w:ascii="GHEA Grapalat" w:hAnsi="GHEA Grapalat"/>
          <w:b/>
          <w:i/>
        </w:rPr>
        <w:t>«</w:t>
      </w:r>
      <w:r w:rsidR="00FE08AB">
        <w:rPr>
          <w:rFonts w:ascii="GHEA Grapalat" w:hAnsi="GHEA Grapalat"/>
          <w:b/>
        </w:rPr>
        <w:t>GHAShDzB-HVKAK-2023-50</w:t>
      </w:r>
      <w:r w:rsidR="00FE08AB" w:rsidRPr="00161BB6">
        <w:rPr>
          <w:rFonts w:ascii="GHEA Grapalat" w:hAnsi="GHEA Grapalat"/>
          <w:b/>
        </w:rPr>
        <w:t>»</w:t>
      </w:r>
      <w:r w:rsidR="00FE08AB">
        <w:rPr>
          <w:rFonts w:ascii="GHEA Grapalat" w:hAnsi="GHEA Grapalat"/>
          <w:b/>
        </w:rPr>
        <w:t>.</w:t>
      </w:r>
    </w:p>
    <w:p w:rsidR="000A214C" w:rsidRPr="00B138F3" w:rsidRDefault="000A214C" w:rsidP="00FE08AB">
      <w:pPr>
        <w:widowControl w:val="0"/>
        <w:tabs>
          <w:tab w:val="left" w:pos="567"/>
        </w:tabs>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9B7C1A">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9B7C1A">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9B7C1A">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9B7C1A">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9B7C1A">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9B7C1A">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9B7C1A">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9B7C1A">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9B7C1A">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9B7C1A">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9B7C1A">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9B7C1A">
      <w:pPr>
        <w:widowControl w:val="0"/>
        <w:contextualSpacing/>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9B7C1A">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9B7C1A">
      <w:pPr>
        <w:widowControl w:val="0"/>
        <w:tabs>
          <w:tab w:val="left" w:pos="1134"/>
        </w:tabs>
        <w:ind w:firstLine="567"/>
        <w:contextualSpacing/>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F331AD" w:rsidRPr="00B138F3" w:rsidRDefault="00F331AD" w:rsidP="009B7C1A">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9B7C1A">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F331AD" w:rsidRPr="00B138F3" w:rsidRDefault="00F331AD" w:rsidP="009B7C1A">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9B7C1A">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9B7C1A">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9B7C1A">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9B7C1A">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9B7C1A">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9B7C1A">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9B7C1A">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9B7C1A">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9B7C1A">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9B7C1A">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9B7C1A">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9B7C1A">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9B7C1A">
      <w:pPr>
        <w:widowControl w:val="0"/>
        <w:ind w:right="4250"/>
        <w:contextualSpacing/>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9B7C1A">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B7C1A">
            <w:pPr>
              <w:widowControl w:val="0"/>
              <w:tabs>
                <w:tab w:val="left" w:pos="3402"/>
              </w:tabs>
              <w:ind w:left="360"/>
              <w:contextualSpacing/>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B7C1A">
            <w:pPr>
              <w:widowControl w:val="0"/>
              <w:tabs>
                <w:tab w:val="left" w:pos="855"/>
              </w:tabs>
              <w:ind w:left="360"/>
              <w:contextualSpacing/>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B7C1A">
            <w:pPr>
              <w:widowControl w:val="0"/>
              <w:tabs>
                <w:tab w:val="left" w:pos="3390"/>
              </w:tabs>
              <w:ind w:left="322"/>
              <w:contextualSpacing/>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B7C1A">
            <w:pPr>
              <w:widowControl w:val="0"/>
              <w:tabs>
                <w:tab w:val="left" w:pos="855"/>
              </w:tabs>
              <w:ind w:left="360"/>
              <w:contextualSpacing/>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B7C1A">
            <w:pPr>
              <w:widowControl w:val="0"/>
              <w:tabs>
                <w:tab w:val="left" w:pos="855"/>
              </w:tabs>
              <w:ind w:left="360"/>
              <w:contextualSpacing/>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B7C1A">
            <w:pPr>
              <w:widowControl w:val="0"/>
              <w:tabs>
                <w:tab w:val="left" w:pos="855"/>
              </w:tabs>
              <w:ind w:left="360"/>
              <w:contextualSpacing/>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B7C1A">
            <w:pPr>
              <w:widowControl w:val="0"/>
              <w:tabs>
                <w:tab w:val="left" w:pos="855"/>
              </w:tabs>
              <w:ind w:left="360"/>
              <w:contextualSpacing/>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B7C1A">
            <w:pPr>
              <w:widowControl w:val="0"/>
              <w:tabs>
                <w:tab w:val="left" w:pos="855"/>
              </w:tabs>
              <w:ind w:left="360"/>
              <w:contextualSpacing/>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E08AB"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08AB" w:rsidRPr="00E063D7" w:rsidRDefault="00FE08AB" w:rsidP="00FE08A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FE08AB"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08AB" w:rsidRPr="00E063D7" w:rsidRDefault="00FE08AB" w:rsidP="00FE08A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FE08AB"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08AB" w:rsidRPr="00E063D7" w:rsidRDefault="00FE08AB" w:rsidP="00FE08A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FE08AB"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08AB" w:rsidRPr="00E063D7" w:rsidRDefault="00FE08AB" w:rsidP="00FE08A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FE08AB"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08AB" w:rsidRPr="00E063D7" w:rsidRDefault="00FE08AB" w:rsidP="00FE08A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B7C1A">
            <w:pPr>
              <w:widowControl w:val="0"/>
              <w:tabs>
                <w:tab w:val="left" w:pos="855"/>
              </w:tabs>
              <w:ind w:left="360"/>
              <w:contextualSpacing/>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B7C1A">
            <w:pPr>
              <w:widowControl w:val="0"/>
              <w:tabs>
                <w:tab w:val="left" w:pos="855"/>
              </w:tabs>
              <w:ind w:left="360"/>
              <w:contextualSpacing/>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B7C1A">
            <w:pPr>
              <w:widowControl w:val="0"/>
              <w:tabs>
                <w:tab w:val="left" w:pos="855"/>
              </w:tabs>
              <w:ind w:left="360"/>
              <w:contextualSpacing/>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B7C1A">
            <w:pPr>
              <w:widowControl w:val="0"/>
              <w:tabs>
                <w:tab w:val="left" w:pos="855"/>
              </w:tabs>
              <w:ind w:left="360"/>
              <w:contextualSpacing/>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B7C1A">
            <w:pPr>
              <w:widowControl w:val="0"/>
              <w:tabs>
                <w:tab w:val="left" w:pos="855"/>
              </w:tabs>
              <w:ind w:left="360"/>
              <w:contextualSpacing/>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B7C1A">
            <w:pPr>
              <w:widowControl w:val="0"/>
              <w:tabs>
                <w:tab w:val="left" w:pos="855"/>
              </w:tabs>
              <w:ind w:left="360"/>
              <w:contextualSpacing/>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B7C1A">
            <w:pPr>
              <w:widowControl w:val="0"/>
              <w:tabs>
                <w:tab w:val="left" w:pos="855"/>
              </w:tabs>
              <w:ind w:left="360"/>
              <w:contextualSpacing/>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B7C1A">
            <w:pPr>
              <w:widowControl w:val="0"/>
              <w:tabs>
                <w:tab w:val="left" w:pos="851"/>
              </w:tabs>
              <w:contextualSpacing/>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B7C1A">
            <w:pPr>
              <w:widowControl w:val="0"/>
              <w:contextualSpacing/>
              <w:rPr>
                <w:rFonts w:ascii="GHEA Grapalat" w:hAnsi="GHEA Grapalat" w:cs="Sylfaen"/>
              </w:rPr>
            </w:pPr>
          </w:p>
          <w:p w:rsidR="00BE2572" w:rsidRPr="00B138F3" w:rsidRDefault="00BE2572" w:rsidP="009B7C1A">
            <w:pPr>
              <w:widowControl w:val="0"/>
              <w:contextualSpacing/>
              <w:jc w:val="right"/>
              <w:rPr>
                <w:rFonts w:ascii="GHEA Grapalat" w:hAnsi="GHEA Grapalat" w:cs="Tahoma"/>
              </w:rPr>
            </w:pPr>
            <w:r w:rsidRPr="00B138F3">
              <w:rPr>
                <w:rFonts w:ascii="GHEA Grapalat" w:hAnsi="GHEA Grapalat"/>
              </w:rPr>
              <w:t>/____________________/</w:t>
            </w:r>
          </w:p>
          <w:p w:rsidR="00BE2572" w:rsidRPr="00B138F3" w:rsidRDefault="00BE2572" w:rsidP="009B7C1A">
            <w:pPr>
              <w:widowControl w:val="0"/>
              <w:contextualSpacing/>
              <w:rPr>
                <w:rFonts w:ascii="GHEA Grapalat" w:hAnsi="GHEA Grapalat" w:cs="Sylfaen"/>
              </w:rPr>
            </w:pPr>
          </w:p>
          <w:p w:rsidR="00BE2572" w:rsidRPr="00B138F3" w:rsidRDefault="00BE2572" w:rsidP="009B7C1A">
            <w:pPr>
              <w:widowControl w:val="0"/>
              <w:contextualSpacing/>
              <w:jc w:val="right"/>
              <w:rPr>
                <w:rFonts w:ascii="GHEA Grapalat" w:hAnsi="GHEA Grapalat" w:cs="Sylfaen"/>
              </w:rPr>
            </w:pPr>
            <w:r w:rsidRPr="00B138F3">
              <w:rPr>
                <w:rFonts w:ascii="GHEA Grapalat" w:hAnsi="GHEA Grapalat"/>
              </w:rPr>
              <w:t>/____________________/</w:t>
            </w:r>
          </w:p>
          <w:p w:rsidR="00BE2572" w:rsidRPr="00B138F3" w:rsidRDefault="00BE2572" w:rsidP="009B7C1A">
            <w:pPr>
              <w:widowControl w:val="0"/>
              <w:contextualSpacing/>
              <w:rPr>
                <w:rFonts w:ascii="GHEA Grapalat" w:hAnsi="GHEA Grapalat" w:cs="Sylfaen"/>
              </w:rPr>
            </w:pPr>
          </w:p>
          <w:p w:rsidR="00BE2572" w:rsidRPr="00B138F3" w:rsidRDefault="00BE2572" w:rsidP="009B7C1A">
            <w:pPr>
              <w:widowControl w:val="0"/>
              <w:tabs>
                <w:tab w:val="left" w:pos="4545"/>
              </w:tabs>
              <w:contextualSpacing/>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9B7C1A">
            <w:pPr>
              <w:widowControl w:val="0"/>
              <w:contextualSpacing/>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B7C1A">
            <w:pPr>
              <w:widowControl w:val="0"/>
              <w:tabs>
                <w:tab w:val="left" w:pos="905"/>
              </w:tabs>
              <w:contextualSpacing/>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B7C1A">
            <w:pPr>
              <w:widowControl w:val="0"/>
              <w:contextualSpacing/>
              <w:rPr>
                <w:rFonts w:ascii="GHEA Grapalat" w:hAnsi="GHEA Grapalat" w:cs="Sylfaen"/>
              </w:rPr>
            </w:pPr>
          </w:p>
          <w:p w:rsidR="00BE2572" w:rsidRPr="00B138F3" w:rsidRDefault="00BE2572" w:rsidP="009B7C1A">
            <w:pPr>
              <w:widowControl w:val="0"/>
              <w:contextualSpacing/>
              <w:jc w:val="right"/>
              <w:rPr>
                <w:rFonts w:ascii="GHEA Grapalat" w:hAnsi="GHEA Grapalat" w:cs="Sylfaen"/>
              </w:rPr>
            </w:pPr>
            <w:r w:rsidRPr="00B138F3">
              <w:rPr>
                <w:rFonts w:ascii="GHEA Grapalat" w:hAnsi="GHEA Grapalat"/>
              </w:rPr>
              <w:t>/____________________/</w:t>
            </w:r>
          </w:p>
          <w:p w:rsidR="00BE2572" w:rsidRPr="00B138F3" w:rsidRDefault="00BE2572" w:rsidP="009B7C1A">
            <w:pPr>
              <w:widowControl w:val="0"/>
              <w:contextualSpacing/>
              <w:jc w:val="right"/>
              <w:rPr>
                <w:rFonts w:ascii="GHEA Grapalat" w:hAnsi="GHEA Grapalat" w:cs="Tahoma"/>
              </w:rPr>
            </w:pPr>
          </w:p>
          <w:p w:rsidR="00BE2572" w:rsidRPr="00B138F3" w:rsidRDefault="00BE2572" w:rsidP="009B7C1A">
            <w:pPr>
              <w:widowControl w:val="0"/>
              <w:contextualSpacing/>
              <w:jc w:val="right"/>
              <w:rPr>
                <w:rFonts w:ascii="GHEA Grapalat" w:hAnsi="GHEA Grapalat" w:cs="Sylfaen"/>
              </w:rPr>
            </w:pPr>
            <w:r w:rsidRPr="00B138F3">
              <w:rPr>
                <w:rFonts w:ascii="GHEA Grapalat" w:hAnsi="GHEA Grapalat"/>
              </w:rPr>
              <w:t>/____________________/</w:t>
            </w:r>
          </w:p>
          <w:p w:rsidR="00BE2572" w:rsidRPr="00B138F3" w:rsidRDefault="00BE2572" w:rsidP="009B7C1A">
            <w:pPr>
              <w:widowControl w:val="0"/>
              <w:contextualSpacing/>
              <w:rPr>
                <w:rFonts w:ascii="GHEA Grapalat" w:hAnsi="GHEA Grapalat" w:cs="Sylfaen"/>
              </w:rPr>
            </w:pPr>
          </w:p>
          <w:p w:rsidR="00BE2572" w:rsidRPr="00B138F3" w:rsidRDefault="00BE2572" w:rsidP="009B7C1A">
            <w:pPr>
              <w:widowControl w:val="0"/>
              <w:tabs>
                <w:tab w:val="left" w:pos="4539"/>
              </w:tabs>
              <w:contextualSpacing/>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B7C1A">
            <w:pPr>
              <w:widowControl w:val="0"/>
              <w:contextualSpacing/>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B7C1A">
            <w:pPr>
              <w:widowControl w:val="0"/>
              <w:contextualSpacing/>
              <w:rPr>
                <w:rFonts w:ascii="GHEA Grapalat" w:hAnsi="GHEA Grapalat"/>
              </w:rPr>
            </w:pPr>
          </w:p>
          <w:p w:rsidR="00BE2572" w:rsidRPr="00B138F3" w:rsidRDefault="00BE2572" w:rsidP="009B7C1A">
            <w:pPr>
              <w:widowControl w:val="0"/>
              <w:contextualSpacing/>
              <w:jc w:val="right"/>
              <w:rPr>
                <w:rFonts w:ascii="GHEA Grapalat" w:hAnsi="GHEA Grapalat" w:cs="Tahoma"/>
              </w:rPr>
            </w:pPr>
            <w:r w:rsidRPr="00B138F3">
              <w:rPr>
                <w:rFonts w:ascii="GHEA Grapalat" w:hAnsi="GHEA Grapalat"/>
              </w:rPr>
              <w:t>/____________________/</w:t>
            </w:r>
          </w:p>
          <w:p w:rsidR="00BE2572" w:rsidRPr="00B138F3" w:rsidRDefault="00BE2572" w:rsidP="009B7C1A">
            <w:pPr>
              <w:widowControl w:val="0"/>
              <w:ind w:left="3828" w:right="13"/>
              <w:contextualSpacing/>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B7C1A">
            <w:pPr>
              <w:widowControl w:val="0"/>
              <w:contextualSpacing/>
              <w:rPr>
                <w:rFonts w:ascii="GHEA Grapalat" w:hAnsi="GHEA Grapalat" w:cs="Tahoma"/>
              </w:rPr>
            </w:pPr>
          </w:p>
          <w:p w:rsidR="00BE2572" w:rsidRPr="00B138F3" w:rsidRDefault="00BE2572" w:rsidP="009B7C1A">
            <w:pPr>
              <w:widowControl w:val="0"/>
              <w:contextualSpacing/>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B7C1A">
            <w:pPr>
              <w:widowControl w:val="0"/>
              <w:contextualSpacing/>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B7C1A">
            <w:pPr>
              <w:widowControl w:val="0"/>
              <w:contextualSpacing/>
              <w:rPr>
                <w:rFonts w:ascii="GHEA Grapalat" w:hAnsi="GHEA Grapalat" w:cs="Tahoma"/>
              </w:rPr>
            </w:pPr>
          </w:p>
          <w:p w:rsidR="00BE2572" w:rsidRPr="00B138F3" w:rsidRDefault="00BE2572" w:rsidP="009B7C1A">
            <w:pPr>
              <w:widowControl w:val="0"/>
              <w:contextualSpacing/>
              <w:jc w:val="right"/>
              <w:rPr>
                <w:rFonts w:ascii="GHEA Grapalat" w:hAnsi="GHEA Grapalat" w:cs="Tahoma"/>
              </w:rPr>
            </w:pPr>
            <w:r w:rsidRPr="00B138F3">
              <w:rPr>
                <w:rFonts w:ascii="GHEA Grapalat" w:hAnsi="GHEA Grapalat"/>
              </w:rPr>
              <w:t>/____________________/</w:t>
            </w:r>
          </w:p>
          <w:p w:rsidR="00BE2572" w:rsidRPr="00B138F3" w:rsidRDefault="00BE2572" w:rsidP="009B7C1A">
            <w:pPr>
              <w:widowControl w:val="0"/>
              <w:ind w:right="983"/>
              <w:contextualSpacing/>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B7C1A">
            <w:pPr>
              <w:widowControl w:val="0"/>
              <w:contextualSpacing/>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B7C1A">
            <w:pPr>
              <w:widowControl w:val="0"/>
              <w:tabs>
                <w:tab w:val="left" w:pos="4678"/>
              </w:tabs>
              <w:contextualSpacing/>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B7C1A">
            <w:pPr>
              <w:widowControl w:val="0"/>
              <w:contextualSpacing/>
              <w:rPr>
                <w:rFonts w:ascii="GHEA Grapalat" w:hAnsi="GHEA Grapalat" w:cs="Sylfaen"/>
              </w:rPr>
            </w:pPr>
          </w:p>
          <w:p w:rsidR="00BE2572" w:rsidRPr="00B138F3" w:rsidRDefault="00BE2572" w:rsidP="009B7C1A">
            <w:pPr>
              <w:widowControl w:val="0"/>
              <w:ind w:right="155"/>
              <w:contextualSpacing/>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B7C1A">
            <w:pPr>
              <w:widowControl w:val="0"/>
              <w:tabs>
                <w:tab w:val="left" w:pos="4554"/>
              </w:tabs>
              <w:contextualSpacing/>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B7C1A">
            <w:pPr>
              <w:widowControl w:val="0"/>
              <w:contextualSpacing/>
              <w:rPr>
                <w:rFonts w:ascii="GHEA Grapalat" w:hAnsi="GHEA Grapalat"/>
              </w:rPr>
            </w:pPr>
          </w:p>
          <w:p w:rsidR="00BE2572" w:rsidRPr="00B138F3" w:rsidRDefault="00BE2572" w:rsidP="009B7C1A">
            <w:pPr>
              <w:widowControl w:val="0"/>
              <w:contextualSpacing/>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9B7C1A">
      <w:pPr>
        <w:widowControl w:val="0"/>
        <w:contextualSpacing/>
        <w:jc w:val="center"/>
        <w:rPr>
          <w:rFonts w:ascii="GHEA Grapalat" w:hAnsi="GHEA Grapalat" w:cs="Sylfaen"/>
        </w:rPr>
      </w:pPr>
    </w:p>
    <w:p w:rsidR="00BE2572" w:rsidRPr="00B138F3" w:rsidRDefault="00BE2572" w:rsidP="009B7C1A">
      <w:pPr>
        <w:contextualSpacing/>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9B7C1A">
      <w:pPr>
        <w:contextualSpacing/>
        <w:rPr>
          <w:rFonts w:ascii="GHEA Grapalat" w:hAnsi="GHEA Grapalat" w:cs="Sylfaen"/>
        </w:rPr>
      </w:pPr>
      <w:r w:rsidRPr="00B138F3">
        <w:rPr>
          <w:rFonts w:ascii="GHEA Grapalat" w:hAnsi="GHEA Grapalat" w:cs="Sylfaen"/>
        </w:rPr>
        <w:br w:type="page"/>
      </w:r>
    </w:p>
    <w:p w:rsidR="00BE2572" w:rsidRPr="00B138F3" w:rsidRDefault="00BE2572" w:rsidP="009B7C1A">
      <w:pPr>
        <w:widowControl w:val="0"/>
        <w:ind w:left="567" w:right="565"/>
        <w:contextualSpacing/>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B7C1A">
            <w:pPr>
              <w:widowControl w:val="0"/>
              <w:contextualSpacing/>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B7C1A">
            <w:pPr>
              <w:widowControl w:val="0"/>
              <w:contextualSpacing/>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B7C1A">
            <w:pPr>
              <w:widowControl w:val="0"/>
              <w:contextualSpacing/>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9B7C1A">
            <w:pPr>
              <w:widowControl w:val="0"/>
              <w:contextualSpacing/>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B7C1A">
            <w:pPr>
              <w:widowControl w:val="0"/>
              <w:contextualSpacing/>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B7C1A">
            <w:pPr>
              <w:widowControl w:val="0"/>
              <w:contextualSpacing/>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B7C1A">
            <w:pPr>
              <w:widowControl w:val="0"/>
              <w:contextualSpacing/>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B7C1A">
            <w:pPr>
              <w:widowControl w:val="0"/>
              <w:contextualSpacing/>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B7C1A">
            <w:pPr>
              <w:widowControl w:val="0"/>
              <w:contextualSpacing/>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B7C1A">
            <w:pPr>
              <w:widowControl w:val="0"/>
              <w:contextualSpacing/>
              <w:jc w:val="center"/>
              <w:rPr>
                <w:rFonts w:ascii="GHEA Grapalat" w:hAnsi="GHEA Grapalat"/>
                <w:sz w:val="18"/>
                <w:szCs w:val="18"/>
              </w:rPr>
            </w:pPr>
          </w:p>
        </w:tc>
      </w:tr>
    </w:tbl>
    <w:p w:rsidR="00BE2572" w:rsidRPr="00B138F3" w:rsidRDefault="00BE2572" w:rsidP="009B7C1A">
      <w:pPr>
        <w:widowControl w:val="0"/>
        <w:ind w:left="567" w:right="565"/>
        <w:contextualSpacing/>
        <w:jc w:val="center"/>
        <w:rPr>
          <w:rFonts w:ascii="GHEA Grapalat" w:hAnsi="GHEA Grapalat"/>
          <w:b/>
        </w:rPr>
      </w:pPr>
    </w:p>
    <w:p w:rsidR="00BE2572" w:rsidRPr="00B138F3" w:rsidRDefault="00BE2572" w:rsidP="009B7C1A">
      <w:pPr>
        <w:widowControl w:val="0"/>
        <w:ind w:left="567" w:right="565"/>
        <w:contextualSpacing/>
        <w:jc w:val="center"/>
        <w:rPr>
          <w:rFonts w:ascii="GHEA Grapalat" w:hAnsi="GHEA Grapalat"/>
          <w:b/>
        </w:rPr>
      </w:pPr>
    </w:p>
    <w:p w:rsidR="00BE2572" w:rsidRPr="00B138F3" w:rsidRDefault="00BE2572" w:rsidP="009B7C1A">
      <w:pPr>
        <w:widowControl w:val="0"/>
        <w:ind w:left="567" w:right="565"/>
        <w:contextualSpacing/>
        <w:jc w:val="center"/>
        <w:rPr>
          <w:rFonts w:ascii="GHEA Grapalat" w:hAnsi="GHEA Grapalat"/>
          <w:b/>
        </w:rPr>
      </w:pPr>
    </w:p>
    <w:p w:rsidR="00BE2572" w:rsidRPr="00B138F3" w:rsidRDefault="00BE2572" w:rsidP="009B7C1A">
      <w:pPr>
        <w:widowControl w:val="0"/>
        <w:ind w:left="567" w:right="565"/>
        <w:contextualSpacing/>
        <w:jc w:val="center"/>
        <w:rPr>
          <w:rFonts w:ascii="GHEA Grapalat" w:hAnsi="GHEA Grapalat"/>
          <w:b/>
        </w:rPr>
      </w:pPr>
    </w:p>
    <w:p w:rsidR="00BE2572" w:rsidRPr="00B138F3" w:rsidRDefault="00BE2572" w:rsidP="009B7C1A">
      <w:pPr>
        <w:widowControl w:val="0"/>
        <w:ind w:left="567" w:right="565"/>
        <w:contextualSpacing/>
        <w:jc w:val="center"/>
        <w:rPr>
          <w:rFonts w:ascii="GHEA Grapalat" w:hAnsi="GHEA Grapalat"/>
          <w:b/>
        </w:rPr>
      </w:pPr>
    </w:p>
    <w:p w:rsidR="00BE2572" w:rsidRPr="00B138F3" w:rsidRDefault="00BE2572" w:rsidP="009B7C1A">
      <w:pPr>
        <w:widowControl w:val="0"/>
        <w:ind w:left="567" w:right="565"/>
        <w:contextualSpacing/>
        <w:jc w:val="center"/>
        <w:rPr>
          <w:rFonts w:ascii="GHEA Grapalat" w:hAnsi="GHEA Grapalat"/>
          <w:b/>
        </w:rPr>
      </w:pPr>
    </w:p>
    <w:p w:rsidR="00BE2572" w:rsidRPr="00B138F3" w:rsidRDefault="00BE2572" w:rsidP="009B7C1A">
      <w:pPr>
        <w:widowControl w:val="0"/>
        <w:ind w:left="567" w:right="565"/>
        <w:contextualSpacing/>
        <w:jc w:val="center"/>
        <w:rPr>
          <w:rFonts w:ascii="GHEA Grapalat" w:hAnsi="GHEA Grapalat"/>
          <w:b/>
        </w:rPr>
      </w:pPr>
    </w:p>
    <w:p w:rsidR="00BE2572" w:rsidRPr="00B138F3" w:rsidRDefault="00BE2572" w:rsidP="009B7C1A">
      <w:pPr>
        <w:widowControl w:val="0"/>
        <w:ind w:left="567" w:right="565"/>
        <w:contextualSpacing/>
        <w:jc w:val="center"/>
        <w:rPr>
          <w:rFonts w:ascii="GHEA Grapalat" w:hAnsi="GHEA Grapalat"/>
          <w:b/>
        </w:rPr>
      </w:pPr>
    </w:p>
    <w:p w:rsidR="00BE2572" w:rsidRPr="00B138F3" w:rsidRDefault="00BE2572" w:rsidP="009B7C1A">
      <w:pPr>
        <w:widowControl w:val="0"/>
        <w:ind w:left="567" w:right="565"/>
        <w:contextualSpacing/>
        <w:jc w:val="center"/>
        <w:rPr>
          <w:rFonts w:ascii="GHEA Grapalat" w:hAnsi="GHEA Grapalat"/>
          <w:b/>
        </w:rPr>
      </w:pPr>
    </w:p>
    <w:p w:rsidR="00BE2572" w:rsidRPr="00B138F3" w:rsidRDefault="00BE2572" w:rsidP="009B7C1A">
      <w:pPr>
        <w:widowControl w:val="0"/>
        <w:ind w:left="567" w:right="565"/>
        <w:contextualSpacing/>
        <w:jc w:val="center"/>
        <w:rPr>
          <w:rFonts w:ascii="GHEA Grapalat" w:hAnsi="GHEA Grapalat"/>
          <w:b/>
        </w:rPr>
      </w:pPr>
    </w:p>
    <w:p w:rsidR="000A214C" w:rsidRPr="00B138F3" w:rsidRDefault="000A214C" w:rsidP="009B7C1A">
      <w:pPr>
        <w:widowControl w:val="0"/>
        <w:contextualSpacing/>
        <w:jc w:val="both"/>
        <w:rPr>
          <w:rFonts w:ascii="GHEA Grapalat" w:hAnsi="GHEA Grapalat"/>
        </w:rPr>
      </w:pPr>
      <w:r w:rsidRPr="00B138F3">
        <w:rPr>
          <w:rFonts w:ascii="GHEA Grapalat" w:hAnsi="GHEA Grapalat"/>
        </w:rPr>
        <w:br w:type="page"/>
      </w:r>
    </w:p>
    <w:p w:rsidR="007D0798" w:rsidRPr="00742B79" w:rsidRDefault="007D0798" w:rsidP="009B7C1A">
      <w:pPr>
        <w:widowControl w:val="0"/>
        <w:ind w:firstLine="567"/>
        <w:contextualSpacing/>
        <w:jc w:val="right"/>
        <w:rPr>
          <w:rFonts w:ascii="GHEA Grapalat" w:hAnsi="GHEA Grapalat" w:cs="Arial"/>
          <w:b/>
          <w:lang w:val="hy-AM"/>
        </w:rPr>
      </w:pPr>
      <w:r w:rsidRPr="00742B79">
        <w:rPr>
          <w:rFonts w:ascii="GHEA Grapalat" w:hAnsi="GHEA Grapalat"/>
          <w:b/>
        </w:rPr>
        <w:t>Приложение № 5</w:t>
      </w:r>
      <w:r w:rsidRPr="00742B79">
        <w:rPr>
          <w:rFonts w:ascii="GHEA Grapalat" w:hAnsi="GHEA Grapalat"/>
          <w:b/>
          <w:lang w:val="hy-AM"/>
        </w:rPr>
        <w:t>.2</w:t>
      </w:r>
    </w:p>
    <w:p w:rsidR="007D0798" w:rsidRPr="00742B79" w:rsidRDefault="007D0798" w:rsidP="009B7C1A">
      <w:pPr>
        <w:pStyle w:val="31"/>
        <w:widowControl w:val="0"/>
        <w:spacing w:line="240" w:lineRule="auto"/>
        <w:contextualSpacing/>
        <w:jc w:val="right"/>
        <w:rPr>
          <w:rFonts w:ascii="GHEA Grapalat" w:hAnsi="GHEA Grapalat" w:cs="Arial"/>
          <w:b/>
          <w:sz w:val="24"/>
          <w:szCs w:val="24"/>
        </w:rPr>
      </w:pPr>
      <w:r w:rsidRPr="00742B79">
        <w:rPr>
          <w:rFonts w:ascii="GHEA Grapalat" w:hAnsi="GHEA Grapalat"/>
          <w:b/>
          <w:sz w:val="24"/>
          <w:szCs w:val="24"/>
        </w:rPr>
        <w:t>к Приглашению под кодом "---BMAShDzB---/---"</w:t>
      </w:r>
      <w:r w:rsidRPr="00742B79">
        <w:rPr>
          <w:rStyle w:val="af6"/>
          <w:rFonts w:ascii="GHEA Grapalat" w:hAnsi="GHEA Grapalat"/>
          <w:b/>
          <w:sz w:val="24"/>
          <w:szCs w:val="24"/>
        </w:rPr>
        <w:footnoteReference w:customMarkFollows="1" w:id="6"/>
        <w:t>*</w:t>
      </w:r>
    </w:p>
    <w:p w:rsidR="007D0798" w:rsidRPr="00742B79" w:rsidRDefault="007D0798" w:rsidP="009B7C1A">
      <w:pPr>
        <w:widowControl w:val="0"/>
        <w:ind w:left="567" w:right="565"/>
        <w:contextualSpacing/>
        <w:jc w:val="center"/>
        <w:rPr>
          <w:rFonts w:ascii="GHEA Grapalat" w:hAnsi="GHEA Grapalat"/>
          <w:b/>
        </w:rPr>
      </w:pPr>
    </w:p>
    <w:p w:rsidR="007D0798" w:rsidRPr="00742B79" w:rsidRDefault="007D0798" w:rsidP="009B7C1A">
      <w:pPr>
        <w:pStyle w:val="31"/>
        <w:widowControl w:val="0"/>
        <w:spacing w:line="240" w:lineRule="auto"/>
        <w:contextualSpacing/>
        <w:jc w:val="center"/>
        <w:rPr>
          <w:rFonts w:ascii="GHEA Grapalat" w:hAnsi="GHEA Grapalat"/>
          <w:sz w:val="24"/>
          <w:szCs w:val="24"/>
          <w:lang w:val="hy-AM"/>
        </w:rPr>
      </w:pPr>
      <w:r w:rsidRPr="00742B79">
        <w:rPr>
          <w:rFonts w:ascii="GHEA Grapalat" w:hAnsi="GHEA Grapalat"/>
          <w:sz w:val="24"/>
          <w:szCs w:val="24"/>
        </w:rPr>
        <w:t xml:space="preserve">ГАРАНТИЯ </w:t>
      </w:r>
      <w:r w:rsidRPr="00742B79">
        <w:rPr>
          <w:rFonts w:ascii="GHEA Grapalat" w:hAnsi="GHEA Grapalat"/>
          <w:sz w:val="24"/>
          <w:szCs w:val="24"/>
          <w:lang w:val="en-US"/>
        </w:rPr>
        <w:t>N</w:t>
      </w:r>
      <w:r w:rsidRPr="00742B79">
        <w:rPr>
          <w:rFonts w:ascii="GHEA Grapalat" w:hAnsi="GHEA Grapalat"/>
          <w:sz w:val="24"/>
          <w:szCs w:val="24"/>
          <w:lang w:val="hy-AM"/>
        </w:rPr>
        <w:t>________</w:t>
      </w:r>
    </w:p>
    <w:p w:rsidR="007D0798" w:rsidRPr="00742B79" w:rsidRDefault="007D0798" w:rsidP="009B7C1A">
      <w:pPr>
        <w:widowControl w:val="0"/>
        <w:ind w:left="567" w:right="565"/>
        <w:contextualSpacing/>
        <w:jc w:val="center"/>
        <w:rPr>
          <w:rFonts w:ascii="GHEA Grapalat" w:hAnsi="GHEA Grapalat"/>
          <w:b/>
        </w:rPr>
      </w:pPr>
      <w:r w:rsidRPr="00742B79">
        <w:rPr>
          <w:rFonts w:ascii="GHEA Grapalat" w:hAnsi="GHEA Grapalat"/>
          <w:b/>
        </w:rPr>
        <w:t>(обеспечение предоплаты)</w:t>
      </w:r>
    </w:p>
    <w:p w:rsidR="007D0798" w:rsidRPr="00742B79" w:rsidRDefault="007D0798" w:rsidP="009B7C1A">
      <w:pPr>
        <w:widowControl w:val="0"/>
        <w:ind w:left="567" w:right="565"/>
        <w:contextualSpacing/>
        <w:jc w:val="center"/>
        <w:rPr>
          <w:rFonts w:ascii="GHEA Grapalat" w:hAnsi="GHEA Grapalat"/>
          <w:b/>
        </w:rPr>
      </w:pPr>
    </w:p>
    <w:p w:rsidR="007D0798" w:rsidRPr="00742B79" w:rsidRDefault="007D0798" w:rsidP="009B7C1A">
      <w:pPr>
        <w:pStyle w:val="af4"/>
        <w:shd w:val="clear" w:color="auto" w:fill="FFFFFF"/>
        <w:spacing w:before="0" w:beforeAutospacing="0" w:after="0" w:afterAutospacing="0"/>
        <w:contextualSpacing/>
        <w:jc w:val="both"/>
        <w:rPr>
          <w:rStyle w:val="af5"/>
          <w:rFonts w:ascii="GHEA Grapalat" w:eastAsiaTheme="minorHAnsi" w:hAnsi="GHEA Grapalat" w:cstheme="minorBidi"/>
          <w:b w:val="0"/>
          <w:bCs w:val="0"/>
        </w:rPr>
      </w:pPr>
      <w:r w:rsidRPr="00742B79">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42B79">
        <w:rPr>
          <w:rFonts w:eastAsiaTheme="minorHAnsi" w:cstheme="minorBidi"/>
        </w:rPr>
        <w:t>N</w:t>
      </w:r>
      <w:r w:rsidRPr="00742B79">
        <w:rPr>
          <w:rFonts w:eastAsiaTheme="minorHAnsi" w:cstheme="minorBidi"/>
          <w:lang w:val="hy-AM"/>
        </w:rPr>
        <w:t xml:space="preserve">  </w:t>
      </w:r>
      <w:r w:rsidRPr="00742B79">
        <w:rPr>
          <w:rStyle w:val="af5"/>
          <w:rFonts w:ascii="GHEA Grapalat" w:hAnsi="GHEA Grapalat"/>
          <w:sz w:val="20"/>
          <w:szCs w:val="20"/>
          <w:u w:val="single"/>
          <w:lang w:val="hy-AM"/>
        </w:rPr>
        <w:tab/>
      </w:r>
      <w:r w:rsidRPr="00742B79">
        <w:rPr>
          <w:rStyle w:val="af5"/>
          <w:rFonts w:ascii="GHEA Grapalat" w:hAnsi="GHEA Grapalat"/>
          <w:sz w:val="20"/>
          <w:szCs w:val="20"/>
          <w:u w:val="single"/>
        </w:rPr>
        <w:t>___________</w:t>
      </w:r>
      <w:r w:rsidRPr="00742B79">
        <w:rPr>
          <w:rFonts w:ascii="GHEA Grapalat" w:eastAsiaTheme="minorHAnsi" w:hAnsi="GHEA Grapalat" w:cstheme="minorBidi"/>
        </w:rPr>
        <w:t xml:space="preserve">заключаемым </w:t>
      </w:r>
      <w:proofErr w:type="gramStart"/>
      <w:r w:rsidRPr="00742B79">
        <w:rPr>
          <w:rFonts w:ascii="GHEA Grapalat" w:eastAsiaTheme="minorHAnsi" w:hAnsi="GHEA Grapalat" w:cstheme="minorBidi"/>
        </w:rPr>
        <w:t>между</w:t>
      </w:r>
      <w:proofErr w:type="gramEnd"/>
    </w:p>
    <w:p w:rsidR="007D0798" w:rsidRPr="00742B79" w:rsidRDefault="007D0798" w:rsidP="009B7C1A">
      <w:pPr>
        <w:pStyle w:val="af4"/>
        <w:shd w:val="clear" w:color="auto" w:fill="FFFFFF"/>
        <w:spacing w:before="0" w:beforeAutospacing="0" w:after="0" w:afterAutospacing="0"/>
        <w:contextualSpacing/>
        <w:jc w:val="both"/>
        <w:rPr>
          <w:rFonts w:ascii="GHEA Grapalat" w:eastAsiaTheme="minorHAnsi" w:hAnsi="GHEA Grapalat" w:cstheme="minorBidi"/>
        </w:rPr>
      </w:pPr>
      <w:r w:rsidRPr="00742B79">
        <w:rPr>
          <w:rStyle w:val="af5"/>
          <w:rFonts w:ascii="GHEA Grapalat" w:hAnsi="GHEA Grapalat"/>
          <w:sz w:val="20"/>
          <w:szCs w:val="20"/>
        </w:rPr>
        <w:t xml:space="preserve">                                                    </w:t>
      </w:r>
      <w:r w:rsidRPr="00742B79">
        <w:rPr>
          <w:rStyle w:val="af5"/>
          <w:rFonts w:ascii="GHEA Grapalat" w:hAnsi="GHEA Grapalat"/>
          <w:b w:val="0"/>
          <w:sz w:val="20"/>
          <w:szCs w:val="20"/>
        </w:rPr>
        <w:t xml:space="preserve">   </w:t>
      </w:r>
      <w:r w:rsidRPr="00742B79">
        <w:rPr>
          <w:rStyle w:val="af5"/>
          <w:rFonts w:ascii="GHEA Grapalat" w:hAnsi="GHEA Grapalat"/>
          <w:b w:val="0"/>
          <w:sz w:val="20"/>
          <w:szCs w:val="20"/>
          <w:lang w:val="hy-AM"/>
        </w:rPr>
        <w:tab/>
      </w:r>
      <w:r w:rsidRPr="00742B79">
        <w:rPr>
          <w:rStyle w:val="af5"/>
          <w:rFonts w:ascii="GHEA Grapalat" w:hAnsi="GHEA Grapalat"/>
          <w:b w:val="0"/>
          <w:sz w:val="20"/>
          <w:szCs w:val="20"/>
          <w:lang w:val="hy-AM"/>
        </w:rPr>
        <w:tab/>
      </w:r>
      <w:r w:rsidRPr="00742B79">
        <w:rPr>
          <w:rStyle w:val="af5"/>
          <w:rFonts w:ascii="GHEA Grapalat" w:hAnsi="GHEA Grapalat"/>
          <w:b w:val="0"/>
          <w:sz w:val="20"/>
          <w:szCs w:val="20"/>
        </w:rPr>
        <w:t xml:space="preserve">           </w:t>
      </w:r>
      <w:r w:rsidRPr="00742B79">
        <w:rPr>
          <w:rStyle w:val="af5"/>
          <w:rFonts w:ascii="GHEA Grapalat" w:hAnsi="GHEA Grapalat"/>
          <w:b w:val="0"/>
          <w:sz w:val="16"/>
          <w:szCs w:val="16"/>
        </w:rPr>
        <w:t>номер заключаемого договора</w:t>
      </w:r>
      <w:r w:rsidRPr="00742B79">
        <w:rPr>
          <w:rFonts w:ascii="GHEA Grapalat" w:eastAsiaTheme="minorHAnsi" w:hAnsi="GHEA Grapalat" w:cstheme="minorBidi"/>
        </w:rPr>
        <w:t xml:space="preserve"> </w:t>
      </w:r>
    </w:p>
    <w:p w:rsidR="007D0798" w:rsidRPr="00742B79" w:rsidRDefault="007D0798" w:rsidP="009B7C1A">
      <w:pPr>
        <w:pStyle w:val="af4"/>
        <w:shd w:val="clear" w:color="auto" w:fill="FFFFFF"/>
        <w:spacing w:before="0" w:beforeAutospacing="0" w:after="0" w:afterAutospacing="0"/>
        <w:ind w:left="-142"/>
        <w:contextualSpacing/>
        <w:rPr>
          <w:rStyle w:val="af5"/>
          <w:rFonts w:ascii="GHEA Grapalat" w:hAnsi="GHEA Grapalat"/>
          <w:b w:val="0"/>
          <w:bCs w:val="0"/>
          <w:sz w:val="20"/>
          <w:szCs w:val="20"/>
          <w:lang w:val="hy-AM"/>
        </w:rPr>
      </w:pPr>
      <w:r w:rsidRPr="00742B79">
        <w:rPr>
          <w:rFonts w:ascii="GHEA Grapalat" w:hAnsi="GHEA Grapalat"/>
          <w:sz w:val="20"/>
          <w:szCs w:val="20"/>
          <w:u w:val="single"/>
        </w:rPr>
        <w:t>______________________</w:t>
      </w:r>
      <w:r w:rsidRPr="00742B79">
        <w:rPr>
          <w:rFonts w:ascii="GHEA Grapalat" w:hAnsi="GHEA Grapalat"/>
          <w:sz w:val="20"/>
          <w:szCs w:val="20"/>
          <w:lang w:val="hy-AM"/>
        </w:rPr>
        <w:t xml:space="preserve"> </w:t>
      </w:r>
      <w:r w:rsidRPr="00742B79">
        <w:rPr>
          <w:rFonts w:ascii="GHEA Grapalat" w:eastAsiaTheme="minorHAnsi" w:hAnsi="GHEA Grapalat" w:cstheme="minorBidi"/>
        </w:rPr>
        <w:t xml:space="preserve">   (далее-бенефициар)   и</w:t>
      </w:r>
      <w:r w:rsidRPr="00742B79">
        <w:rPr>
          <w:rStyle w:val="af5"/>
          <w:rFonts w:ascii="GHEA Grapalat" w:hAnsi="GHEA Grapalat"/>
          <w:b w:val="0"/>
          <w:sz w:val="20"/>
          <w:szCs w:val="20"/>
        </w:rPr>
        <w:t xml:space="preserve">   </w:t>
      </w:r>
      <w:r w:rsidRPr="00742B79">
        <w:rPr>
          <w:rStyle w:val="af5"/>
          <w:rFonts w:ascii="GHEA Grapalat" w:hAnsi="GHEA Grapalat"/>
          <w:b w:val="0"/>
          <w:sz w:val="20"/>
          <w:szCs w:val="20"/>
          <w:u w:val="single"/>
          <w:lang w:val="hy-AM"/>
        </w:rPr>
        <w:tab/>
      </w:r>
      <w:r w:rsidRPr="00742B79">
        <w:rPr>
          <w:rStyle w:val="af5"/>
          <w:rFonts w:ascii="GHEA Grapalat" w:hAnsi="GHEA Grapalat"/>
          <w:b w:val="0"/>
          <w:sz w:val="20"/>
          <w:szCs w:val="20"/>
          <w:u w:val="single"/>
          <w:lang w:val="hy-AM"/>
        </w:rPr>
        <w:tab/>
      </w:r>
      <w:r w:rsidRPr="00742B79">
        <w:rPr>
          <w:rStyle w:val="af5"/>
          <w:rFonts w:ascii="GHEA Grapalat" w:hAnsi="GHEA Grapalat"/>
          <w:b w:val="0"/>
          <w:sz w:val="20"/>
          <w:szCs w:val="20"/>
          <w:u w:val="single"/>
          <w:lang w:val="hy-AM"/>
        </w:rPr>
        <w:tab/>
      </w:r>
      <w:r w:rsidRPr="00742B79">
        <w:rPr>
          <w:rStyle w:val="af5"/>
          <w:rFonts w:ascii="GHEA Grapalat" w:hAnsi="GHEA Grapalat"/>
          <w:b w:val="0"/>
          <w:sz w:val="20"/>
          <w:szCs w:val="20"/>
          <w:u w:val="single"/>
          <w:lang w:val="hy-AM"/>
        </w:rPr>
        <w:tab/>
      </w:r>
      <w:r w:rsidRPr="00742B79">
        <w:rPr>
          <w:rFonts w:eastAsiaTheme="minorHAnsi" w:cstheme="minorBidi"/>
        </w:rPr>
        <w:t xml:space="preserve">    </w:t>
      </w:r>
    </w:p>
    <w:p w:rsidR="007D0798" w:rsidRPr="00742B79" w:rsidRDefault="007D0798" w:rsidP="009B7C1A">
      <w:pPr>
        <w:pStyle w:val="af4"/>
        <w:shd w:val="clear" w:color="auto" w:fill="FFFFFF"/>
        <w:spacing w:before="0" w:beforeAutospacing="0" w:after="0" w:afterAutospacing="0"/>
        <w:ind w:left="-142"/>
        <w:contextualSpacing/>
        <w:rPr>
          <w:rStyle w:val="af5"/>
          <w:rFonts w:ascii="GHEA Grapalat" w:hAnsi="GHEA Grapalat"/>
          <w:b w:val="0"/>
          <w:sz w:val="16"/>
          <w:szCs w:val="16"/>
        </w:rPr>
      </w:pPr>
      <w:r w:rsidRPr="00742B79">
        <w:rPr>
          <w:rStyle w:val="af5"/>
          <w:rFonts w:ascii="GHEA Grapalat" w:hAnsi="GHEA Grapalat"/>
          <w:b w:val="0"/>
          <w:sz w:val="18"/>
          <w:szCs w:val="18"/>
        </w:rPr>
        <w:t xml:space="preserve"> </w:t>
      </w:r>
      <w:r w:rsidRPr="00742B79">
        <w:rPr>
          <w:rStyle w:val="af5"/>
          <w:rFonts w:ascii="GHEA Grapalat" w:hAnsi="GHEA Grapalat"/>
          <w:b w:val="0"/>
          <w:sz w:val="16"/>
          <w:szCs w:val="16"/>
        </w:rPr>
        <w:t>наименование заказчика                                                                  наименование отобранного участника</w:t>
      </w:r>
    </w:p>
    <w:p w:rsidR="007D0798" w:rsidRPr="00742B79" w:rsidRDefault="007D0798" w:rsidP="009B7C1A">
      <w:pPr>
        <w:pStyle w:val="af4"/>
        <w:shd w:val="clear" w:color="auto" w:fill="FFFFFF"/>
        <w:spacing w:before="0" w:beforeAutospacing="0" w:after="0" w:afterAutospacing="0"/>
        <w:ind w:left="-142"/>
        <w:contextualSpacing/>
        <w:rPr>
          <w:rFonts w:cs="Sylfaen"/>
          <w:sz w:val="16"/>
          <w:szCs w:val="16"/>
          <w:vertAlign w:val="superscript"/>
          <w:lang w:val="hy-AM"/>
        </w:rPr>
      </w:pPr>
      <w:r w:rsidRPr="00742B79">
        <w:rPr>
          <w:rStyle w:val="af5"/>
          <w:rFonts w:ascii="GHEA Grapalat" w:hAnsi="GHEA Grapalat"/>
          <w:b w:val="0"/>
          <w:sz w:val="16"/>
          <w:szCs w:val="16"/>
        </w:rPr>
        <w:t xml:space="preserve">                                                                </w:t>
      </w:r>
      <w:r w:rsidRPr="00742B79">
        <w:rPr>
          <w:rStyle w:val="af5"/>
          <w:rFonts w:ascii="GHEA Grapalat" w:hAnsi="GHEA Grapalat"/>
          <w:b w:val="0"/>
          <w:sz w:val="16"/>
          <w:szCs w:val="16"/>
          <w:lang w:val="hy-AM"/>
        </w:rPr>
        <w:tab/>
      </w:r>
    </w:p>
    <w:p w:rsidR="007D0798" w:rsidRPr="00742B79" w:rsidRDefault="007D0798" w:rsidP="009B7C1A">
      <w:pPr>
        <w:pStyle w:val="af4"/>
        <w:shd w:val="clear" w:color="auto" w:fill="FFFFFF"/>
        <w:spacing w:before="0" w:beforeAutospacing="0" w:after="0" w:afterAutospacing="0"/>
        <w:contextualSpacing/>
        <w:jc w:val="both"/>
        <w:rPr>
          <w:rFonts w:ascii="GHEA Grapalat" w:hAnsi="GHEA Grapalat"/>
          <w:sz w:val="20"/>
          <w:szCs w:val="20"/>
        </w:rPr>
      </w:pPr>
      <w:r w:rsidRPr="00742B79">
        <w:rPr>
          <w:rFonts w:eastAsiaTheme="minorHAnsi" w:cstheme="minorBidi"/>
        </w:rPr>
        <w:t>(</w:t>
      </w:r>
      <w:r w:rsidRPr="00742B79">
        <w:rPr>
          <w:rFonts w:ascii="GHEA Grapalat" w:eastAsiaTheme="minorHAnsi" w:hAnsi="GHEA Grapalat" w:cstheme="minorBidi"/>
        </w:rPr>
        <w:t xml:space="preserve">далее-принципал). </w:t>
      </w:r>
    </w:p>
    <w:p w:rsidR="007D0798" w:rsidRPr="00FC3A49" w:rsidRDefault="007D0798" w:rsidP="009B7C1A">
      <w:pPr>
        <w:pStyle w:val="af4"/>
        <w:shd w:val="clear" w:color="auto" w:fill="FFFFFF"/>
        <w:spacing w:before="0" w:beforeAutospacing="0" w:after="0" w:afterAutospacing="0"/>
        <w:ind w:firstLine="375"/>
        <w:contextualSpacing/>
        <w:jc w:val="both"/>
        <w:rPr>
          <w:rFonts w:ascii="GHEA Grapalat" w:eastAsiaTheme="minorHAnsi" w:hAnsi="GHEA Grapalat" w:cstheme="minorBidi"/>
          <w:color w:val="FF0000"/>
        </w:rPr>
      </w:pPr>
      <w:r w:rsidRPr="00FC3A49">
        <w:rPr>
          <w:rStyle w:val="af5"/>
          <w:rFonts w:ascii="GHEA Grapalat" w:hAnsi="GHEA Grapalat"/>
          <w:color w:val="FF0000"/>
          <w:sz w:val="20"/>
          <w:szCs w:val="20"/>
          <w:lang w:val="hy-AM"/>
        </w:rPr>
        <w:tab/>
      </w:r>
      <w:r w:rsidRPr="00FC3A49">
        <w:rPr>
          <w:rStyle w:val="af5"/>
          <w:rFonts w:ascii="GHEA Grapalat" w:hAnsi="GHEA Grapalat"/>
          <w:color w:val="FF0000"/>
          <w:sz w:val="20"/>
          <w:szCs w:val="20"/>
          <w:lang w:val="hy-AM"/>
        </w:rPr>
        <w:tab/>
      </w:r>
      <w:r w:rsidRPr="00FC3A49">
        <w:rPr>
          <w:rFonts w:eastAsiaTheme="minorHAnsi" w:cstheme="minorBidi"/>
          <w:color w:val="FF0000"/>
        </w:rPr>
        <w:t xml:space="preserve"> </w:t>
      </w:r>
    </w:p>
    <w:p w:rsidR="007D0798" w:rsidRPr="00616AAA" w:rsidRDefault="007D0798" w:rsidP="009B7C1A">
      <w:pPr>
        <w:pStyle w:val="af4"/>
        <w:shd w:val="clear" w:color="auto" w:fill="FFFFFF"/>
        <w:spacing w:before="0" w:beforeAutospacing="0" w:after="0" w:afterAutospacing="0"/>
        <w:contextualSpacing/>
        <w:jc w:val="both"/>
        <w:rPr>
          <w:rFonts w:ascii="GHEA Grapalat" w:eastAsiaTheme="minorHAnsi" w:hAnsi="GHEA Grapalat" w:cstheme="minorBidi"/>
          <w:lang w:val="hy-AM"/>
        </w:rPr>
      </w:pPr>
      <w:r w:rsidRPr="00616AAA">
        <w:rPr>
          <w:rFonts w:ascii="GHEA Grapalat" w:eastAsiaTheme="minorHAnsi" w:hAnsi="GHEA Grapalat" w:cstheme="minorBidi"/>
        </w:rPr>
        <w:t xml:space="preserve">  2.  По гарантии </w:t>
      </w:r>
      <w:r w:rsidRPr="00616AAA">
        <w:rPr>
          <w:rFonts w:ascii="GHEA Grapalat" w:eastAsiaTheme="minorHAnsi" w:hAnsi="GHEA Grapalat" w:cstheme="minorBidi"/>
          <w:lang w:val="hy-AM"/>
        </w:rPr>
        <w:t xml:space="preserve">---------------------------------------------------------------------------- </w:t>
      </w:r>
    </w:p>
    <w:p w:rsidR="007D0798" w:rsidRPr="00616AAA" w:rsidRDefault="007D0798" w:rsidP="009B7C1A">
      <w:pPr>
        <w:pStyle w:val="af4"/>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rsidR="007D0798" w:rsidRPr="00616AAA" w:rsidRDefault="007D0798" w:rsidP="009B7C1A">
      <w:pPr>
        <w:pStyle w:val="af4"/>
        <w:shd w:val="clear" w:color="auto" w:fill="FFFFFF"/>
        <w:spacing w:before="0" w:beforeAutospacing="0" w:after="0" w:afterAutospacing="0"/>
        <w:contextualSpacing/>
        <w:jc w:val="both"/>
        <w:rPr>
          <w:rFonts w:ascii="GHEA Grapalat" w:eastAsiaTheme="minorHAnsi" w:hAnsi="GHEA Grapalat" w:cstheme="minorBidi"/>
        </w:rPr>
      </w:pPr>
    </w:p>
    <w:p w:rsidR="007D0798" w:rsidRPr="00616AAA" w:rsidRDefault="007D0798" w:rsidP="009B7C1A">
      <w:pPr>
        <w:pStyle w:val="af4"/>
        <w:shd w:val="clear" w:color="auto" w:fill="FFFFFF"/>
        <w:spacing w:before="0" w:beforeAutospacing="0" w:after="0" w:afterAutospacing="0"/>
        <w:contextualSpacing/>
        <w:jc w:val="both"/>
        <w:rPr>
          <w:rFonts w:ascii="GHEA Grapalat" w:eastAsiaTheme="minorHAnsi" w:hAnsi="GHEA Grapalat" w:cstheme="minorBidi"/>
        </w:rPr>
      </w:pPr>
      <w:r w:rsidRPr="00616AAA">
        <w:rPr>
          <w:rFonts w:ascii="GHEA Grapalat" w:eastAsiaTheme="minorHAnsi" w:hAnsi="GHEA Grapalat" w:cstheme="minorBidi"/>
        </w:rPr>
        <w:t xml:space="preserve">(далее-лицо, </w:t>
      </w:r>
      <w:proofErr w:type="gramStart"/>
      <w:r w:rsidRPr="00616AAA">
        <w:rPr>
          <w:rFonts w:ascii="GHEA Grapalat" w:eastAsiaTheme="minorHAnsi" w:hAnsi="GHEA Grapalat" w:cstheme="minorBidi"/>
        </w:rPr>
        <w:t>выдающее</w:t>
      </w:r>
      <w:proofErr w:type="gramEnd"/>
      <w:r w:rsidRPr="00616AAA">
        <w:rPr>
          <w:rFonts w:ascii="GHEA Grapalat" w:eastAsiaTheme="minorHAnsi" w:hAnsi="GHEA Grapalat" w:cstheme="minorBidi"/>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7D0798" w:rsidRPr="00616AAA" w:rsidRDefault="007D0798" w:rsidP="009B7C1A">
      <w:pPr>
        <w:pStyle w:val="af4"/>
        <w:shd w:val="clear" w:color="auto" w:fill="FFFFFF"/>
        <w:spacing w:before="0" w:beforeAutospacing="0" w:after="0" w:afterAutospacing="0"/>
        <w:contextualSpacing/>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rsidR="007D0798" w:rsidRPr="00616AAA" w:rsidRDefault="007D0798" w:rsidP="009B7C1A">
      <w:pPr>
        <w:pStyle w:val="af4"/>
        <w:shd w:val="clear" w:color="auto" w:fill="FFFFFF"/>
        <w:spacing w:before="0" w:beforeAutospacing="0" w:after="0" w:afterAutospacing="0"/>
        <w:contextualSpacing/>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rsidR="007D0798" w:rsidRPr="00616AAA" w:rsidRDefault="007D0798" w:rsidP="009B7C1A">
      <w:pPr>
        <w:pStyle w:val="af4"/>
        <w:shd w:val="clear" w:color="auto" w:fill="FFFFFF"/>
        <w:spacing w:before="0" w:beforeAutospacing="0" w:after="0" w:afterAutospacing="0"/>
        <w:contextualSpacing/>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C5078">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7D0798" w:rsidRPr="00616AAA" w:rsidRDefault="007D0798" w:rsidP="009B7C1A">
      <w:pPr>
        <w:pStyle w:val="af4"/>
        <w:shd w:val="clear" w:color="auto" w:fill="FFFFFF"/>
        <w:spacing w:before="0" w:beforeAutospacing="0" w:after="0" w:afterAutospacing="0"/>
        <w:contextualSpacing/>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p>
    <w:p w:rsidR="007D0798" w:rsidRPr="00616AAA" w:rsidRDefault="007D0798" w:rsidP="009B7C1A">
      <w:pPr>
        <w:pStyle w:val="af4"/>
        <w:shd w:val="clear" w:color="auto" w:fill="FFFFFF"/>
        <w:spacing w:before="0" w:beforeAutospacing="0" w:after="0" w:afterAutospacing="0"/>
        <w:ind w:firstLine="375"/>
        <w:contextualSpacing/>
        <w:jc w:val="both"/>
        <w:rPr>
          <w:rStyle w:val="af5"/>
          <w:rFonts w:ascii="GHEA Grapalat" w:hAnsi="GHEA Grapalat"/>
          <w:b w:val="0"/>
          <w:bCs w:val="0"/>
          <w:sz w:val="20"/>
          <w:szCs w:val="20"/>
        </w:rPr>
      </w:pPr>
      <w:r w:rsidRPr="00616AAA">
        <w:rPr>
          <w:rStyle w:val="af5"/>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rsidR="007D0798" w:rsidRPr="00616AAA" w:rsidRDefault="007D0798" w:rsidP="009B7C1A">
      <w:pPr>
        <w:pStyle w:val="af4"/>
        <w:shd w:val="clear" w:color="auto" w:fill="FFFFFF"/>
        <w:spacing w:before="0" w:beforeAutospacing="0" w:after="0" w:afterAutospacing="0"/>
        <w:ind w:firstLine="375"/>
        <w:contextualSpacing/>
        <w:jc w:val="both"/>
        <w:rPr>
          <w:rStyle w:val="af5"/>
          <w:rFonts w:ascii="GHEA Grapalat" w:hAnsi="GHEA Grapalat"/>
          <w:b w:val="0"/>
          <w:bCs w:val="0"/>
          <w:sz w:val="20"/>
          <w:szCs w:val="20"/>
        </w:rPr>
      </w:pPr>
    </w:p>
    <w:p w:rsidR="007D0798" w:rsidRPr="00616AAA" w:rsidRDefault="007D0798" w:rsidP="009B7C1A">
      <w:pPr>
        <w:pStyle w:val="af4"/>
        <w:shd w:val="clear" w:color="auto" w:fill="FFFFFF"/>
        <w:spacing w:before="0" w:beforeAutospacing="0" w:after="0" w:afterAutospacing="0"/>
        <w:ind w:firstLine="375"/>
        <w:contextualSpacing/>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D0798" w:rsidRPr="00C43D00" w:rsidRDefault="007D0798" w:rsidP="009B7C1A">
      <w:pPr>
        <w:pStyle w:val="af4"/>
        <w:shd w:val="clear" w:color="auto" w:fill="FFFFFF"/>
        <w:spacing w:before="0" w:beforeAutospacing="0" w:after="0" w:afterAutospacing="0"/>
        <w:ind w:firstLine="374"/>
        <w:contextualSpacing/>
        <w:jc w:val="both"/>
        <w:rPr>
          <w:rFonts w:ascii="GHEA Grapalat" w:eastAsiaTheme="minorHAnsi" w:hAnsi="GHEA Grapalat" w:cstheme="minorBidi"/>
        </w:rPr>
      </w:pPr>
      <w:r w:rsidRPr="00C43D00">
        <w:rPr>
          <w:rFonts w:ascii="GHEA Grapalat" w:eastAsiaTheme="minorHAnsi" w:hAnsi="GHEA Grapalat" w:cstheme="minorBidi"/>
        </w:rPr>
        <w:t xml:space="preserve">5. Гарантия действует </w:t>
      </w:r>
      <w:r w:rsidR="00E22448">
        <w:rPr>
          <w:rFonts w:ascii="GHEA Grapalat" w:eastAsiaTheme="minorHAnsi" w:hAnsi="GHEA Grapalat" w:cstheme="minorBidi"/>
        </w:rPr>
        <w:t xml:space="preserve">с момента выпуска и в силе </w:t>
      </w:r>
      <w:r w:rsidRPr="00C43D00">
        <w:rPr>
          <w:rFonts w:ascii="GHEA Grapalat" w:eastAsiaTheme="minorHAnsi" w:hAnsi="GHEA Grapalat" w:cstheme="minorBidi"/>
        </w:rPr>
        <w:t>со дня вступления в силу договора N________________________ заключаемого  между  бенефициаром и</w:t>
      </w:r>
      <w:del w:id="7" w:author="Inesa Kocharyan" w:date="2023-07-07T17:34:00Z">
        <w:r w:rsidRPr="00C43D00" w:rsidDel="00E22448">
          <w:rPr>
            <w:rFonts w:ascii="GHEA Grapalat" w:eastAsiaTheme="minorHAnsi" w:hAnsi="GHEA Grapalat" w:cstheme="minorBidi"/>
          </w:rPr>
          <w:delText xml:space="preserve"> </w:delText>
        </w:r>
      </w:del>
      <w:r w:rsidRPr="00C43D00">
        <w:rPr>
          <w:rFonts w:ascii="GHEA Grapalat" w:eastAsiaTheme="minorHAnsi" w:hAnsi="GHEA Grapalat" w:cstheme="minorBidi"/>
        </w:rPr>
        <w:t xml:space="preserve">    </w:t>
      </w:r>
    </w:p>
    <w:p w:rsidR="007D0798" w:rsidRPr="00C43D00" w:rsidRDefault="00E22448" w:rsidP="009B7C1A">
      <w:pPr>
        <w:pStyle w:val="af4"/>
        <w:shd w:val="clear" w:color="auto" w:fill="FFFFFF"/>
        <w:spacing w:before="0" w:beforeAutospacing="0" w:after="0" w:afterAutospacing="0"/>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7D0798" w:rsidRPr="00C43D00">
        <w:rPr>
          <w:rFonts w:ascii="GHEA Grapalat" w:eastAsiaTheme="minorHAnsi" w:hAnsi="GHEA Grapalat" w:cstheme="minorBidi"/>
          <w:sz w:val="18"/>
          <w:szCs w:val="18"/>
        </w:rPr>
        <w:t xml:space="preserve">номер </w:t>
      </w:r>
      <w:proofErr w:type="gramStart"/>
      <w:r w:rsidR="007D0798" w:rsidRPr="00C43D00">
        <w:rPr>
          <w:rFonts w:ascii="GHEA Grapalat" w:eastAsiaTheme="minorHAnsi" w:hAnsi="GHEA Grapalat" w:cstheme="minorBidi"/>
          <w:sz w:val="18"/>
          <w:szCs w:val="18"/>
        </w:rPr>
        <w:t>заключаемого</w:t>
      </w:r>
      <w:proofErr w:type="gramEnd"/>
      <w:r w:rsidR="007D0798" w:rsidRPr="00C43D00">
        <w:rPr>
          <w:rFonts w:ascii="GHEA Grapalat" w:eastAsiaTheme="minorHAnsi" w:hAnsi="GHEA Grapalat" w:cstheme="minorBidi"/>
          <w:sz w:val="18"/>
          <w:szCs w:val="18"/>
        </w:rPr>
        <w:t xml:space="preserve"> договара</w:t>
      </w:r>
    </w:p>
    <w:p w:rsidR="007D0798" w:rsidRPr="00C43D00" w:rsidRDefault="007D0798" w:rsidP="009B7C1A">
      <w:pPr>
        <w:pStyle w:val="af4"/>
        <w:shd w:val="clear" w:color="auto" w:fill="FFFFFF"/>
        <w:spacing w:before="0" w:beforeAutospacing="0" w:after="0" w:afterAutospacing="0"/>
        <w:ind w:firstLine="374"/>
        <w:contextualSpacing/>
        <w:jc w:val="both"/>
        <w:rPr>
          <w:rFonts w:ascii="GHEA Grapalat" w:eastAsiaTheme="minorHAnsi" w:hAnsi="GHEA Grapalat" w:cstheme="minorBidi"/>
        </w:rPr>
      </w:pPr>
    </w:p>
    <w:p w:rsidR="007D0798" w:rsidRPr="00C43D00" w:rsidRDefault="00E22448" w:rsidP="009B7C1A">
      <w:pPr>
        <w:pStyle w:val="af4"/>
        <w:shd w:val="clear" w:color="auto" w:fill="FFFFFF"/>
        <w:spacing w:before="0" w:beforeAutospacing="0" w:after="0" w:afterAutospacing="0"/>
        <w:contextualSpacing/>
        <w:jc w:val="both"/>
        <w:rPr>
          <w:rFonts w:ascii="GHEA Grapalat" w:eastAsiaTheme="minorHAnsi" w:hAnsi="GHEA Grapalat" w:cstheme="minorBidi"/>
          <w:lang w:val="hy-AM"/>
        </w:rPr>
      </w:pPr>
      <w:r w:rsidRPr="00C43D00">
        <w:rPr>
          <w:rFonts w:ascii="GHEA Grapalat" w:eastAsiaTheme="minorHAnsi" w:hAnsi="GHEA Grapalat" w:cstheme="minorBidi"/>
        </w:rPr>
        <w:t xml:space="preserve">принципалом </w:t>
      </w:r>
      <w:r w:rsidR="007D0798" w:rsidRPr="00C43D00">
        <w:rPr>
          <w:rFonts w:ascii="GHEA Grapalat" w:eastAsiaTheme="minorHAnsi" w:hAnsi="GHEA Grapalat" w:cstheme="minorBidi"/>
        </w:rPr>
        <w:t xml:space="preserve">и  действует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в</w:t>
      </w:r>
      <w:r w:rsidR="007D0798" w:rsidRPr="00C43D00">
        <w:rPr>
          <w:rFonts w:ascii="GHEA Grapalat" w:hAnsi="GHEA Grapalat"/>
        </w:rPr>
        <w:t>ключительно</w:t>
      </w:r>
      <w:r w:rsidR="007D0798" w:rsidRPr="00C43D00">
        <w:rPr>
          <w:rFonts w:ascii="GHEA Grapalat" w:eastAsiaTheme="minorHAnsi" w:hAnsi="GHEA Grapalat" w:cstheme="minorBidi"/>
        </w:rPr>
        <w:t xml:space="preserve">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 xml:space="preserve">до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 xml:space="preserve">девяностого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 xml:space="preserve">рабочего </w:t>
      </w:r>
      <w:r w:rsidR="007D0798" w:rsidRPr="00C43D00">
        <w:rPr>
          <w:rFonts w:ascii="GHEA Grapalat" w:eastAsiaTheme="minorHAnsi" w:hAnsi="GHEA Grapalat" w:cstheme="minorBidi"/>
          <w:lang w:val="hy-AM"/>
        </w:rPr>
        <w:t xml:space="preserve"> </w:t>
      </w:r>
      <w:proofErr w:type="gramStart"/>
      <w:r w:rsidR="007D0798" w:rsidRPr="00C43D00">
        <w:rPr>
          <w:rFonts w:ascii="GHEA Grapalat" w:eastAsiaTheme="minorHAnsi" w:hAnsi="GHEA Grapalat" w:cstheme="minorBidi"/>
        </w:rPr>
        <w:t>дня</w:t>
      </w:r>
      <w:proofErr w:type="gramEnd"/>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 xml:space="preserve">следующего за днем </w:t>
      </w:r>
    </w:p>
    <w:p w:rsidR="007D0798" w:rsidRPr="00C43D00" w:rsidRDefault="007D0798" w:rsidP="009B7C1A">
      <w:pPr>
        <w:pStyle w:val="af4"/>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rsidR="007D0798" w:rsidRPr="00C43D00" w:rsidRDefault="007D0798" w:rsidP="009B7C1A">
      <w:pPr>
        <w:pStyle w:val="af4"/>
        <w:shd w:val="clear" w:color="auto" w:fill="FFFFFF"/>
        <w:spacing w:before="0" w:beforeAutospacing="0" w:after="0" w:afterAutospacing="0"/>
        <w:contextualSpacing/>
        <w:jc w:val="center"/>
        <w:rPr>
          <w:rFonts w:eastAsiaTheme="minorHAnsi" w:cstheme="minorBidi"/>
        </w:rPr>
      </w:pPr>
      <w:r w:rsidRPr="00C43D00">
        <w:rPr>
          <w:rFonts w:ascii="GHEA Grapalat" w:eastAsiaTheme="minorHAnsi" w:hAnsi="GHEA Grapalat" w:cstheme="minorBidi"/>
          <w:lang w:val="hy-AM"/>
        </w:rPr>
        <w:t>--------------------------------------------------------</w:t>
      </w:r>
      <w:r w:rsidRPr="00C43D00">
        <w:rPr>
          <w:rFonts w:ascii="GHEA Grapalat" w:eastAsiaTheme="minorHAnsi" w:hAnsi="GHEA Grapalat" w:cstheme="minorBidi"/>
        </w:rPr>
        <w:t>------------------</w:t>
      </w:r>
      <w:r w:rsidRPr="00C43D00">
        <w:rPr>
          <w:rFonts w:ascii="GHEA Grapalat" w:eastAsiaTheme="minorHAnsi" w:hAnsi="GHEA Grapalat" w:cstheme="minorBidi"/>
          <w:lang w:val="hy-AM"/>
        </w:rPr>
        <w:t>----------------------</w:t>
      </w:r>
      <w:r w:rsidRPr="00C43D00">
        <w:rPr>
          <w:rFonts w:eastAsiaTheme="minorHAnsi" w:cstheme="minorBidi"/>
        </w:rPr>
        <w:t xml:space="preserve"> </w:t>
      </w:r>
      <w:r w:rsidRPr="00C43D00">
        <w:rPr>
          <w:rFonts w:eastAsiaTheme="minorHAnsi" w:cstheme="minorBidi"/>
          <w:lang w:val="hy-AM"/>
        </w:rPr>
        <w:t>.</w:t>
      </w:r>
      <w:r w:rsidRPr="00C43D00">
        <w:rPr>
          <w:rFonts w:eastAsiaTheme="minorHAnsi" w:cstheme="minorBidi"/>
        </w:rPr>
        <w:t xml:space="preserve">                    </w:t>
      </w:r>
      <w:r w:rsidRPr="00C43D00">
        <w:rPr>
          <w:rFonts w:ascii="GHEA Grapalat" w:hAnsi="GHEA Grapalat"/>
          <w:sz w:val="16"/>
          <w:szCs w:val="16"/>
        </w:rPr>
        <w:t xml:space="preserve"> крайний  срок</w:t>
      </w:r>
      <w:r w:rsidRPr="00C43D00">
        <w:rPr>
          <w:rFonts w:ascii="GHEA Grapalat" w:eastAsiaTheme="minorHAnsi" w:hAnsi="GHEA Grapalat" w:cstheme="minorBidi"/>
          <w:sz w:val="16"/>
          <w:szCs w:val="16"/>
        </w:rPr>
        <w:t xml:space="preserve"> выполнения работ</w:t>
      </w:r>
      <w:r w:rsidRPr="00C43D00">
        <w:rPr>
          <w:rFonts w:ascii="GHEA Grapalat" w:hAnsi="GHEA Grapalat"/>
          <w:sz w:val="16"/>
          <w:szCs w:val="16"/>
        </w:rPr>
        <w:t xml:space="preserve">, предусмотренный заключаемым </w:t>
      </w:r>
      <w:r w:rsidR="00E85BF3">
        <w:rPr>
          <w:rFonts w:ascii="GHEA Grapalat" w:hAnsi="GHEA Grapalat"/>
          <w:sz w:val="16"/>
          <w:szCs w:val="16"/>
        </w:rPr>
        <w:t>договором</w:t>
      </w:r>
    </w:p>
    <w:p w:rsidR="007D0798" w:rsidRPr="00C43D00" w:rsidRDefault="007D0798" w:rsidP="009B7C1A">
      <w:pPr>
        <w:pStyle w:val="af4"/>
        <w:shd w:val="clear" w:color="auto" w:fill="FFFFFF"/>
        <w:spacing w:before="0" w:beforeAutospacing="0" w:after="0" w:afterAutospacing="0"/>
        <w:contextualSpacing/>
        <w:jc w:val="center"/>
        <w:rPr>
          <w:rFonts w:eastAsiaTheme="minorHAnsi" w:cstheme="minorBidi"/>
        </w:rPr>
      </w:pPr>
    </w:p>
    <w:p w:rsidR="009426A2" w:rsidRDefault="007D0798" w:rsidP="009B7C1A">
      <w:pPr>
        <w:pStyle w:val="af4"/>
        <w:shd w:val="clear" w:color="auto" w:fill="FFFFFF"/>
        <w:spacing w:before="0" w:beforeAutospacing="0" w:after="0" w:afterAutospacing="0"/>
        <w:contextualSpacing/>
        <w:jc w:val="both"/>
        <w:rPr>
          <w:rFonts w:ascii="GHEA Grapalat" w:eastAsiaTheme="minorHAnsi" w:hAnsi="GHEA Grapalat" w:cstheme="minorBidi"/>
        </w:rPr>
      </w:pPr>
      <w:r w:rsidRPr="00C43D00">
        <w:rPr>
          <w:rFonts w:ascii="GHEA Grapalat" w:eastAsiaTheme="minorHAnsi" w:hAnsi="GHEA Grapalat" w:cstheme="minorBidi"/>
        </w:rPr>
        <w:t>В день предоставления гарантии лицо, выдающее гарантию, с официального адреса</w:t>
      </w:r>
      <w:r w:rsidRPr="00C43D00">
        <w:rPr>
          <w:rFonts w:ascii="GHEA Grapalat" w:eastAsiaTheme="minorHAnsi" w:hAnsi="GHEA Grapalat" w:cstheme="minorBidi"/>
          <w:lang w:val="hy-AM"/>
        </w:rPr>
        <w:t xml:space="preserve"> </w:t>
      </w:r>
      <w:r w:rsidRPr="00C43D00">
        <w:rPr>
          <w:rFonts w:ascii="GHEA Grapalat" w:eastAsiaTheme="minorHAnsi" w:hAnsi="GHEA Grapalat" w:cstheme="minorBidi"/>
        </w:rPr>
        <w:t>электронной почты высылает воспроизведенный (отсканированный) с оригинала настояшей гарантии вариант также на адрес электронной почты секретаря оценочной комиссии</w:t>
      </w:r>
      <w:r w:rsidR="009426A2">
        <w:rPr>
          <w:rFonts w:ascii="GHEA Grapalat" w:eastAsiaTheme="minorHAnsi" w:hAnsi="GHEA Grapalat" w:cstheme="minorBidi"/>
        </w:rPr>
        <w:t>---------------------------------------------------------------------------------------------------</w:t>
      </w:r>
      <w:r w:rsidRPr="00C43D00">
        <w:rPr>
          <w:rFonts w:ascii="GHEA Grapalat" w:eastAsiaTheme="minorHAnsi" w:hAnsi="GHEA Grapalat" w:cstheme="minorBidi"/>
        </w:rPr>
        <w:t xml:space="preserve">, </w:t>
      </w:r>
    </w:p>
    <w:p w:rsidR="009426A2" w:rsidRDefault="009426A2" w:rsidP="009B7C1A">
      <w:pPr>
        <w:pStyle w:val="af4"/>
        <w:shd w:val="clear" w:color="auto" w:fill="FFFFFF"/>
        <w:spacing w:before="0" w:beforeAutospacing="0" w:after="0" w:afterAutospacing="0"/>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7D0798" w:rsidRPr="00C43D00" w:rsidRDefault="007D0798" w:rsidP="009B7C1A">
      <w:pPr>
        <w:pStyle w:val="af4"/>
        <w:shd w:val="clear" w:color="auto" w:fill="FFFFFF"/>
        <w:spacing w:before="0" w:beforeAutospacing="0" w:after="0" w:afterAutospacing="0"/>
        <w:contextualSpacing/>
        <w:jc w:val="both"/>
        <w:rPr>
          <w:rFonts w:ascii="GHEA Grapalat" w:eastAsiaTheme="minorHAnsi" w:hAnsi="GHEA Grapalat" w:cstheme="minorBidi"/>
        </w:rPr>
      </w:pPr>
      <w:proofErr w:type="gramStart"/>
      <w:r w:rsidRPr="00C43D00">
        <w:rPr>
          <w:rFonts w:ascii="GHEA Grapalat" w:eastAsiaTheme="minorHAnsi" w:hAnsi="GHEA Grapalat" w:cstheme="minorBidi"/>
        </w:rPr>
        <w:t>указанный</w:t>
      </w:r>
      <w:proofErr w:type="gramEnd"/>
      <w:r w:rsidRPr="00C43D00">
        <w:rPr>
          <w:rFonts w:ascii="GHEA Grapalat" w:eastAsiaTheme="minorHAnsi" w:hAnsi="GHEA Grapalat" w:cstheme="minorBidi"/>
        </w:rPr>
        <w:t xml:space="preserve"> в приглашении к процедуре закупок, организованной с целью заключения договора упомянутого в пункте 1 настоящей гарантии.</w:t>
      </w:r>
    </w:p>
    <w:p w:rsidR="007D0798" w:rsidRPr="00B138F3" w:rsidRDefault="007D0798" w:rsidP="009B7C1A">
      <w:pPr>
        <w:pStyle w:val="af4"/>
        <w:shd w:val="clear" w:color="auto" w:fill="FFFFFF"/>
        <w:spacing w:before="0" w:beforeAutospacing="0" w:after="0" w:afterAutospacing="0"/>
        <w:contextualSpacing/>
        <w:jc w:val="both"/>
        <w:rPr>
          <w:rStyle w:val="af5"/>
          <w:rFonts w:ascii="GHEA Grapalat" w:hAnsi="GHEA Grapalat"/>
          <w:b w:val="0"/>
          <w:bCs w:val="0"/>
          <w:sz w:val="20"/>
          <w:szCs w:val="20"/>
        </w:rPr>
      </w:pPr>
    </w:p>
    <w:p w:rsidR="007D0798" w:rsidRPr="00616AAA" w:rsidRDefault="007D0798" w:rsidP="009B7C1A">
      <w:pPr>
        <w:pStyle w:val="af4"/>
        <w:shd w:val="clear" w:color="auto" w:fill="FFFFFF"/>
        <w:spacing w:before="0" w:beforeAutospacing="0" w:after="0" w:afterAutospacing="0"/>
        <w:ind w:firstLine="375"/>
        <w:contextualSpacing/>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7D0798" w:rsidRPr="00616AAA" w:rsidRDefault="007D0798" w:rsidP="009B7C1A">
      <w:pPr>
        <w:pStyle w:val="af4"/>
        <w:shd w:val="clear" w:color="auto" w:fill="FFFFFF"/>
        <w:spacing w:before="0" w:beforeAutospacing="0" w:after="0" w:afterAutospacing="0"/>
        <w:ind w:firstLine="375"/>
        <w:contextualSpacing/>
        <w:jc w:val="both"/>
        <w:rPr>
          <w:rFonts w:ascii="GHEA Grapalat" w:eastAsiaTheme="minorHAnsi" w:hAnsi="GHEA Grapalat" w:cstheme="minorBidi"/>
        </w:rPr>
      </w:pPr>
    </w:p>
    <w:p w:rsidR="007D0798" w:rsidRPr="00616AAA" w:rsidRDefault="007D0798" w:rsidP="009B7C1A">
      <w:pPr>
        <w:pStyle w:val="af4"/>
        <w:shd w:val="clear" w:color="auto" w:fill="FFFFFF"/>
        <w:spacing w:before="0" w:beforeAutospacing="0" w:after="0" w:afterAutospacing="0"/>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rsidR="007D0798" w:rsidRPr="00616AAA" w:rsidRDefault="007D0798" w:rsidP="009B7C1A">
      <w:pPr>
        <w:pStyle w:val="af4"/>
        <w:shd w:val="clear" w:color="auto" w:fill="FFFFFF"/>
        <w:spacing w:before="0" w:beforeAutospacing="0" w:after="0" w:afterAutospacing="0"/>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 xml:space="preserve">номер </w:t>
      </w:r>
      <w:proofErr w:type="gramStart"/>
      <w:r w:rsidRPr="00616AAA">
        <w:rPr>
          <w:rFonts w:ascii="GHEA Grapalat" w:eastAsiaTheme="minorHAnsi" w:hAnsi="GHEA Grapalat" w:cstheme="minorBidi"/>
          <w:sz w:val="18"/>
          <w:szCs w:val="18"/>
        </w:rPr>
        <w:t>заключаемого</w:t>
      </w:r>
      <w:proofErr w:type="gramEnd"/>
      <w:r w:rsidRPr="00616AAA">
        <w:rPr>
          <w:rFonts w:ascii="GHEA Grapalat" w:eastAsiaTheme="minorHAnsi" w:hAnsi="GHEA Grapalat" w:cstheme="minorBidi"/>
          <w:sz w:val="18"/>
          <w:szCs w:val="18"/>
        </w:rPr>
        <w:t xml:space="preserve"> договара</w:t>
      </w:r>
    </w:p>
    <w:p w:rsidR="007D0798" w:rsidRPr="00616AAA" w:rsidRDefault="007D0798" w:rsidP="009B7C1A">
      <w:pPr>
        <w:pStyle w:val="af4"/>
        <w:shd w:val="clear" w:color="auto" w:fill="FFFFFF"/>
        <w:spacing w:before="0" w:beforeAutospacing="0" w:after="0" w:afterAutospacing="0"/>
        <w:ind w:firstLine="375"/>
        <w:contextualSpacing/>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rsidR="007D0798" w:rsidRPr="00616AAA" w:rsidRDefault="007D0798" w:rsidP="009B7C1A">
      <w:pPr>
        <w:pStyle w:val="af4"/>
        <w:shd w:val="clear" w:color="auto" w:fill="FFFFFF"/>
        <w:spacing w:before="0" w:beforeAutospacing="0" w:after="0" w:afterAutospacing="0"/>
        <w:ind w:firstLine="375"/>
        <w:contextualSpacing/>
        <w:jc w:val="both"/>
        <w:rPr>
          <w:rFonts w:ascii="GHEA Grapalat" w:eastAsiaTheme="minorHAnsi" w:hAnsi="GHEA Grapalat" w:cstheme="minorBidi"/>
        </w:rPr>
      </w:pPr>
    </w:p>
    <w:p w:rsidR="007D0798" w:rsidRPr="00616AAA" w:rsidRDefault="007D0798" w:rsidP="009B7C1A">
      <w:pPr>
        <w:pStyle w:val="af4"/>
        <w:shd w:val="clear" w:color="auto" w:fill="FFFFFF"/>
        <w:spacing w:before="0" w:beforeAutospacing="0" w:after="0" w:afterAutospacing="0"/>
        <w:ind w:firstLine="375"/>
        <w:contextualSpacing/>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616AAA">
        <w:rPr>
          <w:rFonts w:ascii="GHEA Grapalat" w:eastAsiaTheme="minorHAnsi" w:hAnsi="GHEA Grapalat" w:cstheme="minorBidi"/>
        </w:rPr>
        <w:t>бюллетене</w:t>
      </w:r>
      <w:proofErr w:type="gramEnd"/>
      <w:r w:rsidRPr="00616AAA">
        <w:rPr>
          <w:rFonts w:ascii="GHEA Grapalat" w:eastAsiaTheme="minorHAnsi" w:hAnsi="GHEA Grapalat" w:cstheme="minorBidi"/>
        </w:rPr>
        <w:t xml:space="preserve"> действующем по адресу </w:t>
      </w:r>
      <w:hyperlink r:id="rId9" w:history="1">
        <w:r w:rsidRPr="00616AAA">
          <w:rPr>
            <w:rStyle w:val="a9"/>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rsidR="007D0798" w:rsidRPr="00616AAA" w:rsidRDefault="007D0798" w:rsidP="009B7C1A">
      <w:pPr>
        <w:pStyle w:val="af4"/>
        <w:shd w:val="clear" w:color="auto" w:fill="FFFFFF"/>
        <w:spacing w:before="0" w:beforeAutospacing="0" w:after="0" w:afterAutospacing="0"/>
        <w:ind w:firstLine="375"/>
        <w:contextualSpacing/>
        <w:jc w:val="both"/>
        <w:rPr>
          <w:rFonts w:ascii="GHEA Grapalat" w:eastAsiaTheme="minorHAnsi" w:hAnsi="GHEA Grapalat" w:cstheme="minorBidi"/>
        </w:rPr>
      </w:pPr>
    </w:p>
    <w:p w:rsidR="007D0798" w:rsidRPr="00616AAA" w:rsidRDefault="007D0798" w:rsidP="009B7C1A">
      <w:pPr>
        <w:pStyle w:val="af4"/>
        <w:shd w:val="clear" w:color="auto" w:fill="FFFFFF"/>
        <w:spacing w:before="0" w:beforeAutospacing="0" w:after="0" w:afterAutospacing="0"/>
        <w:ind w:firstLine="375"/>
        <w:contextualSpacing/>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D0798" w:rsidRPr="00616AAA" w:rsidRDefault="007D0798" w:rsidP="009B7C1A">
      <w:pPr>
        <w:pStyle w:val="af4"/>
        <w:shd w:val="clear" w:color="auto" w:fill="FFFFFF"/>
        <w:spacing w:before="0" w:beforeAutospacing="0" w:after="0" w:afterAutospacing="0"/>
        <w:ind w:firstLine="375"/>
        <w:contextualSpacing/>
        <w:jc w:val="both"/>
        <w:rPr>
          <w:rFonts w:ascii="GHEA Grapalat" w:eastAsiaTheme="minorHAnsi" w:hAnsi="GHEA Grapalat" w:cstheme="minorBidi"/>
        </w:rPr>
      </w:pPr>
    </w:p>
    <w:p w:rsidR="007D0798" w:rsidRPr="00616AAA" w:rsidRDefault="007D0798" w:rsidP="009B7C1A">
      <w:pPr>
        <w:pStyle w:val="af4"/>
        <w:shd w:val="clear" w:color="auto" w:fill="FFFFFF"/>
        <w:spacing w:before="0" w:beforeAutospacing="0" w:after="0" w:afterAutospacing="0"/>
        <w:ind w:firstLine="375"/>
        <w:contextualSpacing/>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rsidR="007D0798" w:rsidRPr="00616AAA" w:rsidRDefault="007D0798" w:rsidP="009B7C1A">
      <w:pPr>
        <w:pStyle w:val="af4"/>
        <w:shd w:val="clear" w:color="auto" w:fill="FFFFFF"/>
        <w:spacing w:before="0" w:beforeAutospacing="0" w:after="0" w:afterAutospacing="0"/>
        <w:ind w:firstLine="375"/>
        <w:contextualSpacing/>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D0798" w:rsidRPr="00616AAA" w:rsidRDefault="007D0798" w:rsidP="009B7C1A">
      <w:pPr>
        <w:pStyle w:val="af4"/>
        <w:shd w:val="clear" w:color="auto" w:fill="FFFFFF"/>
        <w:spacing w:before="0" w:beforeAutospacing="0" w:after="0" w:afterAutospacing="0"/>
        <w:ind w:firstLine="375"/>
        <w:contextualSpacing/>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rsidR="007D0798" w:rsidRPr="00616AAA" w:rsidRDefault="007D0798" w:rsidP="009B7C1A">
      <w:pPr>
        <w:pStyle w:val="af4"/>
        <w:shd w:val="clear" w:color="auto" w:fill="FFFFFF"/>
        <w:spacing w:before="0" w:beforeAutospacing="0" w:after="0" w:afterAutospacing="0"/>
        <w:ind w:firstLine="375"/>
        <w:contextualSpacing/>
        <w:rPr>
          <w:rFonts w:ascii="GHEA Grapalat" w:eastAsiaTheme="minorHAnsi" w:hAnsi="GHEA Grapalat" w:cstheme="minorBidi"/>
        </w:rPr>
      </w:pPr>
    </w:p>
    <w:p w:rsidR="007D0798" w:rsidRPr="00616AAA" w:rsidRDefault="007D0798" w:rsidP="009B7C1A">
      <w:pPr>
        <w:pStyle w:val="af4"/>
        <w:shd w:val="clear" w:color="auto" w:fill="FFFFFF"/>
        <w:spacing w:before="0" w:beforeAutospacing="0" w:after="0" w:afterAutospacing="0"/>
        <w:ind w:firstLine="375"/>
        <w:contextualSpacing/>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D0798" w:rsidRPr="00616AAA" w:rsidRDefault="007D0798" w:rsidP="009B7C1A">
      <w:pPr>
        <w:pStyle w:val="af4"/>
        <w:shd w:val="clear" w:color="auto" w:fill="FFFFFF"/>
        <w:spacing w:before="0" w:beforeAutospacing="0" w:after="0" w:afterAutospacing="0"/>
        <w:ind w:firstLine="375"/>
        <w:contextualSpacing/>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D0798" w:rsidRDefault="007D0798" w:rsidP="009B7C1A">
      <w:pPr>
        <w:pStyle w:val="af4"/>
        <w:shd w:val="clear" w:color="auto" w:fill="FFFFFF"/>
        <w:spacing w:before="0" w:beforeAutospacing="0" w:after="0" w:afterAutospacing="0"/>
        <w:ind w:firstLine="375"/>
        <w:contextualSpacing/>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D0798" w:rsidRPr="00367717" w:rsidRDefault="007D0798" w:rsidP="009B7C1A">
      <w:pPr>
        <w:pStyle w:val="af4"/>
        <w:shd w:val="clear" w:color="auto" w:fill="FFFFFF"/>
        <w:spacing w:before="0" w:beforeAutospacing="0" w:after="0" w:afterAutospacing="0"/>
        <w:ind w:firstLine="375"/>
        <w:contextualSpacing/>
        <w:jc w:val="both"/>
        <w:rPr>
          <w:rFonts w:ascii="GHEA Grapalat" w:eastAsiaTheme="minorHAnsi" w:hAnsi="GHEA Grapalat" w:cstheme="minorBidi"/>
        </w:rPr>
      </w:pPr>
      <w:r w:rsidRPr="00367717">
        <w:rPr>
          <w:rFonts w:ascii="GHEA Grapalat" w:eastAsiaTheme="minorHAnsi" w:hAnsi="GHEA Grapalat" w:cstheme="minorBidi"/>
        </w:rPr>
        <w:t>12. В день предоставления гарантии лицо, выдающее гарантию, с официального адреса</w:t>
      </w:r>
      <w:r w:rsidRPr="00367717">
        <w:rPr>
          <w:rFonts w:ascii="GHEA Grapalat" w:eastAsiaTheme="minorHAnsi" w:hAnsi="GHEA Grapalat" w:cstheme="minorBidi"/>
          <w:lang w:val="hy-AM"/>
        </w:rPr>
        <w:t xml:space="preserve"> </w:t>
      </w:r>
      <w:r w:rsidRPr="00367717">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w:t>
      </w:r>
      <w:r w:rsidR="00D72AC9" w:rsidRPr="00367717">
        <w:rPr>
          <w:rFonts w:ascii="GHEA Grapalat" w:eastAsiaTheme="minorHAnsi" w:hAnsi="GHEA Grapalat" w:cstheme="minorBidi"/>
        </w:rPr>
        <w:t xml:space="preserve"> </w:t>
      </w:r>
      <w:r w:rsidRPr="00367717">
        <w:rPr>
          <w:rFonts w:ascii="GHEA Grapalat" w:eastAsiaTheme="minorHAnsi" w:hAnsi="GHEA Grapalat" w:cstheme="minorBidi"/>
        </w:rPr>
        <w:t xml:space="preserve">указанный в приглашении к процедуре закупок </w:t>
      </w:r>
      <w:r w:rsidR="00D72AC9" w:rsidRPr="00367717">
        <w:rPr>
          <w:rFonts w:ascii="GHEA Grapalat" w:eastAsiaTheme="minorHAnsi" w:hAnsi="GHEA Grapalat" w:cstheme="minorBidi"/>
        </w:rPr>
        <w:t xml:space="preserve"> </w:t>
      </w:r>
      <w:r w:rsidRPr="00367717">
        <w:rPr>
          <w:rFonts w:ascii="GHEA Grapalat" w:eastAsiaTheme="minorHAnsi" w:hAnsi="GHEA Grapalat" w:cstheme="minorBidi"/>
        </w:rPr>
        <w:t>под кодом  ---   -------------.</w:t>
      </w:r>
    </w:p>
    <w:p w:rsidR="007D0798" w:rsidRPr="00367717" w:rsidRDefault="007D0798" w:rsidP="009B7C1A">
      <w:pPr>
        <w:pStyle w:val="af4"/>
        <w:shd w:val="clear" w:color="auto" w:fill="FFFFFF"/>
        <w:spacing w:before="0" w:beforeAutospacing="0" w:after="0" w:afterAutospacing="0"/>
        <w:ind w:firstLine="375"/>
        <w:contextualSpacing/>
        <w:rPr>
          <w:rFonts w:ascii="GHEA Grapalat" w:eastAsiaTheme="minorHAnsi" w:hAnsi="GHEA Grapalat" w:cstheme="minorBidi"/>
          <w:sz w:val="16"/>
          <w:szCs w:val="16"/>
        </w:rPr>
      </w:pPr>
      <w:r w:rsidRPr="00367717">
        <w:rPr>
          <w:rFonts w:ascii="GHEA Grapalat" w:eastAsiaTheme="minorHAnsi" w:hAnsi="GHEA Grapalat" w:cstheme="minorBidi"/>
          <w:sz w:val="16"/>
          <w:szCs w:val="16"/>
        </w:rPr>
        <w:t>код процедуры</w:t>
      </w:r>
    </w:p>
    <w:p w:rsidR="007D0798" w:rsidRPr="00367717" w:rsidRDefault="007D0798" w:rsidP="009B7C1A">
      <w:pPr>
        <w:pStyle w:val="af4"/>
        <w:shd w:val="clear" w:color="auto" w:fill="FFFFFF"/>
        <w:spacing w:before="0" w:beforeAutospacing="0" w:after="0" w:afterAutospacing="0"/>
        <w:ind w:firstLine="375"/>
        <w:contextualSpacing/>
        <w:jc w:val="both"/>
        <w:rPr>
          <w:rFonts w:ascii="GHEA Grapalat" w:eastAsiaTheme="minorHAnsi" w:hAnsi="GHEA Grapalat" w:cstheme="minorBidi"/>
        </w:rPr>
      </w:pPr>
    </w:p>
    <w:p w:rsidR="007D0798" w:rsidRPr="00367717" w:rsidRDefault="007D0798" w:rsidP="009B7C1A">
      <w:pPr>
        <w:pStyle w:val="af4"/>
        <w:shd w:val="clear" w:color="auto" w:fill="FFFFFF"/>
        <w:spacing w:before="0" w:beforeAutospacing="0" w:after="0" w:afterAutospacing="0"/>
        <w:ind w:firstLine="375"/>
        <w:contextualSpacing/>
        <w:jc w:val="both"/>
        <w:rPr>
          <w:rFonts w:ascii="GHEA Grapalat" w:hAnsi="GHEA Grapalat"/>
          <w:sz w:val="20"/>
          <w:szCs w:val="20"/>
        </w:rPr>
      </w:pPr>
    </w:p>
    <w:p w:rsidR="007D0798" w:rsidRPr="00367717" w:rsidRDefault="007D0798" w:rsidP="009B7C1A">
      <w:pPr>
        <w:pStyle w:val="af4"/>
        <w:shd w:val="clear" w:color="auto" w:fill="FFFFFF"/>
        <w:spacing w:before="0" w:beforeAutospacing="0" w:after="0" w:afterAutospacing="0"/>
        <w:ind w:firstLine="375"/>
        <w:contextualSpacing/>
        <w:jc w:val="both"/>
        <w:rPr>
          <w:rFonts w:ascii="GHEA Grapalat" w:hAnsi="GHEA Grapalat"/>
          <w:sz w:val="20"/>
          <w:szCs w:val="20"/>
          <w:u w:val="single"/>
          <w:lang w:val="hy-AM"/>
        </w:rPr>
      </w:pPr>
      <w:r w:rsidRPr="00367717">
        <w:rPr>
          <w:rFonts w:ascii="GHEA Grapalat" w:hAnsi="GHEA Grapalat"/>
          <w:sz w:val="20"/>
          <w:szCs w:val="20"/>
          <w:lang w:val="hy-AM"/>
        </w:rPr>
        <w:t>Руководитель исполнительного органа</w:t>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p>
    <w:p w:rsidR="007D0798" w:rsidRPr="00367717" w:rsidRDefault="007D0798" w:rsidP="009B7C1A">
      <w:pPr>
        <w:pStyle w:val="af4"/>
        <w:shd w:val="clear" w:color="auto" w:fill="FFFFFF"/>
        <w:spacing w:before="0" w:beforeAutospacing="0" w:after="0" w:afterAutospacing="0"/>
        <w:ind w:firstLine="375"/>
        <w:contextualSpacing/>
        <w:jc w:val="both"/>
        <w:rPr>
          <w:rFonts w:ascii="GHEA Grapalat" w:hAnsi="GHEA Grapalat"/>
          <w:sz w:val="20"/>
          <w:szCs w:val="20"/>
          <w:lang w:val="hy-AM"/>
        </w:rPr>
      </w:pPr>
    </w:p>
    <w:p w:rsidR="007D0798" w:rsidRPr="00367717" w:rsidRDefault="007D0798" w:rsidP="009B7C1A">
      <w:pPr>
        <w:pStyle w:val="af4"/>
        <w:shd w:val="clear" w:color="auto" w:fill="FFFFFF"/>
        <w:spacing w:before="0" w:beforeAutospacing="0" w:after="0" w:afterAutospacing="0"/>
        <w:ind w:firstLine="375"/>
        <w:contextualSpacing/>
        <w:jc w:val="both"/>
        <w:rPr>
          <w:rFonts w:ascii="GHEA Grapalat" w:hAnsi="GHEA Grapalat"/>
          <w:sz w:val="20"/>
          <w:szCs w:val="20"/>
          <w:lang w:val="hy-AM"/>
        </w:rPr>
      </w:pPr>
    </w:p>
    <w:p w:rsidR="007D0798" w:rsidRPr="00367717" w:rsidRDefault="007D0798" w:rsidP="009B7C1A">
      <w:pPr>
        <w:pStyle w:val="af4"/>
        <w:shd w:val="clear" w:color="auto" w:fill="FFFFFF"/>
        <w:spacing w:before="0" w:beforeAutospacing="0" w:after="0" w:afterAutospacing="0"/>
        <w:ind w:firstLine="375"/>
        <w:contextualSpacing/>
        <w:jc w:val="both"/>
        <w:rPr>
          <w:rFonts w:ascii="GHEA Grapalat" w:hAnsi="GHEA Grapalat"/>
          <w:sz w:val="20"/>
          <w:szCs w:val="20"/>
          <w:lang w:val="hy-AM"/>
        </w:rPr>
      </w:pP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p>
    <w:p w:rsidR="007D0798" w:rsidRPr="00367717" w:rsidRDefault="007D0798" w:rsidP="009B7C1A">
      <w:pPr>
        <w:pStyle w:val="af4"/>
        <w:shd w:val="clear" w:color="auto" w:fill="FFFFFF"/>
        <w:spacing w:before="0" w:beforeAutospacing="0" w:after="0" w:afterAutospacing="0"/>
        <w:contextualSpacing/>
        <w:rPr>
          <w:rFonts w:ascii="GHEA Grapalat" w:hAnsi="GHEA Grapalat" w:cs="Sylfaen"/>
          <w:vertAlign w:val="superscript"/>
        </w:rPr>
      </w:pPr>
      <w:r w:rsidRPr="00367717">
        <w:rPr>
          <w:rFonts w:ascii="GHEA Grapalat" w:hAnsi="GHEA Grapalat" w:cs="Sylfaen"/>
          <w:vertAlign w:val="superscript"/>
          <w:lang w:val="hy-AM"/>
        </w:rPr>
        <w:t xml:space="preserve">                                                        </w:t>
      </w:r>
      <w:r w:rsidRPr="00367717">
        <w:rPr>
          <w:rFonts w:ascii="GHEA Grapalat" w:hAnsi="GHEA Grapalat" w:cs="Sylfaen"/>
          <w:vertAlign w:val="superscript"/>
        </w:rPr>
        <w:t>число, месяц, год</w:t>
      </w:r>
    </w:p>
    <w:p w:rsidR="007D0798" w:rsidRPr="00FC3A49" w:rsidRDefault="007D0798" w:rsidP="009B7C1A">
      <w:pPr>
        <w:pStyle w:val="af4"/>
        <w:shd w:val="clear" w:color="auto" w:fill="FFFFFF"/>
        <w:spacing w:before="0" w:beforeAutospacing="0" w:after="0" w:afterAutospacing="0"/>
        <w:ind w:firstLine="375"/>
        <w:contextualSpacing/>
        <w:jc w:val="both"/>
        <w:rPr>
          <w:rFonts w:ascii="GHEA Grapalat" w:eastAsiaTheme="minorHAnsi" w:hAnsi="GHEA Grapalat" w:cstheme="minorBidi"/>
          <w:color w:val="FF0000"/>
          <w:lang w:val="hy-AM"/>
        </w:rPr>
      </w:pPr>
    </w:p>
    <w:p w:rsidR="001005B0" w:rsidRPr="00B138F3" w:rsidRDefault="001005B0" w:rsidP="009B7C1A">
      <w:pPr>
        <w:widowControl w:val="0"/>
        <w:ind w:left="567" w:right="565"/>
        <w:contextualSpacing/>
        <w:jc w:val="center"/>
        <w:rPr>
          <w:rFonts w:ascii="GHEA Grapalat" w:hAnsi="GHEA Grapalat"/>
          <w:b/>
        </w:rPr>
      </w:pPr>
    </w:p>
    <w:p w:rsidR="001005B0" w:rsidRPr="00B138F3" w:rsidRDefault="001005B0" w:rsidP="009B7C1A">
      <w:pPr>
        <w:widowControl w:val="0"/>
        <w:ind w:left="567" w:right="565"/>
        <w:contextualSpacing/>
        <w:jc w:val="center"/>
        <w:rPr>
          <w:rFonts w:ascii="GHEA Grapalat" w:hAnsi="GHEA Grapalat"/>
          <w:b/>
        </w:rPr>
      </w:pPr>
    </w:p>
    <w:p w:rsidR="007D0798" w:rsidRDefault="007D0798" w:rsidP="009B7C1A">
      <w:pPr>
        <w:contextualSpacing/>
        <w:rPr>
          <w:rFonts w:ascii="GHEA Grapalat" w:hAnsi="GHEA Grapalat"/>
          <w:b/>
        </w:rPr>
      </w:pPr>
      <w:r>
        <w:rPr>
          <w:rFonts w:ascii="GHEA Grapalat" w:hAnsi="GHEA Grapalat"/>
          <w:b/>
        </w:rPr>
        <w:br w:type="page"/>
      </w:r>
    </w:p>
    <w:p w:rsidR="00071D1C" w:rsidRPr="00B138F3" w:rsidRDefault="00B2572B" w:rsidP="009B7C1A">
      <w:pPr>
        <w:pStyle w:val="31"/>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9739D7" w:rsidRDefault="009739D7" w:rsidP="009739D7">
      <w:pPr>
        <w:pStyle w:val="31"/>
        <w:widowControl w:val="0"/>
        <w:spacing w:line="240" w:lineRule="auto"/>
        <w:contextualSpacing/>
        <w:jc w:val="right"/>
        <w:rPr>
          <w:rFonts w:ascii="GHEA Grapalat" w:hAnsi="GHEA Grapalat"/>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Pr>
          <w:rFonts w:ascii="GHEA Grapalat" w:hAnsi="GHEA Grapalat"/>
          <w:b/>
          <w:sz w:val="24"/>
          <w:szCs w:val="24"/>
        </w:rPr>
        <w:t>GHAShDzB-HVKAK-2023-50</w:t>
      </w:r>
      <w:r w:rsidRPr="00161BB6">
        <w:rPr>
          <w:rFonts w:ascii="GHEA Grapalat" w:hAnsi="GHEA Grapalat"/>
          <w:b/>
          <w:sz w:val="24"/>
          <w:szCs w:val="24"/>
        </w:rPr>
        <w:t>»</w:t>
      </w:r>
    </w:p>
    <w:p w:rsidR="009739D7" w:rsidRDefault="009739D7" w:rsidP="009B7C1A">
      <w:pPr>
        <w:widowControl w:val="0"/>
        <w:contextualSpacing/>
        <w:jc w:val="center"/>
        <w:rPr>
          <w:rFonts w:ascii="GHEA Grapalat" w:hAnsi="GHEA Grapalat"/>
          <w:b/>
        </w:rPr>
      </w:pPr>
    </w:p>
    <w:p w:rsidR="00BB28C8" w:rsidRPr="00433A59" w:rsidRDefault="00BB28C8" w:rsidP="009B7C1A">
      <w:pPr>
        <w:widowControl w:val="0"/>
        <w:contextualSpacing/>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9B7C1A">
      <w:pPr>
        <w:widowControl w:val="0"/>
        <w:contextualSpacing/>
        <w:jc w:val="center"/>
        <w:rPr>
          <w:rFonts w:ascii="GHEA Grapalat" w:hAnsi="GHEA Grapalat"/>
          <w:b/>
          <w:lang w:val="en-US"/>
        </w:rPr>
      </w:pPr>
      <w:r w:rsidRPr="009F3DC7">
        <w:rPr>
          <w:rFonts w:ascii="GHEA Grapalat" w:hAnsi="GHEA Grapalat"/>
          <w:b/>
        </w:rPr>
        <w:t>№ ____________________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BB28C8" w:rsidTr="003D2146">
        <w:tc>
          <w:tcPr>
            <w:tcW w:w="4643" w:type="dxa"/>
          </w:tcPr>
          <w:p w:rsidR="00BB28C8" w:rsidRPr="00433A59" w:rsidRDefault="00BB28C8" w:rsidP="009B7C1A">
            <w:pPr>
              <w:widowControl w:val="0"/>
              <w:contextualSpacing/>
              <w:rPr>
                <w:rFonts w:ascii="GHEA Grapalat" w:hAnsi="GHEA Grapalat"/>
                <w:b/>
                <w:u w:val="single"/>
                <w:lang w:val="en-US"/>
              </w:rPr>
            </w:pPr>
            <w:proofErr w:type="gramStart"/>
            <w:r w:rsidRPr="009F3DC7">
              <w:rPr>
                <w:rFonts w:ascii="GHEA Grapalat" w:hAnsi="GHEA Grapalat"/>
              </w:rPr>
              <w:t>г</w:t>
            </w:r>
            <w:proofErr w:type="gramEnd"/>
            <w:r w:rsidRPr="009F3DC7">
              <w:rPr>
                <w:rFonts w:ascii="GHEA Grapalat" w:hAnsi="GHEA Grapalat"/>
              </w:rPr>
              <w:t>.</w:t>
            </w:r>
          </w:p>
        </w:tc>
        <w:tc>
          <w:tcPr>
            <w:tcW w:w="4644" w:type="dxa"/>
          </w:tcPr>
          <w:p w:rsidR="00BB28C8" w:rsidRDefault="00BB28C8" w:rsidP="009B7C1A">
            <w:pPr>
              <w:widowControl w:val="0"/>
              <w:contextualSpacing/>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9B7C1A">
      <w:pPr>
        <w:widowControl w:val="0"/>
        <w:contextualSpacing/>
        <w:jc w:val="center"/>
        <w:rPr>
          <w:rFonts w:ascii="GHEA Grapalat" w:hAnsi="GHEA Grapalat"/>
          <w:b/>
          <w:u w:val="single"/>
          <w:lang w:val="en-US"/>
        </w:rPr>
      </w:pPr>
    </w:p>
    <w:p w:rsidR="00BB28C8" w:rsidRPr="009F3DC7" w:rsidRDefault="0023670C" w:rsidP="009B7C1A">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7"/>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Pr="00C7119C">
        <w:rPr>
          <w:rFonts w:ascii="GHEA Grapalat" w:hAnsi="GHEA Grapalat"/>
        </w:rPr>
        <w:t xml:space="preserve">, </w:t>
      </w:r>
      <w:r w:rsidR="00BB28C8" w:rsidRPr="00C7119C">
        <w:rPr>
          <w:rFonts w:ascii="GHEA Grapalat" w:hAnsi="GHEA Grapalat"/>
        </w:rPr>
        <w:t>(далее — "Заказчик), с одной стороны, и __________________, в лице директора</w:t>
      </w:r>
      <w:r w:rsidR="00BB28C8">
        <w:rPr>
          <w:rFonts w:ascii="GHEA Grapalat" w:hAnsi="GHEA Grapalat"/>
        </w:rPr>
        <w:t xml:space="preserve"> </w:t>
      </w:r>
      <w:r w:rsidR="00BB28C8"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9B7C1A">
      <w:pPr>
        <w:widowControl w:val="0"/>
        <w:ind w:firstLine="567"/>
        <w:contextualSpacing/>
        <w:jc w:val="both"/>
        <w:rPr>
          <w:rFonts w:ascii="GHEA Grapalat" w:hAnsi="GHEA Grapalat"/>
          <w:i/>
        </w:rPr>
      </w:pPr>
    </w:p>
    <w:p w:rsidR="00BB28C8" w:rsidRPr="009F3DC7" w:rsidRDefault="00BB28C8" w:rsidP="009B7C1A">
      <w:pPr>
        <w:widowControl w:val="0"/>
        <w:contextualSpacing/>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9B7C1A">
      <w:pPr>
        <w:widowControl w:val="0"/>
        <w:tabs>
          <w:tab w:val="left" w:pos="1134"/>
        </w:tabs>
        <w:ind w:firstLine="567"/>
        <w:contextualSpacing/>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w:t>
      </w:r>
      <w:r w:rsidR="00B73CB0">
        <w:rPr>
          <w:rFonts w:ascii="GHEA Grapalat" w:hAnsi="GHEA Grapalat"/>
        </w:rPr>
        <w:t xml:space="preserve"> работ по</w:t>
      </w:r>
      <w:r w:rsidRPr="009F3DC7">
        <w:rPr>
          <w:rFonts w:ascii="GHEA Grapalat" w:hAnsi="GHEA Grapalat"/>
        </w:rPr>
        <w:t xml:space="preserve"> </w:t>
      </w:r>
      <w:r w:rsidR="00CF32CF" w:rsidRPr="00F03219">
        <w:rPr>
          <w:rFonts w:ascii="GHEA Grapalat" w:hAnsi="GHEA Grapalat"/>
          <w:b/>
          <w:i/>
          <w:spacing w:val="6"/>
        </w:rPr>
        <w:t>составлени</w:t>
      </w:r>
      <w:r w:rsidR="00CF32CF">
        <w:rPr>
          <w:rFonts w:ascii="GHEA Grapalat" w:hAnsi="GHEA Grapalat"/>
          <w:b/>
          <w:i/>
          <w:spacing w:val="6"/>
        </w:rPr>
        <w:t>ю</w:t>
      </w:r>
      <w:r w:rsidR="00CF32CF" w:rsidRPr="00F03219">
        <w:rPr>
          <w:rFonts w:ascii="GHEA Grapalat" w:hAnsi="GHEA Grapalat"/>
          <w:b/>
          <w:i/>
          <w:spacing w:val="6"/>
        </w:rPr>
        <w:t xml:space="preserve"> проектно-сметной документации</w:t>
      </w:r>
      <w:r w:rsidRPr="009F3DC7">
        <w:rPr>
          <w:rFonts w:ascii="GHEA Grapalat" w:hAnsi="GHEA Grapalat"/>
        </w:rPr>
        <w:t xml:space="preserve">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9B7C1A">
      <w:pPr>
        <w:widowControl w:val="0"/>
        <w:tabs>
          <w:tab w:val="left" w:pos="1134"/>
        </w:tabs>
        <w:ind w:firstLine="567"/>
        <w:contextualSpacing/>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Pr="001D4C6F" w:rsidRDefault="00BB28C8" w:rsidP="009B7C1A">
      <w:pPr>
        <w:widowControl w:val="0"/>
        <w:contextualSpacing/>
        <w:jc w:val="center"/>
        <w:rPr>
          <w:rFonts w:ascii="GHEA Grapalat" w:hAnsi="GHEA Grapalat"/>
          <w:b/>
          <w:smallCaps/>
        </w:rPr>
      </w:pPr>
      <w:r w:rsidRPr="009F3DC7">
        <w:rPr>
          <w:rFonts w:ascii="GHEA Grapalat" w:hAnsi="GHEA Grapalat"/>
          <w:b/>
          <w:smallCaps/>
        </w:rPr>
        <w:t>2. ПРАВА И ОБЯЗАННОСТИ СТОРОН</w:t>
      </w:r>
    </w:p>
    <w:p w:rsidR="00BB28C8" w:rsidRPr="009F3DC7" w:rsidRDefault="00BB28C8" w:rsidP="009B7C1A">
      <w:pPr>
        <w:widowControl w:val="0"/>
        <w:tabs>
          <w:tab w:val="left" w:pos="1134"/>
        </w:tabs>
        <w:ind w:firstLine="567"/>
        <w:contextualSpacing/>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9B7C1A">
      <w:pPr>
        <w:widowControl w:val="0"/>
        <w:tabs>
          <w:tab w:val="left" w:pos="1276"/>
        </w:tabs>
        <w:ind w:firstLine="567"/>
        <w:contextualSpacing/>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9B7C1A">
      <w:pPr>
        <w:widowControl w:val="0"/>
        <w:tabs>
          <w:tab w:val="left" w:pos="1276"/>
        </w:tabs>
        <w:ind w:firstLine="567"/>
        <w:contextualSpacing/>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9B7C1A">
      <w:pPr>
        <w:widowControl w:val="0"/>
        <w:tabs>
          <w:tab w:val="left" w:pos="1134"/>
        </w:tabs>
        <w:ind w:firstLine="567"/>
        <w:contextualSpacing/>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9B7C1A">
      <w:pPr>
        <w:widowControl w:val="0"/>
        <w:tabs>
          <w:tab w:val="left" w:pos="1134"/>
        </w:tabs>
        <w:ind w:firstLine="567"/>
        <w:contextualSpacing/>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9B7C1A">
      <w:pPr>
        <w:widowControl w:val="0"/>
        <w:tabs>
          <w:tab w:val="left" w:pos="1276"/>
        </w:tabs>
        <w:ind w:firstLine="567"/>
        <w:contextualSpacing/>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9B7C1A">
      <w:pPr>
        <w:widowControl w:val="0"/>
        <w:tabs>
          <w:tab w:val="left" w:pos="1134"/>
        </w:tabs>
        <w:ind w:firstLine="567"/>
        <w:contextualSpacing/>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9B7C1A">
      <w:pPr>
        <w:widowControl w:val="0"/>
        <w:tabs>
          <w:tab w:val="left" w:pos="1134"/>
        </w:tabs>
        <w:ind w:firstLine="567"/>
        <w:contextualSpacing/>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9B7C1A">
      <w:pPr>
        <w:widowControl w:val="0"/>
        <w:tabs>
          <w:tab w:val="left" w:pos="1134"/>
        </w:tabs>
        <w:ind w:firstLine="567"/>
        <w:contextualSpacing/>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9B7C1A">
      <w:pPr>
        <w:widowControl w:val="0"/>
        <w:tabs>
          <w:tab w:val="left" w:pos="1276"/>
        </w:tabs>
        <w:ind w:firstLine="567"/>
        <w:contextualSpacing/>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9B7C1A">
      <w:pPr>
        <w:widowControl w:val="0"/>
        <w:tabs>
          <w:tab w:val="left" w:pos="1276"/>
        </w:tabs>
        <w:ind w:firstLine="567"/>
        <w:contextualSpacing/>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B28C8" w:rsidRPr="009F3DC7" w:rsidRDefault="00BB28C8" w:rsidP="009B7C1A">
      <w:pPr>
        <w:widowControl w:val="0"/>
        <w:tabs>
          <w:tab w:val="left" w:pos="1134"/>
        </w:tabs>
        <w:ind w:firstLine="567"/>
        <w:contextualSpacing/>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9B7C1A">
      <w:pPr>
        <w:widowControl w:val="0"/>
        <w:tabs>
          <w:tab w:val="left" w:pos="1276"/>
        </w:tabs>
        <w:ind w:firstLine="567"/>
        <w:contextualSpacing/>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9B7C1A">
      <w:pPr>
        <w:widowControl w:val="0"/>
        <w:tabs>
          <w:tab w:val="left" w:pos="1134"/>
        </w:tabs>
        <w:ind w:firstLine="567"/>
        <w:contextualSpacing/>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9B7C1A">
      <w:pPr>
        <w:widowControl w:val="0"/>
        <w:tabs>
          <w:tab w:val="left" w:pos="1276"/>
        </w:tabs>
        <w:ind w:firstLine="567"/>
        <w:contextualSpacing/>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9B7C1A">
      <w:pPr>
        <w:widowControl w:val="0"/>
        <w:tabs>
          <w:tab w:val="left" w:pos="1276"/>
        </w:tabs>
        <w:ind w:firstLine="567"/>
        <w:contextualSpacing/>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Default="00BB28C8" w:rsidP="009B7C1A">
      <w:pPr>
        <w:widowControl w:val="0"/>
        <w:tabs>
          <w:tab w:val="left" w:pos="1276"/>
        </w:tabs>
        <w:ind w:firstLine="567"/>
        <w:contextualSpacing/>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73CB0" w:rsidRPr="009F3DC7" w:rsidRDefault="00B73CB0" w:rsidP="009B7C1A">
      <w:pPr>
        <w:widowControl w:val="0"/>
        <w:tabs>
          <w:tab w:val="left" w:pos="1276"/>
        </w:tabs>
        <w:ind w:firstLine="567"/>
        <w:contextualSpacing/>
        <w:jc w:val="both"/>
        <w:rPr>
          <w:rFonts w:ascii="GHEA Grapalat" w:hAnsi="GHEA Grapalat"/>
        </w:rPr>
      </w:pPr>
    </w:p>
    <w:p w:rsidR="00674E7A" w:rsidRDefault="00674E7A" w:rsidP="009B7C1A">
      <w:pPr>
        <w:widowControl w:val="0"/>
        <w:contextualSpacing/>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9B7C1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9B7C1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w:t>
      </w:r>
      <w:r w:rsidR="00B73CB0">
        <w:rPr>
          <w:rFonts w:ascii="GHEA Grapalat" w:hAnsi="GHEA Grapalat"/>
        </w:rPr>
        <w:t>2</w:t>
      </w:r>
      <w:r>
        <w:rPr>
          <w:rFonts w:ascii="GHEA Grapalat" w:hAnsi="GHEA Grapalat"/>
        </w:rPr>
        <w:t xml:space="preserve"> экземпляр</w:t>
      </w:r>
      <w:r w:rsidR="00B73CB0">
        <w:rPr>
          <w:rFonts w:ascii="GHEA Grapalat" w:hAnsi="GHEA Grapalat"/>
        </w:rPr>
        <w:t>а</w:t>
      </w:r>
      <w:r>
        <w:rPr>
          <w:rFonts w:ascii="GHEA Grapalat" w:hAnsi="GHEA Grapalat"/>
        </w:rPr>
        <w:t xml:space="preserve"> акта сдачи-приемки (Приложение № 3). </w:t>
      </w:r>
    </w:p>
    <w:p w:rsidR="00B73CB0" w:rsidRDefault="00B73CB0" w:rsidP="00B73CB0">
      <w:pPr>
        <w:widowControl w:val="0"/>
        <w:tabs>
          <w:tab w:val="left" w:pos="1134"/>
        </w:tabs>
        <w:ind w:firstLine="567"/>
        <w:contextualSpacing/>
        <w:jc w:val="both"/>
        <w:rPr>
          <w:rFonts w:ascii="GHEA Grapalat" w:hAnsi="GHEA Grapalat"/>
        </w:rPr>
      </w:pPr>
      <w:r>
        <w:rPr>
          <w:rFonts w:ascii="GHEA Grapalat" w:hAnsi="GHEA Grapalat"/>
        </w:rPr>
        <w:t>3.2.</w:t>
      </w:r>
      <w:r>
        <w:rPr>
          <w:rFonts w:ascii="GHEA Grapalat" w:hAnsi="GHEA Grapalat"/>
        </w:rPr>
        <w:tab/>
      </w:r>
      <w:r w:rsidRPr="002B0DAC">
        <w:rPr>
          <w:rFonts w:ascii="GHEA Grapalat" w:hAnsi="GHEA Grapalat"/>
          <w:b/>
        </w:rPr>
        <w:t>Заказчик в течение 5 рабочих дней с рабочего дня, следующего за днем получения акта сдачи-приемки, отправляет проектно-сметную документацию в независимую организацию, проводящую градостроительную экспертизу (в соответствии с законодательством РА).</w:t>
      </w:r>
    </w:p>
    <w:p w:rsidR="00B73CB0" w:rsidRDefault="00B73CB0" w:rsidP="00B73CB0">
      <w:pPr>
        <w:widowControl w:val="0"/>
        <w:tabs>
          <w:tab w:val="left" w:pos="1134"/>
        </w:tabs>
        <w:ind w:firstLine="567"/>
        <w:contextualSpacing/>
        <w:jc w:val="both"/>
        <w:rPr>
          <w:rFonts w:ascii="GHEA Grapalat" w:hAnsi="GHEA Grapalat" w:cs="Sylfaen"/>
        </w:rPr>
      </w:pPr>
      <w:r>
        <w:rPr>
          <w:rFonts w:ascii="GHEA Grapalat" w:hAnsi="GHEA Grapalat"/>
        </w:rPr>
        <w:t xml:space="preserve">3.3 Акт сдачи-приемки подписывается, если выполненная работа соответствует условиям договора </w:t>
      </w:r>
      <w:r w:rsidRPr="002B0DAC">
        <w:rPr>
          <w:rFonts w:ascii="GHEA Grapalat" w:hAnsi="GHEA Grapalat"/>
          <w:b/>
        </w:rPr>
        <w:t>и получено положительное заключение независимой организации, проводящей градостроительную экспертизу</w:t>
      </w:r>
      <w:r>
        <w:rPr>
          <w:rFonts w:ascii="GHEA Grapalat" w:hAnsi="GHEA Grapalat"/>
        </w:rPr>
        <w:t>. В противном случае результаты исполнения договора или его части не принимаются, акт сдачи-приемки не подписывается и Заказчик:</w:t>
      </w:r>
    </w:p>
    <w:p w:rsidR="00B73CB0" w:rsidRDefault="00B73CB0" w:rsidP="00B73CB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B73CB0" w:rsidRDefault="00B73CB0" w:rsidP="00B73CB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B73CB0" w:rsidRDefault="00B73CB0" w:rsidP="00B73CB0">
      <w:pPr>
        <w:widowControl w:val="0"/>
        <w:tabs>
          <w:tab w:val="left" w:pos="1134"/>
        </w:tabs>
        <w:ind w:firstLine="567"/>
        <w:contextualSpacing/>
        <w:jc w:val="both"/>
        <w:rPr>
          <w:rFonts w:ascii="GHEA Grapalat" w:hAnsi="GHEA Grapalat" w:cs="Sylfaen"/>
        </w:rPr>
      </w:pPr>
      <w:r>
        <w:rPr>
          <w:rFonts w:ascii="GHEA Grapalat" w:hAnsi="GHEA Grapalat"/>
        </w:rPr>
        <w:t>3.4.</w:t>
      </w:r>
      <w:r>
        <w:rPr>
          <w:rFonts w:ascii="GHEA Grapalat" w:hAnsi="GHEA Grapalat"/>
        </w:rPr>
        <w:tab/>
        <w:t xml:space="preserve">Заказчик </w:t>
      </w:r>
      <w:r w:rsidRPr="00702F0B">
        <w:rPr>
          <w:rFonts w:ascii="GHEA Grapalat" w:hAnsi="GHEA Grapalat"/>
          <w:b/>
        </w:rPr>
        <w:t>в течение 5 рабочих дней после получения заключения независимой организации, проводящей градостроительную экспертизу, указанную в пункте 3.2.</w:t>
      </w:r>
      <w:r>
        <w:rPr>
          <w:rFonts w:ascii="GHEA Grapalat" w:hAnsi="GHEA Grapalat"/>
        </w:rPr>
        <w:t>,</w:t>
      </w:r>
      <w:r w:rsidRPr="00702F0B">
        <w:rPr>
          <w:rFonts w:ascii="GHEA Grapalat" w:hAnsi="GHEA Grapalat"/>
        </w:rPr>
        <w:t xml:space="preserve"> </w:t>
      </w:r>
      <w:r>
        <w:rPr>
          <w:rFonts w:ascii="GHEA Grapalat" w:hAnsi="GHEA Grapalat"/>
        </w:rPr>
        <w:t>представляет Исполнителю один экземпляр подписанного им акта сдачи-приемки либо отклонение непринятия работы.</w:t>
      </w:r>
    </w:p>
    <w:p w:rsidR="00B73CB0" w:rsidRDefault="00B73CB0" w:rsidP="00B73CB0">
      <w:pPr>
        <w:widowControl w:val="0"/>
        <w:tabs>
          <w:tab w:val="left" w:pos="1134"/>
        </w:tabs>
        <w:ind w:firstLine="567"/>
        <w:contextualSpacing/>
        <w:jc w:val="both"/>
        <w:rPr>
          <w:rFonts w:ascii="GHEA Grapalat" w:hAnsi="GHEA Grapalat" w:cs="Sylfaen"/>
          <w:b/>
        </w:rPr>
      </w:pPr>
      <w:r>
        <w:rPr>
          <w:rFonts w:ascii="GHEA Grapalat" w:hAnsi="GHEA Grapalat"/>
        </w:rPr>
        <w:t>3.5.</w:t>
      </w:r>
      <w:r>
        <w:rPr>
          <w:rFonts w:ascii="GHEA Grapalat" w:hAnsi="GHEA Grapalat"/>
        </w:rPr>
        <w:tab/>
        <w:t xml:space="preserve">Если в срок, установленный </w:t>
      </w:r>
      <w:r w:rsidRPr="009E683F">
        <w:rPr>
          <w:rFonts w:ascii="GHEA Grapalat" w:hAnsi="GHEA Grapalat"/>
          <w:b/>
        </w:rPr>
        <w:t>пунктом 3.4</w:t>
      </w:r>
      <w:r>
        <w:rPr>
          <w:rFonts w:ascii="GHEA Grapalat" w:hAnsi="GHEA Grapalat"/>
        </w:rPr>
        <w:t xml:space="preserve">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w:t>
      </w:r>
      <w:r w:rsidRPr="009E683F">
        <w:rPr>
          <w:rFonts w:ascii="GHEA Grapalat" w:hAnsi="GHEA Grapalat"/>
          <w:b/>
        </w:rPr>
        <w:t>пунктом 3.4</w:t>
      </w:r>
      <w:r>
        <w:rPr>
          <w:rFonts w:ascii="GHEA Grapalat" w:hAnsi="GHEA Grapalat"/>
        </w:rPr>
        <w:t xml:space="preserve"> договора окончательного срока Заказчик предоставляет Исполнителю утвержденный им акт сдачи-приемки.</w:t>
      </w:r>
    </w:p>
    <w:p w:rsidR="00674E7A" w:rsidRPr="009F3DC7" w:rsidRDefault="00674E7A" w:rsidP="009B7C1A">
      <w:pPr>
        <w:widowControl w:val="0"/>
        <w:contextualSpacing/>
        <w:jc w:val="center"/>
        <w:rPr>
          <w:rFonts w:ascii="GHEA Grapalat" w:hAnsi="GHEA Grapalat" w:cs="Sylfaen"/>
          <w:b/>
        </w:rPr>
      </w:pPr>
    </w:p>
    <w:p w:rsidR="00BB28C8" w:rsidRPr="009F3DC7" w:rsidRDefault="00BB28C8" w:rsidP="009B7C1A">
      <w:pPr>
        <w:widowControl w:val="0"/>
        <w:contextualSpacing/>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9B7C1A">
      <w:pPr>
        <w:widowControl w:val="0"/>
        <w:ind w:firstLine="567"/>
        <w:contextualSpacing/>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1B14C2">
        <w:rPr>
          <w:rStyle w:val="af6"/>
          <w:rFonts w:ascii="GHEA Grapalat" w:hAnsi="GHEA Grapalat"/>
        </w:rPr>
        <w:footnoteReference w:customMarkFollows="1" w:id="7"/>
        <w:t>18</w:t>
      </w:r>
      <w:r w:rsidRPr="009F3DC7">
        <w:rPr>
          <w:rFonts w:ascii="GHEA Grapalat" w:hAnsi="GHEA Grapalat"/>
        </w:rPr>
        <w:t xml:space="preserve">. </w:t>
      </w:r>
    </w:p>
    <w:p w:rsidR="00BB28C8" w:rsidRPr="00EF1C40" w:rsidRDefault="00BB28C8" w:rsidP="009B7C1A">
      <w:pPr>
        <w:widowControl w:val="0"/>
        <w:ind w:firstLine="567"/>
        <w:contextualSpacing/>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9B7C1A">
      <w:pPr>
        <w:widowControl w:val="0"/>
        <w:ind w:firstLine="567"/>
        <w:contextualSpacing/>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Default="00BB28C8" w:rsidP="009B7C1A">
      <w:pPr>
        <w:widowControl w:val="0"/>
        <w:tabs>
          <w:tab w:val="left" w:pos="1134"/>
        </w:tabs>
        <w:ind w:firstLine="567"/>
        <w:contextualSpacing/>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C02868" w:rsidRPr="001515B8">
        <w:rPr>
          <w:rFonts w:ascii="GHEA Grapalat" w:hAnsi="GHEA Grapalat"/>
        </w:rPr>
        <w:t>в течение месяцев</w:t>
      </w:r>
      <w:r w:rsidRPr="009F3DC7">
        <w:rPr>
          <w:rFonts w:ascii="GHEA Grapalat" w:hAnsi="GHEA Grapalat"/>
        </w:rPr>
        <w:t>, предусмотренны</w:t>
      </w:r>
      <w:r w:rsidR="00C02868">
        <w:rPr>
          <w:rFonts w:ascii="GHEA Grapalat" w:hAnsi="GHEA Grapalat"/>
        </w:rPr>
        <w:t>х</w:t>
      </w:r>
      <w:r w:rsidRPr="009F3DC7">
        <w:rPr>
          <w:rFonts w:ascii="GHEA Grapalat" w:hAnsi="GHEA Grapalat"/>
        </w:rPr>
        <w:t xml:space="preserve"> графиком оплаты договора (Приложение № 2)</w:t>
      </w:r>
      <w:r w:rsidR="00C02868">
        <w:rPr>
          <w:rFonts w:ascii="GHEA Grapalat" w:hAnsi="GHEA Grapalat"/>
        </w:rPr>
        <w:t>,</w:t>
      </w:r>
      <w:r w:rsidRPr="009F3DC7">
        <w:rPr>
          <w:rFonts w:ascii="GHEA Grapalat" w:hAnsi="GHEA Grapalat"/>
        </w:rPr>
        <w:t xml:space="preserve"> но не </w:t>
      </w:r>
      <w:proofErr w:type="gramStart"/>
      <w:r w:rsidRPr="009F3DC7">
        <w:rPr>
          <w:rFonts w:ascii="GHEA Grapalat" w:hAnsi="GHEA Grapalat"/>
        </w:rPr>
        <w:t>позднее</w:t>
      </w:r>
      <w:proofErr w:type="gramEnd"/>
      <w:r w:rsidRPr="009F3DC7">
        <w:rPr>
          <w:rFonts w:ascii="GHEA Grapalat" w:hAnsi="GHEA Grapalat"/>
        </w:rPr>
        <w:t xml:space="preserve"> чем до </w:t>
      </w:r>
      <w:r w:rsidR="00CF248C">
        <w:rPr>
          <w:rFonts w:ascii="GHEA Grapalat" w:hAnsi="GHEA Grapalat"/>
        </w:rPr>
        <w:t>----ого</w:t>
      </w:r>
      <w:r w:rsidRPr="009F3DC7">
        <w:rPr>
          <w:rFonts w:ascii="GHEA Grapalat" w:hAnsi="GHEA Grapalat"/>
        </w:rPr>
        <w:t xml:space="preserve"> декабря данного года. </w:t>
      </w:r>
    </w:p>
    <w:p w:rsidR="00C02868" w:rsidRPr="001762F4" w:rsidRDefault="00C02868" w:rsidP="009B7C1A">
      <w:pPr>
        <w:widowControl w:val="0"/>
        <w:tabs>
          <w:tab w:val="left" w:pos="1134"/>
        </w:tabs>
        <w:ind w:firstLine="567"/>
        <w:contextualSpacing/>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00A45057">
        <w:rPr>
          <w:rFonts w:ascii="GHEA Grapalat" w:hAnsi="GHEA Grapalat"/>
          <w:vertAlign w:val="superscript"/>
        </w:rPr>
        <w:t>19</w:t>
      </w:r>
      <w:r w:rsidRPr="001762F4">
        <w:rPr>
          <w:rFonts w:ascii="GHEA Grapalat" w:hAnsi="GHEA Grapalat"/>
          <w:vertAlign w:val="superscript"/>
          <w:lang w:val="hy-AM"/>
        </w:rPr>
        <w:t>,1</w:t>
      </w:r>
      <w:r>
        <w:rPr>
          <w:rFonts w:ascii="GHEA Grapalat" w:hAnsi="GHEA Grapalat"/>
          <w:lang w:val="hy-AM"/>
        </w:rPr>
        <w:t>.</w:t>
      </w:r>
    </w:p>
    <w:p w:rsidR="00C02868" w:rsidRPr="00C02868" w:rsidRDefault="00C02868" w:rsidP="009B7C1A">
      <w:pPr>
        <w:widowControl w:val="0"/>
        <w:tabs>
          <w:tab w:val="left" w:pos="1134"/>
        </w:tabs>
        <w:ind w:firstLine="567"/>
        <w:contextualSpacing/>
        <w:jc w:val="both"/>
        <w:rPr>
          <w:rFonts w:ascii="GHEA Grapalat" w:hAnsi="GHEA Grapalat"/>
          <w:lang w:val="hy-AM"/>
        </w:rPr>
      </w:pPr>
    </w:p>
    <w:p w:rsidR="00BB28C8" w:rsidRPr="009F3DC7" w:rsidRDefault="00BB28C8" w:rsidP="009B7C1A">
      <w:pPr>
        <w:widowControl w:val="0"/>
        <w:contextualSpacing/>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9B7C1A">
      <w:pPr>
        <w:widowControl w:val="0"/>
        <w:tabs>
          <w:tab w:val="left" w:pos="1134"/>
        </w:tabs>
        <w:ind w:firstLine="567"/>
        <w:contextualSpacing/>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9B7C1A">
      <w:pPr>
        <w:widowControl w:val="0"/>
        <w:tabs>
          <w:tab w:val="left" w:pos="1134"/>
        </w:tabs>
        <w:ind w:firstLine="567"/>
        <w:contextualSpacing/>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proofErr w:type="gramStart"/>
      <w:r w:rsidRPr="00DF13E4">
        <w:rPr>
          <w:rFonts w:ascii="GHEA Grapalat" w:hAnsi="GHEA Grapalat"/>
          <w:lang w:val="hy-AM"/>
        </w:rPr>
        <w:t>,</w:t>
      </w:r>
      <w:proofErr w:type="gramEnd"/>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9B7C1A">
      <w:pPr>
        <w:widowControl w:val="0"/>
        <w:tabs>
          <w:tab w:val="left" w:pos="1134"/>
        </w:tabs>
        <w:ind w:firstLine="567"/>
        <w:contextualSpacing/>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9B7C1A">
      <w:pPr>
        <w:widowControl w:val="0"/>
        <w:tabs>
          <w:tab w:val="left" w:pos="1134"/>
        </w:tabs>
        <w:ind w:firstLine="567"/>
        <w:contextualSpacing/>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9B7C1A">
      <w:pPr>
        <w:widowControl w:val="0"/>
        <w:tabs>
          <w:tab w:val="left" w:pos="1134"/>
        </w:tabs>
        <w:ind w:firstLine="567"/>
        <w:contextualSpacing/>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9B7C1A">
      <w:pPr>
        <w:widowControl w:val="0"/>
        <w:tabs>
          <w:tab w:val="left" w:pos="1134"/>
        </w:tabs>
        <w:ind w:firstLine="567"/>
        <w:contextualSpacing/>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9F3DC7">
        <w:rPr>
          <w:rFonts w:ascii="GHEA Grapalat" w:hAnsi="GHEA Grapalat"/>
        </w:rPr>
        <w:t>ств ст</w:t>
      </w:r>
      <w:proofErr w:type="gramEnd"/>
      <w:r w:rsidRPr="009F3DC7">
        <w:rPr>
          <w:rFonts w:ascii="GHEA Grapalat" w:hAnsi="GHEA Grapalat"/>
        </w:rPr>
        <w:t>ороны несут ответственность в порядке, установленном законодательством Республики Армения.</w:t>
      </w:r>
    </w:p>
    <w:p w:rsidR="00BB28C8" w:rsidRPr="009F3DC7" w:rsidRDefault="00BB28C8" w:rsidP="009B7C1A">
      <w:pPr>
        <w:widowControl w:val="0"/>
        <w:tabs>
          <w:tab w:val="left" w:pos="1134"/>
        </w:tabs>
        <w:ind w:firstLine="567"/>
        <w:contextualSpacing/>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9B7C1A">
      <w:pPr>
        <w:widowControl w:val="0"/>
        <w:ind w:firstLine="567"/>
        <w:contextualSpacing/>
        <w:jc w:val="both"/>
        <w:rPr>
          <w:rFonts w:ascii="GHEA Grapalat" w:hAnsi="GHEA Grapalat" w:cs="Sylfaen"/>
        </w:rPr>
      </w:pPr>
    </w:p>
    <w:p w:rsidR="00BB28C8" w:rsidRPr="009F3DC7" w:rsidRDefault="00BB28C8" w:rsidP="009B7C1A">
      <w:pPr>
        <w:widowControl w:val="0"/>
        <w:contextualSpacing/>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9B7C1A">
      <w:pPr>
        <w:widowControl w:val="0"/>
        <w:ind w:firstLine="567"/>
        <w:contextualSpacing/>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9F3DC7">
        <w:rPr>
          <w:rFonts w:ascii="GHEA Grapalat" w:hAnsi="GHEA Grapalat"/>
        </w:rPr>
        <w:t>которую</w:t>
      </w:r>
      <w:proofErr w:type="gramEnd"/>
      <w:r w:rsidRPr="009F3DC7">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9B7C1A">
      <w:pPr>
        <w:contextualSpacing/>
        <w:rPr>
          <w:rFonts w:ascii="GHEA Grapalat" w:hAnsi="GHEA Grapalat" w:cs="Sylfaen"/>
        </w:rPr>
      </w:pPr>
    </w:p>
    <w:p w:rsidR="00BB28C8" w:rsidRPr="009F3DC7" w:rsidRDefault="00BB28C8" w:rsidP="009B7C1A">
      <w:pPr>
        <w:widowControl w:val="0"/>
        <w:contextualSpacing/>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9B7C1A">
      <w:pPr>
        <w:widowControl w:val="0"/>
        <w:tabs>
          <w:tab w:val="left" w:pos="1134"/>
        </w:tabs>
        <w:ind w:firstLine="567"/>
        <w:contextualSpacing/>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9B7C1A">
      <w:pPr>
        <w:widowControl w:val="0"/>
        <w:tabs>
          <w:tab w:val="left" w:pos="1134"/>
        </w:tabs>
        <w:ind w:firstLine="567"/>
        <w:contextualSpacing/>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w:t>
      </w:r>
      <w:proofErr w:type="gramStart"/>
      <w:r w:rsidRPr="009F3DC7">
        <w:rPr>
          <w:rFonts w:ascii="GHEA Grapalat" w:hAnsi="GHEA Grapalat"/>
        </w:rPr>
        <w:t xml:space="preserve"> ,</w:t>
      </w:r>
      <w:proofErr w:type="gramEnd"/>
      <w:r w:rsidRPr="009F3DC7">
        <w:rPr>
          <w:rFonts w:ascii="GHEA Grapalat" w:hAnsi="GHEA Grapalat"/>
        </w:rPr>
        <w:t xml:space="preserve"> не может быть передано другому лицу без письменного согласия стороны должника. </w:t>
      </w:r>
    </w:p>
    <w:p w:rsidR="00BB28C8" w:rsidRPr="00D443DF" w:rsidRDefault="00BB28C8" w:rsidP="009B7C1A">
      <w:pPr>
        <w:widowControl w:val="0"/>
        <w:tabs>
          <w:tab w:val="left" w:pos="1134"/>
        </w:tabs>
        <w:ind w:firstLine="567"/>
        <w:contextualSpacing/>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proofErr w:type="gramStart"/>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если</w:t>
      </w:r>
      <w:proofErr w:type="gramEnd"/>
      <w:r w:rsidR="00D7436B" w:rsidRPr="00E02449">
        <w:rPr>
          <w:rFonts w:ascii="GHEA Grapalat" w:hAnsi="GHEA Grapalat"/>
        </w:rPr>
        <w:t xml:space="preserve">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D443DF">
        <w:rPr>
          <w:rFonts w:ascii="GHEA Grapalat" w:hAnsi="GHEA Grapalat"/>
          <w:spacing w:val="-4"/>
        </w:rPr>
        <w:t>был</w:t>
      </w:r>
      <w:proofErr w:type="gramEnd"/>
      <w:r w:rsidRPr="00D443DF">
        <w:rPr>
          <w:rFonts w:ascii="GHEA Grapalat" w:hAnsi="GHEA Grapalat"/>
          <w:spacing w:val="-4"/>
        </w:rPr>
        <w:t xml:space="preserve"> расторгнут договор.</w:t>
      </w:r>
    </w:p>
    <w:p w:rsidR="00BB28C8" w:rsidRPr="00D443DF" w:rsidRDefault="00BB28C8" w:rsidP="009B7C1A">
      <w:pPr>
        <w:widowControl w:val="0"/>
        <w:tabs>
          <w:tab w:val="left" w:pos="1134"/>
        </w:tabs>
        <w:ind w:firstLine="567"/>
        <w:contextualSpacing/>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9B7C1A">
      <w:pPr>
        <w:widowControl w:val="0"/>
        <w:tabs>
          <w:tab w:val="left" w:pos="1134"/>
        </w:tabs>
        <w:ind w:firstLine="567"/>
        <w:contextualSpacing/>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9B7C1A">
      <w:pPr>
        <w:widowControl w:val="0"/>
        <w:ind w:firstLine="567"/>
        <w:contextualSpacing/>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9B7C1A">
      <w:pPr>
        <w:widowControl w:val="0"/>
        <w:tabs>
          <w:tab w:val="left" w:pos="1276"/>
        </w:tabs>
        <w:ind w:firstLine="567"/>
        <w:contextualSpacing/>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9B7C1A">
      <w:pPr>
        <w:widowControl w:val="0"/>
        <w:tabs>
          <w:tab w:val="left" w:pos="1134"/>
        </w:tabs>
        <w:ind w:firstLine="567"/>
        <w:contextualSpacing/>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9B7C1A">
      <w:pPr>
        <w:widowControl w:val="0"/>
        <w:tabs>
          <w:tab w:val="left" w:pos="1134"/>
        </w:tabs>
        <w:ind w:firstLine="567"/>
        <w:contextualSpacing/>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9B7C1A">
      <w:pPr>
        <w:widowControl w:val="0"/>
        <w:tabs>
          <w:tab w:val="left" w:pos="1134"/>
        </w:tabs>
        <w:ind w:firstLine="567"/>
        <w:contextualSpacing/>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7C7140">
        <w:rPr>
          <w:rStyle w:val="af6"/>
          <w:rFonts w:ascii="GHEA Grapalat" w:hAnsi="GHEA Grapalat"/>
        </w:rPr>
        <w:footnoteReference w:customMarkFollows="1" w:id="8"/>
        <w:t>22</w:t>
      </w:r>
      <w:r w:rsidRPr="009F3DC7">
        <w:rPr>
          <w:rFonts w:ascii="GHEA Grapalat" w:hAnsi="GHEA Grapalat"/>
        </w:rPr>
        <w:t>.</w:t>
      </w:r>
    </w:p>
    <w:p w:rsidR="00BB28C8" w:rsidRPr="009F3DC7" w:rsidRDefault="00BB28C8" w:rsidP="009B7C1A">
      <w:pPr>
        <w:widowControl w:val="0"/>
        <w:tabs>
          <w:tab w:val="left" w:pos="1134"/>
        </w:tabs>
        <w:ind w:firstLine="567"/>
        <w:contextualSpacing/>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af6"/>
          <w:rFonts w:ascii="GHEA Grapalat" w:hAnsi="GHEA Grapalat"/>
        </w:rPr>
        <w:footnoteReference w:customMarkFollows="1" w:id="9"/>
        <w:t>23</w:t>
      </w:r>
      <w:r w:rsidRPr="009F3DC7">
        <w:rPr>
          <w:rFonts w:ascii="GHEA Grapalat" w:hAnsi="GHEA Grapalat"/>
        </w:rPr>
        <w:t>.</w:t>
      </w:r>
    </w:p>
    <w:p w:rsidR="00BB28C8" w:rsidRPr="009F3DC7" w:rsidRDefault="00BB28C8" w:rsidP="009B7C1A">
      <w:pPr>
        <w:widowControl w:val="0"/>
        <w:tabs>
          <w:tab w:val="left" w:pos="1134"/>
        </w:tabs>
        <w:ind w:firstLine="567"/>
        <w:contextualSpacing/>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 xml:space="preserve">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w:t>
      </w:r>
      <w:proofErr w:type="gramStart"/>
      <w:r w:rsidRPr="009F3DC7">
        <w:rPr>
          <w:rFonts w:ascii="GHEA Grapalat" w:hAnsi="GHEA Grapalat"/>
        </w:rPr>
        <w:t>работой</w:t>
      </w:r>
      <w:proofErr w:type="gramEnd"/>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w:t>
      </w:r>
      <w:r w:rsidR="008E10BF">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9B7C1A">
      <w:pPr>
        <w:widowControl w:val="0"/>
        <w:tabs>
          <w:tab w:val="left" w:pos="1134"/>
        </w:tabs>
        <w:ind w:firstLine="567"/>
        <w:contextualSpacing/>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9B7C1A">
      <w:pPr>
        <w:widowControl w:val="0"/>
        <w:ind w:firstLine="567"/>
        <w:contextualSpacing/>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9B7C1A">
      <w:pPr>
        <w:widowControl w:val="0"/>
        <w:tabs>
          <w:tab w:val="left" w:pos="1276"/>
        </w:tabs>
        <w:ind w:firstLine="567"/>
        <w:contextualSpacing/>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w:t>
      </w:r>
      <w:proofErr w:type="gramStart"/>
      <w:r w:rsidRPr="009F3DC7">
        <w:rPr>
          <w:rFonts w:ascii="GHEA Grapalat" w:hAnsi="GHEA Grapalat"/>
        </w:rPr>
        <w:t>ств ст</w:t>
      </w:r>
      <w:proofErr w:type="gramEnd"/>
      <w:r w:rsidRPr="009F3DC7">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Pr="00076092" w:rsidRDefault="00BB28C8" w:rsidP="009B7C1A">
      <w:pPr>
        <w:widowControl w:val="0"/>
        <w:tabs>
          <w:tab w:val="left" w:pos="1276"/>
        </w:tabs>
        <w:ind w:firstLine="567"/>
        <w:contextualSpacing/>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 xml:space="preserve">указанием даты опубликования. Исполнитель считается надлежащим </w:t>
      </w:r>
      <w:proofErr w:type="gramStart"/>
      <w:r w:rsidRPr="009F3DC7">
        <w:rPr>
          <w:rFonts w:ascii="GHEA Grapalat" w:hAnsi="GHEA Grapalat"/>
        </w:rPr>
        <w:t>образом</w:t>
      </w:r>
      <w:proofErr w:type="gramEnd"/>
      <w:r w:rsidRPr="009F3DC7">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9B7C1A">
      <w:pPr>
        <w:widowControl w:val="0"/>
        <w:tabs>
          <w:tab w:val="left" w:pos="1276"/>
        </w:tabs>
        <w:ind w:firstLine="567"/>
        <w:contextualSpacing/>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9F3DC7" w:rsidRDefault="00BB28C8" w:rsidP="009B7C1A">
      <w:pPr>
        <w:widowControl w:val="0"/>
        <w:tabs>
          <w:tab w:val="left" w:pos="1276"/>
        </w:tabs>
        <w:ind w:firstLine="567"/>
        <w:contextualSpacing/>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9B7C1A">
      <w:pPr>
        <w:widowControl w:val="0"/>
        <w:tabs>
          <w:tab w:val="left" w:pos="1276"/>
        </w:tabs>
        <w:ind w:firstLine="567"/>
        <w:contextualSpacing/>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9F3DC7" w:rsidRDefault="00BB28C8" w:rsidP="009B7C1A">
      <w:pPr>
        <w:widowControl w:val="0"/>
        <w:tabs>
          <w:tab w:val="left" w:pos="1276"/>
        </w:tabs>
        <w:ind w:firstLine="567"/>
        <w:contextualSpacing/>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13598D">
        <w:rPr>
          <w:rFonts w:ascii="GHEA Grapalat" w:hAnsi="GHEA Grapalat"/>
        </w:rPr>
        <w:t>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001D8">
        <w:rPr>
          <w:rFonts w:ascii="GHEA Grapalat" w:hAnsi="GHEA Grapalat"/>
        </w:rPr>
        <w:t>.</w:t>
      </w:r>
      <w:r w:rsidR="000001D8" w:rsidRPr="000001D8">
        <w:rPr>
          <w:rFonts w:ascii="GHEA Grapalat" w:hAnsi="GHEA Grapalat"/>
          <w:color w:val="000000" w:themeColor="text1"/>
        </w:rPr>
        <w:t xml:space="preserve"> При этом расчет шестимесячного периода, данного настоящим пунктом для предусмотрения финансовых сре</w:t>
      </w:r>
      <w:proofErr w:type="gramStart"/>
      <w:r w:rsidR="000001D8" w:rsidRPr="000001D8">
        <w:rPr>
          <w:rFonts w:ascii="GHEA Grapalat" w:hAnsi="GHEA Grapalat"/>
          <w:color w:val="000000" w:themeColor="text1"/>
        </w:rPr>
        <w:t>дств дл</w:t>
      </w:r>
      <w:proofErr w:type="gramEnd"/>
      <w:r w:rsidR="000001D8" w:rsidRPr="000001D8">
        <w:rPr>
          <w:rFonts w:ascii="GHEA Grapalat" w:hAnsi="GHEA Grapalat"/>
          <w:color w:val="000000" w:themeColor="text1"/>
        </w:rPr>
        <w:t>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0001D8">
        <w:rPr>
          <w:rFonts w:ascii="GHEA Grapalat" w:hAnsi="GHEA Grapalat"/>
          <w:color w:val="000000" w:themeColor="text1"/>
        </w:rPr>
        <w:t>.</w:t>
      </w:r>
      <w:r w:rsidRPr="0013598D">
        <w:rPr>
          <w:rFonts w:ascii="GHEA Grapalat" w:hAnsi="GHEA Grapalat"/>
        </w:rPr>
        <w:t xml:space="preserve"> Если размер выделенных для исполнения договора финансовых средств превышает </w:t>
      </w:r>
      <w:r w:rsidR="00EC6C0A" w:rsidRPr="0013598D">
        <w:rPr>
          <w:rFonts w:ascii="GHEA Grapalat" w:hAnsi="GHEA Grapalat"/>
        </w:rPr>
        <w:t>двадцатипя</w:t>
      </w:r>
      <w:r w:rsidRPr="0013598D">
        <w:rPr>
          <w:rFonts w:ascii="GHEA Grapalat" w:hAnsi="GHEA Grapalat"/>
        </w:rPr>
        <w:t>тикратный размер базовой единицы закупок, то Заказчиком будет заключен</w:t>
      </w:r>
      <w:proofErr w:type="gramStart"/>
      <w:r w:rsidRPr="0013598D">
        <w:rPr>
          <w:rFonts w:ascii="GHEA Grapalat" w:hAnsi="GHEA Grapalat"/>
        </w:rPr>
        <w:t>o</w:t>
      </w:r>
      <w:proofErr w:type="gramEnd"/>
      <w:r w:rsidRPr="0013598D">
        <w:rPr>
          <w:rFonts w:ascii="GHEA Grapalat" w:hAnsi="GHEA Grapalat"/>
        </w:rPr>
        <w:t xml:space="preserve"> соглашение в случае, если представленн</w:t>
      </w:r>
      <w:r w:rsidR="0087667F" w:rsidRPr="0013598D">
        <w:rPr>
          <w:rFonts w:ascii="GHEA Grapalat" w:hAnsi="GHEA Grapalat"/>
        </w:rPr>
        <w:t xml:space="preserve">ые </w:t>
      </w:r>
      <w:r w:rsidRPr="0013598D">
        <w:rPr>
          <w:rFonts w:ascii="GHEA Grapalat" w:hAnsi="GHEA Grapalat"/>
        </w:rPr>
        <w:t xml:space="preserve"> Исполнителем в виде неустойки обеспечени</w:t>
      </w:r>
      <w:r w:rsidR="0087667F" w:rsidRPr="0013598D">
        <w:rPr>
          <w:rFonts w:ascii="GHEA Grapalat" w:hAnsi="GHEA Grapalat"/>
        </w:rPr>
        <w:t>я квалификации и</w:t>
      </w:r>
      <w:r w:rsidRPr="0013598D">
        <w:rPr>
          <w:rFonts w:ascii="GHEA Grapalat" w:hAnsi="GHEA Grapalat"/>
        </w:rPr>
        <w:t xml:space="preserve"> договора </w:t>
      </w:r>
      <w:r w:rsidR="001F7877" w:rsidRPr="0013598D">
        <w:rPr>
          <w:rFonts w:ascii="GHEA Grapalat" w:hAnsi="GHEA Grapalat"/>
        </w:rPr>
        <w:t>заменяю</w:t>
      </w:r>
      <w:r w:rsidRPr="0013598D">
        <w:rPr>
          <w:rFonts w:ascii="GHEA Grapalat" w:hAnsi="GHEA Grapalat"/>
        </w:rPr>
        <w:t xml:space="preserve">тся гарантией или наличными деньгами, с учетом требований </w:t>
      </w:r>
      <w:r w:rsidR="002C6828" w:rsidRPr="00891020">
        <w:rPr>
          <w:rFonts w:ascii="GHEA Grapalat" w:hAnsi="GHEA Grapalat"/>
        </w:rPr>
        <w:t>абзац</w:t>
      </w:r>
      <w:r w:rsidR="002C6828">
        <w:rPr>
          <w:rFonts w:ascii="GHEA Grapalat" w:hAnsi="GHEA Grapalat"/>
        </w:rPr>
        <w:t>а</w:t>
      </w:r>
      <w:r w:rsidR="002C6828" w:rsidRPr="00891020">
        <w:rPr>
          <w:rFonts w:ascii="GHEA Grapalat" w:hAnsi="GHEA Grapalat"/>
        </w:rPr>
        <w:t xml:space="preserve"> "</w:t>
      </w:r>
      <w:r w:rsidR="002C6828">
        <w:rPr>
          <w:rFonts w:ascii="GHEA Grapalat" w:hAnsi="GHEA Grapalat"/>
        </w:rPr>
        <w:t>в</w:t>
      </w:r>
      <w:r w:rsidR="002C6828" w:rsidRPr="00891020">
        <w:rPr>
          <w:rFonts w:ascii="GHEA Grapalat" w:hAnsi="GHEA Grapalat"/>
        </w:rPr>
        <w:t>" подпункта 1</w:t>
      </w:r>
      <w:r w:rsidR="002C6828">
        <w:rPr>
          <w:rFonts w:ascii="GHEA Grapalat" w:hAnsi="GHEA Grapalat"/>
        </w:rPr>
        <w:t xml:space="preserve"> и</w:t>
      </w:r>
      <w:r w:rsidR="002C6828" w:rsidRPr="0013598D">
        <w:rPr>
          <w:rFonts w:ascii="GHEA Grapalat" w:hAnsi="GHEA Grapalat"/>
        </w:rPr>
        <w:t xml:space="preserve"> </w:t>
      </w:r>
      <w:r w:rsidRPr="0013598D">
        <w:rPr>
          <w:rFonts w:ascii="GHEA Grapalat" w:hAnsi="GHEA Grapalat"/>
        </w:rPr>
        <w:t>абзаца "б" подпункта 1</w:t>
      </w:r>
      <w:r w:rsidR="00EE674C" w:rsidRPr="0013598D">
        <w:rPr>
          <w:rFonts w:ascii="GHEA Grapalat" w:hAnsi="GHEA Grapalat"/>
        </w:rPr>
        <w:t>7</w:t>
      </w:r>
      <w:r w:rsidRPr="0013598D">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sidRPr="0013598D">
        <w:rPr>
          <w:rFonts w:ascii="GHEA Grapalat" w:hAnsi="GHEA Grapalat"/>
        </w:rPr>
        <w:t>й квалификации и</w:t>
      </w:r>
      <w:r w:rsidRPr="0013598D">
        <w:rPr>
          <w:rFonts w:ascii="GHEA Grapalat" w:hAnsi="GHEA Grapalat"/>
        </w:rPr>
        <w:t xml:space="preserve"> </w:t>
      </w:r>
      <w:proofErr w:type="gramStart"/>
      <w:r w:rsidRPr="0013598D">
        <w:rPr>
          <w:rFonts w:ascii="GHEA Grapalat" w:hAnsi="GHEA Grapalat"/>
        </w:rPr>
        <w:t>договора</w:t>
      </w:r>
      <w:proofErr w:type="gramEnd"/>
      <w:r w:rsidRPr="0013598D">
        <w:rPr>
          <w:rFonts w:ascii="GHEA Grapalat" w:hAnsi="GHEA Grapalat"/>
        </w:rPr>
        <w:t xml:space="preserve"> представленн</w:t>
      </w:r>
      <w:r w:rsidR="006422E0" w:rsidRPr="0013598D">
        <w:rPr>
          <w:rFonts w:ascii="GHEA Grapalat" w:hAnsi="GHEA Grapalat"/>
        </w:rPr>
        <w:t>ых</w:t>
      </w:r>
      <w:r w:rsidRPr="0013598D">
        <w:rPr>
          <w:rFonts w:ascii="GHEA Grapalat" w:hAnsi="GHEA Grapalat"/>
        </w:rPr>
        <w:t xml:space="preserve"> в виде неустойки, также представляет Заказчику нов</w:t>
      </w:r>
      <w:r w:rsidR="006422E0" w:rsidRPr="0013598D">
        <w:rPr>
          <w:rFonts w:ascii="GHEA Grapalat" w:hAnsi="GHEA Grapalat"/>
        </w:rPr>
        <w:t>ые</w:t>
      </w:r>
      <w:r w:rsidRPr="0013598D">
        <w:rPr>
          <w:rFonts w:ascii="GHEA Grapalat" w:hAnsi="GHEA Grapalat"/>
        </w:rPr>
        <w:t xml:space="preserve"> обеспечени</w:t>
      </w:r>
      <w:r w:rsidR="006422E0" w:rsidRPr="0013598D">
        <w:rPr>
          <w:rFonts w:ascii="GHEA Grapalat" w:hAnsi="GHEA Grapalat"/>
        </w:rPr>
        <w:t>я</w:t>
      </w:r>
      <w:r w:rsidRPr="0013598D">
        <w:rPr>
          <w:rFonts w:ascii="GHEA Grapalat" w:hAnsi="GHEA Grapalat"/>
        </w:rPr>
        <w:t xml:space="preserve"> в течение пятнадцати рабочих дней со дня получения извещения о заключении соглашения. В</w:t>
      </w:r>
      <w:r w:rsidRPr="009F3DC7">
        <w:rPr>
          <w:rFonts w:ascii="GHEA Grapalat" w:hAnsi="GHEA Grapalat"/>
        </w:rPr>
        <w:t xml:space="preserve"> противном случае договор расторгается Заказчиком в одностороннем порядке.</w:t>
      </w:r>
      <w:r w:rsidR="00AA6506">
        <w:rPr>
          <w:rStyle w:val="af6"/>
          <w:rFonts w:ascii="GHEA Grapalat" w:hAnsi="GHEA Grapalat"/>
        </w:rPr>
        <w:footnoteReference w:customMarkFollows="1" w:id="10"/>
        <w:t>24</w:t>
      </w:r>
    </w:p>
    <w:p w:rsidR="00BB28C8" w:rsidRPr="009F3DC7" w:rsidRDefault="00BB28C8" w:rsidP="009B7C1A">
      <w:pPr>
        <w:widowControl w:val="0"/>
        <w:ind w:firstLine="567"/>
        <w:contextualSpacing/>
        <w:jc w:val="both"/>
        <w:rPr>
          <w:rFonts w:ascii="GHEA Grapalat" w:hAnsi="GHEA Grapalat" w:cs="Sylfaen"/>
        </w:rPr>
      </w:pPr>
    </w:p>
    <w:p w:rsidR="00BB28C8" w:rsidRPr="002B65CF" w:rsidRDefault="00BB28C8" w:rsidP="009B7C1A">
      <w:pPr>
        <w:widowControl w:val="0"/>
        <w:contextualSpacing/>
        <w:jc w:val="center"/>
        <w:rPr>
          <w:rFonts w:ascii="GHEA Grapalat" w:hAnsi="GHEA Grapalat"/>
          <w:b/>
        </w:rPr>
      </w:pPr>
    </w:p>
    <w:p w:rsidR="00BB28C8" w:rsidRPr="009F3DC7" w:rsidRDefault="00BB28C8" w:rsidP="009B7C1A">
      <w:pPr>
        <w:widowControl w:val="0"/>
        <w:contextualSpacing/>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tblPr>
      <w:tblGrid>
        <w:gridCol w:w="4536"/>
        <w:gridCol w:w="4111"/>
      </w:tblGrid>
      <w:tr w:rsidR="00BB28C8" w:rsidRPr="009F3DC7" w:rsidTr="003D2146">
        <w:trPr>
          <w:jc w:val="center"/>
        </w:trPr>
        <w:tc>
          <w:tcPr>
            <w:tcW w:w="4536" w:type="dxa"/>
          </w:tcPr>
          <w:p w:rsidR="00BB28C8" w:rsidRPr="009F3DC7" w:rsidRDefault="00BB28C8" w:rsidP="009B7C1A">
            <w:pPr>
              <w:widowControl w:val="0"/>
              <w:contextualSpacing/>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9B7C1A">
            <w:pPr>
              <w:widowControl w:val="0"/>
              <w:contextualSpacing/>
              <w:jc w:val="center"/>
              <w:rPr>
                <w:rFonts w:ascii="GHEA Grapalat" w:hAnsi="GHEA Grapalat"/>
                <w:lang w:val="en-US"/>
              </w:rPr>
            </w:pPr>
            <w:r>
              <w:rPr>
                <w:rFonts w:ascii="GHEA Grapalat" w:hAnsi="GHEA Grapalat"/>
                <w:lang w:val="en-US"/>
              </w:rPr>
              <w:t>_____________________</w:t>
            </w:r>
          </w:p>
          <w:p w:rsidR="00BB28C8" w:rsidRPr="003C5723" w:rsidRDefault="00BB28C8" w:rsidP="009B7C1A">
            <w:pPr>
              <w:widowControl w:val="0"/>
              <w:contextualSpacing/>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9B7C1A">
            <w:pPr>
              <w:widowControl w:val="0"/>
              <w:contextualSpacing/>
              <w:rPr>
                <w:rFonts w:ascii="GHEA Grapalat" w:hAnsi="GHEA Grapalat"/>
                <w:lang w:val="en-US"/>
              </w:rPr>
            </w:pPr>
          </w:p>
          <w:p w:rsidR="00BB28C8" w:rsidRPr="003C5723" w:rsidRDefault="00BB28C8" w:rsidP="009B7C1A">
            <w:pPr>
              <w:widowControl w:val="0"/>
              <w:contextualSpacing/>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9B7C1A">
            <w:pPr>
              <w:widowControl w:val="0"/>
              <w:contextualSpacing/>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9B7C1A">
            <w:pPr>
              <w:widowControl w:val="0"/>
              <w:contextualSpacing/>
              <w:jc w:val="center"/>
              <w:rPr>
                <w:rFonts w:ascii="GHEA Grapalat" w:hAnsi="GHEA Grapalat"/>
                <w:lang w:val="en-US"/>
              </w:rPr>
            </w:pPr>
            <w:r>
              <w:rPr>
                <w:rFonts w:ascii="GHEA Grapalat" w:hAnsi="GHEA Grapalat"/>
                <w:lang w:val="en-US"/>
              </w:rPr>
              <w:t>____________________</w:t>
            </w:r>
          </w:p>
          <w:p w:rsidR="00BB28C8" w:rsidRPr="003C5723" w:rsidRDefault="00BB28C8" w:rsidP="009B7C1A">
            <w:pPr>
              <w:widowControl w:val="0"/>
              <w:contextualSpacing/>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9B7C1A">
            <w:pPr>
              <w:widowControl w:val="0"/>
              <w:contextualSpacing/>
              <w:rPr>
                <w:rFonts w:ascii="GHEA Grapalat" w:hAnsi="GHEA Grapalat"/>
                <w:lang w:val="en-US"/>
              </w:rPr>
            </w:pPr>
          </w:p>
          <w:p w:rsidR="00BB28C8" w:rsidRPr="003C5723" w:rsidRDefault="00BB28C8" w:rsidP="009B7C1A">
            <w:pPr>
              <w:widowControl w:val="0"/>
              <w:contextualSpacing/>
              <w:jc w:val="center"/>
              <w:rPr>
                <w:rFonts w:ascii="GHEA Grapalat" w:hAnsi="GHEA Grapalat"/>
                <w:lang w:val="en-US"/>
              </w:rPr>
            </w:pPr>
            <w:r w:rsidRPr="009F3DC7">
              <w:rPr>
                <w:rFonts w:ascii="GHEA Grapalat" w:hAnsi="GHEA Grapalat"/>
              </w:rPr>
              <w:t>М. П.</w:t>
            </w:r>
          </w:p>
        </w:tc>
      </w:tr>
    </w:tbl>
    <w:p w:rsidR="00BB28C8" w:rsidRPr="009F3DC7" w:rsidRDefault="00BB28C8" w:rsidP="009B7C1A">
      <w:pPr>
        <w:widowControl w:val="0"/>
        <w:ind w:firstLine="567"/>
        <w:contextualSpacing/>
        <w:jc w:val="center"/>
        <w:rPr>
          <w:rFonts w:ascii="GHEA Grapalat" w:hAnsi="GHEA Grapalat"/>
          <w:b/>
        </w:rPr>
      </w:pPr>
    </w:p>
    <w:p w:rsidR="00BB28C8" w:rsidRPr="009F3DC7" w:rsidRDefault="00BB28C8" w:rsidP="009B7C1A">
      <w:pPr>
        <w:widowControl w:val="0"/>
        <w:ind w:firstLine="567"/>
        <w:contextualSpacing/>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9B7C1A">
      <w:pPr>
        <w:contextualSpacing/>
        <w:rPr>
          <w:rFonts w:ascii="GHEA Grapalat" w:hAnsi="GHEA Grapalat"/>
          <w:i/>
        </w:rPr>
      </w:pPr>
      <w:r>
        <w:rPr>
          <w:rFonts w:ascii="GHEA Grapalat" w:hAnsi="GHEA Grapalat"/>
          <w:i/>
        </w:rPr>
        <w:br w:type="page"/>
      </w:r>
    </w:p>
    <w:p w:rsidR="00BB28C8" w:rsidRPr="009F3DC7" w:rsidRDefault="00BB28C8" w:rsidP="009B7C1A">
      <w:pPr>
        <w:widowControl w:val="0"/>
        <w:ind w:firstLine="567"/>
        <w:contextualSpacing/>
        <w:jc w:val="right"/>
        <w:rPr>
          <w:rFonts w:ascii="GHEA Grapalat" w:hAnsi="GHEA Grapalat"/>
          <w:i/>
        </w:rPr>
      </w:pPr>
      <w:r w:rsidRPr="009F3DC7">
        <w:rPr>
          <w:rFonts w:ascii="GHEA Grapalat" w:hAnsi="GHEA Grapalat"/>
          <w:i/>
        </w:rPr>
        <w:t>Приложение № 1</w:t>
      </w:r>
    </w:p>
    <w:p w:rsidR="00BB28C8" w:rsidRPr="009F3DC7" w:rsidRDefault="00BB28C8" w:rsidP="009B7C1A">
      <w:pPr>
        <w:widowControl w:val="0"/>
        <w:ind w:firstLine="567"/>
        <w:contextualSpacing/>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9B7C1A">
      <w:pPr>
        <w:widowControl w:val="0"/>
        <w:ind w:firstLine="567"/>
        <w:contextualSpacing/>
        <w:jc w:val="center"/>
        <w:rPr>
          <w:rFonts w:ascii="GHEA Grapalat" w:hAnsi="GHEA Grapalat"/>
        </w:rPr>
      </w:pPr>
    </w:p>
    <w:p w:rsidR="00BB28C8" w:rsidRPr="00EF1C40" w:rsidRDefault="00BB28C8" w:rsidP="009B7C1A">
      <w:pPr>
        <w:widowControl w:val="0"/>
        <w:contextualSpacing/>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1"/>
        <w:t>*</w:t>
      </w:r>
    </w:p>
    <w:p w:rsidR="00BB28C8" w:rsidRPr="009F3DC7" w:rsidRDefault="00BB28C8" w:rsidP="009B7C1A">
      <w:pPr>
        <w:widowControl w:val="0"/>
        <w:ind w:firstLine="567"/>
        <w:contextualSpacing/>
        <w:jc w:val="right"/>
        <w:rPr>
          <w:rFonts w:ascii="GHEA Grapalat" w:hAnsi="GHEA Grapalat"/>
        </w:rPr>
      </w:pPr>
      <w:r w:rsidRPr="009F3DC7">
        <w:rPr>
          <w:rFonts w:ascii="GHEA Grapalat" w:hAnsi="GHEA Grapalat"/>
        </w:rPr>
        <w:t>драмов РА</w:t>
      </w:r>
    </w:p>
    <w:p w:rsidR="00BB28C8" w:rsidRDefault="00BB28C8" w:rsidP="009B7C1A">
      <w:pPr>
        <w:widowControl w:val="0"/>
        <w:ind w:firstLine="567"/>
        <w:contextualSpacing/>
        <w:jc w:val="center"/>
        <w:rPr>
          <w:rFonts w:ascii="GHEA Grapalat" w:hAnsi="GHEA Grapalat"/>
        </w:rPr>
      </w:pPr>
    </w:p>
    <w:p w:rsidR="00F75C41" w:rsidRDefault="00F75C41" w:rsidP="009B7C1A">
      <w:pPr>
        <w:widowControl w:val="0"/>
        <w:ind w:firstLine="567"/>
        <w:contextualSpacing/>
        <w:jc w:val="center"/>
        <w:rPr>
          <w:rFonts w:ascii="GHEA Grapalat" w:hAnsi="GHEA Grapalat"/>
        </w:rPr>
      </w:pPr>
    </w:p>
    <w:p w:rsidR="00F75C41" w:rsidRPr="009739D7" w:rsidRDefault="00F75C41" w:rsidP="009B7C1A">
      <w:pPr>
        <w:widowControl w:val="0"/>
        <w:ind w:firstLine="567"/>
        <w:contextualSpacing/>
        <w:jc w:val="center"/>
        <w:rPr>
          <w:rFonts w:ascii="GHEA Grapalat" w:hAnsi="GHEA Grapalat"/>
          <w:b/>
          <w:color w:val="FF0000"/>
        </w:rPr>
      </w:pPr>
      <w:r w:rsidRPr="009739D7">
        <w:rPr>
          <w:rFonts w:ascii="GHEA Grapalat" w:hAnsi="GHEA Grapalat"/>
          <w:b/>
          <w:color w:val="FF0000"/>
        </w:rPr>
        <w:t>ПРИКРЕПЛЕНО</w:t>
      </w:r>
    </w:p>
    <w:p w:rsidR="00F75C41" w:rsidRDefault="00F75C41" w:rsidP="009B7C1A">
      <w:pPr>
        <w:widowControl w:val="0"/>
        <w:ind w:firstLine="567"/>
        <w:contextualSpacing/>
        <w:jc w:val="center"/>
        <w:rPr>
          <w:rFonts w:ascii="GHEA Grapalat" w:hAnsi="GHEA Grapalat"/>
        </w:rPr>
      </w:pPr>
    </w:p>
    <w:p w:rsidR="00F75C41" w:rsidRPr="009F3DC7" w:rsidRDefault="00F75C41" w:rsidP="009B7C1A">
      <w:pPr>
        <w:widowControl w:val="0"/>
        <w:ind w:firstLine="567"/>
        <w:contextualSpacing/>
        <w:jc w:val="center"/>
        <w:rPr>
          <w:rFonts w:ascii="GHEA Grapalat" w:hAnsi="GHEA Grapalat"/>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9B7C1A">
            <w:pPr>
              <w:widowControl w:val="0"/>
              <w:ind w:left="34"/>
              <w:contextualSpacing/>
              <w:jc w:val="center"/>
              <w:rPr>
                <w:rFonts w:ascii="GHEA Grapalat" w:hAnsi="GHEA Grapalat" w:cs="Sylfaen"/>
                <w:b/>
                <w:bCs/>
              </w:rPr>
            </w:pPr>
            <w:r w:rsidRPr="009F3DC7">
              <w:rPr>
                <w:rFonts w:ascii="GHEA Grapalat" w:hAnsi="GHEA Grapalat"/>
                <w:b/>
              </w:rPr>
              <w:t>ЗАКАЗЧИК</w:t>
            </w:r>
          </w:p>
          <w:p w:rsidR="00BB28C8" w:rsidRPr="00F34674" w:rsidRDefault="00BB28C8" w:rsidP="009B7C1A">
            <w:pPr>
              <w:widowControl w:val="0"/>
              <w:ind w:left="34"/>
              <w:contextualSpacing/>
              <w:jc w:val="center"/>
              <w:rPr>
                <w:rFonts w:ascii="GHEA Grapalat" w:hAnsi="GHEA Grapalat"/>
                <w:lang w:val="en-US"/>
              </w:rPr>
            </w:pPr>
            <w:r>
              <w:rPr>
                <w:rFonts w:ascii="GHEA Grapalat" w:hAnsi="GHEA Grapalat"/>
                <w:lang w:val="en-US"/>
              </w:rPr>
              <w:t>________________________</w:t>
            </w:r>
          </w:p>
          <w:p w:rsidR="00BB28C8" w:rsidRPr="00F34674" w:rsidRDefault="00BB28C8" w:rsidP="009B7C1A">
            <w:pPr>
              <w:widowControl w:val="0"/>
              <w:ind w:left="34"/>
              <w:contextualSpacing/>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9B7C1A">
            <w:pPr>
              <w:widowControl w:val="0"/>
              <w:ind w:left="34"/>
              <w:contextualSpacing/>
              <w:jc w:val="center"/>
              <w:rPr>
                <w:rFonts w:ascii="GHEA Grapalat" w:hAnsi="GHEA Grapalat"/>
              </w:rPr>
            </w:pPr>
            <w:r w:rsidRPr="009F3DC7">
              <w:rPr>
                <w:rFonts w:ascii="GHEA Grapalat" w:hAnsi="GHEA Grapalat"/>
              </w:rPr>
              <w:t>М. П.</w:t>
            </w:r>
          </w:p>
        </w:tc>
        <w:tc>
          <w:tcPr>
            <w:tcW w:w="760" w:type="dxa"/>
          </w:tcPr>
          <w:p w:rsidR="00BB28C8" w:rsidRPr="009F3DC7" w:rsidRDefault="00BB28C8" w:rsidP="009B7C1A">
            <w:pPr>
              <w:widowControl w:val="0"/>
              <w:ind w:left="34"/>
              <w:contextualSpacing/>
              <w:jc w:val="center"/>
              <w:rPr>
                <w:rFonts w:ascii="GHEA Grapalat" w:hAnsi="GHEA Grapalat"/>
              </w:rPr>
            </w:pPr>
          </w:p>
        </w:tc>
        <w:tc>
          <w:tcPr>
            <w:tcW w:w="4343" w:type="dxa"/>
          </w:tcPr>
          <w:p w:rsidR="00BB28C8" w:rsidRPr="009F3DC7" w:rsidRDefault="00BB28C8" w:rsidP="009B7C1A">
            <w:pPr>
              <w:widowControl w:val="0"/>
              <w:ind w:left="34"/>
              <w:contextualSpacing/>
              <w:jc w:val="center"/>
              <w:rPr>
                <w:rFonts w:ascii="GHEA Grapalat" w:hAnsi="GHEA Grapalat" w:cs="Sylfaen"/>
                <w:b/>
                <w:bCs/>
              </w:rPr>
            </w:pPr>
            <w:r w:rsidRPr="009F3DC7">
              <w:rPr>
                <w:rFonts w:ascii="GHEA Grapalat" w:hAnsi="GHEA Grapalat"/>
                <w:b/>
              </w:rPr>
              <w:t>ИСПОЛНИТЕЛЬ</w:t>
            </w:r>
          </w:p>
          <w:p w:rsidR="00BB28C8" w:rsidRPr="00F34674" w:rsidRDefault="00BB28C8" w:rsidP="009B7C1A">
            <w:pPr>
              <w:widowControl w:val="0"/>
              <w:ind w:left="34"/>
              <w:contextualSpacing/>
              <w:jc w:val="center"/>
              <w:rPr>
                <w:rFonts w:ascii="GHEA Grapalat" w:hAnsi="GHEA Grapalat"/>
                <w:lang w:val="en-US"/>
              </w:rPr>
            </w:pPr>
            <w:r>
              <w:rPr>
                <w:rFonts w:ascii="GHEA Grapalat" w:hAnsi="GHEA Grapalat"/>
                <w:lang w:val="en-US"/>
              </w:rPr>
              <w:t>_________________________</w:t>
            </w:r>
          </w:p>
          <w:p w:rsidR="00BB28C8" w:rsidRPr="00F34674" w:rsidRDefault="00BB28C8" w:rsidP="009B7C1A">
            <w:pPr>
              <w:widowControl w:val="0"/>
              <w:ind w:left="34"/>
              <w:contextualSpacing/>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9B7C1A">
            <w:pPr>
              <w:widowControl w:val="0"/>
              <w:ind w:left="34"/>
              <w:contextualSpacing/>
              <w:jc w:val="center"/>
              <w:rPr>
                <w:rFonts w:ascii="GHEA Grapalat" w:hAnsi="GHEA Grapalat"/>
              </w:rPr>
            </w:pPr>
            <w:r w:rsidRPr="009F3DC7">
              <w:rPr>
                <w:rFonts w:ascii="GHEA Grapalat" w:hAnsi="GHEA Grapalat"/>
              </w:rPr>
              <w:t>М. П.</w:t>
            </w:r>
          </w:p>
        </w:tc>
      </w:tr>
    </w:tbl>
    <w:p w:rsidR="00BB28C8" w:rsidRPr="009F3DC7" w:rsidRDefault="00BB28C8" w:rsidP="009B7C1A">
      <w:pPr>
        <w:widowControl w:val="0"/>
        <w:ind w:firstLine="567"/>
        <w:contextualSpacing/>
        <w:jc w:val="center"/>
        <w:rPr>
          <w:rFonts w:ascii="GHEA Grapalat" w:hAnsi="GHEA Grapalat"/>
        </w:rPr>
      </w:pPr>
      <w:r w:rsidRPr="009F3DC7">
        <w:rPr>
          <w:rFonts w:ascii="GHEA Grapalat" w:hAnsi="GHEA Grapalat"/>
        </w:rPr>
        <w:br w:type="page"/>
      </w:r>
    </w:p>
    <w:p w:rsidR="00BB28C8" w:rsidRPr="009F3DC7" w:rsidRDefault="00BB28C8" w:rsidP="009B7C1A">
      <w:pPr>
        <w:widowControl w:val="0"/>
        <w:autoSpaceDE w:val="0"/>
        <w:autoSpaceDN w:val="0"/>
        <w:adjustRightInd w:val="0"/>
        <w:ind w:firstLine="567"/>
        <w:contextualSpacing/>
        <w:jc w:val="right"/>
        <w:rPr>
          <w:rFonts w:ascii="GHEA Grapalat" w:hAnsi="GHEA Grapalat" w:cs="TimesArmenianPSMT"/>
          <w:i/>
        </w:rPr>
      </w:pPr>
      <w:r w:rsidRPr="009F3DC7">
        <w:rPr>
          <w:rFonts w:ascii="GHEA Grapalat" w:hAnsi="GHEA Grapalat"/>
          <w:i/>
        </w:rPr>
        <w:t>Приложение № 3</w:t>
      </w:r>
    </w:p>
    <w:p w:rsidR="00BB28C8" w:rsidRPr="009F3DC7" w:rsidRDefault="00BB28C8" w:rsidP="009B7C1A">
      <w:pPr>
        <w:widowControl w:val="0"/>
        <w:autoSpaceDE w:val="0"/>
        <w:autoSpaceDN w:val="0"/>
        <w:adjustRightInd w:val="0"/>
        <w:ind w:firstLine="567"/>
        <w:contextualSpacing/>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9B7C1A">
      <w:pPr>
        <w:widowControl w:val="0"/>
        <w:ind w:firstLine="567"/>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9B7C1A">
            <w:pPr>
              <w:widowControl w:val="0"/>
              <w:contextualSpacing/>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9B7C1A">
            <w:pPr>
              <w:widowControl w:val="0"/>
              <w:contextualSpacing/>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9B7C1A">
            <w:pPr>
              <w:widowControl w:val="0"/>
              <w:contextualSpacing/>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9B7C1A">
            <w:pPr>
              <w:widowControl w:val="0"/>
              <w:contextualSpacing/>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9B7C1A">
            <w:pPr>
              <w:widowControl w:val="0"/>
              <w:contextualSpacing/>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9B7C1A">
            <w:pPr>
              <w:widowControl w:val="0"/>
              <w:contextualSpacing/>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9B7C1A">
            <w:pPr>
              <w:widowControl w:val="0"/>
              <w:contextualSpacing/>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9B7C1A">
            <w:pPr>
              <w:widowControl w:val="0"/>
              <w:contextualSpacing/>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9B7C1A">
            <w:pPr>
              <w:widowControl w:val="0"/>
              <w:contextualSpacing/>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9B7C1A">
            <w:pPr>
              <w:widowControl w:val="0"/>
              <w:contextualSpacing/>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9B7C1A">
            <w:pPr>
              <w:widowControl w:val="0"/>
              <w:contextualSpacing/>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9B7C1A">
            <w:pPr>
              <w:widowControl w:val="0"/>
              <w:contextualSpacing/>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9B7C1A">
      <w:pPr>
        <w:widowControl w:val="0"/>
        <w:ind w:firstLine="567"/>
        <w:contextualSpacing/>
        <w:rPr>
          <w:rFonts w:ascii="GHEA Grapalat" w:hAnsi="GHEA Grapalat"/>
          <w:iCs/>
          <w:color w:val="000000"/>
        </w:rPr>
      </w:pPr>
    </w:p>
    <w:p w:rsidR="00BB28C8" w:rsidRPr="009F3DC7" w:rsidRDefault="00BB28C8" w:rsidP="009B7C1A">
      <w:pPr>
        <w:widowControl w:val="0"/>
        <w:ind w:left="567" w:right="566"/>
        <w:contextualSpacing/>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9B7C1A">
      <w:pPr>
        <w:widowControl w:val="0"/>
        <w:ind w:left="567" w:right="566"/>
        <w:contextualSpacing/>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9B7C1A">
      <w:pPr>
        <w:pStyle w:val="a3"/>
        <w:widowControl w:val="0"/>
        <w:spacing w:line="240" w:lineRule="auto"/>
        <w:ind w:firstLine="567"/>
        <w:contextualSpacing/>
        <w:jc w:val="center"/>
        <w:rPr>
          <w:rFonts w:ascii="GHEA Grapalat" w:hAnsi="GHEA Grapalat"/>
          <w:b/>
          <w:bCs/>
          <w:iCs/>
          <w:sz w:val="24"/>
          <w:szCs w:val="24"/>
        </w:rPr>
      </w:pPr>
    </w:p>
    <w:p w:rsidR="00BB28C8" w:rsidRPr="00EF1C40" w:rsidRDefault="00BB28C8" w:rsidP="009B7C1A">
      <w:pPr>
        <w:pStyle w:val="a3"/>
        <w:widowControl w:val="0"/>
        <w:spacing w:line="240" w:lineRule="auto"/>
        <w:ind w:firstLine="567"/>
        <w:contextualSpacing/>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9B7C1A">
      <w:pPr>
        <w:pStyle w:val="af4"/>
        <w:widowControl w:val="0"/>
        <w:spacing w:before="0" w:beforeAutospacing="0" w:after="0" w:afterAutospacing="0"/>
        <w:ind w:firstLine="567"/>
        <w:contextualSpacing/>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9B7C1A">
      <w:pPr>
        <w:pStyle w:val="af4"/>
        <w:widowControl w:val="0"/>
        <w:tabs>
          <w:tab w:val="left" w:pos="8789"/>
        </w:tabs>
        <w:spacing w:before="0" w:beforeAutospacing="0" w:after="0" w:afterAutospacing="0"/>
        <w:ind w:firstLine="567"/>
        <w:contextualSpacing/>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9B7C1A">
      <w:pPr>
        <w:pStyle w:val="af4"/>
        <w:widowControl w:val="0"/>
        <w:spacing w:before="0" w:beforeAutospacing="0" w:after="0" w:afterAutospacing="0"/>
        <w:ind w:firstLine="567"/>
        <w:contextualSpacing/>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9B7C1A">
      <w:pPr>
        <w:widowControl w:val="0"/>
        <w:tabs>
          <w:tab w:val="left" w:pos="6804"/>
          <w:tab w:val="left" w:pos="7797"/>
          <w:tab w:val="left" w:pos="8789"/>
        </w:tabs>
        <w:ind w:firstLine="567"/>
        <w:contextualSpacing/>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9B7C1A">
      <w:pPr>
        <w:widowControl w:val="0"/>
        <w:tabs>
          <w:tab w:val="left" w:pos="6804"/>
          <w:tab w:val="left" w:pos="7797"/>
          <w:tab w:val="left" w:pos="8789"/>
        </w:tabs>
        <w:ind w:firstLine="567"/>
        <w:contextualSpacing/>
        <w:jc w:val="both"/>
        <w:rPr>
          <w:rFonts w:ascii="GHEA Grapalat" w:hAnsi="GHEA Grapalat" w:cs="Sylfaen"/>
          <w:iCs/>
        </w:rPr>
      </w:pPr>
    </w:p>
    <w:p w:rsidR="00BB28C8" w:rsidRPr="009F3DC7" w:rsidRDefault="00BB28C8" w:rsidP="009B7C1A">
      <w:pPr>
        <w:widowControl w:val="0"/>
        <w:contextualSpacing/>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9B7C1A">
            <w:pPr>
              <w:pStyle w:val="af4"/>
              <w:widowControl w:val="0"/>
              <w:spacing w:before="0" w:beforeAutospacing="0" w:after="0" w:afterAutospacing="0"/>
              <w:ind w:firstLine="567"/>
              <w:contextualSpacing/>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9B7C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9B7C1A">
            <w:pPr>
              <w:pStyle w:val="af4"/>
              <w:widowControl w:val="0"/>
              <w:spacing w:before="0" w:beforeAutospacing="0" w:after="0" w:afterAutospacing="0"/>
              <w:ind w:firstLine="567"/>
              <w:contextualSpacing/>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9B7C1A">
            <w:pPr>
              <w:pStyle w:val="af4"/>
              <w:widowControl w:val="0"/>
              <w:spacing w:before="0" w:beforeAutospacing="0" w:after="0" w:afterAutospacing="0"/>
              <w:ind w:left="-73" w:right="-20"/>
              <w:contextualSpacing/>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9B7C1A">
            <w:pPr>
              <w:pStyle w:val="af4"/>
              <w:widowControl w:val="0"/>
              <w:spacing w:before="0" w:beforeAutospacing="0" w:after="0" w:afterAutospacing="0"/>
              <w:ind w:firstLine="567"/>
              <w:contextualSpacing/>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9B7C1A">
            <w:pPr>
              <w:pStyle w:val="af4"/>
              <w:widowControl w:val="0"/>
              <w:spacing w:before="0" w:beforeAutospacing="0" w:after="0" w:afterAutospacing="0"/>
              <w:ind w:firstLine="567"/>
              <w:contextualSpacing/>
              <w:jc w:val="center"/>
              <w:rPr>
                <w:rFonts w:ascii="GHEA Grapalat" w:hAnsi="GHEA Grapalat"/>
                <w:sz w:val="16"/>
                <w:szCs w:val="16"/>
              </w:rPr>
            </w:pPr>
          </w:p>
        </w:tc>
        <w:tc>
          <w:tcPr>
            <w:tcW w:w="1173" w:type="dxa"/>
            <w:shd w:val="clear" w:color="auto" w:fill="auto"/>
            <w:vAlign w:val="center"/>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p>
        </w:tc>
        <w:tc>
          <w:tcPr>
            <w:tcW w:w="1438" w:type="dxa"/>
            <w:shd w:val="clear" w:color="auto" w:fill="auto"/>
            <w:vAlign w:val="center"/>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p>
        </w:tc>
        <w:tc>
          <w:tcPr>
            <w:tcW w:w="1802" w:type="dxa"/>
            <w:shd w:val="clear" w:color="auto" w:fill="auto"/>
            <w:vAlign w:val="center"/>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p>
        </w:tc>
        <w:tc>
          <w:tcPr>
            <w:tcW w:w="1215" w:type="dxa"/>
            <w:shd w:val="clear" w:color="auto" w:fill="auto"/>
            <w:vAlign w:val="center"/>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p>
        </w:tc>
        <w:tc>
          <w:tcPr>
            <w:tcW w:w="1743" w:type="dxa"/>
            <w:shd w:val="clear" w:color="auto" w:fill="auto"/>
            <w:vAlign w:val="center"/>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p>
        </w:tc>
        <w:tc>
          <w:tcPr>
            <w:tcW w:w="1234" w:type="dxa"/>
            <w:shd w:val="clear" w:color="auto" w:fill="auto"/>
            <w:vAlign w:val="center"/>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p>
        </w:tc>
        <w:tc>
          <w:tcPr>
            <w:tcW w:w="1271" w:type="dxa"/>
            <w:shd w:val="clear" w:color="auto" w:fill="auto"/>
            <w:vAlign w:val="center"/>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p>
        </w:tc>
        <w:tc>
          <w:tcPr>
            <w:tcW w:w="1175" w:type="dxa"/>
            <w:shd w:val="clear" w:color="auto" w:fill="auto"/>
            <w:vAlign w:val="center"/>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9B7C1A">
            <w:pPr>
              <w:pStyle w:val="af4"/>
              <w:widowControl w:val="0"/>
              <w:spacing w:before="0" w:beforeAutospacing="0" w:after="0" w:afterAutospacing="0"/>
              <w:ind w:firstLine="567"/>
              <w:contextualSpacing/>
              <w:jc w:val="center"/>
              <w:rPr>
                <w:rFonts w:ascii="GHEA Grapalat" w:hAnsi="GHEA Grapalat"/>
                <w:sz w:val="16"/>
                <w:szCs w:val="16"/>
              </w:rPr>
            </w:pPr>
          </w:p>
        </w:tc>
        <w:tc>
          <w:tcPr>
            <w:tcW w:w="1173" w:type="dxa"/>
            <w:shd w:val="clear" w:color="auto" w:fill="auto"/>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p>
        </w:tc>
        <w:tc>
          <w:tcPr>
            <w:tcW w:w="1438" w:type="dxa"/>
            <w:shd w:val="clear" w:color="auto" w:fill="auto"/>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p>
        </w:tc>
        <w:tc>
          <w:tcPr>
            <w:tcW w:w="1802" w:type="dxa"/>
            <w:shd w:val="clear" w:color="auto" w:fill="auto"/>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p>
        </w:tc>
        <w:tc>
          <w:tcPr>
            <w:tcW w:w="1215" w:type="dxa"/>
            <w:shd w:val="clear" w:color="auto" w:fill="auto"/>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p>
        </w:tc>
        <w:tc>
          <w:tcPr>
            <w:tcW w:w="1743" w:type="dxa"/>
            <w:shd w:val="clear" w:color="auto" w:fill="auto"/>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p>
        </w:tc>
        <w:tc>
          <w:tcPr>
            <w:tcW w:w="1234" w:type="dxa"/>
            <w:shd w:val="clear" w:color="auto" w:fill="auto"/>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p>
        </w:tc>
        <w:tc>
          <w:tcPr>
            <w:tcW w:w="1271" w:type="dxa"/>
            <w:shd w:val="clear" w:color="auto" w:fill="auto"/>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p>
        </w:tc>
        <w:tc>
          <w:tcPr>
            <w:tcW w:w="1175" w:type="dxa"/>
            <w:shd w:val="clear" w:color="auto" w:fill="auto"/>
          </w:tcPr>
          <w:p w:rsidR="00BB28C8" w:rsidRPr="00EF1C40" w:rsidRDefault="00BB28C8" w:rsidP="009B7C1A">
            <w:pPr>
              <w:pStyle w:val="af4"/>
              <w:widowControl w:val="0"/>
              <w:spacing w:before="0" w:beforeAutospacing="0" w:after="0" w:afterAutospacing="0"/>
              <w:contextualSpacing/>
              <w:jc w:val="center"/>
              <w:rPr>
                <w:rFonts w:ascii="GHEA Grapalat" w:hAnsi="GHEA Grapalat"/>
                <w:sz w:val="16"/>
                <w:szCs w:val="16"/>
              </w:rPr>
            </w:pPr>
          </w:p>
        </w:tc>
      </w:tr>
    </w:tbl>
    <w:p w:rsidR="00BB28C8" w:rsidRPr="00EF1C40" w:rsidRDefault="00BB28C8" w:rsidP="009B7C1A">
      <w:pPr>
        <w:widowControl w:val="0"/>
        <w:ind w:firstLine="567"/>
        <w:contextualSpacing/>
        <w:jc w:val="both"/>
        <w:rPr>
          <w:rFonts w:ascii="GHEA Grapalat" w:hAnsi="GHEA Grapalat" w:cs="Arial"/>
          <w:iCs/>
          <w:color w:val="000000"/>
          <w:lang w:val="en-US"/>
        </w:rPr>
      </w:pPr>
    </w:p>
    <w:p w:rsidR="00BB28C8" w:rsidRPr="009F3DC7" w:rsidRDefault="00BB28C8" w:rsidP="009B7C1A">
      <w:pPr>
        <w:widowControl w:val="0"/>
        <w:ind w:firstLine="567"/>
        <w:contextualSpacing/>
        <w:jc w:val="both"/>
        <w:rPr>
          <w:rFonts w:ascii="GHEA Grapalat" w:hAnsi="GHEA Grapalat"/>
          <w:iCs/>
          <w:snapToGrid w:val="0"/>
          <w:color w:val="000000"/>
        </w:rPr>
      </w:pPr>
      <w:proofErr w:type="gramStart"/>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744E7F" w:rsidRDefault="00BB28C8" w:rsidP="009B7C1A">
      <w:pPr>
        <w:widowControl w:val="0"/>
        <w:ind w:firstLine="567"/>
        <w:contextualSpacing/>
        <w:rPr>
          <w:rFonts w:ascii="GHEA Grapalat" w:hAnsi="GHEA Grapalat"/>
          <w:iCs/>
          <w:snapToGrid w:val="0"/>
          <w:color w:val="000000"/>
        </w:rPr>
      </w:pPr>
    </w:p>
    <w:tbl>
      <w:tblPr>
        <w:tblStyle w:val="25"/>
        <w:tblW w:w="9704" w:type="dxa"/>
        <w:tblLook w:val="0000"/>
      </w:tblPr>
      <w:tblGrid>
        <w:gridCol w:w="4852"/>
        <w:gridCol w:w="4852"/>
      </w:tblGrid>
      <w:tr w:rsidR="00BB28C8" w:rsidRPr="009F3DC7" w:rsidTr="003D2146">
        <w:trPr>
          <w:trHeight w:val="266"/>
        </w:trPr>
        <w:tc>
          <w:tcPr>
            <w:tcW w:w="0" w:type="auto"/>
          </w:tcPr>
          <w:p w:rsidR="00BB28C8" w:rsidRPr="009F3DC7" w:rsidRDefault="00BB28C8" w:rsidP="009B7C1A">
            <w:pPr>
              <w:widowControl w:val="0"/>
              <w:ind w:firstLine="19"/>
              <w:contextualSpacing/>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9B7C1A">
            <w:pPr>
              <w:widowControl w:val="0"/>
              <w:ind w:firstLine="19"/>
              <w:contextualSpacing/>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9B7C1A">
            <w:pPr>
              <w:widowControl w:val="0"/>
              <w:ind w:firstLine="19"/>
              <w:contextualSpacing/>
              <w:jc w:val="center"/>
              <w:rPr>
                <w:rFonts w:ascii="GHEA Grapalat" w:hAnsi="GHEA Grapalat"/>
                <w:iCs/>
                <w:lang w:val="en-US"/>
              </w:rPr>
            </w:pPr>
            <w:r>
              <w:rPr>
                <w:rFonts w:ascii="GHEA Grapalat" w:hAnsi="GHEA Grapalat"/>
              </w:rPr>
              <w:t>___________________________</w:t>
            </w:r>
          </w:p>
          <w:p w:rsidR="00BB28C8" w:rsidRPr="00E50D56" w:rsidRDefault="00BB28C8" w:rsidP="009B7C1A">
            <w:pPr>
              <w:widowControl w:val="0"/>
              <w:ind w:firstLine="19"/>
              <w:contextualSpacing/>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9B7C1A">
            <w:pPr>
              <w:widowControl w:val="0"/>
              <w:ind w:firstLine="19"/>
              <w:contextualSpacing/>
              <w:jc w:val="center"/>
              <w:rPr>
                <w:rFonts w:ascii="GHEA Grapalat" w:hAnsi="GHEA Grapalat"/>
                <w:iCs/>
              </w:rPr>
            </w:pPr>
            <w:r w:rsidRPr="009F3DC7">
              <w:rPr>
                <w:rFonts w:ascii="GHEA Grapalat" w:hAnsi="GHEA Grapalat"/>
              </w:rPr>
              <w:t>___________________________</w:t>
            </w:r>
          </w:p>
          <w:p w:rsidR="00BB28C8" w:rsidRPr="00E50D56" w:rsidRDefault="00BB28C8" w:rsidP="009B7C1A">
            <w:pPr>
              <w:widowControl w:val="0"/>
              <w:ind w:firstLine="19"/>
              <w:contextualSpacing/>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9B7C1A">
            <w:pPr>
              <w:widowControl w:val="0"/>
              <w:ind w:firstLine="19"/>
              <w:contextualSpacing/>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9B7C1A">
            <w:pPr>
              <w:widowControl w:val="0"/>
              <w:ind w:firstLine="19"/>
              <w:contextualSpacing/>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9B7C1A">
            <w:pPr>
              <w:widowControl w:val="0"/>
              <w:ind w:firstLine="19"/>
              <w:contextualSpacing/>
              <w:jc w:val="center"/>
              <w:rPr>
                <w:rFonts w:ascii="GHEA Grapalat" w:hAnsi="GHEA Grapalat"/>
                <w:iCs/>
              </w:rPr>
            </w:pPr>
            <w:r w:rsidRPr="009F3DC7">
              <w:rPr>
                <w:rFonts w:ascii="GHEA Grapalat" w:hAnsi="GHEA Grapalat"/>
              </w:rPr>
              <w:t>___________________________</w:t>
            </w:r>
          </w:p>
          <w:p w:rsidR="00BB28C8" w:rsidRPr="00E50D56" w:rsidRDefault="00BB28C8" w:rsidP="009B7C1A">
            <w:pPr>
              <w:widowControl w:val="0"/>
              <w:ind w:firstLine="19"/>
              <w:contextualSpacing/>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9B7C1A">
            <w:pPr>
              <w:widowControl w:val="0"/>
              <w:ind w:firstLine="19"/>
              <w:contextualSpacing/>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9B7C1A">
            <w:pPr>
              <w:widowControl w:val="0"/>
              <w:ind w:firstLine="19"/>
              <w:contextualSpacing/>
              <w:jc w:val="center"/>
              <w:rPr>
                <w:rFonts w:ascii="GHEA Grapalat" w:hAnsi="GHEA Grapalat"/>
                <w:iCs/>
                <w:color w:val="000000"/>
              </w:rPr>
            </w:pPr>
            <w:r w:rsidRPr="009F3DC7">
              <w:rPr>
                <w:rFonts w:ascii="GHEA Grapalat" w:hAnsi="GHEA Grapalat"/>
                <w:color w:val="000000"/>
              </w:rPr>
              <w:t>М. П.</w:t>
            </w:r>
          </w:p>
        </w:tc>
      </w:tr>
    </w:tbl>
    <w:p w:rsidR="00BB28C8" w:rsidRDefault="00BB28C8" w:rsidP="009B7C1A">
      <w:pPr>
        <w:widowControl w:val="0"/>
        <w:ind w:firstLine="567"/>
        <w:contextualSpacing/>
        <w:jc w:val="right"/>
        <w:rPr>
          <w:rFonts w:ascii="GHEA Grapalat" w:hAnsi="GHEA Grapalat" w:cs="Sylfaen"/>
          <w:b/>
        </w:rPr>
      </w:pPr>
    </w:p>
    <w:p w:rsidR="00BB28C8" w:rsidRDefault="00BB28C8" w:rsidP="009B7C1A">
      <w:pPr>
        <w:contextualSpacing/>
        <w:rPr>
          <w:rFonts w:ascii="GHEA Grapalat" w:hAnsi="GHEA Grapalat" w:cs="Sylfaen"/>
          <w:b/>
        </w:rPr>
      </w:pPr>
      <w:r>
        <w:rPr>
          <w:rFonts w:ascii="GHEA Grapalat" w:hAnsi="GHEA Grapalat" w:cs="Sylfaen"/>
          <w:b/>
        </w:rPr>
        <w:br w:type="page"/>
      </w:r>
    </w:p>
    <w:p w:rsidR="00BB28C8" w:rsidRPr="009F3DC7" w:rsidRDefault="00BB28C8" w:rsidP="009B7C1A">
      <w:pPr>
        <w:widowControl w:val="0"/>
        <w:ind w:firstLine="567"/>
        <w:contextualSpacing/>
        <w:jc w:val="right"/>
        <w:rPr>
          <w:rFonts w:ascii="GHEA Grapalat" w:hAnsi="GHEA Grapalat" w:cs="Sylfaen"/>
          <w:i/>
        </w:rPr>
      </w:pPr>
      <w:r w:rsidRPr="009F3DC7">
        <w:rPr>
          <w:rFonts w:ascii="GHEA Grapalat" w:hAnsi="GHEA Grapalat"/>
          <w:i/>
        </w:rPr>
        <w:t>Приложение № 3.1</w:t>
      </w:r>
    </w:p>
    <w:p w:rsidR="00BB28C8" w:rsidRPr="009F3DC7" w:rsidRDefault="00BB28C8" w:rsidP="009B7C1A">
      <w:pPr>
        <w:widowControl w:val="0"/>
        <w:ind w:firstLine="567"/>
        <w:contextualSpacing/>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9F3DC7" w:rsidRDefault="00BB28C8" w:rsidP="009B7C1A">
      <w:pPr>
        <w:widowControl w:val="0"/>
        <w:tabs>
          <w:tab w:val="left" w:pos="360"/>
          <w:tab w:val="left" w:pos="540"/>
        </w:tabs>
        <w:ind w:firstLine="567"/>
        <w:contextualSpacing/>
        <w:jc w:val="center"/>
        <w:rPr>
          <w:rFonts w:ascii="GHEA Grapalat" w:hAnsi="GHEA Grapalat" w:cs="Sylfaen"/>
          <w:b/>
          <w:bCs/>
        </w:rPr>
      </w:pPr>
    </w:p>
    <w:p w:rsidR="00BB28C8" w:rsidRPr="008A435E" w:rsidRDefault="00BB28C8" w:rsidP="009B7C1A">
      <w:pPr>
        <w:widowControl w:val="0"/>
        <w:tabs>
          <w:tab w:val="left" w:pos="2250"/>
        </w:tabs>
        <w:ind w:firstLine="567"/>
        <w:contextualSpacing/>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9B7C1A">
      <w:pPr>
        <w:widowControl w:val="0"/>
        <w:tabs>
          <w:tab w:val="left" w:pos="360"/>
          <w:tab w:val="left" w:pos="540"/>
          <w:tab w:val="left" w:pos="2250"/>
        </w:tabs>
        <w:ind w:firstLine="567"/>
        <w:contextualSpacing/>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9B7C1A">
      <w:pPr>
        <w:widowControl w:val="0"/>
        <w:tabs>
          <w:tab w:val="left" w:pos="360"/>
          <w:tab w:val="left" w:pos="540"/>
        </w:tabs>
        <w:ind w:firstLine="567"/>
        <w:contextualSpacing/>
        <w:rPr>
          <w:rFonts w:ascii="GHEA Grapalat" w:hAnsi="GHEA Grapalat" w:cs="Sylfaen"/>
        </w:rPr>
      </w:pPr>
    </w:p>
    <w:p w:rsidR="00BB28C8" w:rsidRPr="0086243C" w:rsidRDefault="00BB28C8" w:rsidP="009B7C1A">
      <w:pPr>
        <w:widowControl w:val="0"/>
        <w:contextualSpacing/>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9B7C1A">
      <w:pPr>
        <w:widowControl w:val="0"/>
        <w:ind w:left="6946"/>
        <w:contextualSpacing/>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9B7C1A">
      <w:pPr>
        <w:widowControl w:val="0"/>
        <w:tabs>
          <w:tab w:val="left" w:pos="8789"/>
        </w:tabs>
        <w:contextualSpacing/>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9B7C1A">
      <w:pPr>
        <w:widowControl w:val="0"/>
        <w:ind w:right="-360"/>
        <w:contextualSpacing/>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9B7C1A">
      <w:pPr>
        <w:widowControl w:val="0"/>
        <w:ind w:right="-357"/>
        <w:contextualSpacing/>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rsidR="00BB28C8" w:rsidRPr="0086243C" w:rsidRDefault="00BB28C8" w:rsidP="009B7C1A">
      <w:pPr>
        <w:widowControl w:val="0"/>
        <w:tabs>
          <w:tab w:val="left" w:pos="4678"/>
        </w:tabs>
        <w:ind w:left="851" w:right="-1"/>
        <w:contextualSpacing/>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9B7C1A">
      <w:pPr>
        <w:widowControl w:val="0"/>
        <w:contextualSpacing/>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9B7C1A">
            <w:pPr>
              <w:widowControl w:val="0"/>
              <w:contextualSpacing/>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9B7C1A">
            <w:pPr>
              <w:widowControl w:val="0"/>
              <w:ind w:firstLine="567"/>
              <w:contextualSpacing/>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9B7C1A">
            <w:pPr>
              <w:widowControl w:val="0"/>
              <w:contextualSpacing/>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9B7C1A">
            <w:pPr>
              <w:widowControl w:val="0"/>
              <w:contextualSpacing/>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9B7C1A">
            <w:pPr>
              <w:widowControl w:val="0"/>
              <w:ind w:firstLine="567"/>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9B7C1A">
            <w:pPr>
              <w:widowControl w:val="0"/>
              <w:ind w:firstLine="567"/>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9B7C1A">
            <w:pPr>
              <w:widowControl w:val="0"/>
              <w:ind w:firstLine="567"/>
              <w:contextualSpacing/>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9B7C1A">
            <w:pPr>
              <w:widowControl w:val="0"/>
              <w:ind w:firstLine="567"/>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9B7C1A">
            <w:pPr>
              <w:widowControl w:val="0"/>
              <w:ind w:firstLine="567"/>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9B7C1A">
            <w:pPr>
              <w:widowControl w:val="0"/>
              <w:ind w:firstLine="567"/>
              <w:contextualSpacing/>
              <w:rPr>
                <w:rFonts w:ascii="GHEA Grapalat" w:hAnsi="GHEA Grapalat" w:cs="Sylfaen"/>
              </w:rPr>
            </w:pPr>
          </w:p>
        </w:tc>
      </w:tr>
    </w:tbl>
    <w:p w:rsidR="00BB28C8" w:rsidRDefault="00BB28C8" w:rsidP="009B7C1A">
      <w:pPr>
        <w:widowControl w:val="0"/>
        <w:tabs>
          <w:tab w:val="left" w:pos="360"/>
          <w:tab w:val="left" w:pos="540"/>
        </w:tabs>
        <w:ind w:firstLine="567"/>
        <w:contextualSpacing/>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200542" w:rsidRDefault="00200542" w:rsidP="009B7C1A">
      <w:pPr>
        <w:widowControl w:val="0"/>
        <w:tabs>
          <w:tab w:val="left" w:pos="360"/>
          <w:tab w:val="left" w:pos="540"/>
        </w:tabs>
        <w:ind w:firstLine="567"/>
        <w:contextualSpacing/>
        <w:jc w:val="both"/>
        <w:rPr>
          <w:rFonts w:ascii="GHEA Grapalat" w:hAnsi="GHEA Grapalat"/>
        </w:rPr>
      </w:pPr>
    </w:p>
    <w:p w:rsidR="00BB28C8" w:rsidRPr="009F3DC7" w:rsidRDefault="00BB28C8" w:rsidP="009B7C1A">
      <w:pPr>
        <w:widowControl w:val="0"/>
        <w:contextualSpacing/>
        <w:jc w:val="center"/>
        <w:rPr>
          <w:rFonts w:ascii="GHEA Grapalat" w:hAnsi="GHEA Grapalat" w:cs="Sylfaen"/>
        </w:rPr>
      </w:pPr>
      <w:r w:rsidRPr="009F3DC7">
        <w:rPr>
          <w:rFonts w:ascii="GHEA Grapalat" w:hAnsi="GHEA Grapalat"/>
        </w:rPr>
        <w:t>СТОРОНЫ</w:t>
      </w:r>
    </w:p>
    <w:p w:rsidR="00BB28C8" w:rsidRPr="009F3DC7" w:rsidRDefault="00BB28C8" w:rsidP="009B7C1A">
      <w:pPr>
        <w:widowControl w:val="0"/>
        <w:contextualSpacing/>
        <w:jc w:val="center"/>
        <w:rPr>
          <w:rFonts w:ascii="GHEA Grapalat" w:hAnsi="GHEA Grapalat" w:cs="Sylfaen"/>
        </w:rPr>
      </w:pPr>
    </w:p>
    <w:tbl>
      <w:tblPr>
        <w:tblW w:w="0" w:type="auto"/>
        <w:tblLook w:val="00A0"/>
      </w:tblPr>
      <w:tblGrid>
        <w:gridCol w:w="4644"/>
        <w:gridCol w:w="4643"/>
      </w:tblGrid>
      <w:tr w:rsidR="00BB28C8" w:rsidRPr="009F3DC7" w:rsidTr="003D2146">
        <w:tc>
          <w:tcPr>
            <w:tcW w:w="4644" w:type="dxa"/>
          </w:tcPr>
          <w:p w:rsidR="00BB28C8" w:rsidRPr="009F3DC7" w:rsidRDefault="00BB28C8" w:rsidP="009B7C1A">
            <w:pPr>
              <w:widowControl w:val="0"/>
              <w:contextualSpacing/>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9B7C1A">
            <w:pPr>
              <w:widowControl w:val="0"/>
              <w:contextualSpacing/>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9B7C1A">
      <w:pPr>
        <w:widowControl w:val="0"/>
        <w:contextualSpacing/>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9B7C1A">
      <w:pPr>
        <w:widowControl w:val="0"/>
        <w:tabs>
          <w:tab w:val="left" w:pos="360"/>
          <w:tab w:val="left" w:pos="540"/>
        </w:tabs>
        <w:ind w:firstLine="567"/>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9B7C1A">
            <w:pPr>
              <w:widowControl w:val="0"/>
              <w:contextualSpacing/>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9B7C1A">
            <w:pPr>
              <w:widowControl w:val="0"/>
              <w:contextualSpacing/>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9B7C1A">
            <w:pPr>
              <w:widowControl w:val="0"/>
              <w:contextualSpacing/>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9B7C1A">
            <w:pPr>
              <w:widowControl w:val="0"/>
              <w:contextualSpacing/>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9B7C1A">
            <w:pPr>
              <w:widowControl w:val="0"/>
              <w:contextualSpacing/>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9B7C1A">
            <w:pPr>
              <w:widowControl w:val="0"/>
              <w:contextualSpacing/>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9B7C1A">
            <w:pPr>
              <w:widowControl w:val="0"/>
              <w:contextualSpacing/>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9B7C1A">
            <w:pPr>
              <w:widowControl w:val="0"/>
              <w:contextualSpacing/>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9B7C1A">
      <w:pPr>
        <w:pStyle w:val="31"/>
        <w:widowControl w:val="0"/>
        <w:spacing w:line="240" w:lineRule="auto"/>
        <w:contextualSpacing/>
        <w:jc w:val="right"/>
        <w:rPr>
          <w:rFonts w:ascii="GHEA Grapalat" w:hAnsi="GHEA Grapalat" w:cs="Sylfaen"/>
          <w:sz w:val="24"/>
          <w:szCs w:val="24"/>
        </w:rPr>
      </w:pPr>
    </w:p>
    <w:p w:rsidR="00BB28C8" w:rsidRDefault="00BB28C8" w:rsidP="00F75C41">
      <w:pPr>
        <w:pStyle w:val="31"/>
        <w:widowControl w:val="0"/>
        <w:spacing w:line="240" w:lineRule="auto"/>
        <w:contextualSpacing/>
        <w:jc w:val="center"/>
        <w:rPr>
          <w:rFonts w:ascii="GHEA Grapalat" w:hAnsi="GHEA Grapalat" w:cs="Sylfaen"/>
        </w:rPr>
      </w:pPr>
    </w:p>
    <w:sectPr w:rsidR="00BB28C8" w:rsidSect="00F75C41">
      <w:footerReference w:type="default" r:id="rId10"/>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38AC" w:rsidRDefault="00C538AC">
      <w:r>
        <w:separator/>
      </w:r>
    </w:p>
  </w:endnote>
  <w:endnote w:type="continuationSeparator" w:id="0">
    <w:p w:rsidR="00C538AC" w:rsidRDefault="00C538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2976269"/>
      <w:docPartObj>
        <w:docPartGallery w:val="Page Numbers (Bottom of Page)"/>
        <w:docPartUnique/>
      </w:docPartObj>
    </w:sdtPr>
    <w:sdtEndPr>
      <w:rPr>
        <w:rFonts w:ascii="GHEA Grapalat" w:hAnsi="GHEA Grapalat"/>
        <w:sz w:val="24"/>
        <w:szCs w:val="24"/>
      </w:rPr>
    </w:sdtEndPr>
    <w:sdtContent>
      <w:p w:rsidR="00C538AC" w:rsidRPr="003E450C" w:rsidRDefault="00C538AC">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EE09B7">
          <w:rPr>
            <w:rFonts w:ascii="GHEA Grapalat" w:hAnsi="GHEA Grapalat"/>
            <w:noProof/>
            <w:sz w:val="24"/>
            <w:szCs w:val="24"/>
          </w:rPr>
          <w:t>1</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38AC" w:rsidRDefault="00C538AC">
      <w:r>
        <w:separator/>
      </w:r>
    </w:p>
  </w:footnote>
  <w:footnote w:type="continuationSeparator" w:id="0">
    <w:p w:rsidR="00C538AC" w:rsidRDefault="00C538AC">
      <w:r>
        <w:continuationSeparator/>
      </w:r>
    </w:p>
  </w:footnote>
  <w:footnote w:id="1">
    <w:p w:rsidR="00C538AC" w:rsidRPr="00A31673" w:rsidRDefault="00C538AC">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C538AC" w:rsidRDefault="00C538AC" w:rsidP="006B3E56">
      <w:pPr>
        <w:jc w:val="both"/>
      </w:pPr>
    </w:p>
    <w:p w:rsidR="00C538AC" w:rsidRPr="00FC561F" w:rsidRDefault="00C538AC" w:rsidP="006B3E56">
      <w:pPr>
        <w:jc w:val="both"/>
        <w:rPr>
          <w:rFonts w:ascii="GHEA Grapalat" w:hAnsi="GHEA Grapalat"/>
          <w:i/>
          <w:sz w:val="20"/>
          <w:szCs w:val="20"/>
        </w:rPr>
      </w:pPr>
    </w:p>
    <w:p w:rsidR="00C538AC" w:rsidRDefault="00C538AC"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proofErr w:type="gramStart"/>
      <w:r w:rsidRPr="007D41A3">
        <w:rPr>
          <w:rFonts w:ascii="GHEA Grapalat" w:hAnsi="GHEA Grapalat"/>
          <w:i/>
          <w:sz w:val="20"/>
          <w:szCs w:val="20"/>
        </w:rPr>
        <w:t>участник</w:t>
      </w:r>
      <w:proofErr w:type="gramEnd"/>
      <w:r w:rsidRPr="007D41A3">
        <w:rPr>
          <w:rFonts w:ascii="GHEA Grapalat" w:hAnsi="GHEA Grapalat"/>
          <w:i/>
          <w:sz w:val="20"/>
          <w:szCs w:val="20"/>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C538AC" w:rsidRPr="00E7182E" w:rsidRDefault="00C538AC"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C538AC" w:rsidRPr="007D41A3" w:rsidRDefault="00C538AC"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w:t>
      </w:r>
      <w:proofErr w:type="gramStart"/>
      <w:r w:rsidRPr="007D41A3">
        <w:rPr>
          <w:rFonts w:ascii="GHEA Grapalat" w:hAnsi="GHEA Grapalat"/>
          <w:i/>
          <w:sz w:val="20"/>
          <w:szCs w:val="20"/>
        </w:rPr>
        <w:t>м-</w:t>
      </w:r>
      <w:proofErr w:type="gramEnd"/>
      <w:r w:rsidRPr="007D41A3">
        <w:rPr>
          <w:rFonts w:ascii="GHEA Grapalat" w:hAnsi="GHEA Grapalat"/>
          <w:i/>
          <w:sz w:val="20"/>
          <w:szCs w:val="20"/>
        </w:rPr>
        <w:t xml:space="preserve"> информация о реальных бенефициарах не представляется</w:t>
      </w:r>
    </w:p>
    <w:p w:rsidR="00C538AC" w:rsidRPr="001849D9" w:rsidRDefault="00C538AC"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C538AC" w:rsidRPr="001849D9" w:rsidRDefault="00C538AC" w:rsidP="006B3E56">
      <w:pPr>
        <w:pStyle w:val="af2"/>
        <w:rPr>
          <w:rFonts w:asciiTheme="minorHAnsi" w:hAnsiTheme="minorHAnsi"/>
          <w:i/>
          <w:lang w:val="af-ZA"/>
        </w:rPr>
      </w:pPr>
    </w:p>
  </w:footnote>
  <w:footnote w:id="3">
    <w:p w:rsidR="00C538AC" w:rsidRPr="00D3436F" w:rsidRDefault="00C538A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C538AC" w:rsidRPr="00D3436F" w:rsidRDefault="00C538AC">
      <w:pPr>
        <w:pStyle w:val="af2"/>
        <w:rPr>
          <w:lang w:val="es-ES"/>
        </w:rPr>
      </w:pPr>
    </w:p>
  </w:footnote>
  <w:footnote w:id="4">
    <w:p w:rsidR="00C538AC" w:rsidRPr="008842CE" w:rsidRDefault="00C538AC" w:rsidP="003D2FE2">
      <w:pPr>
        <w:pStyle w:val="af2"/>
        <w:jc w:val="both"/>
      </w:pPr>
    </w:p>
  </w:footnote>
  <w:footnote w:id="5">
    <w:p w:rsidR="00C538AC" w:rsidRPr="008842CE" w:rsidRDefault="00C538AC" w:rsidP="000A214C">
      <w:pPr>
        <w:pStyle w:val="af2"/>
        <w:jc w:val="both"/>
      </w:pPr>
    </w:p>
  </w:footnote>
  <w:footnote w:id="6">
    <w:p w:rsidR="00C538AC" w:rsidRPr="00217344" w:rsidRDefault="00C538AC" w:rsidP="007D0798">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7">
    <w:p w:rsidR="00C538AC" w:rsidRPr="00124BE9" w:rsidRDefault="00C538AC" w:rsidP="00BB28C8">
      <w:pPr>
        <w:pStyle w:val="af2"/>
        <w:widowControl w:val="0"/>
        <w:jc w:val="both"/>
        <w:rPr>
          <w:rFonts w:ascii="GHEA Grapalat" w:hAnsi="GHEA Grapalat"/>
          <w:lang w:val="hy-AM"/>
        </w:rPr>
      </w:pPr>
      <w:r>
        <w:rPr>
          <w:rStyle w:val="af6"/>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rsidR="00C538AC" w:rsidRPr="00124BE9" w:rsidRDefault="00C538AC" w:rsidP="00BB28C8">
      <w:pPr>
        <w:pStyle w:val="af2"/>
        <w:widowControl w:val="0"/>
        <w:jc w:val="both"/>
        <w:rPr>
          <w:rFonts w:ascii="GHEA Grapalat" w:hAnsi="GHEA Grapalat"/>
          <w:lang w:val="hy-AM"/>
        </w:rPr>
      </w:pPr>
      <w:r>
        <w:rPr>
          <w:rStyle w:val="af6"/>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C538AC" w:rsidRPr="00124BE9" w:rsidRDefault="00C538AC" w:rsidP="00BB28C8">
      <w:pPr>
        <w:pStyle w:val="af2"/>
        <w:widowControl w:val="0"/>
        <w:jc w:val="both"/>
        <w:rPr>
          <w:rFonts w:ascii="GHEA Grapalat" w:hAnsi="GHEA Grapalat"/>
          <w:lang w:val="hy-AM"/>
        </w:rPr>
      </w:pPr>
      <w:r>
        <w:rPr>
          <w:rStyle w:val="af6"/>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rsidR="00C538AC" w:rsidRPr="00124BE9" w:rsidRDefault="00C538AC" w:rsidP="00BB28C8">
      <w:pPr>
        <w:pStyle w:val="af2"/>
        <w:widowControl w:val="0"/>
        <w:jc w:val="both"/>
        <w:rPr>
          <w:rFonts w:ascii="GHEA Grapalat" w:hAnsi="GHEA Grapalat"/>
          <w:lang w:val="hy-AM"/>
        </w:rPr>
      </w:pPr>
      <w:r>
        <w:rPr>
          <w:rStyle w:val="af6"/>
        </w:rPr>
        <w:t>24</w:t>
      </w:r>
      <w:r w:rsidRPr="00124BE9">
        <w:rPr>
          <w:rFonts w:ascii="GHEA Grapalat" w:hAnsi="GHEA Grapalat"/>
        </w:rPr>
        <w:t xml:space="preserve"> </w:t>
      </w:r>
      <w:proofErr w:type="gramStart"/>
      <w:r w:rsidRPr="00124BE9">
        <w:rPr>
          <w:rFonts w:ascii="GHEA Grapalat" w:hAnsi="GHEA Grapalat"/>
          <w:i/>
        </w:rPr>
        <w:t xml:space="preserve">Если Договор заключается на основании части 6 статьи 15 закона Республики Армения "О </w:t>
      </w:r>
      <w:r w:rsidRPr="00B95C25">
        <w:rPr>
          <w:rFonts w:ascii="GHEA Grapalat" w:hAnsi="GHEA Grapalat"/>
          <w:i/>
        </w:rPr>
        <w:t>закупках", и цена Договора не превышает  двадцатипятикратный размер базовой единицы закупок,</w:t>
      </w:r>
      <w:r w:rsidRPr="00124BE9">
        <w:rPr>
          <w:rFonts w:ascii="GHEA Grapalat" w:hAnsi="GHEA Grapalat"/>
          <w:i/>
        </w:rPr>
        <w:t xml:space="preserve">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roofErr w:type="gramEnd"/>
    </w:p>
    <w:p w:rsidR="00C538AC" w:rsidRPr="00124BE9" w:rsidRDefault="00C538AC"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1">
    <w:p w:rsidR="00C538AC" w:rsidRPr="00124BE9" w:rsidRDefault="00C538AC" w:rsidP="00BB28C8">
      <w:pPr>
        <w:pStyle w:val="af2"/>
        <w:widowControl w:val="0"/>
        <w:jc w:val="both"/>
      </w:pPr>
      <w:r w:rsidRPr="00124BE9">
        <w:rPr>
          <w:rStyle w:val="af6"/>
        </w:rPr>
        <w:t>*</w:t>
      </w:r>
      <w:r w:rsidRPr="00124BE9">
        <w:t xml:space="preserve"> </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xml:space="preserve">— </w:t>
      </w:r>
      <w:proofErr w:type="gramStart"/>
      <w:r w:rsidRPr="00D97342">
        <w:rPr>
          <w:rFonts w:ascii="GHEA Grapalat" w:hAnsi="GHEA Grapalat"/>
          <w:i/>
        </w:rPr>
        <w:t>ср</w:t>
      </w:r>
      <w:proofErr w:type="gramEnd"/>
      <w:r w:rsidRPr="00D97342">
        <w:rPr>
          <w:rFonts w:ascii="GHEA Grapalat" w:hAnsi="GHEA Grapalat"/>
          <w:i/>
        </w:rPr>
        <w:t>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9"/>
  </w:num>
  <w:num w:numId="13">
    <w:abstractNumId w:val="26"/>
  </w:num>
  <w:num w:numId="14">
    <w:abstractNumId w:val="12"/>
  </w:num>
  <w:num w:numId="15">
    <w:abstractNumId w:val="28"/>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 w:numId="35">
    <w:abstractNumId w:val="2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B51"/>
    <w:rsid w:val="0008563D"/>
    <w:rsid w:val="000858EB"/>
    <w:rsid w:val="00085931"/>
    <w:rsid w:val="00086B1E"/>
    <w:rsid w:val="000878DB"/>
    <w:rsid w:val="00087A30"/>
    <w:rsid w:val="00090699"/>
    <w:rsid w:val="000911CA"/>
    <w:rsid w:val="00092D0A"/>
    <w:rsid w:val="0009380C"/>
    <w:rsid w:val="00093F7E"/>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582B"/>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6E38"/>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A5E"/>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0CCD"/>
    <w:rsid w:val="001E2794"/>
    <w:rsid w:val="001E2814"/>
    <w:rsid w:val="001E3D3F"/>
    <w:rsid w:val="001E3E50"/>
    <w:rsid w:val="001E47D5"/>
    <w:rsid w:val="001E4A24"/>
    <w:rsid w:val="001E501B"/>
    <w:rsid w:val="001E5412"/>
    <w:rsid w:val="001E55B2"/>
    <w:rsid w:val="001E5866"/>
    <w:rsid w:val="001E7733"/>
    <w:rsid w:val="001F0335"/>
    <w:rsid w:val="001F0371"/>
    <w:rsid w:val="001F0B18"/>
    <w:rsid w:val="001F0EFD"/>
    <w:rsid w:val="001F0F81"/>
    <w:rsid w:val="001F118A"/>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0542"/>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5620"/>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C9A"/>
    <w:rsid w:val="00235549"/>
    <w:rsid w:val="0023571C"/>
    <w:rsid w:val="00235D56"/>
    <w:rsid w:val="00235DAA"/>
    <w:rsid w:val="0023670C"/>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6AB9"/>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40F7"/>
    <w:rsid w:val="00325043"/>
    <w:rsid w:val="00325546"/>
    <w:rsid w:val="003259C5"/>
    <w:rsid w:val="00325CC0"/>
    <w:rsid w:val="00326507"/>
    <w:rsid w:val="003267C8"/>
    <w:rsid w:val="003270A4"/>
    <w:rsid w:val="00327436"/>
    <w:rsid w:val="00330E00"/>
    <w:rsid w:val="00331472"/>
    <w:rsid w:val="0033253D"/>
    <w:rsid w:val="003325FD"/>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2E5A"/>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712A"/>
    <w:rsid w:val="004A7722"/>
    <w:rsid w:val="004A798D"/>
    <w:rsid w:val="004A7A78"/>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C21"/>
    <w:rsid w:val="004C5CF3"/>
    <w:rsid w:val="004C6070"/>
    <w:rsid w:val="004C78E7"/>
    <w:rsid w:val="004D0281"/>
    <w:rsid w:val="004D0AE2"/>
    <w:rsid w:val="004D0EA7"/>
    <w:rsid w:val="004D10E3"/>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64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0D3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48C"/>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47A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A56"/>
    <w:rsid w:val="00667C83"/>
    <w:rsid w:val="00667D39"/>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D7CDF"/>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1CEE"/>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220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1C52"/>
    <w:rsid w:val="00831D6D"/>
    <w:rsid w:val="00831DC3"/>
    <w:rsid w:val="00832225"/>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CA"/>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2CF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158"/>
    <w:rsid w:val="009414B2"/>
    <w:rsid w:val="00941728"/>
    <w:rsid w:val="009418AC"/>
    <w:rsid w:val="00941924"/>
    <w:rsid w:val="00941E17"/>
    <w:rsid w:val="009426A2"/>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47B3"/>
    <w:rsid w:val="009648D5"/>
    <w:rsid w:val="0096530A"/>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9D7"/>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22E5"/>
    <w:rsid w:val="009B3CA3"/>
    <w:rsid w:val="009B550F"/>
    <w:rsid w:val="009B5889"/>
    <w:rsid w:val="009B58F7"/>
    <w:rsid w:val="009B5ED1"/>
    <w:rsid w:val="009B6191"/>
    <w:rsid w:val="009B6D58"/>
    <w:rsid w:val="009B7C1A"/>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6AD6"/>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35"/>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BAA"/>
    <w:rsid w:val="00B25FC4"/>
    <w:rsid w:val="00B2681D"/>
    <w:rsid w:val="00B2752E"/>
    <w:rsid w:val="00B27FD9"/>
    <w:rsid w:val="00B30203"/>
    <w:rsid w:val="00B30456"/>
    <w:rsid w:val="00B304E3"/>
    <w:rsid w:val="00B30994"/>
    <w:rsid w:val="00B32124"/>
    <w:rsid w:val="00B32C46"/>
    <w:rsid w:val="00B32D39"/>
    <w:rsid w:val="00B332AC"/>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540"/>
    <w:rsid w:val="00B715EA"/>
    <w:rsid w:val="00B716B0"/>
    <w:rsid w:val="00B71D73"/>
    <w:rsid w:val="00B71FA8"/>
    <w:rsid w:val="00B73AB8"/>
    <w:rsid w:val="00B73CB0"/>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6E4"/>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4C42"/>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8AC"/>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5DB"/>
    <w:rsid w:val="00CF1653"/>
    <w:rsid w:val="00CF1742"/>
    <w:rsid w:val="00CF2304"/>
    <w:rsid w:val="00CF248C"/>
    <w:rsid w:val="00CF2692"/>
    <w:rsid w:val="00CF32CF"/>
    <w:rsid w:val="00CF34D0"/>
    <w:rsid w:val="00CF34DE"/>
    <w:rsid w:val="00CF3B1A"/>
    <w:rsid w:val="00CF3C20"/>
    <w:rsid w:val="00CF793D"/>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4D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477"/>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37E31"/>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A49"/>
    <w:rsid w:val="00E85BF3"/>
    <w:rsid w:val="00E861BF"/>
    <w:rsid w:val="00E86382"/>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9B7"/>
    <w:rsid w:val="00EE0CB1"/>
    <w:rsid w:val="00EE0EB3"/>
    <w:rsid w:val="00EE0EF1"/>
    <w:rsid w:val="00EE1022"/>
    <w:rsid w:val="00EE2663"/>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5C41"/>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E68"/>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77D"/>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2C1"/>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8AB"/>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a0"/>
    <w:rsid w:val="009411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6AF74-2B1D-43F8-A571-A24A15819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2462</TotalTime>
  <Pages>70</Pages>
  <Words>15561</Words>
  <Characters>114680</Characters>
  <Application>Microsoft Office Word</Application>
  <DocSecurity>0</DocSecurity>
  <Lines>955</Lines>
  <Paragraphs>259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129982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1618</cp:revision>
  <cp:lastPrinted>2018-02-16T07:12:00Z</cp:lastPrinted>
  <dcterms:created xsi:type="dcterms:W3CDTF">2019-10-28T07:04:00Z</dcterms:created>
  <dcterms:modified xsi:type="dcterms:W3CDTF">2023-09-27T09:11:00Z</dcterms:modified>
</cp:coreProperties>
</file>