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064ADD" w:rsidRDefault="00642EFE" w:rsidP="00EF3662">
      <w:pPr>
        <w:pStyle w:val="BodyTextIndent"/>
        <w:spacing w:line="240" w:lineRule="auto"/>
        <w:jc w:val="center"/>
        <w:rPr>
          <w:rFonts w:ascii="GHEA Grapalat" w:hAnsi="GHEA Grapalat"/>
          <w:i w:val="0"/>
          <w:lang w:val="af-ZA"/>
        </w:rPr>
      </w:pPr>
      <w:bookmarkStart w:id="0" w:name="_GoBack"/>
      <w:bookmarkEnd w:id="0"/>
      <w:r w:rsidRPr="00064ADD">
        <w:rPr>
          <w:rFonts w:ascii="GHEA Grapalat" w:hAnsi="GHEA Grapalat"/>
          <w:i w:val="0"/>
          <w:lang w:val="af-ZA"/>
        </w:rPr>
        <w:t>ՀԱՅՏԱՐԱՐՈՒԹՅՈՒՆ</w:t>
      </w:r>
    </w:p>
    <w:p w:rsidR="00642EFE" w:rsidRPr="008A02F9" w:rsidRDefault="008A02F9" w:rsidP="00EF3662">
      <w:pPr>
        <w:pStyle w:val="BodyTextIndent"/>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02100E">
        <w:rPr>
          <w:rFonts w:ascii="GHEA Grapalat" w:hAnsi="GHEA Grapalat"/>
          <w:i w:val="0"/>
          <w:lang w:val="af-ZA"/>
        </w:rPr>
        <w:t>դեկտ</w:t>
      </w:r>
      <w:r w:rsidR="0002100E">
        <w:rPr>
          <w:rFonts w:ascii="GHEA Grapalat" w:hAnsi="GHEA Grapalat"/>
          <w:i w:val="0"/>
          <w:lang w:val="hy-AM"/>
        </w:rPr>
        <w:t>եմբերի</w:t>
      </w:r>
      <w:r w:rsidR="00E6575C">
        <w:rPr>
          <w:rFonts w:ascii="GHEA Grapalat" w:hAnsi="GHEA Grapalat"/>
          <w:i w:val="0"/>
          <w:lang w:val="hy-AM"/>
        </w:rPr>
        <w:t xml:space="preserve"> </w:t>
      </w:r>
      <w:r w:rsidR="004F4C55">
        <w:rPr>
          <w:rFonts w:ascii="GHEA Grapalat" w:hAnsi="GHEA Grapalat"/>
          <w:i w:val="0"/>
          <w:lang w:val="en-GB"/>
        </w:rPr>
        <w:t>2</w:t>
      </w:r>
      <w:r w:rsidR="006E278A">
        <w:rPr>
          <w:rFonts w:ascii="GHEA Grapalat" w:hAnsi="GHEA Grapalat"/>
          <w:i w:val="0"/>
          <w:lang w:val="af-ZA"/>
        </w:rPr>
        <w:t>0</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575C">
        <w:rPr>
          <w:rFonts w:ascii="GHEA Grapalat" w:hAnsi="GHEA Grapalat"/>
          <w:b/>
          <w:i w:val="0"/>
          <w:lang w:val="hy-AM"/>
        </w:rPr>
        <w:t>«</w:t>
      </w:r>
      <w:r w:rsidR="004F4C55">
        <w:rPr>
          <w:rFonts w:ascii="GHEA Grapalat" w:hAnsi="GHEA Grapalat"/>
          <w:b/>
          <w:i w:val="0"/>
          <w:lang w:val="hy-AM"/>
        </w:rPr>
        <w:t>ԳՀԾՁԲ-ՀՎԿԱԿ-2022-110</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42EFE" w:rsidRPr="00064ADD" w:rsidRDefault="00642EFE" w:rsidP="00B45DE1">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sidRPr="00B53023">
        <w:rPr>
          <w:rFonts w:ascii="GHEA Grapalat" w:hAnsi="GHEA Grapalat"/>
          <w:b/>
          <w:i w:val="0"/>
          <w:lang w:val="hy-AM"/>
        </w:rPr>
        <w:t xml:space="preserve">ք. Երևան, </w:t>
      </w:r>
      <w:r w:rsidR="00B45DE1" w:rsidRPr="00B53023">
        <w:rPr>
          <w:rFonts w:ascii="GHEA Grapalat" w:hAnsi="GHEA Grapalat"/>
          <w:b/>
          <w:i w:val="0"/>
          <w:lang w:val="af-ZA"/>
        </w:rPr>
        <w:t>Մ.</w:t>
      </w:r>
      <w:r w:rsidR="00B45DE1" w:rsidRPr="00B53023">
        <w:rPr>
          <w:rFonts w:ascii="GHEA Grapalat" w:hAnsi="GHEA Grapalat"/>
          <w:b/>
          <w:i w:val="0"/>
          <w:lang w:val="hy-AM"/>
        </w:rPr>
        <w:t xml:space="preserve"> </w:t>
      </w:r>
      <w:r w:rsidR="00B45DE1" w:rsidRPr="00B53023">
        <w:rPr>
          <w:rFonts w:ascii="GHEA Grapalat" w:hAnsi="GHEA Grapalat"/>
          <w:b/>
          <w:i w:val="0"/>
          <w:lang w:val="af-ZA"/>
        </w:rPr>
        <w:t>Հերացի</w:t>
      </w:r>
      <w:r w:rsidR="00B45DE1" w:rsidRPr="00B53023">
        <w:rPr>
          <w:rFonts w:ascii="GHEA Grapalat" w:hAnsi="GHEA Grapalat"/>
          <w:b/>
          <w:i w:val="0"/>
          <w:lang w:val="hy-AM"/>
        </w:rPr>
        <w:t xml:space="preserve">, </w:t>
      </w:r>
      <w:r w:rsidR="00B45DE1" w:rsidRPr="00B53023">
        <w:rPr>
          <w:rFonts w:ascii="GHEA Grapalat" w:hAnsi="GHEA Grapalat"/>
          <w:b/>
          <w:i w:val="0"/>
          <w:lang w:val="af-ZA"/>
        </w:rPr>
        <w:t>12</w:t>
      </w:r>
      <w:r w:rsidR="00B45DE1" w:rsidRPr="001B2B4C">
        <w:rPr>
          <w:rFonts w:ascii="GHEA Grapalat" w:hAnsi="GHEA Grapalat"/>
          <w:i w:val="0"/>
          <w:lang w:val="af-ZA"/>
        </w:rPr>
        <w:t xml:space="preserve">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00496E18" w:rsidRPr="00064ADD">
        <w:rPr>
          <w:rFonts w:ascii="GHEA Grapalat" w:hAnsi="GHEA Grapalat"/>
          <w:i w:val="0"/>
          <w:lang w:val="af-ZA"/>
        </w:rPr>
        <w:t>Սույն ընթացակարգի</w:t>
      </w:r>
      <w:bookmarkEnd w:id="1"/>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4F4C55">
        <w:rPr>
          <w:rFonts w:ascii="GHEA Grapalat" w:hAnsi="GHEA Grapalat"/>
          <w:b/>
          <w:i w:val="0"/>
          <w:lang w:val="af-ZA"/>
        </w:rPr>
        <w:t xml:space="preserve">կայքի սպասարկման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4F4C55">
        <w:rPr>
          <w:rFonts w:ascii="GHEA Grapalat" w:hAnsi="GHEA Grapalat"/>
          <w:b/>
          <w:i w:val="0"/>
          <w:lang w:val="hy-AM"/>
        </w:rPr>
        <w:t>11:00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 xml:space="preserve">2022 թ. </w:t>
      </w:r>
      <w:r w:rsidR="00B53023" w:rsidRPr="003E1624">
        <w:rPr>
          <w:rFonts w:ascii="GHEA Grapalat" w:hAnsi="GHEA Grapalat"/>
          <w:b/>
          <w:i w:val="0"/>
          <w:lang w:val="hy-AM"/>
        </w:rPr>
        <w:t>դեկտեմբերի</w:t>
      </w:r>
      <w:r w:rsidR="008B29AD">
        <w:rPr>
          <w:rFonts w:ascii="GHEA Grapalat" w:hAnsi="GHEA Grapalat"/>
          <w:b/>
          <w:i w:val="0"/>
          <w:lang w:val="hy-AM"/>
        </w:rPr>
        <w:t xml:space="preserve"> </w:t>
      </w:r>
      <w:r w:rsidR="006E278A">
        <w:rPr>
          <w:rFonts w:ascii="GHEA Grapalat" w:hAnsi="GHEA Grapalat"/>
          <w:b/>
          <w:i w:val="0"/>
          <w:lang w:val="af-ZA"/>
        </w:rPr>
        <w:t>27</w:t>
      </w:r>
      <w:r w:rsidR="004F4C55">
        <w:rPr>
          <w:rFonts w:ascii="GHEA Grapalat" w:hAnsi="GHEA Grapalat"/>
          <w:b/>
          <w:i w:val="0"/>
          <w:lang w:val="af-ZA"/>
        </w:rPr>
        <w:t xml:space="preserve">-ին ժամը </w:t>
      </w:r>
      <w:r w:rsidR="004F4C55">
        <w:rPr>
          <w:rFonts w:ascii="GHEA Grapalat" w:hAnsi="GHEA Grapalat"/>
          <w:b/>
          <w:i w:val="0"/>
          <w:lang w:val="hy-AM"/>
        </w:rPr>
        <w:t>11:00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94BE1" w:rsidRPr="003C06E4">
        <w:rPr>
          <w:rFonts w:ascii="GHEA Grapalat" w:hAnsi="GHEA Grapalat"/>
          <w:b/>
          <w:i w:val="0"/>
          <w:lang w:val="hy-AM"/>
        </w:rPr>
        <w:t>Հայկանուշ</w:t>
      </w:r>
      <w:r w:rsidR="00394BE1" w:rsidRPr="003C06E4">
        <w:rPr>
          <w:rFonts w:ascii="GHEA Grapalat" w:hAnsi="GHEA Grapalat"/>
          <w:b/>
          <w:i w:val="0"/>
          <w:lang w:val="af-ZA"/>
        </w:rPr>
        <w:t xml:space="preserve"> Հովհաննիս</w:t>
      </w:r>
      <w:r w:rsidR="00394BE1" w:rsidRPr="003C06E4">
        <w:rPr>
          <w:rFonts w:ascii="GHEA Grapalat" w:hAnsi="GHEA Grapalat"/>
          <w:b/>
          <w:i w:val="0"/>
          <w:lang w:val="hy-AM"/>
        </w:rPr>
        <w:t>յանին</w:t>
      </w:r>
      <w:r w:rsidR="003E1624" w:rsidRPr="00394BE1">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 xml:space="preserve">012-80-80-83 (6014), </w:t>
      </w:r>
      <w:r w:rsidR="00394BE1">
        <w:rPr>
          <w:rFonts w:ascii="GHEA Grapalat" w:hAnsi="GHEA Grapalat"/>
          <w:b/>
          <w:i w:val="0"/>
          <w:lang w:val="hy-AM"/>
        </w:rPr>
        <w:t>0</w:t>
      </w:r>
      <w:r w:rsidR="00394BE1" w:rsidRPr="00E61A86">
        <w:rPr>
          <w:rFonts w:ascii="GHEA Grapalat" w:hAnsi="GHEA Grapalat"/>
          <w:b/>
          <w:i w:val="0"/>
          <w:lang w:val="af-ZA"/>
        </w:rPr>
        <w:t>77</w:t>
      </w:r>
      <w:r w:rsidR="00394BE1">
        <w:rPr>
          <w:rFonts w:ascii="GHEA Grapalat" w:hAnsi="GHEA Grapalat"/>
          <w:b/>
          <w:i w:val="0"/>
          <w:lang w:val="hy-AM"/>
        </w:rPr>
        <w:t>-</w:t>
      </w:r>
      <w:r w:rsidR="00394BE1" w:rsidRPr="00E61A86">
        <w:rPr>
          <w:rFonts w:ascii="GHEA Grapalat" w:hAnsi="GHEA Grapalat"/>
          <w:b/>
          <w:i w:val="0"/>
          <w:lang w:val="af-ZA"/>
        </w:rPr>
        <w:t>534</w:t>
      </w:r>
      <w:r w:rsidR="00394BE1">
        <w:rPr>
          <w:rFonts w:ascii="GHEA Grapalat" w:hAnsi="GHEA Grapalat"/>
          <w:b/>
          <w:i w:val="0"/>
          <w:lang w:val="hy-AM"/>
        </w:rPr>
        <w:t>-</w:t>
      </w:r>
      <w:r w:rsidR="00394BE1" w:rsidRPr="00E61A86">
        <w:rPr>
          <w:rFonts w:ascii="GHEA Grapalat" w:hAnsi="GHEA Grapalat"/>
          <w:b/>
          <w:i w:val="0"/>
          <w:lang w:val="af-ZA"/>
        </w:rPr>
        <w:t>3</w:t>
      </w:r>
      <w:r w:rsidR="00394BE1">
        <w:rPr>
          <w:rFonts w:ascii="GHEA Grapalat" w:hAnsi="GHEA Grapalat"/>
          <w:b/>
          <w:i w:val="0"/>
          <w:lang w:val="hy-AM"/>
        </w:rPr>
        <w:t>5</w:t>
      </w:r>
      <w:r w:rsidR="00394BE1"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BodyTextIndent3"/>
        <w:spacing w:after="240" w:line="240" w:lineRule="auto"/>
        <w:ind w:firstLine="709"/>
        <w:rPr>
          <w:rFonts w:ascii="GHEA Grapalat" w:hAnsi="GHEA Grapalat" w:cs="Sylfaen"/>
          <w:b/>
          <w:lang w:val="af-ZA"/>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4F4C55">
        <w:rPr>
          <w:rFonts w:ascii="GHEA Grapalat" w:hAnsi="GHEA Grapalat"/>
          <w:b/>
          <w:sz w:val="20"/>
          <w:szCs w:val="20"/>
          <w:lang w:val="af-ZA"/>
        </w:rPr>
        <w:t>ԳՀԾՁԲ-ՀՎԿԱԿ-2022-110</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proofErr w:type="gramStart"/>
      <w:r w:rsidR="0002100E">
        <w:rPr>
          <w:rFonts w:ascii="GHEA Grapalat" w:hAnsi="GHEA Grapalat" w:cs="Times Armenian"/>
          <w:sz w:val="20"/>
          <w:szCs w:val="20"/>
          <w:lang w:val="en-GB"/>
        </w:rPr>
        <w:t>դեկտեմբ</w:t>
      </w:r>
      <w:r>
        <w:rPr>
          <w:rFonts w:ascii="GHEA Grapalat" w:hAnsi="GHEA Grapalat" w:cs="Times Armenian"/>
          <w:sz w:val="20"/>
          <w:szCs w:val="20"/>
          <w:lang w:val="hy-AM"/>
        </w:rPr>
        <w:t>երի</w:t>
      </w:r>
      <w:proofErr w:type="gramEnd"/>
      <w:r>
        <w:rPr>
          <w:rFonts w:ascii="GHEA Grapalat" w:hAnsi="GHEA Grapalat" w:cs="Times Armenian"/>
          <w:sz w:val="20"/>
          <w:szCs w:val="20"/>
          <w:lang w:val="hy-AM"/>
        </w:rPr>
        <w:t xml:space="preserve"> </w:t>
      </w:r>
      <w:r w:rsidR="004F4C55" w:rsidRPr="006E278A">
        <w:rPr>
          <w:rFonts w:ascii="GHEA Grapalat" w:hAnsi="GHEA Grapalat" w:cs="Times Armenian"/>
          <w:sz w:val="20"/>
          <w:szCs w:val="20"/>
          <w:lang w:val="af-ZA"/>
        </w:rPr>
        <w:t>2</w:t>
      </w:r>
      <w:r w:rsidR="006E278A">
        <w:rPr>
          <w:rFonts w:ascii="GHEA Grapalat" w:hAnsi="GHEA Grapalat" w:cs="Times Armenian"/>
          <w:sz w:val="20"/>
          <w:szCs w:val="20"/>
          <w:lang w:val="af-ZA"/>
        </w:rPr>
        <w:t>0</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F7D92" w:rsidRPr="002C2BE0" w:rsidRDefault="000F7D92" w:rsidP="000F7D92">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BodyText"/>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660EF1" w:rsidRDefault="000F7D92" w:rsidP="000F7D92">
      <w:pPr>
        <w:pStyle w:val="BodyText"/>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BodyText"/>
        <w:ind w:right="-7" w:firstLine="567"/>
        <w:jc w:val="center"/>
        <w:rPr>
          <w:rFonts w:ascii="GHEA Grapalat" w:hAnsi="GHEA Grapalat" w:cs="Sylfaen"/>
          <w:lang w:val="af-ZA"/>
        </w:rPr>
      </w:pPr>
    </w:p>
    <w:p w:rsidR="000F7D92" w:rsidRPr="001031FD" w:rsidRDefault="000F7D92" w:rsidP="000F7D92">
      <w:pPr>
        <w:pStyle w:val="BodyText"/>
        <w:ind w:right="-7" w:firstLine="567"/>
        <w:jc w:val="center"/>
        <w:rPr>
          <w:rFonts w:ascii="GHEA Grapalat" w:hAnsi="GHEA Grapalat" w:cs="Sylfaen"/>
          <w:lang w:val="af-ZA"/>
        </w:rPr>
      </w:pPr>
    </w:p>
    <w:p w:rsidR="00434B39" w:rsidRPr="00916E26" w:rsidRDefault="00434B39" w:rsidP="00434B39">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0002100E" w:rsidRPr="009573E6">
        <w:rPr>
          <w:rFonts w:ascii="GHEA Grapalat" w:hAnsi="GHEA Grapalat" w:cs="Times Armenian"/>
          <w:b/>
          <w:lang w:val="af-ZA"/>
        </w:rPr>
        <w:t xml:space="preserve">` </w:t>
      </w:r>
      <w:r w:rsidR="004F4C55">
        <w:rPr>
          <w:rFonts w:ascii="GHEA Grapalat" w:hAnsi="GHEA Grapalat"/>
          <w:b/>
          <w:lang w:val="hy-AM"/>
        </w:rPr>
        <w:t xml:space="preserve">ԿԱՅՔԻ ՍՊԱՍԱՐԿՄԱՆ ԾԱՌԱՅՈՒԹՅՈՒՆՆԵՐԻ </w:t>
      </w:r>
      <w:r w:rsidR="00C07EC5" w:rsidRPr="009573E6">
        <w:rPr>
          <w:rFonts w:ascii="GHEA Grapalat" w:hAnsi="GHEA Grapalat" w:cs="Sylfaen"/>
          <w:b/>
        </w:rPr>
        <w:t>ՁԵՌՔԲԵՐՄԱՆ</w:t>
      </w:r>
      <w:r w:rsidR="00C07EC5"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F7D92" w:rsidRPr="00916E26" w:rsidRDefault="000F7D92" w:rsidP="000F7D92">
      <w:pPr>
        <w:pStyle w:val="BodyText"/>
        <w:ind w:right="-7"/>
        <w:jc w:val="center"/>
        <w:rPr>
          <w:rFonts w:ascii="GHEA Grapalat" w:hAnsi="GHEA Grapalat"/>
          <w:b/>
          <w:szCs w:val="22"/>
          <w:lang w:val="af-ZA"/>
        </w:rPr>
      </w:pP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434B39" w:rsidRPr="009573E6" w:rsidRDefault="00434B39" w:rsidP="00434B39">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0002100E" w:rsidRPr="00426DFE">
        <w:rPr>
          <w:rFonts w:ascii="GHEA Grapalat" w:hAnsi="GHEA Grapalat" w:cs="Times Armenian"/>
          <w:b/>
          <w:sz w:val="20"/>
          <w:szCs w:val="20"/>
          <w:lang w:val="af-ZA"/>
        </w:rPr>
        <w:t xml:space="preserve">` </w:t>
      </w:r>
      <w:r w:rsidR="004F4C55">
        <w:rPr>
          <w:rFonts w:ascii="GHEA Grapalat" w:hAnsi="GHEA Grapalat"/>
          <w:b/>
          <w:sz w:val="20"/>
          <w:szCs w:val="20"/>
          <w:lang w:val="hy-AM"/>
        </w:rPr>
        <w:t xml:space="preserve">ԿԱՅՔԻ ՍՊԱՍԱՐԿՄԱՆ ԾԱՌԱՅՈՒԹՅՈՒՆՆԵՐԻ </w:t>
      </w:r>
      <w:r w:rsidR="00C07EC5" w:rsidRPr="00434B39">
        <w:rPr>
          <w:rFonts w:ascii="GHEA Grapalat" w:hAnsi="GHEA Grapalat" w:cs="Sylfaen"/>
          <w:b/>
          <w:sz w:val="20"/>
          <w:szCs w:val="20"/>
          <w:lang w:val="hy-AM"/>
        </w:rPr>
        <w:t>Ձ</w:t>
      </w:r>
      <w:r w:rsidR="0002100E" w:rsidRPr="00434B39">
        <w:rPr>
          <w:rFonts w:ascii="GHEA Grapalat" w:hAnsi="GHEA Grapalat" w:cs="Sylfaen"/>
          <w:b/>
          <w:sz w:val="20"/>
          <w:szCs w:val="20"/>
          <w:lang w:val="hy-AM"/>
        </w:rPr>
        <w:t>ԵՌՔԲԵՐՄԱՆ</w:t>
      </w:r>
      <w:r w:rsidR="0002100E"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4F4C55">
        <w:rPr>
          <w:rFonts w:ascii="GHEA Grapalat" w:hAnsi="GHEA Grapalat"/>
          <w:b/>
          <w:sz w:val="20"/>
          <w:szCs w:val="20"/>
          <w:lang w:val="af-ZA"/>
        </w:rPr>
        <w:t>ԳՀԾՁԲ-ՀՎԿԱԿ-2022-110</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8F679F" w:rsidRPr="008E4299" w:rsidRDefault="00845AA5" w:rsidP="008F679F">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 xml:space="preserve">«Հիվանդությունների վերահսկման և կանխարգելման ազգային կենտրոն» </w:t>
      </w:r>
      <w:r w:rsidR="005D73FB" w:rsidRPr="00E61A86">
        <w:rPr>
          <w:rFonts w:ascii="GHEA Grapalat" w:hAnsi="GHEA Grapalat"/>
          <w:b/>
          <w:i w:val="0"/>
          <w:lang w:val="af-ZA"/>
        </w:rPr>
        <w:t>ՊՈԱԿ</w:t>
      </w:r>
      <w:r w:rsidR="005D73FB" w:rsidRPr="00E61A86">
        <w:rPr>
          <w:rFonts w:ascii="GHEA Grapalat" w:hAnsi="GHEA Grapalat"/>
          <w:b/>
          <w:i w:val="0"/>
          <w:lang w:val="hy-AM"/>
        </w:rPr>
        <w:t>-</w:t>
      </w:r>
      <w:r w:rsidR="005D73FB" w:rsidRPr="00E61A86">
        <w:rPr>
          <w:rFonts w:ascii="GHEA Grapalat" w:hAnsi="GHEA Grapalat"/>
          <w:b/>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4F4C55">
        <w:rPr>
          <w:rFonts w:ascii="GHEA Grapalat" w:hAnsi="GHEA Grapalat"/>
          <w:b/>
          <w:i w:val="0"/>
          <w:lang w:val="af-ZA"/>
        </w:rPr>
        <w:t xml:space="preserve">կայքի սպասարկման ծառայությունների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02100E">
        <w:rPr>
          <w:rFonts w:ascii="GHEA Grapalat" w:hAnsi="GHEA Grapalat"/>
          <w:b/>
          <w:i w:val="0"/>
          <w:lang w:val="af-ZA"/>
        </w:rPr>
        <w:t>1</w:t>
      </w:r>
      <w:r w:rsidR="00096865" w:rsidRPr="00394BE1">
        <w:rPr>
          <w:rFonts w:ascii="GHEA Grapalat" w:hAnsi="GHEA Grapalat"/>
          <w:b/>
          <w:i w:val="0"/>
          <w:lang w:val="af-ZA"/>
        </w:rPr>
        <w:t xml:space="preserve"> </w:t>
      </w:r>
      <w:r w:rsidR="005D73FB" w:rsidRPr="00394BE1">
        <w:rPr>
          <w:rFonts w:ascii="GHEA Grapalat" w:hAnsi="GHEA Grapalat" w:cs="Sylfaen"/>
          <w:b/>
          <w:i w:val="0"/>
        </w:rPr>
        <w:t>չափաբաժ</w:t>
      </w:r>
      <w:r w:rsidR="0002100E">
        <w:rPr>
          <w:rFonts w:ascii="GHEA Grapalat" w:hAnsi="GHEA Grapalat" w:cs="Sylfaen"/>
          <w:b/>
          <w:i w:val="0"/>
        </w:rPr>
        <w:t>ն</w:t>
      </w:r>
      <w:r w:rsidR="00753E6E" w:rsidRPr="00394BE1">
        <w:rPr>
          <w:rFonts w:ascii="GHEA Grapalat" w:hAnsi="GHEA Grapalat" w:cs="Sylfaen"/>
          <w:b/>
          <w:i w:val="0"/>
        </w:rPr>
        <w:t>ում</w:t>
      </w:r>
      <w:r w:rsidR="00096865" w:rsidRPr="008E4299">
        <w:rPr>
          <w:rFonts w:ascii="GHEA Grapalat" w:hAnsi="GHEA Grapalat" w:cs="Times Armenian"/>
          <w:i w:val="0"/>
          <w:lang w:val="af-ZA"/>
        </w:rPr>
        <w:t>`</w:t>
      </w:r>
      <w:r w:rsidR="00394BE1" w:rsidRPr="008E4299">
        <w:rPr>
          <w:rFonts w:ascii="GHEA Grapalat" w:hAnsi="GHEA Grapalat" w:cs="Times Armenian"/>
          <w:i w:val="0"/>
          <w:lang w:val="af-ZA"/>
        </w:rPr>
        <w:t xml:space="preserve"> </w:t>
      </w:r>
      <w:r w:rsidR="008F679F" w:rsidRPr="008E4299">
        <w:rPr>
          <w:rFonts w:ascii="GHEA Grapalat" w:hAnsi="GHEA Grapalat" w:cs="Times Armenian"/>
          <w:i w:val="0"/>
          <w:lang w:val="hy-AM"/>
        </w:rPr>
        <w:t>(</w:t>
      </w:r>
      <w:r w:rsidR="008F679F" w:rsidRPr="008E4299">
        <w:rPr>
          <w:rFonts w:ascii="GHEA Grapalat" w:hAnsi="GHEA Grapalat"/>
          <w:b/>
          <w:lang w:val="hy-AM"/>
        </w:rPr>
        <w:t xml:space="preserve">Կցվում է հավելված </w:t>
      </w:r>
      <w:r w:rsidR="00394BE1" w:rsidRPr="008E4299">
        <w:rPr>
          <w:rFonts w:ascii="GHEA Grapalat" w:hAnsi="GHEA Grapalat"/>
          <w:b/>
          <w:lang w:val="en-GB"/>
        </w:rPr>
        <w:t>N 1</w:t>
      </w:r>
      <w:r w:rsidR="008F679F" w:rsidRPr="008E4299">
        <w:rPr>
          <w:rFonts w:ascii="GHEA Grapalat" w:hAnsi="GHEA Grapalat"/>
          <w:b/>
          <w:lang w:val="hy-AM"/>
        </w:rPr>
        <w:t>)</w:t>
      </w:r>
    </w:p>
    <w:p w:rsidR="00096865" w:rsidRPr="008E4299" w:rsidRDefault="00096865" w:rsidP="00EF3662">
      <w:pPr>
        <w:pStyle w:val="Heading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7798"/>
      </w:tblGrid>
      <w:tr w:rsidR="008E4299" w:rsidRPr="008E4299" w:rsidTr="00394BE1">
        <w:trPr>
          <w:trHeight w:val="315"/>
        </w:trPr>
        <w:tc>
          <w:tcPr>
            <w:tcW w:w="2552" w:type="dxa"/>
            <w:gridSpan w:val="2"/>
            <w:vAlign w:val="center"/>
          </w:tcPr>
          <w:p w:rsidR="005D26B6" w:rsidRPr="008E4299" w:rsidRDefault="005D26B6" w:rsidP="00C8495D">
            <w:pPr>
              <w:pStyle w:val="BodyTextIndent2"/>
              <w:spacing w:line="240" w:lineRule="auto"/>
              <w:ind w:firstLine="0"/>
              <w:jc w:val="center"/>
              <w:rPr>
                <w:rFonts w:ascii="GHEA Grapalat" w:hAnsi="GHEA Grapalat"/>
                <w:b/>
                <w:bCs/>
                <w:i/>
                <w:iCs/>
                <w:sz w:val="14"/>
                <w:szCs w:val="14"/>
              </w:rPr>
            </w:pPr>
            <w:r w:rsidRPr="008E4299">
              <w:rPr>
                <w:rFonts w:ascii="GHEA Grapalat" w:hAnsi="GHEA Grapalat"/>
                <w:b/>
                <w:bCs/>
                <w:i/>
                <w:iCs/>
                <w:sz w:val="14"/>
                <w:szCs w:val="14"/>
              </w:rPr>
              <w:t xml:space="preserve">Չափաբաժինների </w:t>
            </w:r>
          </w:p>
        </w:tc>
        <w:tc>
          <w:tcPr>
            <w:tcW w:w="7798" w:type="dxa"/>
            <w:vMerge w:val="restart"/>
            <w:vAlign w:val="center"/>
          </w:tcPr>
          <w:p w:rsidR="005D26B6" w:rsidRPr="008E4299" w:rsidRDefault="005D26B6" w:rsidP="00EF3662">
            <w:pPr>
              <w:pStyle w:val="BodyTextIndent2"/>
              <w:spacing w:line="240" w:lineRule="auto"/>
              <w:ind w:firstLine="0"/>
              <w:jc w:val="center"/>
              <w:rPr>
                <w:rFonts w:ascii="GHEA Grapalat" w:hAnsi="GHEA Grapalat"/>
                <w:b/>
                <w:bCs/>
                <w:i/>
                <w:iCs/>
              </w:rPr>
            </w:pPr>
            <w:r w:rsidRPr="008E4299">
              <w:rPr>
                <w:rFonts w:ascii="GHEA Grapalat" w:hAnsi="GHEA Grapalat"/>
                <w:b/>
                <w:bCs/>
                <w:i/>
                <w:iCs/>
              </w:rPr>
              <w:t>Չափաբաժնի անվանումը</w:t>
            </w:r>
          </w:p>
        </w:tc>
      </w:tr>
      <w:tr w:rsidR="008E4299" w:rsidRPr="008E4299" w:rsidTr="00394BE1">
        <w:trPr>
          <w:trHeight w:val="166"/>
        </w:trPr>
        <w:tc>
          <w:tcPr>
            <w:tcW w:w="1134" w:type="dxa"/>
            <w:vAlign w:val="center"/>
          </w:tcPr>
          <w:p w:rsidR="005D26B6" w:rsidRPr="008E4299" w:rsidRDefault="00C8495D" w:rsidP="00394BE1">
            <w:pPr>
              <w:pStyle w:val="BodyTextIndent2"/>
              <w:spacing w:line="240" w:lineRule="auto"/>
              <w:ind w:firstLine="0"/>
              <w:rPr>
                <w:rFonts w:ascii="GHEA Grapalat" w:hAnsi="GHEA Grapalat"/>
                <w:b/>
                <w:bCs/>
                <w:i/>
                <w:iCs/>
                <w:sz w:val="14"/>
                <w:szCs w:val="14"/>
              </w:rPr>
            </w:pPr>
            <w:r w:rsidRPr="008E4299">
              <w:rPr>
                <w:rFonts w:ascii="GHEA Grapalat" w:hAnsi="GHEA Grapalat"/>
                <w:b/>
                <w:bCs/>
                <w:i/>
                <w:iCs/>
                <w:sz w:val="14"/>
                <w:szCs w:val="14"/>
              </w:rPr>
              <w:t>համարները</w:t>
            </w:r>
          </w:p>
        </w:tc>
        <w:tc>
          <w:tcPr>
            <w:tcW w:w="1418" w:type="dxa"/>
            <w:vAlign w:val="center"/>
          </w:tcPr>
          <w:p w:rsidR="005D26B6" w:rsidRPr="008E4299" w:rsidRDefault="00C8495D" w:rsidP="00394BE1">
            <w:pPr>
              <w:pStyle w:val="BodyTextIndent2"/>
              <w:spacing w:line="240" w:lineRule="auto"/>
              <w:ind w:firstLine="0"/>
              <w:rPr>
                <w:rFonts w:ascii="GHEA Grapalat" w:hAnsi="GHEA Grapalat"/>
                <w:b/>
                <w:bCs/>
                <w:i/>
                <w:iCs/>
                <w:sz w:val="14"/>
                <w:szCs w:val="14"/>
              </w:rPr>
            </w:pPr>
            <w:r w:rsidRPr="008E4299">
              <w:rPr>
                <w:rFonts w:ascii="GHEA Grapalat" w:hAnsi="GHEA Grapalat"/>
                <w:b/>
                <w:bCs/>
                <w:i/>
                <w:iCs/>
                <w:sz w:val="14"/>
                <w:szCs w:val="14"/>
                <w:lang w:val="hy-AM"/>
              </w:rPr>
              <w:t>գնման</w:t>
            </w:r>
            <w:r w:rsidRPr="008E4299">
              <w:rPr>
                <w:rFonts w:ascii="GHEA Grapalat" w:hAnsi="GHEA Grapalat"/>
                <w:b/>
                <w:bCs/>
                <w:i/>
                <w:iCs/>
                <w:sz w:val="14"/>
                <w:szCs w:val="14"/>
                <w:lang w:val="en-US"/>
              </w:rPr>
              <w:t xml:space="preserve"> </w:t>
            </w:r>
            <w:r w:rsidRPr="008E4299">
              <w:rPr>
                <w:rFonts w:ascii="GHEA Grapalat" w:hAnsi="GHEA Grapalat"/>
                <w:b/>
                <w:bCs/>
                <w:i/>
                <w:iCs/>
                <w:sz w:val="14"/>
                <w:szCs w:val="14"/>
                <w:lang w:val="hy-AM"/>
              </w:rPr>
              <w:t xml:space="preserve"> գինը</w:t>
            </w:r>
          </w:p>
        </w:tc>
        <w:tc>
          <w:tcPr>
            <w:tcW w:w="7798" w:type="dxa"/>
            <w:vMerge/>
            <w:vAlign w:val="center"/>
          </w:tcPr>
          <w:p w:rsidR="005D26B6" w:rsidRPr="008E4299" w:rsidRDefault="005D26B6" w:rsidP="00EF3662">
            <w:pPr>
              <w:pStyle w:val="BodyTextIndent2"/>
              <w:spacing w:line="240" w:lineRule="auto"/>
              <w:ind w:firstLine="0"/>
              <w:jc w:val="center"/>
              <w:rPr>
                <w:rFonts w:ascii="GHEA Grapalat" w:hAnsi="GHEA Grapalat"/>
                <w:b/>
                <w:bCs/>
                <w:i/>
                <w:iCs/>
              </w:rPr>
            </w:pPr>
          </w:p>
        </w:tc>
      </w:tr>
      <w:tr w:rsidR="008E4299" w:rsidRPr="004F4C55" w:rsidTr="00394BE1">
        <w:tc>
          <w:tcPr>
            <w:tcW w:w="1134" w:type="dxa"/>
            <w:vAlign w:val="center"/>
          </w:tcPr>
          <w:p w:rsidR="00394BE1" w:rsidRPr="008E4299" w:rsidRDefault="00394BE1" w:rsidP="00394BE1">
            <w:pPr>
              <w:pStyle w:val="BodyTextIndent2"/>
              <w:spacing w:line="240" w:lineRule="auto"/>
              <w:ind w:firstLine="0"/>
              <w:jc w:val="center"/>
              <w:rPr>
                <w:rFonts w:ascii="GHEA Grapalat" w:hAnsi="GHEA Grapalat"/>
              </w:rPr>
            </w:pPr>
            <w:r w:rsidRPr="008E4299">
              <w:rPr>
                <w:rFonts w:ascii="GHEA Grapalat" w:hAnsi="GHEA Grapalat"/>
              </w:rPr>
              <w:t>1</w:t>
            </w:r>
          </w:p>
        </w:tc>
        <w:tc>
          <w:tcPr>
            <w:tcW w:w="1418" w:type="dxa"/>
            <w:vAlign w:val="center"/>
          </w:tcPr>
          <w:p w:rsidR="00394BE1" w:rsidRPr="008E4299" w:rsidRDefault="004F4C55" w:rsidP="00D738F9">
            <w:pPr>
              <w:pStyle w:val="BodyTextIndent2"/>
              <w:spacing w:line="240" w:lineRule="auto"/>
              <w:ind w:firstLine="0"/>
              <w:jc w:val="center"/>
              <w:rPr>
                <w:rFonts w:ascii="GHEA Grapalat" w:hAnsi="GHEA Grapalat"/>
              </w:rPr>
            </w:pPr>
            <w:r>
              <w:rPr>
                <w:rFonts w:ascii="GHEA Grapalat" w:hAnsi="GHEA Grapalat"/>
              </w:rPr>
              <w:t>785</w:t>
            </w:r>
            <w:r w:rsidR="00394BE1" w:rsidRPr="008E4299">
              <w:rPr>
                <w:rFonts w:ascii="GHEA Grapalat" w:hAnsi="GHEA Grapalat"/>
              </w:rPr>
              <w:t>,000</w:t>
            </w:r>
          </w:p>
        </w:tc>
        <w:tc>
          <w:tcPr>
            <w:tcW w:w="7798" w:type="dxa"/>
            <w:vAlign w:val="center"/>
          </w:tcPr>
          <w:p w:rsidR="00394BE1" w:rsidRPr="008E4299" w:rsidRDefault="004F4C55" w:rsidP="004F4C55">
            <w:pPr>
              <w:pStyle w:val="BodyTextIndent2"/>
              <w:spacing w:line="240" w:lineRule="auto"/>
              <w:ind w:firstLine="0"/>
              <w:rPr>
                <w:rFonts w:ascii="GHEA Grapalat" w:hAnsi="GHEA Grapalat"/>
                <w:b/>
                <w:u w:val="single"/>
                <w:vertAlign w:val="subscript"/>
              </w:rPr>
            </w:pPr>
            <w:r>
              <w:rPr>
                <w:rFonts w:ascii="GHEA Grapalat" w:hAnsi="GHEA Grapalat"/>
                <w:b/>
              </w:rPr>
              <w:t>ncdc.am կայքի սպասարկում</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6715FB" w:rsidRPr="00000A30" w:rsidRDefault="006715FB" w:rsidP="006715FB">
      <w:pPr>
        <w:pStyle w:val="BodyTextIndent2"/>
        <w:spacing w:line="240" w:lineRule="auto"/>
        <w:ind w:firstLine="567"/>
        <w:rPr>
          <w:rFonts w:ascii="GHEA Grapalat" w:hAnsi="GHEA Grapalat" w:cs="Sylfaen"/>
          <w:szCs w:val="24"/>
          <w:lang w:val="hy-AM"/>
        </w:rPr>
      </w:pPr>
      <w:r w:rsidRPr="00000A30">
        <w:rPr>
          <w:rFonts w:ascii="GHEA Grapalat" w:hAnsi="GHEA Grapalat" w:cs="Sylfaen"/>
        </w:rPr>
        <w:t>Մասնակիցը</w:t>
      </w:r>
      <w:r w:rsidRPr="00000A30">
        <w:rPr>
          <w:rFonts w:ascii="GHEA Grapalat" w:hAnsi="GHEA Grapalat"/>
          <w:lang w:val="hy-AM"/>
        </w:rPr>
        <w:t xml:space="preserve"> </w:t>
      </w:r>
      <w:r w:rsidRPr="00000A30">
        <w:rPr>
          <w:rFonts w:ascii="GHEA Grapalat" w:hAnsi="GHEA Grapalat" w:cs="Sylfaen"/>
        </w:rPr>
        <w:t>կարող</w:t>
      </w:r>
      <w:r w:rsidRPr="00000A30">
        <w:rPr>
          <w:rFonts w:ascii="GHEA Grapalat" w:hAnsi="GHEA Grapalat"/>
          <w:lang w:val="hy-AM"/>
        </w:rPr>
        <w:t xml:space="preserve"> </w:t>
      </w:r>
      <w:r w:rsidRPr="00000A30">
        <w:rPr>
          <w:rFonts w:ascii="GHEA Grapalat" w:hAnsi="GHEA Grapalat" w:cs="Sylfaen"/>
        </w:rPr>
        <w:t>է</w:t>
      </w:r>
      <w:r w:rsidRPr="00000A30">
        <w:rPr>
          <w:rFonts w:ascii="GHEA Grapalat" w:hAnsi="GHEA Grapalat"/>
          <w:lang w:val="hy-AM"/>
        </w:rPr>
        <w:t xml:space="preserve"> </w:t>
      </w:r>
      <w:r w:rsidRPr="00000A30">
        <w:rPr>
          <w:rFonts w:ascii="GHEA Grapalat" w:hAnsi="GHEA Grapalat" w:cs="Sylfaen"/>
        </w:rPr>
        <w:t>հայտ</w:t>
      </w:r>
      <w:r w:rsidRPr="00000A30">
        <w:rPr>
          <w:rFonts w:ascii="GHEA Grapalat" w:hAnsi="GHEA Grapalat"/>
          <w:lang w:val="hy-AM"/>
        </w:rPr>
        <w:t xml:space="preserve"> </w:t>
      </w:r>
      <w:r w:rsidRPr="00000A30">
        <w:rPr>
          <w:rFonts w:ascii="GHEA Grapalat" w:hAnsi="GHEA Grapalat" w:cs="Sylfaen"/>
        </w:rPr>
        <w:t>ներկայացնել</w:t>
      </w:r>
      <w:r w:rsidRPr="00000A30">
        <w:rPr>
          <w:rFonts w:ascii="GHEA Grapalat" w:hAnsi="GHEA Grapalat"/>
          <w:lang w:val="hy-AM"/>
        </w:rPr>
        <w:t xml:space="preserve"> </w:t>
      </w:r>
      <w:r w:rsidRPr="00000A30">
        <w:rPr>
          <w:rFonts w:ascii="GHEA Grapalat" w:hAnsi="GHEA Grapalat" w:cs="Sylfaen"/>
        </w:rPr>
        <w:t>ինչպես</w:t>
      </w:r>
      <w:r w:rsidRPr="00000A30">
        <w:rPr>
          <w:rFonts w:ascii="GHEA Grapalat" w:hAnsi="GHEA Grapalat"/>
          <w:lang w:val="hy-AM"/>
        </w:rPr>
        <w:t xml:space="preserve"> </w:t>
      </w:r>
      <w:r w:rsidRPr="00000A30">
        <w:rPr>
          <w:rFonts w:ascii="GHEA Grapalat" w:hAnsi="GHEA Grapalat" w:cs="Sylfaen"/>
        </w:rPr>
        <w:t>յուրաքանչյուր</w:t>
      </w:r>
      <w:r w:rsidRPr="00000A30">
        <w:rPr>
          <w:rFonts w:ascii="GHEA Grapalat" w:hAnsi="GHEA Grapalat"/>
          <w:lang w:val="hy-AM"/>
        </w:rPr>
        <w:t xml:space="preserve"> </w:t>
      </w:r>
      <w:r w:rsidRPr="00000A30">
        <w:rPr>
          <w:rFonts w:ascii="GHEA Grapalat" w:hAnsi="GHEA Grapalat" w:cs="Sylfaen"/>
        </w:rPr>
        <w:t>չափաբաժնի</w:t>
      </w:r>
      <w:r w:rsidRPr="00000A30">
        <w:rPr>
          <w:rFonts w:ascii="GHEA Grapalat" w:hAnsi="GHEA Grapalat"/>
          <w:lang w:val="hy-AM"/>
        </w:rPr>
        <w:t xml:space="preserve">, </w:t>
      </w:r>
      <w:r w:rsidRPr="00000A30">
        <w:rPr>
          <w:rFonts w:ascii="GHEA Grapalat" w:hAnsi="GHEA Grapalat" w:cs="Sylfaen"/>
        </w:rPr>
        <w:t>այնպես</w:t>
      </w:r>
      <w:r w:rsidRPr="00000A30">
        <w:rPr>
          <w:rFonts w:ascii="GHEA Grapalat" w:hAnsi="GHEA Grapalat"/>
          <w:lang w:val="hy-AM"/>
        </w:rPr>
        <w:t xml:space="preserve"> </w:t>
      </w:r>
      <w:r w:rsidRPr="00000A30">
        <w:rPr>
          <w:rFonts w:ascii="GHEA Grapalat" w:hAnsi="GHEA Grapalat" w:cs="Sylfaen"/>
        </w:rPr>
        <w:t>էլ</w:t>
      </w:r>
      <w:r w:rsidRPr="00000A30">
        <w:rPr>
          <w:rFonts w:ascii="GHEA Grapalat" w:hAnsi="GHEA Grapalat"/>
          <w:lang w:val="hy-AM"/>
        </w:rPr>
        <w:t xml:space="preserve"> </w:t>
      </w:r>
      <w:r w:rsidRPr="00000A30">
        <w:rPr>
          <w:rFonts w:ascii="GHEA Grapalat" w:hAnsi="GHEA Grapalat" w:cs="Sylfaen"/>
        </w:rPr>
        <w:t>մի</w:t>
      </w:r>
      <w:r w:rsidRPr="00000A30">
        <w:rPr>
          <w:rFonts w:ascii="GHEA Grapalat" w:hAnsi="GHEA Grapalat"/>
          <w:lang w:val="hy-AM"/>
        </w:rPr>
        <w:t xml:space="preserve"> </w:t>
      </w:r>
      <w:r w:rsidRPr="00000A30">
        <w:rPr>
          <w:rFonts w:ascii="GHEA Grapalat" w:hAnsi="GHEA Grapalat" w:cs="Sylfaen"/>
        </w:rPr>
        <w:t>քանի</w:t>
      </w:r>
      <w:r w:rsidRPr="00000A30">
        <w:rPr>
          <w:rFonts w:ascii="GHEA Grapalat" w:hAnsi="GHEA Grapalat"/>
          <w:lang w:val="hy-AM"/>
        </w:rPr>
        <w:t xml:space="preserve"> </w:t>
      </w:r>
      <w:r w:rsidRPr="00000A30">
        <w:rPr>
          <w:rFonts w:ascii="GHEA Grapalat" w:hAnsi="GHEA Grapalat" w:cs="Sylfaen"/>
        </w:rPr>
        <w:t>կամ</w:t>
      </w:r>
      <w:r w:rsidRPr="00000A30">
        <w:rPr>
          <w:rFonts w:ascii="GHEA Grapalat" w:hAnsi="GHEA Grapalat"/>
          <w:lang w:val="hy-AM"/>
        </w:rPr>
        <w:t xml:space="preserve"> </w:t>
      </w:r>
      <w:r w:rsidRPr="00000A30">
        <w:rPr>
          <w:rFonts w:ascii="GHEA Grapalat" w:hAnsi="GHEA Grapalat" w:cs="Sylfaen"/>
        </w:rPr>
        <w:t>բոլոր</w:t>
      </w:r>
      <w:r w:rsidRPr="00000A30">
        <w:rPr>
          <w:rFonts w:ascii="GHEA Grapalat" w:hAnsi="GHEA Grapalat"/>
        </w:rPr>
        <w:t xml:space="preserve"> </w:t>
      </w:r>
      <w:r w:rsidRPr="00000A30">
        <w:rPr>
          <w:rFonts w:ascii="GHEA Grapalat" w:hAnsi="GHEA Grapalat" w:cs="Sylfaen"/>
        </w:rPr>
        <w:t>չափաբաժինների</w:t>
      </w:r>
      <w:r w:rsidRPr="00000A30">
        <w:rPr>
          <w:rFonts w:ascii="GHEA Grapalat" w:hAnsi="GHEA Grapalat"/>
          <w:lang w:val="hy-AM"/>
        </w:rPr>
        <w:t xml:space="preserve"> </w:t>
      </w:r>
      <w:r w:rsidRPr="00000A30">
        <w:rPr>
          <w:rFonts w:ascii="GHEA Grapalat" w:hAnsi="GHEA Grapalat" w:cs="Sylfaen"/>
        </w:rPr>
        <w:t>համար</w:t>
      </w:r>
      <w:r w:rsidRPr="00000A30">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sidRPr="00394BE1">
        <w:rPr>
          <w:rFonts w:ascii="GHEA Grapalat" w:hAnsi="GHEA Grapalat" w:cs="Sylfaen"/>
          <w:b/>
          <w:szCs w:val="24"/>
          <w:lang w:val="hy-AM"/>
        </w:rPr>
        <w:t>07-</w:t>
      </w:r>
      <w:r w:rsidR="00A3468D" w:rsidRPr="00394BE1">
        <w:rPr>
          <w:rFonts w:ascii="GHEA Grapalat" w:hAnsi="GHEA Grapalat" w:cs="Sylfaen"/>
          <w:b/>
          <w:szCs w:val="24"/>
          <w:lang w:val="hy-AM"/>
        </w:rPr>
        <w:t xml:space="preserve">րդ օրվա ժամը </w:t>
      </w:r>
      <w:r w:rsidR="004F4C55">
        <w:rPr>
          <w:rFonts w:ascii="GHEA Grapalat" w:hAnsi="GHEA Grapalat" w:cs="Sylfaen"/>
          <w:b/>
          <w:szCs w:val="24"/>
          <w:lang w:val="hy-AM"/>
        </w:rPr>
        <w:t>11:00</w:t>
      </w:r>
      <w:r w:rsidR="00A3468D" w:rsidRPr="00394BE1">
        <w:rPr>
          <w:rFonts w:ascii="GHEA Grapalat" w:hAnsi="GHEA Grapalat" w:cs="Sylfaen"/>
          <w:b/>
          <w:szCs w:val="24"/>
          <w:lang w:val="hy-AM"/>
        </w:rPr>
        <w:t xml:space="preserve">-ն, </w:t>
      </w:r>
      <w:r w:rsidR="00CE1CDD" w:rsidRPr="00394BE1">
        <w:rPr>
          <w:rFonts w:ascii="GHEA Grapalat" w:hAnsi="GHEA Grapalat" w:cs="Sylfaen"/>
          <w:b/>
          <w:szCs w:val="24"/>
          <w:lang w:val="hy-AM"/>
        </w:rPr>
        <w:t>ք</w:t>
      </w:r>
      <w:r w:rsidR="00CE1CDD" w:rsidRPr="0082148C">
        <w:rPr>
          <w:rFonts w:ascii="GHEA Grapalat" w:hAnsi="GHEA Grapalat" w:cs="Sylfaen"/>
          <w:b/>
          <w:szCs w:val="24"/>
          <w:lang w:val="hy-AM"/>
        </w:rPr>
        <w:t>.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94BE1" w:rsidRPr="003C06E4">
        <w:rPr>
          <w:rFonts w:ascii="GHEA Grapalat" w:hAnsi="GHEA Grapalat"/>
          <w:b/>
          <w:lang w:val="hy-AM"/>
        </w:rPr>
        <w:t>Հայկանուշ</w:t>
      </w:r>
      <w:r w:rsidR="00394BE1" w:rsidRPr="003C06E4">
        <w:rPr>
          <w:rFonts w:ascii="GHEA Grapalat" w:hAnsi="GHEA Grapalat"/>
          <w:b/>
        </w:rPr>
        <w:t xml:space="preserve"> Հովհաննիս</w:t>
      </w:r>
      <w:r w:rsidR="00394BE1">
        <w:rPr>
          <w:rFonts w:ascii="GHEA Grapalat" w:hAnsi="GHEA Grapalat"/>
          <w:b/>
          <w:lang w:val="hy-AM"/>
        </w:rPr>
        <w:t>յան</w:t>
      </w:r>
      <w:r w:rsidR="00CE1CDD" w:rsidRPr="005E7EF0">
        <w:rPr>
          <w:rFonts w:ascii="GHEA Grapalat" w:hAnsi="GHEA Grapalat"/>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F4C55">
        <w:rPr>
          <w:rFonts w:ascii="GHEA Grapalat" w:hAnsi="GHEA Grapalat" w:cs="Sylfaen"/>
          <w:b/>
          <w:szCs w:val="24"/>
          <w:lang w:val="hy-AM"/>
        </w:rPr>
        <w:t>11:00</w:t>
      </w:r>
      <w:r w:rsidR="0040151B" w:rsidRPr="0040151B">
        <w:rPr>
          <w:rFonts w:ascii="GHEA Grapalat" w:hAnsi="GHEA Grapalat" w:cs="Sylfaen"/>
          <w:b/>
          <w:szCs w:val="24"/>
          <w:lang w:val="hy-AM"/>
        </w:rPr>
        <w:t>-</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w:t>
      </w:r>
      <w:r w:rsidR="00D14B02" w:rsidRPr="00064ADD">
        <w:rPr>
          <w:rFonts w:ascii="GHEA Grapalat" w:hAnsi="GHEA Grapalat" w:cs="Sylfaen"/>
          <w:sz w:val="20"/>
          <w:szCs w:val="24"/>
          <w:lang w:val="hy-AM" w:eastAsia="en-US"/>
        </w:rPr>
        <w:lastRenderedPageBreak/>
        <w:t>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B864E3">
        <w:rPr>
          <w:rFonts w:ascii="GHEA Grapalat" w:hAnsi="GHEA Grapalat" w:cs="Sylfaen"/>
          <w:sz w:val="20"/>
          <w:lang w:val="af-ZA"/>
        </w:rPr>
        <w:lastRenderedPageBreak/>
        <w:t xml:space="preserve">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6715FB" w:rsidRPr="00754E3A">
        <w:rPr>
          <w:rFonts w:ascii="GHEA Grapalat" w:hAnsi="GHEA Grapalat" w:cs="Sylfaen"/>
          <w:b/>
        </w:rPr>
        <w:t>Հայտերի</w:t>
      </w:r>
      <w:r w:rsidR="006715FB" w:rsidRPr="00754E3A">
        <w:rPr>
          <w:rFonts w:ascii="GHEA Grapalat" w:hAnsi="GHEA Grapalat" w:cs="Arial"/>
          <w:b/>
        </w:rPr>
        <w:t xml:space="preserve"> </w:t>
      </w:r>
      <w:r w:rsidR="006715FB" w:rsidRPr="00754E3A">
        <w:rPr>
          <w:rFonts w:ascii="GHEA Grapalat" w:hAnsi="GHEA Grapalat" w:cs="Sylfaen"/>
          <w:b/>
        </w:rPr>
        <w:t>գնահատումը</w:t>
      </w:r>
      <w:r w:rsidR="006715FB" w:rsidRPr="00754E3A">
        <w:rPr>
          <w:rFonts w:ascii="GHEA Grapalat" w:hAnsi="GHEA Grapalat" w:cs="Arial"/>
          <w:b/>
        </w:rPr>
        <w:t xml:space="preserve"> </w:t>
      </w:r>
      <w:r w:rsidR="006715FB" w:rsidRPr="00754E3A">
        <w:rPr>
          <w:rFonts w:ascii="GHEA Grapalat" w:hAnsi="GHEA Grapalat" w:cs="Sylfaen"/>
          <w:b/>
        </w:rPr>
        <w:t>և</w:t>
      </w:r>
      <w:r w:rsidR="006715FB" w:rsidRPr="00754E3A">
        <w:rPr>
          <w:rFonts w:ascii="GHEA Grapalat" w:hAnsi="GHEA Grapalat" w:cs="Arial"/>
          <w:b/>
        </w:rPr>
        <w:t xml:space="preserve"> </w:t>
      </w:r>
      <w:r w:rsidR="006715FB" w:rsidRPr="00754E3A">
        <w:rPr>
          <w:rFonts w:ascii="GHEA Grapalat" w:hAnsi="GHEA Grapalat" w:cs="Sylfaen"/>
          <w:b/>
        </w:rPr>
        <w:t>ընտրված մասնակցի որոշումն</w:t>
      </w:r>
      <w:r w:rsidR="006715FB" w:rsidRPr="00754E3A">
        <w:rPr>
          <w:rFonts w:ascii="GHEA Grapalat" w:hAnsi="GHEA Grapalat" w:cs="Arial"/>
          <w:b/>
        </w:rPr>
        <w:t xml:space="preserve"> </w:t>
      </w:r>
      <w:r w:rsidR="006715FB" w:rsidRPr="00754E3A">
        <w:rPr>
          <w:rFonts w:ascii="GHEA Grapalat" w:hAnsi="GHEA Grapalat" w:cs="Sylfaen"/>
          <w:b/>
        </w:rPr>
        <w:t>իրականացվում</w:t>
      </w:r>
      <w:r w:rsidR="006715FB" w:rsidRPr="00754E3A">
        <w:rPr>
          <w:rFonts w:ascii="GHEA Grapalat" w:hAnsi="GHEA Grapalat" w:cs="Arial"/>
          <w:b/>
        </w:rPr>
        <w:t xml:space="preserve"> </w:t>
      </w:r>
      <w:r w:rsidR="006715FB" w:rsidRPr="00754E3A">
        <w:rPr>
          <w:rFonts w:ascii="GHEA Grapalat" w:hAnsi="GHEA Grapalat" w:cs="Sylfaen"/>
          <w:b/>
        </w:rPr>
        <w:t>է</w:t>
      </w:r>
      <w:r w:rsidR="006715FB" w:rsidRPr="00754E3A">
        <w:rPr>
          <w:rFonts w:ascii="GHEA Grapalat" w:hAnsi="GHEA Grapalat" w:cs="Arial"/>
          <w:b/>
        </w:rPr>
        <w:t xml:space="preserve"> </w:t>
      </w:r>
      <w:r w:rsidR="006715FB" w:rsidRPr="00754E3A">
        <w:rPr>
          <w:rFonts w:ascii="GHEA Grapalat" w:hAnsi="GHEA Grapalat" w:cs="Sylfaen"/>
          <w:b/>
        </w:rPr>
        <w:t>ըստ</w:t>
      </w:r>
      <w:r w:rsidR="006715FB" w:rsidRPr="00754E3A">
        <w:rPr>
          <w:rFonts w:ascii="GHEA Grapalat" w:hAnsi="GHEA Grapalat" w:cs="Arial"/>
          <w:b/>
        </w:rPr>
        <w:t xml:space="preserve"> </w:t>
      </w:r>
      <w:r w:rsidR="006715FB" w:rsidRPr="00754E3A">
        <w:rPr>
          <w:rFonts w:ascii="GHEA Grapalat" w:hAnsi="GHEA Grapalat" w:cs="Sylfaen"/>
          <w:b/>
        </w:rPr>
        <w:t>առանձին</w:t>
      </w:r>
      <w:r w:rsidR="006715FB" w:rsidRPr="00754E3A">
        <w:rPr>
          <w:rFonts w:ascii="GHEA Grapalat" w:hAnsi="GHEA Grapalat" w:cs="Arial"/>
          <w:b/>
        </w:rPr>
        <w:t xml:space="preserve"> </w:t>
      </w:r>
      <w:r w:rsidR="006715FB" w:rsidRPr="00754E3A">
        <w:rPr>
          <w:rFonts w:ascii="GHEA Grapalat" w:hAnsi="GHEA Grapalat" w:cs="Sylfaen"/>
          <w:b/>
        </w:rPr>
        <w:t>չափաբաժիններ</w:t>
      </w:r>
      <w:r w:rsidR="006715FB">
        <w:rPr>
          <w:rFonts w:ascii="GHEA Grapalat" w:hAnsi="GHEA Grapalat" w:cs="Sylfaen"/>
          <w:b/>
          <w:lang w:val="hy-AM"/>
        </w:rPr>
        <w:t>ի:</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lastRenderedPageBreak/>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BodyTextIndent"/>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000A30">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00A30" w:rsidRDefault="0078387F" w:rsidP="00EF3662">
      <w:pPr>
        <w:ind w:firstLine="567"/>
        <w:jc w:val="both"/>
        <w:rPr>
          <w:rFonts w:ascii="GHEA Grapalat" w:hAnsi="GHEA Grapalat" w:cs="Sylfaen"/>
          <w:b/>
          <w:sz w:val="20"/>
          <w:lang w:val="es-ES"/>
        </w:rPr>
      </w:pPr>
      <w:r w:rsidRPr="00000A30">
        <w:rPr>
          <w:rFonts w:ascii="GHEA Grapalat" w:hAnsi="GHEA Grapalat" w:cs="Sylfaen"/>
          <w:b/>
          <w:sz w:val="20"/>
        </w:rPr>
        <w:t>Մասնակիցը</w:t>
      </w:r>
      <w:r w:rsidRPr="00000A30">
        <w:rPr>
          <w:rFonts w:ascii="GHEA Grapalat" w:hAnsi="GHEA Grapalat" w:cs="Sylfaen"/>
          <w:b/>
          <w:sz w:val="20"/>
          <w:lang w:val="es-ES"/>
        </w:rPr>
        <w:t xml:space="preserve"> </w:t>
      </w:r>
      <w:r w:rsidR="002240AB" w:rsidRPr="00000A30">
        <w:rPr>
          <w:rFonts w:ascii="GHEA Grapalat" w:hAnsi="GHEA Grapalat" w:cs="Sylfaen"/>
          <w:b/>
          <w:sz w:val="20"/>
        </w:rPr>
        <w:t>հայտով</w:t>
      </w:r>
      <w:r w:rsidR="002240AB" w:rsidRPr="00000A30">
        <w:rPr>
          <w:rFonts w:ascii="GHEA Grapalat" w:hAnsi="GHEA Grapalat" w:cs="Sylfaen"/>
          <w:b/>
          <w:sz w:val="20"/>
          <w:lang w:val="es-ES"/>
        </w:rPr>
        <w:t xml:space="preserve"> </w:t>
      </w:r>
      <w:r w:rsidRPr="00000A30">
        <w:rPr>
          <w:rFonts w:ascii="GHEA Grapalat" w:hAnsi="GHEA Grapalat" w:cs="Sylfaen"/>
          <w:b/>
          <w:sz w:val="20"/>
        </w:rPr>
        <w:t>ներկայացնում</w:t>
      </w:r>
      <w:r w:rsidRPr="00000A30">
        <w:rPr>
          <w:rFonts w:ascii="GHEA Grapalat" w:hAnsi="GHEA Grapalat" w:cs="Sylfaen"/>
          <w:b/>
          <w:sz w:val="20"/>
          <w:lang w:val="es-ES"/>
        </w:rPr>
        <w:t xml:space="preserve"> </w:t>
      </w:r>
      <w:r w:rsidRPr="00000A30">
        <w:rPr>
          <w:rFonts w:ascii="GHEA Grapalat" w:hAnsi="GHEA Grapalat" w:cs="Sylfaen"/>
          <w:b/>
          <w:sz w:val="20"/>
        </w:rPr>
        <w:t>է</w:t>
      </w:r>
      <w:r w:rsidRPr="00000A30">
        <w:rPr>
          <w:rFonts w:ascii="GHEA Grapalat" w:hAnsi="GHEA Grapalat" w:cs="Sylfaen"/>
          <w:b/>
          <w:sz w:val="20"/>
          <w:lang w:val="es-ES"/>
        </w:rPr>
        <w:t xml:space="preserve"> </w:t>
      </w:r>
      <w:r w:rsidRPr="00000A30">
        <w:rPr>
          <w:rFonts w:ascii="GHEA Grapalat" w:hAnsi="GHEA Grapalat" w:cs="Sylfaen"/>
          <w:b/>
          <w:sz w:val="20"/>
        </w:rPr>
        <w:t>իր</w:t>
      </w:r>
      <w:r w:rsidRPr="00000A30">
        <w:rPr>
          <w:rFonts w:ascii="GHEA Grapalat" w:hAnsi="GHEA Grapalat" w:cs="Sylfaen"/>
          <w:b/>
          <w:sz w:val="20"/>
          <w:lang w:val="es-ES"/>
        </w:rPr>
        <w:t xml:space="preserve"> </w:t>
      </w:r>
      <w:r w:rsidRPr="00000A30">
        <w:rPr>
          <w:rFonts w:ascii="GHEA Grapalat" w:hAnsi="GHEA Grapalat" w:cs="Sylfaen"/>
          <w:b/>
          <w:sz w:val="20"/>
        </w:rPr>
        <w:t>կողմից</w:t>
      </w:r>
      <w:r w:rsidRPr="00000A30">
        <w:rPr>
          <w:rFonts w:ascii="GHEA Grapalat" w:hAnsi="GHEA Grapalat" w:cs="Sylfaen"/>
          <w:b/>
          <w:sz w:val="20"/>
          <w:lang w:val="es-ES"/>
        </w:rPr>
        <w:t xml:space="preserve"> </w:t>
      </w:r>
      <w:r w:rsidRPr="00000A30">
        <w:rPr>
          <w:rFonts w:ascii="GHEA Grapalat" w:hAnsi="GHEA Grapalat" w:cs="Sylfaen"/>
          <w:b/>
          <w:sz w:val="20"/>
        </w:rPr>
        <w:t>հաստատված</w:t>
      </w:r>
      <w:r w:rsidRPr="00000A30">
        <w:rPr>
          <w:rFonts w:ascii="GHEA Grapalat" w:hAnsi="GHEA Grapalat" w:cs="Sylfaen"/>
          <w:b/>
          <w:sz w:val="20"/>
          <w:lang w:val="es-ES"/>
        </w:rPr>
        <w:t>`</w:t>
      </w:r>
    </w:p>
    <w:p w:rsidR="00096865" w:rsidRPr="00000A30" w:rsidRDefault="002D5CF0" w:rsidP="00EF3662">
      <w:pPr>
        <w:ind w:firstLine="567"/>
        <w:jc w:val="both"/>
        <w:rPr>
          <w:rFonts w:ascii="GHEA Grapalat" w:hAnsi="GHEA Grapalat" w:cs="Sylfaen"/>
          <w:b/>
          <w:sz w:val="20"/>
          <w:lang w:val="es-ES"/>
        </w:rPr>
      </w:pPr>
      <w:r w:rsidRPr="00000A30">
        <w:rPr>
          <w:rFonts w:ascii="GHEA Grapalat" w:hAnsi="GHEA Grapalat" w:cs="Sylfaen"/>
          <w:b/>
          <w:sz w:val="20"/>
          <w:lang w:val="es-ES"/>
        </w:rPr>
        <w:t>2.</w:t>
      </w:r>
      <w:r w:rsidR="00D76BBA" w:rsidRPr="00000A30">
        <w:rPr>
          <w:rFonts w:ascii="GHEA Grapalat" w:hAnsi="GHEA Grapalat" w:cs="Sylfaen"/>
          <w:b/>
          <w:sz w:val="20"/>
          <w:lang w:val="es-ES"/>
        </w:rPr>
        <w:t>1</w:t>
      </w:r>
      <w:r w:rsidRPr="00000A30">
        <w:rPr>
          <w:rFonts w:ascii="GHEA Grapalat" w:hAnsi="GHEA Grapalat" w:cs="Sylfaen"/>
          <w:b/>
          <w:sz w:val="20"/>
          <w:lang w:val="es-ES"/>
        </w:rPr>
        <w:t xml:space="preserve"> </w:t>
      </w:r>
      <w:r w:rsidR="00096865" w:rsidRPr="00000A30">
        <w:rPr>
          <w:rFonts w:ascii="GHEA Grapalat" w:hAnsi="GHEA Grapalat" w:cs="Sylfaen"/>
          <w:b/>
          <w:sz w:val="20"/>
          <w:lang w:val="ru-RU"/>
        </w:rPr>
        <w:t>ընթացակարգին</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մասնակցելու</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դիմում</w:t>
      </w:r>
      <w:r w:rsidR="00EF4630" w:rsidRPr="00000A30">
        <w:rPr>
          <w:rFonts w:ascii="GHEA Grapalat" w:hAnsi="GHEA Grapalat" w:cs="Sylfaen"/>
          <w:b/>
          <w:sz w:val="20"/>
          <w:lang w:val="es-ES"/>
        </w:rPr>
        <w:t>-</w:t>
      </w:r>
      <w:r w:rsidR="00EF4630" w:rsidRPr="00000A30">
        <w:rPr>
          <w:rFonts w:ascii="GHEA Grapalat" w:hAnsi="GHEA Grapalat" w:cs="Sylfaen"/>
          <w:b/>
          <w:sz w:val="20"/>
        </w:rPr>
        <w:t>հայտարարություն</w:t>
      </w:r>
      <w:r w:rsidR="00096865" w:rsidRPr="00000A30">
        <w:rPr>
          <w:rFonts w:ascii="GHEA Grapalat" w:hAnsi="GHEA Grapalat" w:cs="Sylfaen"/>
          <w:b/>
          <w:sz w:val="20"/>
          <w:lang w:val="af-ZA"/>
        </w:rPr>
        <w:t xml:space="preserve">` </w:t>
      </w:r>
      <w:r w:rsidR="006F49AA" w:rsidRPr="00000A30">
        <w:rPr>
          <w:rFonts w:ascii="GHEA Grapalat" w:hAnsi="GHEA Grapalat" w:cs="Sylfaen"/>
          <w:b/>
          <w:sz w:val="20"/>
          <w:lang w:val="af-ZA"/>
        </w:rPr>
        <w:t>համաձայն հ</w:t>
      </w:r>
      <w:r w:rsidR="00096865" w:rsidRPr="00000A30">
        <w:rPr>
          <w:rFonts w:ascii="GHEA Grapalat" w:hAnsi="GHEA Grapalat" w:cs="Sylfaen"/>
          <w:b/>
          <w:sz w:val="20"/>
          <w:lang w:val="ru-RU"/>
        </w:rPr>
        <w:t>ավելված</w:t>
      </w:r>
      <w:r w:rsidR="00096865" w:rsidRPr="00000A30">
        <w:rPr>
          <w:rFonts w:ascii="GHEA Grapalat" w:hAnsi="GHEA Grapalat" w:cs="Sylfaen"/>
          <w:b/>
          <w:sz w:val="20"/>
          <w:lang w:val="af-ZA"/>
        </w:rPr>
        <w:t xml:space="preserve"> N 1</w:t>
      </w:r>
      <w:r w:rsidR="006F49AA" w:rsidRPr="00000A30">
        <w:rPr>
          <w:rFonts w:ascii="GHEA Grapalat" w:hAnsi="GHEA Grapalat" w:cs="Sylfaen"/>
          <w:b/>
          <w:sz w:val="20"/>
          <w:lang w:val="af-ZA"/>
        </w:rPr>
        <w:t>-ի</w:t>
      </w:r>
      <w:r w:rsidR="00BC6807" w:rsidRPr="00000A30">
        <w:rPr>
          <w:rFonts w:ascii="GHEA Grapalat" w:hAnsi="GHEA Grapalat" w:cs="Sylfaen"/>
          <w:b/>
          <w:sz w:val="20"/>
          <w:lang w:val="es-ES"/>
        </w:rPr>
        <w:t>.</w:t>
      </w:r>
    </w:p>
    <w:p w:rsidR="00EF4630" w:rsidRPr="00000A30" w:rsidRDefault="00096865" w:rsidP="00EF4630">
      <w:pPr>
        <w:pStyle w:val="norm"/>
        <w:spacing w:line="276" w:lineRule="auto"/>
        <w:ind w:firstLine="567"/>
        <w:rPr>
          <w:rFonts w:ascii="GHEA Grapalat" w:hAnsi="GHEA Grapalat" w:cs="Sylfaen"/>
          <w:b/>
          <w:sz w:val="20"/>
          <w:szCs w:val="24"/>
          <w:lang w:val="af-ZA" w:eastAsia="en-US"/>
        </w:rPr>
      </w:pPr>
      <w:r w:rsidRPr="00000A30">
        <w:rPr>
          <w:rFonts w:ascii="GHEA Grapalat" w:hAnsi="GHEA Grapalat" w:cs="Sylfaen"/>
          <w:b/>
          <w:sz w:val="20"/>
          <w:lang w:val="af-ZA"/>
        </w:rPr>
        <w:t>2.</w:t>
      </w:r>
      <w:r w:rsidR="00180EE9" w:rsidRPr="00000A30">
        <w:rPr>
          <w:rFonts w:ascii="GHEA Grapalat" w:hAnsi="GHEA Grapalat" w:cs="Sylfaen"/>
          <w:b/>
          <w:sz w:val="20"/>
          <w:lang w:val="af-ZA"/>
        </w:rPr>
        <w:t>2</w:t>
      </w:r>
      <w:r w:rsidRPr="00000A30">
        <w:rPr>
          <w:rFonts w:ascii="GHEA Grapalat" w:hAnsi="GHEA Grapalat" w:cs="Sylfaen"/>
          <w:b/>
          <w:sz w:val="20"/>
          <w:lang w:val="af-ZA"/>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պայմանագրի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պատճենը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և</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դրա</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կողմ</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հանդիսացող</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անձի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տվյալները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եթե</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պայմանագիրն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իրականացվելու</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է</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միջոցով</w:t>
      </w:r>
      <w:r w:rsidR="00EF4630" w:rsidRPr="00000A30">
        <w:rPr>
          <w:rFonts w:ascii="GHEA Grapalat" w:hAnsi="GHEA Grapalat" w:cs="Sylfaen"/>
          <w:b/>
          <w:sz w:val="20"/>
          <w:szCs w:val="24"/>
          <w:lang w:val="af-ZA" w:eastAsia="en-US"/>
        </w:rPr>
        <w:t>.</w:t>
      </w:r>
    </w:p>
    <w:p w:rsidR="00EF4630" w:rsidRPr="00000A30" w:rsidRDefault="00EF4630" w:rsidP="00505AD4">
      <w:pPr>
        <w:pStyle w:val="norm"/>
        <w:spacing w:line="240" w:lineRule="auto"/>
        <w:ind w:firstLine="567"/>
        <w:rPr>
          <w:rFonts w:ascii="GHEA Grapalat" w:hAnsi="GHEA Grapalat" w:cs="Sylfaen"/>
          <w:b/>
          <w:color w:val="FFFFFF"/>
          <w:sz w:val="20"/>
          <w:szCs w:val="24"/>
          <w:lang w:val="af-ZA" w:eastAsia="en-US"/>
        </w:rPr>
      </w:pPr>
      <w:r w:rsidRPr="00000A30">
        <w:rPr>
          <w:rFonts w:ascii="GHEA Grapalat" w:hAnsi="GHEA Grapalat" w:cs="Sylfaen"/>
          <w:b/>
          <w:sz w:val="20"/>
          <w:szCs w:val="24"/>
          <w:lang w:val="af-ZA" w:eastAsia="en-US"/>
        </w:rPr>
        <w:t xml:space="preserve">2.3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պայմանագիրը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եթե</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մասնակիցները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գնման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ընթացակարգին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մասնակցում</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կարգով</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կոնսորցիումով</w:t>
      </w:r>
      <w:r w:rsidRPr="00000A30">
        <w:rPr>
          <w:rFonts w:ascii="GHEA Grapalat" w:hAnsi="GHEA Grapalat" w:cs="Sylfaen"/>
          <w:b/>
          <w:sz w:val="20"/>
          <w:szCs w:val="24"/>
          <w:lang w:val="af-ZA" w:eastAsia="en-US"/>
        </w:rPr>
        <w:t>).</w:t>
      </w:r>
      <w:r w:rsidR="0094544B" w:rsidRPr="00000A30">
        <w:rPr>
          <w:rFonts w:ascii="GHEA Grapalat" w:hAnsi="GHEA Grapalat" w:cs="Sylfaen"/>
          <w:b/>
          <w:sz w:val="20"/>
          <w:szCs w:val="24"/>
          <w:vertAlign w:val="superscript"/>
          <w:lang w:val="af-ZA" w:eastAsia="en-US"/>
        </w:rPr>
        <w:t>14</w:t>
      </w:r>
      <w:r w:rsidR="00E02338" w:rsidRPr="00000A30">
        <w:rPr>
          <w:rFonts w:ascii="GHEA Grapalat" w:hAnsi="GHEA Grapalat" w:cs="Sylfaen"/>
          <w:b/>
          <w:sz w:val="20"/>
          <w:szCs w:val="24"/>
          <w:lang w:val="af-ZA" w:eastAsia="en-US"/>
        </w:rPr>
        <w:t xml:space="preserve"> </w:t>
      </w:r>
      <w:r w:rsidR="00E02338" w:rsidRPr="00000A30">
        <w:rPr>
          <w:rFonts w:ascii="GHEA Grapalat" w:hAnsi="GHEA Grapalat" w:cs="Sylfaen"/>
          <w:b/>
          <w:color w:val="FFFFFF"/>
          <w:sz w:val="20"/>
          <w:szCs w:val="24"/>
          <w:lang w:val="af-ZA" w:eastAsia="en-US"/>
        </w:rPr>
        <w:t xml:space="preserve">  </w:t>
      </w:r>
      <w:r w:rsidRPr="00000A30">
        <w:rPr>
          <w:rStyle w:val="FootnoteReference"/>
          <w:rFonts w:ascii="GHEA Grapalat" w:hAnsi="GHEA Grapalat" w:cs="Sylfaen"/>
          <w:b/>
          <w:color w:val="FFFFFF"/>
          <w:sz w:val="20"/>
          <w:szCs w:val="24"/>
          <w:lang w:val="af-ZA" w:eastAsia="en-US"/>
        </w:rPr>
        <w:footnoteReference w:id="1"/>
      </w:r>
    </w:p>
    <w:p w:rsidR="002E11D1" w:rsidRPr="00000A30" w:rsidRDefault="00096865" w:rsidP="00EF3662">
      <w:pPr>
        <w:ind w:firstLine="567"/>
        <w:jc w:val="both"/>
        <w:rPr>
          <w:rFonts w:ascii="GHEA Grapalat" w:hAnsi="GHEA Grapalat" w:cs="Sylfaen"/>
          <w:b/>
          <w:sz w:val="20"/>
          <w:lang w:val="af-ZA"/>
        </w:rPr>
      </w:pPr>
      <w:r w:rsidRPr="00000A30">
        <w:rPr>
          <w:rFonts w:ascii="GHEA Grapalat" w:hAnsi="GHEA Grapalat" w:cs="Sylfaen"/>
          <w:b/>
          <w:sz w:val="20"/>
          <w:lang w:val="af-ZA"/>
        </w:rPr>
        <w:t>2.</w:t>
      </w:r>
      <w:r w:rsidR="00051035" w:rsidRPr="00000A30">
        <w:rPr>
          <w:rFonts w:ascii="GHEA Grapalat" w:hAnsi="GHEA Grapalat" w:cs="Sylfaen"/>
          <w:b/>
          <w:sz w:val="20"/>
          <w:lang w:val="hy-AM"/>
        </w:rPr>
        <w:t>4</w:t>
      </w:r>
      <w:r w:rsidR="00E02338" w:rsidRPr="00000A30">
        <w:rPr>
          <w:rFonts w:ascii="GHEA Grapalat" w:hAnsi="GHEA Grapalat" w:cs="Sylfaen"/>
          <w:b/>
          <w:sz w:val="20"/>
          <w:lang w:val="af-ZA"/>
        </w:rPr>
        <w:t xml:space="preserve"> </w:t>
      </w:r>
      <w:r w:rsidR="00E67BA7" w:rsidRPr="00000A30">
        <w:rPr>
          <w:rFonts w:ascii="GHEA Grapalat" w:hAnsi="GHEA Grapalat" w:cs="Sylfaen"/>
          <w:b/>
          <w:sz w:val="20"/>
          <w:lang w:val="hy-AM"/>
        </w:rPr>
        <w:t>գնային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առաջարկ</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համաձայն</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հավելված</w:t>
      </w:r>
      <w:r w:rsidR="00294FFF" w:rsidRPr="00000A30">
        <w:rPr>
          <w:rFonts w:ascii="GHEA Grapalat" w:hAnsi="GHEA Grapalat" w:cs="Sylfaen"/>
          <w:b/>
          <w:sz w:val="20"/>
          <w:lang w:val="af-ZA"/>
        </w:rPr>
        <w:t xml:space="preserve"> N </w:t>
      </w:r>
      <w:r w:rsidR="004D557A" w:rsidRPr="00000A30">
        <w:rPr>
          <w:rFonts w:ascii="GHEA Grapalat" w:hAnsi="GHEA Grapalat" w:cs="Sylfaen"/>
          <w:b/>
          <w:sz w:val="20"/>
          <w:lang w:val="af-ZA"/>
        </w:rPr>
        <w:t>2</w:t>
      </w:r>
      <w:r w:rsidR="00294FFF" w:rsidRPr="00000A30">
        <w:rPr>
          <w:rFonts w:ascii="GHEA Grapalat" w:hAnsi="GHEA Grapalat" w:cs="Sylfaen"/>
          <w:b/>
          <w:sz w:val="20"/>
          <w:lang w:val="af-ZA"/>
        </w:rPr>
        <w:t>-</w:t>
      </w:r>
      <w:r w:rsidR="00294FFF" w:rsidRPr="00000A30">
        <w:rPr>
          <w:rFonts w:ascii="GHEA Grapalat" w:hAnsi="GHEA Grapalat" w:cs="Sylfaen"/>
          <w:b/>
          <w:sz w:val="20"/>
          <w:lang w:val="hy-AM"/>
        </w:rPr>
        <w:t>ի</w:t>
      </w:r>
      <w:r w:rsidR="00294FFF" w:rsidRPr="00000A30">
        <w:rPr>
          <w:rFonts w:ascii="GHEA Grapalat" w:hAnsi="GHEA Grapalat" w:cs="Sylfaen"/>
          <w:b/>
          <w:sz w:val="20"/>
          <w:lang w:val="af-ZA"/>
        </w:rPr>
        <w:t>: Գնային առաջարկը</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ներկայացվում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է</w:t>
      </w:r>
      <w:r w:rsidR="00E67BA7" w:rsidRPr="00000A30">
        <w:rPr>
          <w:rFonts w:ascii="GHEA Grapalat" w:hAnsi="GHEA Grapalat" w:cs="Sylfaen"/>
          <w:b/>
          <w:sz w:val="20"/>
          <w:lang w:val="af-ZA"/>
        </w:rPr>
        <w:t xml:space="preserve"> </w:t>
      </w:r>
      <w:r w:rsidR="005A1D54" w:rsidRPr="00000A30">
        <w:rPr>
          <w:rFonts w:ascii="GHEA Grapalat" w:hAnsi="GHEA Grapalat" w:cs="Sylfaen"/>
          <w:b/>
          <w:sz w:val="20"/>
          <w:szCs w:val="20"/>
          <w:lang w:val="hy-AM"/>
        </w:rPr>
        <w:t xml:space="preserve">արժեք, </w:t>
      </w:r>
      <w:r w:rsidR="00842BB1" w:rsidRPr="00000A30">
        <w:rPr>
          <w:rFonts w:ascii="GHEA Grapalat" w:hAnsi="GHEA Grapalat" w:cs="Sylfaen"/>
          <w:b/>
          <w:sz w:val="20"/>
          <w:lang w:val="af-ZA"/>
        </w:rPr>
        <w:t xml:space="preserve">(ինքնարժեքի և կանխատեսվող շահույթի հանրագումարը) </w:t>
      </w:r>
      <w:r w:rsidR="00E67BA7" w:rsidRPr="00000A30">
        <w:rPr>
          <w:rFonts w:ascii="GHEA Grapalat" w:hAnsi="GHEA Grapalat" w:cs="Sylfaen"/>
          <w:b/>
          <w:sz w:val="20"/>
          <w:lang w:val="hy-AM"/>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ավելացված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արժեքի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հարկ</w:t>
      </w:r>
      <w:r w:rsidR="00E67BA7" w:rsidRPr="00000A30" w:rsidDel="001A1F55">
        <w:rPr>
          <w:rFonts w:ascii="GHEA Grapalat" w:hAnsi="GHEA Grapalat" w:cs="Sylfaen"/>
          <w:b/>
          <w:sz w:val="20"/>
          <w:lang w:val="af-ZA"/>
        </w:rPr>
        <w:t xml:space="preserve"> </w:t>
      </w:r>
      <w:r w:rsidR="00E67BA7" w:rsidRPr="00000A30">
        <w:rPr>
          <w:rFonts w:ascii="GHEA Grapalat" w:hAnsi="GHEA Grapalat" w:cs="Sylfaen"/>
          <w:b/>
          <w:sz w:val="20"/>
          <w:lang w:val="hy-AM"/>
        </w:rPr>
        <w:t>ընդհանրական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բաղադրիչներից</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բաղկացած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հաշվարկի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ձևով։</w:t>
      </w:r>
      <w:r w:rsidR="00E67BA7" w:rsidRPr="00000A30">
        <w:rPr>
          <w:rFonts w:ascii="GHEA Grapalat" w:hAnsi="GHEA Grapalat" w:cs="Sylfaen"/>
          <w:b/>
          <w:sz w:val="20"/>
          <w:lang w:val="af-ZA"/>
        </w:rPr>
        <w:t xml:space="preserve"> </w:t>
      </w:r>
      <w:r w:rsidR="00B02990" w:rsidRPr="00000A30">
        <w:rPr>
          <w:rFonts w:ascii="GHEA Grapalat" w:hAnsi="GHEA Grapalat" w:cs="Sylfaen"/>
          <w:b/>
          <w:sz w:val="20"/>
        </w:rPr>
        <w:t>Ա</w:t>
      </w:r>
      <w:r w:rsidR="005A1D54" w:rsidRPr="00000A30">
        <w:rPr>
          <w:rFonts w:ascii="GHEA Grapalat" w:hAnsi="GHEA Grapalat" w:cs="Sylfaen"/>
          <w:b/>
          <w:sz w:val="20"/>
          <w:lang w:val="hy-AM"/>
        </w:rPr>
        <w:t>րժեքի</w:t>
      </w:r>
      <w:r w:rsidR="005A1D54"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բաղադրիչների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հաշվարկ</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բացվածք</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կամ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այլ</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մանրամասներ</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չեն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պահանջվում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ներկայացվում</w:t>
      </w:r>
      <w:r w:rsidR="00AD2FAF" w:rsidRPr="00000A30">
        <w:rPr>
          <w:rFonts w:ascii="GHEA Grapalat" w:hAnsi="GHEA Grapalat" w:cs="Sylfaen"/>
          <w:b/>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00A30" w:rsidRDefault="00960BE9" w:rsidP="00960BE9">
      <w:pPr>
        <w:ind w:firstLine="720"/>
        <w:jc w:val="both"/>
        <w:rPr>
          <w:rFonts w:ascii="GHEA Grapalat" w:hAnsi="GHEA Grapalat"/>
          <w:b/>
          <w:sz w:val="20"/>
          <w:szCs w:val="20"/>
          <w:lang w:val="af-ZA"/>
        </w:rPr>
      </w:pPr>
      <w:r w:rsidRPr="00000A30">
        <w:rPr>
          <w:rFonts w:ascii="GHEA Grapalat" w:hAnsi="GHEA Grapalat"/>
          <w:b/>
          <w:sz w:val="20"/>
          <w:szCs w:val="20"/>
          <w:lang w:val="af-ZA"/>
        </w:rPr>
        <w:t xml:space="preserve">3.2 </w:t>
      </w:r>
      <w:r w:rsidRPr="00000A30">
        <w:rPr>
          <w:rFonts w:ascii="GHEA Grapalat" w:hAnsi="GHEA Grapalat" w:cs="Sylfaen"/>
          <w:b/>
          <w:sz w:val="20"/>
          <w:szCs w:val="20"/>
        </w:rPr>
        <w:t>Սույն</w:t>
      </w:r>
      <w:r w:rsidRPr="00000A30">
        <w:rPr>
          <w:rFonts w:ascii="GHEA Grapalat" w:hAnsi="GHEA Grapalat"/>
          <w:b/>
          <w:sz w:val="20"/>
          <w:szCs w:val="20"/>
          <w:lang w:val="af-ZA"/>
        </w:rPr>
        <w:t xml:space="preserve"> </w:t>
      </w:r>
      <w:r w:rsidRPr="00000A30">
        <w:rPr>
          <w:rFonts w:ascii="GHEA Grapalat" w:hAnsi="GHEA Grapalat"/>
          <w:b/>
          <w:sz w:val="20"/>
          <w:szCs w:val="20"/>
        </w:rPr>
        <w:t>հրահանգի</w:t>
      </w:r>
      <w:r w:rsidRPr="00000A30">
        <w:rPr>
          <w:rFonts w:ascii="GHEA Grapalat" w:hAnsi="GHEA Grapalat"/>
          <w:b/>
          <w:sz w:val="20"/>
          <w:szCs w:val="20"/>
          <w:lang w:val="af-ZA"/>
        </w:rPr>
        <w:t xml:space="preserve"> 3.1 </w:t>
      </w:r>
      <w:r w:rsidRPr="00000A30">
        <w:rPr>
          <w:rFonts w:ascii="GHEA Grapalat" w:hAnsi="GHEA Grapalat"/>
          <w:b/>
          <w:sz w:val="20"/>
          <w:szCs w:val="20"/>
        </w:rPr>
        <w:t>կետում</w:t>
      </w:r>
      <w:r w:rsidRPr="00000A30">
        <w:rPr>
          <w:rFonts w:ascii="GHEA Grapalat" w:hAnsi="GHEA Grapalat"/>
          <w:b/>
          <w:sz w:val="20"/>
          <w:szCs w:val="20"/>
          <w:lang w:val="af-ZA"/>
        </w:rPr>
        <w:t xml:space="preserve"> </w:t>
      </w:r>
      <w:r w:rsidRPr="00000A30">
        <w:rPr>
          <w:rFonts w:ascii="GHEA Grapalat" w:hAnsi="GHEA Grapalat" w:cs="Sylfaen"/>
          <w:b/>
          <w:sz w:val="20"/>
          <w:szCs w:val="20"/>
        </w:rPr>
        <w:t>նշված</w:t>
      </w:r>
      <w:r w:rsidRPr="00000A30">
        <w:rPr>
          <w:rFonts w:ascii="GHEA Grapalat" w:hAnsi="GHEA Grapalat"/>
          <w:b/>
          <w:sz w:val="20"/>
          <w:szCs w:val="20"/>
          <w:lang w:val="af-ZA"/>
        </w:rPr>
        <w:t xml:space="preserve"> </w:t>
      </w:r>
      <w:r w:rsidRPr="00000A30">
        <w:rPr>
          <w:rFonts w:ascii="GHEA Grapalat" w:hAnsi="GHEA Grapalat" w:cs="Sylfaen"/>
          <w:b/>
          <w:sz w:val="20"/>
          <w:szCs w:val="20"/>
        </w:rPr>
        <w:t>ծրարի</w:t>
      </w:r>
      <w:r w:rsidRPr="00000A30">
        <w:rPr>
          <w:rFonts w:ascii="GHEA Grapalat" w:hAnsi="GHEA Grapalat"/>
          <w:b/>
          <w:sz w:val="20"/>
          <w:szCs w:val="20"/>
          <w:lang w:val="af-ZA"/>
        </w:rPr>
        <w:t xml:space="preserve"> </w:t>
      </w:r>
      <w:r w:rsidRPr="00000A30">
        <w:rPr>
          <w:rFonts w:ascii="GHEA Grapalat" w:hAnsi="GHEA Grapalat" w:cs="Sylfaen"/>
          <w:b/>
          <w:sz w:val="20"/>
          <w:szCs w:val="20"/>
        </w:rPr>
        <w:t>վրա</w:t>
      </w:r>
      <w:r w:rsidRPr="00000A30">
        <w:rPr>
          <w:rFonts w:ascii="GHEA Grapalat" w:hAnsi="GHEA Grapalat"/>
          <w:b/>
          <w:sz w:val="20"/>
          <w:szCs w:val="20"/>
          <w:lang w:val="af-ZA"/>
        </w:rPr>
        <w:t xml:space="preserve"> </w:t>
      </w:r>
      <w:r w:rsidRPr="00000A30">
        <w:rPr>
          <w:rFonts w:ascii="GHEA Grapalat" w:hAnsi="GHEA Grapalat" w:cs="Sylfaen"/>
          <w:b/>
          <w:sz w:val="20"/>
          <w:szCs w:val="20"/>
        </w:rPr>
        <w:t>հայտը</w:t>
      </w:r>
      <w:r w:rsidRPr="00000A30">
        <w:rPr>
          <w:rFonts w:ascii="GHEA Grapalat" w:hAnsi="GHEA Grapalat"/>
          <w:b/>
          <w:sz w:val="20"/>
          <w:szCs w:val="20"/>
          <w:lang w:val="af-ZA"/>
        </w:rPr>
        <w:t xml:space="preserve"> </w:t>
      </w:r>
      <w:r w:rsidRPr="00000A30">
        <w:rPr>
          <w:rFonts w:ascii="GHEA Grapalat" w:hAnsi="GHEA Grapalat" w:cs="Sylfaen"/>
          <w:b/>
          <w:sz w:val="20"/>
          <w:szCs w:val="20"/>
        </w:rPr>
        <w:t>կազմելու</w:t>
      </w:r>
      <w:r w:rsidRPr="00000A30">
        <w:rPr>
          <w:rFonts w:ascii="GHEA Grapalat" w:hAnsi="GHEA Grapalat"/>
          <w:b/>
          <w:sz w:val="20"/>
          <w:szCs w:val="20"/>
          <w:lang w:val="af-ZA"/>
        </w:rPr>
        <w:t xml:space="preserve"> </w:t>
      </w:r>
      <w:r w:rsidRPr="00000A30">
        <w:rPr>
          <w:rFonts w:ascii="GHEA Grapalat" w:hAnsi="GHEA Grapalat" w:cs="Sylfaen"/>
          <w:b/>
          <w:sz w:val="20"/>
          <w:szCs w:val="20"/>
        </w:rPr>
        <w:t>լեզվով</w:t>
      </w:r>
      <w:r w:rsidRPr="00000A30">
        <w:rPr>
          <w:rFonts w:ascii="GHEA Grapalat" w:hAnsi="GHEA Grapalat"/>
          <w:b/>
          <w:sz w:val="20"/>
          <w:szCs w:val="20"/>
          <w:lang w:val="af-ZA"/>
        </w:rPr>
        <w:t xml:space="preserve"> </w:t>
      </w:r>
      <w:r w:rsidRPr="00000A30">
        <w:rPr>
          <w:rFonts w:ascii="GHEA Grapalat" w:hAnsi="GHEA Grapalat" w:cs="Sylfaen"/>
          <w:b/>
          <w:sz w:val="20"/>
          <w:szCs w:val="20"/>
        </w:rPr>
        <w:t>նշվում</w:t>
      </w:r>
      <w:r w:rsidRPr="00000A30">
        <w:rPr>
          <w:rFonts w:ascii="GHEA Grapalat" w:hAnsi="GHEA Grapalat"/>
          <w:b/>
          <w:sz w:val="20"/>
          <w:szCs w:val="20"/>
          <w:lang w:val="af-ZA"/>
        </w:rPr>
        <w:t xml:space="preserve"> </w:t>
      </w:r>
      <w:r w:rsidRPr="00000A30">
        <w:rPr>
          <w:rFonts w:ascii="GHEA Grapalat" w:hAnsi="GHEA Grapalat" w:cs="Sylfaen"/>
          <w:b/>
          <w:sz w:val="20"/>
          <w:szCs w:val="20"/>
        </w:rPr>
        <w:t>են</w:t>
      </w:r>
      <w:r w:rsidRPr="00000A30">
        <w:rPr>
          <w:rFonts w:ascii="GHEA Grapalat" w:hAnsi="GHEA Grapalat"/>
          <w:b/>
          <w:sz w:val="20"/>
          <w:szCs w:val="20"/>
          <w:lang w:val="af-ZA"/>
        </w:rPr>
        <w:t xml:space="preserve">` </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1) </w:t>
      </w:r>
      <w:r w:rsidRPr="00000A30">
        <w:rPr>
          <w:rFonts w:ascii="GHEA Grapalat" w:hAnsi="GHEA Grapalat"/>
          <w:b/>
          <w:sz w:val="20"/>
          <w:szCs w:val="20"/>
        </w:rPr>
        <w:t>պ</w:t>
      </w:r>
      <w:r w:rsidRPr="00000A30">
        <w:rPr>
          <w:rFonts w:ascii="GHEA Grapalat" w:hAnsi="GHEA Grapalat" w:cs="Sylfaen"/>
          <w:b/>
          <w:sz w:val="20"/>
          <w:szCs w:val="20"/>
        </w:rPr>
        <w:t>ատվիրատուի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հայտի</w:t>
      </w:r>
      <w:r w:rsidRPr="00000A30">
        <w:rPr>
          <w:rFonts w:ascii="GHEA Grapalat" w:hAnsi="GHEA Grapalat"/>
          <w:b/>
          <w:sz w:val="20"/>
          <w:szCs w:val="20"/>
          <w:lang w:val="af-ZA"/>
        </w:rPr>
        <w:t xml:space="preserve"> </w:t>
      </w:r>
      <w:r w:rsidRPr="00000A30">
        <w:rPr>
          <w:rFonts w:ascii="GHEA Grapalat" w:hAnsi="GHEA Grapalat" w:cs="Sylfaen"/>
          <w:b/>
          <w:sz w:val="20"/>
          <w:szCs w:val="20"/>
        </w:rPr>
        <w:t>ներկայացման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հասցեն</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2) </w:t>
      </w:r>
      <w:r w:rsidR="00D26727" w:rsidRPr="00000A30">
        <w:rPr>
          <w:rFonts w:ascii="GHEA Grapalat" w:hAnsi="GHEA Grapalat"/>
          <w:b/>
          <w:sz w:val="20"/>
          <w:szCs w:val="20"/>
        </w:rPr>
        <w:t>ընթացակարգի</w:t>
      </w:r>
      <w:r w:rsidRPr="00000A30">
        <w:rPr>
          <w:rFonts w:ascii="GHEA Grapalat" w:hAnsi="GHEA Grapalat" w:cs="Sylfaen"/>
          <w:b/>
          <w:sz w:val="20"/>
          <w:szCs w:val="20"/>
          <w:lang w:val="af-ZA"/>
        </w:rPr>
        <w:t xml:space="preserve"> </w:t>
      </w:r>
      <w:r w:rsidRPr="00000A30">
        <w:rPr>
          <w:rFonts w:ascii="GHEA Grapalat" w:hAnsi="GHEA Grapalat" w:cs="Sylfaen"/>
          <w:b/>
          <w:sz w:val="20"/>
          <w:szCs w:val="20"/>
        </w:rPr>
        <w:t>ծածկագիրը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3) «</w:t>
      </w:r>
      <w:r w:rsidRPr="00000A30">
        <w:rPr>
          <w:rFonts w:ascii="GHEA Grapalat" w:hAnsi="GHEA Grapalat" w:cs="Sylfaen"/>
          <w:b/>
          <w:sz w:val="20"/>
          <w:szCs w:val="20"/>
        </w:rPr>
        <w:t>չբացել</w:t>
      </w:r>
      <w:r w:rsidRPr="00000A30">
        <w:rPr>
          <w:rFonts w:ascii="GHEA Grapalat" w:hAnsi="GHEA Grapalat"/>
          <w:b/>
          <w:sz w:val="20"/>
          <w:szCs w:val="20"/>
          <w:lang w:val="af-ZA"/>
        </w:rPr>
        <w:t xml:space="preserve"> </w:t>
      </w:r>
      <w:r w:rsidRPr="00000A30">
        <w:rPr>
          <w:rFonts w:ascii="GHEA Grapalat" w:hAnsi="GHEA Grapalat" w:cs="Sylfaen"/>
          <w:b/>
          <w:sz w:val="20"/>
          <w:szCs w:val="20"/>
        </w:rPr>
        <w:t>մինչև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հայտերի</w:t>
      </w:r>
      <w:r w:rsidRPr="00000A30">
        <w:rPr>
          <w:rFonts w:ascii="GHEA Grapalat" w:hAnsi="GHEA Grapalat"/>
          <w:b/>
          <w:sz w:val="20"/>
          <w:szCs w:val="20"/>
          <w:lang w:val="af-ZA"/>
        </w:rPr>
        <w:t xml:space="preserve"> </w:t>
      </w:r>
      <w:r w:rsidRPr="00000A30">
        <w:rPr>
          <w:rFonts w:ascii="GHEA Grapalat" w:hAnsi="GHEA Grapalat" w:cs="Sylfaen"/>
          <w:b/>
          <w:sz w:val="20"/>
          <w:szCs w:val="20"/>
        </w:rPr>
        <w:t>բացման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նիստը</w:t>
      </w:r>
      <w:r w:rsidRPr="00000A30">
        <w:rPr>
          <w:rFonts w:ascii="GHEA Grapalat" w:hAnsi="GHEA Grapalat"/>
          <w:b/>
          <w:sz w:val="20"/>
          <w:szCs w:val="20"/>
          <w:lang w:val="af-ZA"/>
        </w:rPr>
        <w:t xml:space="preserve">» </w:t>
      </w:r>
      <w:r w:rsidRPr="00000A30">
        <w:rPr>
          <w:rFonts w:ascii="GHEA Grapalat" w:hAnsi="GHEA Grapalat" w:cs="Sylfaen"/>
          <w:b/>
          <w:sz w:val="20"/>
          <w:szCs w:val="20"/>
        </w:rPr>
        <w:t>բառերը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4) </w:t>
      </w:r>
      <w:r w:rsidRPr="00000A30">
        <w:rPr>
          <w:rFonts w:ascii="GHEA Grapalat" w:hAnsi="GHEA Grapalat"/>
          <w:b/>
          <w:sz w:val="20"/>
          <w:szCs w:val="20"/>
        </w:rPr>
        <w:t>մ</w:t>
      </w:r>
      <w:r w:rsidRPr="00000A30">
        <w:rPr>
          <w:rFonts w:ascii="GHEA Grapalat" w:hAnsi="GHEA Grapalat" w:cs="Sylfaen"/>
          <w:b/>
          <w:sz w:val="20"/>
          <w:szCs w:val="20"/>
        </w:rPr>
        <w:t>ասնակցի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անունը</w:t>
      </w:r>
      <w:r w:rsidRPr="00000A30">
        <w:rPr>
          <w:rFonts w:ascii="GHEA Grapalat" w:hAnsi="GHEA Grapalat"/>
          <w:b/>
          <w:sz w:val="20"/>
          <w:szCs w:val="20"/>
          <w:lang w:val="af-ZA"/>
        </w:rPr>
        <w:t xml:space="preserve">), </w:t>
      </w:r>
      <w:r w:rsidRPr="00000A30">
        <w:rPr>
          <w:rFonts w:ascii="GHEA Grapalat" w:hAnsi="GHEA Grapalat" w:cs="Sylfaen"/>
          <w:b/>
          <w:sz w:val="20"/>
          <w:szCs w:val="20"/>
        </w:rPr>
        <w:t>գտնվելու</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հեռախոսահամարը</w:t>
      </w:r>
      <w:r w:rsidRPr="00000A30">
        <w:rPr>
          <w:rFonts w:ascii="GHEA Grapalat" w:hAnsi="GHEA Grapalat"/>
          <w:b/>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647F1E" w:rsidRPr="00712340" w:rsidRDefault="00647F1E" w:rsidP="00647F1E">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F4C55">
        <w:rPr>
          <w:rFonts w:ascii="GHEA Grapalat" w:hAnsi="GHEA Grapalat"/>
          <w:b/>
          <w:color w:val="000000"/>
          <w:lang w:val="hy-AM"/>
        </w:rPr>
        <w:t>ԳՀԾՁԲ-ՀՎԿԱԿ-2022-110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BodyTextIndent3"/>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4F4C55">
        <w:rPr>
          <w:rFonts w:ascii="GHEA Grapalat" w:hAnsi="GHEA Grapalat"/>
          <w:b/>
          <w:color w:val="000000"/>
          <w:sz w:val="20"/>
          <w:szCs w:val="20"/>
          <w:lang w:val="hy-AM"/>
        </w:rPr>
        <w:t>ԳՀԾՁԲ-ՀՎԿԱԿ-2022-110</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4F4C55">
        <w:rPr>
          <w:rFonts w:ascii="GHEA Grapalat" w:hAnsi="GHEA Grapalat"/>
          <w:b/>
          <w:color w:val="000000"/>
          <w:sz w:val="20"/>
          <w:szCs w:val="20"/>
          <w:lang w:val="hy-AM"/>
        </w:rPr>
        <w:t>ԳՀԾՁԲ-ՀՎԿԱԿ-2022-110</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4F4C55">
        <w:rPr>
          <w:rFonts w:ascii="GHEA Grapalat" w:hAnsi="GHEA Grapalat"/>
          <w:b/>
          <w:color w:val="000000"/>
          <w:sz w:val="20"/>
          <w:szCs w:val="20"/>
          <w:lang w:val="hy-AM"/>
        </w:rPr>
        <w:t>ԳՀԾՁԲ-ՀՎԿԱԿ-2022-110</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F4C55">
        <w:rPr>
          <w:rFonts w:ascii="GHEA Grapalat" w:hAnsi="GHEA Grapalat"/>
          <w:b/>
          <w:color w:val="000000"/>
          <w:lang w:val="hy-AM"/>
        </w:rPr>
        <w:t>ԳՀԾՁԲ-ՀՎԿԱԿ-2022-110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2976FA">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4F4C55">
        <w:rPr>
          <w:rFonts w:ascii="GHEA Grapalat" w:hAnsi="GHEA Grapalat"/>
          <w:b/>
          <w:color w:val="000000"/>
          <w:sz w:val="20"/>
          <w:szCs w:val="20"/>
          <w:lang w:val="hy-AM"/>
        </w:rPr>
        <w:t>ԳՀԾՁԲ-ՀՎԿԱԿ-2022-110</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00AD3DEE">
        <w:rPr>
          <w:rFonts w:ascii="GHEA Grapalat" w:hAnsi="GHEA Grapalat" w:cs="Arial"/>
          <w:sz w:val="20"/>
          <w:szCs w:val="20"/>
          <w:lang w:val="es-ES"/>
        </w:rPr>
        <w:t xml:space="preserve"> հրավերը, այդ թվում կնքվելիք</w:t>
      </w:r>
      <w:r w:rsidRPr="00064ADD">
        <w:rPr>
          <w:rFonts w:ascii="GHEA Grapalat" w:hAnsi="GHEA Grapalat" w:cs="Arial"/>
          <w:sz w:val="20"/>
          <w:szCs w:val="20"/>
          <w:lang w:val="es-ES"/>
        </w:rPr>
        <w:t xml:space="preserve"> պայմանագրի </w:t>
      </w:r>
      <w:proofErr w:type="gramStart"/>
      <w:r w:rsidRPr="00064ADD">
        <w:rPr>
          <w:rFonts w:ascii="GHEA Grapalat" w:hAnsi="GHEA Grapalat" w:cs="Arial"/>
          <w:sz w:val="20"/>
          <w:szCs w:val="20"/>
          <w:lang w:val="es-ES"/>
        </w:rPr>
        <w:t>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E278A"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E278A"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6E278A"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6E278A"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4F4C55">
        <w:rPr>
          <w:rFonts w:ascii="GHEA Grapalat" w:hAnsi="GHEA Grapalat"/>
          <w:b/>
          <w:color w:val="000000"/>
          <w:lang w:val="hy-AM"/>
        </w:rPr>
        <w:t>ԳՀԾՁԲ-ՀՎԿԱԿ-2022-110</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4F4C55">
        <w:rPr>
          <w:rFonts w:ascii="GHEA Grapalat" w:hAnsi="GHEA Grapalat"/>
          <w:b/>
          <w:color w:val="000000"/>
          <w:sz w:val="20"/>
          <w:szCs w:val="20"/>
          <w:lang w:val="hy-AM"/>
        </w:rPr>
        <w:t>ԳՀԾՁԲ-ՀՎԿԱԿ-2022-110</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E27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E27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E27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E27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6E278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FB6D3B" w:rsidRPr="00A71D81" w:rsidRDefault="00FB6D3B" w:rsidP="00FB6D3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F4C55">
        <w:rPr>
          <w:rFonts w:ascii="GHEA Grapalat" w:hAnsi="GHEA Grapalat"/>
          <w:b/>
          <w:color w:val="000000"/>
          <w:lang w:val="hy-AM"/>
        </w:rPr>
        <w:t>ԳՀԾՁԲ-ՀՎԿԱԿ-2022-110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4F4C55">
        <w:rPr>
          <w:rFonts w:ascii="GHEA Grapalat" w:hAnsi="GHEA Grapalat"/>
          <w:b/>
          <w:color w:val="000000"/>
          <w:sz w:val="20"/>
          <w:szCs w:val="20"/>
          <w:lang w:val="hy-AM"/>
        </w:rPr>
        <w:t>ԳՀԾՁԲ-ՀՎԿԱԿ-2022-110</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E27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E27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E27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E27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6E278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6201C0" w:rsidRPr="00A71D81" w:rsidRDefault="006201C0" w:rsidP="006201C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4F4C55">
        <w:rPr>
          <w:rFonts w:ascii="GHEA Grapalat" w:hAnsi="GHEA Grapalat"/>
          <w:b/>
          <w:color w:val="000000"/>
          <w:lang w:val="hy-AM"/>
        </w:rPr>
        <w:t>ԳՀԾՁԲ-ՀՎԿԱԿ-2022-110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4F4C55">
        <w:rPr>
          <w:rFonts w:ascii="GHEA Grapalat" w:hAnsi="GHEA Grapalat"/>
          <w:b/>
          <w:sz w:val="20"/>
          <w:szCs w:val="20"/>
          <w:lang w:val="hy-AM"/>
        </w:rPr>
        <w:t xml:space="preserve">կայքի սպասարկման ծառայությունների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6B684A" w:rsidRPr="00064ADD">
        <w:rPr>
          <w:rFonts w:ascii="GHEA Grapalat" w:hAnsi="GHEA Grapalat" w:cs="Times Armenian"/>
          <w:sz w:val="20"/>
          <w:lang w:val="hy-AM"/>
        </w:rPr>
        <w:t>N 1</w:t>
      </w:r>
      <w:r w:rsidR="006B684A">
        <w:rPr>
          <w:rFonts w:ascii="GHEA Grapalat" w:hAnsi="GHEA Grapalat" w:cs="Times Armenian"/>
          <w:sz w:val="20"/>
          <w:lang w:val="hy-AM"/>
        </w:rPr>
        <w:t>.1</w:t>
      </w:r>
      <w:r w:rsidR="006B684A"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6B684A">
        <w:rPr>
          <w:rFonts w:ascii="GHEA Grapalat" w:hAnsi="GHEA Grapalat" w:cs="Sylfaen"/>
          <w:sz w:val="20"/>
          <w:lang w:val="hy-AM"/>
        </w:rPr>
        <w:t xml:space="preserve"> և Աղյուսակ թիվ 1-ը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lastRenderedPageBreak/>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FootnoteReference"/>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FootnoteReference"/>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E278A" w:rsidTr="00E53C12">
        <w:trPr>
          <w:tblCellSpacing w:w="7" w:type="dxa"/>
          <w:jc w:val="center"/>
        </w:trPr>
        <w:tc>
          <w:tcPr>
            <w:tcW w:w="0" w:type="auto"/>
            <w:vAlign w:val="center"/>
          </w:tcPr>
          <w:p w:rsidR="007678FA" w:rsidRPr="00064ADD" w:rsidRDefault="006E278A"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 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00091C18">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8F9" w:rsidRDefault="00D738F9">
      <w:r>
        <w:separator/>
      </w:r>
    </w:p>
  </w:endnote>
  <w:endnote w:type="continuationSeparator" w:id="0">
    <w:p w:rsidR="00D738F9" w:rsidRDefault="00D7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8F9" w:rsidRDefault="00D738F9">
      <w:r>
        <w:separator/>
      </w:r>
    </w:p>
  </w:footnote>
  <w:footnote w:type="continuationSeparator" w:id="0">
    <w:p w:rsidR="00D738F9" w:rsidRDefault="00D738F9">
      <w:r>
        <w:continuationSeparator/>
      </w:r>
    </w:p>
  </w:footnote>
  <w:footnote w:id="1">
    <w:p w:rsidR="00D738F9" w:rsidRPr="00EC2CDE" w:rsidRDefault="00D738F9"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D738F9" w:rsidRPr="0039302D" w:rsidRDefault="00D738F9" w:rsidP="0039302D">
      <w:pPr>
        <w:pStyle w:val="FootnoteText"/>
        <w:rPr>
          <w:rFonts w:ascii="GHEA Grapalat" w:hAnsi="GHEA Grapalat"/>
          <w:i/>
          <w:lang w:val="hy-AM"/>
        </w:rPr>
      </w:pPr>
    </w:p>
    <w:p w:rsidR="00D738F9" w:rsidRPr="0039302D" w:rsidRDefault="00D738F9"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D738F9" w:rsidRPr="0039302D" w:rsidRDefault="00D738F9" w:rsidP="0039302D">
      <w:pPr>
        <w:pStyle w:val="BodyTextIndent3"/>
        <w:spacing w:line="240" w:lineRule="auto"/>
        <w:ind w:left="142" w:firstLine="0"/>
        <w:rPr>
          <w:rFonts w:ascii="GHEA Grapalat" w:hAnsi="GHEA Grapalat"/>
          <w:i/>
          <w:lang w:val="hy-AM" w:eastAsia="ru-RU"/>
        </w:rPr>
      </w:pPr>
    </w:p>
    <w:p w:rsidR="00D738F9" w:rsidRPr="0039302D" w:rsidRDefault="00D738F9"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D738F9" w:rsidRPr="0039302D" w:rsidRDefault="00D738F9" w:rsidP="0039302D">
      <w:pPr>
        <w:pStyle w:val="FootnoteText"/>
        <w:rPr>
          <w:rFonts w:ascii="GHEA Grapalat" w:hAnsi="GHEA Grapalat"/>
          <w:i/>
          <w:lang w:val="hy-AM"/>
        </w:rPr>
      </w:pPr>
    </w:p>
    <w:p w:rsidR="00D738F9" w:rsidRPr="0039302D" w:rsidRDefault="00D738F9"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D738F9" w:rsidRPr="0039302D" w:rsidRDefault="00D738F9" w:rsidP="0039302D">
      <w:pPr>
        <w:pStyle w:val="FootnoteText"/>
        <w:rPr>
          <w:rFonts w:ascii="GHEA Grapalat" w:hAnsi="GHEA Grapalat"/>
          <w:i/>
          <w:lang w:val="hy-AM"/>
        </w:rPr>
      </w:pPr>
    </w:p>
    <w:p w:rsidR="00D738F9" w:rsidRPr="0039302D" w:rsidRDefault="00D738F9" w:rsidP="0039302D">
      <w:pPr>
        <w:pStyle w:val="FootnoteText"/>
        <w:rPr>
          <w:rFonts w:ascii="GHEA Grapalat" w:hAnsi="GHEA Grapalat"/>
          <w:i/>
          <w:lang w:val="af-ZA"/>
        </w:rPr>
      </w:pPr>
      <w:r w:rsidRPr="0039302D">
        <w:rPr>
          <w:rFonts w:ascii="GHEA Grapalat" w:hAnsi="GHEA Grapalat"/>
          <w:i/>
          <w:lang w:val="hy-AM"/>
        </w:rPr>
        <w:t xml:space="preserve"> </w:t>
      </w: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Default="00D738F9" w:rsidP="00CE3A99">
      <w:pPr>
        <w:jc w:val="both"/>
        <w:rPr>
          <w:rFonts w:ascii="GHEA Grapalat" w:hAnsi="GHEA Grapalat"/>
          <w:i/>
          <w:sz w:val="16"/>
          <w:szCs w:val="16"/>
          <w:lang w:val="hy-AM" w:eastAsia="ru-RU"/>
        </w:rPr>
      </w:pPr>
    </w:p>
    <w:p w:rsidR="00D738F9" w:rsidRPr="00712340" w:rsidRDefault="00D738F9"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D738F9" w:rsidRPr="00712340" w:rsidRDefault="00D738F9" w:rsidP="008F6325">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sidRPr="00000A30">
        <w:rPr>
          <w:rFonts w:ascii="GHEA Grapalat" w:hAnsi="GHEA Grapalat"/>
          <w:b/>
          <w:color w:val="000000"/>
          <w:lang w:val="hy-AM"/>
        </w:rPr>
        <w:t>ԳՀԾՁԲ-ՀՎԿԱԿ-2022-94</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D738F9" w:rsidRDefault="00D738F9" w:rsidP="008F6325">
      <w:pPr>
        <w:pStyle w:val="BodyTextIndent3"/>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D738F9" w:rsidRDefault="00D738F9" w:rsidP="008F6325">
      <w:pPr>
        <w:pStyle w:val="BodyTextIndent3"/>
        <w:spacing w:line="240" w:lineRule="auto"/>
        <w:jc w:val="right"/>
        <w:rPr>
          <w:rFonts w:ascii="GHEA Grapalat" w:hAnsi="GHEA Grapalat" w:cs="Sylfaen"/>
          <w:b/>
          <w:lang w:val="es-ES"/>
        </w:rPr>
      </w:pPr>
    </w:p>
    <w:p w:rsidR="00D738F9" w:rsidRPr="00FA6936" w:rsidRDefault="00D738F9"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D738F9" w:rsidRPr="00A66FC2" w:rsidRDefault="00D738F9"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D738F9" w:rsidRPr="00FD1EE4" w:rsidRDefault="00D738F9"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rPr>
          <w:rFonts w:ascii="GHEA Grapalat" w:eastAsia="GHEA Grapalat" w:hAnsi="GHEA Grapalat" w:cs="GHEA Grapalat"/>
        </w:rPr>
      </w:pPr>
    </w:p>
    <w:p w:rsidR="00D738F9" w:rsidRPr="00FD1EE4" w:rsidRDefault="00D738F9"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574FF7"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D738F9" w:rsidRPr="00FD1EE4" w:rsidRDefault="00D738F9"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738F9" w:rsidRPr="00FD1EE4" w:rsidRDefault="00D738F9" w:rsidP="008F6325">
      <w:pPr>
        <w:rPr>
          <w:rFonts w:ascii="GHEA Grapalat" w:eastAsia="GHEA Grapalat" w:hAnsi="GHEA Grapalat" w:cs="GHEA Grapalat"/>
          <w:b/>
        </w:rPr>
      </w:pPr>
      <w:r w:rsidRPr="00FD1EE4">
        <w:rPr>
          <w:rFonts w:ascii="GHEA Grapalat" w:hAnsi="GHEA Grapalat"/>
        </w:rPr>
        <w:br w:type="page"/>
      </w: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6"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738F9" w:rsidRPr="00FD1EE4" w:rsidTr="00DD4B8A">
        <w:trPr>
          <w:trHeight w:val="924"/>
        </w:trPr>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738F9" w:rsidRPr="00FD1EE4" w:rsidTr="00DD4B8A">
        <w:trPr>
          <w:trHeight w:val="684"/>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1282"/>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738F9" w:rsidRPr="00FD1EE4" w:rsidTr="00DD4B8A">
        <w:trPr>
          <w:trHeight w:val="924"/>
        </w:trPr>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738F9" w:rsidRPr="00FD1EE4" w:rsidTr="00DD4B8A">
        <w:trPr>
          <w:trHeight w:val="684"/>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1282"/>
        </w:trPr>
        <w:tc>
          <w:tcPr>
            <w:tcW w:w="4508"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738F9" w:rsidRPr="00FD1EE4" w:rsidTr="00DD4B8A">
        <w:tc>
          <w:tcPr>
            <w:tcW w:w="9016" w:type="dxa"/>
            <w:gridSpan w:val="2"/>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D738F9" w:rsidRPr="00FD1EE4" w:rsidRDefault="00D738F9"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D738F9" w:rsidRPr="00FD1EE4" w:rsidRDefault="00D738F9"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7"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Pr="00FD1EE4"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rPr>
          <w:trHeight w:val="853"/>
        </w:trPr>
        <w:tc>
          <w:tcPr>
            <w:tcW w:w="2835" w:type="dxa"/>
            <w:vMerge w:val="restart"/>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rPr>
          <w:trHeight w:val="850"/>
        </w:trPr>
        <w:tc>
          <w:tcPr>
            <w:tcW w:w="2835" w:type="dxa"/>
            <w:vMerge/>
            <w:shd w:val="clear" w:color="auto" w:fill="D9E2F3"/>
            <w:vAlign w:val="center"/>
          </w:tcPr>
          <w:p w:rsidR="00D738F9" w:rsidRPr="00FD1EE4" w:rsidRDefault="00D738F9"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738F9" w:rsidRPr="00FD1EE4" w:rsidRDefault="00D738F9" w:rsidP="008F6325">
            <w:pPr>
              <w:spacing w:before="240" w:after="240"/>
              <w:rPr>
                <w:rFonts w:ascii="GHEA Grapalat" w:eastAsia="GHEA Grapalat" w:hAnsi="GHEA Grapalat" w:cs="GHEA Grapalat"/>
              </w:rPr>
            </w:pPr>
          </w:p>
        </w:tc>
      </w:tr>
    </w:tbl>
    <w:p w:rsidR="00D738F9" w:rsidRDefault="00D738F9"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r w:rsidR="00D738F9" w:rsidRPr="00FD1EE4" w:rsidTr="00DD4B8A">
        <w:tc>
          <w:tcPr>
            <w:tcW w:w="2835" w:type="dxa"/>
            <w:shd w:val="clear" w:color="auto" w:fill="D9E2F3"/>
            <w:vAlign w:val="center"/>
          </w:tcPr>
          <w:p w:rsidR="00D738F9" w:rsidRPr="00FD1EE4" w:rsidRDefault="00D738F9"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738F9" w:rsidRPr="00FD1EE4" w:rsidRDefault="00D738F9" w:rsidP="008F6325">
            <w:pPr>
              <w:spacing w:before="240" w:after="240"/>
              <w:rPr>
                <w:rFonts w:ascii="GHEA Grapalat" w:eastAsia="GHEA Grapalat" w:hAnsi="GHEA Grapalat" w:cs="GHEA Grapalat"/>
              </w:rPr>
            </w:pPr>
          </w:p>
        </w:tc>
      </w:tr>
    </w:tbl>
    <w:p w:rsidR="00D738F9" w:rsidRDefault="00D738F9" w:rsidP="008F6325">
      <w:pPr>
        <w:pBdr>
          <w:top w:val="nil"/>
          <w:left w:val="nil"/>
          <w:bottom w:val="nil"/>
          <w:right w:val="nil"/>
          <w:between w:val="nil"/>
        </w:pBdr>
        <w:spacing w:before="240"/>
        <w:rPr>
          <w:rFonts w:ascii="GHEA Grapalat" w:eastAsia="GHEA Grapalat" w:hAnsi="GHEA Grapalat" w:cs="GHEA Grapalat"/>
          <w:i/>
        </w:rPr>
      </w:pPr>
    </w:p>
    <w:p w:rsidR="00D738F9" w:rsidRPr="00FD1EE4" w:rsidRDefault="00D738F9" w:rsidP="008F6325">
      <w:pPr>
        <w:pBdr>
          <w:top w:val="nil"/>
          <w:left w:val="nil"/>
          <w:bottom w:val="nil"/>
          <w:right w:val="nil"/>
          <w:between w:val="nil"/>
        </w:pBdr>
        <w:spacing w:before="240"/>
        <w:rPr>
          <w:rFonts w:ascii="GHEA Grapalat" w:eastAsia="GHEA Grapalat" w:hAnsi="GHEA Grapalat" w:cs="GHEA Grapalat"/>
          <w:i/>
        </w:rPr>
      </w:pPr>
    </w:p>
    <w:p w:rsidR="00D738F9" w:rsidRPr="00FD1EE4" w:rsidRDefault="00D738F9"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D738F9" w:rsidRPr="00FD1EE4" w:rsidRDefault="00D738F9"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738F9" w:rsidRPr="00FD1EE4" w:rsidTr="00DD4B8A">
        <w:tc>
          <w:tcPr>
            <w:tcW w:w="9016" w:type="dxa"/>
            <w:shd w:val="clear" w:color="auto" w:fill="DEEAF6"/>
          </w:tcPr>
          <w:p w:rsidR="00D738F9" w:rsidRPr="00DD4B8A" w:rsidRDefault="00D738F9"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738F9" w:rsidRPr="00FD1EE4" w:rsidTr="0066737A">
        <w:trPr>
          <w:trHeight w:val="6939"/>
        </w:trPr>
        <w:tc>
          <w:tcPr>
            <w:tcW w:w="9016" w:type="dxa"/>
            <w:shd w:val="clear" w:color="auto" w:fill="auto"/>
          </w:tcPr>
          <w:p w:rsidR="00D738F9" w:rsidRPr="00DD4B8A" w:rsidRDefault="00D738F9" w:rsidP="008F6325">
            <w:pPr>
              <w:rPr>
                <w:rFonts w:ascii="GHEA Grapalat" w:eastAsia="GHEA Grapalat" w:hAnsi="GHEA Grapalat" w:cs="GHEA Grapalat"/>
                <w:b/>
                <w:color w:val="000000"/>
              </w:rPr>
            </w:pPr>
          </w:p>
        </w:tc>
      </w:tr>
    </w:tbl>
    <w:p w:rsidR="00D738F9" w:rsidRPr="00FD1EE4" w:rsidRDefault="00D738F9" w:rsidP="008F6325">
      <w:pPr>
        <w:pBdr>
          <w:top w:val="nil"/>
          <w:left w:val="nil"/>
          <w:bottom w:val="nil"/>
          <w:right w:val="nil"/>
          <w:between w:val="nil"/>
        </w:pBdr>
        <w:rPr>
          <w:rFonts w:ascii="GHEA Grapalat" w:eastAsia="GHEA Grapalat" w:hAnsi="GHEA Grapalat" w:cs="GHEA Grapalat"/>
          <w:b/>
          <w:color w:val="000000"/>
        </w:rPr>
      </w:pPr>
    </w:p>
    <w:p w:rsidR="00D738F9" w:rsidRPr="00A66FC2" w:rsidRDefault="00D738F9" w:rsidP="008F6325">
      <w:pPr>
        <w:pStyle w:val="BodyTextIndent3"/>
        <w:spacing w:line="240" w:lineRule="auto"/>
        <w:jc w:val="right"/>
        <w:rPr>
          <w:rFonts w:ascii="GHEA Grapalat" w:hAnsi="GHEA Grapalat" w:cs="Arial"/>
          <w:b/>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i/>
          <w:sz w:val="16"/>
          <w:szCs w:val="16"/>
          <w:lang w:val="hy-AM"/>
        </w:rPr>
      </w:pPr>
    </w:p>
    <w:p w:rsidR="00D738F9" w:rsidRDefault="00D738F9" w:rsidP="008F6325">
      <w:pPr>
        <w:pStyle w:val="BodyTextIndent3"/>
        <w:spacing w:line="240" w:lineRule="auto"/>
        <w:ind w:firstLine="0"/>
        <w:jc w:val="left"/>
        <w:rPr>
          <w:rFonts w:ascii="GHEA Grapalat" w:hAnsi="GHEA Grapalat"/>
          <w:b/>
          <w:lang w:val="hy-AM"/>
        </w:rPr>
      </w:pPr>
    </w:p>
    <w:p w:rsidR="00D738F9" w:rsidRDefault="00D738F9" w:rsidP="008F6325">
      <w:pPr>
        <w:pStyle w:val="BodyTextIndent3"/>
        <w:spacing w:line="240" w:lineRule="auto"/>
        <w:ind w:firstLine="0"/>
        <w:jc w:val="left"/>
        <w:rPr>
          <w:rFonts w:ascii="GHEA Grapalat" w:hAnsi="GHEA Grapalat"/>
          <w:b/>
          <w:lang w:val="hy-AM"/>
        </w:rPr>
      </w:pPr>
    </w:p>
    <w:p w:rsidR="00D738F9" w:rsidRDefault="00D738F9" w:rsidP="008F6325">
      <w:pPr>
        <w:pStyle w:val="BodyTextIndent3"/>
        <w:spacing w:line="240" w:lineRule="auto"/>
        <w:ind w:firstLine="0"/>
        <w:jc w:val="left"/>
        <w:rPr>
          <w:rFonts w:ascii="GHEA Grapalat" w:hAnsi="GHEA Grapalat"/>
          <w:b/>
          <w:lang w:val="hy-AM"/>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p>
    <w:p w:rsidR="00D738F9" w:rsidRDefault="00D738F9"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738F9" w:rsidRDefault="00D738F9"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D738F9" w:rsidRPr="00FA6936"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D738F9" w:rsidRPr="00FA6936" w:rsidRDefault="00D738F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D738F9" w:rsidRDefault="00D738F9"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D738F9" w:rsidRDefault="00D738F9" w:rsidP="008F6325">
      <w:pPr>
        <w:spacing w:line="276" w:lineRule="auto"/>
        <w:ind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738F9"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738F9" w:rsidRDefault="00D738F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D738F9" w:rsidRPr="008C104F"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738F9" w:rsidRPr="008C104F" w:rsidRDefault="00D738F9"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D738F9" w:rsidRDefault="00D738F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738F9"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D738F9"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738F9" w:rsidRPr="005B15D8" w:rsidRDefault="00D738F9"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738F9" w:rsidRDefault="00D738F9"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738F9" w:rsidRPr="00FA6936"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D738F9" w:rsidRPr="00FA6936" w:rsidRDefault="00D738F9"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cs="Sylfaen"/>
          <w:i/>
          <w:sz w:val="16"/>
          <w:szCs w:val="16"/>
          <w:lang w:val="hy-AM" w:eastAsia="ru-RU"/>
        </w:rPr>
      </w:pPr>
    </w:p>
    <w:p w:rsidR="00D738F9" w:rsidRPr="00FA6936" w:rsidRDefault="00D738F9" w:rsidP="008F6325">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D738F9" w:rsidRPr="00A66FC2" w:rsidRDefault="00D738F9"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D738F9" w:rsidRPr="0039302D" w:rsidRDefault="00D738F9" w:rsidP="00CE3A99">
      <w:pPr>
        <w:jc w:val="both"/>
        <w:rPr>
          <w:rFonts w:ascii="GHEA Grapalat" w:hAnsi="GHEA Grapalat" w:cs="Sylfaen"/>
          <w:sz w:val="20"/>
          <w:lang w:val="hy-AM"/>
        </w:rPr>
      </w:pPr>
    </w:p>
  </w:footnote>
  <w:footnote w:id="3">
    <w:p w:rsidR="00D738F9" w:rsidRPr="0015088E" w:rsidRDefault="00D738F9"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D738F9" w:rsidRPr="00AD3DEE" w:rsidRDefault="00D738F9" w:rsidP="002976FA">
      <w:pPr>
        <w:ind w:right="309"/>
        <w:jc w:val="both"/>
        <w:rPr>
          <w:rFonts w:ascii="GHEA Grapalat" w:hAnsi="GHEA Grapalat"/>
          <w:b/>
          <w:bCs/>
          <w:sz w:val="22"/>
          <w:szCs w:val="28"/>
          <w:lang w:val="hy-AM"/>
        </w:rPr>
      </w:pPr>
      <w:r w:rsidRPr="00AD3DEE">
        <w:rPr>
          <w:rFonts w:ascii="GHEA Grapalat" w:hAnsi="GHEA Grapalat"/>
          <w:b/>
          <w:bCs/>
          <w:sz w:val="22"/>
          <w:szCs w:val="28"/>
          <w:lang w:val="es-ES"/>
        </w:rPr>
        <w:t>Հավելված N 1.1 համարվում է գնային առաջարկի անբաժանելի մաս և ներկայացվում է հայտով:</w:t>
      </w:r>
    </w:p>
    <w:p w:rsidR="00D738F9" w:rsidRPr="002976FA" w:rsidDel="00856FDE" w:rsidRDefault="00D738F9" w:rsidP="00B2572B">
      <w:pPr>
        <w:pStyle w:val="FootnoteText"/>
        <w:rPr>
          <w:del w:id="9" w:author="User" w:date="2019-05-26T09:57:00Z"/>
          <w:i/>
          <w:lang w:val="hy-AM"/>
        </w:rPr>
      </w:pPr>
    </w:p>
  </w:footnote>
  <w:footnote w:id="4">
    <w:p w:rsidR="00D738F9" w:rsidRPr="00DF6AA5" w:rsidRDefault="00D738F9" w:rsidP="00606ACC">
      <w:pPr>
        <w:pStyle w:val="FootnoteText"/>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D95C93">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D738F9" w:rsidRPr="00F50E0A" w:rsidDel="001B2C6E" w:rsidRDefault="00D738F9"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D738F9" w:rsidRPr="008450EC" w:rsidRDefault="00D738F9"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D738F9" w:rsidRPr="00875235" w:rsidDel="00D90DD6" w:rsidRDefault="00D738F9" w:rsidP="007678FA">
      <w:pPr>
        <w:pStyle w:val="FootnoteText"/>
        <w:jc w:val="both"/>
        <w:rPr>
          <w:del w:id="11"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D738F9" w:rsidRPr="00875235" w:rsidRDefault="00D738F9" w:rsidP="00BF38AB">
      <w:pPr>
        <w:pStyle w:val="FootnoteText"/>
        <w:jc w:val="both"/>
        <w:rPr>
          <w:lang w:val="af-ZA"/>
        </w:rPr>
      </w:pPr>
      <w:r w:rsidRPr="00875235">
        <w:rPr>
          <w:rStyle w:val="FootnoteReference"/>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D738F9" w:rsidRPr="00560A40" w:rsidRDefault="00D738F9" w:rsidP="008631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D738F9" w:rsidRPr="00560A40" w:rsidRDefault="00D738F9"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0A30"/>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00E"/>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C18"/>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25F0"/>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813"/>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6FA"/>
    <w:rsid w:val="00297E3F"/>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69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5DA"/>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BE1"/>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B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851"/>
    <w:rsid w:val="004E6A12"/>
    <w:rsid w:val="004E6E9A"/>
    <w:rsid w:val="004F1B18"/>
    <w:rsid w:val="004F1DB0"/>
    <w:rsid w:val="004F2130"/>
    <w:rsid w:val="004F2639"/>
    <w:rsid w:val="004F2E2A"/>
    <w:rsid w:val="004F30DA"/>
    <w:rsid w:val="004F3B83"/>
    <w:rsid w:val="004F4C55"/>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4BC"/>
    <w:rsid w:val="00520BD5"/>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324D"/>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37A"/>
    <w:rsid w:val="00667A56"/>
    <w:rsid w:val="00670544"/>
    <w:rsid w:val="0067102D"/>
    <w:rsid w:val="006715FB"/>
    <w:rsid w:val="00671A82"/>
    <w:rsid w:val="0067229B"/>
    <w:rsid w:val="006748F2"/>
    <w:rsid w:val="0067579A"/>
    <w:rsid w:val="00676178"/>
    <w:rsid w:val="006767D4"/>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84A"/>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78A"/>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9AD"/>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0469"/>
    <w:rsid w:val="008E1FEB"/>
    <w:rsid w:val="008E24DC"/>
    <w:rsid w:val="008E3548"/>
    <w:rsid w:val="008E38E6"/>
    <w:rsid w:val="008E3B1B"/>
    <w:rsid w:val="008E4010"/>
    <w:rsid w:val="008E4299"/>
    <w:rsid w:val="008E43BF"/>
    <w:rsid w:val="008E4477"/>
    <w:rsid w:val="008E5B7C"/>
    <w:rsid w:val="008E5C09"/>
    <w:rsid w:val="008E60B3"/>
    <w:rsid w:val="008E7F2E"/>
    <w:rsid w:val="008F04F5"/>
    <w:rsid w:val="008F13BF"/>
    <w:rsid w:val="008F2365"/>
    <w:rsid w:val="008F2B76"/>
    <w:rsid w:val="008F527F"/>
    <w:rsid w:val="008F6325"/>
    <w:rsid w:val="008F679F"/>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B52"/>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3DEE"/>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023"/>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7EC5"/>
    <w:rsid w:val="00C105F6"/>
    <w:rsid w:val="00C11929"/>
    <w:rsid w:val="00C122A6"/>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38F9"/>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C93"/>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758C"/>
    <w:rsid w:val="00E6008B"/>
    <w:rsid w:val="00E6044F"/>
    <w:rsid w:val="00E60526"/>
    <w:rsid w:val="00E61A86"/>
    <w:rsid w:val="00E61E2C"/>
    <w:rsid w:val="00E623D5"/>
    <w:rsid w:val="00E6367A"/>
    <w:rsid w:val="00E63C8D"/>
    <w:rsid w:val="00E64337"/>
    <w:rsid w:val="00E656BF"/>
    <w:rsid w:val="00E6575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08A"/>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50458C2"/>
  <w15:docId w15:val="{ADAD4D96-2211-4F47-A66B-2B52DC8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F034-D1D3-42A7-9E05-8B99B83C0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60</Pages>
  <Words>16113</Words>
  <Characters>91849</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48</cp:revision>
  <cp:lastPrinted>2018-02-16T07:12:00Z</cp:lastPrinted>
  <dcterms:created xsi:type="dcterms:W3CDTF">2022-10-31T10:38:00Z</dcterms:created>
  <dcterms:modified xsi:type="dcterms:W3CDTF">2022-12-20T09:48:00Z</dcterms:modified>
</cp:coreProperties>
</file>