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0243F8" w:rsidRPr="000243F8">
        <w:rPr>
          <w:rFonts w:ascii="GHEA Grapalat" w:hAnsi="GHEA Grapalat"/>
          <w:i w:val="0"/>
          <w:sz w:val="24"/>
          <w:szCs w:val="24"/>
        </w:rPr>
        <w:t>22</w:t>
      </w:r>
      <w:r w:rsidR="00792156">
        <w:rPr>
          <w:rFonts w:ascii="GHEA Grapalat" w:hAnsi="GHEA Grapalat"/>
          <w:i w:val="0"/>
          <w:sz w:val="24"/>
          <w:szCs w:val="24"/>
        </w:rPr>
        <w:t xml:space="preserve">-го </w:t>
      </w:r>
      <w:r w:rsidR="00527AFE">
        <w:rPr>
          <w:rFonts w:ascii="GHEA Grapalat" w:hAnsi="GHEA Grapalat"/>
          <w:i w:val="0"/>
          <w:sz w:val="24"/>
          <w:szCs w:val="24"/>
        </w:rPr>
        <w:t>апреля</w:t>
      </w:r>
      <w:r w:rsidR="00C159DD">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0243F8">
        <w:rPr>
          <w:rFonts w:ascii="GHEA Grapalat" w:hAnsi="GHEA Grapalat"/>
          <w:b/>
          <w:i w:val="0"/>
          <w:sz w:val="24"/>
          <w:szCs w:val="24"/>
        </w:rPr>
        <w:t>GHTsDzB-HVKAK-2025-31</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0243F8" w:rsidRPr="00DB23E1">
        <w:rPr>
          <w:rFonts w:ascii="GHEA Grapalat" w:hAnsi="GHEA Grapalat"/>
          <w:b/>
          <w:i w:val="0"/>
          <w:sz w:val="24"/>
          <w:szCs w:val="24"/>
        </w:rPr>
        <w:t xml:space="preserve">услуг </w:t>
      </w:r>
      <w:r w:rsidR="000243F8">
        <w:rPr>
          <w:rFonts w:ascii="GHEA Grapalat" w:hAnsi="GHEA Grapalat"/>
          <w:b/>
          <w:i w:val="0"/>
          <w:sz w:val="24"/>
          <w:szCs w:val="24"/>
        </w:rPr>
        <w:t>по т</w:t>
      </w:r>
      <w:r w:rsidR="000243F8" w:rsidRPr="007A4AF9">
        <w:rPr>
          <w:rFonts w:ascii="GHEA Grapalat" w:hAnsi="GHEA Grapalat"/>
          <w:b/>
          <w:i w:val="0"/>
          <w:sz w:val="24"/>
          <w:szCs w:val="24"/>
        </w:rPr>
        <w:t>ехническо</w:t>
      </w:r>
      <w:r w:rsidR="000243F8">
        <w:rPr>
          <w:rFonts w:ascii="GHEA Grapalat" w:hAnsi="GHEA Grapalat"/>
          <w:b/>
          <w:i w:val="0"/>
          <w:sz w:val="24"/>
          <w:szCs w:val="24"/>
        </w:rPr>
        <w:t>му</w:t>
      </w:r>
      <w:r w:rsidR="000243F8" w:rsidRPr="007A4AF9">
        <w:rPr>
          <w:rFonts w:ascii="GHEA Grapalat" w:hAnsi="GHEA Grapalat"/>
          <w:b/>
          <w:i w:val="0"/>
          <w:sz w:val="24"/>
          <w:szCs w:val="24"/>
        </w:rPr>
        <w:t xml:space="preserve"> обслуживани</w:t>
      </w:r>
      <w:r w:rsidR="000243F8">
        <w:rPr>
          <w:rFonts w:ascii="GHEA Grapalat" w:hAnsi="GHEA Grapalat"/>
          <w:b/>
          <w:i w:val="0"/>
          <w:sz w:val="24"/>
          <w:szCs w:val="24"/>
        </w:rPr>
        <w:t>ю</w:t>
      </w:r>
      <w:r w:rsidR="000243F8" w:rsidRPr="007A4AF9">
        <w:rPr>
          <w:rFonts w:ascii="GHEA Grapalat" w:hAnsi="GHEA Grapalat"/>
          <w:b/>
          <w:i w:val="0"/>
          <w:sz w:val="24"/>
          <w:szCs w:val="24"/>
        </w:rPr>
        <w:t xml:space="preserve"> газобал</w:t>
      </w:r>
      <w:r w:rsidR="000243F8">
        <w:rPr>
          <w:rFonts w:ascii="GHEA Grapalat" w:hAnsi="GHEA Grapalat"/>
          <w:b/>
          <w:i w:val="0"/>
          <w:sz w:val="24"/>
          <w:szCs w:val="24"/>
        </w:rPr>
        <w:t>л</w:t>
      </w:r>
      <w:r w:rsidR="000243F8" w:rsidRPr="007A4AF9">
        <w:rPr>
          <w:rFonts w:ascii="GHEA Grapalat" w:hAnsi="GHEA Grapalat"/>
          <w:b/>
          <w:i w:val="0"/>
          <w:sz w:val="24"/>
          <w:szCs w:val="24"/>
        </w:rPr>
        <w:t>онной системы</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8471FA" w:rsidRPr="006A63C9">
        <w:rPr>
          <w:rFonts w:ascii="GHEA Grapalat" w:hAnsi="GHEA Grapalat"/>
          <w:b/>
          <w:i w:val="0"/>
          <w:sz w:val="24"/>
          <w:szCs w:val="24"/>
        </w:rPr>
        <w:t>29</w:t>
      </w:r>
      <w:r w:rsidR="00527AFE">
        <w:rPr>
          <w:rFonts w:ascii="GHEA Grapalat" w:hAnsi="GHEA Grapalat"/>
          <w:b/>
          <w:i w:val="0"/>
          <w:sz w:val="24"/>
          <w:szCs w:val="24"/>
        </w:rPr>
        <w:t xml:space="preserve"> апреля</w:t>
      </w:r>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0243F8">
        <w:rPr>
          <w:rFonts w:ascii="GHEA Grapalat" w:hAnsi="GHEA Grapalat"/>
          <w:sz w:val="22"/>
          <w:szCs w:val="22"/>
        </w:rPr>
        <w:t>GHTsDzB-HVKAK-2025-31</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6A63C9" w:rsidRPr="00A64C71">
        <w:rPr>
          <w:rFonts w:ascii="GHEA Grapalat" w:hAnsi="GHEA Grapalat"/>
          <w:sz w:val="22"/>
          <w:szCs w:val="22"/>
        </w:rPr>
        <w:t>22</w:t>
      </w:r>
      <w:r w:rsidR="00527AFE">
        <w:rPr>
          <w:rFonts w:ascii="GHEA Grapalat" w:hAnsi="GHEA Grapalat"/>
          <w:sz w:val="22"/>
          <w:szCs w:val="22"/>
        </w:rPr>
        <w:t xml:space="preserve"> апреля</w:t>
      </w:r>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A64C71" w:rsidRPr="00627627">
        <w:rPr>
          <w:rFonts w:ascii="GHEA Grapalat" w:hAnsi="GHEA Grapalat"/>
          <w:b/>
        </w:rPr>
        <w:t>ТЕХНИЧЕСКОМУ ОБСЛУЖИВАНИЮ ГАЗОБАЛОННОЙ СИСТЕМЫ</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r w:rsidR="009E4774" w:rsidRPr="009E4774">
        <w:rPr>
          <w:rFonts w:ascii="GHEA Grapalat" w:hAnsi="GHEA Grapalat"/>
          <w:b/>
          <w:sz w:val="20"/>
          <w:szCs w:val="20"/>
        </w:rPr>
        <w:t>ТЕХНИЧЕСКОМУ ОБСЛУЖИВАНИЮ ГАЗОБАЛОННОЙ СИСТЕМЫ</w:t>
      </w:r>
      <w:r w:rsidR="001734A4" w:rsidRPr="009E4774">
        <w:rPr>
          <w:rFonts w:ascii="GHEA Grapalat" w:hAnsi="GHEA Grapalat"/>
          <w:b/>
          <w:sz w:val="20"/>
          <w:szCs w:val="20"/>
        </w:rPr>
        <w:t xml:space="preserve"> </w:t>
      </w:r>
      <w:r w:rsidRPr="009E4774">
        <w:rPr>
          <w:rFonts w:ascii="GHEA Grapalat" w:hAnsi="GHEA Grapalat"/>
          <w:b/>
          <w:sz w:val="20"/>
          <w:szCs w:val="20"/>
        </w:rPr>
        <w:t>ДЛЯ</w:t>
      </w:r>
      <w:r w:rsidRPr="00CF3958">
        <w:rPr>
          <w:rFonts w:ascii="GHEA Grapalat" w:hAnsi="GHEA Grapalat"/>
          <w:b/>
          <w:sz w:val="20"/>
          <w:szCs w:val="20"/>
        </w:rPr>
        <w:t xml:space="preserve">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0243F8">
        <w:rPr>
          <w:rFonts w:ascii="GHEA Grapalat" w:hAnsi="GHEA Grapalat"/>
          <w:b/>
          <w:sz w:val="22"/>
          <w:szCs w:val="22"/>
        </w:rPr>
        <w:t>GHTsDzB-HVKAK-2025-31</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w:t>
      </w:r>
      <w:r w:rsidR="009E4774" w:rsidRPr="009E4774">
        <w:rPr>
          <w:rFonts w:ascii="GHEA Grapalat" w:hAnsi="GHEA Grapalat"/>
          <w:b/>
          <w:i w:val="0"/>
          <w:sz w:val="24"/>
          <w:szCs w:val="24"/>
        </w:rPr>
        <w:t xml:space="preserve"> </w:t>
      </w:r>
      <w:r w:rsidR="009E4774">
        <w:rPr>
          <w:rFonts w:ascii="GHEA Grapalat" w:hAnsi="GHEA Grapalat"/>
          <w:b/>
          <w:i w:val="0"/>
          <w:sz w:val="24"/>
          <w:szCs w:val="24"/>
        </w:rPr>
        <w:t>по</w:t>
      </w:r>
      <w:r w:rsidR="00483ED3" w:rsidRPr="009E4774">
        <w:rPr>
          <w:rFonts w:ascii="GHEA Grapalat" w:hAnsi="GHEA Grapalat"/>
          <w:b/>
          <w:i w:val="0"/>
          <w:sz w:val="24"/>
          <w:szCs w:val="24"/>
        </w:rPr>
        <w:t xml:space="preserve"> </w:t>
      </w:r>
      <w:r w:rsidR="009E4774" w:rsidRPr="009E4774">
        <w:rPr>
          <w:rFonts w:ascii="GHEA Grapalat" w:hAnsi="GHEA Grapalat"/>
          <w:b/>
          <w:i w:val="0"/>
          <w:sz w:val="24"/>
          <w:szCs w:val="24"/>
        </w:rPr>
        <w:t xml:space="preserve">техническому обслуживанию </w:t>
      </w:r>
      <w:proofErr w:type="spellStart"/>
      <w:r w:rsidR="009E4774" w:rsidRPr="009E4774">
        <w:rPr>
          <w:rFonts w:ascii="GHEA Grapalat" w:hAnsi="GHEA Grapalat"/>
          <w:b/>
          <w:i w:val="0"/>
          <w:sz w:val="24"/>
          <w:szCs w:val="24"/>
        </w:rPr>
        <w:t>газобалонной</w:t>
      </w:r>
      <w:proofErr w:type="spellEnd"/>
      <w:r w:rsidR="009E4774" w:rsidRPr="009E4774">
        <w:rPr>
          <w:rFonts w:ascii="GHEA Grapalat" w:hAnsi="GHEA Grapalat"/>
          <w:b/>
          <w:i w:val="0"/>
          <w:sz w:val="24"/>
          <w:szCs w:val="24"/>
        </w:rPr>
        <w:t xml:space="preserve"> системы</w:t>
      </w:r>
      <w:r w:rsidR="009E4774" w:rsidRPr="009E4774">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7754" w:rsidRDefault="00777754" w:rsidP="003E0F53">
            <w:pPr>
              <w:pStyle w:val="23"/>
              <w:spacing w:line="240" w:lineRule="auto"/>
              <w:ind w:firstLine="0"/>
              <w:jc w:val="center"/>
              <w:rPr>
                <w:rFonts w:ascii="GHEA Grapalat" w:hAnsi="GHEA Grapalat"/>
                <w:sz w:val="24"/>
                <w:szCs w:val="24"/>
              </w:rPr>
            </w:pPr>
            <w:r w:rsidRPr="00777754">
              <w:rPr>
                <w:rFonts w:ascii="GHEA Grapalat" w:hAnsi="GHEA Grapalat"/>
                <w:sz w:val="24"/>
                <w:szCs w:val="24"/>
              </w:rPr>
              <w:t>500</w:t>
            </w:r>
            <w:r w:rsidR="0077372B" w:rsidRPr="00777754">
              <w:rPr>
                <w:rFonts w:ascii="GHEA Grapalat" w:hAnsi="GHEA Grapalat"/>
                <w:sz w:val="24"/>
                <w:szCs w:val="24"/>
              </w:rPr>
              <w:t>,000</w:t>
            </w:r>
          </w:p>
        </w:tc>
        <w:tc>
          <w:tcPr>
            <w:tcW w:w="6600" w:type="dxa"/>
            <w:vAlign w:val="center"/>
          </w:tcPr>
          <w:p w:rsidR="00AA73D2" w:rsidRPr="00777754" w:rsidRDefault="00777754" w:rsidP="00AA73D2">
            <w:pPr>
              <w:rPr>
                <w:rFonts w:ascii="GHEA Grapalat" w:hAnsi="GHEA Grapalat"/>
                <w:lang w:val="hy-AM"/>
              </w:rPr>
            </w:pPr>
            <w:r w:rsidRPr="00777754">
              <w:rPr>
                <w:rFonts w:ascii="GHEA Grapalat" w:hAnsi="GHEA Grapalat"/>
                <w:lang w:val="hy-AM"/>
              </w:rPr>
              <w:t>Техническое обслуживание газобалонной системы</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proofErr w:type="gramStart"/>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w:t>
      </w:r>
      <w:proofErr w:type="gramStart"/>
      <w:r w:rsidRPr="00050818">
        <w:rPr>
          <w:rFonts w:ascii="GHEA Grapalat" w:hAnsi="GHEA Grapalat" w:cs="Sylfaen" w:hint="eastAsia"/>
        </w:rPr>
        <w:t>я</w:t>
      </w:r>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GHTsDzB-HVKAK-2025-31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0243F8">
        <w:rPr>
          <w:rFonts w:ascii="GHEA Grapalat" w:hAnsi="GHEA Grapalat"/>
          <w:b/>
          <w:sz w:val="22"/>
          <w:szCs w:val="22"/>
        </w:rPr>
        <w:t>GHTsDzB-HVKAK-2025-31</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0243F8">
        <w:rPr>
          <w:rFonts w:ascii="GHEA Grapalat" w:hAnsi="GHEA Grapalat"/>
          <w:b/>
          <w:sz w:val="22"/>
          <w:szCs w:val="22"/>
        </w:rPr>
        <w:t>GHTsDzB-HVKAK-2025-31</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0243F8">
        <w:rPr>
          <w:rFonts w:ascii="GHEA Grapalat" w:hAnsi="GHEA Grapalat"/>
          <w:b/>
          <w:sz w:val="22"/>
          <w:szCs w:val="22"/>
        </w:rPr>
        <w:t>GHTsDzB-HVKAK-2025-31</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GHTsDzB-HVKAK-2025-31</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D5FD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D5FD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D5FD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D5FD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D5FD8"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D5FD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243F8">
        <w:rPr>
          <w:rFonts w:ascii="GHEA Grapalat" w:hAnsi="GHEA Grapalat"/>
          <w:b/>
          <w:sz w:val="22"/>
          <w:szCs w:val="22"/>
        </w:rPr>
        <w:t>GHTsDzB-HVKAK-2025-31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0243F8">
        <w:rPr>
          <w:rFonts w:ascii="GHEA Grapalat" w:hAnsi="GHEA Grapalat"/>
          <w:b/>
          <w:sz w:val="22"/>
          <w:szCs w:val="22"/>
        </w:rPr>
        <w:t>GHTsDzB-HVKAK-2025-31</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0243F8">
        <w:rPr>
          <w:rFonts w:ascii="GHEA Grapalat" w:hAnsi="GHEA Grapalat"/>
          <w:b/>
          <w:sz w:val="22"/>
          <w:szCs w:val="22"/>
        </w:rPr>
        <w:t>GHTsDzB-HVKAK-2025-31</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GHTsDzB-HVKAK-2025-31</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GHTsDzB-HVKAK-2025-31</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0243F8">
        <w:rPr>
          <w:rFonts w:ascii="GHEA Grapalat" w:hAnsi="GHEA Grapalat"/>
          <w:b/>
          <w:sz w:val="22"/>
          <w:szCs w:val="22"/>
        </w:rPr>
        <w:t>GHTsDzB-HVKAK-2025-31</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0243F8">
        <w:rPr>
          <w:rFonts w:ascii="GHEA Grapalat" w:hAnsi="GHEA Grapalat"/>
          <w:b/>
          <w:sz w:val="22"/>
          <w:szCs w:val="22"/>
        </w:rPr>
        <w:t>GHTsDzB-HVKAK-2025-31</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по техническому обслуживанию </w:t>
      </w:r>
      <w:proofErr w:type="spellStart"/>
      <w:r w:rsidR="00816E91" w:rsidRPr="0072749F">
        <w:rPr>
          <w:rFonts w:ascii="GHEA Grapalat" w:hAnsi="GHEA Grapalat"/>
          <w:b/>
        </w:rPr>
        <w:t>газобалонной</w:t>
      </w:r>
      <w:proofErr w:type="spellEnd"/>
      <w:r w:rsidR="00816E91" w:rsidRPr="0072749F">
        <w:rPr>
          <w:rFonts w:ascii="GHEA Grapalat" w:hAnsi="GHEA Grapalat"/>
          <w:b/>
        </w:rPr>
        <w:t xml:space="preserve"> системы</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w:t>
      </w:r>
      <w:proofErr w:type="spellStart"/>
      <w:r w:rsidRPr="00B40E38">
        <w:rPr>
          <w:rStyle w:val="ezkurwreuab5ozgtqnkl"/>
          <w:rFonts w:ascii="GHEA Grapalat" w:hAnsi="GHEA Grapalat"/>
        </w:rPr>
        <w:t>далее-договор</w:t>
      </w:r>
      <w:proofErr w:type="spellEnd"/>
      <w:r w:rsidRPr="00B40E38">
        <w:rPr>
          <w:rStyle w:val="ezkurwreuab5ozgtqnkl"/>
          <w:rFonts w:ascii="GHEA Grapalat" w:hAnsi="GHEA Grapalat"/>
        </w:rPr>
        <w:t xml:space="preserve">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этом</w:t>
      </w:r>
      <w:proofErr w:type="gramStart"/>
      <w:r w:rsidRPr="00B43171">
        <w:rPr>
          <w:rStyle w:val="ezkurwreuab5ozgtqnkl"/>
          <w:rFonts w:ascii="GHEA Grapalat" w:hAnsi="GHEA Grapalat"/>
        </w:rPr>
        <w:t>,</w:t>
      </w:r>
      <w:proofErr w:type="gramEnd"/>
      <w:r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xml:space="preserve">- </w:t>
      </w:r>
      <w:proofErr w:type="spellStart"/>
      <w:r w:rsidRPr="00A33C34">
        <w:rPr>
          <w:rFonts w:ascii="GHEA Grapalat" w:hAnsi="GHEA Grapalat"/>
          <w:sz w:val="20"/>
          <w:szCs w:val="20"/>
        </w:rPr>
        <w:t>ом</w:t>
      </w:r>
      <w:proofErr w:type="spellEnd"/>
      <w:r w:rsidRPr="00A33C34">
        <w:rPr>
          <w:rFonts w:ascii="GHEA Grapalat" w:hAnsi="GHEA Grapalat"/>
          <w:sz w:val="20"/>
          <w:szCs w:val="20"/>
        </w:rPr>
        <w:t xml:space="preserve">   и</w:t>
      </w:r>
      <w:r w:rsidRPr="00A33C34">
        <w:rPr>
          <w:rFonts w:ascii="GHEA Grapalat" w:hAnsi="GHEA Grapalat"/>
        </w:rPr>
        <w:t xml:space="preserve"> ---------------------------- </w:t>
      </w:r>
      <w:r w:rsidRPr="00A33C34">
        <w:rPr>
          <w:rFonts w:ascii="GHEA Grapalat" w:hAnsi="GHEA Grapalat"/>
          <w:sz w:val="20"/>
          <w:szCs w:val="20"/>
        </w:rPr>
        <w:t>-</w:t>
      </w:r>
      <w:proofErr w:type="spellStart"/>
      <w:r w:rsidRPr="00A33C34">
        <w:rPr>
          <w:rFonts w:ascii="GHEA Grapalat" w:hAnsi="GHEA Grapalat"/>
          <w:sz w:val="20"/>
          <w:szCs w:val="20"/>
        </w:rPr>
        <w:t>ом</w:t>
      </w:r>
      <w:proofErr w:type="spellEnd"/>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proofErr w:type="spellStart"/>
      <w:r w:rsidRPr="00A33C34">
        <w:rPr>
          <w:rFonts w:ascii="GHEA Grapalat" w:hAnsi="GHEA Grapalat" w:cs="Sylfaen"/>
          <w:sz w:val="20"/>
          <w:szCs w:val="20"/>
        </w:rPr>
        <w:t>далее-Договор</w:t>
      </w:r>
      <w:proofErr w:type="spellEnd"/>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 xml:space="preserve">и ------------------------- - </w:t>
      </w:r>
      <w:proofErr w:type="spellStart"/>
      <w:r w:rsidRPr="00A33C34">
        <w:rPr>
          <w:rFonts w:ascii="GHEA Grapalat" w:hAnsi="GHEA Grapalat" w:cs="Sylfaen"/>
          <w:sz w:val="20"/>
          <w:szCs w:val="20"/>
        </w:rPr>
        <w:t>ом</w:t>
      </w:r>
      <w:proofErr w:type="spellEnd"/>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E91" w:rsidRDefault="00816E91">
      <w:r>
        <w:separator/>
      </w:r>
    </w:p>
  </w:endnote>
  <w:endnote w:type="continuationSeparator" w:id="0">
    <w:p w:rsidR="00816E91" w:rsidRDefault="00816E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816E91" w:rsidRPr="003E450C" w:rsidRDefault="00816E9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73445">
          <w:rPr>
            <w:rFonts w:ascii="GHEA Grapalat" w:hAnsi="GHEA Grapalat"/>
            <w:noProof/>
            <w:sz w:val="24"/>
            <w:szCs w:val="24"/>
          </w:rPr>
          <w:t>1</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91" w:rsidRPr="00305BEC" w:rsidRDefault="00816E91">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E91" w:rsidRDefault="00816E91">
      <w:r>
        <w:separator/>
      </w:r>
    </w:p>
  </w:footnote>
  <w:footnote w:type="continuationSeparator" w:id="0">
    <w:p w:rsidR="00816E91" w:rsidRDefault="00816E91">
      <w:r>
        <w:continuationSeparator/>
      </w:r>
    </w:p>
  </w:footnote>
  <w:footnote w:id="1">
    <w:p w:rsidR="00816E91" w:rsidRPr="00A31673" w:rsidRDefault="00816E9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16E91" w:rsidRDefault="00816E91" w:rsidP="006B3E56">
      <w:pPr>
        <w:jc w:val="both"/>
      </w:pPr>
    </w:p>
    <w:p w:rsidR="00816E91" w:rsidRPr="00503980" w:rsidRDefault="00816E9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16E91" w:rsidRPr="00503980" w:rsidRDefault="00816E9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816E91" w:rsidRPr="00503980" w:rsidRDefault="00816E9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816E91" w:rsidRDefault="00816E91" w:rsidP="006B3E56">
      <w:pPr>
        <w:pStyle w:val="af2"/>
        <w:rPr>
          <w:rFonts w:asciiTheme="minorHAnsi" w:hAnsiTheme="minorHAnsi"/>
          <w:lang w:val="af-ZA"/>
        </w:rPr>
      </w:pPr>
    </w:p>
  </w:footnote>
  <w:footnote w:id="3">
    <w:p w:rsidR="00816E91" w:rsidRPr="00D3436F" w:rsidRDefault="00816E9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16E91" w:rsidRPr="009C4E45" w:rsidRDefault="00816E91">
      <w:pPr>
        <w:pStyle w:val="af2"/>
        <w:rPr>
          <w:rFonts w:ascii="GHEA Grapalat" w:hAnsi="GHEA Grapalat"/>
          <w:color w:val="FF0000"/>
          <w:sz w:val="28"/>
          <w:szCs w:val="28"/>
        </w:rPr>
      </w:pPr>
    </w:p>
  </w:footnote>
  <w:footnote w:id="4">
    <w:p w:rsidR="00816E91" w:rsidRPr="008842CE" w:rsidRDefault="00816E91" w:rsidP="003D2FE2">
      <w:pPr>
        <w:pStyle w:val="af2"/>
        <w:jc w:val="both"/>
      </w:pPr>
    </w:p>
  </w:footnote>
  <w:footnote w:id="5">
    <w:p w:rsidR="00816E91" w:rsidRPr="008842CE" w:rsidRDefault="00816E91" w:rsidP="000A214C">
      <w:pPr>
        <w:pStyle w:val="af2"/>
        <w:jc w:val="both"/>
      </w:pPr>
    </w:p>
  </w:footnote>
  <w:footnote w:id="6">
    <w:p w:rsidR="00816E91" w:rsidRPr="006F5F33" w:rsidRDefault="00816E9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816E91" w:rsidRPr="006F5F33" w:rsidRDefault="00816E9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16E91" w:rsidRPr="006F5F33" w:rsidRDefault="00816E9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816E91" w:rsidRPr="00E40AC8" w:rsidRDefault="00816E9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816E91" w:rsidRPr="00124BE9" w:rsidRDefault="00816E91"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3523B-C611-4898-899E-00722603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2453</TotalTime>
  <Pages>69</Pages>
  <Words>15355</Words>
  <Characters>112702</Characters>
  <Application>Microsoft Office Word</Application>
  <DocSecurity>0</DocSecurity>
  <Lines>939</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1609</cp:revision>
  <cp:lastPrinted>2018-02-16T07:12:00Z</cp:lastPrinted>
  <dcterms:created xsi:type="dcterms:W3CDTF">2019-10-28T07:04:00Z</dcterms:created>
  <dcterms:modified xsi:type="dcterms:W3CDTF">2025-04-22T08:23:00Z</dcterms:modified>
</cp:coreProperties>
</file>