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642EFE" w:rsidRPr="008A02F9" w:rsidRDefault="008A02F9" w:rsidP="00EF3662">
      <w:pPr>
        <w:pStyle w:val="BodyTextIndent"/>
        <w:spacing w:line="240" w:lineRule="auto"/>
        <w:jc w:val="center"/>
        <w:rPr>
          <w:rFonts w:ascii="GHEA Grapalat" w:hAnsi="GHEA Grapalat"/>
          <w:i w:val="0"/>
          <w:lang w:val="hy-AM"/>
        </w:rPr>
      </w:pPr>
      <w:r>
        <w:rPr>
          <w:rFonts w:ascii="GHEA Grapalat" w:hAnsi="GHEA Grapalat"/>
          <w:i w:val="0"/>
          <w:lang w:val="hy-AM"/>
        </w:rPr>
        <w:t>ԳՆԱՆՇՄԱՆ ՀԱՐՑՄԱՆ</w:t>
      </w:r>
    </w:p>
    <w:p w:rsidR="00642EFE" w:rsidRPr="00064ADD" w:rsidRDefault="00642EFE" w:rsidP="00EF3662">
      <w:pPr>
        <w:pStyle w:val="BodyTextIndent"/>
        <w:spacing w:line="240" w:lineRule="auto"/>
        <w:jc w:val="center"/>
        <w:rPr>
          <w:rFonts w:ascii="GHEA Grapalat" w:hAnsi="GHEA Grapalat"/>
          <w:i w:val="0"/>
          <w:lang w:val="af-ZA"/>
        </w:rPr>
      </w:pPr>
    </w:p>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008A02F9">
        <w:rPr>
          <w:rFonts w:ascii="GHEA Grapalat" w:hAnsi="GHEA Grapalat"/>
          <w:i w:val="0"/>
          <w:lang w:val="hy-AM"/>
        </w:rPr>
        <w:t>22</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8D4CAE">
        <w:rPr>
          <w:rFonts w:ascii="GHEA Grapalat" w:hAnsi="GHEA Grapalat"/>
          <w:i w:val="0"/>
          <w:lang w:val="af-ZA"/>
        </w:rPr>
        <w:t>դեկտ</w:t>
      </w:r>
      <w:r w:rsidR="00E6575C">
        <w:rPr>
          <w:rFonts w:ascii="GHEA Grapalat" w:hAnsi="GHEA Grapalat"/>
          <w:i w:val="0"/>
          <w:lang w:val="hy-AM"/>
        </w:rPr>
        <w:t xml:space="preserve">եմբերի </w:t>
      </w:r>
      <w:r w:rsidR="008D4CAE">
        <w:rPr>
          <w:rFonts w:ascii="GHEA Grapalat" w:hAnsi="GHEA Grapalat"/>
          <w:i w:val="0"/>
          <w:lang w:val="af-ZA"/>
        </w:rPr>
        <w:t>07</w:t>
      </w:r>
      <w:r w:rsidR="00B45DE1">
        <w:rPr>
          <w:rFonts w:ascii="GHEA Grapalat" w:hAnsi="GHEA Grapalat"/>
          <w:i w:val="0"/>
          <w:lang w:val="hy-AM"/>
        </w:rPr>
        <w:t>-ի</w:t>
      </w:r>
      <w:r w:rsidRPr="00064ADD">
        <w:rPr>
          <w:rFonts w:ascii="GHEA Grapalat" w:hAnsi="GHEA Grapalat"/>
          <w:i w:val="0"/>
          <w:lang w:val="af-ZA"/>
        </w:rPr>
        <w:t xml:space="preserve"> </w:t>
      </w:r>
      <w:r w:rsidR="00B45DE1">
        <w:rPr>
          <w:rFonts w:ascii="GHEA Grapalat" w:hAnsi="GHEA Grapalat"/>
          <w:i w:val="0"/>
          <w:lang w:val="hy-AM"/>
        </w:rPr>
        <w:t>թիվ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BodyTextIndent"/>
        <w:spacing w:line="240" w:lineRule="auto"/>
        <w:jc w:val="center"/>
        <w:rPr>
          <w:rFonts w:ascii="GHEA Grapalat" w:hAnsi="GHEA Grapalat"/>
          <w:i w:val="0"/>
          <w:lang w:val="af-ZA"/>
        </w:rPr>
      </w:pPr>
    </w:p>
    <w:p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E6575C">
        <w:rPr>
          <w:rFonts w:ascii="GHEA Grapalat" w:hAnsi="GHEA Grapalat"/>
          <w:b/>
          <w:i w:val="0"/>
          <w:lang w:val="hy-AM"/>
        </w:rPr>
        <w:t>«</w:t>
      </w:r>
      <w:r w:rsidR="00E23569">
        <w:rPr>
          <w:rFonts w:ascii="GHEA Grapalat" w:hAnsi="GHEA Grapalat"/>
          <w:b/>
          <w:i w:val="0"/>
          <w:lang w:val="hy-AM"/>
        </w:rPr>
        <w:t>ԳՀԾՁԲ-ՀՎԿԱԿ-2022-95</w:t>
      </w:r>
      <w:r w:rsidR="00B45DE1" w:rsidRPr="00B45DE1">
        <w:rPr>
          <w:rFonts w:ascii="GHEA Grapalat" w:hAnsi="GHEA Grapalat"/>
          <w:b/>
          <w:i w:val="0"/>
          <w:lang w:val="hy-AM"/>
        </w:rPr>
        <w:t>»</w:t>
      </w:r>
      <w:r w:rsidR="009F18D0" w:rsidRPr="00064ADD">
        <w:rPr>
          <w:rFonts w:ascii="GHEA Grapalat" w:hAnsi="GHEA Grapalat"/>
          <w:i w:val="0"/>
          <w:u w:val="single"/>
          <w:lang w:val="af-ZA"/>
        </w:rPr>
        <w:t xml:space="preserve"> </w:t>
      </w:r>
    </w:p>
    <w:p w:rsidR="0091042F" w:rsidRPr="00064ADD" w:rsidRDefault="0091042F" w:rsidP="00EF3662">
      <w:pPr>
        <w:pStyle w:val="BodyTextIndent"/>
        <w:spacing w:line="240" w:lineRule="auto"/>
        <w:rPr>
          <w:rFonts w:ascii="GHEA Grapalat" w:hAnsi="GHEA Grapalat"/>
          <w:i w:val="0"/>
          <w:lang w:val="af-ZA"/>
        </w:rPr>
      </w:pPr>
    </w:p>
    <w:p w:rsidR="00642EFE" w:rsidRPr="001E5A35" w:rsidRDefault="00642EFE" w:rsidP="001E5A35">
      <w:pPr>
        <w:pStyle w:val="BodyTextIndent"/>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B45DE1" w:rsidRPr="00111222">
        <w:rPr>
          <w:rFonts w:ascii="GHEA Grapalat" w:hAnsi="GHEA Grapalat"/>
          <w:b/>
          <w:i w:val="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B45DE1" w:rsidRPr="00B45DE1">
        <w:rPr>
          <w:rFonts w:ascii="GHEA Grapalat" w:hAnsi="GHEA Grapalat"/>
          <w:i w:val="0"/>
          <w:lang w:val="af-ZA"/>
        </w:rPr>
        <w:t xml:space="preserve"> </w:t>
      </w:r>
      <w:r w:rsidR="00B45DE1" w:rsidRPr="00B53023">
        <w:rPr>
          <w:rFonts w:ascii="GHEA Grapalat" w:hAnsi="GHEA Grapalat"/>
          <w:b/>
          <w:i w:val="0"/>
          <w:lang w:val="hy-AM"/>
        </w:rPr>
        <w:t xml:space="preserve">ք. Երևան, </w:t>
      </w:r>
      <w:r w:rsidR="00B45DE1" w:rsidRPr="00B53023">
        <w:rPr>
          <w:rFonts w:ascii="GHEA Grapalat" w:hAnsi="GHEA Grapalat"/>
          <w:b/>
          <w:i w:val="0"/>
          <w:lang w:val="af-ZA"/>
        </w:rPr>
        <w:t>Մ.</w:t>
      </w:r>
      <w:r w:rsidR="00B45DE1" w:rsidRPr="00B53023">
        <w:rPr>
          <w:rFonts w:ascii="GHEA Grapalat" w:hAnsi="GHEA Grapalat"/>
          <w:b/>
          <w:i w:val="0"/>
          <w:lang w:val="hy-AM"/>
        </w:rPr>
        <w:t xml:space="preserve"> </w:t>
      </w:r>
      <w:r w:rsidR="00B45DE1" w:rsidRPr="00B53023">
        <w:rPr>
          <w:rFonts w:ascii="GHEA Grapalat" w:hAnsi="GHEA Grapalat"/>
          <w:b/>
          <w:i w:val="0"/>
          <w:lang w:val="af-ZA"/>
        </w:rPr>
        <w:t>Հերացի</w:t>
      </w:r>
      <w:r w:rsidR="00B45DE1" w:rsidRPr="00B53023">
        <w:rPr>
          <w:rFonts w:ascii="GHEA Grapalat" w:hAnsi="GHEA Grapalat"/>
          <w:b/>
          <w:i w:val="0"/>
          <w:lang w:val="hy-AM"/>
        </w:rPr>
        <w:t xml:space="preserve">, </w:t>
      </w:r>
      <w:r w:rsidR="00B45DE1" w:rsidRPr="00B53023">
        <w:rPr>
          <w:rFonts w:ascii="GHEA Grapalat" w:hAnsi="GHEA Grapalat"/>
          <w:b/>
          <w:i w:val="0"/>
          <w:lang w:val="af-ZA"/>
        </w:rPr>
        <w:t>12</w:t>
      </w:r>
      <w:r w:rsidR="00B45DE1" w:rsidRPr="001B2B4C">
        <w:rPr>
          <w:rFonts w:ascii="GHEA Grapalat" w:hAnsi="GHEA Grapalat"/>
          <w:i w:val="0"/>
          <w:lang w:val="af-ZA"/>
        </w:rPr>
        <w:t xml:space="preserve"> </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B45DE1">
        <w:rPr>
          <w:rFonts w:ascii="GHEA Grapalat" w:hAnsi="GHEA Grapalat"/>
          <w:i w:val="0"/>
          <w:lang w:val="hy-AM"/>
        </w:rPr>
        <w:t xml:space="preserve"> </w:t>
      </w:r>
      <w:r w:rsidRPr="00064ADD">
        <w:rPr>
          <w:rFonts w:ascii="GHEA Grapalat" w:hAnsi="GHEA Grapalat"/>
          <w:i w:val="0"/>
          <w:lang w:val="af-ZA"/>
        </w:rPr>
        <w:t xml:space="preserve">հայտարարում է բաց </w:t>
      </w:r>
      <w:r w:rsidR="00955E87" w:rsidRPr="00064ADD">
        <w:rPr>
          <w:rFonts w:ascii="GHEA Grapalat" w:hAnsi="GHEA Grapalat"/>
          <w:i w:val="0"/>
          <w:lang w:val="af-ZA"/>
        </w:rPr>
        <w:t>մրցույթ</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4A263B">
        <w:rPr>
          <w:rFonts w:ascii="GHEA Grapalat" w:hAnsi="GHEA Grapalat"/>
          <w:b/>
          <w:i w:val="0"/>
          <w:lang w:val="af-ZA"/>
        </w:rPr>
        <w:t>վերելակների սպասարկման և վերանորոգման ծառայությունների</w:t>
      </w:r>
      <w:r w:rsidR="00394BE1"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AD6657">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AD6657" w:rsidRPr="00AD6657">
        <w:rPr>
          <w:rFonts w:ascii="GHEA Grapalat" w:hAnsi="GHEA Grapalat"/>
          <w:b/>
          <w:i w:val="0"/>
          <w:lang w:val="hy-AM"/>
        </w:rPr>
        <w:t xml:space="preserve">ք. Երևան, </w:t>
      </w:r>
      <w:r w:rsidR="00AD6657" w:rsidRPr="00AD6657">
        <w:rPr>
          <w:rFonts w:ascii="GHEA Grapalat" w:hAnsi="GHEA Grapalat"/>
          <w:b/>
          <w:i w:val="0"/>
          <w:lang w:val="af-ZA"/>
        </w:rPr>
        <w:t>Մ.</w:t>
      </w:r>
      <w:r w:rsidR="00AD6657" w:rsidRPr="00AD6657">
        <w:rPr>
          <w:rFonts w:ascii="GHEA Grapalat" w:hAnsi="GHEA Grapalat"/>
          <w:b/>
          <w:i w:val="0"/>
          <w:lang w:val="hy-AM"/>
        </w:rPr>
        <w:t xml:space="preserve"> </w:t>
      </w:r>
      <w:r w:rsidR="00AD6657" w:rsidRPr="00AD6657">
        <w:rPr>
          <w:rFonts w:ascii="GHEA Grapalat" w:hAnsi="GHEA Grapalat"/>
          <w:b/>
          <w:i w:val="0"/>
          <w:lang w:val="af-ZA"/>
        </w:rPr>
        <w:t>Հերացի</w:t>
      </w:r>
      <w:r w:rsidR="00AD6657" w:rsidRPr="00AD6657">
        <w:rPr>
          <w:rFonts w:ascii="GHEA Grapalat" w:hAnsi="GHEA Grapalat"/>
          <w:b/>
          <w:i w:val="0"/>
          <w:lang w:val="hy-AM"/>
        </w:rPr>
        <w:t xml:space="preserve">, </w:t>
      </w:r>
      <w:r w:rsidR="00AD6657" w:rsidRPr="00AD6657">
        <w:rPr>
          <w:rFonts w:ascii="GHEA Grapalat" w:hAnsi="GHEA Grapalat"/>
          <w:b/>
          <w:i w:val="0"/>
          <w:lang w:val="af-ZA"/>
        </w:rPr>
        <w:t>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AD6657" w:rsidRPr="00AD6657">
        <w:rPr>
          <w:rFonts w:ascii="GHEA Grapalat" w:hAnsi="GHEA Grapalat"/>
          <w:b/>
          <w:i w:val="0"/>
          <w:lang w:val="hy-AM"/>
        </w:rPr>
        <w:t>07</w:t>
      </w:r>
      <w:r w:rsidRPr="00AD6657">
        <w:rPr>
          <w:rFonts w:ascii="GHEA Grapalat" w:hAnsi="GHEA Grapalat"/>
          <w:b/>
          <w:i w:val="0"/>
          <w:lang w:val="af-ZA"/>
        </w:rPr>
        <w:t xml:space="preserve">-րդ օրվա ժամը </w:t>
      </w:r>
      <w:r w:rsidR="00AD6657" w:rsidRPr="00AD6657">
        <w:rPr>
          <w:rFonts w:ascii="GHEA Grapalat" w:hAnsi="GHEA Grapalat"/>
          <w:b/>
          <w:i w:val="0"/>
          <w:lang w:val="hy-AM"/>
        </w:rPr>
        <w:t>1</w:t>
      </w:r>
      <w:r w:rsidR="00995E76" w:rsidRPr="00995E76">
        <w:rPr>
          <w:rFonts w:ascii="GHEA Grapalat" w:hAnsi="GHEA Grapalat"/>
          <w:b/>
          <w:i w:val="0"/>
          <w:lang w:val="af-ZA"/>
        </w:rPr>
        <w:t>1</w:t>
      </w:r>
      <w:r w:rsidR="00AD6657" w:rsidRPr="00AD6657">
        <w:rPr>
          <w:rFonts w:ascii="GHEA Grapalat" w:hAnsi="GHEA Grapalat"/>
          <w:b/>
          <w:i w:val="0"/>
          <w:lang w:val="hy-AM"/>
        </w:rPr>
        <w:t>:</w:t>
      </w:r>
      <w:r w:rsidR="00394BE1" w:rsidRPr="00394BE1">
        <w:rPr>
          <w:rFonts w:ascii="GHEA Grapalat" w:hAnsi="GHEA Grapalat"/>
          <w:b/>
          <w:i w:val="0"/>
          <w:lang w:val="af-ZA"/>
        </w:rPr>
        <w:t>3</w:t>
      </w:r>
      <w:r w:rsidR="00AD6657" w:rsidRPr="00AD6657">
        <w:rPr>
          <w:rFonts w:ascii="GHEA Grapalat" w:hAnsi="GHEA Grapalat"/>
          <w:b/>
          <w:i w:val="0"/>
          <w:lang w:val="hy-AM"/>
        </w:rPr>
        <w:t>0</w:t>
      </w:r>
      <w:r w:rsidRPr="00AD6657">
        <w:rPr>
          <w:rFonts w:ascii="GHEA Grapalat" w:hAnsi="GHEA Grapalat"/>
          <w:b/>
          <w:i w:val="0"/>
          <w:lang w:val="af-ZA"/>
        </w:rPr>
        <w:t>-</w:t>
      </w:r>
      <w:r w:rsidRPr="00064ADD">
        <w:rPr>
          <w:rFonts w:ascii="GHEA Grapalat" w:hAnsi="GHEA Grapalat"/>
          <w:i w:val="0"/>
          <w:lang w:val="af-ZA"/>
        </w:rPr>
        <w:t xml:space="preserve">ը: Հայտերը, հայերենից բացի, կարող են ներկայացվել նաև անգլերեն կամ ռուսերեն: </w:t>
      </w:r>
    </w:p>
    <w:p w:rsidR="003E7559" w:rsidRPr="00064ADD" w:rsidRDefault="003E7559" w:rsidP="003E7559">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AD6657" w:rsidRPr="00AD6657">
        <w:rPr>
          <w:rFonts w:ascii="GHEA Grapalat" w:hAnsi="GHEA Grapalat"/>
          <w:b/>
          <w:i w:val="0"/>
          <w:lang w:val="hy-AM"/>
        </w:rPr>
        <w:t xml:space="preserve">ք. Երևան, </w:t>
      </w:r>
      <w:r w:rsidR="00AD6657" w:rsidRPr="00AD6657">
        <w:rPr>
          <w:rFonts w:ascii="GHEA Grapalat" w:hAnsi="GHEA Grapalat"/>
          <w:b/>
          <w:i w:val="0"/>
          <w:lang w:val="af-ZA"/>
        </w:rPr>
        <w:t>Մ.</w:t>
      </w:r>
      <w:r w:rsidR="00AD6657" w:rsidRPr="00AD6657">
        <w:rPr>
          <w:rFonts w:ascii="GHEA Grapalat" w:hAnsi="GHEA Grapalat"/>
          <w:b/>
          <w:i w:val="0"/>
          <w:lang w:val="hy-AM"/>
        </w:rPr>
        <w:t xml:space="preserve"> </w:t>
      </w:r>
      <w:r w:rsidR="00AD6657" w:rsidRPr="00AD6657">
        <w:rPr>
          <w:rFonts w:ascii="GHEA Grapalat" w:hAnsi="GHEA Grapalat"/>
          <w:b/>
          <w:i w:val="0"/>
          <w:lang w:val="af-ZA"/>
        </w:rPr>
        <w:t>Հերացի</w:t>
      </w:r>
      <w:r w:rsidR="00AD6657" w:rsidRPr="00AD6657">
        <w:rPr>
          <w:rFonts w:ascii="GHEA Grapalat" w:hAnsi="GHEA Grapalat"/>
          <w:b/>
          <w:i w:val="0"/>
          <w:lang w:val="hy-AM"/>
        </w:rPr>
        <w:t xml:space="preserve">, </w:t>
      </w:r>
      <w:r w:rsidR="00AD6657" w:rsidRPr="00AD6657">
        <w:rPr>
          <w:rFonts w:ascii="GHEA Grapalat" w:hAnsi="GHEA Grapalat"/>
          <w:b/>
          <w:i w:val="0"/>
          <w:lang w:val="af-ZA"/>
        </w:rPr>
        <w:t>12</w:t>
      </w:r>
      <w:r w:rsidR="00AD6657">
        <w:rPr>
          <w:rFonts w:ascii="GHEA Grapalat" w:hAnsi="GHEA Grapalat"/>
          <w:i w:val="0"/>
          <w:lang w:val="hy-AM"/>
        </w:rPr>
        <w:t xml:space="preserve"> </w:t>
      </w:r>
      <w:r w:rsidRPr="00064ADD">
        <w:rPr>
          <w:rFonts w:ascii="GHEA Grapalat" w:hAnsi="GHEA Grapalat"/>
          <w:i w:val="0"/>
          <w:lang w:val="af-ZA"/>
        </w:rPr>
        <w:t xml:space="preserve">հասցեում,  </w:t>
      </w:r>
      <w:r w:rsidR="003E1624" w:rsidRPr="003E1624">
        <w:rPr>
          <w:rFonts w:ascii="GHEA Grapalat" w:hAnsi="GHEA Grapalat"/>
          <w:b/>
          <w:i w:val="0"/>
          <w:lang w:val="hy-AM"/>
        </w:rPr>
        <w:t xml:space="preserve">2022 թ. </w:t>
      </w:r>
      <w:r w:rsidR="00B53023" w:rsidRPr="003E1624">
        <w:rPr>
          <w:rFonts w:ascii="GHEA Grapalat" w:hAnsi="GHEA Grapalat"/>
          <w:b/>
          <w:i w:val="0"/>
          <w:lang w:val="hy-AM"/>
        </w:rPr>
        <w:t>դեկտեմբերի</w:t>
      </w:r>
      <w:r w:rsidR="008D4CAE">
        <w:rPr>
          <w:rFonts w:ascii="GHEA Grapalat" w:hAnsi="GHEA Grapalat"/>
          <w:b/>
          <w:i w:val="0"/>
          <w:lang w:val="hy-AM"/>
        </w:rPr>
        <w:t xml:space="preserve"> 14</w:t>
      </w:r>
      <w:r w:rsidRPr="003E1624">
        <w:rPr>
          <w:rFonts w:ascii="GHEA Grapalat" w:hAnsi="GHEA Grapalat"/>
          <w:b/>
          <w:i w:val="0"/>
          <w:lang w:val="af-ZA"/>
        </w:rPr>
        <w:t xml:space="preserve">-ին ժամը  </w:t>
      </w:r>
      <w:r w:rsidR="003E1624" w:rsidRPr="003E1624">
        <w:rPr>
          <w:rFonts w:ascii="GHEA Grapalat" w:hAnsi="GHEA Grapalat"/>
          <w:b/>
          <w:i w:val="0"/>
          <w:lang w:val="hy-AM"/>
        </w:rPr>
        <w:t>1</w:t>
      </w:r>
      <w:r w:rsidR="00995E76" w:rsidRPr="00995E76">
        <w:rPr>
          <w:rFonts w:ascii="GHEA Grapalat" w:hAnsi="GHEA Grapalat"/>
          <w:b/>
          <w:i w:val="0"/>
          <w:lang w:val="af-ZA"/>
        </w:rPr>
        <w:t>1</w:t>
      </w:r>
      <w:r w:rsidR="003E1624" w:rsidRPr="003E1624">
        <w:rPr>
          <w:rFonts w:ascii="GHEA Grapalat" w:hAnsi="GHEA Grapalat"/>
          <w:b/>
          <w:i w:val="0"/>
          <w:lang w:val="hy-AM"/>
        </w:rPr>
        <w:t>:</w:t>
      </w:r>
      <w:r w:rsidR="00394BE1" w:rsidRPr="00394BE1">
        <w:rPr>
          <w:rFonts w:ascii="GHEA Grapalat" w:hAnsi="GHEA Grapalat"/>
          <w:b/>
          <w:i w:val="0"/>
          <w:lang w:val="af-ZA"/>
        </w:rPr>
        <w:t>3</w:t>
      </w:r>
      <w:r w:rsidR="003E1624" w:rsidRPr="003E1624">
        <w:rPr>
          <w:rFonts w:ascii="GHEA Grapalat" w:hAnsi="GHEA Grapalat"/>
          <w:b/>
          <w:i w:val="0"/>
          <w:lang w:val="hy-AM"/>
        </w:rPr>
        <w:t>0</w:t>
      </w:r>
      <w:r w:rsidRPr="003E1624">
        <w:rPr>
          <w:rFonts w:ascii="GHEA Grapalat" w:hAnsi="GHEA Grapalat"/>
          <w:b/>
          <w:i w:val="0"/>
          <w:lang w:val="af-ZA"/>
        </w:rPr>
        <w:t>-ին</w:t>
      </w:r>
      <w:r w:rsidRPr="003E1624">
        <w:rPr>
          <w:rFonts w:ascii="GHEA Grapalat" w:hAnsi="GHEA Grapalat"/>
          <w:i w:val="0"/>
          <w:lang w:val="af-ZA"/>
        </w:rPr>
        <w:t>։</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9F18D0" w:rsidRPr="00064ADD" w:rsidRDefault="00754697" w:rsidP="003E1624">
      <w:pPr>
        <w:pStyle w:val="BodyTextIndent"/>
        <w:spacing w:line="240"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3E1624" w:rsidRPr="003E1624">
        <w:rPr>
          <w:rFonts w:ascii="GHEA Grapalat" w:hAnsi="GHEA Grapalat"/>
          <w:i w:val="0"/>
          <w:lang w:val="hy-AM"/>
        </w:rPr>
        <w:t xml:space="preserve"> </w:t>
      </w:r>
      <w:r w:rsidR="00394BE1" w:rsidRPr="003C06E4">
        <w:rPr>
          <w:rFonts w:ascii="GHEA Grapalat" w:hAnsi="GHEA Grapalat"/>
          <w:b/>
          <w:i w:val="0"/>
          <w:lang w:val="hy-AM"/>
        </w:rPr>
        <w:t>Հայկանուշ</w:t>
      </w:r>
      <w:r w:rsidR="00394BE1" w:rsidRPr="003C06E4">
        <w:rPr>
          <w:rFonts w:ascii="GHEA Grapalat" w:hAnsi="GHEA Grapalat"/>
          <w:b/>
          <w:i w:val="0"/>
          <w:lang w:val="af-ZA"/>
        </w:rPr>
        <w:t xml:space="preserve"> Հովհաննիս</w:t>
      </w:r>
      <w:r w:rsidR="00394BE1" w:rsidRPr="003C06E4">
        <w:rPr>
          <w:rFonts w:ascii="GHEA Grapalat" w:hAnsi="GHEA Grapalat"/>
          <w:b/>
          <w:i w:val="0"/>
          <w:lang w:val="hy-AM"/>
        </w:rPr>
        <w:t>յանին</w:t>
      </w:r>
      <w:r w:rsidR="003E1624" w:rsidRPr="00394BE1">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3E1624" w:rsidRDefault="003E1624" w:rsidP="003E1624">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Pr>
          <w:rFonts w:ascii="GHEA Grapalat" w:hAnsi="GHEA Grapalat"/>
          <w:b/>
          <w:i w:val="0"/>
          <w:lang w:val="hy-AM"/>
        </w:rPr>
        <w:t xml:space="preserve">012-80-80-83 (6014), </w:t>
      </w:r>
      <w:r w:rsidR="00394BE1">
        <w:rPr>
          <w:rFonts w:ascii="GHEA Grapalat" w:hAnsi="GHEA Grapalat"/>
          <w:b/>
          <w:i w:val="0"/>
          <w:lang w:val="hy-AM"/>
        </w:rPr>
        <w:t>0</w:t>
      </w:r>
      <w:r w:rsidR="00394BE1" w:rsidRPr="00E61A86">
        <w:rPr>
          <w:rFonts w:ascii="GHEA Grapalat" w:hAnsi="GHEA Grapalat"/>
          <w:b/>
          <w:i w:val="0"/>
          <w:lang w:val="af-ZA"/>
        </w:rPr>
        <w:t>77</w:t>
      </w:r>
      <w:r w:rsidR="00394BE1">
        <w:rPr>
          <w:rFonts w:ascii="GHEA Grapalat" w:hAnsi="GHEA Grapalat"/>
          <w:b/>
          <w:i w:val="0"/>
          <w:lang w:val="hy-AM"/>
        </w:rPr>
        <w:t>-</w:t>
      </w:r>
      <w:r w:rsidR="00394BE1" w:rsidRPr="00E61A86">
        <w:rPr>
          <w:rFonts w:ascii="GHEA Grapalat" w:hAnsi="GHEA Grapalat"/>
          <w:b/>
          <w:i w:val="0"/>
          <w:lang w:val="af-ZA"/>
        </w:rPr>
        <w:t>534</w:t>
      </w:r>
      <w:r w:rsidR="00394BE1">
        <w:rPr>
          <w:rFonts w:ascii="GHEA Grapalat" w:hAnsi="GHEA Grapalat"/>
          <w:b/>
          <w:i w:val="0"/>
          <w:lang w:val="hy-AM"/>
        </w:rPr>
        <w:t>-</w:t>
      </w:r>
      <w:r w:rsidR="00394BE1" w:rsidRPr="00E61A86">
        <w:rPr>
          <w:rFonts w:ascii="GHEA Grapalat" w:hAnsi="GHEA Grapalat"/>
          <w:b/>
          <w:i w:val="0"/>
          <w:lang w:val="af-ZA"/>
        </w:rPr>
        <w:t>3</w:t>
      </w:r>
      <w:r w:rsidR="00394BE1">
        <w:rPr>
          <w:rFonts w:ascii="GHEA Grapalat" w:hAnsi="GHEA Grapalat"/>
          <w:b/>
          <w:i w:val="0"/>
          <w:lang w:val="hy-AM"/>
        </w:rPr>
        <w:t>5</w:t>
      </w:r>
      <w:r w:rsidR="00394BE1" w:rsidRPr="00E61A86">
        <w:rPr>
          <w:rFonts w:ascii="GHEA Grapalat" w:hAnsi="GHEA Grapalat"/>
          <w:b/>
          <w:i w:val="0"/>
          <w:lang w:val="af-ZA"/>
        </w:rPr>
        <w:t>4</w:t>
      </w:r>
      <w:r w:rsidRPr="00FC698B">
        <w:rPr>
          <w:rFonts w:ascii="GHEA Grapalat" w:hAnsi="GHEA Grapalat"/>
          <w:b/>
          <w:i w:val="0"/>
          <w:lang w:val="af-ZA"/>
        </w:rPr>
        <w:tab/>
      </w:r>
      <w:r w:rsidRPr="00F2736C">
        <w:rPr>
          <w:rFonts w:ascii="GHEA Grapalat" w:hAnsi="GHEA Grapalat"/>
          <w:i w:val="0"/>
          <w:lang w:val="af-ZA"/>
        </w:rPr>
        <w:tab/>
      </w:r>
    </w:p>
    <w:p w:rsidR="003E1624" w:rsidRPr="00FC698B" w:rsidRDefault="003E1624" w:rsidP="003E1624">
      <w:pPr>
        <w:pStyle w:val="BodyTextIndent"/>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3E1624" w:rsidRPr="00E5082A" w:rsidRDefault="003E1624" w:rsidP="003E1624">
      <w:pPr>
        <w:pStyle w:val="BodyText2"/>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3E1624" w:rsidRDefault="00754697" w:rsidP="00EF3662">
      <w:pPr>
        <w:pStyle w:val="BodyTextIndent3"/>
        <w:spacing w:after="240" w:line="240" w:lineRule="auto"/>
        <w:ind w:firstLine="709"/>
        <w:rPr>
          <w:rFonts w:ascii="GHEA Grapalat" w:hAnsi="GHEA Grapalat" w:cs="Sylfaen"/>
          <w:b/>
          <w:lang w:val="af-ZA"/>
        </w:rPr>
      </w:pPr>
    </w:p>
    <w:p w:rsidR="00754697" w:rsidRPr="00064ADD" w:rsidRDefault="00754697" w:rsidP="00EF3662">
      <w:pPr>
        <w:pStyle w:val="BodyTextIndent"/>
        <w:spacing w:line="240" w:lineRule="auto"/>
        <w:ind w:left="1404"/>
        <w:rPr>
          <w:rFonts w:ascii="GHEA Grapalat" w:hAnsi="GHEA Grapalat"/>
          <w:i w:val="0"/>
          <w:lang w:val="af-ZA"/>
        </w:rPr>
      </w:pPr>
    </w:p>
    <w:p w:rsidR="00A12C95" w:rsidRPr="00064ADD" w:rsidRDefault="00A12C95" w:rsidP="00EF3662">
      <w:pPr>
        <w:pStyle w:val="BodyTextIndent"/>
        <w:spacing w:line="240" w:lineRule="auto"/>
        <w:ind w:left="1404"/>
        <w:rPr>
          <w:rFonts w:ascii="GHEA Grapalat" w:hAnsi="GHEA Grapalat"/>
          <w:i w:val="0"/>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341A74" w:rsidRPr="00064ADD" w:rsidRDefault="00341A74" w:rsidP="00EF3662">
      <w:pPr>
        <w:pStyle w:val="BodyText"/>
        <w:ind w:right="-7" w:firstLine="567"/>
        <w:jc w:val="right"/>
        <w:rPr>
          <w:rFonts w:ascii="GHEA Grapalat" w:hAnsi="GHEA Grapalat" w:cs="Sylfaen"/>
          <w:i/>
          <w:sz w:val="22"/>
          <w:lang w:val="af-ZA"/>
        </w:rPr>
      </w:pPr>
    </w:p>
    <w:p w:rsidR="00341A74" w:rsidRPr="00064ADD" w:rsidRDefault="00341A74" w:rsidP="00EF3662">
      <w:pPr>
        <w:pStyle w:val="BodyText"/>
        <w:ind w:right="-7" w:firstLine="567"/>
        <w:jc w:val="right"/>
        <w:rPr>
          <w:rFonts w:ascii="GHEA Grapalat" w:hAnsi="GHEA Grapalat" w:cs="Sylfaen"/>
          <w:i/>
          <w:sz w:val="22"/>
          <w:lang w:val="af-ZA"/>
        </w:rPr>
      </w:pPr>
    </w:p>
    <w:p w:rsidR="00096865" w:rsidRPr="00064ADD" w:rsidRDefault="00096865" w:rsidP="00EF3662">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rsidR="000F7D92" w:rsidRPr="00845959" w:rsidRDefault="000F7D92" w:rsidP="000F7D92">
      <w:pPr>
        <w:pStyle w:val="BodyText"/>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w:t>
      </w:r>
      <w:r w:rsidR="00E23569">
        <w:rPr>
          <w:rFonts w:ascii="GHEA Grapalat" w:hAnsi="GHEA Grapalat"/>
          <w:b/>
          <w:sz w:val="20"/>
          <w:szCs w:val="20"/>
          <w:lang w:val="af-ZA"/>
        </w:rPr>
        <w:t>ԳՀԾՁԲ-ՀՎԿԱԿ-2022-95</w:t>
      </w:r>
      <w:r>
        <w:rPr>
          <w:rFonts w:ascii="GHEA Grapalat" w:hAnsi="GHEA Grapalat"/>
          <w:b/>
          <w:sz w:val="20"/>
          <w:szCs w:val="20"/>
          <w:lang w:val="hy-AM"/>
        </w:rPr>
        <w:t>»</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rsidR="000F7D92" w:rsidRPr="00FE21F9" w:rsidRDefault="000F7D92" w:rsidP="000F7D92">
      <w:pPr>
        <w:pStyle w:val="BodyText"/>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0F7D92" w:rsidRPr="00845959" w:rsidRDefault="000F7D92" w:rsidP="000F7D92">
      <w:pPr>
        <w:pStyle w:val="BodyText"/>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Pr>
          <w:rFonts w:ascii="GHEA Grapalat" w:hAnsi="GHEA Grapalat" w:cs="Sylfaen"/>
          <w:sz w:val="20"/>
          <w:szCs w:val="20"/>
          <w:lang w:val="hy-AM"/>
        </w:rPr>
        <w:t>2</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sidR="008D4CAE">
        <w:rPr>
          <w:rFonts w:ascii="GHEA Grapalat" w:hAnsi="GHEA Grapalat" w:cs="Times Armenian"/>
          <w:sz w:val="20"/>
          <w:szCs w:val="20"/>
          <w:lang w:val="hy-AM"/>
        </w:rPr>
        <w:t>դեկտ</w:t>
      </w:r>
      <w:r>
        <w:rPr>
          <w:rFonts w:ascii="GHEA Grapalat" w:hAnsi="GHEA Grapalat" w:cs="Times Armenian"/>
          <w:sz w:val="20"/>
          <w:szCs w:val="20"/>
          <w:lang w:val="hy-AM"/>
        </w:rPr>
        <w:t xml:space="preserve">եմբերի </w:t>
      </w:r>
      <w:r w:rsidR="005204BC">
        <w:rPr>
          <w:rFonts w:ascii="GHEA Grapalat" w:hAnsi="GHEA Grapalat" w:cs="Times Armenian"/>
          <w:sz w:val="20"/>
          <w:szCs w:val="20"/>
          <w:lang w:val="af-ZA"/>
        </w:rPr>
        <w:t>0</w:t>
      </w:r>
      <w:r w:rsidR="008D4CAE">
        <w:rPr>
          <w:rFonts w:ascii="GHEA Grapalat" w:hAnsi="GHEA Grapalat" w:cs="Times Armenian"/>
          <w:sz w:val="20"/>
          <w:szCs w:val="20"/>
          <w:lang w:val="af-ZA"/>
        </w:rPr>
        <w:t>7</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F7D92" w:rsidRPr="002C2BE0" w:rsidRDefault="000F7D92" w:rsidP="000F7D92">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F7D92" w:rsidRPr="001031FD" w:rsidRDefault="000F7D92" w:rsidP="000F7D92">
      <w:pPr>
        <w:pStyle w:val="BodyText"/>
        <w:tabs>
          <w:tab w:val="left" w:pos="5968"/>
        </w:tabs>
        <w:ind w:right="-7" w:firstLine="567"/>
        <w:rPr>
          <w:rFonts w:ascii="GHEA Grapalat" w:hAnsi="GHEA Grapalat"/>
          <w:lang w:val="af-ZA"/>
        </w:rPr>
      </w:pPr>
      <w:r w:rsidRPr="001031FD">
        <w:rPr>
          <w:rFonts w:ascii="GHEA Grapalat" w:hAnsi="GHEA Grapalat"/>
          <w:lang w:val="af-ZA"/>
        </w:rPr>
        <w:tab/>
      </w:r>
    </w:p>
    <w:p w:rsidR="000F7D92" w:rsidRPr="001031FD" w:rsidRDefault="000F7D92" w:rsidP="000F7D92">
      <w:pPr>
        <w:pStyle w:val="BodyText"/>
        <w:ind w:right="-7" w:firstLine="567"/>
        <w:jc w:val="center"/>
        <w:rPr>
          <w:rFonts w:ascii="GHEA Grapalat" w:hAnsi="GHEA Grapalat"/>
          <w:lang w:val="af-ZA"/>
        </w:rPr>
      </w:pPr>
    </w:p>
    <w:p w:rsidR="000F7D92" w:rsidRPr="001031FD" w:rsidRDefault="000F7D92" w:rsidP="000F7D92">
      <w:pPr>
        <w:pStyle w:val="BodyText"/>
        <w:ind w:right="-7" w:firstLine="567"/>
        <w:jc w:val="center"/>
        <w:rPr>
          <w:rFonts w:ascii="GHEA Grapalat" w:hAnsi="GHEA Grapalat"/>
          <w:lang w:val="af-ZA"/>
        </w:rPr>
      </w:pPr>
    </w:p>
    <w:p w:rsidR="000F7D92" w:rsidRPr="001031FD" w:rsidRDefault="000F7D92" w:rsidP="000F7D92">
      <w:pPr>
        <w:pStyle w:val="BodyText"/>
        <w:ind w:right="-7" w:firstLine="567"/>
        <w:jc w:val="center"/>
        <w:rPr>
          <w:rFonts w:ascii="GHEA Grapalat" w:hAnsi="GHEA Grapalat"/>
          <w:lang w:val="af-ZA"/>
        </w:rPr>
      </w:pPr>
    </w:p>
    <w:p w:rsidR="000F7D92" w:rsidRPr="00660EF1" w:rsidRDefault="000F7D92" w:rsidP="000F7D92">
      <w:pPr>
        <w:pStyle w:val="BodyText"/>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0F7D92" w:rsidRPr="001031FD" w:rsidRDefault="000F7D92" w:rsidP="000F7D92">
      <w:pPr>
        <w:pStyle w:val="BodyText"/>
        <w:ind w:right="-7" w:firstLine="567"/>
        <w:jc w:val="center"/>
        <w:rPr>
          <w:rFonts w:ascii="GHEA Grapalat" w:hAnsi="GHEA Grapalat" w:cs="Sylfaen"/>
          <w:lang w:val="af-ZA"/>
        </w:rPr>
      </w:pPr>
    </w:p>
    <w:p w:rsidR="000F7D92" w:rsidRPr="001031FD" w:rsidRDefault="000F7D92" w:rsidP="000F7D92">
      <w:pPr>
        <w:pStyle w:val="BodyText"/>
        <w:ind w:right="-7" w:firstLine="567"/>
        <w:jc w:val="center"/>
        <w:rPr>
          <w:rFonts w:ascii="GHEA Grapalat" w:hAnsi="GHEA Grapalat" w:cs="Sylfaen"/>
          <w:lang w:val="af-ZA"/>
        </w:rPr>
      </w:pPr>
    </w:p>
    <w:p w:rsidR="00434B39" w:rsidRPr="00916E26" w:rsidRDefault="00434B39" w:rsidP="00434B39">
      <w:pPr>
        <w:pStyle w:val="BodyText"/>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004A263B" w:rsidRPr="004A263B">
        <w:rPr>
          <w:rFonts w:ascii="GHEA Grapalat" w:hAnsi="GHEA Grapalat"/>
          <w:b/>
          <w:lang w:val="hy-AM"/>
        </w:rPr>
        <w:t xml:space="preserve"> </w:t>
      </w:r>
      <w:r w:rsidR="004A263B">
        <w:rPr>
          <w:rFonts w:ascii="GHEA Grapalat" w:hAnsi="GHEA Grapalat"/>
          <w:b/>
          <w:lang w:val="hy-AM"/>
        </w:rPr>
        <w:t xml:space="preserve">ՎԵՐԵԼԱԿՆԵՐԻ ՍՊԱՍԱՐԿՄԱՆ ԵՎ ՎԵՐԱՆՈՐՈԳՄԱՆ ԾԱՌԱՅՈՒԹՅՈՒՆՆԵՐԻ </w:t>
      </w:r>
      <w:r w:rsidR="004A263B" w:rsidRPr="009573E6">
        <w:rPr>
          <w:rFonts w:ascii="GHEA Grapalat" w:hAnsi="GHEA Grapalat" w:cs="Times Armenian"/>
          <w:b/>
          <w:lang w:val="af-ZA"/>
        </w:rPr>
        <w:t xml:space="preserve">` </w:t>
      </w:r>
      <w:r w:rsidR="004A263B" w:rsidRPr="009573E6">
        <w:rPr>
          <w:rFonts w:ascii="GHEA Grapalat" w:hAnsi="GHEA Grapalat" w:cs="Sylfaen"/>
          <w:b/>
        </w:rPr>
        <w:t>ՁԵՌՔԲԵՐ</w:t>
      </w:r>
      <w:r w:rsidRPr="009573E6">
        <w:rPr>
          <w:rFonts w:ascii="GHEA Grapalat" w:hAnsi="GHEA Grapalat" w:cs="Sylfaen"/>
          <w:b/>
        </w:rPr>
        <w:t>ՄԱՆ</w:t>
      </w:r>
      <w:r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rsidR="000F7D92" w:rsidRPr="00916E26" w:rsidRDefault="000F7D92" w:rsidP="000F7D92">
      <w:pPr>
        <w:pStyle w:val="BodyText"/>
        <w:ind w:right="-7"/>
        <w:jc w:val="center"/>
        <w:rPr>
          <w:rFonts w:ascii="GHEA Grapalat" w:hAnsi="GHEA Grapalat"/>
          <w:b/>
          <w:szCs w:val="22"/>
          <w:lang w:val="af-ZA"/>
        </w:rPr>
      </w:pPr>
    </w:p>
    <w:p w:rsidR="00096865" w:rsidRPr="00064ADD" w:rsidRDefault="00096865" w:rsidP="00EF3662">
      <w:pPr>
        <w:pStyle w:val="BodyText"/>
        <w:ind w:right="-7"/>
        <w:jc w:val="center"/>
        <w:rPr>
          <w:rFonts w:ascii="GHEA Grapalat" w:hAnsi="GHEA Grapalat"/>
          <w:szCs w:val="22"/>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1A43A4" w:rsidRPr="00064ADD" w:rsidRDefault="00096865" w:rsidP="00422440">
      <w:pPr>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160AE4" w:rsidRPr="00B33761" w:rsidRDefault="00160AE4" w:rsidP="00B33761">
      <w:pPr>
        <w:contextualSpacing/>
        <w:jc w:val="center"/>
        <w:rPr>
          <w:rFonts w:ascii="GHEA Grapalat" w:hAnsi="GHEA Grapalat"/>
          <w:b/>
          <w:sz w:val="20"/>
          <w:szCs w:val="20"/>
          <w:lang w:val="hy-AM"/>
        </w:rPr>
      </w:pPr>
      <w:r w:rsidRPr="00B33761">
        <w:rPr>
          <w:rFonts w:ascii="GHEA Grapalat" w:hAnsi="GHEA Grapalat" w:cs="Sylfaen"/>
          <w:b/>
          <w:sz w:val="20"/>
          <w:szCs w:val="20"/>
        </w:rPr>
        <w:t>ԲՈՎԱՆԴԱԿՈւԹՅՈւՆ</w:t>
      </w:r>
    </w:p>
    <w:p w:rsidR="00434B39" w:rsidRPr="009573E6" w:rsidRDefault="00434B39" w:rsidP="00434B39">
      <w:pPr>
        <w:pStyle w:val="BodyText"/>
        <w:ind w:right="-7"/>
        <w:jc w:val="center"/>
        <w:rPr>
          <w:rFonts w:ascii="GHEA Grapalat" w:hAnsi="GHEA Grapalat"/>
          <w:b/>
          <w:sz w:val="20"/>
          <w:szCs w:val="20"/>
          <w:lang w:val="af-ZA"/>
        </w:rPr>
      </w:pPr>
      <w:r w:rsidRPr="009573E6">
        <w:rPr>
          <w:rFonts w:ascii="GHEA Grapalat" w:hAnsi="GHEA Grapalat" w:cs="Sylfaen"/>
          <w:b/>
          <w:sz w:val="20"/>
          <w:szCs w:val="20"/>
          <w:lang w:val="af-ZA"/>
        </w:rPr>
        <w:t>ԱՆ «</w:t>
      </w:r>
      <w:r w:rsidRPr="00426DFE">
        <w:rPr>
          <w:rFonts w:ascii="GHEA Grapalat" w:hAnsi="GHEA Grapalat" w:cs="Sylfaen"/>
          <w:b/>
          <w:sz w:val="20"/>
          <w:szCs w:val="20"/>
          <w:lang w:val="af-ZA"/>
        </w:rPr>
        <w:t xml:space="preserve">ՀԻՎԱՆԴՈՒԹՅՈՒՆՆԵՐԻ ՎԵՐԱՀՍԿՄԱՆ ԵՎ ԿԱՆԽԱՐԳԵԼՄԱՆ ԱԶԳԱՅԻՆ ԿԵՆՏՐՈՆ» ՊՈԱԿ-Ի </w:t>
      </w:r>
      <w:r w:rsidRPr="00434B39">
        <w:rPr>
          <w:rFonts w:ascii="GHEA Grapalat" w:hAnsi="GHEA Grapalat" w:cs="Sylfaen"/>
          <w:b/>
          <w:sz w:val="20"/>
          <w:szCs w:val="20"/>
          <w:lang w:val="hy-AM"/>
        </w:rPr>
        <w:t>ԿԱՐԻՔՆԵՐԻ</w:t>
      </w:r>
      <w:r w:rsidRPr="00426DFE">
        <w:rPr>
          <w:rFonts w:ascii="GHEA Grapalat" w:hAnsi="GHEA Grapalat" w:cs="Times Armenian"/>
          <w:b/>
          <w:sz w:val="20"/>
          <w:szCs w:val="20"/>
          <w:lang w:val="af-ZA"/>
        </w:rPr>
        <w:t xml:space="preserve"> </w:t>
      </w:r>
      <w:r w:rsidRPr="00434B39">
        <w:rPr>
          <w:rFonts w:ascii="GHEA Grapalat" w:hAnsi="GHEA Grapalat" w:cs="Sylfaen"/>
          <w:b/>
          <w:sz w:val="20"/>
          <w:szCs w:val="20"/>
          <w:lang w:val="hy-AM"/>
        </w:rPr>
        <w:t>ՀԱՄԱՐ</w:t>
      </w:r>
      <w:r w:rsidR="004A263B" w:rsidRPr="00426DFE">
        <w:rPr>
          <w:rFonts w:ascii="GHEA Grapalat" w:hAnsi="GHEA Grapalat" w:cs="Times Armenian"/>
          <w:b/>
          <w:sz w:val="20"/>
          <w:szCs w:val="20"/>
          <w:lang w:val="af-ZA"/>
        </w:rPr>
        <w:t xml:space="preserve">` </w:t>
      </w:r>
      <w:r w:rsidR="004A263B">
        <w:rPr>
          <w:rFonts w:ascii="GHEA Grapalat" w:hAnsi="GHEA Grapalat"/>
          <w:b/>
          <w:sz w:val="20"/>
          <w:szCs w:val="20"/>
          <w:lang w:val="hy-AM"/>
        </w:rPr>
        <w:t xml:space="preserve">ՎԵՐԵԼԱԿՆԵՐԻ ՍՊԱՍԱՐԿՄԱՆ ԵՎ ՎԵՐԱՆՈՐՈԳՄԱՆ ԾԱՌԱՅՈՒԹՅՈՒՆՆԵՐԻ </w:t>
      </w:r>
      <w:r w:rsidR="004A263B" w:rsidRPr="00426DFE">
        <w:rPr>
          <w:rFonts w:ascii="GHEA Grapalat" w:hAnsi="GHEA Grapalat"/>
          <w:sz w:val="20"/>
          <w:szCs w:val="20"/>
          <w:lang w:val="hy-AM"/>
        </w:rPr>
        <w:t xml:space="preserve"> </w:t>
      </w:r>
      <w:r w:rsidR="004A263B" w:rsidRPr="00434B39">
        <w:rPr>
          <w:rFonts w:ascii="GHEA Grapalat" w:hAnsi="GHEA Grapalat" w:cs="Sylfaen"/>
          <w:b/>
          <w:sz w:val="20"/>
          <w:szCs w:val="20"/>
          <w:lang w:val="hy-AM"/>
        </w:rPr>
        <w:t>ՁԵՌՔԲԵՐՄԱՆ</w:t>
      </w:r>
      <w:r w:rsidR="004A263B"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ՆՊԱՏԱԿՈՎ</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ՀԱՅՏԱՐԱՐՎԱԾ</w:t>
      </w:r>
      <w:r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ԳՆԱՆՇՄԱՆ</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ՀԱՐՑՄԱՆ</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r w:rsidR="00096865" w:rsidRPr="00064ADD">
        <w:rPr>
          <w:rFonts w:ascii="GHEA Grapalat" w:hAnsi="GHEA Grapalat" w:cs="Times Armenian"/>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5F2F13">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5F2F13">
        <w:rPr>
          <w:rFonts w:ascii="GHEA Grapalat" w:hAnsi="GHEA Grapalat"/>
          <w:b/>
          <w:sz w:val="20"/>
          <w:szCs w:val="20"/>
          <w:lang w:val="hy-AM"/>
        </w:rPr>
        <w:t>«</w:t>
      </w:r>
      <w:r w:rsidR="00E23569">
        <w:rPr>
          <w:rFonts w:ascii="GHEA Grapalat" w:hAnsi="GHEA Grapalat"/>
          <w:b/>
          <w:sz w:val="20"/>
          <w:szCs w:val="20"/>
          <w:lang w:val="af-ZA"/>
        </w:rPr>
        <w:t>ԳՀԾՁԲ-ՀՎԿԱԿ-2022-95</w:t>
      </w:r>
      <w:r w:rsidR="005F2F13">
        <w:rPr>
          <w:rFonts w:ascii="GHEA Grapalat" w:hAnsi="GHEA Grapalat"/>
          <w:b/>
          <w:sz w:val="20"/>
          <w:szCs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Pr="00064ADD">
        <w:rPr>
          <w:rFonts w:ascii="GHEA Grapalat" w:hAnsi="GHEA Grapalat" w:cs="Sylfaen"/>
          <w:sz w:val="20"/>
        </w:rPr>
        <w:t>բաց</w:t>
      </w:r>
      <w:r w:rsidRPr="00064ADD">
        <w:rPr>
          <w:rFonts w:ascii="GHEA Grapalat" w:hAnsi="GHEA Grapalat" w:cs="Times Armenian"/>
          <w:sz w:val="20"/>
          <w:lang w:val="af-ZA"/>
        </w:rPr>
        <w:t xml:space="preserve"> </w:t>
      </w:r>
      <w:r w:rsidR="00955E87" w:rsidRPr="00064ADD">
        <w:rPr>
          <w:rFonts w:ascii="GHEA Grapalat" w:hAnsi="GHEA Grapalat" w:cs="Times Armenian"/>
          <w:sz w:val="20"/>
        </w:rPr>
        <w:t>մրցույթ</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5F2F13" w:rsidRPr="00D86B1F">
        <w:rPr>
          <w:rFonts w:ascii="GHEA Grapalat" w:hAnsi="GHEA Grapalat"/>
          <w:b/>
          <w:sz w:val="20"/>
          <w:szCs w:val="20"/>
          <w:lang w:val="af-ZA"/>
        </w:rPr>
        <w:t>«Հիվանդությունների վերահսկման և կանխարգելման ազգային կենտրոն» ՊՈԱԿ</w:t>
      </w:r>
      <w:r w:rsidR="005F2F13">
        <w:rPr>
          <w:rFonts w:ascii="GHEA Grapalat" w:hAnsi="GHEA Grapalat"/>
          <w:sz w:val="20"/>
          <w:lang w:val="hy-AM"/>
        </w:rPr>
        <w:t>-</w:t>
      </w:r>
      <w:r w:rsidR="005F2F13" w:rsidRPr="00712340">
        <w:rPr>
          <w:rFonts w:ascii="GHEA Grapalat" w:hAnsi="GHEA Grapalat"/>
          <w:sz w:val="20"/>
        </w:rPr>
        <w:t>ի</w:t>
      </w:r>
      <w:r w:rsidR="005F2F13">
        <w:rPr>
          <w:rFonts w:ascii="GHEA Grapalat" w:hAnsi="GHEA Grapalat"/>
          <w:sz w:val="20"/>
          <w:lang w:val="hy-AM"/>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5F2F13" w:rsidRPr="00D86B1F">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rsidR="00096865" w:rsidRPr="00064ADD" w:rsidRDefault="00096865" w:rsidP="00EF3662">
      <w:pPr>
        <w:pStyle w:val="Heading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8F679F" w:rsidRPr="00A40E34" w:rsidRDefault="00845AA5" w:rsidP="008F679F">
      <w:pPr>
        <w:pStyle w:val="Heading3"/>
        <w:spacing w:line="240" w:lineRule="auto"/>
        <w:ind w:firstLine="567"/>
        <w:jc w:val="both"/>
        <w:rPr>
          <w:rFonts w:ascii="GHEA Grapalat" w:hAnsi="GHEA Grapalat"/>
          <w:b/>
          <w:i w:val="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5D73FB" w:rsidRPr="00B74D58">
        <w:rPr>
          <w:rFonts w:ascii="GHEA Grapalat" w:hAnsi="GHEA Grapalat"/>
          <w:b/>
          <w:i w:val="0"/>
          <w:lang w:val="af-ZA"/>
        </w:rPr>
        <w:t xml:space="preserve">«Հիվանդությունների վերահսկման և կանխարգելման ազգային կենտրոն» </w:t>
      </w:r>
      <w:r w:rsidR="005D73FB" w:rsidRPr="00E61A86">
        <w:rPr>
          <w:rFonts w:ascii="GHEA Grapalat" w:hAnsi="GHEA Grapalat"/>
          <w:b/>
          <w:i w:val="0"/>
          <w:lang w:val="af-ZA"/>
        </w:rPr>
        <w:t>ՊՈԱԿ</w:t>
      </w:r>
      <w:r w:rsidR="005D73FB" w:rsidRPr="00E61A86">
        <w:rPr>
          <w:rFonts w:ascii="GHEA Grapalat" w:hAnsi="GHEA Grapalat"/>
          <w:b/>
          <w:i w:val="0"/>
          <w:lang w:val="hy-AM"/>
        </w:rPr>
        <w:t>-</w:t>
      </w:r>
      <w:r w:rsidR="005D73FB" w:rsidRPr="00E61A86">
        <w:rPr>
          <w:rFonts w:ascii="GHEA Grapalat" w:hAnsi="GHEA Grapalat"/>
          <w:b/>
          <w:i w:val="0"/>
        </w:rPr>
        <w:t>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4A263B">
        <w:rPr>
          <w:rFonts w:ascii="GHEA Grapalat" w:hAnsi="GHEA Grapalat"/>
          <w:b/>
          <w:i w:val="0"/>
          <w:lang w:val="af-ZA"/>
        </w:rPr>
        <w:t>վերելակների սպասարկման և վերանորոգման ծառայությունների</w:t>
      </w:r>
      <w:r w:rsidR="00394BE1">
        <w:rPr>
          <w:rFonts w:ascii="GHEA Grapalat" w:hAnsi="GHEA Grapalat"/>
          <w:b/>
          <w:i w:val="0"/>
          <w:lang w:val="af-ZA"/>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r w:rsidR="00096865" w:rsidRPr="00064ADD">
        <w:rPr>
          <w:rFonts w:ascii="GHEA Grapalat" w:hAnsi="GHEA Grapalat"/>
          <w:i w:val="0"/>
          <w:lang w:val="af-ZA"/>
        </w:rPr>
        <w:t xml:space="preserve"> </w:t>
      </w:r>
      <w:r w:rsidR="00D0672A">
        <w:rPr>
          <w:rFonts w:ascii="GHEA Grapalat" w:hAnsi="GHEA Grapalat"/>
          <w:b/>
          <w:i w:val="0"/>
          <w:lang w:val="af-ZA"/>
        </w:rPr>
        <w:t>1</w:t>
      </w:r>
      <w:r w:rsidR="00096865" w:rsidRPr="00394BE1">
        <w:rPr>
          <w:rFonts w:ascii="GHEA Grapalat" w:hAnsi="GHEA Grapalat"/>
          <w:b/>
          <w:i w:val="0"/>
          <w:lang w:val="af-ZA"/>
        </w:rPr>
        <w:t xml:space="preserve"> </w:t>
      </w:r>
      <w:r w:rsidR="005D73FB" w:rsidRPr="00394BE1">
        <w:rPr>
          <w:rFonts w:ascii="GHEA Grapalat" w:hAnsi="GHEA Grapalat" w:cs="Sylfaen"/>
          <w:b/>
          <w:i w:val="0"/>
        </w:rPr>
        <w:t>չափաբաժ</w:t>
      </w:r>
      <w:r w:rsidR="00394BE1">
        <w:rPr>
          <w:rFonts w:ascii="GHEA Grapalat" w:hAnsi="GHEA Grapalat" w:cs="Sylfaen"/>
          <w:b/>
          <w:i w:val="0"/>
        </w:rPr>
        <w:t>ին</w:t>
      </w:r>
      <w:r w:rsidR="005D73FB" w:rsidRPr="00394BE1">
        <w:rPr>
          <w:rFonts w:ascii="GHEA Grapalat" w:hAnsi="GHEA Grapalat" w:cs="Sylfaen"/>
          <w:b/>
          <w:i w:val="0"/>
          <w:lang w:val="hy-AM"/>
        </w:rPr>
        <w:t>ն</w:t>
      </w:r>
      <w:r w:rsidR="00394BE1">
        <w:rPr>
          <w:rFonts w:ascii="GHEA Grapalat" w:hAnsi="GHEA Grapalat" w:cs="Sylfaen"/>
          <w:b/>
          <w:i w:val="0"/>
          <w:lang w:val="en-GB"/>
        </w:rPr>
        <w:t>եր</w:t>
      </w:r>
      <w:r w:rsidR="00753E6E" w:rsidRPr="00394BE1">
        <w:rPr>
          <w:rFonts w:ascii="GHEA Grapalat" w:hAnsi="GHEA Grapalat" w:cs="Sylfaen"/>
          <w:b/>
          <w:i w:val="0"/>
        </w:rPr>
        <w:t>ում</w:t>
      </w:r>
      <w:r w:rsidR="00096865" w:rsidRPr="00064ADD">
        <w:rPr>
          <w:rFonts w:ascii="GHEA Grapalat" w:hAnsi="GHEA Grapalat" w:cs="Times Armenian"/>
          <w:i w:val="0"/>
          <w:lang w:val="af-ZA"/>
        </w:rPr>
        <w:t>`</w:t>
      </w:r>
      <w:r w:rsidR="00394BE1">
        <w:rPr>
          <w:rFonts w:ascii="GHEA Grapalat" w:hAnsi="GHEA Grapalat" w:cs="Times Armenian"/>
          <w:i w:val="0"/>
          <w:lang w:val="af-ZA"/>
        </w:rPr>
        <w:t xml:space="preserve"> </w:t>
      </w:r>
      <w:r w:rsidR="008F679F" w:rsidRPr="00A40E34">
        <w:rPr>
          <w:rFonts w:ascii="GHEA Grapalat" w:hAnsi="GHEA Grapalat" w:cs="Times Armenian"/>
          <w:i w:val="0"/>
          <w:color w:val="FF0000"/>
          <w:lang w:val="hy-AM"/>
        </w:rPr>
        <w:t>(</w:t>
      </w:r>
      <w:r w:rsidR="008F679F" w:rsidRPr="00A40E34">
        <w:rPr>
          <w:rFonts w:ascii="GHEA Grapalat" w:hAnsi="GHEA Grapalat"/>
          <w:b/>
          <w:color w:val="FF0000"/>
          <w:lang w:val="hy-AM"/>
        </w:rPr>
        <w:t xml:space="preserve">Կցվում </w:t>
      </w:r>
      <w:r w:rsidR="008F679F">
        <w:rPr>
          <w:rFonts w:ascii="GHEA Grapalat" w:hAnsi="GHEA Grapalat"/>
          <w:b/>
          <w:color w:val="FF0000"/>
          <w:lang w:val="hy-AM"/>
        </w:rPr>
        <w:t xml:space="preserve">է </w:t>
      </w:r>
      <w:r w:rsidR="008F679F" w:rsidRPr="00A40E34">
        <w:rPr>
          <w:rFonts w:ascii="GHEA Grapalat" w:hAnsi="GHEA Grapalat"/>
          <w:b/>
          <w:color w:val="FF0000"/>
          <w:lang w:val="hy-AM"/>
        </w:rPr>
        <w:t xml:space="preserve">հավելված </w:t>
      </w:r>
      <w:r w:rsidR="00394BE1">
        <w:rPr>
          <w:rFonts w:ascii="GHEA Grapalat" w:hAnsi="GHEA Grapalat"/>
          <w:b/>
          <w:color w:val="FF0000"/>
          <w:lang w:val="en-GB"/>
        </w:rPr>
        <w:t>N 1</w:t>
      </w:r>
      <w:r w:rsidR="008F679F" w:rsidRPr="00A40E34">
        <w:rPr>
          <w:rFonts w:ascii="GHEA Grapalat" w:hAnsi="GHEA Grapalat"/>
          <w:b/>
          <w:color w:val="FF0000"/>
          <w:lang w:val="hy-AM"/>
        </w:rPr>
        <w:t>)</w:t>
      </w:r>
    </w:p>
    <w:p w:rsidR="00096865" w:rsidRPr="008F679F" w:rsidRDefault="00096865" w:rsidP="00EF3662">
      <w:pPr>
        <w:pStyle w:val="Heading3"/>
        <w:spacing w:line="240" w:lineRule="auto"/>
        <w:ind w:firstLine="567"/>
        <w:jc w:val="both"/>
        <w:rPr>
          <w:rFonts w:ascii="GHEA Grapalat" w:hAnsi="GHEA Grapalat"/>
          <w:i w:val="0"/>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418"/>
        <w:gridCol w:w="7798"/>
      </w:tblGrid>
      <w:tr w:rsidR="005D26B6" w:rsidRPr="00064ADD" w:rsidTr="00394BE1">
        <w:trPr>
          <w:trHeight w:val="315"/>
        </w:trPr>
        <w:tc>
          <w:tcPr>
            <w:tcW w:w="2552" w:type="dxa"/>
            <w:gridSpan w:val="2"/>
            <w:vAlign w:val="center"/>
          </w:tcPr>
          <w:p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798" w:type="dxa"/>
            <w:vMerge w:val="restart"/>
            <w:vAlign w:val="center"/>
          </w:tcPr>
          <w:p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394BE1">
        <w:trPr>
          <w:trHeight w:val="166"/>
        </w:trPr>
        <w:tc>
          <w:tcPr>
            <w:tcW w:w="1134" w:type="dxa"/>
            <w:vAlign w:val="center"/>
          </w:tcPr>
          <w:p w:rsidR="005D26B6" w:rsidRPr="00064ADD" w:rsidRDefault="00C8495D" w:rsidP="00394BE1">
            <w:pPr>
              <w:pStyle w:val="BodyTextIndent2"/>
              <w:spacing w:line="240" w:lineRule="auto"/>
              <w:ind w:firstLine="0"/>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394BE1">
            <w:pPr>
              <w:pStyle w:val="BodyTextIndent2"/>
              <w:spacing w:line="240" w:lineRule="auto"/>
              <w:ind w:firstLine="0"/>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798" w:type="dxa"/>
            <w:vMerge/>
            <w:vAlign w:val="center"/>
          </w:tcPr>
          <w:p w:rsidR="005D26B6" w:rsidRPr="00064ADD" w:rsidRDefault="005D26B6" w:rsidP="00EF3662">
            <w:pPr>
              <w:pStyle w:val="BodyTextIndent2"/>
              <w:spacing w:line="240" w:lineRule="auto"/>
              <w:ind w:firstLine="0"/>
              <w:jc w:val="center"/>
              <w:rPr>
                <w:rFonts w:ascii="GHEA Grapalat" w:hAnsi="GHEA Grapalat"/>
                <w:b/>
                <w:bCs/>
                <w:i/>
                <w:iCs/>
              </w:rPr>
            </w:pPr>
          </w:p>
        </w:tc>
      </w:tr>
      <w:tr w:rsidR="00394BE1" w:rsidRPr="00394BE1" w:rsidTr="00394BE1">
        <w:tc>
          <w:tcPr>
            <w:tcW w:w="1134" w:type="dxa"/>
            <w:vAlign w:val="center"/>
          </w:tcPr>
          <w:p w:rsidR="00394BE1" w:rsidRPr="00522768" w:rsidRDefault="00394BE1" w:rsidP="00394BE1">
            <w:pPr>
              <w:pStyle w:val="BodyTextIndent2"/>
              <w:spacing w:line="240" w:lineRule="auto"/>
              <w:ind w:firstLine="0"/>
              <w:jc w:val="center"/>
              <w:rPr>
                <w:rFonts w:ascii="GHEA Grapalat" w:hAnsi="GHEA Grapalat"/>
              </w:rPr>
            </w:pPr>
            <w:r w:rsidRPr="00522768">
              <w:rPr>
                <w:rFonts w:ascii="GHEA Grapalat" w:hAnsi="GHEA Grapalat"/>
              </w:rPr>
              <w:t>1</w:t>
            </w:r>
          </w:p>
        </w:tc>
        <w:tc>
          <w:tcPr>
            <w:tcW w:w="1418" w:type="dxa"/>
            <w:vAlign w:val="center"/>
          </w:tcPr>
          <w:p w:rsidR="00394BE1" w:rsidRPr="00522768" w:rsidRDefault="004B7731" w:rsidP="00394BE1">
            <w:pPr>
              <w:pStyle w:val="BodyTextIndent2"/>
              <w:spacing w:line="240" w:lineRule="auto"/>
              <w:ind w:firstLine="0"/>
              <w:jc w:val="center"/>
              <w:rPr>
                <w:rFonts w:ascii="GHEA Grapalat" w:hAnsi="GHEA Grapalat"/>
              </w:rPr>
            </w:pPr>
            <w:r>
              <w:rPr>
                <w:rFonts w:ascii="GHEA Grapalat" w:hAnsi="GHEA Grapalat"/>
              </w:rPr>
              <w:t>60</w:t>
            </w:r>
            <w:bookmarkStart w:id="2" w:name="_GoBack"/>
            <w:bookmarkEnd w:id="2"/>
            <w:r w:rsidR="00394BE1" w:rsidRPr="00522768">
              <w:rPr>
                <w:rFonts w:ascii="GHEA Grapalat" w:hAnsi="GHEA Grapalat"/>
              </w:rPr>
              <w:t>0,000</w:t>
            </w:r>
          </w:p>
        </w:tc>
        <w:tc>
          <w:tcPr>
            <w:tcW w:w="7798" w:type="dxa"/>
            <w:vAlign w:val="center"/>
          </w:tcPr>
          <w:p w:rsidR="00394BE1" w:rsidRPr="00255100" w:rsidRDefault="0097794E" w:rsidP="00394BE1">
            <w:pPr>
              <w:pStyle w:val="BodyTextIndent2"/>
              <w:spacing w:line="240" w:lineRule="auto"/>
              <w:ind w:firstLine="0"/>
              <w:rPr>
                <w:rFonts w:ascii="GHEA Grapalat" w:hAnsi="GHEA Grapalat"/>
                <w:b/>
                <w:u w:val="single"/>
                <w:vertAlign w:val="subscript"/>
              </w:rPr>
            </w:pPr>
            <w:r w:rsidRPr="00255100">
              <w:rPr>
                <w:rFonts w:ascii="GHEA Grapalat" w:hAnsi="GHEA Grapalat"/>
                <w:b/>
                <w:color w:val="000000"/>
              </w:rPr>
              <w:t>Վերելակների սպասարկում և վերանորոգում</w:t>
            </w:r>
          </w:p>
        </w:tc>
      </w:tr>
    </w:tbl>
    <w:p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00391AC9">
        <w:rPr>
          <w:rFonts w:ascii="GHEA Grapalat" w:hAnsi="GHEA Grapalat"/>
          <w:b/>
          <w:sz w:val="20"/>
          <w:lang w:val="es-ES"/>
        </w:rPr>
        <w:t xml:space="preserve"> </w:t>
      </w:r>
      <w:r w:rsidRPr="00064ADD">
        <w:rPr>
          <w:rFonts w:ascii="GHEA Grapalat" w:hAnsi="GHEA Grapalat"/>
          <w:b/>
          <w:sz w:val="20"/>
          <w:lang w:val="es-ES"/>
        </w:rPr>
        <w:t xml:space="preserve">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lastRenderedPageBreak/>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6C778B" w:rsidRPr="00064ADD">
        <w:rPr>
          <w:rFonts w:ascii="GHEA Grapalat" w:hAnsi="GHEA Grapalat" w:cs="Sylfaen"/>
          <w:color w:val="FFFFFF"/>
          <w:sz w:val="20"/>
          <w:vertAlign w:val="superscript"/>
          <w:lang w:val="af-ZA"/>
        </w:rPr>
        <w:t>5</w:t>
      </w:r>
      <w:r w:rsidR="004D5671" w:rsidRPr="00064ADD">
        <w:rPr>
          <w:rFonts w:ascii="GHEA Grapalat" w:hAnsi="GHEA Grapalat" w:cs="Tahoma"/>
          <w:sz w:val="20"/>
        </w:rPr>
        <w:t>։</w:t>
      </w:r>
      <w:r w:rsidR="00B12D63" w:rsidRPr="00064ADD">
        <w:rPr>
          <w:rFonts w:ascii="GHEA Grapalat" w:hAnsi="GHEA Grapalat" w:cs="Tahoma"/>
          <w:sz w:val="20"/>
          <w:vertAlign w:val="superscript"/>
        </w:rPr>
        <w:t>5</w:t>
      </w:r>
      <w:r w:rsidR="00781688" w:rsidRPr="00064ADD">
        <w:rPr>
          <w:rFonts w:ascii="GHEA Grapalat" w:hAnsi="GHEA Grapalat" w:cs="Tahoma"/>
          <w:sz w:val="20"/>
          <w:lang w:val="af-ZA"/>
        </w:rPr>
        <w:t xml:space="preserve"> </w:t>
      </w:r>
      <w:r w:rsidRPr="00064ADD">
        <w:rPr>
          <w:rFonts w:ascii="GHEA Grapalat" w:hAnsi="GHEA Grapalat"/>
          <w:sz w:val="20"/>
          <w:lang w:val="af-ZA"/>
        </w:rPr>
        <w:t xml:space="preserve"> </w:t>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6C778B" w:rsidRPr="00064ADD" w:rsidRDefault="006C778B" w:rsidP="008E5C09">
      <w:pPr>
        <w:ind w:firstLine="567"/>
        <w:jc w:val="both"/>
        <w:rPr>
          <w:rFonts w:ascii="GHEA Grapalat" w:hAnsi="GHEA Grapalat" w:cs="Sylfaen"/>
          <w:sz w:val="20"/>
          <w:lang w:val="af-ZA"/>
        </w:rPr>
      </w:pP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Default="00096865" w:rsidP="00A3468D">
      <w:pPr>
        <w:ind w:firstLine="567"/>
        <w:jc w:val="both"/>
        <w:rPr>
          <w:rFonts w:ascii="GHEA Grapalat" w:hAnsi="GHEA Grapalat" w:cs="Sylfaen"/>
          <w:sz w:val="20"/>
          <w:lang w:val="hy-AM"/>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6715FB" w:rsidRPr="00000A30" w:rsidRDefault="006715FB" w:rsidP="006715FB">
      <w:pPr>
        <w:pStyle w:val="BodyTextIndent2"/>
        <w:spacing w:line="240" w:lineRule="auto"/>
        <w:ind w:firstLine="567"/>
        <w:rPr>
          <w:rFonts w:ascii="GHEA Grapalat" w:hAnsi="GHEA Grapalat" w:cs="Sylfaen"/>
          <w:szCs w:val="24"/>
          <w:lang w:val="hy-AM"/>
        </w:rPr>
      </w:pPr>
      <w:r w:rsidRPr="00000A30">
        <w:rPr>
          <w:rFonts w:ascii="GHEA Grapalat" w:hAnsi="GHEA Grapalat" w:cs="Sylfaen"/>
        </w:rPr>
        <w:t>Մասնակիցը</w:t>
      </w:r>
      <w:r w:rsidRPr="00000A30">
        <w:rPr>
          <w:rFonts w:ascii="GHEA Grapalat" w:hAnsi="GHEA Grapalat"/>
          <w:lang w:val="hy-AM"/>
        </w:rPr>
        <w:t xml:space="preserve"> </w:t>
      </w:r>
      <w:r w:rsidRPr="00000A30">
        <w:rPr>
          <w:rFonts w:ascii="GHEA Grapalat" w:hAnsi="GHEA Grapalat" w:cs="Sylfaen"/>
        </w:rPr>
        <w:t>կարող</w:t>
      </w:r>
      <w:r w:rsidRPr="00000A30">
        <w:rPr>
          <w:rFonts w:ascii="GHEA Grapalat" w:hAnsi="GHEA Grapalat"/>
          <w:lang w:val="hy-AM"/>
        </w:rPr>
        <w:t xml:space="preserve"> </w:t>
      </w:r>
      <w:r w:rsidRPr="00000A30">
        <w:rPr>
          <w:rFonts w:ascii="GHEA Grapalat" w:hAnsi="GHEA Grapalat" w:cs="Sylfaen"/>
        </w:rPr>
        <w:t>է</w:t>
      </w:r>
      <w:r w:rsidRPr="00000A30">
        <w:rPr>
          <w:rFonts w:ascii="GHEA Grapalat" w:hAnsi="GHEA Grapalat"/>
          <w:lang w:val="hy-AM"/>
        </w:rPr>
        <w:t xml:space="preserve"> </w:t>
      </w:r>
      <w:r w:rsidRPr="00000A30">
        <w:rPr>
          <w:rFonts w:ascii="GHEA Grapalat" w:hAnsi="GHEA Grapalat" w:cs="Sylfaen"/>
        </w:rPr>
        <w:t>հայտ</w:t>
      </w:r>
      <w:r w:rsidRPr="00000A30">
        <w:rPr>
          <w:rFonts w:ascii="GHEA Grapalat" w:hAnsi="GHEA Grapalat"/>
          <w:lang w:val="hy-AM"/>
        </w:rPr>
        <w:t xml:space="preserve"> </w:t>
      </w:r>
      <w:r w:rsidRPr="00000A30">
        <w:rPr>
          <w:rFonts w:ascii="GHEA Grapalat" w:hAnsi="GHEA Grapalat" w:cs="Sylfaen"/>
        </w:rPr>
        <w:t>ներկայացնել</w:t>
      </w:r>
      <w:r w:rsidRPr="00000A30">
        <w:rPr>
          <w:rFonts w:ascii="GHEA Grapalat" w:hAnsi="GHEA Grapalat"/>
          <w:lang w:val="hy-AM"/>
        </w:rPr>
        <w:t xml:space="preserve"> </w:t>
      </w:r>
      <w:r w:rsidRPr="00000A30">
        <w:rPr>
          <w:rFonts w:ascii="GHEA Grapalat" w:hAnsi="GHEA Grapalat" w:cs="Sylfaen"/>
        </w:rPr>
        <w:t>ինչպես</w:t>
      </w:r>
      <w:r w:rsidRPr="00000A30">
        <w:rPr>
          <w:rFonts w:ascii="GHEA Grapalat" w:hAnsi="GHEA Grapalat"/>
          <w:lang w:val="hy-AM"/>
        </w:rPr>
        <w:t xml:space="preserve"> </w:t>
      </w:r>
      <w:r w:rsidRPr="00000A30">
        <w:rPr>
          <w:rFonts w:ascii="GHEA Grapalat" w:hAnsi="GHEA Grapalat" w:cs="Sylfaen"/>
        </w:rPr>
        <w:t>յուրաքանչյուր</w:t>
      </w:r>
      <w:r w:rsidRPr="00000A30">
        <w:rPr>
          <w:rFonts w:ascii="GHEA Grapalat" w:hAnsi="GHEA Grapalat"/>
          <w:lang w:val="hy-AM"/>
        </w:rPr>
        <w:t xml:space="preserve"> </w:t>
      </w:r>
      <w:r w:rsidRPr="00000A30">
        <w:rPr>
          <w:rFonts w:ascii="GHEA Grapalat" w:hAnsi="GHEA Grapalat" w:cs="Sylfaen"/>
        </w:rPr>
        <w:t>չափաբաժնի</w:t>
      </w:r>
      <w:r w:rsidRPr="00000A30">
        <w:rPr>
          <w:rFonts w:ascii="GHEA Grapalat" w:hAnsi="GHEA Grapalat"/>
          <w:lang w:val="hy-AM"/>
        </w:rPr>
        <w:t xml:space="preserve">, </w:t>
      </w:r>
      <w:r w:rsidRPr="00000A30">
        <w:rPr>
          <w:rFonts w:ascii="GHEA Grapalat" w:hAnsi="GHEA Grapalat" w:cs="Sylfaen"/>
        </w:rPr>
        <w:t>այնպես</w:t>
      </w:r>
      <w:r w:rsidRPr="00000A30">
        <w:rPr>
          <w:rFonts w:ascii="GHEA Grapalat" w:hAnsi="GHEA Grapalat"/>
          <w:lang w:val="hy-AM"/>
        </w:rPr>
        <w:t xml:space="preserve"> </w:t>
      </w:r>
      <w:r w:rsidRPr="00000A30">
        <w:rPr>
          <w:rFonts w:ascii="GHEA Grapalat" w:hAnsi="GHEA Grapalat" w:cs="Sylfaen"/>
        </w:rPr>
        <w:t>էլ</w:t>
      </w:r>
      <w:r w:rsidRPr="00000A30">
        <w:rPr>
          <w:rFonts w:ascii="GHEA Grapalat" w:hAnsi="GHEA Grapalat"/>
          <w:lang w:val="hy-AM"/>
        </w:rPr>
        <w:t xml:space="preserve"> </w:t>
      </w:r>
      <w:r w:rsidRPr="00000A30">
        <w:rPr>
          <w:rFonts w:ascii="GHEA Grapalat" w:hAnsi="GHEA Grapalat" w:cs="Sylfaen"/>
        </w:rPr>
        <w:t>մի</w:t>
      </w:r>
      <w:r w:rsidRPr="00000A30">
        <w:rPr>
          <w:rFonts w:ascii="GHEA Grapalat" w:hAnsi="GHEA Grapalat"/>
          <w:lang w:val="hy-AM"/>
        </w:rPr>
        <w:t xml:space="preserve"> </w:t>
      </w:r>
      <w:r w:rsidRPr="00000A30">
        <w:rPr>
          <w:rFonts w:ascii="GHEA Grapalat" w:hAnsi="GHEA Grapalat" w:cs="Sylfaen"/>
        </w:rPr>
        <w:t>քանի</w:t>
      </w:r>
      <w:r w:rsidRPr="00000A30">
        <w:rPr>
          <w:rFonts w:ascii="GHEA Grapalat" w:hAnsi="GHEA Grapalat"/>
          <w:lang w:val="hy-AM"/>
        </w:rPr>
        <w:t xml:space="preserve"> </w:t>
      </w:r>
      <w:r w:rsidRPr="00000A30">
        <w:rPr>
          <w:rFonts w:ascii="GHEA Grapalat" w:hAnsi="GHEA Grapalat" w:cs="Sylfaen"/>
        </w:rPr>
        <w:t>կամ</w:t>
      </w:r>
      <w:r w:rsidRPr="00000A30">
        <w:rPr>
          <w:rFonts w:ascii="GHEA Grapalat" w:hAnsi="GHEA Grapalat"/>
          <w:lang w:val="hy-AM"/>
        </w:rPr>
        <w:t xml:space="preserve"> </w:t>
      </w:r>
      <w:r w:rsidRPr="00000A30">
        <w:rPr>
          <w:rFonts w:ascii="GHEA Grapalat" w:hAnsi="GHEA Grapalat" w:cs="Sylfaen"/>
        </w:rPr>
        <w:t>բոլոր</w:t>
      </w:r>
      <w:r w:rsidRPr="00000A30">
        <w:rPr>
          <w:rFonts w:ascii="GHEA Grapalat" w:hAnsi="GHEA Grapalat"/>
        </w:rPr>
        <w:t xml:space="preserve"> </w:t>
      </w:r>
      <w:r w:rsidRPr="00000A30">
        <w:rPr>
          <w:rFonts w:ascii="GHEA Grapalat" w:hAnsi="GHEA Grapalat" w:cs="Sylfaen"/>
        </w:rPr>
        <w:t>չափաբաժինների</w:t>
      </w:r>
      <w:r w:rsidRPr="00000A30">
        <w:rPr>
          <w:rFonts w:ascii="GHEA Grapalat" w:hAnsi="GHEA Grapalat"/>
          <w:lang w:val="hy-AM"/>
        </w:rPr>
        <w:t xml:space="preserve"> </w:t>
      </w:r>
      <w:r w:rsidRPr="00000A30">
        <w:rPr>
          <w:rFonts w:ascii="GHEA Grapalat" w:hAnsi="GHEA Grapalat" w:cs="Sylfaen"/>
        </w:rPr>
        <w:t>համար</w:t>
      </w:r>
      <w:r w:rsidRPr="00000A30">
        <w:rPr>
          <w:rFonts w:ascii="GHEA Grapalat" w:hAnsi="GHEA Grapalat" w:cs="Sylfaen"/>
          <w:szCs w:val="24"/>
          <w:lang w:val="hy-AM"/>
        </w:rPr>
        <w:t xml:space="preserve">։  </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CE1CDD" w:rsidRPr="00394BE1">
        <w:rPr>
          <w:rFonts w:ascii="GHEA Grapalat" w:hAnsi="GHEA Grapalat" w:cs="Sylfaen"/>
          <w:b/>
          <w:szCs w:val="24"/>
          <w:lang w:val="hy-AM"/>
        </w:rPr>
        <w:t>07-</w:t>
      </w:r>
      <w:r w:rsidR="00A3468D" w:rsidRPr="00394BE1">
        <w:rPr>
          <w:rFonts w:ascii="GHEA Grapalat" w:hAnsi="GHEA Grapalat" w:cs="Sylfaen"/>
          <w:b/>
          <w:szCs w:val="24"/>
          <w:lang w:val="hy-AM"/>
        </w:rPr>
        <w:t xml:space="preserve">րդ օրվա ժամը </w:t>
      </w:r>
      <w:r w:rsidR="00CE1CDD" w:rsidRPr="00394BE1">
        <w:rPr>
          <w:rFonts w:ascii="GHEA Grapalat" w:hAnsi="GHEA Grapalat" w:cs="Sylfaen"/>
          <w:b/>
          <w:szCs w:val="24"/>
          <w:lang w:val="hy-AM"/>
        </w:rPr>
        <w:t>1</w:t>
      </w:r>
      <w:r w:rsidR="00995E76" w:rsidRPr="00995E76">
        <w:rPr>
          <w:rFonts w:ascii="GHEA Grapalat" w:hAnsi="GHEA Grapalat" w:cs="Sylfaen"/>
          <w:b/>
          <w:szCs w:val="24"/>
          <w:lang w:val="hy-AM"/>
        </w:rPr>
        <w:t>1</w:t>
      </w:r>
      <w:r w:rsidR="00394BE1" w:rsidRPr="00394BE1">
        <w:rPr>
          <w:rFonts w:ascii="GHEA Grapalat" w:hAnsi="GHEA Grapalat" w:cs="Sylfaen"/>
          <w:b/>
          <w:szCs w:val="24"/>
          <w:lang w:val="hy-AM"/>
        </w:rPr>
        <w:t>:3</w:t>
      </w:r>
      <w:r w:rsidR="00CE1CDD" w:rsidRPr="00394BE1">
        <w:rPr>
          <w:rFonts w:ascii="GHEA Grapalat" w:hAnsi="GHEA Grapalat" w:cs="Sylfaen"/>
          <w:b/>
          <w:szCs w:val="24"/>
          <w:lang w:val="hy-AM"/>
        </w:rPr>
        <w:t>0</w:t>
      </w:r>
      <w:r w:rsidR="00A3468D" w:rsidRPr="00394BE1">
        <w:rPr>
          <w:rFonts w:ascii="GHEA Grapalat" w:hAnsi="GHEA Grapalat" w:cs="Sylfaen"/>
          <w:b/>
          <w:szCs w:val="24"/>
          <w:lang w:val="hy-AM"/>
        </w:rPr>
        <w:t xml:space="preserve">-ն, </w:t>
      </w:r>
      <w:r w:rsidR="00CE1CDD" w:rsidRPr="00394BE1">
        <w:rPr>
          <w:rFonts w:ascii="GHEA Grapalat" w:hAnsi="GHEA Grapalat" w:cs="Sylfaen"/>
          <w:b/>
          <w:szCs w:val="24"/>
          <w:lang w:val="hy-AM"/>
        </w:rPr>
        <w:t>ք</w:t>
      </w:r>
      <w:r w:rsidR="00CE1CDD" w:rsidRPr="0082148C">
        <w:rPr>
          <w:rFonts w:ascii="GHEA Grapalat" w:hAnsi="GHEA Grapalat" w:cs="Sylfaen"/>
          <w:b/>
          <w:szCs w:val="24"/>
          <w:lang w:val="hy-AM"/>
        </w:rPr>
        <w:t>. Երևան, Մ. Հերացի, 12</w:t>
      </w:r>
      <w:r w:rsidR="00A3468D" w:rsidRPr="00064ADD">
        <w:rPr>
          <w:rFonts w:ascii="GHEA Grapalat" w:hAnsi="GHEA Grapalat" w:cs="Sylfaen"/>
          <w:szCs w:val="24"/>
          <w:lang w:val="hy-AM"/>
        </w:rPr>
        <w:t xml:space="preserve"> հասցեով:</w:t>
      </w:r>
    </w:p>
    <w:p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94BE1" w:rsidRPr="003C06E4">
        <w:rPr>
          <w:rFonts w:ascii="GHEA Grapalat" w:hAnsi="GHEA Grapalat"/>
          <w:b/>
          <w:lang w:val="hy-AM"/>
        </w:rPr>
        <w:t>Հայկանուշ</w:t>
      </w:r>
      <w:r w:rsidR="00394BE1" w:rsidRPr="003C06E4">
        <w:rPr>
          <w:rFonts w:ascii="GHEA Grapalat" w:hAnsi="GHEA Grapalat"/>
          <w:b/>
        </w:rPr>
        <w:t xml:space="preserve"> Հովհաննիս</w:t>
      </w:r>
      <w:r w:rsidR="00394BE1">
        <w:rPr>
          <w:rFonts w:ascii="GHEA Grapalat" w:hAnsi="GHEA Grapalat"/>
          <w:b/>
          <w:lang w:val="hy-AM"/>
        </w:rPr>
        <w:t>յան</w:t>
      </w:r>
      <w:r w:rsidR="00CE1CDD" w:rsidRPr="005E7EF0">
        <w:rPr>
          <w:rFonts w:ascii="GHEA Grapalat" w:hAnsi="GHEA Grapalat"/>
          <w:b/>
          <w:lang w:val="hy-AM"/>
        </w:rPr>
        <w:t>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BodyTextIndent2"/>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4"/>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40151B"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40151B"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5"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255100">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BodyTextIndent2"/>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BodyTextIndent"/>
        <w:spacing w:line="240" w:lineRule="auto"/>
        <w:ind w:firstLine="567"/>
        <w:rPr>
          <w:rFonts w:ascii="GHEA Grapalat" w:hAnsi="GHEA Grapalat"/>
          <w:b/>
          <w:lang w:val="af-ZA"/>
        </w:rPr>
      </w:pP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AF3CCA" w:rsidRPr="00064ADD" w:rsidRDefault="00AF3CCA" w:rsidP="00EF3662">
      <w:pPr>
        <w:ind w:firstLine="567"/>
        <w:jc w:val="both"/>
        <w:rPr>
          <w:rFonts w:ascii="GHEA Grapalat" w:hAnsi="GHEA Grapalat" w:cs="Sylfaen"/>
          <w:sz w:val="20"/>
          <w:szCs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40151B" w:rsidRPr="0040151B">
        <w:rPr>
          <w:rFonts w:ascii="GHEA Grapalat" w:hAnsi="GHEA Grapalat" w:cs="Sylfaen"/>
          <w:b/>
          <w:szCs w:val="24"/>
          <w:lang w:val="hy-AM"/>
        </w:rPr>
        <w:t>07-</w:t>
      </w:r>
      <w:r w:rsidR="00A3468D" w:rsidRPr="0040151B">
        <w:rPr>
          <w:rFonts w:ascii="GHEA Grapalat" w:hAnsi="GHEA Grapalat" w:cs="Sylfaen"/>
          <w:b/>
          <w:szCs w:val="24"/>
          <w:lang w:val="ru-RU"/>
        </w:rPr>
        <w:t>րդ</w:t>
      </w:r>
      <w:r w:rsidR="00A3468D" w:rsidRPr="0040151B">
        <w:rPr>
          <w:rFonts w:ascii="GHEA Grapalat" w:hAnsi="GHEA Grapalat" w:cs="Sylfaen"/>
          <w:b/>
          <w:szCs w:val="24"/>
        </w:rPr>
        <w:t xml:space="preserve"> </w:t>
      </w:r>
      <w:r w:rsidR="00A3468D" w:rsidRPr="0040151B">
        <w:rPr>
          <w:rFonts w:ascii="GHEA Grapalat" w:hAnsi="GHEA Grapalat" w:cs="Sylfaen"/>
          <w:b/>
          <w:szCs w:val="24"/>
          <w:lang w:val="ru-RU"/>
        </w:rPr>
        <w:t>օրվա</w:t>
      </w:r>
      <w:r w:rsidR="00A3468D" w:rsidRPr="0040151B">
        <w:rPr>
          <w:rFonts w:ascii="GHEA Grapalat" w:hAnsi="GHEA Grapalat" w:cs="Sylfaen"/>
          <w:b/>
          <w:szCs w:val="24"/>
        </w:rPr>
        <w:t xml:space="preserve"> </w:t>
      </w:r>
      <w:r w:rsidR="00A3468D" w:rsidRPr="0040151B">
        <w:rPr>
          <w:rFonts w:ascii="GHEA Grapalat" w:hAnsi="GHEA Grapalat" w:cs="Sylfaen"/>
          <w:b/>
          <w:szCs w:val="24"/>
          <w:lang w:val="ru-RU"/>
        </w:rPr>
        <w:t>ժամը</w:t>
      </w:r>
      <w:r w:rsidR="00A3468D" w:rsidRPr="0040151B">
        <w:rPr>
          <w:rFonts w:ascii="GHEA Grapalat" w:hAnsi="GHEA Grapalat" w:cs="Sylfaen"/>
          <w:b/>
          <w:szCs w:val="24"/>
        </w:rPr>
        <w:t xml:space="preserve"> </w:t>
      </w:r>
      <w:r w:rsidR="0040151B" w:rsidRPr="0040151B">
        <w:rPr>
          <w:rFonts w:ascii="GHEA Grapalat" w:hAnsi="GHEA Grapalat" w:cs="Sylfaen"/>
          <w:b/>
          <w:szCs w:val="24"/>
          <w:lang w:val="hy-AM"/>
        </w:rPr>
        <w:t>1</w:t>
      </w:r>
      <w:r w:rsidR="00995E76">
        <w:rPr>
          <w:rFonts w:ascii="GHEA Grapalat" w:hAnsi="GHEA Grapalat" w:cs="Sylfaen"/>
          <w:b/>
          <w:szCs w:val="24"/>
        </w:rPr>
        <w:t>1</w:t>
      </w:r>
      <w:r w:rsidR="0040151B" w:rsidRPr="0040151B">
        <w:rPr>
          <w:rFonts w:ascii="GHEA Grapalat" w:hAnsi="GHEA Grapalat" w:cs="Sylfaen"/>
          <w:b/>
          <w:szCs w:val="24"/>
          <w:lang w:val="hy-AM"/>
        </w:rPr>
        <w:t>:</w:t>
      </w:r>
      <w:r w:rsidR="00394BE1" w:rsidRPr="00394BE1">
        <w:rPr>
          <w:rFonts w:ascii="GHEA Grapalat" w:hAnsi="GHEA Grapalat" w:cs="Sylfaen"/>
          <w:b/>
          <w:szCs w:val="24"/>
        </w:rPr>
        <w:t>3</w:t>
      </w:r>
      <w:r w:rsidR="0040151B" w:rsidRPr="0040151B">
        <w:rPr>
          <w:rFonts w:ascii="GHEA Grapalat" w:hAnsi="GHEA Grapalat" w:cs="Sylfaen"/>
          <w:b/>
          <w:szCs w:val="24"/>
          <w:lang w:val="hy-AM"/>
        </w:rPr>
        <w:t>0-</w:t>
      </w:r>
      <w:r w:rsidR="00A3468D" w:rsidRPr="0040151B">
        <w:rPr>
          <w:rFonts w:ascii="GHEA Grapalat" w:hAnsi="GHEA Grapalat" w:cs="Sylfaen"/>
          <w:b/>
          <w:szCs w:val="24"/>
          <w:lang w:val="en-US"/>
        </w:rPr>
        <w:t>ի</w:t>
      </w:r>
      <w:r w:rsidR="00A3468D" w:rsidRPr="0040151B">
        <w:rPr>
          <w:rFonts w:ascii="GHEA Grapalat" w:hAnsi="GHEA Grapalat" w:cs="Sylfaen"/>
          <w:b/>
          <w:szCs w:val="24"/>
          <w:lang w:val="ru-RU"/>
        </w:rPr>
        <w:t>ն։</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40151B" w:rsidRPr="00DE5ED9">
        <w:rPr>
          <w:rFonts w:ascii="GHEA Grapalat" w:hAnsi="GHEA Grapalat" w:cs="Sylfaen"/>
          <w:b/>
          <w:i w:val="0"/>
          <w:szCs w:val="24"/>
          <w:lang w:val="ru-RU"/>
        </w:rPr>
        <w:t>Հանրապետության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դրամով</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բացման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նիստի</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օրվա</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դրությամբ</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ՀՀ</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կենտրոնական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բանկի</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կողմից</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սահմանված</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փոխարժեքով</w:t>
      </w:r>
      <w:r w:rsidR="0040151B" w:rsidRPr="00712340">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w:t>
      </w:r>
      <w:r w:rsidR="00D14B02" w:rsidRPr="00064ADD">
        <w:rPr>
          <w:rFonts w:ascii="GHEA Grapalat" w:hAnsi="GHEA Grapalat" w:cs="Sylfaen"/>
          <w:sz w:val="20"/>
          <w:szCs w:val="24"/>
          <w:lang w:val="hy-AM" w:eastAsia="en-US"/>
        </w:rPr>
        <w:lastRenderedPageBreak/>
        <w:t>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932FDF">
        <w:rPr>
          <w:rFonts w:ascii="GHEA Grapalat" w:hAnsi="GHEA Grapalat" w:cs="Sylfaen"/>
          <w:sz w:val="20"/>
          <w:lang w:val="af-ZA"/>
        </w:rPr>
        <w:t xml:space="preserve"> </w:t>
      </w:r>
      <w:r w:rsidRPr="00993392">
        <w:rPr>
          <w:rFonts w:ascii="GHEA Grapalat" w:hAnsi="GHEA Grapalat" w:cs="Sylfaen"/>
          <w:sz w:val="20"/>
        </w:rPr>
        <w:t>որոշումը</w:t>
      </w:r>
      <w:r w:rsidRPr="00932FDF">
        <w:rPr>
          <w:rFonts w:ascii="GHEA Grapalat" w:hAnsi="GHEA Grapalat" w:cs="Sylfaen"/>
          <w:sz w:val="20"/>
          <w:lang w:val="af-ZA"/>
        </w:rPr>
        <w:t xml:space="preserve"> </w:t>
      </w:r>
      <w:r w:rsidRPr="00993392">
        <w:rPr>
          <w:rFonts w:ascii="GHEA Grapalat" w:hAnsi="GHEA Grapalat" w:cs="Sylfaen"/>
          <w:sz w:val="20"/>
        </w:rPr>
        <w:t>ներկայացվելու</w:t>
      </w:r>
      <w:r w:rsidRPr="00932FDF">
        <w:rPr>
          <w:rFonts w:ascii="GHEA Grapalat" w:hAnsi="GHEA Grapalat" w:cs="Sylfaen"/>
          <w:sz w:val="20"/>
          <w:lang w:val="af-ZA"/>
        </w:rPr>
        <w:t xml:space="preserve"> </w:t>
      </w:r>
      <w:r w:rsidRPr="00993392">
        <w:rPr>
          <w:rFonts w:ascii="GHEA Grapalat" w:hAnsi="GHEA Grapalat" w:cs="Sylfaen"/>
          <w:sz w:val="20"/>
        </w:rPr>
        <w:t>վերջնաժամկետը</w:t>
      </w:r>
      <w:r w:rsidRPr="00932FDF">
        <w:rPr>
          <w:rFonts w:ascii="GHEA Grapalat" w:hAnsi="GHEA Grapalat" w:cs="Sylfaen"/>
          <w:sz w:val="20"/>
          <w:lang w:val="af-ZA"/>
        </w:rPr>
        <w:t xml:space="preserve"> </w:t>
      </w:r>
      <w:r w:rsidRPr="00993392">
        <w:rPr>
          <w:rFonts w:ascii="GHEA Grapalat" w:hAnsi="GHEA Grapalat" w:cs="Sylfaen"/>
          <w:sz w:val="20"/>
        </w:rPr>
        <w:t>լրանալու</w:t>
      </w:r>
      <w:r w:rsidRPr="00932FDF">
        <w:rPr>
          <w:rFonts w:ascii="GHEA Grapalat" w:hAnsi="GHEA Grapalat" w:cs="Sylfaen"/>
          <w:sz w:val="20"/>
          <w:lang w:val="af-ZA"/>
        </w:rPr>
        <w:t xml:space="preserve"> </w:t>
      </w:r>
      <w:r w:rsidRPr="00993392">
        <w:rPr>
          <w:rFonts w:ascii="GHEA Grapalat" w:hAnsi="GHEA Grapalat" w:cs="Sylfaen"/>
          <w:sz w:val="20"/>
        </w:rPr>
        <w:t>օրվա</w:t>
      </w:r>
      <w:r w:rsidRPr="00932FDF">
        <w:rPr>
          <w:rFonts w:ascii="GHEA Grapalat" w:hAnsi="GHEA Grapalat" w:cs="Sylfaen"/>
          <w:sz w:val="20"/>
          <w:lang w:val="af-ZA"/>
        </w:rPr>
        <w:t xml:space="preserve"> </w:t>
      </w:r>
      <w:r w:rsidRPr="00993392">
        <w:rPr>
          <w:rFonts w:ascii="GHEA Grapalat" w:hAnsi="GHEA Grapalat" w:cs="Sylfaen"/>
          <w:sz w:val="20"/>
        </w:rPr>
        <w:t>դրությամբ</w:t>
      </w:r>
      <w:r w:rsidRPr="00932FDF">
        <w:rPr>
          <w:rFonts w:ascii="GHEA Grapalat" w:hAnsi="GHEA Grapalat" w:cs="Sylfaen"/>
          <w:sz w:val="20"/>
          <w:lang w:val="af-ZA"/>
        </w:rPr>
        <w:t xml:space="preserve"> </w:t>
      </w:r>
      <w:r w:rsidRPr="00993392">
        <w:rPr>
          <w:rFonts w:ascii="GHEA Grapalat" w:hAnsi="GHEA Grapalat" w:cs="Sylfaen"/>
          <w:sz w:val="20"/>
        </w:rPr>
        <w:t>մասնակիցը</w:t>
      </w:r>
      <w:r w:rsidRPr="00932FDF">
        <w:rPr>
          <w:rFonts w:ascii="GHEA Grapalat" w:hAnsi="GHEA Grapalat" w:cs="Sylfaen"/>
          <w:sz w:val="20"/>
          <w:lang w:val="af-ZA"/>
        </w:rPr>
        <w:t xml:space="preserve"> </w:t>
      </w:r>
      <w:r w:rsidRPr="00993392">
        <w:rPr>
          <w:rFonts w:ascii="GHEA Grapalat" w:hAnsi="GHEA Grapalat" w:cs="Sylfaen"/>
          <w:sz w:val="20"/>
        </w:rPr>
        <w:t>կամ</w:t>
      </w:r>
      <w:r w:rsidRPr="00932FDF">
        <w:rPr>
          <w:rFonts w:ascii="GHEA Grapalat" w:hAnsi="GHEA Grapalat" w:cs="Sylfaen"/>
          <w:sz w:val="20"/>
          <w:lang w:val="af-ZA"/>
        </w:rPr>
        <w:t xml:space="preserve"> </w:t>
      </w:r>
      <w:r w:rsidRPr="00993392">
        <w:rPr>
          <w:rFonts w:ascii="GHEA Grapalat" w:hAnsi="GHEA Grapalat" w:cs="Sylfaen"/>
          <w:sz w:val="20"/>
        </w:rPr>
        <w:t>պայմանագիրը</w:t>
      </w:r>
      <w:r w:rsidRPr="00932FDF">
        <w:rPr>
          <w:rFonts w:ascii="GHEA Grapalat" w:hAnsi="GHEA Grapalat" w:cs="Sylfaen"/>
          <w:sz w:val="20"/>
          <w:lang w:val="af-ZA"/>
        </w:rPr>
        <w:t xml:space="preserve"> </w:t>
      </w:r>
      <w:r w:rsidRPr="00993392">
        <w:rPr>
          <w:rFonts w:ascii="GHEA Grapalat" w:hAnsi="GHEA Grapalat" w:cs="Sylfaen"/>
          <w:sz w:val="20"/>
        </w:rPr>
        <w:t>կնքած</w:t>
      </w:r>
      <w:r w:rsidRPr="00932FDF">
        <w:rPr>
          <w:rFonts w:ascii="GHEA Grapalat" w:hAnsi="GHEA Grapalat" w:cs="Sylfaen"/>
          <w:sz w:val="20"/>
          <w:lang w:val="af-ZA"/>
        </w:rPr>
        <w:t xml:space="preserve"> </w:t>
      </w:r>
      <w:r w:rsidRPr="00993392">
        <w:rPr>
          <w:rFonts w:ascii="GHEA Grapalat" w:hAnsi="GHEA Grapalat" w:cs="Sylfaen"/>
          <w:sz w:val="20"/>
        </w:rPr>
        <w:t>անձը</w:t>
      </w:r>
      <w:r w:rsidRPr="00932FDF">
        <w:rPr>
          <w:rFonts w:ascii="GHEA Grapalat" w:hAnsi="GHEA Grapalat" w:cs="Sylfaen"/>
          <w:sz w:val="20"/>
          <w:lang w:val="af-ZA"/>
        </w:rPr>
        <w:t xml:space="preserve"> </w:t>
      </w:r>
      <w:r w:rsidRPr="00993392">
        <w:rPr>
          <w:rFonts w:ascii="GHEA Grapalat" w:hAnsi="GHEA Grapalat" w:cs="Sylfaen"/>
          <w:sz w:val="20"/>
        </w:rPr>
        <w:t>վճարել</w:t>
      </w:r>
      <w:r w:rsidRPr="00932FDF">
        <w:rPr>
          <w:rFonts w:ascii="GHEA Grapalat" w:hAnsi="GHEA Grapalat" w:cs="Sylfaen"/>
          <w:sz w:val="20"/>
          <w:lang w:val="af-ZA"/>
        </w:rPr>
        <w:t xml:space="preserve"> </w:t>
      </w:r>
      <w:r w:rsidRPr="00993392">
        <w:rPr>
          <w:rFonts w:ascii="GHEA Grapalat" w:hAnsi="GHEA Grapalat" w:cs="Sylfaen"/>
          <w:sz w:val="20"/>
        </w:rPr>
        <w:t>է</w:t>
      </w:r>
      <w:r w:rsidRPr="00932FDF">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932FDF">
        <w:rPr>
          <w:rFonts w:ascii="GHEA Grapalat" w:hAnsi="GHEA Grapalat" w:cs="Sylfaen"/>
          <w:sz w:val="20"/>
          <w:lang w:val="af-ZA"/>
        </w:rPr>
        <w:t xml:space="preserve"> </w:t>
      </w:r>
      <w:r w:rsidRPr="00993392">
        <w:rPr>
          <w:rFonts w:ascii="GHEA Grapalat" w:hAnsi="GHEA Grapalat" w:cs="Sylfaen"/>
          <w:sz w:val="20"/>
        </w:rPr>
        <w:t>որոշումը</w:t>
      </w:r>
      <w:r w:rsidRPr="00932FDF">
        <w:rPr>
          <w:rFonts w:ascii="GHEA Grapalat" w:hAnsi="GHEA Grapalat" w:cs="Sylfaen"/>
          <w:sz w:val="20"/>
          <w:lang w:val="af-ZA"/>
        </w:rPr>
        <w:t xml:space="preserve"> </w:t>
      </w:r>
      <w:r w:rsidRPr="00993392">
        <w:rPr>
          <w:rFonts w:ascii="GHEA Grapalat" w:hAnsi="GHEA Grapalat" w:cs="Sylfaen"/>
          <w:sz w:val="20"/>
        </w:rPr>
        <w:t>ներկայացվելու</w:t>
      </w:r>
      <w:r w:rsidRPr="00932FDF">
        <w:rPr>
          <w:rFonts w:ascii="GHEA Grapalat" w:hAnsi="GHEA Grapalat" w:cs="Sylfaen"/>
          <w:sz w:val="20"/>
          <w:lang w:val="af-ZA"/>
        </w:rPr>
        <w:t xml:space="preserve"> </w:t>
      </w:r>
      <w:r w:rsidRPr="00993392">
        <w:rPr>
          <w:rFonts w:ascii="GHEA Grapalat" w:hAnsi="GHEA Grapalat" w:cs="Sylfaen"/>
          <w:sz w:val="20"/>
        </w:rPr>
        <w:t>վերջնաժամկետը</w:t>
      </w:r>
      <w:r w:rsidRPr="00932FDF">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w:t>
      </w:r>
      <w:r w:rsidRPr="00B864E3">
        <w:rPr>
          <w:rFonts w:ascii="GHEA Grapalat" w:hAnsi="GHEA Grapalat" w:cs="Sylfaen"/>
          <w:sz w:val="20"/>
          <w:lang w:val="af-ZA"/>
        </w:rPr>
        <w:lastRenderedPageBreak/>
        <w:t xml:space="preserve">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6715FB" w:rsidRPr="00754E3A">
        <w:rPr>
          <w:rFonts w:ascii="GHEA Grapalat" w:hAnsi="GHEA Grapalat" w:cs="Sylfaen"/>
          <w:b/>
        </w:rPr>
        <w:t>Հայտերի</w:t>
      </w:r>
      <w:r w:rsidR="006715FB" w:rsidRPr="00754E3A">
        <w:rPr>
          <w:rFonts w:ascii="GHEA Grapalat" w:hAnsi="GHEA Grapalat" w:cs="Arial"/>
          <w:b/>
        </w:rPr>
        <w:t xml:space="preserve"> </w:t>
      </w:r>
      <w:r w:rsidR="006715FB" w:rsidRPr="00754E3A">
        <w:rPr>
          <w:rFonts w:ascii="GHEA Grapalat" w:hAnsi="GHEA Grapalat" w:cs="Sylfaen"/>
          <w:b/>
        </w:rPr>
        <w:t>գնահատումը</w:t>
      </w:r>
      <w:r w:rsidR="006715FB" w:rsidRPr="00754E3A">
        <w:rPr>
          <w:rFonts w:ascii="GHEA Grapalat" w:hAnsi="GHEA Grapalat" w:cs="Arial"/>
          <w:b/>
        </w:rPr>
        <w:t xml:space="preserve"> </w:t>
      </w:r>
      <w:r w:rsidR="006715FB" w:rsidRPr="00754E3A">
        <w:rPr>
          <w:rFonts w:ascii="GHEA Grapalat" w:hAnsi="GHEA Grapalat" w:cs="Sylfaen"/>
          <w:b/>
        </w:rPr>
        <w:t>և</w:t>
      </w:r>
      <w:r w:rsidR="006715FB" w:rsidRPr="00754E3A">
        <w:rPr>
          <w:rFonts w:ascii="GHEA Grapalat" w:hAnsi="GHEA Grapalat" w:cs="Arial"/>
          <w:b/>
        </w:rPr>
        <w:t xml:space="preserve"> </w:t>
      </w:r>
      <w:r w:rsidR="006715FB" w:rsidRPr="00754E3A">
        <w:rPr>
          <w:rFonts w:ascii="GHEA Grapalat" w:hAnsi="GHEA Grapalat" w:cs="Sylfaen"/>
          <w:b/>
        </w:rPr>
        <w:t>ընտրված մասնակցի որոշումն</w:t>
      </w:r>
      <w:r w:rsidR="006715FB" w:rsidRPr="00754E3A">
        <w:rPr>
          <w:rFonts w:ascii="GHEA Grapalat" w:hAnsi="GHEA Grapalat" w:cs="Arial"/>
          <w:b/>
        </w:rPr>
        <w:t xml:space="preserve"> </w:t>
      </w:r>
      <w:r w:rsidR="006715FB" w:rsidRPr="00754E3A">
        <w:rPr>
          <w:rFonts w:ascii="GHEA Grapalat" w:hAnsi="GHEA Grapalat" w:cs="Sylfaen"/>
          <w:b/>
        </w:rPr>
        <w:t>իրականացվում</w:t>
      </w:r>
      <w:r w:rsidR="006715FB" w:rsidRPr="00754E3A">
        <w:rPr>
          <w:rFonts w:ascii="GHEA Grapalat" w:hAnsi="GHEA Grapalat" w:cs="Arial"/>
          <w:b/>
        </w:rPr>
        <w:t xml:space="preserve"> </w:t>
      </w:r>
      <w:r w:rsidR="006715FB" w:rsidRPr="00754E3A">
        <w:rPr>
          <w:rFonts w:ascii="GHEA Grapalat" w:hAnsi="GHEA Grapalat" w:cs="Sylfaen"/>
          <w:b/>
        </w:rPr>
        <w:t>է</w:t>
      </w:r>
      <w:r w:rsidR="006715FB" w:rsidRPr="00754E3A">
        <w:rPr>
          <w:rFonts w:ascii="GHEA Grapalat" w:hAnsi="GHEA Grapalat" w:cs="Arial"/>
          <w:b/>
        </w:rPr>
        <w:t xml:space="preserve"> </w:t>
      </w:r>
      <w:r w:rsidR="006715FB" w:rsidRPr="00754E3A">
        <w:rPr>
          <w:rFonts w:ascii="GHEA Grapalat" w:hAnsi="GHEA Grapalat" w:cs="Sylfaen"/>
          <w:b/>
        </w:rPr>
        <w:t>ըստ</w:t>
      </w:r>
      <w:r w:rsidR="006715FB" w:rsidRPr="00754E3A">
        <w:rPr>
          <w:rFonts w:ascii="GHEA Grapalat" w:hAnsi="GHEA Grapalat" w:cs="Arial"/>
          <w:b/>
        </w:rPr>
        <w:t xml:space="preserve"> </w:t>
      </w:r>
      <w:r w:rsidR="006715FB" w:rsidRPr="00754E3A">
        <w:rPr>
          <w:rFonts w:ascii="GHEA Grapalat" w:hAnsi="GHEA Grapalat" w:cs="Sylfaen"/>
          <w:b/>
        </w:rPr>
        <w:t>առանձին</w:t>
      </w:r>
      <w:r w:rsidR="006715FB" w:rsidRPr="00754E3A">
        <w:rPr>
          <w:rFonts w:ascii="GHEA Grapalat" w:hAnsi="GHEA Grapalat" w:cs="Arial"/>
          <w:b/>
        </w:rPr>
        <w:t xml:space="preserve"> </w:t>
      </w:r>
      <w:r w:rsidR="006715FB" w:rsidRPr="00754E3A">
        <w:rPr>
          <w:rFonts w:ascii="GHEA Grapalat" w:hAnsi="GHEA Grapalat" w:cs="Sylfaen"/>
          <w:b/>
        </w:rPr>
        <w:t>չափաբաժիններ</w:t>
      </w:r>
      <w:r w:rsidR="006715FB">
        <w:rPr>
          <w:rFonts w:ascii="GHEA Grapalat" w:hAnsi="GHEA Grapalat" w:cs="Sylfaen"/>
          <w:b/>
          <w:lang w:val="hy-AM"/>
        </w:rPr>
        <w:t>ի:</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6A6E8E" w:rsidRPr="006A6E8E">
        <w:rPr>
          <w:rFonts w:ascii="GHEA Grapalat" w:hAnsi="GHEA Grapalat" w:cs="Sylfaen"/>
          <w:b/>
          <w:lang w:val="hy-AM"/>
        </w:rPr>
        <w:t>10</w:t>
      </w:r>
      <w:r w:rsidRPr="006A6E8E">
        <w:rPr>
          <w:rFonts w:ascii="GHEA Grapalat" w:hAnsi="GHEA Grapalat" w:cs="Sylfaen"/>
          <w:b/>
          <w:lang w:val="es-ES"/>
        </w:rPr>
        <w:t xml:space="preserve"> օրացուցային</w:t>
      </w:r>
      <w:r w:rsidRPr="006A6E8E">
        <w:rPr>
          <w:rFonts w:ascii="GHEA Grapalat" w:hAnsi="GHEA Grapalat" w:cs="Arial"/>
          <w:b/>
          <w:lang w:val="es-ES"/>
        </w:rPr>
        <w:t xml:space="preserve"> </w:t>
      </w:r>
      <w:r w:rsidRPr="006A6E8E">
        <w:rPr>
          <w:rFonts w:ascii="GHEA Grapalat" w:hAnsi="GHEA Grapalat" w:cs="Sylfaen"/>
          <w:b/>
          <w:lang w:val="es-ES"/>
        </w:rPr>
        <w:t>օր</w:t>
      </w:r>
      <w:r w:rsidRPr="006A6E8E">
        <w:rPr>
          <w:rFonts w:ascii="GHEA Grapalat" w:hAnsi="GHEA Grapalat" w:cs="Arial"/>
          <w:b/>
          <w:lang w:val="es-ES"/>
        </w:rPr>
        <w:t xml:space="preserve"> </w:t>
      </w:r>
      <w:r w:rsidRPr="006A6E8E">
        <w:rPr>
          <w:rFonts w:ascii="GHEA Grapalat" w:hAnsi="GHEA Grapalat" w:cs="Sylfaen"/>
          <w:b/>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lastRenderedPageBreak/>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E86842">
        <w:rPr>
          <w:rFonts w:ascii="GHEA Grapalat" w:hAnsi="GHEA Grapalat" w:cs="Sylfaen"/>
          <w:b/>
          <w:sz w:val="20"/>
          <w:lang w:val="hy-AM"/>
        </w:rPr>
        <w:t xml:space="preserve">5 </w:t>
      </w:r>
      <w:r w:rsidR="00BE198C" w:rsidRPr="00E86842">
        <w:rPr>
          <w:rFonts w:ascii="GHEA Grapalat" w:hAnsi="GHEA Grapalat" w:cs="Sylfaen"/>
          <w:b/>
          <w:sz w:val="20"/>
          <w:lang w:val="af-ZA"/>
        </w:rPr>
        <w:t xml:space="preserve">աշխատանքային </w:t>
      </w:r>
      <w:r w:rsidR="00BE198C" w:rsidRPr="00E86842">
        <w:rPr>
          <w:rFonts w:ascii="GHEA Grapalat" w:hAnsi="GHEA Grapalat" w:cs="Sylfaen"/>
          <w:b/>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r w:rsidR="00E86842">
        <w:rPr>
          <w:rFonts w:ascii="GHEA Grapalat" w:hAnsi="GHEA Grapalat" w:cs="Sylfaen"/>
          <w:sz w:val="20"/>
          <w:lang w:val="hy-AM"/>
        </w:rPr>
        <w:t>:</w:t>
      </w:r>
    </w:p>
    <w:p w:rsidR="00781235" w:rsidRPr="00045477"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E86842">
        <w:rPr>
          <w:rFonts w:ascii="GHEA Grapalat" w:hAnsi="GHEA Grapalat" w:cs="Sylfaen"/>
          <w:b/>
          <w:sz w:val="20"/>
          <w:lang w:val="hy-AM"/>
        </w:rPr>
        <w:t>Որակավորման</w:t>
      </w:r>
      <w:r w:rsidR="00781235" w:rsidRPr="00E86842">
        <w:rPr>
          <w:rFonts w:ascii="GHEA Grapalat" w:hAnsi="GHEA Grapalat" w:cs="Sylfaen"/>
          <w:b/>
          <w:sz w:val="20"/>
          <w:lang w:val="af-ZA"/>
        </w:rPr>
        <w:t xml:space="preserve"> </w:t>
      </w:r>
      <w:r w:rsidR="00781235" w:rsidRPr="00E86842">
        <w:rPr>
          <w:rFonts w:ascii="GHEA Grapalat" w:hAnsi="GHEA Grapalat" w:cs="Sylfaen"/>
          <w:b/>
          <w:sz w:val="20"/>
          <w:lang w:val="hy-AM"/>
        </w:rPr>
        <w:t>ապահովման</w:t>
      </w:r>
      <w:r w:rsidR="00781235" w:rsidRPr="00E86842">
        <w:rPr>
          <w:rFonts w:ascii="GHEA Grapalat" w:hAnsi="GHEA Grapalat" w:cs="Sylfaen"/>
          <w:b/>
          <w:sz w:val="20"/>
          <w:lang w:val="af-ZA"/>
        </w:rPr>
        <w:t xml:space="preserve"> </w:t>
      </w:r>
      <w:r w:rsidR="00781235" w:rsidRPr="00E86842">
        <w:rPr>
          <w:rFonts w:ascii="GHEA Grapalat" w:hAnsi="GHEA Grapalat" w:cs="Sylfaen"/>
          <w:b/>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E86842">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E86842">
        <w:rPr>
          <w:rFonts w:ascii="GHEA Grapalat" w:hAnsi="GHEA Grapalat" w:cs="Sylfaen"/>
          <w:sz w:val="20"/>
          <w:lang w:val="hy-AM"/>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AC1C50">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w:t>
      </w:r>
      <w:r w:rsidR="00781235" w:rsidRPr="003721A3">
        <w:rPr>
          <w:rFonts w:ascii="GHEA Grapalat" w:hAnsi="GHEA Grapalat" w:cs="Sylfaen"/>
          <w:b/>
          <w:sz w:val="20"/>
          <w:lang w:val="af-ZA"/>
        </w:rPr>
        <w:t xml:space="preserve">հաջորդող </w:t>
      </w:r>
      <w:r w:rsidR="00FC415D" w:rsidRPr="003721A3">
        <w:rPr>
          <w:rFonts w:ascii="GHEA Grapalat" w:hAnsi="GHEA Grapalat" w:cs="Sylfaen"/>
          <w:b/>
          <w:sz w:val="20"/>
          <w:lang w:val="hy-AM"/>
        </w:rPr>
        <w:t>20</w:t>
      </w:r>
      <w:r w:rsidR="00781235" w:rsidRPr="003721A3">
        <w:rPr>
          <w:rFonts w:ascii="GHEA Grapalat" w:hAnsi="GHEA Grapalat" w:cs="Sylfaen"/>
          <w:b/>
          <w:sz w:val="20"/>
          <w:lang w:val="af-ZA"/>
        </w:rPr>
        <w:t>-րդ աշխատանքային օրը ներառյա</w:t>
      </w:r>
      <w:r w:rsidR="00045477" w:rsidRPr="003721A3">
        <w:rPr>
          <w:rFonts w:ascii="GHEA Grapalat" w:hAnsi="GHEA Grapalat" w:cs="Sylfaen"/>
          <w:b/>
          <w:sz w:val="20"/>
          <w:lang w:val="hy-AM"/>
        </w:rPr>
        <w:t>լ:</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lastRenderedPageBreak/>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ED2C9A" w:rsidRDefault="00281740" w:rsidP="00ED2C9A">
      <w:pPr>
        <w:ind w:firstLine="567"/>
        <w:jc w:val="both"/>
        <w:rPr>
          <w:rFonts w:ascii="GHEA Grapalat" w:hAnsi="GHEA Grapalat" w:cs="Sylfaen"/>
          <w:sz w:val="20"/>
          <w:lang w:val="hy-AM"/>
        </w:rPr>
      </w:pPr>
      <w:r w:rsidRPr="00064ADD">
        <w:rPr>
          <w:rFonts w:ascii="GHEA Grapalat" w:hAnsi="GHEA Grapalat" w:cs="Sylfaen"/>
          <w:sz w:val="20"/>
          <w:lang w:val="hy-AM"/>
        </w:rPr>
        <w:t xml:space="preserve">10.3. </w:t>
      </w:r>
      <w:r w:rsidRPr="003721A3">
        <w:rPr>
          <w:rFonts w:ascii="GHEA Grapalat" w:hAnsi="GHEA Grapalat" w:cs="Sylfaen"/>
          <w:b/>
          <w:sz w:val="20"/>
          <w:lang w:val="hy-AM"/>
        </w:rPr>
        <w:t>Պայմանագրի</w:t>
      </w:r>
      <w:r w:rsidRPr="003721A3">
        <w:rPr>
          <w:rFonts w:ascii="GHEA Grapalat" w:hAnsi="GHEA Grapalat" w:cs="Sylfaen"/>
          <w:b/>
          <w:sz w:val="20"/>
          <w:lang w:val="af-ZA"/>
        </w:rPr>
        <w:t xml:space="preserve"> </w:t>
      </w:r>
      <w:r w:rsidRPr="003721A3">
        <w:rPr>
          <w:rFonts w:ascii="GHEA Grapalat" w:hAnsi="GHEA Grapalat" w:cs="Sylfaen"/>
          <w:b/>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3721A3">
        <w:rPr>
          <w:rFonts w:ascii="GHEA Grapalat" w:hAnsi="GHEA Grapalat" w:cs="Sylfaen"/>
          <w:b/>
          <w:sz w:val="20"/>
          <w:lang w:val="hy-AM"/>
        </w:rPr>
        <w:t>գնման</w:t>
      </w:r>
      <w:r w:rsidRPr="003721A3">
        <w:rPr>
          <w:rFonts w:ascii="GHEA Grapalat" w:hAnsi="GHEA Grapalat" w:cs="Sylfaen"/>
          <w:b/>
          <w:sz w:val="20"/>
          <w:lang w:val="af-ZA"/>
        </w:rPr>
        <w:t xml:space="preserve"> </w:t>
      </w:r>
      <w:r w:rsidRPr="003721A3">
        <w:rPr>
          <w:rFonts w:ascii="GHEA Grapalat" w:hAnsi="GHEA Grapalat" w:cs="Sylfaen"/>
          <w:b/>
          <w:sz w:val="20"/>
          <w:lang w:val="hy-AM"/>
        </w:rPr>
        <w:t>գնի</w:t>
      </w:r>
      <w:r w:rsidRPr="003721A3">
        <w:rPr>
          <w:rFonts w:ascii="GHEA Grapalat" w:hAnsi="GHEA Grapalat" w:cs="Sylfaen"/>
          <w:b/>
          <w:sz w:val="20"/>
          <w:lang w:val="af-ZA"/>
        </w:rPr>
        <w:t xml:space="preserve"> 10  </w:t>
      </w:r>
      <w:r w:rsidRPr="003721A3">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ED2C9A" w:rsidRPr="00064ADD">
        <w:rPr>
          <w:rFonts w:ascii="GHEA Grapalat" w:hAnsi="GHEA Grapalat" w:cs="Sylfaen"/>
          <w:sz w:val="20"/>
          <w:lang w:val="hy-AM"/>
        </w:rPr>
        <w:t>տուժանքի (հավելված 5</w:t>
      </w:r>
      <w:r w:rsidR="00ED2C9A">
        <w:rPr>
          <w:rFonts w:ascii="GHEA Grapalat" w:hAnsi="GHEA Grapalat" w:cs="Sylfaen"/>
          <w:sz w:val="20"/>
          <w:lang w:val="hy-AM"/>
        </w:rPr>
        <w:t>.1</w:t>
      </w:r>
      <w:r w:rsidR="00ED2C9A" w:rsidRPr="00064ADD">
        <w:rPr>
          <w:rFonts w:ascii="GHEA Grapalat" w:hAnsi="GHEA Grapalat" w:cs="Sylfaen"/>
          <w:sz w:val="20"/>
          <w:lang w:val="hy-AM"/>
        </w:rPr>
        <w:t>) կամ կանխիկ փողի ձևով:</w:t>
      </w:r>
    </w:p>
    <w:p w:rsidR="00BE198C" w:rsidRPr="00064ADD" w:rsidRDefault="00F562EA" w:rsidP="00ED2C9A">
      <w:pPr>
        <w:ind w:firstLine="567"/>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ED2C9A" w:rsidRPr="00ED2C9A">
        <w:rPr>
          <w:rFonts w:ascii="GHEA Grapalat" w:hAnsi="GHEA Grapalat" w:cs="Sylfaen"/>
          <w:b/>
          <w:sz w:val="20"/>
          <w:lang w:val="hy-AM"/>
        </w:rPr>
        <w:t>2</w:t>
      </w:r>
      <w:r w:rsidRPr="00ED2C9A">
        <w:rPr>
          <w:rFonts w:ascii="GHEA Grapalat" w:hAnsi="GHEA Grapalat" w:cs="Sylfaen"/>
          <w:b/>
          <w:sz w:val="20"/>
          <w:lang w:val="hy-AM"/>
        </w:rPr>
        <w:t xml:space="preserve">0-րդ </w:t>
      </w:r>
      <w:r w:rsidR="00A558B9" w:rsidRPr="00ED2C9A">
        <w:rPr>
          <w:rFonts w:ascii="GHEA Grapalat" w:hAnsi="GHEA Grapalat" w:cs="Sylfaen"/>
          <w:b/>
          <w:sz w:val="20"/>
          <w:lang w:val="hy-AM"/>
        </w:rPr>
        <w:t>աշխատանքային</w:t>
      </w:r>
      <w:r w:rsidRPr="00ED2C9A">
        <w:rPr>
          <w:rFonts w:ascii="GHEA Grapalat" w:hAnsi="GHEA Grapalat" w:cs="Sylfaen"/>
          <w:b/>
          <w:sz w:val="20"/>
          <w:lang w:val="hy-AM"/>
        </w:rPr>
        <w:t xml:space="preserve"> օրը</w:t>
      </w:r>
      <w:r w:rsidRPr="00064ADD">
        <w:rPr>
          <w:rFonts w:ascii="GHEA Grapalat" w:hAnsi="GHEA Grapalat" w:cs="Sylfaen"/>
          <w:sz w:val="20"/>
          <w:lang w:val="hy-AM"/>
        </w:rPr>
        <w:t xml:space="preserve">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502D37">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lastRenderedPageBreak/>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502D37" w:rsidRPr="00064ADD" w:rsidRDefault="00502D37" w:rsidP="00502D37">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Pr="00A71D81">
        <w:rPr>
          <w:rFonts w:ascii="GHEA Grapalat" w:hAnsi="GHEA Grapalat" w:cs="Sylfaen"/>
          <w:sz w:val="20"/>
          <w:lang w:val="hy-AM"/>
        </w:rPr>
        <w:t>: Ընդ որում պ</w:t>
      </w:r>
      <w:r w:rsidRPr="00A71D81">
        <w:rPr>
          <w:rFonts w:ascii="GHEA Grapalat" w:hAnsi="GHEA Grapalat" w:cs="Sylfaen"/>
          <w:sz w:val="20"/>
          <w:lang w:val="ru-RU"/>
        </w:rPr>
        <w:t>ետության</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համայնքների</w:t>
      </w:r>
      <w:r w:rsidRPr="00A71D81">
        <w:rPr>
          <w:rFonts w:ascii="GHEA Grapalat" w:hAnsi="GHEA Grapalat" w:cs="Sylfaen"/>
          <w:sz w:val="20"/>
          <w:lang w:val="af-ZA"/>
        </w:rPr>
        <w:t xml:space="preserve"> </w:t>
      </w:r>
      <w:r w:rsidRPr="00A71D81">
        <w:rPr>
          <w:rFonts w:ascii="GHEA Grapalat" w:hAnsi="GHEA Grapalat" w:cs="Sylfaen"/>
          <w:sz w:val="20"/>
          <w:lang w:val="ru-RU"/>
        </w:rPr>
        <w:t>կարիքների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կազմակերպված</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ամբողջությամբ</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մասնակի</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w:t>
      </w:r>
      <w:r w:rsidRPr="00A71D81">
        <w:rPr>
          <w:rFonts w:ascii="GHEA Grapalat" w:hAnsi="GHEA Grapalat" w:cs="Sylfaen"/>
          <w:sz w:val="20"/>
          <w:lang w:val="af-ZA"/>
        </w:rPr>
        <w:t xml:space="preserve"> </w:t>
      </w:r>
      <w:r>
        <w:rPr>
          <w:rFonts w:ascii="GHEA Grapalat" w:hAnsi="GHEA Grapalat" w:cs="Sylfaen"/>
          <w:sz w:val="20"/>
          <w:lang w:val="hy-AM"/>
        </w:rPr>
        <w:t xml:space="preserve">կազմակերպության </w:t>
      </w:r>
      <w:r w:rsidRPr="00A71D81">
        <w:rPr>
          <w:rFonts w:ascii="GHEA Grapalat" w:hAnsi="GHEA Grapalat" w:cs="Sylfaen"/>
          <w:sz w:val="20"/>
          <w:lang w:val="ru-RU"/>
        </w:rPr>
        <w:t>ղեկավարի</w:t>
      </w:r>
      <w:r>
        <w:rPr>
          <w:rFonts w:ascii="GHEA Grapalat" w:hAnsi="GHEA Grapalat" w:cs="Sylfaen"/>
          <w:sz w:val="20"/>
          <w:lang w:val="hy-AM"/>
        </w:rPr>
        <w:t xml:space="preserve"> </w:t>
      </w:r>
      <w:r w:rsidRPr="001031FD">
        <w:rPr>
          <w:rFonts w:ascii="GHEA Grapalat" w:hAnsi="GHEA Grapalat" w:cs="Sylfaen"/>
          <w:sz w:val="20"/>
        </w:rPr>
        <w:t>որոշման</w:t>
      </w:r>
      <w:r w:rsidRPr="001031FD">
        <w:rPr>
          <w:rFonts w:ascii="GHEA Grapalat" w:hAnsi="GHEA Grapalat" w:cs="Sylfaen"/>
          <w:sz w:val="20"/>
          <w:lang w:val="af-ZA"/>
        </w:rPr>
        <w:t xml:space="preserve"> </w:t>
      </w:r>
      <w:r w:rsidRPr="001031FD">
        <w:rPr>
          <w:rFonts w:ascii="GHEA Grapalat" w:hAnsi="GHEA Grapalat" w:cs="Sylfaen"/>
          <w:sz w:val="20"/>
        </w:rPr>
        <w:t>հիման</w:t>
      </w:r>
      <w:r w:rsidRPr="001031FD">
        <w:rPr>
          <w:rFonts w:ascii="GHEA Grapalat" w:hAnsi="GHEA Grapalat" w:cs="Sylfaen"/>
          <w:sz w:val="20"/>
          <w:lang w:val="af-ZA"/>
        </w:rPr>
        <w:t xml:space="preserve"> </w:t>
      </w:r>
      <w:r w:rsidRPr="001031FD">
        <w:rPr>
          <w:rFonts w:ascii="GHEA Grapalat" w:hAnsi="GHEA Grapalat" w:cs="Sylfaen"/>
          <w:sz w:val="20"/>
        </w:rPr>
        <w:t>վրա</w:t>
      </w:r>
      <w:r>
        <w:rPr>
          <w:rFonts w:ascii="GHEA Grapalat" w:hAnsi="GHEA Grapalat" w:cs="Sylfaen"/>
          <w:sz w:val="20"/>
          <w:lang w:val="hy-AM"/>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BodyTextIndent"/>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000A30">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lastRenderedPageBreak/>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502D37"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ՀԱՐՑՄԱՆ</w:t>
      </w:r>
      <w:r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00A30" w:rsidRDefault="0078387F" w:rsidP="00EF3662">
      <w:pPr>
        <w:ind w:firstLine="567"/>
        <w:jc w:val="both"/>
        <w:rPr>
          <w:rFonts w:ascii="GHEA Grapalat" w:hAnsi="GHEA Grapalat" w:cs="Sylfaen"/>
          <w:b/>
          <w:sz w:val="20"/>
          <w:lang w:val="es-ES"/>
        </w:rPr>
      </w:pPr>
      <w:r w:rsidRPr="00000A30">
        <w:rPr>
          <w:rFonts w:ascii="GHEA Grapalat" w:hAnsi="GHEA Grapalat" w:cs="Sylfaen"/>
          <w:b/>
          <w:sz w:val="20"/>
        </w:rPr>
        <w:t>Մասնակիցը</w:t>
      </w:r>
      <w:r w:rsidRPr="00000A30">
        <w:rPr>
          <w:rFonts w:ascii="GHEA Grapalat" w:hAnsi="GHEA Grapalat" w:cs="Sylfaen"/>
          <w:b/>
          <w:sz w:val="20"/>
          <w:lang w:val="es-ES"/>
        </w:rPr>
        <w:t xml:space="preserve"> </w:t>
      </w:r>
      <w:r w:rsidR="002240AB" w:rsidRPr="00000A30">
        <w:rPr>
          <w:rFonts w:ascii="GHEA Grapalat" w:hAnsi="GHEA Grapalat" w:cs="Sylfaen"/>
          <w:b/>
          <w:sz w:val="20"/>
        </w:rPr>
        <w:t>հայտով</w:t>
      </w:r>
      <w:r w:rsidR="002240AB" w:rsidRPr="00000A30">
        <w:rPr>
          <w:rFonts w:ascii="GHEA Grapalat" w:hAnsi="GHEA Grapalat" w:cs="Sylfaen"/>
          <w:b/>
          <w:sz w:val="20"/>
          <w:lang w:val="es-ES"/>
        </w:rPr>
        <w:t xml:space="preserve"> </w:t>
      </w:r>
      <w:r w:rsidRPr="00000A30">
        <w:rPr>
          <w:rFonts w:ascii="GHEA Grapalat" w:hAnsi="GHEA Grapalat" w:cs="Sylfaen"/>
          <w:b/>
          <w:sz w:val="20"/>
        </w:rPr>
        <w:t>ներկայացնում</w:t>
      </w:r>
      <w:r w:rsidRPr="00000A30">
        <w:rPr>
          <w:rFonts w:ascii="GHEA Grapalat" w:hAnsi="GHEA Grapalat" w:cs="Sylfaen"/>
          <w:b/>
          <w:sz w:val="20"/>
          <w:lang w:val="es-ES"/>
        </w:rPr>
        <w:t xml:space="preserve"> </w:t>
      </w:r>
      <w:r w:rsidRPr="00000A30">
        <w:rPr>
          <w:rFonts w:ascii="GHEA Grapalat" w:hAnsi="GHEA Grapalat" w:cs="Sylfaen"/>
          <w:b/>
          <w:sz w:val="20"/>
        </w:rPr>
        <w:t>է</w:t>
      </w:r>
      <w:r w:rsidRPr="00000A30">
        <w:rPr>
          <w:rFonts w:ascii="GHEA Grapalat" w:hAnsi="GHEA Grapalat" w:cs="Sylfaen"/>
          <w:b/>
          <w:sz w:val="20"/>
          <w:lang w:val="es-ES"/>
        </w:rPr>
        <w:t xml:space="preserve"> </w:t>
      </w:r>
      <w:r w:rsidRPr="00000A30">
        <w:rPr>
          <w:rFonts w:ascii="GHEA Grapalat" w:hAnsi="GHEA Grapalat" w:cs="Sylfaen"/>
          <w:b/>
          <w:sz w:val="20"/>
        </w:rPr>
        <w:t>իր</w:t>
      </w:r>
      <w:r w:rsidRPr="00000A30">
        <w:rPr>
          <w:rFonts w:ascii="GHEA Grapalat" w:hAnsi="GHEA Grapalat" w:cs="Sylfaen"/>
          <w:b/>
          <w:sz w:val="20"/>
          <w:lang w:val="es-ES"/>
        </w:rPr>
        <w:t xml:space="preserve"> </w:t>
      </w:r>
      <w:r w:rsidRPr="00000A30">
        <w:rPr>
          <w:rFonts w:ascii="GHEA Grapalat" w:hAnsi="GHEA Grapalat" w:cs="Sylfaen"/>
          <w:b/>
          <w:sz w:val="20"/>
        </w:rPr>
        <w:t>կողմից</w:t>
      </w:r>
      <w:r w:rsidRPr="00000A30">
        <w:rPr>
          <w:rFonts w:ascii="GHEA Grapalat" w:hAnsi="GHEA Grapalat" w:cs="Sylfaen"/>
          <w:b/>
          <w:sz w:val="20"/>
          <w:lang w:val="es-ES"/>
        </w:rPr>
        <w:t xml:space="preserve"> </w:t>
      </w:r>
      <w:r w:rsidRPr="00000A30">
        <w:rPr>
          <w:rFonts w:ascii="GHEA Grapalat" w:hAnsi="GHEA Grapalat" w:cs="Sylfaen"/>
          <w:b/>
          <w:sz w:val="20"/>
        </w:rPr>
        <w:t>հաստատված</w:t>
      </w:r>
      <w:r w:rsidRPr="00000A30">
        <w:rPr>
          <w:rFonts w:ascii="GHEA Grapalat" w:hAnsi="GHEA Grapalat" w:cs="Sylfaen"/>
          <w:b/>
          <w:sz w:val="20"/>
          <w:lang w:val="es-ES"/>
        </w:rPr>
        <w:t>`</w:t>
      </w:r>
    </w:p>
    <w:p w:rsidR="00096865" w:rsidRPr="00000A30" w:rsidRDefault="002D5CF0" w:rsidP="00EF3662">
      <w:pPr>
        <w:ind w:firstLine="567"/>
        <w:jc w:val="both"/>
        <w:rPr>
          <w:rFonts w:ascii="GHEA Grapalat" w:hAnsi="GHEA Grapalat" w:cs="Sylfaen"/>
          <w:b/>
          <w:sz w:val="20"/>
          <w:lang w:val="es-ES"/>
        </w:rPr>
      </w:pPr>
      <w:r w:rsidRPr="00000A30">
        <w:rPr>
          <w:rFonts w:ascii="GHEA Grapalat" w:hAnsi="GHEA Grapalat" w:cs="Sylfaen"/>
          <w:b/>
          <w:sz w:val="20"/>
          <w:lang w:val="es-ES"/>
        </w:rPr>
        <w:t>2.</w:t>
      </w:r>
      <w:r w:rsidR="00D76BBA" w:rsidRPr="00000A30">
        <w:rPr>
          <w:rFonts w:ascii="GHEA Grapalat" w:hAnsi="GHEA Grapalat" w:cs="Sylfaen"/>
          <w:b/>
          <w:sz w:val="20"/>
          <w:lang w:val="es-ES"/>
        </w:rPr>
        <w:t>1</w:t>
      </w:r>
      <w:r w:rsidRPr="00000A30">
        <w:rPr>
          <w:rFonts w:ascii="GHEA Grapalat" w:hAnsi="GHEA Grapalat" w:cs="Sylfaen"/>
          <w:b/>
          <w:sz w:val="20"/>
          <w:lang w:val="es-ES"/>
        </w:rPr>
        <w:t xml:space="preserve"> </w:t>
      </w:r>
      <w:r w:rsidR="00096865" w:rsidRPr="00000A30">
        <w:rPr>
          <w:rFonts w:ascii="GHEA Grapalat" w:hAnsi="GHEA Grapalat" w:cs="Sylfaen"/>
          <w:b/>
          <w:sz w:val="20"/>
          <w:lang w:val="ru-RU"/>
        </w:rPr>
        <w:t>ընթացակարգին</w:t>
      </w:r>
      <w:r w:rsidR="00096865" w:rsidRPr="00000A30">
        <w:rPr>
          <w:rFonts w:ascii="GHEA Grapalat" w:hAnsi="GHEA Grapalat" w:cs="Sylfaen"/>
          <w:b/>
          <w:sz w:val="20"/>
          <w:lang w:val="af-ZA"/>
        </w:rPr>
        <w:t xml:space="preserve"> </w:t>
      </w:r>
      <w:r w:rsidR="00096865" w:rsidRPr="00000A30">
        <w:rPr>
          <w:rFonts w:ascii="GHEA Grapalat" w:hAnsi="GHEA Grapalat" w:cs="Sylfaen"/>
          <w:b/>
          <w:sz w:val="20"/>
          <w:lang w:val="ru-RU"/>
        </w:rPr>
        <w:t>մասնակցելու</w:t>
      </w:r>
      <w:r w:rsidR="00096865" w:rsidRPr="00000A30">
        <w:rPr>
          <w:rFonts w:ascii="GHEA Grapalat" w:hAnsi="GHEA Grapalat" w:cs="Sylfaen"/>
          <w:b/>
          <w:sz w:val="20"/>
          <w:lang w:val="af-ZA"/>
        </w:rPr>
        <w:t xml:space="preserve"> </w:t>
      </w:r>
      <w:r w:rsidR="00096865" w:rsidRPr="00000A30">
        <w:rPr>
          <w:rFonts w:ascii="GHEA Grapalat" w:hAnsi="GHEA Grapalat" w:cs="Sylfaen"/>
          <w:b/>
          <w:sz w:val="20"/>
          <w:lang w:val="ru-RU"/>
        </w:rPr>
        <w:t>դիմում</w:t>
      </w:r>
      <w:r w:rsidR="00EF4630" w:rsidRPr="00000A30">
        <w:rPr>
          <w:rFonts w:ascii="GHEA Grapalat" w:hAnsi="GHEA Grapalat" w:cs="Sylfaen"/>
          <w:b/>
          <w:sz w:val="20"/>
          <w:lang w:val="es-ES"/>
        </w:rPr>
        <w:t>-</w:t>
      </w:r>
      <w:r w:rsidR="00EF4630" w:rsidRPr="00000A30">
        <w:rPr>
          <w:rFonts w:ascii="GHEA Grapalat" w:hAnsi="GHEA Grapalat" w:cs="Sylfaen"/>
          <w:b/>
          <w:sz w:val="20"/>
        </w:rPr>
        <w:t>հայտարարություն</w:t>
      </w:r>
      <w:r w:rsidR="00096865" w:rsidRPr="00000A30">
        <w:rPr>
          <w:rFonts w:ascii="GHEA Grapalat" w:hAnsi="GHEA Grapalat" w:cs="Sylfaen"/>
          <w:b/>
          <w:sz w:val="20"/>
          <w:lang w:val="af-ZA"/>
        </w:rPr>
        <w:t xml:space="preserve">` </w:t>
      </w:r>
      <w:r w:rsidR="006F49AA" w:rsidRPr="00000A30">
        <w:rPr>
          <w:rFonts w:ascii="GHEA Grapalat" w:hAnsi="GHEA Grapalat" w:cs="Sylfaen"/>
          <w:b/>
          <w:sz w:val="20"/>
          <w:lang w:val="af-ZA"/>
        </w:rPr>
        <w:t>համաձայն հ</w:t>
      </w:r>
      <w:r w:rsidR="00096865" w:rsidRPr="00000A30">
        <w:rPr>
          <w:rFonts w:ascii="GHEA Grapalat" w:hAnsi="GHEA Grapalat" w:cs="Sylfaen"/>
          <w:b/>
          <w:sz w:val="20"/>
          <w:lang w:val="ru-RU"/>
        </w:rPr>
        <w:t>ավելված</w:t>
      </w:r>
      <w:r w:rsidR="00096865" w:rsidRPr="00000A30">
        <w:rPr>
          <w:rFonts w:ascii="GHEA Grapalat" w:hAnsi="GHEA Grapalat" w:cs="Sylfaen"/>
          <w:b/>
          <w:sz w:val="20"/>
          <w:lang w:val="af-ZA"/>
        </w:rPr>
        <w:t xml:space="preserve"> N 1</w:t>
      </w:r>
      <w:r w:rsidR="006F49AA" w:rsidRPr="00000A30">
        <w:rPr>
          <w:rFonts w:ascii="GHEA Grapalat" w:hAnsi="GHEA Grapalat" w:cs="Sylfaen"/>
          <w:b/>
          <w:sz w:val="20"/>
          <w:lang w:val="af-ZA"/>
        </w:rPr>
        <w:t>-ի</w:t>
      </w:r>
      <w:r w:rsidR="00BC6807" w:rsidRPr="00000A30">
        <w:rPr>
          <w:rFonts w:ascii="GHEA Grapalat" w:hAnsi="GHEA Grapalat" w:cs="Sylfaen"/>
          <w:b/>
          <w:sz w:val="20"/>
          <w:lang w:val="es-ES"/>
        </w:rPr>
        <w:t>.</w:t>
      </w:r>
    </w:p>
    <w:p w:rsidR="00EF4630" w:rsidRPr="00000A30" w:rsidRDefault="00096865" w:rsidP="00EF4630">
      <w:pPr>
        <w:pStyle w:val="norm"/>
        <w:spacing w:line="276" w:lineRule="auto"/>
        <w:ind w:firstLine="567"/>
        <w:rPr>
          <w:rFonts w:ascii="GHEA Grapalat" w:hAnsi="GHEA Grapalat" w:cs="Sylfaen"/>
          <w:b/>
          <w:sz w:val="20"/>
          <w:szCs w:val="24"/>
          <w:lang w:val="af-ZA" w:eastAsia="en-US"/>
        </w:rPr>
      </w:pPr>
      <w:r w:rsidRPr="00000A30">
        <w:rPr>
          <w:rFonts w:ascii="GHEA Grapalat" w:hAnsi="GHEA Grapalat" w:cs="Sylfaen"/>
          <w:b/>
          <w:sz w:val="20"/>
          <w:lang w:val="af-ZA"/>
        </w:rPr>
        <w:t>2.</w:t>
      </w:r>
      <w:r w:rsidR="00180EE9" w:rsidRPr="00000A30">
        <w:rPr>
          <w:rFonts w:ascii="GHEA Grapalat" w:hAnsi="GHEA Grapalat" w:cs="Sylfaen"/>
          <w:b/>
          <w:sz w:val="20"/>
          <w:lang w:val="af-ZA"/>
        </w:rPr>
        <w:t>2</w:t>
      </w:r>
      <w:r w:rsidRPr="00000A30">
        <w:rPr>
          <w:rFonts w:ascii="GHEA Grapalat" w:hAnsi="GHEA Grapalat" w:cs="Sylfaen"/>
          <w:b/>
          <w:sz w:val="20"/>
          <w:lang w:val="af-ZA"/>
        </w:rPr>
        <w:t xml:space="preserve"> </w:t>
      </w:r>
      <w:r w:rsidR="00EF4630" w:rsidRPr="00000A30">
        <w:rPr>
          <w:rFonts w:ascii="GHEA Grapalat" w:hAnsi="GHEA Grapalat" w:cs="Sylfaen"/>
          <w:b/>
          <w:sz w:val="20"/>
          <w:szCs w:val="24"/>
          <w:lang w:eastAsia="en-US"/>
        </w:rPr>
        <w:t>գործակալության</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պայմանագրի</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պատճենը</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և</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դրա</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կողմ</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հանդիսացող</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անձի</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տվյալները</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եթե</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պայմանագիրն</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իրականացվելու</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է</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գործակալության</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միջոցով</w:t>
      </w:r>
      <w:r w:rsidR="00EF4630" w:rsidRPr="00000A30">
        <w:rPr>
          <w:rFonts w:ascii="GHEA Grapalat" w:hAnsi="GHEA Grapalat" w:cs="Sylfaen"/>
          <w:b/>
          <w:sz w:val="20"/>
          <w:szCs w:val="24"/>
          <w:lang w:val="af-ZA" w:eastAsia="en-US"/>
        </w:rPr>
        <w:t>.</w:t>
      </w:r>
    </w:p>
    <w:p w:rsidR="00EF4630" w:rsidRPr="00000A30" w:rsidRDefault="00EF4630" w:rsidP="00505AD4">
      <w:pPr>
        <w:pStyle w:val="norm"/>
        <w:spacing w:line="240" w:lineRule="auto"/>
        <w:ind w:firstLine="567"/>
        <w:rPr>
          <w:rFonts w:ascii="GHEA Grapalat" w:hAnsi="GHEA Grapalat" w:cs="Sylfaen"/>
          <w:b/>
          <w:color w:val="FFFFFF"/>
          <w:sz w:val="20"/>
          <w:szCs w:val="24"/>
          <w:lang w:val="af-ZA" w:eastAsia="en-US"/>
        </w:rPr>
      </w:pPr>
      <w:r w:rsidRPr="00000A30">
        <w:rPr>
          <w:rFonts w:ascii="GHEA Grapalat" w:hAnsi="GHEA Grapalat" w:cs="Sylfaen"/>
          <w:b/>
          <w:sz w:val="20"/>
          <w:szCs w:val="24"/>
          <w:lang w:val="af-ZA" w:eastAsia="en-US"/>
        </w:rPr>
        <w:t xml:space="preserve">2.3 </w:t>
      </w:r>
      <w:r w:rsidRPr="00000A30">
        <w:rPr>
          <w:rFonts w:ascii="GHEA Grapalat" w:hAnsi="GHEA Grapalat" w:cs="Sylfaen"/>
          <w:b/>
          <w:sz w:val="20"/>
          <w:szCs w:val="24"/>
          <w:lang w:eastAsia="en-US"/>
        </w:rPr>
        <w:t>համատեղ</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գործունեության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պայմանագիրը</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եթե</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մասնակիցները</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գնման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ընթացակարգին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մասնակցում</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են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համատեղ</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գործունեության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կարգով</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կոնսորցիումով</w:t>
      </w:r>
      <w:r w:rsidRPr="00000A30">
        <w:rPr>
          <w:rFonts w:ascii="GHEA Grapalat" w:hAnsi="GHEA Grapalat" w:cs="Sylfaen"/>
          <w:b/>
          <w:sz w:val="20"/>
          <w:szCs w:val="24"/>
          <w:lang w:val="af-ZA" w:eastAsia="en-US"/>
        </w:rPr>
        <w:t>).</w:t>
      </w:r>
      <w:r w:rsidR="0094544B" w:rsidRPr="00000A30">
        <w:rPr>
          <w:rFonts w:ascii="GHEA Grapalat" w:hAnsi="GHEA Grapalat" w:cs="Sylfaen"/>
          <w:b/>
          <w:sz w:val="20"/>
          <w:szCs w:val="24"/>
          <w:vertAlign w:val="superscript"/>
          <w:lang w:val="af-ZA" w:eastAsia="en-US"/>
        </w:rPr>
        <w:t>14</w:t>
      </w:r>
      <w:r w:rsidR="00E02338" w:rsidRPr="00000A30">
        <w:rPr>
          <w:rFonts w:ascii="GHEA Grapalat" w:hAnsi="GHEA Grapalat" w:cs="Sylfaen"/>
          <w:b/>
          <w:sz w:val="20"/>
          <w:szCs w:val="24"/>
          <w:lang w:val="af-ZA" w:eastAsia="en-US"/>
        </w:rPr>
        <w:t xml:space="preserve"> </w:t>
      </w:r>
      <w:r w:rsidR="00E02338" w:rsidRPr="00000A30">
        <w:rPr>
          <w:rFonts w:ascii="GHEA Grapalat" w:hAnsi="GHEA Grapalat" w:cs="Sylfaen"/>
          <w:b/>
          <w:color w:val="FFFFFF"/>
          <w:sz w:val="20"/>
          <w:szCs w:val="24"/>
          <w:lang w:val="af-ZA" w:eastAsia="en-US"/>
        </w:rPr>
        <w:t xml:space="preserve">  </w:t>
      </w:r>
      <w:r w:rsidRPr="00000A30">
        <w:rPr>
          <w:rStyle w:val="FootnoteReference"/>
          <w:rFonts w:ascii="GHEA Grapalat" w:hAnsi="GHEA Grapalat" w:cs="Sylfaen"/>
          <w:b/>
          <w:color w:val="FFFFFF"/>
          <w:sz w:val="20"/>
          <w:szCs w:val="24"/>
          <w:lang w:val="af-ZA" w:eastAsia="en-US"/>
        </w:rPr>
        <w:footnoteReference w:id="1"/>
      </w:r>
    </w:p>
    <w:p w:rsidR="002E11D1" w:rsidRPr="00000A30" w:rsidRDefault="00096865" w:rsidP="00EF3662">
      <w:pPr>
        <w:ind w:firstLine="567"/>
        <w:jc w:val="both"/>
        <w:rPr>
          <w:rFonts w:ascii="GHEA Grapalat" w:hAnsi="GHEA Grapalat" w:cs="Sylfaen"/>
          <w:b/>
          <w:sz w:val="20"/>
          <w:lang w:val="af-ZA"/>
        </w:rPr>
      </w:pPr>
      <w:r w:rsidRPr="00000A30">
        <w:rPr>
          <w:rFonts w:ascii="GHEA Grapalat" w:hAnsi="GHEA Grapalat" w:cs="Sylfaen"/>
          <w:b/>
          <w:sz w:val="20"/>
          <w:lang w:val="af-ZA"/>
        </w:rPr>
        <w:t>2.</w:t>
      </w:r>
      <w:r w:rsidR="00051035" w:rsidRPr="00000A30">
        <w:rPr>
          <w:rFonts w:ascii="GHEA Grapalat" w:hAnsi="GHEA Grapalat" w:cs="Sylfaen"/>
          <w:b/>
          <w:sz w:val="20"/>
          <w:lang w:val="hy-AM"/>
        </w:rPr>
        <w:t>4</w:t>
      </w:r>
      <w:r w:rsidR="00E02338" w:rsidRPr="00000A30">
        <w:rPr>
          <w:rFonts w:ascii="GHEA Grapalat" w:hAnsi="GHEA Grapalat" w:cs="Sylfaen"/>
          <w:b/>
          <w:sz w:val="20"/>
          <w:lang w:val="af-ZA"/>
        </w:rPr>
        <w:t xml:space="preserve"> </w:t>
      </w:r>
      <w:r w:rsidR="00E67BA7" w:rsidRPr="00000A30">
        <w:rPr>
          <w:rFonts w:ascii="GHEA Grapalat" w:hAnsi="GHEA Grapalat" w:cs="Sylfaen"/>
          <w:b/>
          <w:sz w:val="20"/>
          <w:lang w:val="hy-AM"/>
        </w:rPr>
        <w:t>գնային</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առաջարկ</w:t>
      </w:r>
      <w:r w:rsidR="00294FFF" w:rsidRPr="00000A30">
        <w:rPr>
          <w:rFonts w:ascii="GHEA Grapalat" w:hAnsi="GHEA Grapalat" w:cs="Sylfaen"/>
          <w:b/>
          <w:sz w:val="20"/>
          <w:lang w:val="af-ZA"/>
        </w:rPr>
        <w:t xml:space="preserve">` </w:t>
      </w:r>
      <w:r w:rsidR="00294FFF" w:rsidRPr="00000A30">
        <w:rPr>
          <w:rFonts w:ascii="GHEA Grapalat" w:hAnsi="GHEA Grapalat" w:cs="Sylfaen"/>
          <w:b/>
          <w:sz w:val="20"/>
          <w:lang w:val="hy-AM"/>
        </w:rPr>
        <w:t>համաձայն</w:t>
      </w:r>
      <w:r w:rsidR="00294FFF" w:rsidRPr="00000A30">
        <w:rPr>
          <w:rFonts w:ascii="GHEA Grapalat" w:hAnsi="GHEA Grapalat" w:cs="Sylfaen"/>
          <w:b/>
          <w:sz w:val="20"/>
          <w:lang w:val="af-ZA"/>
        </w:rPr>
        <w:t xml:space="preserve"> </w:t>
      </w:r>
      <w:r w:rsidR="00294FFF" w:rsidRPr="00000A30">
        <w:rPr>
          <w:rFonts w:ascii="GHEA Grapalat" w:hAnsi="GHEA Grapalat" w:cs="Sylfaen"/>
          <w:b/>
          <w:sz w:val="20"/>
          <w:lang w:val="hy-AM"/>
        </w:rPr>
        <w:t>հավելված</w:t>
      </w:r>
      <w:r w:rsidR="00294FFF" w:rsidRPr="00000A30">
        <w:rPr>
          <w:rFonts w:ascii="GHEA Grapalat" w:hAnsi="GHEA Grapalat" w:cs="Sylfaen"/>
          <w:b/>
          <w:sz w:val="20"/>
          <w:lang w:val="af-ZA"/>
        </w:rPr>
        <w:t xml:space="preserve"> N </w:t>
      </w:r>
      <w:r w:rsidR="004D557A" w:rsidRPr="00000A30">
        <w:rPr>
          <w:rFonts w:ascii="GHEA Grapalat" w:hAnsi="GHEA Grapalat" w:cs="Sylfaen"/>
          <w:b/>
          <w:sz w:val="20"/>
          <w:lang w:val="af-ZA"/>
        </w:rPr>
        <w:t>2</w:t>
      </w:r>
      <w:r w:rsidR="00294FFF" w:rsidRPr="00000A30">
        <w:rPr>
          <w:rFonts w:ascii="GHEA Grapalat" w:hAnsi="GHEA Grapalat" w:cs="Sylfaen"/>
          <w:b/>
          <w:sz w:val="20"/>
          <w:lang w:val="af-ZA"/>
        </w:rPr>
        <w:t>-</w:t>
      </w:r>
      <w:r w:rsidR="00294FFF" w:rsidRPr="00000A30">
        <w:rPr>
          <w:rFonts w:ascii="GHEA Grapalat" w:hAnsi="GHEA Grapalat" w:cs="Sylfaen"/>
          <w:b/>
          <w:sz w:val="20"/>
          <w:lang w:val="hy-AM"/>
        </w:rPr>
        <w:t>ի</w:t>
      </w:r>
      <w:r w:rsidR="00294FFF" w:rsidRPr="00000A30">
        <w:rPr>
          <w:rFonts w:ascii="GHEA Grapalat" w:hAnsi="GHEA Grapalat" w:cs="Sylfaen"/>
          <w:b/>
          <w:sz w:val="20"/>
          <w:lang w:val="af-ZA"/>
        </w:rPr>
        <w:t>: Գնային առաջարկը</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ներկայացվում</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է</w:t>
      </w:r>
      <w:r w:rsidR="00E67BA7" w:rsidRPr="00000A30">
        <w:rPr>
          <w:rFonts w:ascii="GHEA Grapalat" w:hAnsi="GHEA Grapalat" w:cs="Sylfaen"/>
          <w:b/>
          <w:sz w:val="20"/>
          <w:lang w:val="af-ZA"/>
        </w:rPr>
        <w:t xml:space="preserve"> </w:t>
      </w:r>
      <w:r w:rsidR="005A1D54" w:rsidRPr="00000A30">
        <w:rPr>
          <w:rFonts w:ascii="GHEA Grapalat" w:hAnsi="GHEA Grapalat" w:cs="Sylfaen"/>
          <w:b/>
          <w:sz w:val="20"/>
          <w:szCs w:val="20"/>
          <w:lang w:val="hy-AM"/>
        </w:rPr>
        <w:t xml:space="preserve">արժեք, </w:t>
      </w:r>
      <w:r w:rsidR="00842BB1" w:rsidRPr="00000A30">
        <w:rPr>
          <w:rFonts w:ascii="GHEA Grapalat" w:hAnsi="GHEA Grapalat" w:cs="Sylfaen"/>
          <w:b/>
          <w:sz w:val="20"/>
          <w:lang w:val="af-ZA"/>
        </w:rPr>
        <w:t xml:space="preserve">(ինքնարժեքի և կանխատեսվող շահույթի հանրագումարը) </w:t>
      </w:r>
      <w:r w:rsidR="00E67BA7" w:rsidRPr="00000A30">
        <w:rPr>
          <w:rFonts w:ascii="GHEA Grapalat" w:hAnsi="GHEA Grapalat" w:cs="Sylfaen"/>
          <w:b/>
          <w:sz w:val="20"/>
          <w:lang w:val="hy-AM"/>
        </w:rPr>
        <w:t>և</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ավելացված</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արժեքի</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հարկ</w:t>
      </w:r>
      <w:r w:rsidR="00E67BA7" w:rsidRPr="00000A30" w:rsidDel="001A1F55">
        <w:rPr>
          <w:rFonts w:ascii="GHEA Grapalat" w:hAnsi="GHEA Grapalat" w:cs="Sylfaen"/>
          <w:b/>
          <w:sz w:val="20"/>
          <w:lang w:val="af-ZA"/>
        </w:rPr>
        <w:t xml:space="preserve"> </w:t>
      </w:r>
      <w:r w:rsidR="00E67BA7" w:rsidRPr="00000A30">
        <w:rPr>
          <w:rFonts w:ascii="GHEA Grapalat" w:hAnsi="GHEA Grapalat" w:cs="Sylfaen"/>
          <w:b/>
          <w:sz w:val="20"/>
          <w:lang w:val="hy-AM"/>
        </w:rPr>
        <w:t>ընդհանրական</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բաղադրիչներից</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բաղկացած</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հաշվարկի</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ձևով։</w:t>
      </w:r>
      <w:r w:rsidR="00E67BA7" w:rsidRPr="00000A30">
        <w:rPr>
          <w:rFonts w:ascii="GHEA Grapalat" w:hAnsi="GHEA Grapalat" w:cs="Sylfaen"/>
          <w:b/>
          <w:sz w:val="20"/>
          <w:lang w:val="af-ZA"/>
        </w:rPr>
        <w:t xml:space="preserve"> </w:t>
      </w:r>
      <w:r w:rsidR="00B02990" w:rsidRPr="00000A30">
        <w:rPr>
          <w:rFonts w:ascii="GHEA Grapalat" w:hAnsi="GHEA Grapalat" w:cs="Sylfaen"/>
          <w:b/>
          <w:sz w:val="20"/>
        </w:rPr>
        <w:t>Ա</w:t>
      </w:r>
      <w:r w:rsidR="005A1D54" w:rsidRPr="00000A30">
        <w:rPr>
          <w:rFonts w:ascii="GHEA Grapalat" w:hAnsi="GHEA Grapalat" w:cs="Sylfaen"/>
          <w:b/>
          <w:sz w:val="20"/>
          <w:lang w:val="hy-AM"/>
        </w:rPr>
        <w:t>րժեքի</w:t>
      </w:r>
      <w:r w:rsidR="005A1D54" w:rsidRPr="00000A30">
        <w:rPr>
          <w:rFonts w:ascii="GHEA Grapalat" w:hAnsi="GHEA Grapalat" w:cs="Sylfaen"/>
          <w:b/>
          <w:sz w:val="20"/>
          <w:lang w:val="af-ZA"/>
        </w:rPr>
        <w:t xml:space="preserve"> </w:t>
      </w:r>
      <w:r w:rsidR="00E67BA7" w:rsidRPr="00000A30">
        <w:rPr>
          <w:rFonts w:ascii="GHEA Grapalat" w:hAnsi="GHEA Grapalat" w:cs="Sylfaen"/>
          <w:b/>
          <w:sz w:val="20"/>
          <w:lang w:val="ru-RU"/>
        </w:rPr>
        <w:t>բաղադրիչների</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հաշվարկ</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բացվածք</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կամ</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այլ</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մանրամասներ</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չեն</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պահանջվում</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և</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ներկայացվում</w:t>
      </w:r>
      <w:r w:rsidR="00AD2FAF" w:rsidRPr="00000A30">
        <w:rPr>
          <w:rFonts w:ascii="GHEA Grapalat" w:hAnsi="GHEA Grapalat" w:cs="Sylfaen"/>
          <w:b/>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051035" w:rsidRPr="00051035">
        <w:rPr>
          <w:rFonts w:ascii="GHEA Grapalat" w:hAnsi="GHEA Grapalat"/>
          <w:b/>
          <w:sz w:val="20"/>
          <w:szCs w:val="20"/>
          <w:lang w:val="hy-AM"/>
        </w:rPr>
        <w:t xml:space="preserve">1 </w:t>
      </w:r>
      <w:r w:rsidRPr="00051035">
        <w:rPr>
          <w:rFonts w:ascii="GHEA Grapalat" w:hAnsi="GHEA Grapalat"/>
          <w:b/>
          <w:sz w:val="20"/>
          <w:szCs w:val="20"/>
        </w:rPr>
        <w:t>օրինակ</w:t>
      </w:r>
      <w:r w:rsidRPr="00051035">
        <w:rPr>
          <w:rFonts w:ascii="GHEA Grapalat" w:hAnsi="GHEA Grapalat"/>
          <w:b/>
          <w:sz w:val="20"/>
          <w:szCs w:val="20"/>
          <w:lang w:val="es-ES"/>
        </w:rPr>
        <w:t xml:space="preserve"> </w:t>
      </w:r>
      <w:r w:rsidRPr="00051035">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00A30" w:rsidRDefault="00960BE9" w:rsidP="00960BE9">
      <w:pPr>
        <w:ind w:firstLine="720"/>
        <w:jc w:val="both"/>
        <w:rPr>
          <w:rFonts w:ascii="GHEA Grapalat" w:hAnsi="GHEA Grapalat"/>
          <w:b/>
          <w:sz w:val="20"/>
          <w:szCs w:val="20"/>
          <w:lang w:val="af-ZA"/>
        </w:rPr>
      </w:pPr>
      <w:r w:rsidRPr="00000A30">
        <w:rPr>
          <w:rFonts w:ascii="GHEA Grapalat" w:hAnsi="GHEA Grapalat"/>
          <w:b/>
          <w:sz w:val="20"/>
          <w:szCs w:val="20"/>
          <w:lang w:val="af-ZA"/>
        </w:rPr>
        <w:t xml:space="preserve">3.2 </w:t>
      </w:r>
      <w:r w:rsidRPr="00000A30">
        <w:rPr>
          <w:rFonts w:ascii="GHEA Grapalat" w:hAnsi="GHEA Grapalat" w:cs="Sylfaen"/>
          <w:b/>
          <w:sz w:val="20"/>
          <w:szCs w:val="20"/>
        </w:rPr>
        <w:t>Սույն</w:t>
      </w:r>
      <w:r w:rsidRPr="00000A30">
        <w:rPr>
          <w:rFonts w:ascii="GHEA Grapalat" w:hAnsi="GHEA Grapalat"/>
          <w:b/>
          <w:sz w:val="20"/>
          <w:szCs w:val="20"/>
          <w:lang w:val="af-ZA"/>
        </w:rPr>
        <w:t xml:space="preserve"> </w:t>
      </w:r>
      <w:r w:rsidRPr="00000A30">
        <w:rPr>
          <w:rFonts w:ascii="GHEA Grapalat" w:hAnsi="GHEA Grapalat"/>
          <w:b/>
          <w:sz w:val="20"/>
          <w:szCs w:val="20"/>
        </w:rPr>
        <w:t>հրահանգի</w:t>
      </w:r>
      <w:r w:rsidRPr="00000A30">
        <w:rPr>
          <w:rFonts w:ascii="GHEA Grapalat" w:hAnsi="GHEA Grapalat"/>
          <w:b/>
          <w:sz w:val="20"/>
          <w:szCs w:val="20"/>
          <w:lang w:val="af-ZA"/>
        </w:rPr>
        <w:t xml:space="preserve"> 3.1 </w:t>
      </w:r>
      <w:r w:rsidRPr="00000A30">
        <w:rPr>
          <w:rFonts w:ascii="GHEA Grapalat" w:hAnsi="GHEA Grapalat"/>
          <w:b/>
          <w:sz w:val="20"/>
          <w:szCs w:val="20"/>
        </w:rPr>
        <w:t>կետում</w:t>
      </w:r>
      <w:r w:rsidRPr="00000A30">
        <w:rPr>
          <w:rFonts w:ascii="GHEA Grapalat" w:hAnsi="GHEA Grapalat"/>
          <w:b/>
          <w:sz w:val="20"/>
          <w:szCs w:val="20"/>
          <w:lang w:val="af-ZA"/>
        </w:rPr>
        <w:t xml:space="preserve"> </w:t>
      </w:r>
      <w:r w:rsidRPr="00000A30">
        <w:rPr>
          <w:rFonts w:ascii="GHEA Grapalat" w:hAnsi="GHEA Grapalat" w:cs="Sylfaen"/>
          <w:b/>
          <w:sz w:val="20"/>
          <w:szCs w:val="20"/>
        </w:rPr>
        <w:t>նշված</w:t>
      </w:r>
      <w:r w:rsidRPr="00000A30">
        <w:rPr>
          <w:rFonts w:ascii="GHEA Grapalat" w:hAnsi="GHEA Grapalat"/>
          <w:b/>
          <w:sz w:val="20"/>
          <w:szCs w:val="20"/>
          <w:lang w:val="af-ZA"/>
        </w:rPr>
        <w:t xml:space="preserve"> </w:t>
      </w:r>
      <w:r w:rsidRPr="00000A30">
        <w:rPr>
          <w:rFonts w:ascii="GHEA Grapalat" w:hAnsi="GHEA Grapalat" w:cs="Sylfaen"/>
          <w:b/>
          <w:sz w:val="20"/>
          <w:szCs w:val="20"/>
        </w:rPr>
        <w:t>ծրարի</w:t>
      </w:r>
      <w:r w:rsidRPr="00000A30">
        <w:rPr>
          <w:rFonts w:ascii="GHEA Grapalat" w:hAnsi="GHEA Grapalat"/>
          <w:b/>
          <w:sz w:val="20"/>
          <w:szCs w:val="20"/>
          <w:lang w:val="af-ZA"/>
        </w:rPr>
        <w:t xml:space="preserve"> </w:t>
      </w:r>
      <w:r w:rsidRPr="00000A30">
        <w:rPr>
          <w:rFonts w:ascii="GHEA Grapalat" w:hAnsi="GHEA Grapalat" w:cs="Sylfaen"/>
          <w:b/>
          <w:sz w:val="20"/>
          <w:szCs w:val="20"/>
        </w:rPr>
        <w:t>վրա</w:t>
      </w:r>
      <w:r w:rsidRPr="00000A30">
        <w:rPr>
          <w:rFonts w:ascii="GHEA Grapalat" w:hAnsi="GHEA Grapalat"/>
          <w:b/>
          <w:sz w:val="20"/>
          <w:szCs w:val="20"/>
          <w:lang w:val="af-ZA"/>
        </w:rPr>
        <w:t xml:space="preserve"> </w:t>
      </w:r>
      <w:r w:rsidRPr="00000A30">
        <w:rPr>
          <w:rFonts w:ascii="GHEA Grapalat" w:hAnsi="GHEA Grapalat" w:cs="Sylfaen"/>
          <w:b/>
          <w:sz w:val="20"/>
          <w:szCs w:val="20"/>
        </w:rPr>
        <w:t>հայտը</w:t>
      </w:r>
      <w:r w:rsidRPr="00000A30">
        <w:rPr>
          <w:rFonts w:ascii="GHEA Grapalat" w:hAnsi="GHEA Grapalat"/>
          <w:b/>
          <w:sz w:val="20"/>
          <w:szCs w:val="20"/>
          <w:lang w:val="af-ZA"/>
        </w:rPr>
        <w:t xml:space="preserve"> </w:t>
      </w:r>
      <w:r w:rsidRPr="00000A30">
        <w:rPr>
          <w:rFonts w:ascii="GHEA Grapalat" w:hAnsi="GHEA Grapalat" w:cs="Sylfaen"/>
          <w:b/>
          <w:sz w:val="20"/>
          <w:szCs w:val="20"/>
        </w:rPr>
        <w:t>կազմելու</w:t>
      </w:r>
      <w:r w:rsidRPr="00000A30">
        <w:rPr>
          <w:rFonts w:ascii="GHEA Grapalat" w:hAnsi="GHEA Grapalat"/>
          <w:b/>
          <w:sz w:val="20"/>
          <w:szCs w:val="20"/>
          <w:lang w:val="af-ZA"/>
        </w:rPr>
        <w:t xml:space="preserve"> </w:t>
      </w:r>
      <w:r w:rsidRPr="00000A30">
        <w:rPr>
          <w:rFonts w:ascii="GHEA Grapalat" w:hAnsi="GHEA Grapalat" w:cs="Sylfaen"/>
          <w:b/>
          <w:sz w:val="20"/>
          <w:szCs w:val="20"/>
        </w:rPr>
        <w:t>լեզվով</w:t>
      </w:r>
      <w:r w:rsidRPr="00000A30">
        <w:rPr>
          <w:rFonts w:ascii="GHEA Grapalat" w:hAnsi="GHEA Grapalat"/>
          <w:b/>
          <w:sz w:val="20"/>
          <w:szCs w:val="20"/>
          <w:lang w:val="af-ZA"/>
        </w:rPr>
        <w:t xml:space="preserve"> </w:t>
      </w:r>
      <w:r w:rsidRPr="00000A30">
        <w:rPr>
          <w:rFonts w:ascii="GHEA Grapalat" w:hAnsi="GHEA Grapalat" w:cs="Sylfaen"/>
          <w:b/>
          <w:sz w:val="20"/>
          <w:szCs w:val="20"/>
        </w:rPr>
        <w:t>նշվում</w:t>
      </w:r>
      <w:r w:rsidRPr="00000A30">
        <w:rPr>
          <w:rFonts w:ascii="GHEA Grapalat" w:hAnsi="GHEA Grapalat"/>
          <w:b/>
          <w:sz w:val="20"/>
          <w:szCs w:val="20"/>
          <w:lang w:val="af-ZA"/>
        </w:rPr>
        <w:t xml:space="preserve"> </w:t>
      </w:r>
      <w:r w:rsidRPr="00000A30">
        <w:rPr>
          <w:rFonts w:ascii="GHEA Grapalat" w:hAnsi="GHEA Grapalat" w:cs="Sylfaen"/>
          <w:b/>
          <w:sz w:val="20"/>
          <w:szCs w:val="20"/>
        </w:rPr>
        <w:t>են</w:t>
      </w:r>
      <w:r w:rsidRPr="00000A30">
        <w:rPr>
          <w:rFonts w:ascii="GHEA Grapalat" w:hAnsi="GHEA Grapalat"/>
          <w:b/>
          <w:sz w:val="20"/>
          <w:szCs w:val="20"/>
          <w:lang w:val="af-ZA"/>
        </w:rPr>
        <w:t xml:space="preserve">` </w:t>
      </w:r>
    </w:p>
    <w:p w:rsidR="00960BE9" w:rsidRPr="00000A30" w:rsidRDefault="00960BE9" w:rsidP="00960BE9">
      <w:pPr>
        <w:ind w:firstLine="720"/>
        <w:rPr>
          <w:rFonts w:ascii="GHEA Grapalat" w:hAnsi="GHEA Grapalat"/>
          <w:b/>
          <w:sz w:val="20"/>
          <w:szCs w:val="20"/>
          <w:lang w:val="af-ZA"/>
        </w:rPr>
      </w:pPr>
      <w:r w:rsidRPr="00000A30">
        <w:rPr>
          <w:rFonts w:ascii="GHEA Grapalat" w:hAnsi="GHEA Grapalat"/>
          <w:b/>
          <w:sz w:val="20"/>
          <w:szCs w:val="20"/>
          <w:lang w:val="af-ZA"/>
        </w:rPr>
        <w:t xml:space="preserve">1) </w:t>
      </w:r>
      <w:r w:rsidRPr="00000A30">
        <w:rPr>
          <w:rFonts w:ascii="GHEA Grapalat" w:hAnsi="GHEA Grapalat"/>
          <w:b/>
          <w:sz w:val="20"/>
          <w:szCs w:val="20"/>
        </w:rPr>
        <w:t>պ</w:t>
      </w:r>
      <w:r w:rsidRPr="00000A30">
        <w:rPr>
          <w:rFonts w:ascii="GHEA Grapalat" w:hAnsi="GHEA Grapalat" w:cs="Sylfaen"/>
          <w:b/>
          <w:sz w:val="20"/>
          <w:szCs w:val="20"/>
        </w:rPr>
        <w:t>ատվիրատուի</w:t>
      </w:r>
      <w:r w:rsidRPr="00000A30">
        <w:rPr>
          <w:rFonts w:ascii="GHEA Grapalat" w:hAnsi="GHEA Grapalat"/>
          <w:b/>
          <w:sz w:val="20"/>
          <w:szCs w:val="20"/>
          <w:lang w:val="af-ZA"/>
        </w:rPr>
        <w:t xml:space="preserve"> </w:t>
      </w:r>
      <w:r w:rsidRPr="00000A30">
        <w:rPr>
          <w:rFonts w:ascii="GHEA Grapalat" w:hAnsi="GHEA Grapalat" w:cs="Sylfaen"/>
          <w:b/>
          <w:sz w:val="20"/>
          <w:szCs w:val="20"/>
        </w:rPr>
        <w:t>անվանումը</w:t>
      </w:r>
      <w:r w:rsidRPr="00000A30">
        <w:rPr>
          <w:rFonts w:ascii="GHEA Grapalat" w:hAnsi="GHEA Grapalat"/>
          <w:b/>
          <w:sz w:val="20"/>
          <w:szCs w:val="20"/>
          <w:lang w:val="af-ZA"/>
        </w:rPr>
        <w:t xml:space="preserve"> </w:t>
      </w:r>
      <w:r w:rsidRPr="00000A30">
        <w:rPr>
          <w:rFonts w:ascii="GHEA Grapalat" w:hAnsi="GHEA Grapalat" w:cs="Sylfaen"/>
          <w:b/>
          <w:sz w:val="20"/>
          <w:szCs w:val="20"/>
        </w:rPr>
        <w:t>և</w:t>
      </w:r>
      <w:r w:rsidRPr="00000A30">
        <w:rPr>
          <w:rFonts w:ascii="GHEA Grapalat" w:hAnsi="GHEA Grapalat"/>
          <w:b/>
          <w:sz w:val="20"/>
          <w:szCs w:val="20"/>
          <w:lang w:val="af-ZA"/>
        </w:rPr>
        <w:t xml:space="preserve"> </w:t>
      </w:r>
      <w:r w:rsidRPr="00000A30">
        <w:rPr>
          <w:rFonts w:ascii="GHEA Grapalat" w:hAnsi="GHEA Grapalat" w:cs="Sylfaen"/>
          <w:b/>
          <w:sz w:val="20"/>
          <w:szCs w:val="20"/>
        </w:rPr>
        <w:t>հայտի</w:t>
      </w:r>
      <w:r w:rsidRPr="00000A30">
        <w:rPr>
          <w:rFonts w:ascii="GHEA Grapalat" w:hAnsi="GHEA Grapalat"/>
          <w:b/>
          <w:sz w:val="20"/>
          <w:szCs w:val="20"/>
          <w:lang w:val="af-ZA"/>
        </w:rPr>
        <w:t xml:space="preserve"> </w:t>
      </w:r>
      <w:r w:rsidRPr="00000A30">
        <w:rPr>
          <w:rFonts w:ascii="GHEA Grapalat" w:hAnsi="GHEA Grapalat" w:cs="Sylfaen"/>
          <w:b/>
          <w:sz w:val="20"/>
          <w:szCs w:val="20"/>
        </w:rPr>
        <w:t>ներկայացման</w:t>
      </w:r>
      <w:r w:rsidRPr="00000A30">
        <w:rPr>
          <w:rFonts w:ascii="GHEA Grapalat" w:hAnsi="GHEA Grapalat"/>
          <w:b/>
          <w:sz w:val="20"/>
          <w:szCs w:val="20"/>
          <w:lang w:val="af-ZA"/>
        </w:rPr>
        <w:t xml:space="preserve"> </w:t>
      </w:r>
      <w:r w:rsidRPr="00000A30">
        <w:rPr>
          <w:rFonts w:ascii="GHEA Grapalat" w:hAnsi="GHEA Grapalat" w:cs="Sylfaen"/>
          <w:b/>
          <w:sz w:val="20"/>
          <w:szCs w:val="20"/>
        </w:rPr>
        <w:t>վայրը</w:t>
      </w:r>
      <w:r w:rsidRPr="00000A30">
        <w:rPr>
          <w:rFonts w:ascii="GHEA Grapalat" w:hAnsi="GHEA Grapalat"/>
          <w:b/>
          <w:sz w:val="20"/>
          <w:szCs w:val="20"/>
          <w:lang w:val="af-ZA"/>
        </w:rPr>
        <w:t xml:space="preserve"> (</w:t>
      </w:r>
      <w:r w:rsidRPr="00000A30">
        <w:rPr>
          <w:rFonts w:ascii="GHEA Grapalat" w:hAnsi="GHEA Grapalat" w:cs="Sylfaen"/>
          <w:b/>
          <w:sz w:val="20"/>
          <w:szCs w:val="20"/>
        </w:rPr>
        <w:t>հասցեն</w:t>
      </w:r>
      <w:r w:rsidRPr="00000A30">
        <w:rPr>
          <w:rFonts w:ascii="GHEA Grapalat" w:hAnsi="GHEA Grapalat"/>
          <w:b/>
          <w:sz w:val="20"/>
          <w:szCs w:val="20"/>
          <w:lang w:val="af-ZA"/>
        </w:rPr>
        <w:t>).</w:t>
      </w:r>
    </w:p>
    <w:p w:rsidR="00960BE9" w:rsidRPr="00000A30" w:rsidRDefault="00960BE9" w:rsidP="00960BE9">
      <w:pPr>
        <w:ind w:firstLine="720"/>
        <w:rPr>
          <w:rFonts w:ascii="GHEA Grapalat" w:hAnsi="GHEA Grapalat"/>
          <w:b/>
          <w:sz w:val="20"/>
          <w:szCs w:val="20"/>
          <w:lang w:val="af-ZA"/>
        </w:rPr>
      </w:pPr>
      <w:r w:rsidRPr="00000A30">
        <w:rPr>
          <w:rFonts w:ascii="GHEA Grapalat" w:hAnsi="GHEA Grapalat"/>
          <w:b/>
          <w:sz w:val="20"/>
          <w:szCs w:val="20"/>
          <w:lang w:val="af-ZA"/>
        </w:rPr>
        <w:t xml:space="preserve">2) </w:t>
      </w:r>
      <w:r w:rsidR="00D26727" w:rsidRPr="00000A30">
        <w:rPr>
          <w:rFonts w:ascii="GHEA Grapalat" w:hAnsi="GHEA Grapalat"/>
          <w:b/>
          <w:sz w:val="20"/>
          <w:szCs w:val="20"/>
        </w:rPr>
        <w:t>ընթացակարգի</w:t>
      </w:r>
      <w:r w:rsidRPr="00000A30">
        <w:rPr>
          <w:rFonts w:ascii="GHEA Grapalat" w:hAnsi="GHEA Grapalat" w:cs="Sylfaen"/>
          <w:b/>
          <w:sz w:val="20"/>
          <w:szCs w:val="20"/>
          <w:lang w:val="af-ZA"/>
        </w:rPr>
        <w:t xml:space="preserve"> </w:t>
      </w:r>
      <w:r w:rsidRPr="00000A30">
        <w:rPr>
          <w:rFonts w:ascii="GHEA Grapalat" w:hAnsi="GHEA Grapalat" w:cs="Sylfaen"/>
          <w:b/>
          <w:sz w:val="20"/>
          <w:szCs w:val="20"/>
        </w:rPr>
        <w:t>ծածկագիրը</w:t>
      </w:r>
      <w:r w:rsidRPr="00000A30">
        <w:rPr>
          <w:rFonts w:ascii="GHEA Grapalat" w:hAnsi="GHEA Grapalat"/>
          <w:b/>
          <w:sz w:val="20"/>
          <w:szCs w:val="20"/>
          <w:lang w:val="af-ZA"/>
        </w:rPr>
        <w:t>.</w:t>
      </w:r>
    </w:p>
    <w:p w:rsidR="00960BE9" w:rsidRPr="00000A30" w:rsidRDefault="00960BE9" w:rsidP="00960BE9">
      <w:pPr>
        <w:ind w:firstLine="720"/>
        <w:rPr>
          <w:rFonts w:ascii="GHEA Grapalat" w:hAnsi="GHEA Grapalat"/>
          <w:b/>
          <w:sz w:val="20"/>
          <w:szCs w:val="20"/>
          <w:lang w:val="af-ZA"/>
        </w:rPr>
      </w:pPr>
      <w:r w:rsidRPr="00000A30">
        <w:rPr>
          <w:rFonts w:ascii="GHEA Grapalat" w:hAnsi="GHEA Grapalat"/>
          <w:b/>
          <w:sz w:val="20"/>
          <w:szCs w:val="20"/>
          <w:lang w:val="af-ZA"/>
        </w:rPr>
        <w:t>3) «</w:t>
      </w:r>
      <w:r w:rsidRPr="00000A30">
        <w:rPr>
          <w:rFonts w:ascii="GHEA Grapalat" w:hAnsi="GHEA Grapalat" w:cs="Sylfaen"/>
          <w:b/>
          <w:sz w:val="20"/>
          <w:szCs w:val="20"/>
        </w:rPr>
        <w:t>չբացել</w:t>
      </w:r>
      <w:r w:rsidRPr="00000A30">
        <w:rPr>
          <w:rFonts w:ascii="GHEA Grapalat" w:hAnsi="GHEA Grapalat"/>
          <w:b/>
          <w:sz w:val="20"/>
          <w:szCs w:val="20"/>
          <w:lang w:val="af-ZA"/>
        </w:rPr>
        <w:t xml:space="preserve"> </w:t>
      </w:r>
      <w:r w:rsidRPr="00000A30">
        <w:rPr>
          <w:rFonts w:ascii="GHEA Grapalat" w:hAnsi="GHEA Grapalat" w:cs="Sylfaen"/>
          <w:b/>
          <w:sz w:val="20"/>
          <w:szCs w:val="20"/>
        </w:rPr>
        <w:t>մինչև</w:t>
      </w:r>
      <w:r w:rsidRPr="00000A30">
        <w:rPr>
          <w:rFonts w:ascii="GHEA Grapalat" w:hAnsi="GHEA Grapalat"/>
          <w:b/>
          <w:sz w:val="20"/>
          <w:szCs w:val="20"/>
          <w:lang w:val="af-ZA"/>
        </w:rPr>
        <w:t xml:space="preserve"> </w:t>
      </w:r>
      <w:r w:rsidRPr="00000A30">
        <w:rPr>
          <w:rFonts w:ascii="GHEA Grapalat" w:hAnsi="GHEA Grapalat" w:cs="Sylfaen"/>
          <w:b/>
          <w:sz w:val="20"/>
          <w:szCs w:val="20"/>
        </w:rPr>
        <w:t>հայտերի</w:t>
      </w:r>
      <w:r w:rsidRPr="00000A30">
        <w:rPr>
          <w:rFonts w:ascii="GHEA Grapalat" w:hAnsi="GHEA Grapalat"/>
          <w:b/>
          <w:sz w:val="20"/>
          <w:szCs w:val="20"/>
          <w:lang w:val="af-ZA"/>
        </w:rPr>
        <w:t xml:space="preserve"> </w:t>
      </w:r>
      <w:r w:rsidRPr="00000A30">
        <w:rPr>
          <w:rFonts w:ascii="GHEA Grapalat" w:hAnsi="GHEA Grapalat" w:cs="Sylfaen"/>
          <w:b/>
          <w:sz w:val="20"/>
          <w:szCs w:val="20"/>
        </w:rPr>
        <w:t>բացման</w:t>
      </w:r>
      <w:r w:rsidRPr="00000A30">
        <w:rPr>
          <w:rFonts w:ascii="GHEA Grapalat" w:hAnsi="GHEA Grapalat"/>
          <w:b/>
          <w:sz w:val="20"/>
          <w:szCs w:val="20"/>
          <w:lang w:val="af-ZA"/>
        </w:rPr>
        <w:t xml:space="preserve"> </w:t>
      </w:r>
      <w:r w:rsidRPr="00000A30">
        <w:rPr>
          <w:rFonts w:ascii="GHEA Grapalat" w:hAnsi="GHEA Grapalat" w:cs="Sylfaen"/>
          <w:b/>
          <w:sz w:val="20"/>
          <w:szCs w:val="20"/>
        </w:rPr>
        <w:t>նիստը</w:t>
      </w:r>
      <w:r w:rsidRPr="00000A30">
        <w:rPr>
          <w:rFonts w:ascii="GHEA Grapalat" w:hAnsi="GHEA Grapalat"/>
          <w:b/>
          <w:sz w:val="20"/>
          <w:szCs w:val="20"/>
          <w:lang w:val="af-ZA"/>
        </w:rPr>
        <w:t xml:space="preserve">» </w:t>
      </w:r>
      <w:r w:rsidRPr="00000A30">
        <w:rPr>
          <w:rFonts w:ascii="GHEA Grapalat" w:hAnsi="GHEA Grapalat" w:cs="Sylfaen"/>
          <w:b/>
          <w:sz w:val="20"/>
          <w:szCs w:val="20"/>
        </w:rPr>
        <w:t>բառերը</w:t>
      </w:r>
      <w:r w:rsidRPr="00000A30">
        <w:rPr>
          <w:rFonts w:ascii="GHEA Grapalat" w:hAnsi="GHEA Grapalat"/>
          <w:b/>
          <w:sz w:val="20"/>
          <w:szCs w:val="20"/>
          <w:lang w:val="af-ZA"/>
        </w:rPr>
        <w:t>.</w:t>
      </w:r>
    </w:p>
    <w:p w:rsidR="00960BE9" w:rsidRPr="00000A30" w:rsidRDefault="00960BE9" w:rsidP="00960BE9">
      <w:pPr>
        <w:ind w:firstLine="720"/>
        <w:rPr>
          <w:rFonts w:ascii="GHEA Grapalat" w:hAnsi="GHEA Grapalat"/>
          <w:b/>
          <w:sz w:val="20"/>
          <w:szCs w:val="20"/>
          <w:lang w:val="af-ZA"/>
        </w:rPr>
      </w:pPr>
      <w:r w:rsidRPr="00000A30">
        <w:rPr>
          <w:rFonts w:ascii="GHEA Grapalat" w:hAnsi="GHEA Grapalat"/>
          <w:b/>
          <w:sz w:val="20"/>
          <w:szCs w:val="20"/>
          <w:lang w:val="af-ZA"/>
        </w:rPr>
        <w:t xml:space="preserve">4) </w:t>
      </w:r>
      <w:r w:rsidRPr="00000A30">
        <w:rPr>
          <w:rFonts w:ascii="GHEA Grapalat" w:hAnsi="GHEA Grapalat"/>
          <w:b/>
          <w:sz w:val="20"/>
          <w:szCs w:val="20"/>
        </w:rPr>
        <w:t>մ</w:t>
      </w:r>
      <w:r w:rsidRPr="00000A30">
        <w:rPr>
          <w:rFonts w:ascii="GHEA Grapalat" w:hAnsi="GHEA Grapalat" w:cs="Sylfaen"/>
          <w:b/>
          <w:sz w:val="20"/>
          <w:szCs w:val="20"/>
        </w:rPr>
        <w:t>ասնակցի</w:t>
      </w:r>
      <w:r w:rsidRPr="00000A30">
        <w:rPr>
          <w:rFonts w:ascii="GHEA Grapalat" w:hAnsi="GHEA Grapalat"/>
          <w:b/>
          <w:sz w:val="20"/>
          <w:szCs w:val="20"/>
          <w:lang w:val="af-ZA"/>
        </w:rPr>
        <w:t xml:space="preserve"> </w:t>
      </w:r>
      <w:r w:rsidRPr="00000A30">
        <w:rPr>
          <w:rFonts w:ascii="GHEA Grapalat" w:hAnsi="GHEA Grapalat" w:cs="Sylfaen"/>
          <w:b/>
          <w:sz w:val="20"/>
          <w:szCs w:val="20"/>
        </w:rPr>
        <w:t>անվանումը</w:t>
      </w:r>
      <w:r w:rsidRPr="00000A30">
        <w:rPr>
          <w:rFonts w:ascii="GHEA Grapalat" w:hAnsi="GHEA Grapalat"/>
          <w:b/>
          <w:sz w:val="20"/>
          <w:szCs w:val="20"/>
          <w:lang w:val="af-ZA"/>
        </w:rPr>
        <w:t xml:space="preserve"> (</w:t>
      </w:r>
      <w:r w:rsidRPr="00000A30">
        <w:rPr>
          <w:rFonts w:ascii="GHEA Grapalat" w:hAnsi="GHEA Grapalat" w:cs="Sylfaen"/>
          <w:b/>
          <w:sz w:val="20"/>
          <w:szCs w:val="20"/>
        </w:rPr>
        <w:t>անունը</w:t>
      </w:r>
      <w:r w:rsidRPr="00000A30">
        <w:rPr>
          <w:rFonts w:ascii="GHEA Grapalat" w:hAnsi="GHEA Grapalat"/>
          <w:b/>
          <w:sz w:val="20"/>
          <w:szCs w:val="20"/>
          <w:lang w:val="af-ZA"/>
        </w:rPr>
        <w:t xml:space="preserve">), </w:t>
      </w:r>
      <w:r w:rsidRPr="00000A30">
        <w:rPr>
          <w:rFonts w:ascii="GHEA Grapalat" w:hAnsi="GHEA Grapalat" w:cs="Sylfaen"/>
          <w:b/>
          <w:sz w:val="20"/>
          <w:szCs w:val="20"/>
        </w:rPr>
        <w:t>գտնվելու</w:t>
      </w:r>
      <w:r w:rsidRPr="00000A30">
        <w:rPr>
          <w:rFonts w:ascii="GHEA Grapalat" w:hAnsi="GHEA Grapalat"/>
          <w:b/>
          <w:sz w:val="20"/>
          <w:szCs w:val="20"/>
          <w:lang w:val="af-ZA"/>
        </w:rPr>
        <w:t xml:space="preserve"> </w:t>
      </w:r>
      <w:r w:rsidRPr="00000A30">
        <w:rPr>
          <w:rFonts w:ascii="GHEA Grapalat" w:hAnsi="GHEA Grapalat" w:cs="Sylfaen"/>
          <w:b/>
          <w:sz w:val="20"/>
          <w:szCs w:val="20"/>
        </w:rPr>
        <w:t>վայրը</w:t>
      </w:r>
      <w:r w:rsidRPr="00000A30">
        <w:rPr>
          <w:rFonts w:ascii="GHEA Grapalat" w:hAnsi="GHEA Grapalat"/>
          <w:b/>
          <w:sz w:val="20"/>
          <w:szCs w:val="20"/>
          <w:lang w:val="af-ZA"/>
        </w:rPr>
        <w:t xml:space="preserve"> </w:t>
      </w:r>
      <w:r w:rsidRPr="00000A30">
        <w:rPr>
          <w:rFonts w:ascii="GHEA Grapalat" w:hAnsi="GHEA Grapalat" w:cs="Sylfaen"/>
          <w:b/>
          <w:sz w:val="20"/>
          <w:szCs w:val="20"/>
        </w:rPr>
        <w:t>և</w:t>
      </w:r>
      <w:r w:rsidRPr="00000A30">
        <w:rPr>
          <w:rFonts w:ascii="GHEA Grapalat" w:hAnsi="GHEA Grapalat"/>
          <w:b/>
          <w:sz w:val="20"/>
          <w:szCs w:val="20"/>
          <w:lang w:val="af-ZA"/>
        </w:rPr>
        <w:t xml:space="preserve"> </w:t>
      </w:r>
      <w:r w:rsidRPr="00000A30">
        <w:rPr>
          <w:rFonts w:ascii="GHEA Grapalat" w:hAnsi="GHEA Grapalat" w:cs="Sylfaen"/>
          <w:b/>
          <w:sz w:val="20"/>
          <w:szCs w:val="20"/>
        </w:rPr>
        <w:t>հեռախոսահամարը</w:t>
      </w:r>
      <w:r w:rsidRPr="00000A30">
        <w:rPr>
          <w:rFonts w:ascii="GHEA Grapalat" w:hAnsi="GHEA Grapalat"/>
          <w:b/>
          <w:sz w:val="20"/>
          <w:szCs w:val="20"/>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051035" w:rsidRDefault="00051035">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p>
    <w:p w:rsidR="00647F1E" w:rsidRPr="00712340" w:rsidRDefault="00647F1E" w:rsidP="00647F1E">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E23569">
        <w:rPr>
          <w:rFonts w:ascii="GHEA Grapalat" w:hAnsi="GHEA Grapalat"/>
          <w:b/>
          <w:color w:val="000000"/>
          <w:lang w:val="hy-AM"/>
        </w:rPr>
        <w:t>ԳՀԾՁԲ-ՀՎԿԱԿ-2022-95</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647F1E" w:rsidRPr="00712340" w:rsidRDefault="00647F1E" w:rsidP="00647F1E">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pStyle w:val="BodyTextIndent3"/>
        <w:spacing w:line="240" w:lineRule="auto"/>
        <w:jc w:val="right"/>
        <w:rPr>
          <w:rFonts w:ascii="GHEA Grapalat" w:hAnsi="GHEA Grapalat" w:cs="Arial"/>
          <w:b/>
          <w:lang w:val="es-ES"/>
        </w:rPr>
      </w:pPr>
    </w:p>
    <w:p w:rsidR="00B2572B" w:rsidRPr="00064ADD" w:rsidRDefault="00B2572B" w:rsidP="00EF3662">
      <w:pPr>
        <w:jc w:val="center"/>
        <w:rPr>
          <w:rFonts w:ascii="GHEA Grapalat" w:hAnsi="GHEA Grapalat" w:cs="Sylfaen"/>
          <w:b/>
          <w:lang w:val="es-ES"/>
        </w:rPr>
      </w:pPr>
    </w:p>
    <w:p w:rsidR="00B2572B" w:rsidRPr="003B6898"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B6898"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գնաման հարցման</w:t>
      </w:r>
      <w:r w:rsidRPr="00064ADD">
        <w:rPr>
          <w:rFonts w:ascii="GHEA Grapalat" w:hAnsi="GHEA Grapalat" w:cs="Sylfaen"/>
          <w:color w:val="auto"/>
          <w:sz w:val="24"/>
          <w:szCs w:val="24"/>
          <w:lang w:val="es-ES"/>
        </w:rPr>
        <w:t xml:space="preserve"> </w:t>
      </w:r>
      <w:r w:rsidR="00B2572B" w:rsidRPr="00064ADD">
        <w:rPr>
          <w:rFonts w:ascii="GHEA Grapalat" w:hAnsi="GHEA Grapalat" w:cs="Sylfaen"/>
          <w:color w:val="auto"/>
          <w:sz w:val="24"/>
          <w:szCs w:val="24"/>
          <w:lang w:val="es-ES"/>
        </w:rPr>
        <w:t>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3B6898" w:rsidP="00EF3662">
      <w:pPr>
        <w:jc w:val="both"/>
        <w:rPr>
          <w:rFonts w:ascii="GHEA Grapalat" w:hAnsi="GHEA Grapalat"/>
          <w:sz w:val="22"/>
          <w:szCs w:val="22"/>
          <w:u w:val="single"/>
          <w:lang w:val="es-ES"/>
        </w:rPr>
      </w:pPr>
      <w:r w:rsidRPr="001F3811">
        <w:rPr>
          <w:rFonts w:ascii="GHEA Grapalat" w:hAnsi="GHEA Grapalat"/>
          <w:sz w:val="20"/>
          <w:szCs w:val="20"/>
          <w:lang w:val="hy-AM"/>
        </w:rPr>
        <w:t xml:space="preserve">ԱՆ «ՀՎԿ ԱԶԳԱՅԻՆ ԿԵՆՏՐՈՆ» </w:t>
      </w:r>
      <w:r w:rsidRPr="00CF151C">
        <w:rPr>
          <w:rFonts w:ascii="GHEA Grapalat" w:hAnsi="GHEA Grapalat"/>
          <w:sz w:val="20"/>
          <w:szCs w:val="20"/>
          <w:lang w:val="hy-AM"/>
        </w:rPr>
        <w:t>ՊՈԱԿ</w:t>
      </w:r>
      <w:r w:rsidRPr="00CF151C">
        <w:rPr>
          <w:rFonts w:ascii="GHEA Grapalat" w:hAnsi="GHEA Grapalat"/>
          <w:sz w:val="20"/>
          <w:szCs w:val="20"/>
          <w:lang w:val="es-ES"/>
        </w:rPr>
        <w:t>-</w:t>
      </w:r>
      <w:r w:rsidR="00B2572B" w:rsidRPr="00064ADD">
        <w:rPr>
          <w:rFonts w:ascii="GHEA Grapalat" w:hAnsi="GHEA Grapalat" w:cs="Sylfaen"/>
          <w:sz w:val="20"/>
          <w:szCs w:val="20"/>
          <w:lang w:val="es-ES"/>
        </w:rPr>
        <w:t>ի կողմից</w:t>
      </w:r>
      <w:r w:rsidR="00B2572B" w:rsidRPr="00064ADD">
        <w:rPr>
          <w:rFonts w:ascii="GHEA Grapalat" w:hAnsi="GHEA Grapalat"/>
          <w:sz w:val="22"/>
          <w:szCs w:val="22"/>
          <w:u w:val="single"/>
          <w:lang w:val="es-ES"/>
        </w:rPr>
        <w:t xml:space="preserve"> </w:t>
      </w:r>
      <w:r w:rsidRPr="00E33152">
        <w:rPr>
          <w:rFonts w:ascii="GHEA Grapalat" w:hAnsi="GHEA Grapalat"/>
          <w:b/>
          <w:color w:val="000000"/>
          <w:sz w:val="20"/>
          <w:szCs w:val="20"/>
          <w:lang w:val="hy-AM"/>
        </w:rPr>
        <w:t>«</w:t>
      </w:r>
      <w:r w:rsidR="00E23569">
        <w:rPr>
          <w:rFonts w:ascii="GHEA Grapalat" w:hAnsi="GHEA Grapalat"/>
          <w:b/>
          <w:color w:val="000000"/>
          <w:sz w:val="20"/>
          <w:szCs w:val="20"/>
          <w:lang w:val="hy-AM"/>
        </w:rPr>
        <w:t>ԳՀԾՁԲ-ՀՎԿԱԿ-2022-95</w:t>
      </w:r>
      <w:r w:rsidRPr="00E33152">
        <w:rPr>
          <w:rFonts w:ascii="GHEA Grapalat" w:hAnsi="GHEA Grapalat"/>
          <w:b/>
          <w:color w:val="000000"/>
          <w:sz w:val="20"/>
          <w:szCs w:val="20"/>
          <w:lang w:val="hy-AM"/>
        </w:rPr>
        <w:t>»</w:t>
      </w:r>
      <w:r>
        <w:rPr>
          <w:rFonts w:ascii="GHEA Grapalat" w:hAnsi="GHEA Grapalat"/>
          <w:b/>
          <w:color w:val="000000"/>
          <w:lang w:val="hy-AM"/>
        </w:rPr>
        <w:t xml:space="preserve"> </w:t>
      </w:r>
      <w:r w:rsidR="00B2572B" w:rsidRPr="00064ADD">
        <w:rPr>
          <w:rFonts w:ascii="GHEA Grapalat" w:hAnsi="GHEA Grapalat" w:cs="Sylfaen"/>
          <w:sz w:val="20"/>
          <w:szCs w:val="20"/>
          <w:lang w:val="es-ES"/>
        </w:rPr>
        <w:t>ծածկագրով հայտարարված</w:t>
      </w:r>
    </w:p>
    <w:p w:rsidR="00B2572B" w:rsidRPr="00064ADD" w:rsidRDefault="003B6898"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3B6898" w:rsidRPr="00E33152">
        <w:rPr>
          <w:rFonts w:ascii="GHEA Grapalat" w:hAnsi="GHEA Grapalat"/>
          <w:b/>
          <w:color w:val="000000"/>
          <w:sz w:val="20"/>
          <w:szCs w:val="20"/>
          <w:lang w:val="hy-AM"/>
        </w:rPr>
        <w:t>«</w:t>
      </w:r>
      <w:r w:rsidR="00E23569">
        <w:rPr>
          <w:rFonts w:ascii="GHEA Grapalat" w:hAnsi="GHEA Grapalat"/>
          <w:b/>
          <w:color w:val="000000"/>
          <w:sz w:val="20"/>
          <w:szCs w:val="20"/>
          <w:lang w:val="hy-AM"/>
        </w:rPr>
        <w:t>ԳՀԾՁԲ-ՀՎԿԱԿ-2022-95</w:t>
      </w:r>
      <w:r w:rsidR="003B6898" w:rsidRPr="00E33152">
        <w:rPr>
          <w:rFonts w:ascii="GHEA Grapalat" w:hAnsi="GHEA Grapalat"/>
          <w:b/>
          <w:color w:val="000000"/>
          <w:sz w:val="20"/>
          <w:szCs w:val="20"/>
          <w:lang w:val="hy-AM"/>
        </w:rPr>
        <w:t>»</w:t>
      </w:r>
      <w:r w:rsidR="003B6898">
        <w:rPr>
          <w:rFonts w:ascii="GHEA Grapalat" w:hAnsi="GHEA Grapalat"/>
          <w:b/>
          <w:color w:val="000000"/>
          <w:lang w:val="hy-AM"/>
        </w:rPr>
        <w:t xml:space="preserve"> </w:t>
      </w:r>
      <w:r w:rsidR="003B6898">
        <w:rPr>
          <w:rFonts w:ascii="GHEA Grapalat" w:hAnsi="GHEA Grapalat" w:cs="Arial"/>
          <w:sz w:val="20"/>
          <w:szCs w:val="20"/>
          <w:lang w:val="es-ES"/>
        </w:rPr>
        <w:t xml:space="preserve">ծածկագրով </w:t>
      </w:r>
      <w:r w:rsidR="003B6898">
        <w:rPr>
          <w:rFonts w:ascii="GHEA Grapalat" w:hAnsi="GHEA Grapalat" w:cs="Arial"/>
          <w:sz w:val="20"/>
          <w:szCs w:val="20"/>
          <w:lang w:val="hy-AM"/>
        </w:rPr>
        <w:t xml:space="preserve">գնանշման հարցման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3B6898" w:rsidRPr="00E33152">
        <w:rPr>
          <w:rFonts w:ascii="GHEA Grapalat" w:hAnsi="GHEA Grapalat"/>
          <w:b/>
          <w:color w:val="000000"/>
          <w:sz w:val="20"/>
          <w:szCs w:val="20"/>
          <w:lang w:val="hy-AM"/>
        </w:rPr>
        <w:t>«</w:t>
      </w:r>
      <w:r w:rsidR="00E23569">
        <w:rPr>
          <w:rFonts w:ascii="GHEA Grapalat" w:hAnsi="GHEA Grapalat"/>
          <w:b/>
          <w:color w:val="000000"/>
          <w:sz w:val="20"/>
          <w:szCs w:val="20"/>
          <w:lang w:val="hy-AM"/>
        </w:rPr>
        <w:t>ԳՀԾՁԲ-ՀՎԿԱԿ-2022-95</w:t>
      </w:r>
      <w:r w:rsidR="003B6898" w:rsidRPr="00E33152">
        <w:rPr>
          <w:rFonts w:ascii="GHEA Grapalat" w:hAnsi="GHEA Grapalat"/>
          <w:b/>
          <w:color w:val="000000"/>
          <w:sz w:val="20"/>
          <w:szCs w:val="20"/>
          <w:lang w:val="hy-AM"/>
        </w:rPr>
        <w:t>»</w:t>
      </w:r>
      <w:r w:rsidR="003B6898">
        <w:rPr>
          <w:rFonts w:ascii="GHEA Grapalat" w:hAnsi="GHEA Grapalat"/>
          <w:b/>
          <w:color w:val="000000"/>
          <w:lang w:val="hy-AM"/>
        </w:rPr>
        <w:t xml:space="preserve"> </w:t>
      </w:r>
      <w:r w:rsidR="006C3873" w:rsidRPr="00B864E3">
        <w:rPr>
          <w:rFonts w:ascii="GHEA Grapalat" w:hAnsi="GHEA Grapalat" w:cs="Arial"/>
          <w:sz w:val="20"/>
          <w:szCs w:val="20"/>
          <w:lang w:val="es-ES"/>
        </w:rPr>
        <w:t xml:space="preserve">ծածկագրով </w:t>
      </w:r>
      <w:r w:rsidR="003B6898">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FootnoteReference"/>
          <w:rFonts w:ascii="GHEA Grapalat" w:hAnsi="GHEA Grapalat" w:cs="Arial"/>
          <w:color w:val="FFFFFF"/>
          <w:sz w:val="20"/>
          <w:lang w:val="hy-AM"/>
        </w:rPr>
        <w:footnoteReference w:id="2"/>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BodyTextIndent3"/>
        <w:spacing w:line="240" w:lineRule="auto"/>
        <w:jc w:val="right"/>
        <w:rPr>
          <w:rFonts w:ascii="GHEA Grapalat" w:hAnsi="GHEA Grapalat"/>
          <w:b/>
          <w:lang w:val="hy-AM"/>
        </w:rPr>
      </w:pPr>
    </w:p>
    <w:p w:rsidR="00B2572B" w:rsidRPr="00064ADD" w:rsidRDefault="00B2572B" w:rsidP="00EF3662">
      <w:pPr>
        <w:pStyle w:val="BodyTextIndent3"/>
        <w:spacing w:line="240" w:lineRule="auto"/>
        <w:jc w:val="right"/>
        <w:rPr>
          <w:rFonts w:ascii="GHEA Grapalat" w:hAnsi="GHEA Grapalat"/>
          <w:b/>
          <w:lang w:val="hy-AM"/>
        </w:rPr>
      </w:pPr>
    </w:p>
    <w:p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A024C1" w:rsidRPr="00712340" w:rsidRDefault="00A024C1" w:rsidP="00A024C1">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E23569">
        <w:rPr>
          <w:rFonts w:ascii="GHEA Grapalat" w:hAnsi="GHEA Grapalat"/>
          <w:b/>
          <w:color w:val="000000"/>
          <w:lang w:val="hy-AM"/>
        </w:rPr>
        <w:t>ԳՀԾՁԲ-ՀՎԿԱԿ-2022-95</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A024C1" w:rsidRPr="00712340" w:rsidRDefault="00A024C1" w:rsidP="00A024C1">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A024C1"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r w:rsidR="002976FA">
        <w:rPr>
          <w:rFonts w:ascii="GHEA Grapalat" w:hAnsi="GHEA Grapalat"/>
          <w:b/>
          <w:sz w:val="20"/>
          <w:lang w:val="hy-AM"/>
        </w:rPr>
        <w:t>*</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A024C1">
        <w:rPr>
          <w:rFonts w:ascii="GHEA Grapalat" w:hAnsi="GHEA Grapalat" w:cs="Arial"/>
          <w:sz w:val="20"/>
          <w:szCs w:val="20"/>
          <w:lang w:val="es-ES"/>
        </w:rPr>
        <w:t xml:space="preserve">Ուսումնասիրելով </w:t>
      </w:r>
      <w:r w:rsidR="00A024C1" w:rsidRPr="00A024C1">
        <w:rPr>
          <w:rFonts w:ascii="GHEA Grapalat" w:hAnsi="GHEA Grapalat"/>
          <w:b/>
          <w:color w:val="000000"/>
          <w:sz w:val="20"/>
          <w:szCs w:val="20"/>
          <w:lang w:val="hy-AM"/>
        </w:rPr>
        <w:t>«</w:t>
      </w:r>
      <w:r w:rsidR="00E23569">
        <w:rPr>
          <w:rFonts w:ascii="GHEA Grapalat" w:hAnsi="GHEA Grapalat"/>
          <w:b/>
          <w:color w:val="000000"/>
          <w:sz w:val="20"/>
          <w:szCs w:val="20"/>
          <w:lang w:val="hy-AM"/>
        </w:rPr>
        <w:t>ԳՀԾՁԲ-ՀՎԿԱԿ-2022-95</w:t>
      </w:r>
      <w:r w:rsidR="00A024C1" w:rsidRPr="00A024C1">
        <w:rPr>
          <w:rFonts w:ascii="GHEA Grapalat" w:hAnsi="GHEA Grapalat"/>
          <w:b/>
          <w:color w:val="000000"/>
          <w:sz w:val="20"/>
          <w:szCs w:val="20"/>
          <w:lang w:val="hy-AM"/>
        </w:rPr>
        <w:t>»</w:t>
      </w:r>
      <w:r w:rsidR="00A024C1">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A024C1">
        <w:rPr>
          <w:rFonts w:ascii="GHEA Grapalat" w:hAnsi="GHEA Grapalat" w:cs="Arial"/>
          <w:sz w:val="20"/>
          <w:szCs w:val="20"/>
          <w:lang w:val="hy-AM"/>
        </w:rPr>
        <w:t>գնանշման հարցման</w:t>
      </w:r>
      <w:r w:rsidR="00AD3DEE">
        <w:rPr>
          <w:rFonts w:ascii="GHEA Grapalat" w:hAnsi="GHEA Grapalat" w:cs="Arial"/>
          <w:sz w:val="20"/>
          <w:szCs w:val="20"/>
          <w:lang w:val="es-ES"/>
        </w:rPr>
        <w:t xml:space="preserve"> հրավերը, այդ թվում կնքվելիք</w:t>
      </w:r>
      <w:r w:rsidRPr="00064ADD">
        <w:rPr>
          <w:rFonts w:ascii="GHEA Grapalat" w:hAnsi="GHEA Grapalat" w:cs="Arial"/>
          <w:sz w:val="20"/>
          <w:szCs w:val="20"/>
          <w:lang w:val="es-ES"/>
        </w:rPr>
        <w:t xml:space="preserve">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4B7731"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4B7731"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4B7731"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4B7731"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FootnoteReference"/>
          <w:rFonts w:ascii="GHEA Grapalat" w:hAnsi="GHEA Grapalat"/>
          <w:color w:val="FFFFFF"/>
          <w:sz w:val="20"/>
          <w:lang w:val="hy-AM"/>
        </w:rPr>
        <w:footnoteReference w:id="3"/>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es-ES" w:eastAsia="ru-RU"/>
        </w:rPr>
      </w:pPr>
    </w:p>
    <w:p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C14A6A" w:rsidRPr="00712340" w:rsidRDefault="00C14A6A" w:rsidP="00C14A6A">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E23569">
        <w:rPr>
          <w:rFonts w:ascii="GHEA Grapalat" w:hAnsi="GHEA Grapalat"/>
          <w:b/>
          <w:color w:val="000000"/>
          <w:lang w:val="hy-AM"/>
        </w:rPr>
        <w:t>ԳՀԾՁԲ-ՀՎԿԱԿ-2022-95</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C14A6A" w:rsidRPr="00712340" w:rsidRDefault="00C14A6A" w:rsidP="00C14A6A">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7862B1" w:rsidRPr="00C14A6A" w:rsidRDefault="007862B1" w:rsidP="007862B1">
      <w:pPr>
        <w:pStyle w:val="BodyTextIndent3"/>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3F524E"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3F524E" w:rsidRPr="00110BBE">
        <w:rPr>
          <w:rFonts w:ascii="GHEA Grapalat" w:hAnsi="GHEA Grapalat" w:cs="GHEA Grapalat"/>
          <w:b/>
          <w:sz w:val="20"/>
          <w:szCs w:val="20"/>
          <w:lang w:val="hy-AM"/>
        </w:rPr>
        <w:t>ԱՆ «ՀՎԿ ԱԶԳԱՅԻՆ ԿԵՆՏՐՈՆ» ՊՈԱԿ-ի</w:t>
      </w:r>
      <w:r w:rsidR="003F524E"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3F524E">
        <w:rPr>
          <w:rFonts w:ascii="GHEA Grapalat" w:hAnsi="GHEA Grapalat" w:cs="GHEA Grapalat"/>
          <w:sz w:val="20"/>
          <w:szCs w:val="20"/>
          <w:lang w:val="pt-BR"/>
        </w:rPr>
        <w:t xml:space="preserve">կազմակերպված` </w:t>
      </w:r>
      <w:r w:rsidR="00FE6FCE" w:rsidRPr="006F611F">
        <w:rPr>
          <w:rFonts w:ascii="GHEA Grapalat" w:hAnsi="GHEA Grapalat"/>
          <w:b/>
          <w:color w:val="000000"/>
          <w:sz w:val="20"/>
          <w:szCs w:val="20"/>
          <w:lang w:val="hy-AM"/>
        </w:rPr>
        <w:t>«</w:t>
      </w:r>
      <w:r w:rsidR="00E23569">
        <w:rPr>
          <w:rFonts w:ascii="GHEA Grapalat" w:hAnsi="GHEA Grapalat"/>
          <w:b/>
          <w:color w:val="000000"/>
          <w:sz w:val="20"/>
          <w:szCs w:val="20"/>
          <w:lang w:val="hy-AM"/>
        </w:rPr>
        <w:t>ԳՀԾՁԲ-ՀՎԿԱԿ-2022-95</w:t>
      </w:r>
      <w:r w:rsidR="00FE6FCE">
        <w:rPr>
          <w:rFonts w:ascii="GHEA Grapalat" w:hAnsi="GHEA Grapalat"/>
          <w:b/>
          <w:color w:val="000000"/>
          <w:sz w:val="20"/>
          <w:szCs w:val="20"/>
          <w:lang w:val="hy-AM"/>
        </w:rPr>
        <w:t>»</w:t>
      </w:r>
      <w:r w:rsidRPr="003F524E">
        <w:rPr>
          <w:rFonts w:ascii="GHEA Grapalat" w:hAnsi="GHEA Grapalat" w:cs="GHEA Grapalat"/>
          <w:sz w:val="20"/>
          <w:szCs w:val="20"/>
          <w:lang w:val="pt-BR"/>
        </w:rPr>
        <w:t xml:space="preserve"> 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B6D3B"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FB6D3B"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FB6D3B"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FB6D3B"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FB6D3B"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 xml:space="preserve">լրացվում է վճարողի </w:t>
            </w:r>
            <w:r w:rsidRPr="00064ADD">
              <w:rPr>
                <w:rFonts w:ascii="GHEA Grapalat" w:hAnsi="GHEA Grapalat"/>
                <w:sz w:val="20"/>
                <w:szCs w:val="20"/>
              </w:rPr>
              <w:lastRenderedPageBreak/>
              <w:t>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4B7731"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4B7731"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064ADD">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4B7731"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4B7731"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4B773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w:t>
            </w:r>
            <w:r w:rsidRPr="00064ADD">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w:t>
            </w:r>
            <w:r w:rsidRPr="00064ADD">
              <w:rPr>
                <w:rFonts w:ascii="GHEA Grapalat" w:hAnsi="GHEA Grapalat"/>
                <w:sz w:val="20"/>
                <w:szCs w:val="20"/>
              </w:rPr>
              <w:lastRenderedPageBreak/>
              <w:t>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rsidR="00FB6D3B" w:rsidRPr="00A71D81" w:rsidRDefault="00FB6D3B" w:rsidP="00FB6D3B">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E23569">
        <w:rPr>
          <w:rFonts w:ascii="GHEA Grapalat" w:hAnsi="GHEA Grapalat"/>
          <w:b/>
          <w:color w:val="000000"/>
          <w:lang w:val="hy-AM"/>
        </w:rPr>
        <w:t>ԳՀԾՁԲ-ՀՎԿԱԿ-2022-95</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FB6D3B" w:rsidRPr="00A71D81" w:rsidRDefault="00FB6D3B" w:rsidP="00FB6D3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FB6D3B" w:rsidRDefault="00FB6D3B" w:rsidP="00631658">
      <w:pPr>
        <w:jc w:val="center"/>
        <w:rPr>
          <w:rFonts w:ascii="GHEA Grapalat" w:hAnsi="GHEA Grapalat" w:cs="GHEA Grapalat"/>
          <w:b/>
          <w:sz w:val="18"/>
          <w:szCs w:val="18"/>
          <w:lang w:val="hy-AM"/>
        </w:rPr>
      </w:pP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42471C">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42471C" w:rsidRPr="00110BBE">
        <w:rPr>
          <w:rFonts w:ascii="GHEA Grapalat" w:hAnsi="GHEA Grapalat" w:cs="GHEA Grapalat"/>
          <w:b/>
          <w:sz w:val="20"/>
          <w:szCs w:val="20"/>
          <w:lang w:val="hy-AM"/>
        </w:rPr>
        <w:t>ԱՆ «ՀՎԿ ԱԶԳԱՅԻՆ ԿԵՆՏՐՈՆ» ՊՈԱԿ-ի</w:t>
      </w:r>
      <w:r w:rsidR="0042471C"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42471C" w:rsidRPr="006F611F">
        <w:rPr>
          <w:rFonts w:ascii="GHEA Grapalat" w:hAnsi="GHEA Grapalat"/>
          <w:b/>
          <w:color w:val="000000"/>
          <w:sz w:val="20"/>
          <w:szCs w:val="20"/>
          <w:lang w:val="hy-AM"/>
        </w:rPr>
        <w:t>«</w:t>
      </w:r>
      <w:r w:rsidR="00E23569">
        <w:rPr>
          <w:rFonts w:ascii="GHEA Grapalat" w:hAnsi="GHEA Grapalat"/>
          <w:b/>
          <w:color w:val="000000"/>
          <w:sz w:val="20"/>
          <w:szCs w:val="20"/>
          <w:lang w:val="hy-AM"/>
        </w:rPr>
        <w:t>ԳՀԾՁԲ-ՀՎԿԱԿ-2022-95</w:t>
      </w:r>
      <w:r w:rsidR="0042471C" w:rsidRPr="006F611F">
        <w:rPr>
          <w:rFonts w:ascii="GHEA Grapalat" w:hAnsi="GHEA Grapalat"/>
          <w:b/>
          <w:color w:val="000000"/>
          <w:sz w:val="20"/>
          <w:szCs w:val="20"/>
          <w:lang w:val="hy-AM"/>
        </w:rPr>
        <w:t xml:space="preserve">» </w:t>
      </w:r>
      <w:r w:rsidRPr="00064ADD">
        <w:rPr>
          <w:rFonts w:ascii="GHEA Grapalat" w:hAnsi="GHEA Grapalat" w:cs="GHEA Grapalat"/>
          <w:sz w:val="20"/>
          <w:szCs w:val="20"/>
          <w:lang w:val="pt-BR"/>
        </w:rPr>
        <w:t xml:space="preserve"> 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42471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42471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42471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42471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42471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 xml:space="preserve">լրացվում է վճարողի </w:t>
            </w:r>
            <w:r w:rsidRPr="00064ADD">
              <w:rPr>
                <w:rFonts w:ascii="GHEA Grapalat" w:hAnsi="GHEA Grapalat"/>
                <w:sz w:val="20"/>
                <w:szCs w:val="20"/>
              </w:rPr>
              <w:lastRenderedPageBreak/>
              <w:t>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4B7731"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4B7731"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064ADD">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4B7731"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4B7731"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4B773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w:t>
            </w:r>
            <w:r w:rsidRPr="00064ADD">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w:t>
            </w:r>
            <w:r w:rsidRPr="00064ADD">
              <w:rPr>
                <w:rFonts w:ascii="GHEA Grapalat" w:hAnsi="GHEA Grapalat"/>
                <w:sz w:val="20"/>
                <w:szCs w:val="20"/>
              </w:rPr>
              <w:lastRenderedPageBreak/>
              <w:t>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rsidR="006201C0" w:rsidRPr="00A71D81" w:rsidRDefault="006201C0" w:rsidP="006201C0">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E23569">
        <w:rPr>
          <w:rFonts w:ascii="GHEA Grapalat" w:hAnsi="GHEA Grapalat"/>
          <w:b/>
          <w:color w:val="000000"/>
          <w:lang w:val="hy-AM"/>
        </w:rPr>
        <w:t>ԳՀԾՁԲ-ՀՎԿԱԿ-2022-95</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6201C0" w:rsidRDefault="006201C0" w:rsidP="006201C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6201C0">
        <w:rPr>
          <w:rFonts w:ascii="GHEA Grapalat" w:hAnsi="GHEA Grapalat" w:cs="Sylfaen"/>
          <w:b/>
          <w:lang w:val="hy-AM"/>
        </w:rPr>
        <w:t>ԾԱՌԱՅՈԻԹՅՈՒՆՆԵՐԻ</w:t>
      </w:r>
      <w:r w:rsidRPr="00064ADD">
        <w:rPr>
          <w:rFonts w:ascii="GHEA Grapalat" w:hAnsi="GHEA Grapalat" w:cs="Sylfaen"/>
          <w:b/>
          <w:lang w:val="hy-AM"/>
        </w:rPr>
        <w:t xml:space="preserve"> 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875235"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Pr>
          <w:rFonts w:ascii="GHEA Grapalat" w:hAnsi="GHEA Grapalat"/>
          <w:sz w:val="20"/>
          <w:lang w:val="hy-AM"/>
        </w:rPr>
        <w:t>կազմակերպության</w:t>
      </w:r>
      <w:r w:rsidRPr="00064ADD">
        <w:rPr>
          <w:rFonts w:ascii="GHEA Grapalat" w:hAnsi="GHEA Grapalat" w:cs="Sylfae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4A263B">
        <w:rPr>
          <w:rFonts w:ascii="GHEA Grapalat" w:hAnsi="GHEA Grapalat"/>
          <w:b/>
          <w:sz w:val="20"/>
          <w:szCs w:val="20"/>
          <w:lang w:val="hy-AM"/>
        </w:rPr>
        <w:t xml:space="preserve">վերելակների սպասարկման </w:t>
      </w:r>
      <w:r w:rsidR="004A263B" w:rsidRPr="004A263B">
        <w:rPr>
          <w:rFonts w:ascii="GHEA Grapalat" w:hAnsi="GHEA Grapalat"/>
          <w:b/>
          <w:sz w:val="20"/>
          <w:szCs w:val="20"/>
          <w:lang w:val="hy-AM"/>
        </w:rPr>
        <w:t>և</w:t>
      </w:r>
      <w:r w:rsidR="004A263B">
        <w:rPr>
          <w:rFonts w:ascii="GHEA Grapalat" w:hAnsi="GHEA Grapalat"/>
          <w:b/>
          <w:sz w:val="20"/>
          <w:szCs w:val="20"/>
          <w:lang w:val="hy-AM"/>
        </w:rPr>
        <w:t xml:space="preserve"> վերանորոգման ծառայությունների</w:t>
      </w:r>
      <w:r w:rsidR="00F4508A">
        <w:rPr>
          <w:rFonts w:ascii="GHEA Grapalat" w:hAnsi="GHEA Grapalat"/>
          <w:b/>
          <w:sz w:val="20"/>
          <w:szCs w:val="20"/>
          <w:lang w:val="hy-AM"/>
        </w:rPr>
        <w:t xml:space="preserve"> </w:t>
      </w:r>
      <w:r w:rsidR="008E0469" w:rsidRPr="00064ADD">
        <w:rPr>
          <w:rFonts w:ascii="GHEA Grapalat" w:hAnsi="GHEA Grapalat" w:cs="Sylfaen"/>
          <w:sz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lastRenderedPageBreak/>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932FDF" w:rsidRPr="00064ADD" w:rsidRDefault="00932FDF"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846E1D" w:rsidRPr="00846E1D">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932FDF">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FootnoteReference"/>
          <w:rFonts w:ascii="GHEA Grapalat" w:hAnsi="GHEA Grapalat" w:cs="Sylfaen"/>
          <w:color w:val="FFFFFF"/>
          <w:sz w:val="20"/>
          <w:lang w:val="hy-AM"/>
        </w:rPr>
        <w:footnoteReference w:id="4"/>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932FDF">
        <w:rPr>
          <w:rFonts w:ascii="GHEA Grapalat" w:hAnsi="GHEA Grapalat"/>
          <w:sz w:val="20"/>
          <w:lang w:val="hy-AM"/>
        </w:rPr>
        <w:t>30</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8450EC">
        <w:rPr>
          <w:rFonts w:ascii="GHEA Grapalat" w:hAnsi="GHEA Grapalat"/>
          <w:sz w:val="20"/>
          <w:lang w:val="hy-AM"/>
        </w:rPr>
        <w:t>մ:</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w:t>
      </w:r>
      <w:r w:rsidRPr="00064ADD">
        <w:rPr>
          <w:rFonts w:ascii="GHEA Grapalat" w:hAnsi="GHEA Grapalat" w:cs="Sylfaen"/>
          <w:sz w:val="20"/>
          <w:lang w:val="hy-AM"/>
        </w:rPr>
        <w:lastRenderedPageBreak/>
        <w:t>նախատեսված գումարի 0,5 (զրո ամբողջ հինգ տասնորդական) տոկոսի չափով</w:t>
      </w:r>
      <w:r w:rsidR="008450EC">
        <w:rPr>
          <w:rFonts w:ascii="GHEA Grapalat" w:hAnsi="GHEA Grapalat" w:cs="Sylfaen"/>
          <w:sz w:val="20"/>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FootnoteReference"/>
          <w:rFonts w:ascii="GHEA Grapalat" w:hAnsi="GHEA Grapalat"/>
          <w:color w:val="FFFFFF"/>
          <w:sz w:val="20"/>
          <w:lang w:val="pt-BR"/>
        </w:rPr>
        <w:footnoteReference w:id="5"/>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2"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2"/>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6B684A" w:rsidRPr="00064ADD">
        <w:rPr>
          <w:rFonts w:ascii="GHEA Grapalat" w:hAnsi="GHEA Grapalat" w:cs="Times Armenian"/>
          <w:sz w:val="20"/>
          <w:lang w:val="hy-AM"/>
        </w:rPr>
        <w:t>N 1</w:t>
      </w:r>
      <w:r w:rsidR="006B684A">
        <w:rPr>
          <w:rFonts w:ascii="GHEA Grapalat" w:hAnsi="GHEA Grapalat" w:cs="Times Armenian"/>
          <w:sz w:val="20"/>
          <w:lang w:val="hy-AM"/>
        </w:rPr>
        <w:t>.1</w:t>
      </w:r>
      <w:r w:rsidR="006B684A"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6B684A">
        <w:rPr>
          <w:rFonts w:ascii="GHEA Grapalat" w:hAnsi="GHEA Grapalat" w:cs="Sylfaen"/>
          <w:sz w:val="20"/>
          <w:lang w:val="hy-AM"/>
        </w:rPr>
        <w:t xml:space="preserve"> և Աղյուսակ թիվ 1-ը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lastRenderedPageBreak/>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8450EC" w:rsidRDefault="007678FA" w:rsidP="007678FA">
      <w:pPr>
        <w:ind w:firstLine="567"/>
        <w:jc w:val="both"/>
        <w:rPr>
          <w:rFonts w:ascii="GHEA Grapalat" w:hAnsi="GHEA Grapalat"/>
          <w:b/>
          <w:color w:val="FFFFFF"/>
          <w:sz w:val="20"/>
          <w:szCs w:val="20"/>
          <w:vertAlign w:val="superscript"/>
          <w:lang w:val="hy-AM" w:eastAsia="ru-RU"/>
        </w:rPr>
      </w:pPr>
      <w:r w:rsidRPr="008450EC">
        <w:rPr>
          <w:rFonts w:ascii="GHEA Grapalat" w:hAnsi="GHEA Grapalat"/>
          <w:b/>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8450EC">
        <w:rPr>
          <w:rFonts w:ascii="GHEA Grapalat" w:hAnsi="GHEA Grapalat"/>
          <w:b/>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8450EC">
        <w:rPr>
          <w:rFonts w:ascii="GHEA Grapalat" w:hAnsi="GHEA Grapalat"/>
          <w:b/>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8450EC">
        <w:rPr>
          <w:rFonts w:ascii="GHEA Grapalat" w:hAnsi="GHEA Grapalat"/>
          <w:b/>
          <w:sz w:val="20"/>
          <w:szCs w:val="20"/>
          <w:lang w:val="hy-AM" w:eastAsia="ru-RU"/>
        </w:rPr>
        <w:t>քսանհինգա</w:t>
      </w:r>
      <w:r w:rsidR="00CD31D5" w:rsidRPr="008450EC">
        <w:rPr>
          <w:rFonts w:ascii="GHEA Grapalat" w:hAnsi="GHEA Grapalat"/>
          <w:b/>
          <w:sz w:val="20"/>
          <w:szCs w:val="20"/>
          <w:lang w:val="hy-AM" w:eastAsia="ru-RU"/>
        </w:rPr>
        <w:t>պատիկը</w:t>
      </w:r>
      <w:r w:rsidRPr="008450EC">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8450EC">
        <w:rPr>
          <w:rFonts w:ascii="GHEA Grapalat" w:hAnsi="GHEA Grapalat"/>
          <w:b/>
          <w:sz w:val="20"/>
          <w:szCs w:val="20"/>
          <w:lang w:val="hy-AM" w:eastAsia="ru-RU"/>
        </w:rPr>
        <w:t xml:space="preserve">որակավորման և </w:t>
      </w:r>
      <w:r w:rsidRPr="008450EC">
        <w:rPr>
          <w:rFonts w:ascii="GHEA Grapalat" w:hAnsi="GHEA Grapalat"/>
          <w:b/>
          <w:sz w:val="20"/>
          <w:szCs w:val="20"/>
          <w:lang w:val="hy-AM" w:eastAsia="ru-RU"/>
        </w:rPr>
        <w:t>պայմանագրի ապահովում</w:t>
      </w:r>
      <w:r w:rsidR="00CD31D5" w:rsidRPr="008450EC">
        <w:rPr>
          <w:rFonts w:ascii="GHEA Grapalat" w:hAnsi="GHEA Grapalat"/>
          <w:b/>
          <w:sz w:val="20"/>
          <w:szCs w:val="20"/>
          <w:lang w:val="hy-AM" w:eastAsia="ru-RU"/>
        </w:rPr>
        <w:t>ներ</w:t>
      </w:r>
      <w:r w:rsidRPr="008450EC">
        <w:rPr>
          <w:rFonts w:ascii="GHEA Grapalat" w:hAnsi="GHEA Grapalat"/>
          <w:b/>
          <w:sz w:val="20"/>
          <w:szCs w:val="20"/>
          <w:lang w:val="hy-AM" w:eastAsia="ru-RU"/>
        </w:rPr>
        <w:t>ը</w:t>
      </w:r>
      <w:r w:rsidR="00B864E3" w:rsidRPr="008450EC">
        <w:rPr>
          <w:rFonts w:ascii="GHEA Grapalat" w:hAnsi="GHEA Grapalat"/>
          <w:b/>
          <w:sz w:val="20"/>
          <w:szCs w:val="20"/>
          <w:lang w:val="hy-AM" w:eastAsia="ru-RU"/>
        </w:rPr>
        <w:t xml:space="preserve"> </w:t>
      </w:r>
      <w:r w:rsidRPr="008450EC">
        <w:rPr>
          <w:rFonts w:ascii="GHEA Grapalat" w:hAnsi="GHEA Grapalat"/>
          <w:b/>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8450EC">
        <w:rPr>
          <w:rFonts w:ascii="GHEA Grapalat" w:hAnsi="GHEA Grapalat"/>
          <w:b/>
          <w:sz w:val="20"/>
          <w:szCs w:val="20"/>
          <w:lang w:val="hy-AM" w:eastAsia="ru-RU"/>
        </w:rPr>
        <w:t xml:space="preserve"> 1-ին ենթակետի «գ» և</w:t>
      </w:r>
      <w:r w:rsidRPr="008450EC">
        <w:rPr>
          <w:rFonts w:ascii="GHEA Grapalat" w:hAnsi="GHEA Grapalat"/>
          <w:b/>
          <w:sz w:val="20"/>
          <w:szCs w:val="20"/>
          <w:lang w:val="hy-AM" w:eastAsia="ru-RU"/>
        </w:rPr>
        <w:t xml:space="preserve"> 1</w:t>
      </w:r>
      <w:r w:rsidR="00CD31D5" w:rsidRPr="008450EC">
        <w:rPr>
          <w:rFonts w:ascii="GHEA Grapalat" w:hAnsi="GHEA Grapalat"/>
          <w:b/>
          <w:sz w:val="20"/>
          <w:szCs w:val="20"/>
          <w:lang w:val="hy-AM" w:eastAsia="ru-RU"/>
        </w:rPr>
        <w:t>7</w:t>
      </w:r>
      <w:r w:rsidRPr="008450EC">
        <w:rPr>
          <w:rFonts w:ascii="GHEA Grapalat" w:hAnsi="GHEA Grapalat"/>
          <w:b/>
          <w:sz w:val="20"/>
          <w:szCs w:val="20"/>
          <w:lang w:val="hy-AM" w:eastAsia="ru-RU"/>
        </w:rPr>
        <w:t>-րդ ենթակետի «բ» պարբերութ</w:t>
      </w:r>
      <w:r w:rsidR="005F6B8D" w:rsidRPr="008450EC">
        <w:rPr>
          <w:rFonts w:ascii="GHEA Grapalat" w:hAnsi="GHEA Grapalat"/>
          <w:b/>
          <w:sz w:val="20"/>
          <w:szCs w:val="20"/>
          <w:lang w:val="hy-AM" w:eastAsia="ru-RU"/>
        </w:rPr>
        <w:t>յունների</w:t>
      </w:r>
      <w:r w:rsidRPr="008450EC">
        <w:rPr>
          <w:rFonts w:ascii="GHEA Grapalat" w:hAnsi="GHEA Grapalat"/>
          <w:b/>
          <w:sz w:val="20"/>
          <w:szCs w:val="20"/>
          <w:lang w:val="hy-AM" w:eastAsia="ru-RU"/>
        </w:rPr>
        <w:t xml:space="preserve"> պահանջները: Ընդ որում, Կատարողը համաձայնագիրը կնքում, իսկ տուժանքի ձևով ներկայացված </w:t>
      </w:r>
      <w:r w:rsidR="00CD31D5" w:rsidRPr="008450EC">
        <w:rPr>
          <w:rFonts w:ascii="GHEA Grapalat" w:hAnsi="GHEA Grapalat"/>
          <w:b/>
          <w:sz w:val="20"/>
          <w:szCs w:val="20"/>
          <w:lang w:val="hy-AM" w:eastAsia="ru-RU"/>
        </w:rPr>
        <w:t xml:space="preserve">որակավորման և </w:t>
      </w:r>
      <w:r w:rsidRPr="008450EC">
        <w:rPr>
          <w:rFonts w:ascii="GHEA Grapalat" w:hAnsi="GHEA Grapalat"/>
          <w:b/>
          <w:sz w:val="20"/>
          <w:szCs w:val="20"/>
          <w:lang w:val="hy-AM" w:eastAsia="ru-RU"/>
        </w:rPr>
        <w:t>պայմանագրի ապահով</w:t>
      </w:r>
      <w:r w:rsidR="00CD31D5" w:rsidRPr="008450EC">
        <w:rPr>
          <w:rFonts w:ascii="GHEA Grapalat" w:hAnsi="GHEA Grapalat"/>
          <w:b/>
          <w:sz w:val="20"/>
          <w:szCs w:val="20"/>
          <w:lang w:val="hy-AM" w:eastAsia="ru-RU"/>
        </w:rPr>
        <w:t>ումների</w:t>
      </w:r>
      <w:r w:rsidRPr="008450EC">
        <w:rPr>
          <w:rFonts w:ascii="GHEA Grapalat" w:hAnsi="GHEA Grapalat"/>
          <w:b/>
          <w:sz w:val="20"/>
          <w:szCs w:val="20"/>
          <w:lang w:val="hy-AM" w:eastAsia="ru-RU"/>
        </w:rPr>
        <w:t xml:space="preserve"> փոխարինման դեպքում նաև նոր ապահովում</w:t>
      </w:r>
      <w:r w:rsidR="00CD31D5" w:rsidRPr="008450EC">
        <w:rPr>
          <w:rFonts w:ascii="GHEA Grapalat" w:hAnsi="GHEA Grapalat"/>
          <w:b/>
          <w:sz w:val="20"/>
          <w:szCs w:val="20"/>
          <w:lang w:val="hy-AM" w:eastAsia="ru-RU"/>
        </w:rPr>
        <w:t>ներ</w:t>
      </w:r>
      <w:r w:rsidRPr="008450EC">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8450EC">
        <w:rPr>
          <w:rFonts w:ascii="GHEA Grapalat" w:hAnsi="GHEA Grapalat"/>
          <w:b/>
          <w:sz w:val="20"/>
          <w:szCs w:val="20"/>
          <w:vertAlign w:val="superscript"/>
          <w:lang w:val="hy-AM" w:eastAsia="ru-RU"/>
        </w:rPr>
        <w:t>24</w:t>
      </w:r>
      <w:r w:rsidR="008D0F13" w:rsidRPr="008450EC">
        <w:rPr>
          <w:rStyle w:val="FootnoteReference"/>
          <w:rFonts w:ascii="GHEA Grapalat" w:hAnsi="GHEA Grapalat"/>
          <w:b/>
          <w:color w:val="FFFFFF"/>
          <w:sz w:val="20"/>
          <w:szCs w:val="20"/>
          <w:lang w:val="hy-AM" w:eastAsia="ru-RU"/>
        </w:rPr>
        <w:footnoteReference w:customMarkFollows="1" w:id="6"/>
        <w:t>24</w:t>
      </w:r>
      <w:r w:rsidRPr="008450EC">
        <w:rPr>
          <w:rFonts w:ascii="GHEA Grapalat" w:hAnsi="GHEA Grapalat"/>
          <w:b/>
          <w:color w:val="FFFFFF"/>
          <w:sz w:val="20"/>
          <w:szCs w:val="20"/>
          <w:vertAlign w:val="superscript"/>
          <w:lang w:val="hy-AM" w:eastAsia="ru-RU"/>
        </w:rPr>
        <w:t>36</w:t>
      </w:r>
    </w:p>
    <w:p w:rsidR="007678FA" w:rsidRPr="00064ADD" w:rsidRDefault="007678FA" w:rsidP="007678FA">
      <w:pPr>
        <w:ind w:firstLine="567"/>
        <w:jc w:val="both"/>
        <w:rPr>
          <w:rFonts w:ascii="GHEA Grapalat" w:hAnsi="GHEA Grapalat"/>
          <w:sz w:val="20"/>
          <w:szCs w:val="20"/>
          <w:lang w:val="hy-AM" w:eastAsia="ru-RU"/>
        </w:rPr>
      </w:pPr>
      <w:r w:rsidRPr="00064ADD">
        <w:rPr>
          <w:rStyle w:val="FootnoteReference"/>
          <w:rFonts w:ascii="GHEA Grapalat" w:hAnsi="GHEA Grapalat"/>
          <w:color w:val="FFFFFF"/>
          <w:sz w:val="20"/>
          <w:szCs w:val="20"/>
          <w:lang w:val="hy-AM" w:eastAsia="ru-RU"/>
        </w:rPr>
        <w:footnoteReference w:id="7"/>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Pr="008450EC" w:rsidRDefault="008450EC" w:rsidP="007678FA">
      <w:pPr>
        <w:jc w:val="center"/>
        <w:rPr>
          <w:rFonts w:ascii="GHEA Grapalat" w:hAnsi="GHEA Grapalat"/>
          <w:b/>
          <w:color w:val="FF0000"/>
          <w:sz w:val="36"/>
          <w:szCs w:val="36"/>
          <w:lang w:val="hy-AM"/>
        </w:rPr>
      </w:pPr>
      <w:r w:rsidRPr="008450EC">
        <w:rPr>
          <w:rFonts w:ascii="GHEA Grapalat" w:hAnsi="GHEA Grapalat"/>
          <w:b/>
          <w:color w:val="FF0000"/>
          <w:sz w:val="36"/>
          <w:szCs w:val="36"/>
          <w:lang w:val="hy-AM"/>
        </w:rPr>
        <w:t>ԿՑՎՈՒՄ Է</w:t>
      </w: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Pr="008450EC" w:rsidRDefault="008450EC" w:rsidP="007678FA">
      <w:pPr>
        <w:jc w:val="center"/>
        <w:rPr>
          <w:rFonts w:ascii="GHEA Grapalat" w:hAnsi="GHEA Grapalat"/>
          <w:sz w:val="20"/>
          <w:lang w:val="hy-AM"/>
        </w:rPr>
      </w:pPr>
    </w:p>
    <w:p w:rsidR="007678FA" w:rsidRPr="008450EC" w:rsidRDefault="007678FA" w:rsidP="007678FA">
      <w:pPr>
        <w:jc w:val="both"/>
        <w:rPr>
          <w:rFonts w:ascii="GHEA Grapalat" w:hAnsi="GHEA Grapalat"/>
          <w:sz w:val="20"/>
          <w:lang w:val="hy-AM"/>
        </w:rPr>
      </w:pPr>
      <w:r w:rsidRPr="008450EC">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875235" w:rsidRDefault="007678FA" w:rsidP="007678FA">
      <w:pPr>
        <w:jc w:val="both"/>
        <w:rPr>
          <w:rFonts w:ascii="GHEA Grapalat" w:hAnsi="GHEA Grapalat"/>
          <w:i/>
          <w:sz w:val="20"/>
          <w:lang w:val="hy-AM"/>
        </w:rPr>
      </w:pPr>
      <w:r w:rsidRPr="00875235">
        <w:rPr>
          <w:rFonts w:ascii="GHEA Grapalat" w:hAnsi="GHEA Grapalat"/>
          <w:i/>
          <w:sz w:val="20"/>
          <w:lang w:val="hy-AM"/>
        </w:rPr>
        <w:t xml:space="preserve">** </w:t>
      </w:r>
      <w:r w:rsidRPr="00064AD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875235" w:rsidRDefault="007678FA" w:rsidP="007678FA">
      <w:pPr>
        <w:jc w:val="both"/>
        <w:rPr>
          <w:rFonts w:ascii="GHEA Grapalat" w:hAnsi="GHEA Grapalat"/>
          <w:sz w:val="20"/>
          <w:lang w:val="hy-AM"/>
        </w:rPr>
      </w:pPr>
    </w:p>
    <w:p w:rsidR="007678FA" w:rsidRPr="00875235" w:rsidRDefault="007678FA" w:rsidP="007678FA">
      <w:pPr>
        <w:jc w:val="both"/>
        <w:rPr>
          <w:rFonts w:ascii="GHEA Grapalat" w:hAnsi="GHEA Grapalat"/>
          <w:sz w:val="20"/>
          <w:lang w:val="hy-AM"/>
        </w:rPr>
      </w:pPr>
    </w:p>
    <w:p w:rsidR="007678FA" w:rsidRPr="00875235"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4B7731" w:rsidTr="00E53C12">
        <w:trPr>
          <w:tblCellSpacing w:w="7" w:type="dxa"/>
          <w:jc w:val="center"/>
        </w:trPr>
        <w:tc>
          <w:tcPr>
            <w:tcW w:w="0" w:type="auto"/>
            <w:vAlign w:val="center"/>
          </w:tcPr>
          <w:p w:rsidR="007678FA" w:rsidRPr="00064ADD" w:rsidRDefault="004B7731" w:rsidP="00E53C12">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BodyTextIndent"/>
        <w:spacing w:line="240" w:lineRule="auto"/>
        <w:ind w:firstLine="0"/>
        <w:jc w:val="center"/>
        <w:rPr>
          <w:b/>
          <w:bCs/>
          <w:iCs/>
          <w:lang w:val="es-ES"/>
        </w:rPr>
      </w:pPr>
    </w:p>
    <w:p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BodyTextIndent"/>
        <w:spacing w:line="240" w:lineRule="auto"/>
        <w:ind w:firstLine="0"/>
        <w:rPr>
          <w:iCs/>
          <w:lang w:val="es-ES"/>
        </w:rPr>
      </w:pP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հիմք 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00091C18">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DEE" w:rsidRDefault="00AD3DEE">
      <w:r>
        <w:separator/>
      </w:r>
    </w:p>
  </w:endnote>
  <w:endnote w:type="continuationSeparator" w:id="0">
    <w:p w:rsidR="00AD3DEE" w:rsidRDefault="00AD3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DEE" w:rsidRDefault="00AD3DEE">
      <w:r>
        <w:separator/>
      </w:r>
    </w:p>
  </w:footnote>
  <w:footnote w:type="continuationSeparator" w:id="0">
    <w:p w:rsidR="00AD3DEE" w:rsidRDefault="00AD3DEE">
      <w:r>
        <w:continuationSeparator/>
      </w:r>
    </w:p>
  </w:footnote>
  <w:footnote w:id="1">
    <w:p w:rsidR="00AD3DEE" w:rsidRPr="00EC2CDE" w:rsidRDefault="00AD3DEE"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rsidR="00AD3DEE" w:rsidRPr="0039302D" w:rsidRDefault="00AD3DEE" w:rsidP="0039302D">
      <w:pPr>
        <w:pStyle w:val="FootnoteText"/>
        <w:rPr>
          <w:rFonts w:ascii="GHEA Grapalat" w:hAnsi="GHEA Grapalat"/>
          <w:i/>
          <w:lang w:val="hy-AM"/>
        </w:rPr>
      </w:pPr>
    </w:p>
    <w:p w:rsidR="00AD3DEE" w:rsidRPr="0039302D" w:rsidRDefault="00AD3DEE" w:rsidP="0039302D">
      <w:pPr>
        <w:pStyle w:val="BodyTextIndent3"/>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rsidR="00AD3DEE" w:rsidRPr="0039302D" w:rsidRDefault="00AD3DEE" w:rsidP="0039302D">
      <w:pPr>
        <w:pStyle w:val="BodyTextIndent3"/>
        <w:spacing w:line="240" w:lineRule="auto"/>
        <w:ind w:left="142" w:firstLine="0"/>
        <w:rPr>
          <w:rFonts w:ascii="GHEA Grapalat" w:hAnsi="GHEA Grapalat"/>
          <w:i/>
          <w:lang w:val="hy-AM" w:eastAsia="ru-RU"/>
        </w:rPr>
      </w:pPr>
    </w:p>
    <w:p w:rsidR="00AD3DEE" w:rsidRPr="0039302D" w:rsidRDefault="00AD3DEE" w:rsidP="0039302D">
      <w:pPr>
        <w:pStyle w:val="BodyTextIndent3"/>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rsidR="00AD3DEE" w:rsidRPr="0039302D" w:rsidRDefault="00AD3DEE" w:rsidP="0039302D">
      <w:pPr>
        <w:pStyle w:val="FootnoteText"/>
        <w:rPr>
          <w:rFonts w:ascii="GHEA Grapalat" w:hAnsi="GHEA Grapalat"/>
          <w:i/>
          <w:lang w:val="hy-AM"/>
        </w:rPr>
      </w:pPr>
    </w:p>
    <w:p w:rsidR="00AD3DEE" w:rsidRPr="0039302D" w:rsidRDefault="00AD3DEE" w:rsidP="0039302D">
      <w:pPr>
        <w:pStyle w:val="FootnoteText"/>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rsidR="00AD3DEE" w:rsidRPr="0039302D" w:rsidRDefault="00AD3DEE" w:rsidP="0039302D">
      <w:pPr>
        <w:pStyle w:val="FootnoteText"/>
        <w:rPr>
          <w:rFonts w:ascii="GHEA Grapalat" w:hAnsi="GHEA Grapalat"/>
          <w:i/>
          <w:lang w:val="hy-AM"/>
        </w:rPr>
      </w:pPr>
    </w:p>
    <w:p w:rsidR="00AD3DEE" w:rsidRPr="0039302D" w:rsidRDefault="00AD3DEE" w:rsidP="0039302D">
      <w:pPr>
        <w:pStyle w:val="FootnoteText"/>
        <w:rPr>
          <w:rFonts w:ascii="GHEA Grapalat" w:hAnsi="GHEA Grapalat"/>
          <w:i/>
          <w:lang w:val="af-ZA"/>
        </w:rPr>
      </w:pPr>
      <w:r w:rsidRPr="0039302D">
        <w:rPr>
          <w:rFonts w:ascii="GHEA Grapalat" w:hAnsi="GHEA Grapalat"/>
          <w:i/>
          <w:lang w:val="hy-AM"/>
        </w:rPr>
        <w:t xml:space="preserve"> </w:t>
      </w: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Pr="00712340" w:rsidRDefault="00AD3DEE"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AD3DEE" w:rsidRPr="00712340" w:rsidRDefault="00AD3DEE" w:rsidP="008F6325">
      <w:pPr>
        <w:pStyle w:val="BodyTextIndent3"/>
        <w:spacing w:line="240" w:lineRule="auto"/>
        <w:jc w:val="right"/>
        <w:rPr>
          <w:rFonts w:ascii="GHEA Grapalat" w:hAnsi="GHEA Grapalat" w:cs="Arial"/>
          <w:b/>
          <w:lang w:val="es-ES"/>
        </w:rPr>
      </w:pPr>
      <w:r w:rsidRPr="00E33152">
        <w:rPr>
          <w:rFonts w:ascii="GHEA Grapalat" w:hAnsi="GHEA Grapalat"/>
          <w:b/>
          <w:color w:val="000000"/>
          <w:lang w:val="hy-AM"/>
        </w:rPr>
        <w:t>«</w:t>
      </w:r>
      <w:r w:rsidR="00E23569">
        <w:rPr>
          <w:rFonts w:ascii="GHEA Grapalat" w:hAnsi="GHEA Grapalat"/>
          <w:b/>
          <w:color w:val="000000"/>
          <w:lang w:val="hy-AM"/>
        </w:rPr>
        <w:t>ԳՀԾՁԲ-ՀՎԿԱԿ-2022-95</w:t>
      </w:r>
      <w:r w:rsidRPr="00E33152">
        <w:rPr>
          <w:rFonts w:ascii="GHEA Grapalat" w:hAnsi="GHEA Grapalat"/>
          <w:b/>
          <w:color w:val="000000"/>
          <w:lang w:val="hy-AM"/>
        </w:rPr>
        <w:t>»</w:t>
      </w:r>
      <w:r w:rsidRPr="00712340">
        <w:rPr>
          <w:rFonts w:ascii="GHEA Grapalat" w:hAnsi="GHEA Grapalat"/>
          <w:b/>
          <w:lang w:val="es-ES"/>
        </w:rPr>
        <w:t xml:space="preserve">  </w:t>
      </w:r>
      <w:r w:rsidRPr="00712340">
        <w:rPr>
          <w:rFonts w:ascii="GHEA Grapalat" w:hAnsi="GHEA Grapalat" w:cs="Sylfaen"/>
          <w:b/>
          <w:lang w:val="es-ES"/>
        </w:rPr>
        <w:t>ծածկագրով</w:t>
      </w:r>
    </w:p>
    <w:p w:rsidR="00AD3DEE" w:rsidRDefault="00AD3DEE" w:rsidP="008F6325">
      <w:pPr>
        <w:pStyle w:val="BodyTextIndent3"/>
        <w:spacing w:line="240" w:lineRule="auto"/>
        <w:jc w:val="right"/>
        <w:rPr>
          <w:rFonts w:ascii="GHEA Grapalat" w:hAnsi="GHEA Grapalat" w:cs="Sylfaen"/>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AD3DEE" w:rsidRDefault="00AD3DEE" w:rsidP="008F6325">
      <w:pPr>
        <w:pStyle w:val="BodyTextIndent3"/>
        <w:spacing w:line="240" w:lineRule="auto"/>
        <w:jc w:val="right"/>
        <w:rPr>
          <w:rFonts w:ascii="GHEA Grapalat" w:hAnsi="GHEA Grapalat" w:cs="Sylfaen"/>
          <w:b/>
          <w:lang w:val="es-ES"/>
        </w:rPr>
      </w:pPr>
    </w:p>
    <w:p w:rsidR="00AD3DEE" w:rsidRPr="00FA6936" w:rsidRDefault="00AD3DEE" w:rsidP="00FA6936">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rsidR="00AD3DEE" w:rsidRPr="00A66FC2" w:rsidRDefault="00AD3DEE"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AD3DEE" w:rsidRPr="00FD1EE4" w:rsidRDefault="00AD3DEE"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Pr="00FD1EE4" w:rsidRDefault="00AD3DEE" w:rsidP="008F6325">
      <w:pPr>
        <w:rPr>
          <w:rFonts w:ascii="GHEA Grapalat" w:eastAsia="GHEA Grapalat" w:hAnsi="GHEA Grapalat" w:cs="GHEA Grapalat"/>
        </w:rPr>
      </w:pPr>
    </w:p>
    <w:p w:rsidR="00AD3DEE" w:rsidRPr="00FD1EE4" w:rsidRDefault="00AD3DEE" w:rsidP="00A024C1">
      <w:pPr>
        <w:rPr>
          <w:rFonts w:ascii="GHEA Grapalat" w:eastAsia="GHEA Grapalat" w:hAnsi="GHEA Grapalat" w:cs="GHEA Grapalat"/>
          <w:color w:val="000000"/>
        </w:rPr>
      </w:pPr>
      <w:r w:rsidRPr="00FD1EE4">
        <w:rPr>
          <w:rFonts w:ascii="GHEA Grapalat" w:hAnsi="GHEA Grapalat"/>
        </w:rPr>
        <w:br w:type="page"/>
      </w: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Pr="00574FF7"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AD3DEE" w:rsidRPr="00FD1EE4" w:rsidRDefault="00AD3DEE"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AD3DEE" w:rsidRPr="00FD1EE4" w:rsidRDefault="00AD3DEE"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D3DEE" w:rsidRPr="00FD1EE4" w:rsidRDefault="00AD3DEE"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AD3DEE" w:rsidRPr="00FD1EE4" w:rsidRDefault="00AD3DEE" w:rsidP="008F6325">
      <w:pPr>
        <w:rPr>
          <w:rFonts w:ascii="GHEA Grapalat" w:eastAsia="GHEA Grapalat" w:hAnsi="GHEA Grapalat" w:cs="GHEA Grapalat"/>
          <w:b/>
        </w:rPr>
      </w:pPr>
      <w:r w:rsidRPr="00FD1EE4">
        <w:rPr>
          <w:rFonts w:ascii="GHEA Grapalat" w:hAnsi="GHEA Grapalat"/>
        </w:rPr>
        <w:br w:type="page"/>
      </w:r>
    </w:p>
    <w:p w:rsidR="00AD3DEE" w:rsidRPr="00FD1EE4" w:rsidRDefault="00AD3DEE"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Pr="00FD1EE4" w:rsidRDefault="00AD3DEE"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D3DEE" w:rsidRPr="00FD1EE4" w:rsidTr="00DD4B8A">
        <w:trPr>
          <w:trHeight w:val="924"/>
        </w:trPr>
        <w:tc>
          <w:tcPr>
            <w:tcW w:w="9016" w:type="dxa"/>
            <w:gridSpan w:val="2"/>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D3DEE" w:rsidRPr="00FD1EE4" w:rsidTr="00DD4B8A">
        <w:trPr>
          <w:trHeight w:val="684"/>
        </w:trPr>
        <w:tc>
          <w:tcPr>
            <w:tcW w:w="4508"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rPr>
          <w:trHeight w:val="1282"/>
        </w:trPr>
        <w:tc>
          <w:tcPr>
            <w:tcW w:w="4508"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D3DEE" w:rsidRPr="00FD1EE4" w:rsidTr="00DD4B8A">
        <w:tc>
          <w:tcPr>
            <w:tcW w:w="9016" w:type="dxa"/>
            <w:gridSpan w:val="2"/>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D3DEE" w:rsidRPr="00FD1EE4" w:rsidTr="00DD4B8A">
        <w:tc>
          <w:tcPr>
            <w:tcW w:w="9016" w:type="dxa"/>
            <w:gridSpan w:val="2"/>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D3DEE" w:rsidRPr="00FD1EE4" w:rsidTr="00DD4B8A">
        <w:trPr>
          <w:trHeight w:val="924"/>
        </w:trPr>
        <w:tc>
          <w:tcPr>
            <w:tcW w:w="9016" w:type="dxa"/>
            <w:gridSpan w:val="2"/>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D3DEE" w:rsidRPr="00FD1EE4" w:rsidTr="00DD4B8A">
        <w:trPr>
          <w:trHeight w:val="684"/>
        </w:trPr>
        <w:tc>
          <w:tcPr>
            <w:tcW w:w="4508"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rPr>
          <w:trHeight w:val="1282"/>
        </w:trPr>
        <w:tc>
          <w:tcPr>
            <w:tcW w:w="4508"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D3DEE" w:rsidRPr="00FD1EE4" w:rsidTr="00DD4B8A">
        <w:tc>
          <w:tcPr>
            <w:tcW w:w="9016" w:type="dxa"/>
            <w:gridSpan w:val="2"/>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D3DEE" w:rsidRPr="00FD1EE4" w:rsidTr="00DD4B8A">
        <w:tc>
          <w:tcPr>
            <w:tcW w:w="9016" w:type="dxa"/>
            <w:gridSpan w:val="2"/>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D3DEE" w:rsidRPr="00FD1EE4" w:rsidTr="00DD4B8A">
        <w:tc>
          <w:tcPr>
            <w:tcW w:w="9016" w:type="dxa"/>
            <w:gridSpan w:val="2"/>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D3DEE" w:rsidRPr="00FD1EE4" w:rsidTr="00DD4B8A">
        <w:tc>
          <w:tcPr>
            <w:tcW w:w="9016" w:type="dxa"/>
            <w:gridSpan w:val="2"/>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AD3DEE" w:rsidRPr="00FD1EE4" w:rsidRDefault="00AD3DEE"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Pr="00FD1EE4" w:rsidRDefault="00AD3DEE"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D3DEE" w:rsidRPr="00FD1EE4" w:rsidRDefault="00AD3DEE"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D3DEE" w:rsidRPr="00FD1EE4" w:rsidTr="00DD4B8A">
        <w:trPr>
          <w:trHeight w:val="853"/>
        </w:trPr>
        <w:tc>
          <w:tcPr>
            <w:tcW w:w="2835" w:type="dxa"/>
            <w:vMerge w:val="restart"/>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rPr>
          <w:trHeight w:val="850"/>
        </w:trPr>
        <w:tc>
          <w:tcPr>
            <w:tcW w:w="2835" w:type="dxa"/>
            <w:vMerge/>
            <w:shd w:val="clear" w:color="auto" w:fill="D9E2F3"/>
            <w:vAlign w:val="center"/>
          </w:tcPr>
          <w:p w:rsidR="00AD3DEE" w:rsidRPr="00FD1EE4" w:rsidRDefault="00AD3DE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rPr>
          <w:trHeight w:val="850"/>
        </w:trPr>
        <w:tc>
          <w:tcPr>
            <w:tcW w:w="2835" w:type="dxa"/>
            <w:vMerge/>
            <w:shd w:val="clear" w:color="auto" w:fill="D9E2F3"/>
            <w:vAlign w:val="center"/>
          </w:tcPr>
          <w:p w:rsidR="00AD3DEE" w:rsidRPr="00FD1EE4" w:rsidRDefault="00AD3DE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rPr>
          <w:trHeight w:val="850"/>
        </w:trPr>
        <w:tc>
          <w:tcPr>
            <w:tcW w:w="2835" w:type="dxa"/>
            <w:vMerge/>
            <w:shd w:val="clear" w:color="auto" w:fill="D9E2F3"/>
            <w:vAlign w:val="center"/>
          </w:tcPr>
          <w:p w:rsidR="00AD3DEE" w:rsidRPr="00FD1EE4" w:rsidRDefault="00AD3DE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rPr>
          <w:trHeight w:val="850"/>
        </w:trPr>
        <w:tc>
          <w:tcPr>
            <w:tcW w:w="2835" w:type="dxa"/>
            <w:vMerge/>
            <w:shd w:val="clear" w:color="auto" w:fill="D9E2F3"/>
            <w:vAlign w:val="center"/>
          </w:tcPr>
          <w:p w:rsidR="00AD3DEE" w:rsidRPr="00FD1EE4" w:rsidRDefault="00AD3DE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D3DEE" w:rsidRPr="00FD1EE4" w:rsidRDefault="00AD3DEE" w:rsidP="008F6325">
            <w:pPr>
              <w:spacing w:before="240" w:after="240"/>
              <w:rPr>
                <w:rFonts w:ascii="GHEA Grapalat" w:eastAsia="GHEA Grapalat" w:hAnsi="GHEA Grapalat" w:cs="GHEA Grapalat"/>
              </w:rPr>
            </w:pPr>
          </w:p>
        </w:tc>
      </w:tr>
    </w:tbl>
    <w:p w:rsidR="00AD3DEE"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Default="00AD3DEE" w:rsidP="008F6325">
      <w:pPr>
        <w:pBdr>
          <w:top w:val="nil"/>
          <w:left w:val="nil"/>
          <w:bottom w:val="nil"/>
          <w:right w:val="nil"/>
          <w:between w:val="nil"/>
        </w:pBdr>
        <w:spacing w:before="240"/>
        <w:rPr>
          <w:rFonts w:ascii="GHEA Grapalat" w:eastAsia="GHEA Grapalat" w:hAnsi="GHEA Grapalat" w:cs="GHEA Grapalat"/>
          <w:i/>
        </w:rPr>
      </w:pPr>
    </w:p>
    <w:p w:rsidR="00AD3DEE" w:rsidRPr="00FD1EE4" w:rsidRDefault="00AD3DEE" w:rsidP="008F6325">
      <w:pPr>
        <w:pBdr>
          <w:top w:val="nil"/>
          <w:left w:val="nil"/>
          <w:bottom w:val="nil"/>
          <w:right w:val="nil"/>
          <w:between w:val="nil"/>
        </w:pBdr>
        <w:spacing w:before="240"/>
        <w:rPr>
          <w:rFonts w:ascii="GHEA Grapalat" w:eastAsia="GHEA Grapalat" w:hAnsi="GHEA Grapalat" w:cs="GHEA Grapalat"/>
          <w:i/>
        </w:rPr>
      </w:pPr>
    </w:p>
    <w:p w:rsidR="00AD3DEE" w:rsidRPr="00FD1EE4" w:rsidRDefault="00AD3DEE"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AD3DEE" w:rsidRPr="00FD1EE4" w:rsidRDefault="00AD3DEE"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AD3DEE" w:rsidRPr="00FD1EE4" w:rsidTr="00DD4B8A">
        <w:tc>
          <w:tcPr>
            <w:tcW w:w="9016" w:type="dxa"/>
            <w:shd w:val="clear" w:color="auto" w:fill="DEEAF6"/>
          </w:tcPr>
          <w:p w:rsidR="00AD3DEE" w:rsidRPr="00DD4B8A" w:rsidRDefault="00AD3DEE"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AD3DEE" w:rsidRPr="00FD1EE4" w:rsidTr="0066737A">
        <w:trPr>
          <w:trHeight w:val="6939"/>
        </w:trPr>
        <w:tc>
          <w:tcPr>
            <w:tcW w:w="9016" w:type="dxa"/>
            <w:shd w:val="clear" w:color="auto" w:fill="auto"/>
          </w:tcPr>
          <w:p w:rsidR="00AD3DEE" w:rsidRPr="00DD4B8A" w:rsidRDefault="00AD3DEE" w:rsidP="008F6325">
            <w:pPr>
              <w:rPr>
                <w:rFonts w:ascii="GHEA Grapalat" w:eastAsia="GHEA Grapalat" w:hAnsi="GHEA Grapalat" w:cs="GHEA Grapalat"/>
                <w:b/>
                <w:color w:val="000000"/>
              </w:rPr>
            </w:pPr>
          </w:p>
        </w:tc>
      </w:tr>
    </w:tbl>
    <w:p w:rsidR="00AD3DEE" w:rsidRPr="00FD1EE4" w:rsidRDefault="00AD3DEE" w:rsidP="008F6325">
      <w:pPr>
        <w:pBdr>
          <w:top w:val="nil"/>
          <w:left w:val="nil"/>
          <w:bottom w:val="nil"/>
          <w:right w:val="nil"/>
          <w:between w:val="nil"/>
        </w:pBdr>
        <w:rPr>
          <w:rFonts w:ascii="GHEA Grapalat" w:eastAsia="GHEA Grapalat" w:hAnsi="GHEA Grapalat" w:cs="GHEA Grapalat"/>
          <w:b/>
          <w:color w:val="000000"/>
        </w:rPr>
      </w:pPr>
    </w:p>
    <w:p w:rsidR="00AD3DEE" w:rsidRPr="00A66FC2" w:rsidRDefault="00AD3DEE" w:rsidP="008F6325">
      <w:pPr>
        <w:pStyle w:val="BodyTextIndent3"/>
        <w:spacing w:line="240" w:lineRule="auto"/>
        <w:jc w:val="right"/>
        <w:rPr>
          <w:rFonts w:ascii="GHEA Grapalat" w:hAnsi="GHEA Grapalat" w:cs="Arial"/>
          <w:b/>
        </w:rPr>
      </w:pPr>
    </w:p>
    <w:p w:rsidR="00AD3DEE" w:rsidRDefault="00AD3DEE" w:rsidP="008F6325">
      <w:pPr>
        <w:pStyle w:val="BodyTextIndent3"/>
        <w:spacing w:line="240" w:lineRule="auto"/>
        <w:ind w:firstLine="0"/>
        <w:jc w:val="left"/>
        <w:rPr>
          <w:rFonts w:ascii="GHEA Grapalat" w:hAnsi="GHEA Grapalat"/>
          <w:i/>
          <w:sz w:val="16"/>
          <w:szCs w:val="16"/>
          <w:lang w:val="hy-AM"/>
        </w:rPr>
      </w:pPr>
    </w:p>
    <w:p w:rsidR="00AD3DEE" w:rsidRDefault="00AD3DEE" w:rsidP="008F6325">
      <w:pPr>
        <w:pStyle w:val="BodyTextIndent3"/>
        <w:spacing w:line="240" w:lineRule="auto"/>
        <w:ind w:firstLine="0"/>
        <w:jc w:val="left"/>
        <w:rPr>
          <w:rFonts w:ascii="GHEA Grapalat" w:hAnsi="GHEA Grapalat"/>
          <w:i/>
          <w:sz w:val="16"/>
          <w:szCs w:val="16"/>
          <w:lang w:val="hy-AM"/>
        </w:rPr>
      </w:pPr>
    </w:p>
    <w:p w:rsidR="00AD3DEE" w:rsidRDefault="00AD3DEE" w:rsidP="008F6325">
      <w:pPr>
        <w:pStyle w:val="BodyTextIndent3"/>
        <w:spacing w:line="240" w:lineRule="auto"/>
        <w:ind w:firstLine="0"/>
        <w:jc w:val="left"/>
        <w:rPr>
          <w:rFonts w:ascii="GHEA Grapalat" w:hAnsi="GHEA Grapalat"/>
          <w:i/>
          <w:sz w:val="16"/>
          <w:szCs w:val="16"/>
          <w:lang w:val="hy-AM"/>
        </w:rPr>
      </w:pPr>
    </w:p>
    <w:p w:rsidR="00AD3DEE" w:rsidRDefault="00AD3DEE" w:rsidP="008F6325">
      <w:pPr>
        <w:pStyle w:val="BodyTextIndent3"/>
        <w:spacing w:line="240" w:lineRule="auto"/>
        <w:ind w:firstLine="0"/>
        <w:jc w:val="left"/>
        <w:rPr>
          <w:rFonts w:ascii="GHEA Grapalat" w:hAnsi="GHEA Grapalat"/>
          <w:i/>
          <w:sz w:val="16"/>
          <w:szCs w:val="16"/>
          <w:lang w:val="hy-AM"/>
        </w:rPr>
      </w:pPr>
    </w:p>
    <w:p w:rsidR="00AD3DEE" w:rsidRDefault="00AD3DEE" w:rsidP="008F6325">
      <w:pPr>
        <w:pStyle w:val="BodyTextIndent3"/>
        <w:spacing w:line="240" w:lineRule="auto"/>
        <w:ind w:firstLine="0"/>
        <w:jc w:val="left"/>
        <w:rPr>
          <w:rFonts w:ascii="GHEA Grapalat" w:hAnsi="GHEA Grapalat"/>
          <w:b/>
          <w:lang w:val="hy-AM"/>
        </w:rPr>
      </w:pPr>
    </w:p>
    <w:p w:rsidR="00AD3DEE" w:rsidRDefault="00AD3DEE" w:rsidP="008F6325">
      <w:pPr>
        <w:pStyle w:val="BodyTextIndent3"/>
        <w:spacing w:line="240" w:lineRule="auto"/>
        <w:ind w:firstLine="0"/>
        <w:jc w:val="left"/>
        <w:rPr>
          <w:rFonts w:ascii="GHEA Grapalat" w:hAnsi="GHEA Grapalat"/>
          <w:b/>
          <w:lang w:val="hy-AM"/>
        </w:rPr>
      </w:pPr>
    </w:p>
    <w:p w:rsidR="00AD3DEE" w:rsidRDefault="00AD3DEE" w:rsidP="008F6325">
      <w:pPr>
        <w:pStyle w:val="BodyTextIndent3"/>
        <w:spacing w:line="240" w:lineRule="auto"/>
        <w:ind w:firstLine="0"/>
        <w:jc w:val="left"/>
        <w:rPr>
          <w:rFonts w:ascii="GHEA Grapalat" w:hAnsi="GHEA Grapalat"/>
          <w:b/>
          <w:lang w:val="hy-AM"/>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AD3DEE" w:rsidRDefault="00AD3DEE"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AD3DEE" w:rsidRDefault="00AD3DE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AD3DEE" w:rsidRPr="00FA6936"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AD3DEE" w:rsidRPr="00FA6936" w:rsidRDefault="00AD3DEE"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AD3DEE" w:rsidRDefault="00AD3DEE"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AD3DEE" w:rsidRDefault="00AD3DEE" w:rsidP="008F6325">
      <w:pPr>
        <w:spacing w:line="276" w:lineRule="auto"/>
        <w:ind w:firstLine="567"/>
        <w:jc w:val="both"/>
        <w:rPr>
          <w:rFonts w:ascii="GHEA Grapalat" w:eastAsia="GHEA Grapalat" w:hAnsi="GHEA Grapalat" w:cs="GHEA Grapalat"/>
        </w:rPr>
      </w:pPr>
    </w:p>
    <w:p w:rsidR="00AD3DEE" w:rsidRDefault="00AD3DE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AD3DEE" w:rsidRDefault="00AD3DEE"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AD3DEE" w:rsidRDefault="00AD3DE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AD3DEE" w:rsidRDefault="00AD3DEE"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D3DEE" w:rsidRDefault="00AD3DE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AD3DEE" w:rsidRPr="008C104F" w:rsidRDefault="00AD3DE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AD3DEE" w:rsidRPr="008C104F" w:rsidRDefault="00AD3DE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AD3DEE" w:rsidRPr="008C104F" w:rsidRDefault="00AD3DE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AD3DEE" w:rsidRPr="008C104F"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AD3DEE" w:rsidRPr="008C104F" w:rsidRDefault="00AD3DE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AD3DEE" w:rsidRPr="008C104F" w:rsidRDefault="00AD3DE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AD3DEE" w:rsidRPr="008C104F" w:rsidRDefault="00AD3DE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AD3DEE" w:rsidRPr="008C104F" w:rsidRDefault="00AD3DE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AD3DEE" w:rsidRPr="008C104F" w:rsidRDefault="00AD3DE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AD3DEE" w:rsidRDefault="00AD3DEE"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D3DEE" w:rsidRDefault="00AD3DE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AD3DEE" w:rsidRPr="005B15D8"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AD3DEE" w:rsidRDefault="00AD3DEE"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D3DEE" w:rsidRPr="00FA6936" w:rsidRDefault="00AD3DE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AD3DEE" w:rsidRPr="00FA6936" w:rsidRDefault="00AD3DE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AD3DEE" w:rsidRPr="00FA6936" w:rsidRDefault="00AD3DEE" w:rsidP="008F6325">
      <w:pPr>
        <w:pStyle w:val="BodyTextIndent3"/>
        <w:spacing w:line="240" w:lineRule="auto"/>
        <w:ind w:left="360" w:firstLine="0"/>
        <w:rPr>
          <w:rFonts w:ascii="GHEA Grapalat" w:hAnsi="GHEA Grapalat" w:cs="Sylfaen"/>
          <w:i/>
          <w:sz w:val="16"/>
          <w:szCs w:val="16"/>
          <w:lang w:val="hy-AM" w:eastAsia="ru-RU"/>
        </w:rPr>
      </w:pPr>
    </w:p>
    <w:p w:rsidR="00AD3DEE" w:rsidRPr="00FA6936" w:rsidRDefault="00AD3DEE" w:rsidP="008F6325">
      <w:pPr>
        <w:pStyle w:val="BodyTextIndent3"/>
        <w:spacing w:line="240" w:lineRule="auto"/>
        <w:ind w:left="360" w:firstLine="0"/>
        <w:rPr>
          <w:rFonts w:ascii="GHEA Grapalat" w:hAnsi="GHEA Grapalat" w:cs="Sylfaen"/>
          <w:i/>
          <w:sz w:val="16"/>
          <w:szCs w:val="16"/>
          <w:lang w:val="hy-AM" w:eastAsia="ru-RU"/>
        </w:rPr>
      </w:pPr>
    </w:p>
    <w:p w:rsidR="00AD3DEE" w:rsidRPr="00FA6936" w:rsidRDefault="00AD3DEE" w:rsidP="008F6325">
      <w:pPr>
        <w:pStyle w:val="BodyTextIndent3"/>
        <w:spacing w:line="240" w:lineRule="auto"/>
        <w:ind w:left="360" w:firstLine="0"/>
        <w:rPr>
          <w:rFonts w:ascii="GHEA Grapalat" w:hAnsi="GHEA Grapalat" w:cs="Sylfaen"/>
          <w:i/>
          <w:sz w:val="16"/>
          <w:szCs w:val="16"/>
          <w:lang w:val="hy-AM" w:eastAsia="ru-RU"/>
        </w:rPr>
      </w:pPr>
    </w:p>
    <w:p w:rsidR="00AD3DEE" w:rsidRPr="00FA6936" w:rsidRDefault="00AD3DEE" w:rsidP="008F6325">
      <w:pPr>
        <w:pStyle w:val="BodyTextIndent3"/>
        <w:spacing w:line="240" w:lineRule="auto"/>
        <w:ind w:left="360" w:firstLine="0"/>
        <w:rPr>
          <w:rFonts w:ascii="GHEA Grapalat" w:hAnsi="GHEA Grapalat" w:cs="Sylfaen"/>
          <w:i/>
          <w:sz w:val="16"/>
          <w:szCs w:val="16"/>
          <w:lang w:val="hy-AM" w:eastAsia="ru-RU"/>
        </w:rPr>
      </w:pPr>
    </w:p>
    <w:p w:rsidR="00AD3DEE" w:rsidRPr="00FA6936" w:rsidRDefault="00AD3DEE" w:rsidP="008F6325">
      <w:pPr>
        <w:pStyle w:val="BodyTextIndent3"/>
        <w:spacing w:line="240" w:lineRule="auto"/>
        <w:ind w:left="360" w:firstLine="0"/>
        <w:rPr>
          <w:rFonts w:ascii="GHEA Grapalat" w:hAnsi="GHEA Grapalat" w:cs="Sylfaen"/>
          <w:i/>
          <w:sz w:val="16"/>
          <w:szCs w:val="16"/>
          <w:lang w:val="hy-AM" w:eastAsia="ru-RU"/>
        </w:rPr>
      </w:pPr>
    </w:p>
    <w:p w:rsidR="00AD3DEE" w:rsidRPr="00FA6936" w:rsidRDefault="00AD3DEE" w:rsidP="008F6325">
      <w:pPr>
        <w:pStyle w:val="BodyTextIndent3"/>
        <w:spacing w:line="240" w:lineRule="auto"/>
        <w:ind w:left="360" w:firstLine="0"/>
        <w:rPr>
          <w:rFonts w:ascii="GHEA Grapalat" w:hAnsi="GHEA Grapalat" w:cs="Sylfaen"/>
          <w:i/>
          <w:sz w:val="16"/>
          <w:szCs w:val="16"/>
          <w:lang w:val="hy-AM" w:eastAsia="ru-RU"/>
        </w:rPr>
      </w:pPr>
    </w:p>
    <w:p w:rsidR="00AD3DEE" w:rsidRPr="00FA6936" w:rsidRDefault="00AD3DEE" w:rsidP="008F6325">
      <w:pPr>
        <w:pStyle w:val="BodyTextIndent3"/>
        <w:spacing w:line="240" w:lineRule="auto"/>
        <w:ind w:left="360" w:firstLine="0"/>
        <w:rPr>
          <w:rFonts w:ascii="GHEA Grapalat" w:hAnsi="GHEA Grapalat" w:cs="Sylfaen"/>
          <w:i/>
          <w:sz w:val="16"/>
          <w:szCs w:val="16"/>
          <w:lang w:val="hy-AM" w:eastAsia="ru-RU"/>
        </w:rPr>
      </w:pPr>
    </w:p>
    <w:p w:rsidR="00AD3DEE" w:rsidRPr="00FA6936" w:rsidRDefault="00AD3DEE" w:rsidP="008F6325">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AD3DEE" w:rsidRPr="00A66FC2" w:rsidRDefault="00AD3DEE" w:rsidP="008F6325">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AD3DEE" w:rsidRPr="0039302D" w:rsidRDefault="00AD3DEE" w:rsidP="00CE3A99">
      <w:pPr>
        <w:jc w:val="both"/>
        <w:rPr>
          <w:rFonts w:ascii="GHEA Grapalat" w:hAnsi="GHEA Grapalat" w:cs="Sylfaen"/>
          <w:sz w:val="20"/>
          <w:lang w:val="hy-AM"/>
        </w:rPr>
      </w:pPr>
    </w:p>
  </w:footnote>
  <w:footnote w:id="3">
    <w:p w:rsidR="00AD3DEE" w:rsidRPr="0015088E" w:rsidRDefault="00AD3DEE"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C14A6A">
        <w:rPr>
          <w:rFonts w:ascii="GHEA Grapalat" w:hAnsi="GHEA Grapalat"/>
          <w:i/>
          <w:sz w:val="16"/>
          <w:szCs w:val="16"/>
          <w:lang w:val="hy-AM"/>
        </w:rPr>
        <w:t>եթե</w:t>
      </w:r>
      <w:r w:rsidRPr="001E7733">
        <w:rPr>
          <w:rFonts w:ascii="GHEA Grapalat" w:hAnsi="GHEA Grapalat"/>
          <w:i/>
          <w:sz w:val="16"/>
          <w:szCs w:val="16"/>
          <w:lang w:val="af-ZA"/>
        </w:rPr>
        <w:t xml:space="preserve"> </w:t>
      </w:r>
      <w:r w:rsidRPr="00C14A6A">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C14A6A">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C14A6A">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հարկ</w:t>
      </w:r>
      <w:r w:rsidRPr="001E7733">
        <w:rPr>
          <w:rFonts w:ascii="GHEA Grapalat" w:hAnsi="GHEA Grapalat"/>
          <w:i/>
          <w:sz w:val="16"/>
          <w:szCs w:val="16"/>
          <w:lang w:val="af-ZA"/>
        </w:rPr>
        <w:t xml:space="preserve"> </w:t>
      </w:r>
      <w:r w:rsidRPr="00C14A6A">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C14A6A">
        <w:rPr>
          <w:rFonts w:ascii="GHEA Grapalat" w:hAnsi="GHEA Grapalat"/>
          <w:i/>
          <w:sz w:val="16"/>
          <w:szCs w:val="16"/>
          <w:lang w:val="hy-AM"/>
        </w:rPr>
        <w:t>է</w:t>
      </w:r>
      <w:r w:rsidRPr="001E7733">
        <w:rPr>
          <w:rFonts w:ascii="GHEA Grapalat" w:hAnsi="GHEA Grapalat"/>
          <w:i/>
          <w:sz w:val="16"/>
          <w:szCs w:val="16"/>
          <w:lang w:val="af-ZA"/>
        </w:rPr>
        <w:t xml:space="preserve">, </w:t>
      </w:r>
      <w:r w:rsidRPr="00C14A6A">
        <w:rPr>
          <w:rFonts w:ascii="GHEA Grapalat" w:hAnsi="GHEA Grapalat"/>
          <w:i/>
          <w:sz w:val="16"/>
          <w:szCs w:val="16"/>
          <w:lang w:val="hy-AM"/>
        </w:rPr>
        <w:t>ապա</w:t>
      </w:r>
      <w:r w:rsidRPr="001E7733">
        <w:rPr>
          <w:rFonts w:ascii="GHEA Grapalat" w:hAnsi="GHEA Grapalat"/>
          <w:i/>
          <w:sz w:val="16"/>
          <w:szCs w:val="16"/>
          <w:lang w:val="af-ZA"/>
        </w:rPr>
        <w:t xml:space="preserve"> </w:t>
      </w:r>
      <w:r w:rsidRPr="00C14A6A">
        <w:rPr>
          <w:rFonts w:ascii="GHEA Grapalat" w:hAnsi="GHEA Grapalat"/>
          <w:i/>
          <w:sz w:val="16"/>
          <w:szCs w:val="16"/>
          <w:lang w:val="hy-AM"/>
        </w:rPr>
        <w:t>տվյալ</w:t>
      </w:r>
      <w:r w:rsidRPr="001E7733">
        <w:rPr>
          <w:rFonts w:ascii="GHEA Grapalat" w:hAnsi="GHEA Grapalat"/>
          <w:i/>
          <w:sz w:val="16"/>
          <w:szCs w:val="16"/>
          <w:lang w:val="af-ZA"/>
        </w:rPr>
        <w:t xml:space="preserve"> </w:t>
      </w:r>
      <w:r w:rsidRPr="00C14A6A">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C14A6A">
        <w:rPr>
          <w:rFonts w:ascii="GHEA Grapalat" w:hAnsi="GHEA Grapalat"/>
          <w:i/>
          <w:sz w:val="16"/>
          <w:szCs w:val="16"/>
          <w:lang w:val="hy-AM"/>
        </w:rPr>
        <w:t>գծով</w:t>
      </w:r>
      <w:r w:rsidRPr="001E7733">
        <w:rPr>
          <w:rFonts w:ascii="GHEA Grapalat" w:hAnsi="GHEA Grapalat"/>
          <w:i/>
          <w:sz w:val="16"/>
          <w:szCs w:val="16"/>
          <w:lang w:val="af-ZA"/>
        </w:rPr>
        <w:t xml:space="preserve"> </w:t>
      </w:r>
      <w:r w:rsidRPr="00C14A6A">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C14A6A">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C14A6A">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C14A6A">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C14A6A">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C14A6A">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հարկի</w:t>
      </w:r>
      <w:r w:rsidRPr="001E7733">
        <w:rPr>
          <w:rFonts w:ascii="GHEA Grapalat" w:hAnsi="GHEA Grapalat"/>
          <w:i/>
          <w:sz w:val="16"/>
          <w:szCs w:val="16"/>
          <w:lang w:val="af-ZA"/>
        </w:rPr>
        <w:t xml:space="preserve"> </w:t>
      </w:r>
      <w:r w:rsidRPr="00C14A6A">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C14A6A">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C14A6A">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C14A6A">
        <w:rPr>
          <w:rFonts w:ascii="GHEA Grapalat" w:hAnsi="GHEA Grapalat"/>
          <w:i/>
          <w:sz w:val="16"/>
          <w:szCs w:val="16"/>
          <w:lang w:val="hy-AM"/>
        </w:rPr>
        <w:t>րդ</w:t>
      </w:r>
      <w:r w:rsidRPr="001E7733">
        <w:rPr>
          <w:rFonts w:ascii="GHEA Grapalat" w:hAnsi="GHEA Grapalat"/>
          <w:i/>
          <w:sz w:val="16"/>
          <w:szCs w:val="16"/>
          <w:lang w:val="af-ZA"/>
        </w:rPr>
        <w:t xml:space="preserve"> </w:t>
      </w:r>
      <w:r w:rsidRPr="00C14A6A">
        <w:rPr>
          <w:rFonts w:ascii="GHEA Grapalat" w:hAnsi="GHEA Grapalat"/>
          <w:i/>
          <w:sz w:val="16"/>
          <w:szCs w:val="16"/>
          <w:lang w:val="hy-AM"/>
        </w:rPr>
        <w:t>սյունակում։</w:t>
      </w:r>
    </w:p>
    <w:p w:rsidR="00AD3DEE" w:rsidRPr="00AD3DEE" w:rsidRDefault="00AD3DEE" w:rsidP="002976FA">
      <w:pPr>
        <w:ind w:right="309"/>
        <w:jc w:val="both"/>
        <w:rPr>
          <w:rFonts w:ascii="GHEA Grapalat" w:hAnsi="GHEA Grapalat"/>
          <w:b/>
          <w:bCs/>
          <w:sz w:val="22"/>
          <w:szCs w:val="28"/>
          <w:lang w:val="hy-AM"/>
        </w:rPr>
      </w:pPr>
      <w:r w:rsidRPr="00AD3DEE">
        <w:rPr>
          <w:rFonts w:ascii="GHEA Grapalat" w:hAnsi="GHEA Grapalat"/>
          <w:b/>
          <w:bCs/>
          <w:sz w:val="22"/>
          <w:szCs w:val="28"/>
          <w:lang w:val="es-ES"/>
        </w:rPr>
        <w:t>Հավելված N 1.1 համարվում է գնային առաջարկի անբաժանելի մաս և ներկայացվում է հայտով:</w:t>
      </w:r>
    </w:p>
    <w:p w:rsidR="00AD3DEE" w:rsidRPr="002976FA" w:rsidDel="00856FDE" w:rsidRDefault="00AD3DEE" w:rsidP="00B2572B">
      <w:pPr>
        <w:pStyle w:val="FootnoteText"/>
        <w:rPr>
          <w:del w:id="9" w:author="User" w:date="2019-05-26T09:57:00Z"/>
          <w:i/>
          <w:lang w:val="hy-AM"/>
        </w:rPr>
      </w:pPr>
    </w:p>
  </w:footnote>
  <w:footnote w:id="4">
    <w:p w:rsidR="00AD3DEE" w:rsidRPr="00DF6AA5" w:rsidRDefault="00AD3DEE" w:rsidP="00606ACC">
      <w:pPr>
        <w:pStyle w:val="FootnoteText"/>
        <w:jc w:val="both"/>
        <w:rPr>
          <w:rFonts w:ascii="Times New Roman" w:hAnsi="Times New Roman"/>
          <w:vertAlign w:val="superscript"/>
          <w:lang w:val="af-ZA"/>
        </w:rPr>
      </w:pPr>
      <w:r>
        <w:rPr>
          <w:vertAlign w:val="superscript"/>
          <w:lang w:val="af-ZA"/>
        </w:rPr>
        <w:t>16</w:t>
      </w:r>
      <w:r w:rsidRPr="00606ACC">
        <w:rPr>
          <w:rFonts w:ascii="GHEA Grapalat" w:hAnsi="GHEA Grapalat"/>
          <w:i/>
          <w:sz w:val="16"/>
          <w:szCs w:val="24"/>
          <w:lang w:val="hy-AM" w:eastAsia="en-US"/>
        </w:rPr>
        <w:t xml:space="preserve"> </w:t>
      </w:r>
      <w:r w:rsidRPr="00D95C93">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p w:rsidR="00AD3DEE" w:rsidRPr="00F50E0A" w:rsidDel="001B2C6E" w:rsidRDefault="00AD3DEE" w:rsidP="007678FA">
      <w:pPr>
        <w:pStyle w:val="FootnoteText"/>
        <w:rPr>
          <w:del w:id="10"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eastAsia="en-US"/>
        </w:rPr>
        <w:t>են</w:t>
      </w:r>
      <w:r w:rsidRPr="00F50E0A">
        <w:rPr>
          <w:rFonts w:ascii="GHEA Grapalat" w:hAnsi="GHEA Grapalat"/>
          <w:i/>
          <w:sz w:val="16"/>
          <w:szCs w:val="24"/>
          <w:lang w:val="af-ZA" w:eastAsia="en-US"/>
        </w:rPr>
        <w:t>:</w:t>
      </w:r>
    </w:p>
  </w:footnote>
  <w:footnote w:id="5">
    <w:p w:rsidR="00AD3DEE" w:rsidRPr="008450EC" w:rsidRDefault="00AD3DEE" w:rsidP="007678FA">
      <w:pPr>
        <w:pStyle w:val="FootnoteText"/>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8450EC">
        <w:rPr>
          <w:vertAlign w:val="superscript"/>
          <w:lang w:val="af-ZA"/>
        </w:rPr>
        <w:t xml:space="preserve">2 </w:t>
      </w:r>
      <w:r w:rsidRPr="002B5F7E">
        <w:rPr>
          <w:rFonts w:ascii="GHEA Grapalat" w:hAnsi="GHEA Grapalat"/>
          <w:i/>
          <w:sz w:val="16"/>
          <w:szCs w:val="24"/>
          <w:lang w:val="hy-AM" w:eastAsia="en-US"/>
        </w:rPr>
        <w:t>Սույն</w:t>
      </w:r>
      <w:r w:rsidRPr="008450EC">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8450EC">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AD3DEE" w:rsidRPr="00875235" w:rsidDel="00D90DD6" w:rsidRDefault="00AD3DEE" w:rsidP="007678FA">
      <w:pPr>
        <w:pStyle w:val="FootnoteText"/>
        <w:jc w:val="both"/>
        <w:rPr>
          <w:del w:id="11" w:author="User" w:date="2019-05-26T11:28:00Z"/>
          <w:lang w:val="af-ZA"/>
        </w:rPr>
      </w:pPr>
      <w:r w:rsidRPr="008450EC">
        <w:rPr>
          <w:rFonts w:ascii="GHEA Grapalat" w:hAnsi="GHEA Grapalat"/>
          <w:i/>
          <w:sz w:val="16"/>
          <w:szCs w:val="24"/>
          <w:lang w:val="af-ZA" w:eastAsia="en-US"/>
        </w:rPr>
        <w:t xml:space="preserve"> </w:t>
      </w:r>
      <w:r w:rsidRPr="008450EC">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875235">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sidRPr="00875235">
        <w:rPr>
          <w:rFonts w:ascii="GHEA Grapalat" w:hAnsi="GHEA Grapalat"/>
          <w:i/>
          <w:sz w:val="16"/>
          <w:szCs w:val="24"/>
          <w:lang w:val="af-ZA"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6">
    <w:p w:rsidR="00AD3DEE" w:rsidRPr="00875235" w:rsidRDefault="00AD3DEE" w:rsidP="00BF38AB">
      <w:pPr>
        <w:pStyle w:val="FootnoteText"/>
        <w:jc w:val="both"/>
        <w:rPr>
          <w:lang w:val="af-ZA"/>
        </w:rPr>
      </w:pPr>
      <w:r w:rsidRPr="00875235">
        <w:rPr>
          <w:rStyle w:val="FootnoteReference"/>
          <w:lang w:val="af-ZA"/>
        </w:rPr>
        <w:t>24</w:t>
      </w:r>
      <w:r w:rsidRPr="00875235">
        <w:rPr>
          <w:lang w:val="af-ZA"/>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7">
    <w:p w:rsidR="00AD3DEE" w:rsidRPr="00560A40" w:rsidRDefault="00AD3DEE" w:rsidP="008631A3">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AD3DEE" w:rsidRPr="00560A40" w:rsidRDefault="00AD3DEE" w:rsidP="007678FA">
      <w:pPr>
        <w:pStyle w:val="FootnoteText"/>
        <w:jc w:val="both"/>
        <w:rPr>
          <w:rFonts w:ascii="GHEA Grapalat" w:hAnsi="GHEA Grapalat"/>
          <w:i/>
          <w:sz w:val="16"/>
          <w:szCs w:val="24"/>
          <w:lang w:val="hy-AM" w:eastAsia="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0A30"/>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5477"/>
    <w:rsid w:val="00046BAC"/>
    <w:rsid w:val="00047327"/>
    <w:rsid w:val="0005035B"/>
    <w:rsid w:val="00051035"/>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B33"/>
    <w:rsid w:val="00080C4E"/>
    <w:rsid w:val="00080E73"/>
    <w:rsid w:val="000822C1"/>
    <w:rsid w:val="00082ADC"/>
    <w:rsid w:val="00082DE0"/>
    <w:rsid w:val="00082E96"/>
    <w:rsid w:val="000831B3"/>
    <w:rsid w:val="00083558"/>
    <w:rsid w:val="000845F6"/>
    <w:rsid w:val="00085931"/>
    <w:rsid w:val="000878DB"/>
    <w:rsid w:val="00087A30"/>
    <w:rsid w:val="000911CA"/>
    <w:rsid w:val="00091C18"/>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2"/>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C58"/>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5A35"/>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100"/>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813"/>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976FA"/>
    <w:rsid w:val="00297E3F"/>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5DA"/>
    <w:rsid w:val="003675B2"/>
    <w:rsid w:val="00370ECD"/>
    <w:rsid w:val="0037177E"/>
    <w:rsid w:val="003717D2"/>
    <w:rsid w:val="003721A3"/>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AC9"/>
    <w:rsid w:val="00391E56"/>
    <w:rsid w:val="00392525"/>
    <w:rsid w:val="0039302D"/>
    <w:rsid w:val="0039338D"/>
    <w:rsid w:val="003946B4"/>
    <w:rsid w:val="003949A5"/>
    <w:rsid w:val="00394BE1"/>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6898"/>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476E"/>
    <w:rsid w:val="003D56A5"/>
    <w:rsid w:val="003D7720"/>
    <w:rsid w:val="003D7F8E"/>
    <w:rsid w:val="003E01D5"/>
    <w:rsid w:val="003E029A"/>
    <w:rsid w:val="003E093F"/>
    <w:rsid w:val="003E1421"/>
    <w:rsid w:val="003E1624"/>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24E"/>
    <w:rsid w:val="003F6CF8"/>
    <w:rsid w:val="003F7B41"/>
    <w:rsid w:val="0040112D"/>
    <w:rsid w:val="0040151B"/>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AE4"/>
    <w:rsid w:val="00411D9D"/>
    <w:rsid w:val="004134BB"/>
    <w:rsid w:val="00413A8A"/>
    <w:rsid w:val="00416F1E"/>
    <w:rsid w:val="00417553"/>
    <w:rsid w:val="004175B6"/>
    <w:rsid w:val="0042084B"/>
    <w:rsid w:val="00422440"/>
    <w:rsid w:val="0042471C"/>
    <w:rsid w:val="00427EAA"/>
    <w:rsid w:val="00427FFC"/>
    <w:rsid w:val="004306D6"/>
    <w:rsid w:val="00431998"/>
    <w:rsid w:val="004320F2"/>
    <w:rsid w:val="00433F39"/>
    <w:rsid w:val="00434B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263B"/>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731"/>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851"/>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2D3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4BC"/>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3FB"/>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2F13"/>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1C0"/>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47F1E"/>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37A"/>
    <w:rsid w:val="00667A56"/>
    <w:rsid w:val="00670544"/>
    <w:rsid w:val="0067102D"/>
    <w:rsid w:val="006715FB"/>
    <w:rsid w:val="00671A82"/>
    <w:rsid w:val="0067229B"/>
    <w:rsid w:val="006748F2"/>
    <w:rsid w:val="0067579A"/>
    <w:rsid w:val="00676178"/>
    <w:rsid w:val="006767D4"/>
    <w:rsid w:val="006768CC"/>
    <w:rsid w:val="00677658"/>
    <w:rsid w:val="00677C72"/>
    <w:rsid w:val="006818C6"/>
    <w:rsid w:val="00683800"/>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A6E8E"/>
    <w:rsid w:val="006B0116"/>
    <w:rsid w:val="006B0566"/>
    <w:rsid w:val="006B138E"/>
    <w:rsid w:val="006B1A19"/>
    <w:rsid w:val="006B2824"/>
    <w:rsid w:val="006B2F02"/>
    <w:rsid w:val="006B3E66"/>
    <w:rsid w:val="006B4238"/>
    <w:rsid w:val="006B5588"/>
    <w:rsid w:val="006B572D"/>
    <w:rsid w:val="006B5849"/>
    <w:rsid w:val="006B684A"/>
    <w:rsid w:val="006B6951"/>
    <w:rsid w:val="006B739E"/>
    <w:rsid w:val="006B7A24"/>
    <w:rsid w:val="006C08B6"/>
    <w:rsid w:val="006C0EE9"/>
    <w:rsid w:val="006C1293"/>
    <w:rsid w:val="006C12EC"/>
    <w:rsid w:val="006C135E"/>
    <w:rsid w:val="006C1A33"/>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0EC"/>
    <w:rsid w:val="00845AA5"/>
    <w:rsid w:val="00846017"/>
    <w:rsid w:val="00846E1D"/>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5235"/>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2F9"/>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4CAE"/>
    <w:rsid w:val="008D5016"/>
    <w:rsid w:val="008D5704"/>
    <w:rsid w:val="008D5EE7"/>
    <w:rsid w:val="008D6EF8"/>
    <w:rsid w:val="008D77B2"/>
    <w:rsid w:val="008D7FF8"/>
    <w:rsid w:val="008E00F2"/>
    <w:rsid w:val="008E0469"/>
    <w:rsid w:val="008E1FEB"/>
    <w:rsid w:val="008E24DC"/>
    <w:rsid w:val="008E3548"/>
    <w:rsid w:val="008E38E6"/>
    <w:rsid w:val="008E3B1B"/>
    <w:rsid w:val="008E4010"/>
    <w:rsid w:val="008E43BF"/>
    <w:rsid w:val="008E4477"/>
    <w:rsid w:val="008E5B7C"/>
    <w:rsid w:val="008E5C09"/>
    <w:rsid w:val="008E60B3"/>
    <w:rsid w:val="008E7F2E"/>
    <w:rsid w:val="008F04F5"/>
    <w:rsid w:val="008F13BF"/>
    <w:rsid w:val="008F2365"/>
    <w:rsid w:val="008F2B76"/>
    <w:rsid w:val="008F527F"/>
    <w:rsid w:val="008F6325"/>
    <w:rsid w:val="008F679F"/>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2FD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7794E"/>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5E76"/>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4C1"/>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1FDD"/>
    <w:rsid w:val="00A52061"/>
    <w:rsid w:val="00A524AC"/>
    <w:rsid w:val="00A530B3"/>
    <w:rsid w:val="00A5393A"/>
    <w:rsid w:val="00A5473D"/>
    <w:rsid w:val="00A5498F"/>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4B52"/>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48D"/>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77E2"/>
    <w:rsid w:val="00AB7D2E"/>
    <w:rsid w:val="00AC082E"/>
    <w:rsid w:val="00AC16CF"/>
    <w:rsid w:val="00AC1C50"/>
    <w:rsid w:val="00AC3F2F"/>
    <w:rsid w:val="00AC45C7"/>
    <w:rsid w:val="00AC4EAF"/>
    <w:rsid w:val="00AC5807"/>
    <w:rsid w:val="00AC743C"/>
    <w:rsid w:val="00AC7A2E"/>
    <w:rsid w:val="00AC7D8B"/>
    <w:rsid w:val="00AD0AB3"/>
    <w:rsid w:val="00AD0BEB"/>
    <w:rsid w:val="00AD1BFE"/>
    <w:rsid w:val="00AD2FAF"/>
    <w:rsid w:val="00AD305B"/>
    <w:rsid w:val="00AD34C9"/>
    <w:rsid w:val="00AD3DEE"/>
    <w:rsid w:val="00AD522C"/>
    <w:rsid w:val="00AD6657"/>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3761"/>
    <w:rsid w:val="00B36E56"/>
    <w:rsid w:val="00B37250"/>
    <w:rsid w:val="00B40121"/>
    <w:rsid w:val="00B40233"/>
    <w:rsid w:val="00B413A8"/>
    <w:rsid w:val="00B425F0"/>
    <w:rsid w:val="00B4364F"/>
    <w:rsid w:val="00B44A67"/>
    <w:rsid w:val="00B44DC4"/>
    <w:rsid w:val="00B45DE1"/>
    <w:rsid w:val="00B46279"/>
    <w:rsid w:val="00B46AA0"/>
    <w:rsid w:val="00B4794D"/>
    <w:rsid w:val="00B500BC"/>
    <w:rsid w:val="00B50F8D"/>
    <w:rsid w:val="00B514E8"/>
    <w:rsid w:val="00B51D9F"/>
    <w:rsid w:val="00B52987"/>
    <w:rsid w:val="00B52C16"/>
    <w:rsid w:val="00B53023"/>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A6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1CDD"/>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672A"/>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5C93"/>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569"/>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A86"/>
    <w:rsid w:val="00E61E2C"/>
    <w:rsid w:val="00E623D5"/>
    <w:rsid w:val="00E6367A"/>
    <w:rsid w:val="00E63C8D"/>
    <w:rsid w:val="00E64337"/>
    <w:rsid w:val="00E656BF"/>
    <w:rsid w:val="00E6575C"/>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842"/>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2C9A"/>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0C2A"/>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08A"/>
    <w:rsid w:val="00F45B4D"/>
    <w:rsid w:val="00F45B8B"/>
    <w:rsid w:val="00F47D24"/>
    <w:rsid w:val="00F50E0A"/>
    <w:rsid w:val="00F51B3A"/>
    <w:rsid w:val="00F531EF"/>
    <w:rsid w:val="00F53525"/>
    <w:rsid w:val="00F546F2"/>
    <w:rsid w:val="00F5526F"/>
    <w:rsid w:val="00F55654"/>
    <w:rsid w:val="00F556B0"/>
    <w:rsid w:val="00F5604D"/>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009C"/>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6D3B"/>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6FCE"/>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718063C"/>
  <w15:docId w15:val="{ADAD4D96-2211-4F47-A66B-2B52DC89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C9AD2-AAD7-49EC-86BB-F56D8B614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60</Pages>
  <Words>16131</Words>
  <Characters>91947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107863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Ani Khalatyan</cp:lastModifiedBy>
  <cp:revision>50</cp:revision>
  <cp:lastPrinted>2018-02-16T07:12:00Z</cp:lastPrinted>
  <dcterms:created xsi:type="dcterms:W3CDTF">2022-10-31T10:38:00Z</dcterms:created>
  <dcterms:modified xsi:type="dcterms:W3CDTF">2022-12-02T13:24:00Z</dcterms:modified>
</cp:coreProperties>
</file>