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521A49" w:rsidP="00521A49">
      <w:pPr>
        <w:pStyle w:val="a3"/>
        <w:widowControl w:val="0"/>
        <w:tabs>
          <w:tab w:val="center" w:pos="5245"/>
          <w:tab w:val="left" w:pos="6453"/>
        </w:tabs>
        <w:spacing w:after="160" w:line="240" w:lineRule="auto"/>
        <w:ind w:firstLine="0"/>
        <w:jc w:val="left"/>
        <w:rPr>
          <w:rFonts w:ascii="GHEA Grapalat" w:hAnsi="GHEA Grapalat"/>
          <w:i w:val="0"/>
          <w:sz w:val="24"/>
          <w:szCs w:val="24"/>
        </w:rPr>
      </w:pPr>
      <w:r>
        <w:rPr>
          <w:rFonts w:ascii="GHEA Grapalat" w:hAnsi="GHEA Grapalat"/>
          <w:i w:val="0"/>
          <w:sz w:val="24"/>
          <w:szCs w:val="24"/>
        </w:rPr>
        <w:tab/>
      </w:r>
      <w:r w:rsidR="00642EFE" w:rsidRPr="00521A49">
        <w:rPr>
          <w:rFonts w:ascii="GHEA Grapalat" w:hAnsi="GHEA Grapalat"/>
          <w:i w:val="0"/>
          <w:sz w:val="24"/>
          <w:szCs w:val="24"/>
        </w:rPr>
        <w:t>ОБЪЯВЛЕНИЕ</w:t>
      </w:r>
      <w:r w:rsidRPr="007553D9">
        <w:rPr>
          <w:rFonts w:ascii="GHEA Grapalat" w:hAnsi="GHEA Grapalat"/>
          <w:i w:val="0"/>
          <w:sz w:val="24"/>
          <w:szCs w:val="24"/>
        </w:rPr>
        <w:t xml:space="preserve"> </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Настоящий текст объявления утвержден Решением Оценочной Комиссии</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от </w:t>
      </w:r>
      <w:r w:rsidR="007553D9">
        <w:rPr>
          <w:rFonts w:ascii="GHEA Grapalat" w:hAnsi="GHEA Grapalat"/>
          <w:i w:val="0"/>
          <w:sz w:val="24"/>
          <w:szCs w:val="24"/>
        </w:rPr>
        <w:t>28 июля</w:t>
      </w:r>
      <w:r w:rsidRPr="00521A49">
        <w:rPr>
          <w:rFonts w:ascii="GHEA Grapalat" w:hAnsi="GHEA Grapalat"/>
          <w:i w:val="0"/>
          <w:sz w:val="24"/>
          <w:szCs w:val="24"/>
        </w:rPr>
        <w:t xml:space="preserve"> 202</w:t>
      </w:r>
      <w:r w:rsidR="000513F2" w:rsidRPr="00521A49">
        <w:rPr>
          <w:rFonts w:ascii="GHEA Grapalat" w:hAnsi="GHEA Grapalat"/>
          <w:i w:val="0"/>
          <w:sz w:val="24"/>
          <w:szCs w:val="24"/>
        </w:rPr>
        <w:t>3</w:t>
      </w:r>
      <w:r w:rsidRPr="00521A49">
        <w:rPr>
          <w:rFonts w:ascii="GHEA Grapalat" w:hAnsi="GHEA Grapalat"/>
          <w:i w:val="0"/>
          <w:sz w:val="24"/>
          <w:szCs w:val="24"/>
        </w:rPr>
        <w:t xml:space="preserve"> года № 1</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Код процедуры </w:t>
      </w:r>
      <w:r w:rsidRPr="00521A49">
        <w:rPr>
          <w:rFonts w:ascii="GHEA Grapalat" w:hAnsi="GHEA Grapalat"/>
          <w:b/>
          <w:i w:val="0"/>
          <w:sz w:val="24"/>
          <w:szCs w:val="24"/>
        </w:rPr>
        <w:t>«</w:t>
      </w:r>
      <w:r w:rsidR="00CF2C8B">
        <w:rPr>
          <w:rFonts w:ascii="GHEA Grapalat" w:hAnsi="GHEA Grapalat"/>
          <w:b/>
          <w:i w:val="0"/>
          <w:sz w:val="24"/>
          <w:szCs w:val="24"/>
        </w:rPr>
        <w:t>GHAPDzB-HVKAK-2023-4</w:t>
      </w:r>
      <w:r w:rsidR="00663DB1">
        <w:rPr>
          <w:rFonts w:ascii="GHEA Grapalat" w:hAnsi="GHEA Grapalat"/>
          <w:b/>
          <w:i w:val="0"/>
          <w:sz w:val="24"/>
          <w:szCs w:val="24"/>
        </w:rPr>
        <w:t>6</w:t>
      </w:r>
      <w:r w:rsidRPr="00521A4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260EB2" w:rsidRPr="00521A49" w:rsidRDefault="00260EB2" w:rsidP="00521A49">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ГНО «Национальный центр по контролю и профилактике заболеваний» МЗ РА</w:t>
      </w:r>
      <w:r w:rsidRPr="00521A49">
        <w:rPr>
          <w:rFonts w:ascii="GHEA Grapalat" w:hAnsi="GHEA Grapalat"/>
        </w:rPr>
        <w:t>, находящийся по адресу г</w:t>
      </w:r>
      <w:proofErr w:type="gramStart"/>
      <w:r w:rsidRPr="00521A49">
        <w:rPr>
          <w:rFonts w:ascii="GHEA Grapalat" w:hAnsi="GHEA Grapalat"/>
        </w:rPr>
        <w:t>.Е</w:t>
      </w:r>
      <w:proofErr w:type="gramEnd"/>
      <w:r w:rsidRPr="00521A49">
        <w:rPr>
          <w:rFonts w:ascii="GHEA Grapalat" w:hAnsi="GHEA Grapalat"/>
        </w:rPr>
        <w:t xml:space="preserve">реван, ул. </w:t>
      </w:r>
      <w:proofErr w:type="spellStart"/>
      <w:r w:rsidRPr="00521A49">
        <w:rPr>
          <w:rFonts w:ascii="GHEA Grapalat" w:hAnsi="GHEA Grapalat"/>
        </w:rPr>
        <w:t>М.Гераци</w:t>
      </w:r>
      <w:proofErr w:type="spellEnd"/>
      <w:r w:rsidRPr="00521A49">
        <w:rPr>
          <w:rFonts w:ascii="GHEA Grapalat" w:hAnsi="GHEA Grapalat"/>
        </w:rPr>
        <w:t>, д. 12,</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675530" w:rsidRPr="00521A49" w:rsidRDefault="00675530" w:rsidP="00521A49">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7553D9">
        <w:rPr>
          <w:rFonts w:ascii="GHEA Grapalat" w:hAnsi="GHEA Grapalat"/>
          <w:b/>
        </w:rPr>
        <w:t>реагентов</w:t>
      </w:r>
      <w:r w:rsidRPr="00521A49">
        <w:rPr>
          <w:rFonts w:ascii="GHEA Grapalat" w:hAnsi="GHEA Grapalat"/>
          <w:b/>
        </w:rPr>
        <w:t xml:space="preserve"> </w:t>
      </w:r>
      <w:r w:rsidRPr="00521A49">
        <w:rPr>
          <w:rFonts w:ascii="GHEA Grapalat" w:hAnsi="GHEA Grapalat"/>
        </w:rPr>
        <w:t>(далее — договор).</w:t>
      </w:r>
    </w:p>
    <w:p w:rsidR="00357D48" w:rsidRPr="00521A49" w:rsidRDefault="00A20B69"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521A49">
        <w:rPr>
          <w:rFonts w:ascii="Sylfaen" w:hAnsi="Sylfaen" w:cs="Courier New"/>
          <w:i w:val="0"/>
          <w:sz w:val="24"/>
          <w:szCs w:val="24"/>
          <w:lang w:val="en-US"/>
        </w:rPr>
        <w:t> </w:t>
      </w:r>
      <w:r w:rsidR="00F95E94" w:rsidRPr="00521A49">
        <w:rPr>
          <w:rFonts w:ascii="GHEA Grapalat" w:hAnsi="GHEA Grapalat"/>
          <w:i w:val="0"/>
          <w:sz w:val="24"/>
          <w:szCs w:val="24"/>
        </w:rPr>
        <w:t>настоящей процедуре</w:t>
      </w:r>
      <w:r w:rsidRPr="00521A49">
        <w:rPr>
          <w:rFonts w:ascii="GHEA Grapalat" w:hAnsi="GHEA Grapalat"/>
          <w:i w:val="0"/>
          <w:sz w:val="24"/>
          <w:szCs w:val="24"/>
        </w:rPr>
        <w:t>.</w:t>
      </w:r>
    </w:p>
    <w:p w:rsidR="001E6506" w:rsidRPr="00521A49" w:rsidRDefault="00052084" w:rsidP="00521A49">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w:t>
      </w:r>
      <w:r w:rsidR="00677658" w:rsidRPr="00521A49">
        <w:rPr>
          <w:rFonts w:ascii="GHEA Grapalat" w:hAnsi="GHEA Grapalat"/>
          <w:i w:val="0"/>
          <w:sz w:val="24"/>
          <w:szCs w:val="24"/>
        </w:rPr>
        <w:t xml:space="preserve">предъявляемые </w:t>
      </w:r>
      <w:r w:rsidR="00FD0B1A" w:rsidRPr="00521A49">
        <w:rPr>
          <w:rFonts w:ascii="GHEA Grapalat" w:hAnsi="GHEA Grapalat"/>
          <w:i w:val="0"/>
          <w:sz w:val="24"/>
          <w:szCs w:val="24"/>
        </w:rPr>
        <w:t xml:space="preserve">к </w:t>
      </w:r>
      <w:r w:rsidR="00677658" w:rsidRPr="00521A49">
        <w:rPr>
          <w:rFonts w:ascii="GHEA Grapalat" w:hAnsi="GHEA Grapalat"/>
          <w:i w:val="0"/>
          <w:sz w:val="24"/>
          <w:szCs w:val="24"/>
        </w:rPr>
        <w:t xml:space="preserve">лицам, не имеющим права на участие в </w:t>
      </w:r>
      <w:r w:rsidRPr="00521A49">
        <w:rPr>
          <w:rFonts w:ascii="GHEA Grapalat" w:hAnsi="GHEA Grapalat"/>
          <w:i w:val="0"/>
          <w:sz w:val="24"/>
          <w:szCs w:val="24"/>
        </w:rPr>
        <w:t xml:space="preserve"> данной </w:t>
      </w:r>
      <w:r w:rsidR="006F297B" w:rsidRPr="00521A49">
        <w:rPr>
          <w:rFonts w:ascii="GHEA Grapalat" w:hAnsi="GHEA Grapalat"/>
          <w:i w:val="0"/>
          <w:sz w:val="24"/>
          <w:szCs w:val="24"/>
        </w:rPr>
        <w:t>процедуре</w:t>
      </w:r>
      <w:r w:rsidR="00677658" w:rsidRPr="00521A49">
        <w:rPr>
          <w:rFonts w:ascii="GHEA Grapalat" w:hAnsi="GHEA Grapalat"/>
          <w:i w:val="0"/>
          <w:sz w:val="24"/>
          <w:szCs w:val="24"/>
        </w:rPr>
        <w:t>,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357D48" w:rsidRPr="00521A49" w:rsidRDefault="00EE73A8"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521A49">
        <w:rPr>
          <w:rFonts w:ascii="GHEA Grapalat" w:hAnsi="GHEA Grapalat"/>
          <w:i w:val="0"/>
          <w:sz w:val="24"/>
          <w:szCs w:val="24"/>
        </w:rPr>
        <w:t>удовлетворительно</w:t>
      </w:r>
      <w:r w:rsidR="007442CF" w:rsidRPr="00521A49">
        <w:rPr>
          <w:rFonts w:ascii="GHEA Grapalat" w:hAnsi="GHEA Grapalat"/>
          <w:i w:val="0"/>
          <w:sz w:val="24"/>
          <w:szCs w:val="24"/>
          <w:lang w:val="hy-AM"/>
        </w:rPr>
        <w:t xml:space="preserve"> </w:t>
      </w:r>
      <w:r w:rsidR="007442CF" w:rsidRPr="00521A49">
        <w:rPr>
          <w:rFonts w:ascii="GHEA Grapalat" w:hAnsi="GHEA Grapalat"/>
          <w:i w:val="0"/>
          <w:sz w:val="24"/>
          <w:szCs w:val="24"/>
        </w:rPr>
        <w:t xml:space="preserve">по </w:t>
      </w:r>
      <w:r w:rsidR="00830445" w:rsidRPr="00521A49">
        <w:rPr>
          <w:rFonts w:ascii="GHEA Grapalat" w:hAnsi="GHEA Grapalat"/>
          <w:i w:val="0"/>
          <w:sz w:val="24"/>
          <w:szCs w:val="24"/>
        </w:rPr>
        <w:t xml:space="preserve">неценовым </w:t>
      </w:r>
      <w:r w:rsidR="007442CF" w:rsidRPr="00521A49">
        <w:rPr>
          <w:rFonts w:ascii="GHEA Grapalat" w:hAnsi="GHEA Grapalat"/>
          <w:i w:val="0"/>
          <w:sz w:val="24"/>
          <w:szCs w:val="24"/>
        </w:rPr>
        <w:t>условиям</w:t>
      </w:r>
      <w:r w:rsidRPr="00521A49">
        <w:rPr>
          <w:rFonts w:ascii="GHEA Grapalat" w:hAnsi="GHEA Grapalat"/>
          <w:i w:val="0"/>
          <w:sz w:val="24"/>
          <w:szCs w:val="24"/>
        </w:rPr>
        <w:t>, по принципу предпочтения, отдаваемого участнику, представившему м</w:t>
      </w:r>
      <w:r w:rsidR="003F762C" w:rsidRPr="00521A49">
        <w:rPr>
          <w:rFonts w:ascii="GHEA Grapalat" w:hAnsi="GHEA Grapalat"/>
          <w:i w:val="0"/>
          <w:sz w:val="24"/>
          <w:szCs w:val="24"/>
        </w:rPr>
        <w:t>инимальное ценовое предложение.</w:t>
      </w:r>
    </w:p>
    <w:p w:rsidR="0067579A" w:rsidRPr="00521A49" w:rsidRDefault="00357D48"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A21CDB" w:rsidRPr="00521A49" w:rsidRDefault="00A21CDB" w:rsidP="00521A49">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документарной форме, до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916255" w:rsidRPr="00521A49">
        <w:rPr>
          <w:rFonts w:ascii="GHEA Grapalat" w:hAnsi="GHEA Grapalat"/>
          <w:b/>
          <w:i w:val="0"/>
          <w:spacing w:val="-6"/>
          <w:sz w:val="24"/>
          <w:szCs w:val="24"/>
        </w:rPr>
        <w:t>8</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A21CDB" w:rsidRPr="00521A49" w:rsidRDefault="00A21CDB" w:rsidP="00521A49">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Pr="00521A49">
        <w:rPr>
          <w:rFonts w:ascii="GHEA Grapalat" w:hAnsi="GHEA Grapalat"/>
          <w:b/>
          <w:i w:val="0"/>
          <w:spacing w:val="-6"/>
          <w:sz w:val="24"/>
          <w:szCs w:val="24"/>
        </w:rPr>
        <w:t>г</w:t>
      </w:r>
      <w:proofErr w:type="gramEnd"/>
      <w:r w:rsidRPr="00521A49">
        <w:rPr>
          <w:rFonts w:ascii="GHEA Grapalat" w:hAnsi="GHEA Grapalat"/>
          <w:b/>
          <w:i w:val="0"/>
          <w:spacing w:val="-6"/>
          <w:sz w:val="24"/>
          <w:szCs w:val="24"/>
        </w:rPr>
        <w:t>.</w:t>
      </w:r>
      <w:r w:rsidR="003D4908">
        <w:rPr>
          <w:rFonts w:ascii="GHEA Grapalat" w:hAnsi="GHEA Grapalat"/>
          <w:b/>
          <w:i w:val="0"/>
          <w:spacing w:val="-6"/>
          <w:sz w:val="24"/>
          <w:szCs w:val="24"/>
        </w:rPr>
        <w:t xml:space="preserve"> </w:t>
      </w:r>
      <w:r w:rsidRPr="00521A49">
        <w:rPr>
          <w:rFonts w:ascii="GHEA Grapalat" w:hAnsi="GHEA Grapalat"/>
          <w:b/>
          <w:i w:val="0"/>
          <w:spacing w:val="-6"/>
          <w:sz w:val="24"/>
          <w:szCs w:val="24"/>
        </w:rPr>
        <w:t>Ереван, ул. М.</w:t>
      </w:r>
      <w:r w:rsidR="003D4908">
        <w:rPr>
          <w:rFonts w:ascii="GHEA Grapalat" w:hAnsi="GHEA Grapalat"/>
          <w:b/>
          <w:i w:val="0"/>
          <w:spacing w:val="-6"/>
          <w:sz w:val="24"/>
          <w:szCs w:val="24"/>
        </w:rPr>
        <w:t xml:space="preserve"> </w:t>
      </w:r>
      <w:proofErr w:type="spellStart"/>
      <w:r w:rsidRPr="00521A49">
        <w:rPr>
          <w:rFonts w:ascii="GHEA Grapalat" w:hAnsi="GHEA Grapalat"/>
          <w:b/>
          <w:i w:val="0"/>
          <w:spacing w:val="-6"/>
          <w:sz w:val="24"/>
          <w:szCs w:val="24"/>
        </w:rPr>
        <w:t>Гераци</w:t>
      </w:r>
      <w:proofErr w:type="spellEnd"/>
      <w:r w:rsidRPr="00521A49">
        <w:rPr>
          <w:rFonts w:ascii="GHEA Grapalat" w:hAnsi="GHEA Grapalat"/>
          <w:b/>
          <w:i w:val="0"/>
          <w:spacing w:val="-6"/>
          <w:sz w:val="24"/>
          <w:szCs w:val="24"/>
        </w:rPr>
        <w:t>, д. 12, в 1</w:t>
      </w:r>
      <w:r w:rsidR="003D4908">
        <w:rPr>
          <w:rFonts w:ascii="GHEA Grapalat" w:hAnsi="GHEA Grapalat"/>
          <w:b/>
          <w:i w:val="0"/>
          <w:spacing w:val="-6"/>
          <w:sz w:val="24"/>
          <w:szCs w:val="24"/>
        </w:rPr>
        <w:t>0</w:t>
      </w:r>
      <w:r w:rsidRPr="00521A49">
        <w:rPr>
          <w:rFonts w:ascii="GHEA Grapalat" w:hAnsi="GHEA Grapalat"/>
          <w:b/>
          <w:i w:val="0"/>
          <w:spacing w:val="-6"/>
          <w:sz w:val="24"/>
          <w:szCs w:val="24"/>
        </w:rPr>
        <w:t xml:space="preserve">:30 часов </w:t>
      </w:r>
      <w:r w:rsidR="007553D9">
        <w:rPr>
          <w:rFonts w:ascii="GHEA Grapalat" w:hAnsi="GHEA Grapalat"/>
          <w:b/>
          <w:i w:val="0"/>
          <w:spacing w:val="-6"/>
          <w:sz w:val="24"/>
          <w:szCs w:val="24"/>
        </w:rPr>
        <w:t>04 августа</w:t>
      </w:r>
      <w:r w:rsidRPr="00521A49">
        <w:rPr>
          <w:rFonts w:ascii="GHEA Grapalat" w:hAnsi="GHEA Grapalat"/>
          <w:b/>
          <w:i w:val="0"/>
          <w:spacing w:val="-6"/>
          <w:sz w:val="24"/>
          <w:szCs w:val="24"/>
        </w:rPr>
        <w:t xml:space="preserve"> 202</w:t>
      </w:r>
      <w:r w:rsidR="00587BE4" w:rsidRPr="00521A49">
        <w:rPr>
          <w:rFonts w:ascii="GHEA Grapalat" w:hAnsi="GHEA Grapalat"/>
          <w:b/>
          <w:i w:val="0"/>
          <w:spacing w:val="-6"/>
          <w:sz w:val="24"/>
          <w:szCs w:val="24"/>
        </w:rPr>
        <w:t>3</w:t>
      </w:r>
      <w:r w:rsidRPr="00521A49">
        <w:rPr>
          <w:rFonts w:ascii="GHEA Grapalat" w:hAnsi="GHEA Grapalat"/>
          <w:b/>
          <w:i w:val="0"/>
          <w:spacing w:val="-6"/>
          <w:sz w:val="24"/>
          <w:szCs w:val="24"/>
        </w:rPr>
        <w:t xml:space="preserve"> года.</w:t>
      </w:r>
    </w:p>
    <w:p w:rsidR="002C09AA" w:rsidRPr="00521A49" w:rsidRDefault="002C09AA"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8978BD" w:rsidRPr="00521A49" w:rsidRDefault="00754697" w:rsidP="00521A49">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00D5443D" w:rsidRPr="00521A49">
        <w:rPr>
          <w:rFonts w:ascii="Sylfaen" w:hAnsi="Sylfaen" w:cs="Courier New"/>
          <w:i w:val="0"/>
          <w:sz w:val="24"/>
          <w:szCs w:val="24"/>
          <w:lang w:val="en-US"/>
        </w:rPr>
        <w:t> </w:t>
      </w:r>
      <w:r w:rsidRPr="00521A49">
        <w:rPr>
          <w:rFonts w:ascii="GHEA Grapalat" w:hAnsi="GHEA Grapalat"/>
          <w:i w:val="0"/>
          <w:sz w:val="24"/>
          <w:szCs w:val="24"/>
        </w:rPr>
        <w:t>объявлением, можете обратиться к секретарю Оценочной комиссии</w:t>
      </w:r>
      <w:r w:rsidR="00BE1C5E" w:rsidRPr="00521A49">
        <w:rPr>
          <w:rFonts w:ascii="GHEA Grapalat" w:hAnsi="GHEA Grapalat"/>
          <w:i w:val="0"/>
          <w:sz w:val="24"/>
          <w:szCs w:val="24"/>
        </w:rPr>
        <w:t xml:space="preserve"> </w:t>
      </w:r>
      <w:proofErr w:type="spellStart"/>
      <w:r w:rsidR="003D4908">
        <w:rPr>
          <w:rFonts w:ascii="GHEA Grapalat" w:hAnsi="GHEA Grapalat"/>
          <w:b/>
          <w:i w:val="0"/>
          <w:sz w:val="24"/>
          <w:szCs w:val="24"/>
        </w:rPr>
        <w:t>Астгик</w:t>
      </w:r>
      <w:proofErr w:type="spellEnd"/>
      <w:r w:rsidR="003D4908">
        <w:rPr>
          <w:rFonts w:ascii="GHEA Grapalat" w:hAnsi="GHEA Grapalat"/>
          <w:b/>
          <w:i w:val="0"/>
          <w:sz w:val="24"/>
          <w:szCs w:val="24"/>
        </w:rPr>
        <w:t xml:space="preserve"> </w:t>
      </w:r>
      <w:proofErr w:type="spellStart"/>
      <w:r w:rsidR="003D4908">
        <w:rPr>
          <w:rFonts w:ascii="GHEA Grapalat" w:hAnsi="GHEA Grapalat"/>
          <w:b/>
          <w:i w:val="0"/>
          <w:sz w:val="24"/>
          <w:szCs w:val="24"/>
        </w:rPr>
        <w:t>Вирабян</w:t>
      </w:r>
      <w:proofErr w:type="spellEnd"/>
      <w:r w:rsidR="008978BD" w:rsidRPr="00521A49">
        <w:rPr>
          <w:rFonts w:ascii="GHEA Grapalat" w:hAnsi="GHEA Grapalat"/>
          <w:b/>
          <w:i w:val="0"/>
          <w:sz w:val="24"/>
          <w:szCs w:val="24"/>
        </w:rPr>
        <w:t>.</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u w:val="single"/>
        </w:rPr>
      </w:pPr>
      <w:r w:rsidRPr="00521A49">
        <w:rPr>
          <w:rFonts w:ascii="GHEA Grapalat" w:hAnsi="GHEA Grapalat"/>
        </w:rPr>
        <w:t>Телефон</w:t>
      </w:r>
      <w:r w:rsidRPr="00521A49">
        <w:rPr>
          <w:rFonts w:ascii="GHEA Grapalat" w:hAnsi="GHEA Grapalat" w:cs="Arial LatArm"/>
        </w:rPr>
        <w:t xml:space="preserve">: </w:t>
      </w:r>
      <w:r w:rsidRPr="00521A49">
        <w:rPr>
          <w:rFonts w:ascii="GHEA Grapalat" w:hAnsi="GHEA Grapalat"/>
          <w:b/>
        </w:rPr>
        <w:t>012</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80</w:t>
      </w:r>
      <w:r w:rsidR="003D4908">
        <w:rPr>
          <w:rFonts w:ascii="GHEA Grapalat" w:hAnsi="GHEA Grapalat"/>
          <w:b/>
        </w:rPr>
        <w:t>-</w:t>
      </w:r>
      <w:r w:rsidRPr="00521A49">
        <w:rPr>
          <w:rFonts w:ascii="GHEA Grapalat" w:hAnsi="GHEA Grapalat"/>
          <w:b/>
        </w:rPr>
        <w:t>83 (6014), 091</w:t>
      </w:r>
      <w:r w:rsidR="003D4908">
        <w:rPr>
          <w:rFonts w:ascii="GHEA Grapalat" w:hAnsi="GHEA Grapalat"/>
          <w:b/>
        </w:rPr>
        <w:t>-22-26-25</w:t>
      </w:r>
    </w:p>
    <w:p w:rsidR="000365AC" w:rsidRPr="00521A49" w:rsidRDefault="000365AC" w:rsidP="00521A49">
      <w:pPr>
        <w:ind w:firstLine="709"/>
        <w:contextualSpacing/>
        <w:rPr>
          <w:rFonts w:ascii="GHEA Grapalat" w:hAnsi="GHEA Grapalat"/>
        </w:rPr>
      </w:pPr>
    </w:p>
    <w:p w:rsidR="008978BD" w:rsidRPr="00521A49" w:rsidRDefault="008978BD" w:rsidP="00521A49">
      <w:pPr>
        <w:ind w:firstLine="709"/>
        <w:contextualSpacing/>
        <w:rPr>
          <w:rFonts w:ascii="GHEA Grapalat" w:hAnsi="GHEA Grapalat"/>
          <w:b/>
          <w:lang w:val="af-ZA"/>
        </w:rPr>
      </w:pPr>
      <w:r w:rsidRPr="00521A49">
        <w:rPr>
          <w:rFonts w:ascii="GHEA Grapalat" w:hAnsi="GHEA Grapalat"/>
        </w:rPr>
        <w:t>Электронная</w:t>
      </w:r>
      <w:r w:rsidRPr="00521A49">
        <w:rPr>
          <w:rFonts w:ascii="GHEA Grapalat" w:hAnsi="GHEA Grapalat" w:cs="Arial LatArm"/>
        </w:rPr>
        <w:t xml:space="preserve"> </w:t>
      </w:r>
      <w:r w:rsidRPr="00521A49">
        <w:rPr>
          <w:rFonts w:ascii="GHEA Grapalat" w:hAnsi="GHEA Grapalat"/>
        </w:rPr>
        <w:t>почта</w:t>
      </w:r>
      <w:r w:rsidRPr="00521A49">
        <w:rPr>
          <w:rFonts w:ascii="GHEA Grapalat" w:hAnsi="GHEA Grapalat" w:cs="Arial LatArm"/>
        </w:rPr>
        <w:t xml:space="preserve">: </w:t>
      </w:r>
      <w:r w:rsidRPr="00521A49">
        <w:rPr>
          <w:rFonts w:ascii="GHEA Grapalat" w:hAnsi="GHEA Grapalat"/>
          <w:b/>
        </w:rPr>
        <w:t>procurement@ncdc.am</w:t>
      </w:r>
    </w:p>
    <w:p w:rsidR="008978BD" w:rsidRPr="00521A49" w:rsidRDefault="008978BD" w:rsidP="00521A49">
      <w:pPr>
        <w:ind w:firstLine="709"/>
        <w:contextualSpacing/>
        <w:rPr>
          <w:rFonts w:ascii="GHEA Grapalat" w:hAnsi="GHEA Grapalat"/>
          <w:b/>
        </w:rPr>
      </w:pPr>
      <w:r w:rsidRPr="00521A49">
        <w:rPr>
          <w:rFonts w:ascii="GHEA Grapalat" w:hAnsi="GHEA Grapalat"/>
        </w:rPr>
        <w:t xml:space="preserve">Заказчик: </w:t>
      </w:r>
      <w:r w:rsidRPr="00521A49">
        <w:rPr>
          <w:rFonts w:ascii="GHEA Grapalat" w:hAnsi="GHEA Grapalat"/>
          <w:b/>
        </w:rPr>
        <w:t>ГНО «Национальный центр по контролю и профилактике заболеваний» МЗ РА</w:t>
      </w:r>
      <w:r w:rsidRPr="00521A49">
        <w:rPr>
          <w:rFonts w:ascii="GHEA Grapalat" w:hAnsi="GHEA Grapalat"/>
          <w:b/>
          <w:lang w:val="hy-AM"/>
        </w:rPr>
        <w:t xml:space="preserve"> </w:t>
      </w:r>
    </w:p>
    <w:p w:rsidR="008978BD" w:rsidRPr="00521A49" w:rsidRDefault="008978BD" w:rsidP="00962010">
      <w:pPr>
        <w:rPr>
          <w:rFonts w:ascii="GHEA Grapalat" w:hAnsi="GHEA Grapalat"/>
          <w:b/>
        </w:rPr>
      </w:pPr>
    </w:p>
    <w:p w:rsidR="00DA4817" w:rsidRPr="00521A49" w:rsidRDefault="00DA4817" w:rsidP="00962010">
      <w:pPr>
        <w:rPr>
          <w:rFonts w:ascii="GHEA Grapalat" w:hAnsi="GHEA Grapalat"/>
          <w:b/>
          <w:i/>
          <w:color w:val="FF0000"/>
        </w:rPr>
      </w:pPr>
    </w:p>
    <w:p w:rsidR="00DA4817" w:rsidRPr="00521A49" w:rsidRDefault="00DA4817" w:rsidP="00962010">
      <w:pPr>
        <w:rPr>
          <w:rFonts w:ascii="GHEA Grapalat" w:hAnsi="GHEA Grapalat"/>
          <w:b/>
          <w:i/>
          <w:color w:val="FF0000"/>
        </w:rPr>
      </w:pPr>
    </w:p>
    <w:p w:rsidR="008978BD" w:rsidRPr="00521A49" w:rsidRDefault="008978BD" w:rsidP="00962010">
      <w:pPr>
        <w:rPr>
          <w:rFonts w:ascii="GHEA Grapalat" w:hAnsi="GHEA Grapalat"/>
          <w:b/>
          <w:i/>
          <w:color w:val="FF0000"/>
        </w:rPr>
      </w:pPr>
      <w:r w:rsidRPr="00521A49">
        <w:rPr>
          <w:rFonts w:ascii="GHEA Grapalat" w:hAnsi="GHEA Grapalat"/>
          <w:b/>
          <w:i/>
          <w:color w:val="FF0000"/>
        </w:rPr>
        <w:t>Процедура осуществляется на основании части 6 статьи 15 закона Республики Армения "О</w:t>
      </w:r>
      <w:r w:rsidRPr="00521A49">
        <w:rPr>
          <w:rFonts w:ascii="Sylfaen" w:hAnsi="Sylfaen" w:cs="Courier New"/>
          <w:b/>
          <w:i/>
          <w:color w:val="FF0000"/>
          <w:lang w:val="en-US"/>
        </w:rPr>
        <w:t> </w:t>
      </w:r>
      <w:r w:rsidRPr="00521A49">
        <w:rPr>
          <w:rFonts w:ascii="GHEA Grapalat" w:hAnsi="GHEA Grapalat"/>
          <w:b/>
          <w:i/>
          <w:color w:val="FF0000"/>
        </w:rPr>
        <w:t>закупках"</w:t>
      </w:r>
      <w:r w:rsidRPr="00521A49">
        <w:rPr>
          <w:rFonts w:ascii="GHEA Grapalat" w:hAnsi="GHEA Grapalat"/>
          <w:b/>
          <w:color w:val="FF0000"/>
        </w:rPr>
        <w:br w:type="page"/>
      </w: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Решением Оценочной комиссии запроса котировок</w:t>
      </w:r>
      <w:r w:rsidRPr="00521A49">
        <w:rPr>
          <w:rFonts w:ascii="GHEA Grapalat" w:hAnsi="GHEA Grapalat" w:cs="Sylfaen"/>
        </w:rPr>
        <w:br/>
      </w:r>
      <w:r w:rsidRPr="00521A49">
        <w:rPr>
          <w:rFonts w:ascii="GHEA Grapalat" w:hAnsi="GHEA Grapalat"/>
        </w:rPr>
        <w:t xml:space="preserve">под кодом </w:t>
      </w:r>
      <w:r w:rsidRPr="00521A49">
        <w:rPr>
          <w:rFonts w:ascii="GHEA Grapalat" w:hAnsi="GHEA Grapalat"/>
          <w:b/>
        </w:rPr>
        <w:t>«</w:t>
      </w:r>
      <w:r w:rsidR="007553D9">
        <w:rPr>
          <w:rFonts w:ascii="GHEA Grapalat" w:hAnsi="GHEA Grapalat"/>
          <w:b/>
        </w:rPr>
        <w:t>GHAPDzB-HVKAK-2023-46</w:t>
      </w:r>
      <w:r w:rsidRPr="00521A49">
        <w:rPr>
          <w:rFonts w:ascii="GHEA Grapalat" w:hAnsi="GHEA Grapalat"/>
          <w:b/>
        </w:rPr>
        <w:t>»</w:t>
      </w:r>
      <w:r w:rsidRPr="00521A49">
        <w:rPr>
          <w:rFonts w:ascii="GHEA Grapalat" w:hAnsi="GHEA Grapalat" w:cs="Times Armenian"/>
        </w:rPr>
        <w:br/>
      </w:r>
      <w:r w:rsidRPr="00521A49">
        <w:rPr>
          <w:rFonts w:ascii="GHEA Grapalat" w:hAnsi="GHEA Grapalat"/>
        </w:rPr>
        <w:t xml:space="preserve">№ 1 от </w:t>
      </w:r>
      <w:r w:rsidR="00B47C2F">
        <w:rPr>
          <w:rFonts w:ascii="GHEA Grapalat" w:hAnsi="GHEA Grapalat"/>
        </w:rPr>
        <w:t>28 июля</w:t>
      </w:r>
      <w:r w:rsidRPr="00521A49">
        <w:rPr>
          <w:rFonts w:ascii="GHEA Grapalat" w:hAnsi="GHEA Grapalat"/>
        </w:rPr>
        <w:t xml:space="preserve"> 202</w:t>
      </w:r>
      <w:r w:rsidR="001366F8" w:rsidRPr="00521A49">
        <w:rPr>
          <w:rFonts w:ascii="GHEA Grapalat" w:hAnsi="GHEA Grapalat"/>
        </w:rPr>
        <w:t>3</w:t>
      </w:r>
      <w:r w:rsidR="00037A8D">
        <w:rPr>
          <w:rFonts w:ascii="GHEA Grapalat" w:hAnsi="GHEA Grapalat"/>
        </w:rPr>
        <w:t xml:space="preserve"> </w:t>
      </w:r>
      <w:r w:rsidRPr="00521A49">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C84F21" w:rsidRPr="00521A49" w:rsidRDefault="00C84F21" w:rsidP="00962010">
      <w:pPr>
        <w:pStyle w:val="aa"/>
        <w:spacing w:after="160"/>
        <w:ind w:right="-7"/>
        <w:contextualSpacing/>
        <w:jc w:val="center"/>
        <w:rPr>
          <w:rFonts w:ascii="GHEA Grapalat" w:hAnsi="GHEA Grapalat"/>
          <w:b/>
          <w:color w:val="0D0D0D" w:themeColor="text1" w:themeTint="F2"/>
        </w:rPr>
      </w:pPr>
      <w:r w:rsidRPr="00521A49">
        <w:rPr>
          <w:rFonts w:ascii="GHEA Grapalat" w:hAnsi="GHEA Grapalat"/>
          <w:b/>
          <w:color w:val="0D0D0D" w:themeColor="text1" w:themeTint="F2"/>
        </w:rPr>
        <w:t>ГОСУДАРСТВЕННАЯ НЕКОММЕРЧЕСКАЯ</w:t>
      </w:r>
      <w:r w:rsidRPr="00521A49">
        <w:rPr>
          <w:rFonts w:ascii="Sylfaen" w:hAnsi="Sylfaen"/>
          <w:b/>
          <w:color w:val="0D0D0D" w:themeColor="text1" w:themeTint="F2"/>
        </w:rPr>
        <w:t> </w:t>
      </w:r>
      <w:r w:rsidRPr="00521A49">
        <w:rPr>
          <w:rFonts w:ascii="GHEA Grapalat" w:hAnsi="GHEA Grapalat"/>
          <w:b/>
          <w:color w:val="0D0D0D" w:themeColor="text1" w:themeTint="F2"/>
        </w:rPr>
        <w:t>ОРГАНИЗАЦИЯ «НАЦИОНАЛЬНЫЙ ЦЕНТР ПО КОНТРОЛЮ И ПРОФИЛАКТИКЕ ЗАБОЛЕВАНИЙ» МИНИСТЕРСТВА ЗДРАВООХРАНЕНИЯ</w:t>
      </w:r>
      <w:r w:rsidRPr="00521A49">
        <w:rPr>
          <w:rFonts w:ascii="Sylfaen" w:hAnsi="Sylfaen"/>
          <w:b/>
          <w:color w:val="0D0D0D" w:themeColor="text1" w:themeTint="F2"/>
        </w:rPr>
        <w:t> </w:t>
      </w:r>
      <w:r w:rsidRPr="00521A49">
        <w:rPr>
          <w:rFonts w:ascii="GHEA Grapalat" w:hAnsi="GHEA Grapalat"/>
          <w:b/>
          <w:color w:val="0D0D0D" w:themeColor="text1" w:themeTint="F2"/>
        </w:rPr>
        <w:t>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521A49" w:rsidRDefault="00096865" w:rsidP="00962010">
      <w:pPr>
        <w:pStyle w:val="aa"/>
        <w:widowControl w:val="0"/>
        <w:spacing w:after="160"/>
        <w:ind w:right="-7" w:firstLine="567"/>
        <w:jc w:val="center"/>
        <w:rPr>
          <w:rFonts w:ascii="GHEA Grapalat" w:hAnsi="GHEA Grapalat" w:cs="Sylfaen"/>
        </w:rPr>
      </w:pPr>
    </w:p>
    <w:p w:rsidR="00212DC3" w:rsidRPr="00521A49" w:rsidRDefault="00212DC3" w:rsidP="00962010">
      <w:pPr>
        <w:pStyle w:val="aa"/>
        <w:spacing w:after="160"/>
        <w:ind w:right="-7"/>
        <w:contextualSpacing/>
        <w:jc w:val="center"/>
        <w:rPr>
          <w:rFonts w:ascii="GHEA Grapalat" w:hAnsi="GHEA Grapalat"/>
          <w:b/>
        </w:rPr>
      </w:pPr>
      <w:r w:rsidRPr="00521A49">
        <w:rPr>
          <w:rFonts w:ascii="GHEA Grapalat" w:hAnsi="GHEA Grapalat"/>
          <w:b/>
        </w:rPr>
        <w:t xml:space="preserve">НА ЗАПРОС КОТИРОВОК, ОБЪЯВЛЕННЫЙ С ЦЕЛЬЮ ПРИОБРЕТЕНИЯ </w:t>
      </w:r>
      <w:r w:rsidR="00B47C2F">
        <w:rPr>
          <w:rFonts w:ascii="GHEA Grapalat" w:hAnsi="GHEA Grapalat"/>
          <w:b/>
        </w:rPr>
        <w:t>РЕАГЕНТОВ</w:t>
      </w:r>
      <w:r w:rsidR="00B47C2F" w:rsidRPr="00521A49">
        <w:rPr>
          <w:rFonts w:ascii="GHEA Grapalat" w:hAnsi="GHEA Grapalat"/>
          <w:b/>
        </w:rPr>
        <w:t xml:space="preserve"> </w:t>
      </w:r>
      <w:r w:rsidRPr="00521A49">
        <w:rPr>
          <w:rFonts w:ascii="GHEA Grapalat" w:hAnsi="GHEA Grapalat"/>
          <w:b/>
        </w:rPr>
        <w:t>ДЛЯ НУЖД ГНО «НАЦИОНАЛЬНОГО ЦЕНТРА ПО КОНТРОЛЮ И ПРОФИЛАКТИКЕ ЗАБОЛЕВАНИЙ» МЗ 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962010">
      <w:pP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C40834"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B47C2F">
        <w:rPr>
          <w:rFonts w:ascii="GHEA Grapalat" w:hAnsi="GHEA Grapalat"/>
          <w:b/>
        </w:rPr>
        <w:t>РЕАГЕНТОВ</w:t>
      </w:r>
      <w:r w:rsidRPr="00521A49">
        <w:rPr>
          <w:rFonts w:ascii="GHEA Grapalat" w:hAnsi="GHEA Grapalat"/>
          <w:b/>
        </w:rPr>
        <w:t xml:space="preserve"> ДЛЯ НУЖД ГНО «НАЦИОНАЛЬНОГО ЦЕНТРА ПО КОНТРОЛЮ И ПРОФИЛАКТИКЕ ЗАБОЛЕВАНИЙ» МЗ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xml:space="preserve">, в случае признания </w:t>
      </w:r>
      <w:proofErr w:type="gramStart"/>
      <w:r w:rsidR="003D0E3C" w:rsidRPr="00521A49">
        <w:rPr>
          <w:rFonts w:ascii="GHEA Grapalat" w:hAnsi="GHEA Grapalat"/>
        </w:rPr>
        <w:t>отобранным</w:t>
      </w:r>
      <w:proofErr w:type="gramEnd"/>
      <w:r w:rsidR="003D0E3C" w:rsidRPr="00521A49">
        <w:rPr>
          <w:rFonts w:ascii="GHEA Grapalat" w:hAnsi="GHEA Grapalat"/>
        </w:rPr>
        <w:t xml:space="preserve"> </w:t>
      </w:r>
      <w:proofErr w:type="spellStart"/>
      <w:r w:rsidR="003D0E3C" w:rsidRPr="00521A49">
        <w:rPr>
          <w:rFonts w:ascii="GHEA Grapalat" w:hAnsi="GHEA Grapalat"/>
        </w:rPr>
        <w:t>участником-условия</w:t>
      </w:r>
      <w:proofErr w:type="spellEnd"/>
      <w:r w:rsidR="003D0E3C" w:rsidRPr="00521A49">
        <w:rPr>
          <w:rFonts w:ascii="GHEA Grapalat" w:hAnsi="GHEA Grapalat"/>
        </w:rPr>
        <w:t xml:space="preserve">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7553D9">
        <w:rPr>
          <w:rFonts w:ascii="GHEA Grapalat" w:hAnsi="GHEA Grapalat"/>
          <w:b/>
        </w:rPr>
        <w:t>GHAPDzB-HVKAK-2023-46</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proofErr w:type="gramStart"/>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D552DD" w:rsidRPr="00521A49">
        <w:rPr>
          <w:rFonts w:ascii="GHEA Grapalat" w:hAnsi="GHEA Grapalat"/>
          <w:b/>
          <w:color w:val="0D0D0D" w:themeColor="text1" w:themeTint="F2"/>
        </w:rPr>
        <w:t>ГНО «Национальным центром по контролю и</w:t>
      </w:r>
      <w:proofErr w:type="gramEnd"/>
      <w:r w:rsidR="00D552DD" w:rsidRPr="00521A49">
        <w:rPr>
          <w:rFonts w:ascii="GHEA Grapalat" w:hAnsi="GHEA Grapalat"/>
          <w:b/>
          <w:color w:val="0D0D0D" w:themeColor="text1" w:themeTint="F2"/>
        </w:rPr>
        <w:t xml:space="preserve"> профилактике заболеваний» </w:t>
      </w:r>
      <w:r w:rsidR="00D552DD" w:rsidRPr="00521A49">
        <w:rPr>
          <w:rStyle w:val="aff3"/>
          <w:rFonts w:ascii="GHEA Grapalat" w:hAnsi="GHEA Grapalat" w:cs="Arial"/>
          <w:b/>
          <w:bCs/>
          <w:i w:val="0"/>
          <w:color w:val="0D0D0D" w:themeColor="text1" w:themeTint="F2"/>
          <w:shd w:val="clear" w:color="auto" w:fill="FFFFFF"/>
        </w:rPr>
        <w:t>МЗ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 xml:space="preserve">Адрес электронной почты секретаря оценочной комиссии </w:t>
      </w:r>
      <w:r w:rsidR="003A329D" w:rsidRPr="003A329D">
        <w:rPr>
          <w:rFonts w:ascii="GHEA Grapalat" w:hAnsi="GHEA Grapalat"/>
          <w:sz w:val="24"/>
          <w:szCs w:val="24"/>
        </w:rPr>
        <w:t>procurement@ncdc.am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521A49" w:rsidRDefault="00845AA5" w:rsidP="00962010">
      <w:pPr>
        <w:pStyle w:val="3"/>
        <w:keepNext w:val="0"/>
        <w:widowControl w:val="0"/>
        <w:tabs>
          <w:tab w:val="left" w:pos="1134"/>
        </w:tabs>
        <w:spacing w:line="240" w:lineRule="auto"/>
        <w:ind w:firstLine="567"/>
        <w:contextualSpacing/>
        <w:jc w:val="both"/>
        <w:rPr>
          <w:rFonts w:ascii="GHEA Grapalat" w:hAnsi="GHEA Grapalat"/>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B47C2F">
        <w:rPr>
          <w:rFonts w:ascii="GHEA Grapalat" w:hAnsi="GHEA Grapalat"/>
          <w:b/>
          <w:i w:val="0"/>
          <w:sz w:val="24"/>
          <w:szCs w:val="24"/>
        </w:rPr>
        <w:t>реагентов</w:t>
      </w:r>
      <w:r w:rsidR="00EA245B" w:rsidRPr="00521A49">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EA245B" w:rsidRPr="00521A49">
        <w:rPr>
          <w:rFonts w:ascii="GHEA Grapalat" w:hAnsi="GHEA Grapalat"/>
          <w:b/>
          <w:i w:val="0"/>
          <w:color w:val="0D0D0D" w:themeColor="text1" w:themeTint="F2"/>
          <w:sz w:val="24"/>
          <w:szCs w:val="24"/>
        </w:rPr>
        <w:t>ГНО «</w:t>
      </w:r>
      <w:proofErr w:type="spellStart"/>
      <w:r w:rsidR="00EA245B" w:rsidRPr="00521A49">
        <w:rPr>
          <w:rFonts w:ascii="GHEA Grapalat" w:hAnsi="GHEA Grapalat"/>
          <w:b/>
          <w:i w:val="0"/>
          <w:color w:val="0D0D0D" w:themeColor="text1" w:themeTint="F2"/>
          <w:sz w:val="24"/>
          <w:szCs w:val="24"/>
        </w:rPr>
        <w:t>Национальнцентром</w:t>
      </w:r>
      <w:proofErr w:type="spellEnd"/>
      <w:r w:rsidR="00EA245B" w:rsidRPr="00521A49">
        <w:rPr>
          <w:rFonts w:ascii="GHEA Grapalat" w:hAnsi="GHEA Grapalat"/>
          <w:b/>
          <w:i w:val="0"/>
          <w:color w:val="0D0D0D" w:themeColor="text1" w:themeTint="F2"/>
          <w:sz w:val="24"/>
          <w:szCs w:val="24"/>
        </w:rPr>
        <w:t xml:space="preserve"> по контролю и профилактике заболеваний» </w:t>
      </w:r>
      <w:r w:rsidR="00EA245B" w:rsidRPr="00521A49">
        <w:rPr>
          <w:rStyle w:val="aff3"/>
          <w:rFonts w:ascii="GHEA Grapalat" w:hAnsi="GHEA Grapalat" w:cs="Arial"/>
          <w:b/>
          <w:bCs/>
          <w:color w:val="0D0D0D" w:themeColor="text1" w:themeTint="F2"/>
          <w:sz w:val="24"/>
          <w:szCs w:val="24"/>
          <w:shd w:val="clear" w:color="auto" w:fill="FFFFFF"/>
        </w:rPr>
        <w:t>МЗ РА</w:t>
      </w:r>
      <w:r w:rsidR="00EA245B" w:rsidRPr="00521A49">
        <w:rPr>
          <w:rFonts w:ascii="GHEA Grapalat" w:hAnsi="GHEA Grapalat"/>
          <w:i w:val="0"/>
          <w:sz w:val="24"/>
          <w:szCs w:val="24"/>
        </w:rPr>
        <w:t xml:space="preserve">, которые сгруппированы в </w:t>
      </w:r>
      <w:r w:rsidR="003A329D">
        <w:rPr>
          <w:rFonts w:ascii="GHEA Grapalat" w:hAnsi="GHEA Grapalat"/>
          <w:b/>
          <w:i w:val="0"/>
          <w:sz w:val="24"/>
          <w:szCs w:val="24"/>
        </w:rPr>
        <w:t>1</w:t>
      </w:r>
      <w:r w:rsidR="00EA245B" w:rsidRPr="00521A49">
        <w:rPr>
          <w:rFonts w:ascii="GHEA Grapalat" w:hAnsi="GHEA Grapalat"/>
          <w:b/>
          <w:i w:val="0"/>
          <w:sz w:val="24"/>
          <w:szCs w:val="24"/>
        </w:rPr>
        <w:t xml:space="preserve"> лот:</w:t>
      </w:r>
    </w:p>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160"/>
        <w:gridCol w:w="8102"/>
      </w:tblGrid>
      <w:tr w:rsidR="007B326D" w:rsidRPr="00521A49" w:rsidTr="00213112">
        <w:trPr>
          <w:jc w:val="center"/>
        </w:trPr>
        <w:tc>
          <w:tcPr>
            <w:tcW w:w="1868" w:type="dxa"/>
            <w:gridSpan w:val="2"/>
            <w:vAlign w:val="center"/>
          </w:tcPr>
          <w:p w:rsidR="007B326D" w:rsidRPr="00521A49"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521A49">
              <w:rPr>
                <w:rFonts w:ascii="GHEA Grapalat" w:hAnsi="GHEA Grapalat"/>
                <w:b/>
                <w:sz w:val="22"/>
                <w:szCs w:val="22"/>
              </w:rPr>
              <w:t>Лотов</w:t>
            </w:r>
          </w:p>
        </w:tc>
        <w:tc>
          <w:tcPr>
            <w:tcW w:w="8102" w:type="dxa"/>
            <w:vMerge w:val="restart"/>
            <w:vAlign w:val="center"/>
          </w:tcPr>
          <w:p w:rsidR="007B326D" w:rsidRPr="00521A49" w:rsidRDefault="007B326D" w:rsidP="00962010">
            <w:pPr>
              <w:pStyle w:val="23"/>
              <w:widowControl w:val="0"/>
              <w:spacing w:after="120" w:line="240" w:lineRule="auto"/>
              <w:ind w:firstLine="567"/>
              <w:jc w:val="center"/>
              <w:rPr>
                <w:rFonts w:ascii="GHEA Grapalat" w:hAnsi="GHEA Grapalat"/>
                <w:b/>
                <w:i/>
                <w:sz w:val="22"/>
                <w:szCs w:val="22"/>
              </w:rPr>
            </w:pPr>
            <w:r w:rsidRPr="00521A49">
              <w:rPr>
                <w:rFonts w:ascii="GHEA Grapalat" w:hAnsi="GHEA Grapalat"/>
                <w:b/>
                <w:i/>
                <w:sz w:val="22"/>
                <w:szCs w:val="22"/>
              </w:rPr>
              <w:t>Наименование лота</w:t>
            </w:r>
          </w:p>
        </w:tc>
      </w:tr>
      <w:tr w:rsidR="007B326D" w:rsidRPr="00521A49" w:rsidTr="00213112">
        <w:trPr>
          <w:jc w:val="center"/>
        </w:trPr>
        <w:tc>
          <w:tcPr>
            <w:tcW w:w="708" w:type="dxa"/>
            <w:vAlign w:val="center"/>
          </w:tcPr>
          <w:p w:rsidR="007B326D" w:rsidRPr="00521A49" w:rsidRDefault="007B326D" w:rsidP="0095062A">
            <w:pPr>
              <w:pStyle w:val="23"/>
              <w:widowControl w:val="0"/>
              <w:spacing w:after="120" w:line="240" w:lineRule="auto"/>
              <w:ind w:left="-168" w:right="1062" w:firstLine="168"/>
              <w:jc w:val="center"/>
              <w:rPr>
                <w:rFonts w:ascii="GHEA Grapalat" w:hAnsi="GHEA Grapalat"/>
                <w:sz w:val="22"/>
                <w:szCs w:val="22"/>
              </w:rPr>
            </w:pPr>
            <w:r w:rsidRPr="00521A49">
              <w:rPr>
                <w:rFonts w:ascii="GHEA Grapalat" w:hAnsi="GHEA Grapalat"/>
                <w:b/>
                <w:sz w:val="22"/>
                <w:szCs w:val="22"/>
              </w:rPr>
              <w:t>№</w:t>
            </w:r>
          </w:p>
        </w:tc>
        <w:tc>
          <w:tcPr>
            <w:tcW w:w="1160" w:type="dxa"/>
            <w:vAlign w:val="center"/>
          </w:tcPr>
          <w:p w:rsidR="007B326D" w:rsidRPr="00521A49" w:rsidRDefault="007B326D" w:rsidP="00962010">
            <w:pPr>
              <w:pStyle w:val="23"/>
              <w:widowControl w:val="0"/>
              <w:spacing w:after="120" w:line="240" w:lineRule="auto"/>
              <w:ind w:firstLine="0"/>
              <w:jc w:val="center"/>
              <w:rPr>
                <w:rFonts w:ascii="GHEA Grapalat" w:hAnsi="GHEA Grapalat"/>
                <w:b/>
                <w:sz w:val="22"/>
                <w:szCs w:val="22"/>
              </w:rPr>
            </w:pPr>
            <w:r w:rsidRPr="00521A49">
              <w:rPr>
                <w:rFonts w:ascii="GHEA Grapalat" w:hAnsi="GHEA Grapalat"/>
                <w:b/>
                <w:sz w:val="22"/>
                <w:szCs w:val="22"/>
              </w:rPr>
              <w:t>Цена закупки</w:t>
            </w:r>
          </w:p>
        </w:tc>
        <w:tc>
          <w:tcPr>
            <w:tcW w:w="8102" w:type="dxa"/>
            <w:vMerge/>
            <w:vAlign w:val="center"/>
          </w:tcPr>
          <w:p w:rsidR="007B326D" w:rsidRPr="00521A49" w:rsidRDefault="007B326D" w:rsidP="00962010">
            <w:pPr>
              <w:pStyle w:val="23"/>
              <w:widowControl w:val="0"/>
              <w:spacing w:after="120" w:line="240" w:lineRule="auto"/>
              <w:ind w:firstLine="567"/>
              <w:rPr>
                <w:rFonts w:ascii="GHEA Grapalat" w:hAnsi="GHEA Grapalat"/>
                <w:b/>
                <w:i/>
                <w:sz w:val="22"/>
                <w:szCs w:val="22"/>
              </w:rPr>
            </w:pPr>
          </w:p>
        </w:tc>
      </w:tr>
      <w:tr w:rsidR="008F69B2" w:rsidRPr="00521A49" w:rsidTr="00213112">
        <w:trPr>
          <w:jc w:val="center"/>
        </w:trPr>
        <w:tc>
          <w:tcPr>
            <w:tcW w:w="708" w:type="dxa"/>
            <w:vAlign w:val="center"/>
          </w:tcPr>
          <w:p w:rsidR="008F69B2" w:rsidRPr="00521A49" w:rsidRDefault="008F69B2" w:rsidP="003A329D">
            <w:pPr>
              <w:pStyle w:val="23"/>
              <w:widowControl w:val="0"/>
              <w:spacing w:line="240" w:lineRule="auto"/>
              <w:ind w:right="113" w:firstLine="0"/>
              <w:jc w:val="center"/>
              <w:rPr>
                <w:rFonts w:ascii="GHEA Grapalat" w:hAnsi="GHEA Grapalat"/>
                <w:sz w:val="22"/>
                <w:szCs w:val="22"/>
              </w:rPr>
            </w:pPr>
            <w:r>
              <w:rPr>
                <w:rFonts w:ascii="GHEA Grapalat" w:hAnsi="GHEA Grapalat"/>
                <w:sz w:val="22"/>
                <w:szCs w:val="22"/>
              </w:rPr>
              <w:t>1</w:t>
            </w:r>
          </w:p>
        </w:tc>
        <w:tc>
          <w:tcPr>
            <w:tcW w:w="1160" w:type="dxa"/>
            <w:vAlign w:val="center"/>
          </w:tcPr>
          <w:p w:rsidR="008F69B2" w:rsidRPr="001361CF" w:rsidRDefault="00A03717" w:rsidP="008F69B2">
            <w:pPr>
              <w:jc w:val="center"/>
              <w:rPr>
                <w:rFonts w:ascii="GHEA Grapalat" w:hAnsi="GHEA Grapalat"/>
                <w:color w:val="000000"/>
                <w:sz w:val="20"/>
                <w:szCs w:val="20"/>
              </w:rPr>
            </w:pPr>
            <w:r>
              <w:rPr>
                <w:rFonts w:ascii="GHEA Grapalat" w:hAnsi="GHEA Grapalat"/>
                <w:color w:val="000000"/>
                <w:sz w:val="20"/>
                <w:szCs w:val="20"/>
              </w:rPr>
              <w:t>1,062,000</w:t>
            </w:r>
            <w:r w:rsidR="008F69B2" w:rsidRPr="001361CF">
              <w:rPr>
                <w:rFonts w:ascii="GHEA Grapalat" w:hAnsi="GHEA Grapalat"/>
                <w:color w:val="000000"/>
                <w:sz w:val="20"/>
                <w:szCs w:val="20"/>
              </w:rPr>
              <w:t xml:space="preserve"> </w:t>
            </w:r>
          </w:p>
        </w:tc>
        <w:tc>
          <w:tcPr>
            <w:tcW w:w="8102" w:type="dxa"/>
            <w:vAlign w:val="center"/>
          </w:tcPr>
          <w:p w:rsidR="008F69B2" w:rsidRDefault="00A03717" w:rsidP="008F69B2">
            <w:pPr>
              <w:rPr>
                <w:rFonts w:ascii="GHEA Grapalat" w:hAnsi="GHEA Grapalat"/>
                <w:color w:val="000000"/>
                <w:sz w:val="20"/>
                <w:szCs w:val="20"/>
              </w:rPr>
            </w:pPr>
            <w:r w:rsidRPr="00A03717">
              <w:rPr>
                <w:rFonts w:ascii="GHEA Grapalat" w:hAnsi="GHEA Grapalat"/>
                <w:color w:val="000000"/>
                <w:sz w:val="20"/>
                <w:szCs w:val="20"/>
              </w:rPr>
              <w:t>Набор реагентов для выделения ДНК/РНК методом магнитной сорбции</w:t>
            </w:r>
          </w:p>
        </w:tc>
      </w:tr>
    </w:tbl>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EF29D4" w:rsidRPr="00521A49">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ТРЕБОВАНИЯ К ПРАВУ УЧАСТНИКА НА УЧАСТИЕ, </w:t>
      </w:r>
      <w:r w:rsidRPr="00521A49">
        <w:rPr>
          <w:rFonts w:ascii="GHEA Grapalat" w:hAnsi="GHEA Grapalat"/>
          <w:b/>
        </w:rPr>
        <w:br/>
      </w:r>
      <w:r w:rsidR="002B32D6" w:rsidRPr="00521A49">
        <w:rPr>
          <w:rFonts w:ascii="GHEA Grapalat" w:hAnsi="GHEA Grapalat"/>
          <w:b/>
        </w:rPr>
        <w:t xml:space="preserve">КВАЛИФИКАЦИОННЫЕ КРИТЕРИИ И ПОРЯДОК ИХ ОЦЕНКИ </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2</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proofErr w:type="gramStart"/>
      <w:r w:rsidR="00753E6E" w:rsidRPr="00521A49">
        <w:rPr>
          <w:rFonts w:ascii="GHEA Grapalat" w:hAnsi="GHEA Grapalat"/>
        </w:rPr>
        <w:t>органа</w:t>
      </w:r>
      <w:proofErr w:type="gramEnd"/>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4A037E" w:rsidP="008F69B2">
      <w:pPr>
        <w:widowControl w:val="0"/>
        <w:tabs>
          <w:tab w:val="left" w:pos="1134"/>
        </w:tabs>
        <w:ind w:firstLine="1134"/>
        <w:contextualSpacing/>
        <w:jc w:val="both"/>
        <w:rPr>
          <w:rFonts w:ascii="GHEA Grapalat" w:hAnsi="GHEA Grapalat"/>
        </w:rPr>
      </w:pPr>
      <w:r w:rsidRPr="00521A49">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521A49" w:rsidRDefault="00BA3554" w:rsidP="008F69B2">
      <w:pPr>
        <w:widowControl w:val="0"/>
        <w:tabs>
          <w:tab w:val="left" w:pos="1134"/>
        </w:tabs>
        <w:ind w:firstLine="1134"/>
        <w:contextualSpacing/>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5A221E" w:rsidRPr="00521A49">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5A221E" w:rsidRPr="00521A49">
        <w:rPr>
          <w:rFonts w:ascii="GHEA Grapalat" w:hAnsi="GHEA Grapalat"/>
        </w:rPr>
        <w:t>аффилированных</w:t>
      </w:r>
      <w:proofErr w:type="spellEnd"/>
      <w:r w:rsidR="005A221E" w:rsidRPr="00521A49">
        <w:rPr>
          <w:rFonts w:ascii="GHEA Grapalat" w:hAnsi="GHEA Grapalat"/>
        </w:rPr>
        <w:t xml:space="preserve"> с ним лиц на участие в процессе закупок.</w:t>
      </w:r>
    </w:p>
    <w:p w:rsidR="00BA3554" w:rsidRPr="00521A49" w:rsidRDefault="00BA3554" w:rsidP="008F69B2">
      <w:pPr>
        <w:widowControl w:val="0"/>
        <w:tabs>
          <w:tab w:val="left" w:pos="1134"/>
        </w:tabs>
        <w:ind w:firstLine="1134"/>
        <w:contextualSpacing/>
        <w:jc w:val="both"/>
        <w:rPr>
          <w:rFonts w:ascii="GHEA Grapalat" w:hAnsi="GHEA Grapalat"/>
        </w:rPr>
      </w:pPr>
      <w:proofErr w:type="gramStart"/>
      <w:r w:rsidRPr="00521A49">
        <w:rPr>
          <w:rFonts w:ascii="GHEA Grapalat" w:hAnsi="GHEA Grapalat"/>
        </w:rPr>
        <w:t>Запрещается одновременное участие в настоящей процедуре</w:t>
      </w:r>
      <w:r w:rsidR="00F4264D" w:rsidRPr="00521A49">
        <w:rPr>
          <w:rFonts w:ascii="GHEA Grapalat" w:hAnsi="GHEA Grapalat"/>
        </w:rPr>
        <w:t xml:space="preserve"> (</w:t>
      </w:r>
      <w:r w:rsidR="00DA4643" w:rsidRPr="00521A49">
        <w:rPr>
          <w:rFonts w:ascii="GHEA Grapalat" w:hAnsi="GHEA Grapalat"/>
        </w:rPr>
        <w:t>на о</w:t>
      </w:r>
      <w:r w:rsidR="00EE7758" w:rsidRPr="00521A49">
        <w:rPr>
          <w:rFonts w:ascii="GHEA Grapalat" w:hAnsi="GHEA Grapalat"/>
        </w:rPr>
        <w:t>дин и тот же</w:t>
      </w:r>
      <w:r w:rsidR="00DA4643" w:rsidRPr="00521A49">
        <w:rPr>
          <w:rFonts w:ascii="GHEA Grapalat" w:hAnsi="GHEA Grapalat"/>
        </w:rPr>
        <w:t xml:space="preserve"> лот</w:t>
      </w:r>
      <w:r w:rsidR="00F4264D" w:rsidRPr="00521A49">
        <w:rPr>
          <w:rFonts w:ascii="GHEA Grapalat" w:hAnsi="GHEA Grapalat"/>
        </w:rPr>
        <w:t>)</w:t>
      </w:r>
      <w:r w:rsidRPr="00521A49">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521A49">
        <w:rPr>
          <w:rFonts w:ascii="GHEA Grapalat" w:hAnsi="GHEA Grapalat"/>
        </w:rPr>
        <w:t xml:space="preserve">, </w:t>
      </w:r>
      <w:proofErr w:type="gramStart"/>
      <w:r w:rsidRPr="00521A49">
        <w:rPr>
          <w:rFonts w:ascii="GHEA Grapalat" w:hAnsi="GHEA Grapalat"/>
        </w:rPr>
        <w:t>учрежденных</w:t>
      </w:r>
      <w:proofErr w:type="gramEnd"/>
      <w:r w:rsidRPr="00521A49">
        <w:rPr>
          <w:rFonts w:ascii="GHEA Grapalat" w:hAnsi="GHEA Grapalat"/>
        </w:rPr>
        <w:t xml:space="preserve"> государством или общинами, и (или) участия в порядке совместной деятельности (консорциумом).</w:t>
      </w:r>
    </w:p>
    <w:p w:rsidR="00D5674E" w:rsidRPr="00521A49" w:rsidRDefault="009F18D0"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proofErr w:type="gramEnd"/>
      <w:r w:rsidRPr="00521A49">
        <w:rPr>
          <w:rFonts w:ascii="GHEA Grapalat" w:hAnsi="GHEA Grapalat"/>
          <w:color w:val="000000"/>
        </w:rPr>
        <w:t>.</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председателем</w:t>
      </w:r>
      <w:proofErr w:type="gramEnd"/>
      <w:r w:rsidRPr="00521A49">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521A49">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proofErr w:type="gramStart"/>
      <w:r w:rsidRPr="00521A49">
        <w:rPr>
          <w:rFonts w:ascii="GHEA Grapalat" w:hAnsi="GHEA Grapalat"/>
          <w:color w:val="000000"/>
        </w:rPr>
        <w:t>в</w:t>
      </w:r>
      <w:proofErr w:type="gramEnd"/>
      <w:r w:rsidRPr="00521A49">
        <w:rPr>
          <w:rFonts w:ascii="GHEA Grapalat" w:hAnsi="GHEA Grapalat"/>
          <w:color w:val="000000"/>
        </w:rPr>
        <w:t>.</w:t>
      </w:r>
      <w:r w:rsidR="00E1385B" w:rsidRPr="00521A49">
        <w:rPr>
          <w:rFonts w:ascii="GHEA Grapalat" w:hAnsi="GHEA Grapalat"/>
          <w:color w:val="000000"/>
        </w:rPr>
        <w:tab/>
      </w:r>
      <w:proofErr w:type="gramStart"/>
      <w:r w:rsidRPr="00521A49">
        <w:rPr>
          <w:rFonts w:ascii="GHEA Grapalat" w:hAnsi="GHEA Grapalat"/>
          <w:color w:val="000000"/>
        </w:rPr>
        <w:t>кто-либо</w:t>
      </w:r>
      <w:proofErr w:type="gramEnd"/>
      <w:r w:rsidRPr="00521A49">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proofErr w:type="gramStart"/>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roofErr w:type="gramEnd"/>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t>
      </w:r>
      <w:proofErr w:type="spellStart"/>
      <w:r w:rsidRPr="00521A49">
        <w:rPr>
          <w:rFonts w:ascii="GHEA Grapalat" w:hAnsi="GHEA Grapalat"/>
        </w:rPr>
        <w:t>www.procurement.am</w:t>
      </w:r>
      <w:proofErr w:type="spellEnd"/>
      <w:r w:rsidRPr="00521A49">
        <w:rPr>
          <w:rFonts w:ascii="GHEA Grapalat" w:hAnsi="GHEA Grapalat"/>
        </w:rPr>
        <w:t xml:space="preserve">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rsidR="00B051BE" w:rsidRPr="00521A49" w:rsidRDefault="00B051BE"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521A49" w:rsidRDefault="000946A3" w:rsidP="00045332">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proofErr w:type="gramStart"/>
      <w:r w:rsidR="00805C77" w:rsidRPr="00521A49">
        <w:rPr>
          <w:rFonts w:ascii="GHEA Grapalat" w:hAnsi="GHEA Grapalat"/>
          <w:b/>
          <w:sz w:val="24"/>
          <w:szCs w:val="24"/>
        </w:rPr>
        <w:t>г</w:t>
      </w:r>
      <w:proofErr w:type="gramEnd"/>
      <w:r w:rsidR="00805C77" w:rsidRPr="00521A49">
        <w:rPr>
          <w:rFonts w:ascii="GHEA Grapalat" w:hAnsi="GHEA Grapalat"/>
          <w:b/>
          <w:sz w:val="24"/>
          <w:szCs w:val="24"/>
        </w:rPr>
        <w:t>.</w:t>
      </w:r>
      <w:r w:rsidR="00B55614">
        <w:rPr>
          <w:rFonts w:ascii="GHEA Grapalat" w:hAnsi="GHEA Grapalat"/>
          <w:b/>
          <w:sz w:val="24"/>
          <w:szCs w:val="24"/>
        </w:rPr>
        <w:t xml:space="preserve"> </w:t>
      </w:r>
      <w:r w:rsidR="00805C77" w:rsidRPr="00521A49">
        <w:rPr>
          <w:rFonts w:ascii="GHEA Grapalat" w:hAnsi="GHEA Grapalat"/>
          <w:b/>
          <w:sz w:val="24"/>
          <w:szCs w:val="24"/>
        </w:rPr>
        <w:t>Ереван, ул. М.</w:t>
      </w:r>
      <w:r w:rsidR="00B55614">
        <w:rPr>
          <w:rFonts w:ascii="GHEA Grapalat" w:hAnsi="GHEA Grapalat"/>
          <w:b/>
          <w:sz w:val="24"/>
          <w:szCs w:val="24"/>
        </w:rPr>
        <w:t xml:space="preserve"> </w:t>
      </w:r>
      <w:proofErr w:type="spellStart"/>
      <w:r w:rsidR="00805C77" w:rsidRPr="00521A49">
        <w:rPr>
          <w:rFonts w:ascii="GHEA Grapalat" w:hAnsi="GHEA Grapalat"/>
          <w:b/>
          <w:sz w:val="24"/>
          <w:szCs w:val="24"/>
        </w:rPr>
        <w:t>Гераци</w:t>
      </w:r>
      <w:proofErr w:type="spellEnd"/>
      <w:r w:rsidR="00805C77" w:rsidRPr="00521A49">
        <w:rPr>
          <w:rFonts w:ascii="GHEA Grapalat" w:hAnsi="GHEA Grapalat"/>
          <w:b/>
          <w:sz w:val="24"/>
          <w:szCs w:val="24"/>
        </w:rPr>
        <w:t>, д. 12</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в 1</w:t>
      </w:r>
      <w:r w:rsidR="00B55614">
        <w:rPr>
          <w:rFonts w:ascii="GHEA Grapalat" w:hAnsi="GHEA Grapalat"/>
          <w:b/>
          <w:sz w:val="24"/>
          <w:szCs w:val="24"/>
        </w:rPr>
        <w:t>0</w:t>
      </w:r>
      <w:r w:rsidR="00805C77" w:rsidRPr="00521A49">
        <w:rPr>
          <w:rFonts w:ascii="GHEA Grapalat" w:hAnsi="GHEA Grapalat"/>
          <w:b/>
          <w:sz w:val="24"/>
          <w:szCs w:val="24"/>
        </w:rPr>
        <w:t xml:space="preserve">:30 часов </w:t>
      </w:r>
      <w:r w:rsidR="00482F91" w:rsidRPr="00521A49">
        <w:rPr>
          <w:rFonts w:ascii="GHEA Grapalat" w:hAnsi="GHEA Grapalat"/>
          <w:b/>
          <w:sz w:val="24"/>
          <w:szCs w:val="24"/>
        </w:rPr>
        <w:t>8</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55614">
        <w:rPr>
          <w:rFonts w:ascii="GHEA Grapalat" w:hAnsi="GHEA Grapalat"/>
          <w:b/>
          <w:sz w:val="24"/>
          <w:szCs w:val="24"/>
        </w:rPr>
        <w:t>Астгик</w:t>
      </w:r>
      <w:proofErr w:type="spellEnd"/>
      <w:r w:rsidR="00B55614">
        <w:rPr>
          <w:rFonts w:ascii="GHEA Grapalat" w:hAnsi="GHEA Grapalat"/>
          <w:b/>
          <w:sz w:val="24"/>
          <w:szCs w:val="24"/>
        </w:rPr>
        <w:t xml:space="preserve"> </w:t>
      </w:r>
      <w:proofErr w:type="spellStart"/>
      <w:r w:rsidR="00B5561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 xml:space="preserve">и данных </w:t>
      </w:r>
      <w:proofErr w:type="spellStart"/>
      <w:r w:rsidR="00E32603" w:rsidRPr="00521A49">
        <w:rPr>
          <w:rFonts w:ascii="GHEA Grapalat" w:hAnsi="GHEA Grapalat"/>
        </w:rPr>
        <w:t>аффилированных</w:t>
      </w:r>
      <w:proofErr w:type="spellEnd"/>
      <w:r w:rsidR="00E32603" w:rsidRPr="00521A49">
        <w:rPr>
          <w:rFonts w:ascii="GHEA Grapalat" w:hAnsi="GHEA Grapalat"/>
        </w:rPr>
        <w:t xml:space="preserve">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proofErr w:type="spellStart"/>
      <w:r w:rsidRPr="00521A49">
        <w:rPr>
          <w:rFonts w:ascii="GHEA Grapalat" w:hAnsi="GHEA Grapalat"/>
          <w:sz w:val="24"/>
          <w:szCs w:val="24"/>
        </w:rPr>
        <w:t>д</w:t>
      </w:r>
      <w:proofErr w:type="spellEnd"/>
      <w:r w:rsidRPr="00521A49">
        <w:rPr>
          <w:rFonts w:ascii="GHEA Grapalat" w:hAnsi="GHEA Grapalat"/>
          <w:sz w:val="24"/>
          <w:szCs w:val="24"/>
        </w:rPr>
        <w:t xml:space="preserve">)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При этом</w:t>
      </w:r>
      <w:proofErr w:type="gramStart"/>
      <w:r w:rsidRPr="00521A49">
        <w:rPr>
          <w:rFonts w:ascii="GHEA Grapalat" w:hAnsi="GHEA Grapalat"/>
          <w:sz w:val="24"/>
          <w:szCs w:val="24"/>
        </w:rPr>
        <w:t>,</w:t>
      </w:r>
      <w:proofErr w:type="gramEnd"/>
      <w:r w:rsidRPr="00521A49">
        <w:rPr>
          <w:rFonts w:ascii="GHEA Grapalat" w:hAnsi="GHEA Grapalat"/>
          <w:sz w:val="24"/>
          <w:szCs w:val="24"/>
        </w:rPr>
        <w:t xml:space="preserve">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proofErr w:type="gramStart"/>
      <w:r w:rsidR="005F6602" w:rsidRPr="00521A49">
        <w:rPr>
          <w:rFonts w:ascii="GHEA Grapalat" w:hAnsi="GHEA Grapalat"/>
          <w:sz w:val="24"/>
          <w:szCs w:val="24"/>
        </w:rPr>
        <w:t>модель</w:t>
      </w:r>
      <w:proofErr w:type="gramEnd"/>
      <w:r w:rsidR="005F6602" w:rsidRPr="00521A49">
        <w:rPr>
          <w:rFonts w:ascii="GHEA Grapalat" w:hAnsi="GHEA Grapalat"/>
          <w:sz w:val="24"/>
          <w:szCs w:val="24"/>
        </w:rPr>
        <w:t xml:space="preserve">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521A49" w:rsidRDefault="0049655D" w:rsidP="00045332">
      <w:pPr>
        <w:ind w:firstLine="567"/>
        <w:contextualSpacing/>
        <w:rPr>
          <w:rFonts w:ascii="GHEA Grapalat" w:hAnsi="GHEA Grapalat"/>
          <w:b/>
        </w:rPr>
      </w:pPr>
    </w:p>
    <w:p w:rsidR="00C407B5" w:rsidRPr="00521A49" w:rsidRDefault="00C407B5" w:rsidP="00962010">
      <w:pPr>
        <w:widowControl w:val="0"/>
        <w:spacing w:after="160"/>
        <w:jc w:val="center"/>
        <w:rPr>
          <w:rFonts w:ascii="GHEA Grapalat" w:hAnsi="GHEA Grapalat"/>
          <w:b/>
        </w:rPr>
        <w:sectPr w:rsidR="00C407B5" w:rsidRPr="00521A49"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proofErr w:type="gramEnd"/>
      <w:r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4451BA" w:rsidRPr="00521A49" w:rsidRDefault="004451B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w:t>
      </w:r>
      <w:proofErr w:type="gramStart"/>
      <w:r w:rsidR="004853A7" w:rsidRPr="00521A49">
        <w:rPr>
          <w:rFonts w:ascii="GHEA Grapalat" w:hAnsi="GHEA Grapalat"/>
          <w:sz w:val="24"/>
          <w:szCs w:val="24"/>
        </w:rPr>
        <w:t>ценового</w:t>
      </w:r>
      <w:proofErr w:type="gramEnd"/>
      <w:r w:rsidR="004853A7" w:rsidRPr="00521A49">
        <w:rPr>
          <w:rFonts w:ascii="GHEA Grapalat" w:hAnsi="GHEA Grapalat"/>
          <w:sz w:val="24"/>
          <w:szCs w:val="24"/>
        </w:rPr>
        <w:t xml:space="preserve"> </w:t>
      </w:r>
    </w:p>
    <w:p w:rsidR="00BA6300" w:rsidRPr="00521A49" w:rsidRDefault="004853A7"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roofErr w:type="gramEnd"/>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C407B5" w:rsidRPr="00521A49" w:rsidRDefault="00C407B5" w:rsidP="00962010">
      <w:pPr>
        <w:widowControl w:val="0"/>
        <w:spacing w:after="160"/>
        <w:ind w:left="567" w:right="565"/>
        <w:jc w:val="center"/>
        <w:rPr>
          <w:rFonts w:ascii="GHEA Grapalat" w:hAnsi="GHEA Grapalat"/>
          <w:b/>
        </w:rPr>
        <w:sectPr w:rsidR="00C407B5"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482F91" w:rsidRPr="00521A49">
        <w:rPr>
          <w:rFonts w:ascii="GHEA Grapalat" w:hAnsi="GHEA Grapalat"/>
          <w:b/>
          <w:sz w:val="24"/>
          <w:szCs w:val="24"/>
        </w:rPr>
        <w:t>8</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й день в 1</w:t>
      </w:r>
      <w:r w:rsidR="00B55614">
        <w:rPr>
          <w:rFonts w:ascii="GHEA Grapalat" w:hAnsi="GHEA Grapalat"/>
          <w:b/>
          <w:sz w:val="24"/>
          <w:szCs w:val="24"/>
        </w:rPr>
        <w:t>0</w:t>
      </w:r>
      <w:r w:rsidR="006463DE" w:rsidRPr="00521A49">
        <w:rPr>
          <w:rFonts w:ascii="GHEA Grapalat" w:hAnsi="GHEA Grapalat"/>
          <w:b/>
          <w:sz w:val="24"/>
          <w:szCs w:val="24"/>
        </w:rPr>
        <w:t>:30 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proofErr w:type="gramStart"/>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roofErr w:type="gramEnd"/>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 xml:space="preserve">соответствие составления и </w:t>
      </w:r>
      <w:proofErr w:type="gramStart"/>
      <w:r w:rsidRPr="00521A49">
        <w:rPr>
          <w:rFonts w:ascii="GHEA Grapalat" w:hAnsi="GHEA Grapalat"/>
        </w:rPr>
        <w:t>подачи</w:t>
      </w:r>
      <w:proofErr w:type="gramEnd"/>
      <w:r w:rsidRPr="00521A49">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proofErr w:type="gramStart"/>
      <w:r w:rsidRPr="00521A49">
        <w:rPr>
          <w:rFonts w:ascii="GHEA Grapalat" w:hAnsi="GHEA Grapalat"/>
        </w:rPr>
        <w:t>б</w:t>
      </w:r>
      <w:proofErr w:type="gramEnd"/>
      <w:r w:rsidRPr="00521A49">
        <w:rPr>
          <w:rFonts w:ascii="GHEA Grapalat" w:hAnsi="GHEA Grapalat"/>
        </w:rPr>
        <w:t>.</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w:t>
      </w:r>
      <w:proofErr w:type="gramStart"/>
      <w:r w:rsidRPr="00521A49">
        <w:rPr>
          <w:rFonts w:ascii="GHEA Grapalat" w:hAnsi="GHEA Grapalat"/>
        </w:rPr>
        <w:t>в</w:t>
      </w:r>
      <w:r w:rsidR="00CA7C54" w:rsidRPr="00521A49">
        <w:rPr>
          <w:rFonts w:ascii="GHEA Grapalat" w:hAnsi="GHEA Grapalat"/>
        </w:rPr>
        <w:t>-</w:t>
      </w:r>
      <w:proofErr w:type="gramEnd"/>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521A49">
        <w:rPr>
          <w:rFonts w:ascii="GHEA Grapalat" w:hAnsi="GHEA Grapalat"/>
        </w:rPr>
        <w:t>,</w:t>
      </w:r>
      <w:proofErr w:type="gramEnd"/>
      <w:r w:rsidRPr="00521A49">
        <w:rPr>
          <w:rFonts w:ascii="GHEA Grapalat" w:hAnsi="GHEA Grapalat"/>
        </w:rPr>
        <w:t xml:space="preserve">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roofErr w:type="gramStart"/>
      <w:r w:rsidR="002D3CD8" w:rsidRPr="00521A49">
        <w:rPr>
          <w:rFonts w:ascii="GHEA Grapalat" w:hAnsi="GHEA Grapalat"/>
          <w:i w:val="0"/>
          <w:sz w:val="24"/>
          <w:szCs w:val="24"/>
        </w:rPr>
        <w:t>-:</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roofErr w:type="gramEnd"/>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xml:space="preserve">, и до </w:t>
      </w:r>
      <w:proofErr w:type="gramStart"/>
      <w:r w:rsidRPr="00521A49">
        <w:rPr>
          <w:rFonts w:ascii="GHEA Grapalat" w:hAnsi="GHEA Grapalat"/>
          <w:sz w:val="24"/>
          <w:szCs w:val="24"/>
        </w:rPr>
        <w:t>истечения</w:t>
      </w:r>
      <w:proofErr w:type="gramEnd"/>
      <w:r w:rsidRPr="00521A49">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proofErr w:type="gramStart"/>
      <w:r w:rsidRPr="00521A49">
        <w:rPr>
          <w:rFonts w:ascii="GHEA Grapalat" w:hAnsi="GHEA Grapalat"/>
          <w:sz w:val="24"/>
          <w:szCs w:val="24"/>
        </w:rPr>
        <w:t xml:space="preserve"> Е</w:t>
      </w:r>
      <w:proofErr w:type="gramEnd"/>
      <w:r w:rsidRPr="00521A49">
        <w:rPr>
          <w:rFonts w:ascii="GHEA Grapalat" w:hAnsi="GHEA Grapalat"/>
          <w:sz w:val="24"/>
          <w:szCs w:val="24"/>
        </w:rPr>
        <w:t xml:space="preserve">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AD2081" w:rsidRPr="00521A49" w:rsidRDefault="00A150A9"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917747" w:rsidRPr="00521A49">
        <w:rPr>
          <w:rFonts w:ascii="GHEA Grapalat" w:hAnsi="GHEA Grapalat"/>
          <w:sz w:val="24"/>
          <w:szCs w:val="24"/>
        </w:rPr>
        <w:t>8</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 xml:space="preserve">Если в результате оценки, проведенной в ходе заседания по вскрытию </w:t>
      </w:r>
      <w:r w:rsidR="00F00565" w:rsidRPr="00521A49">
        <w:rPr>
          <w:rFonts w:ascii="GHEA Grapalat" w:hAnsi="GHEA Grapalat"/>
          <w:sz w:val="24"/>
          <w:szCs w:val="24"/>
        </w:rPr>
        <w:t xml:space="preserve">и оценке </w:t>
      </w:r>
      <w:r w:rsidRPr="00521A49">
        <w:rPr>
          <w:rFonts w:ascii="GHEA Grapalat" w:hAnsi="GHEA Grapalat"/>
          <w:sz w:val="24"/>
          <w:szCs w:val="24"/>
        </w:rPr>
        <w:t>заявок, в заявке участника фиксируются несоответствия требованиям приглашения,</w:t>
      </w:r>
      <w:r w:rsidR="001F0DAB" w:rsidRPr="00521A49">
        <w:rPr>
          <w:rFonts w:ascii="GHEA Grapalat" w:hAnsi="GHEA Grapalat"/>
          <w:sz w:val="24"/>
          <w:szCs w:val="24"/>
        </w:rPr>
        <w:t xml:space="preserve"> </w:t>
      </w:r>
      <w:r w:rsidRPr="00521A49">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521A49">
        <w:rPr>
          <w:rFonts w:ascii="GHEA Grapalat" w:hAnsi="GHEA Grapalat"/>
          <w:sz w:val="24"/>
          <w:szCs w:val="24"/>
        </w:rPr>
        <w:t xml:space="preserve"> </w:t>
      </w:r>
      <w:r w:rsidR="001F0DAB" w:rsidRPr="00521A49">
        <w:rPr>
          <w:rFonts w:ascii="GHEA Grapalat" w:hAnsi="GHEA Grapalat"/>
          <w:sz w:val="24"/>
          <w:szCs w:val="24"/>
        </w:rPr>
        <w:t>в электронной форме</w:t>
      </w:r>
      <w:r w:rsidR="007A34A6" w:rsidRPr="00521A49">
        <w:rPr>
          <w:rFonts w:ascii="GHEA Grapalat" w:hAnsi="GHEA Grapalat"/>
          <w:sz w:val="24"/>
          <w:szCs w:val="24"/>
        </w:rPr>
        <w:t xml:space="preserve"> </w:t>
      </w:r>
      <w:r w:rsidRPr="00521A49">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521A49" w:rsidRDefault="006A3C8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sidRPr="00521A49">
        <w:rPr>
          <w:rFonts w:ascii="GHEA Grapalat" w:hAnsi="GHEA Grapalat" w:cs="Sylfaen"/>
          <w:sz w:val="24"/>
          <w:szCs w:val="24"/>
        </w:rPr>
        <w:t>.</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 xml:space="preserve">Не </w:t>
      </w:r>
      <w:proofErr w:type="gramStart"/>
      <w:r w:rsidRPr="00521A49">
        <w:rPr>
          <w:rFonts w:ascii="GHEA Grapalat" w:hAnsi="GHEA Grapalat"/>
          <w:sz w:val="24"/>
          <w:szCs w:val="24"/>
        </w:rPr>
        <w:t>позднее</w:t>
      </w:r>
      <w:proofErr w:type="gramEnd"/>
      <w:r w:rsidRPr="00521A49">
        <w:rPr>
          <w:rFonts w:ascii="GHEA Grapalat" w:hAnsi="GHEA Grapalat"/>
          <w:sz w:val="24"/>
          <w:szCs w:val="24"/>
        </w:rPr>
        <w:t xml:space="preserve">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521A49" w:rsidRDefault="008769B4"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5B6DCF" w:rsidRPr="00521A49">
        <w:rPr>
          <w:rFonts w:ascii="GHEA Grapalat" w:hAnsi="GHEA Grapalat"/>
          <w:lang w:val="hy-AM"/>
        </w:rPr>
        <w:t>1</w:t>
      </w:r>
      <w:r w:rsidR="00762474" w:rsidRPr="00521A49">
        <w:rPr>
          <w:rFonts w:ascii="GHEA Grapalat" w:hAnsi="GHEA Grapalat"/>
        </w:rPr>
        <w:t>3</w:t>
      </w:r>
      <w:r w:rsidR="00493CC7" w:rsidRPr="00521A49">
        <w:rPr>
          <w:rFonts w:ascii="GHEA Grapalat" w:hAnsi="GHEA Grapalat"/>
        </w:rPr>
        <w:t>.</w:t>
      </w:r>
      <w:r w:rsidR="00493CC7" w:rsidRPr="00521A49">
        <w:rPr>
          <w:rFonts w:ascii="GHEA Grapalat" w:hAnsi="GHEA Grapalat"/>
        </w:rPr>
        <w:tab/>
      </w:r>
      <w:r w:rsidR="0052468C" w:rsidRPr="00521A49">
        <w:rPr>
          <w:rFonts w:ascii="GHEA Grapalat" w:hAnsi="GHEA Grapalat"/>
        </w:rPr>
        <w:t xml:space="preserve">В случае выявления </w:t>
      </w:r>
      <w:r w:rsidR="0052468C" w:rsidRPr="00521A49">
        <w:rPr>
          <w:rFonts w:ascii="GHEA Grapalat" w:hAnsi="GHEA Grapalat"/>
          <w:color w:val="000000" w:themeColor="text1"/>
        </w:rPr>
        <w:t xml:space="preserve">оснований, предусмотренных пунктом 6 части 1 статьи 6 Закона, </w:t>
      </w:r>
      <w:r w:rsidR="0052468C" w:rsidRPr="00521A49">
        <w:rPr>
          <w:rFonts w:ascii="GHEA Grapalat" w:hAnsi="GHEA Grapalat"/>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w:t>
      </w:r>
      <w:proofErr w:type="gramStart"/>
      <w:r w:rsidR="0052468C" w:rsidRPr="00521A49">
        <w:rPr>
          <w:rFonts w:ascii="GHEA Grapalat" w:hAnsi="GHEA Grapalat"/>
        </w:rPr>
        <w:t>ден</w:t>
      </w:r>
      <w:r w:rsidR="00C143D2" w:rsidRPr="00521A49">
        <w:rPr>
          <w:rFonts w:ascii="GHEA Grapalat" w:hAnsi="GHEA Grapalat"/>
        </w:rPr>
        <w:t>ь</w:t>
      </w:r>
      <w:proofErr w:type="gramEnd"/>
      <w:r w:rsidR="0052468C" w:rsidRPr="00521A49">
        <w:rPr>
          <w:rFonts w:ascii="GHEA Grapalat" w:hAnsi="GHEA Grapalat"/>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w:t>
      </w:r>
      <w:proofErr w:type="gramStart"/>
      <w:r w:rsidR="0052468C" w:rsidRPr="00521A49">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52468C" w:rsidRPr="00521A49">
        <w:rPr>
          <w:rFonts w:ascii="GHEA Grapalat" w:hAnsi="GHEA Grapalat"/>
        </w:rPr>
        <w:t xml:space="preserve"> делу, если по результатам судебного разбирательства возможность исполнения решения не исчезла.</w:t>
      </w:r>
    </w:p>
    <w:p w:rsidR="00B24E4B" w:rsidRPr="00521A49" w:rsidRDefault="000E53B7" w:rsidP="00B55614">
      <w:pPr>
        <w:widowControl w:val="0"/>
        <w:tabs>
          <w:tab w:val="left" w:pos="1276"/>
        </w:tabs>
        <w:ind w:firstLine="567"/>
        <w:contextualSpacing/>
        <w:rPr>
          <w:rFonts w:ascii="GHEA Grapalat" w:hAnsi="GHEA Grapalat"/>
        </w:rPr>
      </w:pPr>
      <w:r w:rsidRPr="00521A49">
        <w:rPr>
          <w:rFonts w:ascii="GHEA Grapalat" w:hAnsi="GHEA Grapalat"/>
        </w:rPr>
        <w:t>Е</w:t>
      </w:r>
      <w:r w:rsidR="00B24E4B" w:rsidRPr="00521A49">
        <w:rPr>
          <w:rFonts w:ascii="GHEA Grapalat" w:hAnsi="GHEA Grapalat"/>
        </w:rPr>
        <w:t>сли:</w:t>
      </w:r>
    </w:p>
    <w:p w:rsidR="00B24E4B" w:rsidRPr="00521A49" w:rsidRDefault="00B24E4B" w:rsidP="00B55614">
      <w:pPr>
        <w:pStyle w:val="aff"/>
        <w:widowControl w:val="0"/>
        <w:numPr>
          <w:ilvl w:val="0"/>
          <w:numId w:val="31"/>
        </w:numPr>
        <w:ind w:left="0" w:firstLine="567"/>
        <w:contextualSpacing/>
        <w:jc w:val="both"/>
        <w:rPr>
          <w:rFonts w:ascii="GHEA Grapalat" w:hAnsi="GHEA Grapalat"/>
        </w:rPr>
      </w:pPr>
      <w:r w:rsidRPr="00521A49">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A071A" w:rsidRPr="00521A49" w:rsidRDefault="00CA071A" w:rsidP="00B55614">
      <w:pPr>
        <w:pStyle w:val="aff"/>
        <w:widowControl w:val="0"/>
        <w:numPr>
          <w:ilvl w:val="0"/>
          <w:numId w:val="31"/>
        </w:numPr>
        <w:ind w:left="0" w:firstLine="567"/>
        <w:contextualSpacing/>
        <w:jc w:val="both"/>
        <w:rPr>
          <w:rFonts w:ascii="GHEA Grapalat" w:hAnsi="GHEA Grapalat"/>
        </w:rPr>
      </w:pPr>
      <w:proofErr w:type="gramStart"/>
      <w:r w:rsidRPr="00521A49">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C20AD3" w:rsidRPr="00521A49" w:rsidRDefault="006435F5" w:rsidP="00B55614">
      <w:pPr>
        <w:widowControl w:val="0"/>
        <w:tabs>
          <w:tab w:val="left" w:pos="1134"/>
        </w:tabs>
        <w:ind w:firstLine="567"/>
        <w:contextualSpacing/>
        <w:jc w:val="both"/>
        <w:rPr>
          <w:rFonts w:ascii="GHEA Grapalat" w:hAnsi="GHEA Grapalat"/>
        </w:rPr>
      </w:pPr>
      <w:r w:rsidRPr="00521A49">
        <w:rPr>
          <w:rFonts w:ascii="GHEA Grapalat" w:hAnsi="GHEA Grapalat" w:cs="Sylfaen"/>
        </w:rPr>
        <w:t xml:space="preserve">       </w:t>
      </w:r>
      <w:r w:rsidR="00C20AD3" w:rsidRPr="00521A49">
        <w:rPr>
          <w:rFonts w:ascii="GHEA Grapalat" w:hAnsi="GHEA Grapalat" w:cs="Sylfaen"/>
        </w:rPr>
        <w:t>При этом</w:t>
      </w:r>
      <w:proofErr w:type="gramStart"/>
      <w:r w:rsidR="00C20AD3" w:rsidRPr="00521A49">
        <w:rPr>
          <w:rFonts w:ascii="GHEA Grapalat" w:hAnsi="GHEA Grapalat" w:cs="Sylfaen"/>
        </w:rPr>
        <w:t>,</w:t>
      </w:r>
      <w:proofErr w:type="gramEnd"/>
      <w:r w:rsidR="00C20AD3" w:rsidRPr="00521A49">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00C20AD3" w:rsidRPr="00521A49">
        <w:rPr>
          <w:rFonts w:ascii="GHEA Grapalat" w:hAnsi="GHEA Grapalat" w:cs="Sylfaen"/>
        </w:rPr>
        <w:t>я-</w:t>
      </w:r>
      <w:proofErr w:type="gramEnd"/>
      <w:r w:rsidR="00C20AD3" w:rsidRPr="00521A49">
        <w:rPr>
          <w:rFonts w:ascii="GHEA Grapalat" w:hAnsi="GHEA Grapalat" w:cs="Sylfaen"/>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proofErr w:type="gramStart"/>
      <w:r w:rsidR="00A31DCA" w:rsidRPr="00521A49">
        <w:rPr>
          <w:rFonts w:ascii="GHEA Grapalat" w:hAnsi="GHEA Grapalat"/>
        </w:rPr>
        <w:t xml:space="preserve"> Е</w:t>
      </w:r>
      <w:proofErr w:type="gramEnd"/>
      <w:r w:rsidR="00A31DCA" w:rsidRPr="00521A49">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521A49">
        <w:rPr>
          <w:rFonts w:ascii="GHEA Grapalat" w:hAnsi="GHEA Grapalat"/>
          <w:sz w:val="24"/>
          <w:szCs w:val="24"/>
        </w:rPr>
        <w:t>секретарю</w:t>
      </w:r>
      <w:proofErr w:type="gramEnd"/>
      <w:r w:rsidR="00A74478" w:rsidRPr="00521A49">
        <w:rPr>
          <w:rFonts w:ascii="GHEA Grapalat" w:hAnsi="GHEA Grapalat"/>
          <w:sz w:val="24"/>
          <w:szCs w:val="24"/>
        </w:rPr>
        <w:t xml:space="preserve">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proofErr w:type="gramStart"/>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E624C" w:rsidRPr="00521A49">
        <w:rPr>
          <w:rFonts w:ascii="GHEA Grapalat" w:hAnsi="GHEA Grapalat"/>
          <w:sz w:val="24"/>
          <w:szCs w:val="24"/>
          <w:lang w:val="hy-AM"/>
        </w:rPr>
        <w:t>1</w:t>
      </w:r>
      <w:r w:rsidR="00B325AF" w:rsidRPr="00521A49">
        <w:rPr>
          <w:rFonts w:ascii="GHEA Grapalat" w:hAnsi="GHEA Grapalat"/>
          <w:sz w:val="24"/>
          <w:szCs w:val="24"/>
        </w:rPr>
        <w:t>8</w:t>
      </w:r>
      <w:r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z w:val="24"/>
          <w:szCs w:val="24"/>
        </w:rPr>
        <w:t xml:space="preserve"> </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Комиссия может проверить </w:t>
      </w:r>
      <w:proofErr w:type="gramStart"/>
      <w:r w:rsidRPr="00521A49">
        <w:rPr>
          <w:rFonts w:ascii="GHEA Grapalat" w:hAnsi="GHEA Grapalat"/>
          <w:sz w:val="24"/>
          <w:szCs w:val="24"/>
        </w:rPr>
        <w:t>подлинность</w:t>
      </w:r>
      <w:proofErr w:type="gramEnd"/>
      <w:r w:rsidRPr="00521A49">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521A49">
        <w:rPr>
          <w:rFonts w:ascii="GHEA Grapalat" w:hAnsi="GHEA Grapalat"/>
          <w:sz w:val="24"/>
          <w:szCs w:val="24"/>
        </w:rPr>
        <w:t>предоставляют письменное заключение</w:t>
      </w:r>
      <w:proofErr w:type="gramEnd"/>
      <w:r w:rsidRPr="00521A49">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w:t>
      </w:r>
      <w:proofErr w:type="gramStart"/>
      <w:r w:rsidRPr="00521A49">
        <w:rPr>
          <w:rFonts w:ascii="GHEA Grapalat" w:hAnsi="GHEA Grapalat"/>
          <w:sz w:val="24"/>
          <w:szCs w:val="24"/>
        </w:rPr>
        <w:t>участник</w:t>
      </w:r>
      <w:proofErr w:type="gramEnd"/>
      <w:r w:rsidRPr="00521A49">
        <w:rPr>
          <w:rFonts w:ascii="GHEA Grapalat" w:hAnsi="GHEA Grapalat"/>
          <w:sz w:val="24"/>
          <w:szCs w:val="24"/>
        </w:rPr>
        <w:t xml:space="preserve">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55614" w:rsidRDefault="00B55614" w:rsidP="00B55614">
      <w:pPr>
        <w:jc w:val="center"/>
        <w:rPr>
          <w:rFonts w:ascii="GHEA Grapalat" w:hAnsi="GHEA Grapalat"/>
          <w:b/>
        </w:rPr>
      </w:pP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proofErr w:type="gramStart"/>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w:t>
      </w:r>
      <w:proofErr w:type="gramEnd"/>
      <w:r w:rsidR="00BD587C" w:rsidRPr="00521A49">
        <w:rPr>
          <w:rFonts w:ascii="GHEA Grapalat" w:hAnsi="GHEA Grapalat"/>
        </w:rPr>
        <w:t xml:space="preserve">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w:t>
      </w:r>
      <w:proofErr w:type="gramStart"/>
      <w:r w:rsidRPr="00521A49">
        <w:rPr>
          <w:rFonts w:ascii="GHEA Grapalat" w:hAnsi="GHEA Grapalat"/>
        </w:rPr>
        <w:t>,</w:t>
      </w:r>
      <w:proofErr w:type="gramEnd"/>
      <w:r w:rsidRPr="00521A49">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521A49">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w:t>
      </w:r>
      <w:proofErr w:type="gramStart"/>
      <w:r w:rsidRPr="00521A49">
        <w:rPr>
          <w:rFonts w:ascii="GHEA Grapalat" w:hAnsi="GHEA Grapalat"/>
          <w:color w:val="000000" w:themeColor="text1"/>
        </w:rPr>
        <w:t>а(</w:t>
      </w:r>
      <w:proofErr w:type="gramEnd"/>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w:t>
      </w:r>
      <w:proofErr w:type="gramStart"/>
      <w:r w:rsidRPr="00521A49">
        <w:rPr>
          <w:rFonts w:ascii="GHEA Grapalat" w:hAnsi="GHEA Grapalat" w:cs="Sylfaen"/>
        </w:rPr>
        <w:t>по</w:t>
      </w:r>
      <w:proofErr w:type="gramEnd"/>
      <w:r w:rsidRPr="00521A49">
        <w:rPr>
          <w:rFonts w:ascii="GHEA Grapalat" w:hAnsi="GHEA Grapalat" w:cs="Sylfaen"/>
        </w:rPr>
        <w:t xml:space="preserve"> более </w:t>
      </w:r>
      <w:proofErr w:type="gramStart"/>
      <w:r w:rsidRPr="00521A49">
        <w:rPr>
          <w:rFonts w:ascii="GHEA Grapalat" w:hAnsi="GHEA Grapalat" w:cs="Sylfaen"/>
        </w:rPr>
        <w:t>чем</w:t>
      </w:r>
      <w:proofErr w:type="gramEnd"/>
      <w:r w:rsidRPr="00521A49">
        <w:rPr>
          <w:rFonts w:ascii="GHEA Grapalat" w:hAnsi="GHEA Grapalat" w:cs="Sylfaen"/>
        </w:rPr>
        <w:t xml:space="preserve">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cs="Sylfaen"/>
          <w:lang w:val="hy-AM"/>
        </w:rPr>
        <w:t xml:space="preserve">При этом, если договоры </w:t>
      </w:r>
      <w:r w:rsidRPr="00521A49">
        <w:rPr>
          <w:rFonts w:ascii="GHEA Grapalat" w:hAnsi="GHEA Grapalat" w:cs="Sylfaen"/>
        </w:rPr>
        <w:t>о закупке</w:t>
      </w:r>
      <w:r w:rsidRPr="00521A49">
        <w:rPr>
          <w:rFonts w:ascii="GHEA Grapalat" w:hAnsi="GHEA Grapalat" w:cs="Sylfaen"/>
          <w:lang w:val="hy-AM"/>
        </w:rPr>
        <w:t xml:space="preserve"> </w:t>
      </w:r>
      <w:r w:rsidRPr="00521A49">
        <w:rPr>
          <w:rFonts w:ascii="GHEA Grapalat" w:hAnsi="GHEA Grapalat" w:cs="Sylfaen"/>
        </w:rPr>
        <w:t>работ</w:t>
      </w:r>
      <w:r w:rsidRPr="00521A49">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521A49">
        <w:rPr>
          <w:rFonts w:ascii="GHEA Grapalat" w:hAnsi="GHEA Grapalat" w:cs="Sylfaen"/>
        </w:rPr>
        <w:t xml:space="preserve">выделенных </w:t>
      </w:r>
      <w:r w:rsidRPr="00521A49">
        <w:rPr>
          <w:rFonts w:ascii="GHEA Grapalat" w:hAnsi="GHEA Grapalat" w:cs="Sylfaen"/>
          <w:lang w:val="hy-AM"/>
        </w:rPr>
        <w:t xml:space="preserve">финансовых </w:t>
      </w:r>
      <w:r w:rsidRPr="00521A49">
        <w:rPr>
          <w:rFonts w:ascii="GHEA Grapalat" w:hAnsi="GHEA Grapalat" w:cs="Sylfaen"/>
        </w:rPr>
        <w:t>средств</w:t>
      </w:r>
      <w:r w:rsidRPr="00521A49">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21A49">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Если процедура закупки организована по лотам и участник признается отобранным участником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521A49">
        <w:rPr>
          <w:rFonts w:ascii="GHEA Grapalat" w:hAnsi="GHEA Grapalat"/>
        </w:rPr>
        <w:t>возврату</w:t>
      </w:r>
      <w:proofErr w:type="gramEnd"/>
      <w:r w:rsidRPr="00521A49">
        <w:rPr>
          <w:rFonts w:ascii="GHEA Grapalat" w:hAnsi="GHEA Grapalat"/>
        </w:rPr>
        <w:t xml:space="preserve">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10.4</w:t>
      </w:r>
      <w:proofErr w:type="gramStart"/>
      <w:r w:rsidRPr="00521A49">
        <w:rPr>
          <w:rFonts w:ascii="GHEA Grapalat" w:hAnsi="GHEA Grapalat"/>
        </w:rPr>
        <w:t xml:space="preserve"> Е</w:t>
      </w:r>
      <w:proofErr w:type="gramEnd"/>
      <w:r w:rsidRPr="00521A49">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w:t>
      </w:r>
      <w:proofErr w:type="gramStart"/>
      <w:r w:rsidRPr="00521A49">
        <w:rPr>
          <w:rFonts w:ascii="GHEA Grapalat" w:hAnsi="GHEA Grapalat"/>
        </w:rPr>
        <w:t>правомочия</w:t>
      </w:r>
      <w:proofErr w:type="gramEnd"/>
      <w:r w:rsidRPr="00521A49">
        <w:rPr>
          <w:rFonts w:ascii="GHEA Grapalat" w:hAnsi="GHEA Grapalat"/>
        </w:rPr>
        <w:t xml:space="preserve">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xml:space="preserve">,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w:t>
      </w:r>
      <w:proofErr w:type="spellStart"/>
      <w:r w:rsidRPr="00521A49">
        <w:rPr>
          <w:rFonts w:ascii="GHEA Grapalat" w:hAnsi="GHEA Grapalat" w:cs="Sylfaen"/>
        </w:rPr>
        <w:t>средств-в</w:t>
      </w:r>
      <w:proofErr w:type="spellEnd"/>
      <w:r w:rsidRPr="00521A49">
        <w:rPr>
          <w:rFonts w:ascii="GHEA Grapalat" w:hAnsi="GHEA Grapalat" w:cs="Sylfaen"/>
        </w:rPr>
        <w:t xml:space="preserve"> одностороннем порядке утвержденного </w:t>
      </w:r>
      <w:proofErr w:type="spellStart"/>
      <w:r w:rsidRPr="00521A49">
        <w:rPr>
          <w:rFonts w:ascii="GHEA Grapalat" w:hAnsi="GHEA Grapalat" w:cs="Sylfaen"/>
        </w:rPr>
        <w:t>заявления-в</w:t>
      </w:r>
      <w:proofErr w:type="spellEnd"/>
      <w:r w:rsidRPr="00521A49">
        <w:rPr>
          <w:rFonts w:ascii="GHEA Grapalat" w:hAnsi="GHEA Grapalat" w:cs="Sylfaen"/>
        </w:rPr>
        <w:t xml:space="preserve"> виде неустойки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sidRPr="00521A49">
        <w:rPr>
          <w:rFonts w:ascii="GHEA Grapalat" w:hAnsi="GHEA Grapalat"/>
          <w:i/>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Pr="00521A4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37D24" w:rsidRPr="00521A49" w:rsidRDefault="00637D24" w:rsidP="00962010">
      <w:pPr>
        <w:widowControl w:val="0"/>
        <w:tabs>
          <w:tab w:val="left" w:pos="1134"/>
        </w:tabs>
        <w:spacing w:after="160"/>
        <w:ind w:firstLine="567"/>
        <w:jc w:val="both"/>
        <w:rPr>
          <w:rFonts w:ascii="GHEA Grapalat" w:hAnsi="GHEA Grapalat" w:cs="Sylfaen"/>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521A49" w:rsidRDefault="00C54730"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521A49">
        <w:rPr>
          <w:rFonts w:ascii="GHEA Grapalat" w:hAnsi="GHEA Grapalat"/>
        </w:rPr>
        <w:t>далее-Кодекс</w:t>
      </w:r>
      <w:proofErr w:type="spellEnd"/>
      <w:r w:rsidRPr="00521A49">
        <w:rPr>
          <w:rFonts w:ascii="GHEA Grapalat" w:hAnsi="GHEA Grapalat"/>
        </w:rPr>
        <w:t>)</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w:t>
      </w:r>
      <w:proofErr w:type="gramStart"/>
      <w:r w:rsidRPr="00521A49">
        <w:rPr>
          <w:rFonts w:ascii="GHEA Grapalat" w:hAnsi="GHEA Grapalat"/>
        </w:rPr>
        <w:t>ств в ср</w:t>
      </w:r>
      <w:proofErr w:type="gramEnd"/>
      <w:r w:rsidRPr="00521A49">
        <w:rPr>
          <w:rFonts w:ascii="GHEA Grapalat" w:hAnsi="GHEA Grapalat"/>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21A49">
        <w:rPr>
          <w:rFonts w:ascii="GHEA Grapalat" w:hAnsi="GHEA Grapalat"/>
        </w:rPr>
        <w:t>лиц-руководителя</w:t>
      </w:r>
      <w:proofErr w:type="spellEnd"/>
      <w:proofErr w:type="gramEnd"/>
      <w:r w:rsidRPr="00521A49">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w:t>
      </w:r>
      <w:proofErr w:type="gramStart"/>
      <w:r w:rsidRPr="00521A49">
        <w:rPr>
          <w:rFonts w:ascii="GHEA Grapalat" w:hAnsi="GHEA Grapalat"/>
        </w:rPr>
        <w:t>.У</w:t>
      </w:r>
      <w:proofErr w:type="gramEnd"/>
      <w:r w:rsidRPr="00521A49">
        <w:rPr>
          <w:rFonts w:ascii="GHEA Grapalat" w:hAnsi="GHEA Grapalat"/>
        </w:rPr>
        <w:t>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 xml:space="preserve">желает участвовать в лоте (лотах)_______________________________ </w:t>
      </w:r>
      <w:proofErr w:type="gramStart"/>
      <w:r w:rsidRPr="00521A49">
        <w:rPr>
          <w:rFonts w:ascii="GHEA Grapalat" w:hAnsi="GHEA Grapalat"/>
        </w:rPr>
        <w:t>объявленного</w:t>
      </w:r>
      <w:proofErr w:type="gramEnd"/>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7D1A23" w:rsidP="00962010">
      <w:pPr>
        <w:spacing w:line="360" w:lineRule="auto"/>
        <w:contextualSpacing/>
        <w:jc w:val="both"/>
        <w:rPr>
          <w:rFonts w:ascii="GHEA Grapalat" w:hAnsi="GHEA Grapalat" w:cs="Sylfaen"/>
        </w:rPr>
      </w:pPr>
      <w:r w:rsidRPr="00521A49">
        <w:rPr>
          <w:rFonts w:ascii="GHEA Grapalat" w:hAnsi="GHEA Grapalat"/>
          <w:b/>
        </w:rPr>
        <w:t>ГНО «Национальным центром по контролю и профилактике заболеваний»</w:t>
      </w:r>
      <w:r w:rsidRPr="00521A49">
        <w:rPr>
          <w:rFonts w:ascii="GHEA Grapalat" w:hAnsi="GHEA Grapalat"/>
          <w:b/>
          <w:i/>
        </w:rPr>
        <w:t xml:space="preserve"> </w:t>
      </w:r>
      <w:r w:rsidRPr="00521A49">
        <w:rPr>
          <w:rFonts w:ascii="GHEA Grapalat" w:hAnsi="GHEA Grapalat"/>
          <w:b/>
        </w:rPr>
        <w:t>МЗ РА</w:t>
      </w:r>
      <w:r w:rsidRPr="00521A49">
        <w:rPr>
          <w:rFonts w:ascii="GHEA Grapalat" w:hAnsi="GHEA Grapalat"/>
        </w:rPr>
        <w:t xml:space="preserve"> 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r w:rsidRPr="00521A49">
        <w:rPr>
          <w:rFonts w:ascii="GHEA Grapalat" w:hAnsi="GHEA Grapalat" w:cs="Sylfaen"/>
        </w:rPr>
        <w:t xml:space="preserve"> </w:t>
      </w:r>
      <w:r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7553D9">
        <w:rPr>
          <w:rFonts w:ascii="GHEA Grapalat" w:hAnsi="GHEA Grapalat"/>
          <w:b/>
          <w:sz w:val="22"/>
          <w:szCs w:val="22"/>
        </w:rPr>
        <w:t>GHAPDzB-HVKAK-2023-46</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w:t>
      </w:r>
      <w:proofErr w:type="gramStart"/>
      <w:r w:rsidRPr="00521A49">
        <w:rPr>
          <w:rFonts w:ascii="GHEA Grapalat" w:hAnsi="GHEA Grapalat"/>
        </w:rPr>
        <w:t>с</w:t>
      </w:r>
      <w:proofErr w:type="gramEnd"/>
      <w:r w:rsidRPr="00521A49">
        <w:rPr>
          <w:rFonts w:ascii="GHEA Grapalat" w:hAnsi="GHEA Grapalat"/>
        </w:rPr>
        <w:t xml:space="preserve">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 xml:space="preserve">организаций, либо организаций, имеющих </w:t>
      </w:r>
      <w:proofErr w:type="gramStart"/>
      <w:r w:rsidRPr="00521A49">
        <w:rPr>
          <w:rFonts w:ascii="GHEA Grapalat" w:hAnsi="GHEA Grapalat"/>
        </w:rPr>
        <w:t>принадлежащую</w:t>
      </w:r>
      <w:proofErr w:type="gramEnd"/>
      <w:r w:rsidRPr="00521A49">
        <w:rPr>
          <w:rFonts w:ascii="GHEA Grapalat" w:hAnsi="GHEA Grapalat"/>
        </w:rPr>
        <w:t xml:space="preserve">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2"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0"/>
        <w:gridCol w:w="2359"/>
        <w:gridCol w:w="6378"/>
      </w:tblGrid>
      <w:tr w:rsidR="00D043C1" w:rsidRPr="00521A49" w:rsidTr="00FA194E">
        <w:tc>
          <w:tcPr>
            <w:tcW w:w="1010" w:type="dxa"/>
            <w:vMerge w:val="restart"/>
            <w:vAlign w:val="center"/>
          </w:tcPr>
          <w:p w:rsidR="00EE1022" w:rsidRPr="00521A49" w:rsidRDefault="00EE1022" w:rsidP="00962010">
            <w:pPr>
              <w:widowControl w:val="0"/>
              <w:jc w:val="center"/>
              <w:rPr>
                <w:rFonts w:ascii="GHEA Grapalat" w:hAnsi="GHEA Grapalat"/>
                <w:b/>
              </w:rPr>
            </w:pPr>
          </w:p>
          <w:p w:rsidR="00D043C1" w:rsidRPr="00521A49" w:rsidRDefault="00D043C1" w:rsidP="00962010">
            <w:pPr>
              <w:widowControl w:val="0"/>
              <w:jc w:val="center"/>
              <w:rPr>
                <w:rFonts w:ascii="GHEA Grapalat" w:hAnsi="GHEA Grapalat"/>
                <w:b/>
                <w:bCs/>
              </w:rPr>
            </w:pPr>
            <w:r w:rsidRPr="00521A49">
              <w:rPr>
                <w:rFonts w:ascii="GHEA Grapalat" w:hAnsi="GHEA Grapalat"/>
                <w:b/>
              </w:rPr>
              <w:t>Номер лота</w:t>
            </w:r>
          </w:p>
        </w:tc>
        <w:tc>
          <w:tcPr>
            <w:tcW w:w="8737" w:type="dxa"/>
            <w:gridSpan w:val="2"/>
            <w:vAlign w:val="center"/>
          </w:tcPr>
          <w:p w:rsidR="00D043C1" w:rsidRPr="00521A49" w:rsidRDefault="00D043C1" w:rsidP="00962010">
            <w:pPr>
              <w:widowControl w:val="0"/>
              <w:jc w:val="center"/>
              <w:rPr>
                <w:rFonts w:ascii="GHEA Grapalat" w:hAnsi="GHEA Grapalat"/>
                <w:b/>
                <w:bCs/>
              </w:rPr>
            </w:pPr>
            <w:r w:rsidRPr="00521A49">
              <w:rPr>
                <w:rFonts w:ascii="GHEA Grapalat" w:hAnsi="GHEA Grapalat"/>
                <w:b/>
              </w:rPr>
              <w:t>Предлагаемый товар</w:t>
            </w:r>
          </w:p>
        </w:tc>
      </w:tr>
      <w:tr w:rsidR="00FA194E" w:rsidRPr="00521A49" w:rsidTr="00FA194E">
        <w:trPr>
          <w:trHeight w:val="696"/>
        </w:trPr>
        <w:tc>
          <w:tcPr>
            <w:tcW w:w="1010" w:type="dxa"/>
            <w:vMerge/>
            <w:vAlign w:val="center"/>
          </w:tcPr>
          <w:p w:rsidR="00FA194E" w:rsidRPr="00521A49" w:rsidRDefault="00FA194E" w:rsidP="00962010">
            <w:pPr>
              <w:widowControl w:val="0"/>
              <w:jc w:val="center"/>
              <w:rPr>
                <w:rFonts w:ascii="GHEA Grapalat" w:hAnsi="GHEA Grapalat"/>
                <w:b/>
                <w:bCs/>
              </w:rPr>
            </w:pPr>
          </w:p>
        </w:tc>
        <w:tc>
          <w:tcPr>
            <w:tcW w:w="2359" w:type="dxa"/>
            <w:vAlign w:val="center"/>
          </w:tcPr>
          <w:p w:rsidR="00FA194E" w:rsidRPr="00521A49" w:rsidRDefault="00FA194E" w:rsidP="00962010">
            <w:pPr>
              <w:widowControl w:val="0"/>
              <w:jc w:val="center"/>
              <w:rPr>
                <w:rFonts w:ascii="GHEA Grapalat" w:hAnsi="GHEA Grapalat"/>
                <w:b/>
                <w:bCs/>
              </w:rPr>
            </w:pPr>
            <w:r w:rsidRPr="00521A49">
              <w:rPr>
                <w:rFonts w:ascii="GHEA Grapalat" w:hAnsi="GHEA Grapalat"/>
                <w:b/>
              </w:rPr>
              <w:t>наименование производителя</w:t>
            </w:r>
          </w:p>
        </w:tc>
        <w:tc>
          <w:tcPr>
            <w:tcW w:w="6378" w:type="dxa"/>
            <w:vAlign w:val="center"/>
          </w:tcPr>
          <w:p w:rsidR="00FA194E" w:rsidRPr="00521A49" w:rsidRDefault="00FA194E" w:rsidP="00962010">
            <w:pPr>
              <w:widowControl w:val="0"/>
              <w:jc w:val="center"/>
              <w:rPr>
                <w:rFonts w:ascii="GHEA Grapalat" w:hAnsi="GHEA Grapalat"/>
                <w:b/>
                <w:bCs/>
              </w:rPr>
            </w:pPr>
            <w:r w:rsidRPr="00521A49">
              <w:rPr>
                <w:rFonts w:ascii="GHEA Grapalat" w:hAnsi="GHEA Grapalat"/>
                <w:b/>
              </w:rPr>
              <w:t>технические характеристики</w:t>
            </w:r>
          </w:p>
        </w:tc>
      </w:tr>
      <w:tr w:rsidR="00FA194E" w:rsidRPr="00521A49" w:rsidTr="00FA194E">
        <w:tc>
          <w:tcPr>
            <w:tcW w:w="1010"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2359"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6378"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r>
      <w:tr w:rsidR="00FA194E" w:rsidRPr="00521A49" w:rsidTr="00FA194E">
        <w:tc>
          <w:tcPr>
            <w:tcW w:w="1010"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2359"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6378"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r>
      <w:tr w:rsidR="00FA194E" w:rsidRPr="00521A49" w:rsidTr="00FA194E">
        <w:tc>
          <w:tcPr>
            <w:tcW w:w="1010"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2359"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c>
          <w:tcPr>
            <w:tcW w:w="6378" w:type="dxa"/>
          </w:tcPr>
          <w:p w:rsidR="00FA194E" w:rsidRPr="00521A49" w:rsidRDefault="00FA194E" w:rsidP="00962010">
            <w:pPr>
              <w:pStyle w:val="3"/>
              <w:keepNext w:val="0"/>
              <w:widowControl w:val="0"/>
              <w:spacing w:line="240" w:lineRule="auto"/>
              <w:jc w:val="left"/>
              <w:rPr>
                <w:rFonts w:ascii="GHEA Grapalat" w:hAnsi="GHEA Grapalat"/>
                <w:b/>
                <w:sz w:val="24"/>
                <w:szCs w:val="24"/>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proofErr w:type="gramStart"/>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roofErr w:type="gramEnd"/>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043C1" w:rsidRPr="00521A49" w:rsidRDefault="00D043C1" w:rsidP="00962010">
      <w:pPr>
        <w:rPr>
          <w:rFonts w:ascii="GHEA Grapalat" w:hAnsi="GHEA Grapalat"/>
        </w:rPr>
      </w:pPr>
      <w:r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3"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(за исключением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1B32D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roofErr w:type="gramEnd"/>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B32D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B32D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1B32D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GHEA Grapalat" w:hAnsi="GHEA Grapalat" w:cs="GHEA Grapalat"/>
              </w:rPr>
              <w:t xml:space="preserve">. </w:t>
            </w:r>
            <w:proofErr w:type="gramStart"/>
            <w:r w:rsidR="00F016A2" w:rsidRPr="00521A49">
              <w:rPr>
                <w:rFonts w:ascii="GHEA Grapalat" w:eastAsia="GHEA Grapalat" w:hAnsi="GHEA Grapalat" w:cs="GHEA Grapalat"/>
              </w:rPr>
              <w:t>является</w:t>
            </w:r>
            <w:proofErr w:type="gramEnd"/>
            <w:r w:rsidR="00F016A2" w:rsidRPr="00521A49">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 xml:space="preserve">(для подотчетных организаций сферы </w:t>
      </w:r>
      <w:proofErr w:type="spellStart"/>
      <w:r w:rsidRPr="00521A49">
        <w:rPr>
          <w:rFonts w:ascii="GHEA Grapalat" w:eastAsia="GHEA Grapalat" w:hAnsi="GHEA Grapalat" w:cs="GHEA Grapalat"/>
          <w:i/>
          <w:color w:val="000000"/>
        </w:rPr>
        <w:t>недропользования</w:t>
      </w:r>
      <w:proofErr w:type="spellEnd"/>
      <w:r w:rsidRPr="00521A49">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1B32D4"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proofErr w:type="gramStart"/>
            <w:r w:rsidRPr="00521A49">
              <w:rPr>
                <w:rFonts w:ascii="GHEA Grapalat" w:eastAsia="GHEA Grapalat" w:hAnsi="GHEA Grapalat" w:cs="GHEA Grapalat"/>
                <w:color w:val="000000"/>
              </w:rPr>
              <w:t xml:space="preserve"> (%)</w:t>
            </w:r>
            <w:proofErr w:type="gramEnd"/>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1B32D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1B32D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б</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в</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proofErr w:type="gramStart"/>
            <w:r w:rsidR="00F016A2" w:rsidRPr="00521A49">
              <w:rPr>
                <w:rFonts w:ascii="GHEA Grapalat" w:eastAsia="GHEA Grapalat" w:hAnsi="GHEA Grapalat" w:cs="GHEA Grapalat"/>
              </w:rPr>
              <w:t>от</w:t>
            </w:r>
            <w:proofErr w:type="gramEnd"/>
            <w:r w:rsidR="00F016A2" w:rsidRPr="00521A49">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proofErr w:type="gramStart"/>
            <w:r w:rsidR="00F016A2" w:rsidRPr="00521A49">
              <w:rPr>
                <w:rFonts w:ascii="GHEA Grapalat" w:eastAsia="GHEA Grapalat" w:hAnsi="GHEA Grapalat" w:cs="GHEA Grapalat"/>
                <w:lang w:val="hy-AM"/>
              </w:rPr>
              <w:t>г</w:t>
            </w:r>
            <w:proofErr w:type="gramEnd"/>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1B32D4"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proofErr w:type="gram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Осуществление </w:t>
            </w:r>
            <w:proofErr w:type="gramStart"/>
            <w:r w:rsidRPr="00521A49">
              <w:rPr>
                <w:rFonts w:ascii="GHEA Grapalat" w:eastAsia="GHEA Grapalat" w:hAnsi="GHEA Grapalat" w:cs="GHEA Grapalat"/>
                <w:color w:val="000000"/>
              </w:rPr>
              <w:t>контроля за</w:t>
            </w:r>
            <w:proofErr w:type="gramEnd"/>
            <w:r w:rsidRPr="00521A49">
              <w:rPr>
                <w:rFonts w:ascii="GHEA Grapalat" w:eastAsia="GHEA Grapalat" w:hAnsi="GHEA Grapalat" w:cs="GHEA Grapalat"/>
                <w:color w:val="000000"/>
              </w:rPr>
              <w:t xml:space="preserve"> организацией</w:t>
            </w:r>
          </w:p>
        </w:tc>
        <w:tc>
          <w:tcPr>
            <w:tcW w:w="6180" w:type="dxa"/>
            <w:vAlign w:val="center"/>
          </w:tcPr>
          <w:p w:rsidR="00F016A2" w:rsidRPr="00521A49" w:rsidRDefault="001B32D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1B32D4"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 xml:space="preserve">Совместно с </w:t>
            </w:r>
            <w:proofErr w:type="spellStart"/>
            <w:r w:rsidR="00F016A2" w:rsidRPr="00521A49">
              <w:rPr>
                <w:rFonts w:ascii="GHEA Grapalat" w:eastAsia="GHEA Grapalat" w:hAnsi="GHEA Grapalat" w:cs="GHEA Grapalat"/>
              </w:rPr>
              <w:t>аффилированными</w:t>
            </w:r>
            <w:proofErr w:type="spellEnd"/>
            <w:r w:rsidR="00F016A2" w:rsidRPr="00521A49">
              <w:rPr>
                <w:rFonts w:ascii="GHEA Grapalat" w:eastAsia="GHEA Grapalat" w:hAnsi="GHEA Grapalat" w:cs="GHEA Grapalat"/>
              </w:rPr>
              <w:t xml:space="preserve">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w:t>
            </w:r>
            <w:proofErr w:type="spellStart"/>
            <w:r w:rsidRPr="00521A49">
              <w:rPr>
                <w:rFonts w:ascii="GHEA Grapalat" w:eastAsia="GHEA Grapalat" w:hAnsi="GHEA Grapalat" w:cs="GHEA Grapalat"/>
                <w:color w:val="000000"/>
              </w:rPr>
              <w:t>недропользования</w:t>
            </w:r>
            <w:proofErr w:type="spellEnd"/>
            <w:r w:rsidRPr="00521A49">
              <w:rPr>
                <w:rFonts w:ascii="GHEA Grapalat" w:eastAsia="GHEA Grapalat" w:hAnsi="GHEA Grapalat" w:cs="GHEA Grapalat"/>
                <w:color w:val="000000"/>
              </w:rPr>
              <w:t xml:space="preserve"> является должностное лицо или член его семьи </w:t>
            </w:r>
          </w:p>
        </w:tc>
        <w:tc>
          <w:tcPr>
            <w:tcW w:w="6180" w:type="dxa"/>
            <w:vAlign w:val="center"/>
          </w:tcPr>
          <w:p w:rsidR="00F016A2" w:rsidRPr="00521A49" w:rsidRDefault="001B32D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1B32D4"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521A49">
        <w:rPr>
          <w:rFonts w:ascii="GHEA Grapalat" w:hAnsi="GHEA Grapalat"/>
        </w:rPr>
        <w:t>далее-Организация</w:t>
      </w:r>
      <w:proofErr w:type="spellEnd"/>
      <w:r w:rsidRPr="00521A49">
        <w:rPr>
          <w:rFonts w:ascii="GHEA Grapalat" w:hAnsi="GHEA Grapalat"/>
        </w:rPr>
        <w:t>).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proofErr w:type="gramStart"/>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521A49">
        <w:rPr>
          <w:rFonts w:ascii="GHEA Grapalat" w:hAnsi="GHEA Grapalat"/>
        </w:rPr>
        <w:t>документы-при</w:t>
      </w:r>
      <w:proofErr w:type="spellEnd"/>
      <w:r w:rsidRPr="00521A49">
        <w:rPr>
          <w:rFonts w:ascii="GHEA Grapalat" w:hAnsi="GHEA Grapalat"/>
        </w:rPr>
        <w:t xml:space="preserve"> наличии документов, содержащих сведения о владельцах данного юридического лица;</w:t>
      </w:r>
      <w:proofErr w:type="gramEnd"/>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w:t>
      </w:r>
      <w:proofErr w:type="gramStart"/>
      <w:r w:rsidRPr="00521A49">
        <w:rPr>
          <w:rFonts w:ascii="GHEA Grapalat" w:hAnsi="GHEA Grapalat"/>
        </w:rPr>
        <w:t>.В</w:t>
      </w:r>
      <w:proofErr w:type="spellEnd"/>
      <w:proofErr w:type="gram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w:t>
      </w:r>
      <w:proofErr w:type="spellStart"/>
      <w:r w:rsidRPr="00521A49">
        <w:rPr>
          <w:rFonts w:ascii="GHEA Grapalat" w:hAnsi="GHEA Grapalat"/>
        </w:rPr>
        <w:t>недропользования</w:t>
      </w:r>
      <w:proofErr w:type="spellEnd"/>
      <w:r w:rsidRPr="00521A49">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w:t>
      </w:r>
      <w:proofErr w:type="gramStart"/>
      <w:r w:rsidRPr="00521A49">
        <w:rPr>
          <w:rFonts w:ascii="GHEA Grapalat" w:hAnsi="GHEA Grapalat"/>
        </w:rPr>
        <w:t>по</w:t>
      </w:r>
      <w:proofErr w:type="gramEnd"/>
      <w:r w:rsidRPr="00521A49">
        <w:rPr>
          <w:rFonts w:ascii="GHEA Grapalat" w:hAnsi="GHEA Grapalat"/>
        </w:rPr>
        <w:t xml:space="preserve"> более </w:t>
      </w:r>
      <w:proofErr w:type="gramStart"/>
      <w:r w:rsidRPr="00521A49">
        <w:rPr>
          <w:rFonts w:ascii="GHEA Grapalat" w:hAnsi="GHEA Grapalat"/>
        </w:rPr>
        <w:t>чем</w:t>
      </w:r>
      <w:proofErr w:type="gramEnd"/>
      <w:r w:rsidRPr="00521A49">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521A49">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521A49">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w:t>
      </w:r>
      <w:proofErr w:type="gramStart"/>
      <w:r w:rsidRPr="00521A49">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521A49">
        <w:rPr>
          <w:rFonts w:ascii="GHEA Grapalat" w:hAnsi="GHEA Grapalat"/>
        </w:rPr>
        <w:t xml:space="preserve">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proofErr w:type="gramStart"/>
      <w:r w:rsidRPr="00521A49">
        <w:rPr>
          <w:rFonts w:ascii="GHEA Grapalat" w:hAnsi="GHEA Grapalat"/>
        </w:rPr>
        <w:t>б</w:t>
      </w:r>
      <w:proofErr w:type="gramEnd"/>
      <w:r w:rsidRPr="00521A49">
        <w:rPr>
          <w:rFonts w:ascii="GHEA Grapalat" w:hAnsi="GHEA Grapalat"/>
        </w:rPr>
        <w:t xml:space="preserve">.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lang w:val="hy-AM"/>
        </w:rPr>
        <w:t xml:space="preserve">. </w:t>
      </w:r>
      <w:proofErr w:type="gramStart"/>
      <w:r w:rsidRPr="00521A49">
        <w:rPr>
          <w:rFonts w:ascii="GHEA Grapalat" w:hAnsi="GHEA Grapalat"/>
        </w:rPr>
        <w:t>в</w:t>
      </w:r>
      <w:proofErr w:type="gramEnd"/>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В</w:t>
      </w:r>
      <w:proofErr w:type="gramEnd"/>
      <w:r w:rsidRPr="00521A49">
        <w:rPr>
          <w:rFonts w:ascii="GHEA Grapalat" w:hAnsi="GHEA Grapalat"/>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proofErr w:type="spellStart"/>
      <w:r w:rsidRPr="00521A49">
        <w:rPr>
          <w:rFonts w:ascii="GHEA Grapalat" w:hAnsi="GHEA Grapalat"/>
        </w:rPr>
        <w:t>д</w:t>
      </w:r>
      <w:proofErr w:type="spellEnd"/>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или может контролировать ее в случае согласованной с </w:t>
      </w:r>
      <w:proofErr w:type="spellStart"/>
      <w:r w:rsidRPr="00521A49">
        <w:rPr>
          <w:rFonts w:ascii="GHEA Grapalat" w:hAnsi="GHEA Grapalat"/>
        </w:rPr>
        <w:t>аффилированным</w:t>
      </w:r>
      <w:proofErr w:type="spellEnd"/>
      <w:r w:rsidRPr="00521A49">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521A49">
        <w:rPr>
          <w:rFonts w:ascii="GHEA Grapalat" w:hAnsi="GHEA Grapalat"/>
        </w:rPr>
        <w:t>недропользования</w:t>
      </w:r>
      <w:proofErr w:type="spellEnd"/>
      <w:r w:rsidRPr="00521A49">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521A49">
        <w:rPr>
          <w:rFonts w:ascii="GHEA Grapalat" w:hAnsi="GHEA Grapalat"/>
        </w:rPr>
        <w:t xml:space="preserve"> О</w:t>
      </w:r>
      <w:proofErr w:type="gramEnd"/>
      <w:r w:rsidRPr="00521A49">
        <w:rPr>
          <w:rFonts w:ascii="GHEA Grapalat" w:hAnsi="GHEA Grapalat"/>
        </w:rPr>
        <w:t xml:space="preserve">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w:t>
      </w:r>
      <w:proofErr w:type="gramStart"/>
      <w:r w:rsidRPr="00521A49">
        <w:rPr>
          <w:rFonts w:ascii="GHEA Grapalat" w:hAnsi="GHEA Grapalat"/>
        </w:rPr>
        <w:t>имеющиеся</w:t>
      </w:r>
      <w:proofErr w:type="gramEnd"/>
      <w:r w:rsidRPr="00521A49">
        <w:rPr>
          <w:rFonts w:ascii="GHEA Grapalat" w:hAnsi="GHEA Grapalat"/>
        </w:rPr>
        <w:t xml:space="preserve">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36712F" w:rsidRPr="00521A49">
        <w:rPr>
          <w:rFonts w:ascii="GHEA Grapalat" w:hAnsi="GHEA Grapalat"/>
          <w:b/>
          <w:sz w:val="22"/>
          <w:szCs w:val="22"/>
        </w:rPr>
        <w:t>ГНО «Национальным центром по контролю и профилактике заболеваний»</w:t>
      </w:r>
      <w:r w:rsidR="0036712F" w:rsidRPr="00521A49">
        <w:rPr>
          <w:rFonts w:ascii="GHEA Grapalat" w:hAnsi="GHEA Grapalat"/>
          <w:b/>
          <w:i/>
          <w:sz w:val="22"/>
          <w:szCs w:val="22"/>
        </w:rPr>
        <w:t xml:space="preserve"> </w:t>
      </w:r>
      <w:r w:rsidR="0036712F" w:rsidRPr="00521A49">
        <w:rPr>
          <w:rFonts w:ascii="GHEA Grapalat" w:hAnsi="GHEA Grapalat"/>
          <w:b/>
          <w:sz w:val="22"/>
          <w:szCs w:val="22"/>
        </w:rPr>
        <w:t>МЗ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7553D9">
        <w:rPr>
          <w:rFonts w:ascii="GHEA Grapalat" w:hAnsi="GHEA Grapalat"/>
          <w:b/>
          <w:sz w:val="22"/>
          <w:szCs w:val="22"/>
        </w:rPr>
        <w:t>GHAPDzB-HVKAK-2023-46</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521A49">
        <w:rPr>
          <w:rFonts w:ascii="GHEA Grapalat" w:hAnsi="GHEA Grapalat" w:cs="GHEA Grapalat"/>
          <w:lang w:val="en-US"/>
        </w:rPr>
        <w:t>K</w:t>
      </w:r>
      <w:proofErr w:type="spellStart"/>
      <w:proofErr w:type="gramEnd"/>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521A49" w:rsidRDefault="003D2FE2" w:rsidP="00ED119F">
      <w:pPr>
        <w:widowControl w:val="0"/>
        <w:jc w:val="right"/>
        <w:rPr>
          <w:rFonts w:ascii="GHEA Grapalat" w:hAnsi="GHEA Grapalat"/>
          <w:sz w:val="20"/>
          <w:szCs w:val="20"/>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387CF9">
        <w:trPr>
          <w:trHeight w:val="349"/>
        </w:trPr>
        <w:tc>
          <w:tcPr>
            <w:tcW w:w="10980" w:type="dxa"/>
            <w:gridSpan w:val="2"/>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387CF9">
        <w:trPr>
          <w:trHeight w:val="345"/>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387CF9">
        <w:trPr>
          <w:trHeight w:val="361"/>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387CF9">
        <w:trPr>
          <w:trHeight w:val="433"/>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387CF9">
        <w:trPr>
          <w:trHeight w:val="35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CA2FB5" w:rsidRPr="00521A49" w:rsidTr="00387CF9">
        <w:trPr>
          <w:trHeight w:val="352"/>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CA2FB5" w:rsidRPr="00521A49" w:rsidTr="00387CF9">
        <w:trPr>
          <w:trHeight w:val="34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Pr="00521A49">
              <w:rPr>
                <w:rFonts w:ascii="GHEA Grapalat" w:hAnsi="GHEA Grapalat" w:cs="Arial"/>
                <w:b/>
                <w:sz w:val="22"/>
                <w:szCs w:val="22"/>
              </w:rPr>
              <w:t>02625503</w:t>
            </w:r>
          </w:p>
        </w:tc>
      </w:tr>
      <w:tr w:rsidR="00CA2FB5" w:rsidRPr="00521A49" w:rsidTr="00387CF9">
        <w:trPr>
          <w:trHeight w:val="361"/>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CA2FB5" w:rsidRPr="00521A49" w:rsidTr="00387CF9">
        <w:trPr>
          <w:trHeight w:val="433"/>
        </w:trPr>
        <w:tc>
          <w:tcPr>
            <w:tcW w:w="10980" w:type="dxa"/>
            <w:gridSpan w:val="2"/>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387CF9">
        <w:trPr>
          <w:trHeight w:val="442"/>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387CF9">
        <w:trPr>
          <w:trHeight w:val="42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387CF9">
        <w:trPr>
          <w:trHeight w:val="704"/>
        </w:trPr>
        <w:tc>
          <w:tcPr>
            <w:tcW w:w="10980" w:type="dxa"/>
            <w:gridSpan w:val="2"/>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387CF9">
        <w:trPr>
          <w:trHeight w:val="2194"/>
        </w:trPr>
        <w:tc>
          <w:tcPr>
            <w:tcW w:w="5616" w:type="dxa"/>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7553D9">
        <w:rPr>
          <w:rFonts w:ascii="GHEA Grapalat" w:hAnsi="GHEA Grapalat"/>
          <w:b/>
          <w:sz w:val="22"/>
          <w:szCs w:val="22"/>
        </w:rPr>
        <w:t>GHAPDzB-HVKAK-2023-46</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ГНО «Национальным центром по контролю и профилактике заболеваний»</w:t>
      </w:r>
      <w:r w:rsidR="00511C79" w:rsidRPr="00521A49">
        <w:rPr>
          <w:rFonts w:ascii="GHEA Grapalat" w:hAnsi="GHEA Grapalat"/>
          <w:b/>
          <w:i/>
          <w:sz w:val="22"/>
          <w:szCs w:val="22"/>
        </w:rPr>
        <w:t xml:space="preserve"> </w:t>
      </w:r>
      <w:r w:rsidR="00511C79" w:rsidRPr="00521A49">
        <w:rPr>
          <w:rFonts w:ascii="GHEA Grapalat" w:hAnsi="GHEA Grapalat"/>
          <w:b/>
          <w:sz w:val="22"/>
          <w:szCs w:val="22"/>
        </w:rPr>
        <w:t>МЗ 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7553D9">
        <w:rPr>
          <w:rFonts w:ascii="GHEA Grapalat" w:hAnsi="GHEA Grapalat"/>
          <w:b/>
          <w:sz w:val="22"/>
          <w:szCs w:val="22"/>
        </w:rPr>
        <w:t>GHAPDzB-HVKAK-2023-46</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proofErr w:type="spellStart"/>
      <w:r w:rsidRPr="00521A49">
        <w:rPr>
          <w:rFonts w:ascii="GHEA Grapalat" w:hAnsi="GHEA Grapalat"/>
        </w:rPr>
        <w:t>д</w:t>
      </w:r>
      <w:proofErr w:type="spellEnd"/>
      <w:r w:rsidRPr="00521A49">
        <w:rPr>
          <w:rFonts w:ascii="GHEA Grapalat" w:hAnsi="GHEA Grapalat"/>
        </w:rPr>
        <w:t>)</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521A49">
        <w:rPr>
          <w:rFonts w:ascii="GHEA Grapalat" w:hAnsi="GHEA Grapalat"/>
        </w:rPr>
        <w:t>в</w:t>
      </w:r>
      <w:proofErr w:type="gramEnd"/>
      <w:r w:rsidRPr="00521A49">
        <w:rPr>
          <w:rFonts w:ascii="Sylfaen" w:hAnsi="Sylfaen" w:cs="Courier New"/>
          <w:lang w:val="en-US"/>
        </w:rPr>
        <w:t> </w:t>
      </w:r>
      <w:proofErr w:type="gramStart"/>
      <w:r w:rsidRPr="00521A49">
        <w:rPr>
          <w:rFonts w:ascii="GHEA Grapalat" w:hAnsi="GHEA Grapalat"/>
        </w:rPr>
        <w:t>Банк-плательщик</w:t>
      </w:r>
      <w:proofErr w:type="gramEnd"/>
      <w:r w:rsidRPr="00521A49">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521A49">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 xml:space="preserve">Заказчик может представить </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Банк-плательщик</w:t>
      </w:r>
      <w:proofErr w:type="gramEnd"/>
      <w:r w:rsidRPr="00521A49">
        <w:rPr>
          <w:rFonts w:ascii="GHEA Grapalat" w:hAnsi="GHEA Grapalat"/>
        </w:rPr>
        <w:t xml:space="preserve">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w:t>
      </w:r>
      <w:proofErr w:type="gramStart"/>
      <w:r w:rsidRPr="00521A49">
        <w:rPr>
          <w:rFonts w:ascii="GHEA Grapalat" w:hAnsi="GHEA Grapalat"/>
        </w:rPr>
        <w:t>в</w:t>
      </w:r>
      <w:proofErr w:type="gramEnd"/>
      <w:r w:rsidRPr="00521A49">
        <w:rPr>
          <w:rFonts w:ascii="GHEA Grapalat" w:hAnsi="GHEA Grapalat"/>
        </w:rPr>
        <w:t xml:space="preserve">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521A49">
        <w:rPr>
          <w:rFonts w:ascii="GHEA Grapalat" w:hAnsi="GHEA Grapalat"/>
        </w:rPr>
        <w:t>подписаны</w:t>
      </w:r>
      <w:proofErr w:type="gramEnd"/>
      <w:r w:rsidRPr="00521A49">
        <w:rPr>
          <w:rFonts w:ascii="GHEA Grapalat" w:hAnsi="GHEA Grapalat"/>
        </w:rPr>
        <w:t xml:space="preserve">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r>
            <w:proofErr w:type="gramStart"/>
            <w:r w:rsidRPr="00521A49">
              <w:rPr>
                <w:rFonts w:ascii="GHEA Grapalat" w:hAnsi="GHEA Grapalat"/>
              </w:rPr>
              <w:t>Наименование, или имя, фамилия плательщика (Компания:</w:t>
            </w:r>
            <w:proofErr w:type="gramEnd"/>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ГНО «Национальный центр по контролю и профилактике заболеваний» МЗ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73517F" w:rsidRPr="00521A49" w:rsidTr="00EE0A56">
        <w:trPr>
          <w:trHeight w:val="34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11.</w:t>
            </w:r>
            <w:r w:rsidRPr="00521A49">
              <w:rPr>
                <w:rFonts w:ascii="GHEA Grapalat" w:hAnsi="GHEA Grapalat"/>
                <w:sz w:val="22"/>
                <w:szCs w:val="22"/>
              </w:rPr>
              <w:tab/>
              <w:t>УНН бенефициара:</w:t>
            </w:r>
            <w:r w:rsidR="00041832" w:rsidRPr="00521A49">
              <w:rPr>
                <w:rFonts w:ascii="GHEA Grapalat" w:hAnsi="GHEA Grapalat"/>
                <w:sz w:val="22"/>
                <w:szCs w:val="22"/>
                <w:lang w:val="en-US"/>
              </w:rPr>
              <w:t xml:space="preserve"> </w:t>
            </w:r>
            <w:r w:rsidRPr="00521A49">
              <w:rPr>
                <w:rFonts w:ascii="GHEA Grapalat" w:hAnsi="GHEA Grapalat" w:cs="Arial"/>
                <w:b/>
                <w:sz w:val="22"/>
                <w:szCs w:val="22"/>
              </w:rPr>
              <w:t>02625503</w:t>
            </w:r>
          </w:p>
        </w:tc>
      </w:tr>
      <w:tr w:rsidR="0073517F" w:rsidRPr="00521A49" w:rsidTr="00EE0A56">
        <w:trPr>
          <w:trHeight w:val="361"/>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12.</w:t>
            </w:r>
            <w:r w:rsidRPr="00521A49">
              <w:rPr>
                <w:rFonts w:ascii="GHEA Grapalat" w:hAnsi="GHEA Grapalat"/>
                <w:sz w:val="22"/>
                <w:szCs w:val="22"/>
              </w:rPr>
              <w:tab/>
              <w:t>Обслуживающая бенефициара Финансовая организация (банк):</w:t>
            </w:r>
            <w:r w:rsidRPr="00521A49">
              <w:rPr>
                <w:rFonts w:ascii="GHEA Grapalat" w:hAnsi="GHEA Grapalat"/>
                <w:b/>
                <w:sz w:val="22"/>
                <w:szCs w:val="22"/>
              </w:rPr>
              <w:t xml:space="preserve"> Центральное Казначейство</w:t>
            </w:r>
          </w:p>
        </w:tc>
      </w:tr>
      <w:tr w:rsidR="0073517F" w:rsidRPr="00521A49" w:rsidTr="00EE0A56">
        <w:trPr>
          <w:trHeight w:val="433"/>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13.</w:t>
            </w:r>
            <w:r w:rsidRPr="00521A49">
              <w:rPr>
                <w:rFonts w:ascii="GHEA Grapalat" w:hAnsi="GHEA Grapalat"/>
                <w:sz w:val="22"/>
                <w:szCs w:val="22"/>
              </w:rPr>
              <w:tab/>
              <w:t>Номер счета бенефициара (</w:t>
            </w:r>
            <w:proofErr w:type="spellStart"/>
            <w:r w:rsidRPr="00521A49">
              <w:rPr>
                <w:rFonts w:ascii="GHEA Grapalat" w:hAnsi="GHEA Grapalat"/>
                <w:sz w:val="22"/>
                <w:szCs w:val="22"/>
              </w:rPr>
              <w:t>сч.№</w:t>
            </w:r>
            <w:proofErr w:type="spellEnd"/>
            <w:r w:rsidRPr="00521A49">
              <w:rPr>
                <w:rFonts w:ascii="GHEA Grapalat" w:hAnsi="GHEA Grapalat"/>
                <w:sz w:val="22"/>
                <w:szCs w:val="22"/>
              </w:rPr>
              <w:t>)</w:t>
            </w:r>
            <w:r w:rsidRPr="00521A49">
              <w:rPr>
                <w:rFonts w:ascii="GHEA Grapalat" w:hAnsi="GHEA Grapalat"/>
                <w:sz w:val="22"/>
                <w:szCs w:val="22"/>
                <w:lang w:val="en-GB"/>
              </w:rPr>
              <w:t xml:space="preserve"> </w:t>
            </w:r>
            <w:r w:rsidRPr="00521A49">
              <w:rPr>
                <w:rFonts w:ascii="GHEA Grapalat" w:hAnsi="GHEA Grapalat" w:cs="Arial"/>
                <w:b/>
                <w:bCs/>
                <w:sz w:val="22"/>
                <w:szCs w:val="22"/>
                <w:lang w:val="hy-AM"/>
              </w:rPr>
              <w:t>900018004649</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w:t>
            </w:r>
            <w:proofErr w:type="gramStart"/>
            <w:r w:rsidRPr="00521A49">
              <w:rPr>
                <w:rFonts w:ascii="GHEA Grapalat" w:hAnsi="GHEA Grapalat"/>
              </w:rPr>
              <w:t>в</w:t>
            </w:r>
            <w:proofErr w:type="gramEnd"/>
            <w:r w:rsidRPr="00521A49">
              <w:rPr>
                <w:rFonts w:ascii="GHEA Grapalat" w:hAnsi="GHEA Grapalat"/>
              </w:rPr>
              <w:t xml:space="preserve"> </w:t>
            </w:r>
            <w:proofErr w:type="gramStart"/>
            <w:r w:rsidRPr="00521A49">
              <w:rPr>
                <w:rFonts w:ascii="GHEA Grapalat" w:hAnsi="GHEA Grapalat"/>
              </w:rPr>
              <w:t>Дата</w:t>
            </w:r>
            <w:proofErr w:type="gramEnd"/>
            <w:r w:rsidRPr="00521A49">
              <w:rPr>
                <w:rFonts w:ascii="GHEA Grapalat" w:hAnsi="GHEA Grapalat"/>
              </w:rPr>
              <w:t xml:space="preserve">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proofErr w:type="gramStart"/>
            <w:r w:rsidRPr="00521A49">
              <w:rPr>
                <w:rFonts w:ascii="GHEA Grapalat" w:hAnsi="GHEA Grapalat"/>
              </w:rPr>
              <w:t>П</w:t>
            </w:r>
            <w:proofErr w:type="gramEnd"/>
            <w:r w:rsidRPr="00521A49">
              <w:rPr>
                <w:rFonts w:ascii="GHEA Grapalat" w:hAnsi="GHEA Grapalat"/>
              </w:rPr>
              <w:t>/Н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proofErr w:type="gramStart"/>
            <w:r w:rsidRPr="00521A49">
              <w:rPr>
                <w:rFonts w:ascii="GHEA Grapalat" w:hAnsi="GHEA Grapalat"/>
                <w:b/>
              </w:rPr>
              <w:t>заполняющая</w:t>
            </w:r>
            <w:proofErr w:type="gramEnd"/>
            <w:r w:rsidRPr="00521A49">
              <w:rPr>
                <w:rFonts w:ascii="GHEA Grapalat" w:hAnsi="GHEA Grapalat"/>
                <w:b/>
              </w:rPr>
              <w:t xml:space="preserve">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w:t>
            </w:r>
            <w:proofErr w:type="gramStart"/>
            <w:r w:rsidRPr="00521A49">
              <w:rPr>
                <w:rFonts w:ascii="GHEA Grapalat" w:hAnsi="GHEA Grapalat"/>
              </w:rPr>
              <w:t>предусмотрена</w:t>
            </w:r>
            <w:proofErr w:type="gramEnd"/>
            <w:r w:rsidRPr="00521A49">
              <w:rPr>
                <w:rFonts w:ascii="GHEA Grapalat" w:hAnsi="GHEA Grapalat"/>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521A49">
              <w:rPr>
                <w:rFonts w:ascii="GHEA Grapalat" w:hAnsi="GHEA Grapalat"/>
              </w:rPr>
              <w:t>представляет Платежное требование в обслуживающий плательщика Банк заполняется</w:t>
            </w:r>
            <w:proofErr w:type="gramEnd"/>
            <w:r w:rsidRPr="00521A49">
              <w:rPr>
                <w:rFonts w:ascii="GHEA Grapalat" w:hAnsi="GHEA Grapalat"/>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962010">
      <w:pPr>
        <w:pStyle w:val="31"/>
        <w:widowControl w:val="0"/>
        <w:spacing w:after="160" w:line="240" w:lineRule="auto"/>
        <w:jc w:val="right"/>
        <w:rPr>
          <w:rFonts w:ascii="GHEA Grapalat" w:hAnsi="GHEA Grapalat" w:cs="Sylfaen"/>
          <w:b/>
          <w:sz w:val="24"/>
          <w:szCs w:val="24"/>
        </w:rPr>
      </w:pPr>
      <w:r w:rsidRPr="00521A49">
        <w:rPr>
          <w:rFonts w:ascii="GHEA Grapalat" w:hAnsi="GHEA Grapalat"/>
          <w:b/>
          <w:sz w:val="24"/>
          <w:szCs w:val="24"/>
        </w:rPr>
        <w:t xml:space="preserve">Приложение № </w:t>
      </w:r>
      <w:r w:rsidR="004A51CE" w:rsidRPr="00521A49">
        <w:rPr>
          <w:rFonts w:ascii="GHEA Grapalat" w:hAnsi="GHEA Grapalat"/>
          <w:b/>
          <w:sz w:val="24"/>
          <w:szCs w:val="24"/>
        </w:rPr>
        <w:t>6</w:t>
      </w:r>
    </w:p>
    <w:p w:rsidR="000C2280" w:rsidRPr="00521A49" w:rsidRDefault="00071D1C" w:rsidP="00962010">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proofErr w:type="gramStart"/>
      <w:r w:rsidR="000C2280" w:rsidRPr="00521A49">
        <w:rPr>
          <w:rFonts w:ascii="GHEA Grapalat" w:hAnsi="GHEA Grapalat"/>
          <w:b/>
          <w:sz w:val="22"/>
          <w:szCs w:val="22"/>
        </w:rPr>
        <w:t>к</w:t>
      </w:r>
      <w:proofErr w:type="spellEnd"/>
      <w:proofErr w:type="gramEnd"/>
      <w:r w:rsidR="000C2280" w:rsidRPr="00521A49">
        <w:rPr>
          <w:rFonts w:ascii="GHEA Grapalat" w:hAnsi="GHEA Grapalat"/>
          <w:b/>
          <w:sz w:val="22"/>
          <w:szCs w:val="22"/>
        </w:rPr>
        <w:t xml:space="preserve"> Приглашению на запрос котировок </w:t>
      </w:r>
    </w:p>
    <w:p w:rsidR="000C2280" w:rsidRPr="00521A49" w:rsidRDefault="000C2280" w:rsidP="00962010">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7553D9">
        <w:rPr>
          <w:rFonts w:ascii="GHEA Grapalat" w:hAnsi="GHEA Grapalat"/>
          <w:b/>
          <w:sz w:val="22"/>
          <w:szCs w:val="22"/>
        </w:rPr>
        <w:t>GHAPDzB-HVKAK-2023-46</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F37A03" w:rsidP="004F1E7A">
      <w:pPr>
        <w:widowControl w:val="0"/>
        <w:contextualSpacing/>
        <w:jc w:val="both"/>
        <w:rPr>
          <w:rFonts w:ascii="GHEA Grapalat" w:hAnsi="GHEA Grapalat"/>
        </w:rPr>
      </w:pPr>
      <w:r w:rsidRPr="00521A49">
        <w:rPr>
          <w:rFonts w:ascii="GHEA Grapalat" w:hAnsi="GHEA Grapalat"/>
          <w:b/>
          <w:color w:val="0D0D0D" w:themeColor="text1" w:themeTint="F2"/>
        </w:rPr>
        <w:t xml:space="preserve">ГНО </w:t>
      </w:r>
      <w:r w:rsidRPr="00521A49">
        <w:rPr>
          <w:rFonts w:ascii="GHEA Grapalat" w:hAnsi="GHEA Grapalat"/>
          <w:b/>
          <w:i/>
          <w:color w:val="0D0D0D" w:themeColor="text1" w:themeTint="F2"/>
        </w:rPr>
        <w:t>«</w:t>
      </w:r>
      <w:r w:rsidRPr="00521A49">
        <w:rPr>
          <w:rFonts w:ascii="GHEA Grapalat" w:hAnsi="GHEA Grapalat"/>
          <w:b/>
          <w:color w:val="0D0D0D" w:themeColor="text1" w:themeTint="F2"/>
        </w:rPr>
        <w:t>Национальный центр по контролю и профилактике заболеваний</w:t>
      </w:r>
      <w:r w:rsidRPr="00521A49">
        <w:rPr>
          <w:rFonts w:ascii="GHEA Grapalat" w:hAnsi="GHEA Grapalat"/>
          <w:b/>
          <w:i/>
          <w:color w:val="0D0D0D" w:themeColor="text1" w:themeTint="F2"/>
        </w:rPr>
        <w:t>»</w:t>
      </w:r>
      <w:r w:rsidRPr="00521A49">
        <w:rPr>
          <w:rFonts w:ascii="GHEA Grapalat" w:hAnsi="GHEA Grapalat"/>
          <w:b/>
          <w:color w:val="0D0D0D" w:themeColor="text1" w:themeTint="F2"/>
        </w:rPr>
        <w:t xml:space="preserve"> </w:t>
      </w:r>
      <w:r w:rsidRPr="00521A49">
        <w:rPr>
          <w:rStyle w:val="aff3"/>
          <w:rFonts w:ascii="GHEA Grapalat" w:hAnsi="GHEA Grapalat" w:cs="Arial"/>
          <w:b/>
          <w:bCs/>
          <w:i w:val="0"/>
          <w:color w:val="0D0D0D" w:themeColor="text1" w:themeTint="F2"/>
          <w:shd w:val="clear" w:color="auto" w:fill="FFFFFF"/>
        </w:rPr>
        <w:t>МЗ РА</w:t>
      </w:r>
      <w:r w:rsidRPr="00521A49">
        <w:rPr>
          <w:rFonts w:ascii="GHEA Grapalat" w:hAnsi="GHEA Grapalat"/>
        </w:rPr>
        <w:t xml:space="preserve"> в лице </w:t>
      </w:r>
      <w:r w:rsidRPr="00521A49">
        <w:rPr>
          <w:rFonts w:ascii="GHEA Grapalat" w:hAnsi="GHEA Grapalat"/>
          <w:b/>
        </w:rPr>
        <w:t xml:space="preserve">генерального директора </w:t>
      </w:r>
      <w:proofErr w:type="spellStart"/>
      <w:r w:rsidRPr="00521A49">
        <w:rPr>
          <w:rFonts w:ascii="GHEA Grapalat" w:hAnsi="GHEA Grapalat"/>
          <w:b/>
        </w:rPr>
        <w:t>А.Ваняна</w:t>
      </w:r>
      <w:proofErr w:type="spellEnd"/>
      <w:r w:rsidRPr="00521A49">
        <w:rPr>
          <w:rFonts w:ascii="GHEA Grapalat" w:hAnsi="GHEA Grapalat"/>
          <w:b/>
        </w:rPr>
        <w:t>,</w:t>
      </w:r>
      <w:r w:rsidRPr="00521A49">
        <w:rPr>
          <w:rFonts w:ascii="GHEA Grapalat" w:hAnsi="GHEA Grapalat"/>
        </w:rPr>
        <w:t xml:space="preserve">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proofErr w:type="gramStart"/>
      <w:r w:rsidRPr="00521A49">
        <w:rPr>
          <w:rFonts w:ascii="GHEA Grapalat" w:hAnsi="GHEA Grapalat"/>
        </w:rPr>
        <w:t>дней</w:t>
      </w:r>
      <w:proofErr w:type="spellEnd"/>
      <w:proofErr w:type="gram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proofErr w:type="gramStart"/>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w:t>
      </w:r>
      <w:proofErr w:type="gramStart"/>
      <w:r w:rsidRPr="00521A49">
        <w:rPr>
          <w:rFonts w:ascii="GHEA Grapalat" w:hAnsi="GHEA Grapalat"/>
        </w:rPr>
        <w:t>порядке</w:t>
      </w:r>
      <w:proofErr w:type="gramEnd"/>
      <w:r w:rsidRPr="00521A49">
        <w:rPr>
          <w:rFonts w:ascii="GHEA Grapalat" w:hAnsi="GHEA Grapalat"/>
        </w:rPr>
        <w:t xml:space="preserve">,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Покупатель перечи</w:t>
      </w:r>
      <w:r w:rsidR="00C45B20" w:rsidRPr="00521A49">
        <w:rPr>
          <w:rFonts w:ascii="GHEA Grapalat" w:hAnsi="GHEA Grapalat"/>
        </w:rPr>
        <w:t>сляет сумму в размере до ______</w:t>
      </w:r>
      <w:r w:rsidRPr="00521A49">
        <w:rPr>
          <w:rFonts w:ascii="GHEA Grapalat" w:hAnsi="GHEA Grapalat"/>
        </w:rPr>
        <w:t xml:space="preserve">_________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521A49">
        <w:rPr>
          <w:rFonts w:ascii="GHEA Grapalat" w:hAnsi="GHEA Grapalat"/>
        </w:rPr>
        <w:t xml:space="preserve">При этом до полного погашения предоплаты платежи </w:t>
      </w:r>
      <w:r w:rsidR="00EC00EF" w:rsidRPr="00521A49">
        <w:rPr>
          <w:rFonts w:ascii="GHEA Grapalat" w:hAnsi="GHEA Grapalat"/>
        </w:rPr>
        <w:t>Продавцу</w:t>
      </w:r>
      <w:r w:rsidR="0072587C" w:rsidRPr="00521A49">
        <w:rPr>
          <w:rFonts w:ascii="GHEA Grapalat" w:hAnsi="GHEA Grapalat"/>
        </w:rPr>
        <w:t xml:space="preserve"> не производятся.</w:t>
      </w:r>
      <w:r w:rsidR="003C61D5" w:rsidRPr="00521A49">
        <w:rPr>
          <w:rStyle w:val="af6"/>
          <w:rFonts w:ascii="GHEA Grapalat" w:hAnsi="GHEA Grapalat"/>
        </w:rPr>
        <w:footnoteReference w:customMarkFollows="1" w:id="7"/>
        <w:t>18</w:t>
      </w:r>
      <w:r w:rsidR="00C45B20"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521A49">
        <w:rPr>
          <w:rFonts w:ascii="GHEA Grapalat" w:hAnsi="GHEA Grapalat"/>
          <w:vertAlign w:val="superscript"/>
          <w:lang w:val="hy-AM"/>
        </w:rPr>
        <w:t>17,1</w:t>
      </w:r>
      <w:r w:rsidRPr="00521A4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гарантирует соответствие качества поставленного товара требованиям государственного стандарта.</w:t>
      </w:r>
    </w:p>
    <w:p w:rsidR="00212DAE" w:rsidRPr="00521A49" w:rsidRDefault="00212DAE" w:rsidP="004F1E7A">
      <w:pPr>
        <w:widowControl w:val="0"/>
        <w:contextualSpacing/>
        <w:jc w:val="center"/>
        <w:rPr>
          <w:rFonts w:ascii="GHEA Grapalat" w:hAnsi="GHEA Grapalat"/>
          <w:b/>
        </w:rPr>
      </w:pPr>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_______ экземпляр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w:t>
      </w:r>
      <w:proofErr w:type="gramStart"/>
      <w:r w:rsidR="00371CF8" w:rsidRPr="00521A49">
        <w:rPr>
          <w:rFonts w:ascii="GHEA Grapalat" w:hAnsi="GHEA Grapalat"/>
        </w:rPr>
        <w:t>рабочего дня, следующего за днем получения акта приема-передачи представляет</w:t>
      </w:r>
      <w:proofErr w:type="gramEnd"/>
      <w:r w:rsidR="00371CF8" w:rsidRPr="00521A49">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521A49">
        <w:rPr>
          <w:rStyle w:val="af6"/>
          <w:rFonts w:ascii="GHEA Grapalat" w:hAnsi="GHEA Grapalat"/>
        </w:rPr>
        <w:footnoteReference w:customMarkFollows="1" w:id="8"/>
        <w:t>20</w:t>
      </w:r>
      <w:r w:rsidRPr="00521A49">
        <w:rPr>
          <w:rFonts w:ascii="GHEA Grapalat" w:hAnsi="GHEA Grapalat"/>
        </w:rPr>
        <w:t>.</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521A49">
        <w:rPr>
          <w:rFonts w:ascii="GHEA Grapalat" w:hAnsi="GHEA Grapalat"/>
        </w:rPr>
        <w:t>ств ст</w:t>
      </w:r>
      <w:proofErr w:type="gramEnd"/>
      <w:r w:rsidRPr="00521A49">
        <w:rPr>
          <w:rFonts w:ascii="GHEA Grapalat" w:hAnsi="GHEA Grapalat"/>
        </w:rPr>
        <w:t>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521A49">
        <w:rPr>
          <w:rFonts w:ascii="GHEA Grapalat" w:hAnsi="GHEA Grapalat"/>
        </w:rPr>
        <w:t>которую</w:t>
      </w:r>
      <w:proofErr w:type="gramEnd"/>
      <w:r w:rsidRPr="00521A49">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521A49">
        <w:rPr>
          <w:rStyle w:val="af6"/>
          <w:rFonts w:ascii="GHEA Grapalat" w:hAnsi="GHEA Grapalat"/>
        </w:rPr>
        <w:footnoteReference w:customMarkFollows="1" w:id="9"/>
        <w:t>21</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proofErr w:type="gramStart"/>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521A49">
        <w:rPr>
          <w:rFonts w:ascii="GHEA Grapalat" w:hAnsi="GHEA Grapalat"/>
        </w:rPr>
        <w:t xml:space="preserve"> одностороннем </w:t>
      </w:r>
      <w:proofErr w:type="gramStart"/>
      <w:r w:rsidRPr="00521A49">
        <w:rPr>
          <w:rFonts w:ascii="GHEA Grapalat" w:hAnsi="GHEA Grapalat"/>
        </w:rPr>
        <w:t>порядке</w:t>
      </w:r>
      <w:proofErr w:type="gramEnd"/>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w:t>
      </w:r>
      <w:proofErr w:type="gramStart"/>
      <w:r w:rsidRPr="00521A49">
        <w:rPr>
          <w:rFonts w:ascii="GHEA Grapalat" w:hAnsi="GHEA Grapalat"/>
        </w:rPr>
        <w:t>,</w:t>
      </w:r>
      <w:proofErr w:type="gramEnd"/>
      <w:r w:rsidRPr="00521A49">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агентского договора: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1)</w:t>
      </w:r>
      <w:r w:rsidR="00E95CE6" w:rsidRPr="00521A49">
        <w:rPr>
          <w:rFonts w:ascii="GHEA Grapalat" w:hAnsi="GHEA Grapalat"/>
        </w:rPr>
        <w:tab/>
      </w:r>
      <w:r w:rsidRPr="00521A49">
        <w:rPr>
          <w:rFonts w:ascii="GHEA Grapalat" w:hAnsi="GHEA Grapalat"/>
        </w:rPr>
        <w:t>Продавец несет ответственность за неисполнение или ненадлежащее исполнение обязательств агента;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2)</w:t>
      </w:r>
      <w:r w:rsidR="00E95CE6" w:rsidRPr="00521A49">
        <w:rPr>
          <w:rFonts w:ascii="GHEA Grapalat" w:hAnsi="GHEA Grapalat"/>
        </w:rPr>
        <w:tab/>
      </w:r>
      <w:r w:rsidRPr="00521A49">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521A49">
        <w:rPr>
          <w:rStyle w:val="af6"/>
          <w:rFonts w:ascii="GHEA Grapalat" w:hAnsi="GHEA Grapalat"/>
        </w:rPr>
        <w:footnoteReference w:customMarkFollows="1" w:id="10"/>
        <w:t>22</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11"/>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w:t>
      </w:r>
      <w:proofErr w:type="gramStart"/>
      <w:r w:rsidRPr="00521A49">
        <w:rPr>
          <w:rFonts w:ascii="GHEA Grapalat" w:hAnsi="GHEA Grapalat"/>
        </w:rPr>
        <w:t>ств ст</w:t>
      </w:r>
      <w:proofErr w:type="gramEnd"/>
      <w:r w:rsidRPr="00521A49">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521A49">
        <w:rPr>
          <w:rFonts w:ascii="GHEA Grapalat" w:hAnsi="GHEA Grapalat"/>
          <w:spacing w:val="-6"/>
        </w:rPr>
        <w:t>www.procurement.am</w:t>
      </w:r>
      <w:proofErr w:type="spellEnd"/>
      <w:r w:rsidRPr="00521A49">
        <w:rPr>
          <w:rFonts w:ascii="GHEA Grapalat" w:hAnsi="GHEA Grapalat"/>
          <w:spacing w:val="-6"/>
        </w:rPr>
        <w:t>, с</w:t>
      </w:r>
      <w:r w:rsidR="00E95CE6" w:rsidRPr="00521A49">
        <w:rPr>
          <w:rFonts w:ascii="Sylfaen" w:hAnsi="Sylfaen" w:cs="Courier New"/>
          <w:spacing w:val="-6"/>
          <w:lang w:val="en-US"/>
        </w:rPr>
        <w:t> </w:t>
      </w:r>
      <w:r w:rsidRPr="00521A49">
        <w:rPr>
          <w:rFonts w:ascii="GHEA Grapalat" w:hAnsi="GHEA Grapalat"/>
          <w:spacing w:val="-6"/>
        </w:rPr>
        <w:t xml:space="preserve">указанием даты опубликования. Продавец считается надлежащим </w:t>
      </w:r>
      <w:proofErr w:type="gramStart"/>
      <w:r w:rsidRPr="00521A49">
        <w:rPr>
          <w:rFonts w:ascii="GHEA Grapalat" w:hAnsi="GHEA Grapalat"/>
          <w:spacing w:val="-6"/>
        </w:rPr>
        <w:t>образом</w:t>
      </w:r>
      <w:proofErr w:type="gramEnd"/>
      <w:r w:rsidRPr="00521A49">
        <w:rPr>
          <w:rFonts w:ascii="GHEA Grapalat" w:hAnsi="GHEA Grapalat"/>
          <w:spacing w:val="-6"/>
        </w:rPr>
        <w:t xml:space="preserve">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следующего за опубликованием 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49609A" w:rsidRPr="00521A49">
        <w:rPr>
          <w:rFonts w:ascii="GHEA Grapalat" w:hAnsi="GHEA Grapalat"/>
        </w:rPr>
        <w:t xml:space="preserve">№ </w:t>
      </w:r>
      <w:r w:rsidRPr="00521A49">
        <w:rPr>
          <w:rFonts w:ascii="GHEA Grapalat" w:hAnsi="GHEA Grapalat"/>
        </w:rPr>
        <w:t>3 и № 3.</w:t>
      </w:r>
      <w:r w:rsidR="009D71F8" w:rsidRPr="00521A49">
        <w:rPr>
          <w:rFonts w:ascii="GHEA Grapalat" w:hAnsi="GHEA Grapalat"/>
        </w:rPr>
        <w:t>1.</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CE6D27" w:rsidRPr="00521A49" w:rsidRDefault="00CE6D27" w:rsidP="004F1E7A">
      <w:pPr>
        <w:widowControl w:val="0"/>
        <w:tabs>
          <w:tab w:val="left" w:pos="1276"/>
        </w:tabs>
        <w:ind w:firstLine="567"/>
        <w:contextualSpacing/>
        <w:jc w:val="both"/>
        <w:rPr>
          <w:rFonts w:ascii="GHEA Grapalat" w:hAnsi="GHEA Grapalat"/>
        </w:rPr>
      </w:pPr>
      <w:bookmarkStart w:id="5" w:name="_GoBack"/>
      <w:bookmarkEnd w:id="5"/>
      <w:r w:rsidRPr="00521A49">
        <w:rPr>
          <w:rFonts w:ascii="GHEA Grapalat" w:hAnsi="GHEA Grapalat"/>
        </w:rPr>
        <w:t>8.15.</w:t>
      </w:r>
      <w:r w:rsidRPr="00521A49">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w:t>
      </w:r>
      <w:proofErr w:type="spellStart"/>
      <w:r w:rsidRPr="00521A49">
        <w:rPr>
          <w:rFonts w:ascii="GHEA Grapalat" w:hAnsi="GHEA Grapalat"/>
        </w:rPr>
        <w:t>предусмотрения</w:t>
      </w:r>
      <w:proofErr w:type="spellEnd"/>
      <w:r w:rsidRPr="00521A49">
        <w:rPr>
          <w:rFonts w:ascii="GHEA Grapalat" w:hAnsi="GHEA Grapalat"/>
        </w:rPr>
        <w:t xml:space="preserve"> финансовых сре</w:t>
      </w:r>
      <w:proofErr w:type="gramStart"/>
      <w:r w:rsidRPr="00521A49">
        <w:rPr>
          <w:rFonts w:ascii="GHEA Grapalat" w:hAnsi="GHEA Grapalat"/>
        </w:rPr>
        <w:t>дств дл</w:t>
      </w:r>
      <w:proofErr w:type="gramEnd"/>
      <w:r w:rsidRPr="00521A49">
        <w:rPr>
          <w:rFonts w:ascii="GHEA Grapalat" w:hAnsi="GHEA Grapalat"/>
        </w:rPr>
        <w:t xml:space="preserve">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Если размер выделенных для исполнения договора финансовых средств превышает </w:t>
      </w:r>
      <w:proofErr w:type="spellStart"/>
      <w:r w:rsidRPr="00521A49">
        <w:rPr>
          <w:rFonts w:ascii="GHEA Grapalat" w:hAnsi="GHEA Grapalat"/>
        </w:rPr>
        <w:t>двадцатипятикратный</w:t>
      </w:r>
      <w:proofErr w:type="spellEnd"/>
      <w:r w:rsidRPr="00521A49">
        <w:rPr>
          <w:rFonts w:ascii="GHEA Grapalat" w:hAnsi="GHEA Grapalat"/>
        </w:rPr>
        <w:t xml:space="preserve"> размер базовой единицы закупок, то Покупателем будет </w:t>
      </w:r>
      <w:proofErr w:type="spellStart"/>
      <w:r w:rsidRPr="00521A49">
        <w:rPr>
          <w:rFonts w:ascii="GHEA Grapalat" w:hAnsi="GHEA Grapalat"/>
        </w:rPr>
        <w:t>заключен</w:t>
      </w:r>
      <w:proofErr w:type="gramStart"/>
      <w:r w:rsidRPr="00521A49">
        <w:rPr>
          <w:rFonts w:ascii="GHEA Grapalat" w:hAnsi="GHEA Grapalat"/>
        </w:rPr>
        <w:t>o</w:t>
      </w:r>
      <w:proofErr w:type="spellEnd"/>
      <w:proofErr w:type="gramEnd"/>
      <w:r w:rsidRPr="00521A49">
        <w:rPr>
          <w:rFonts w:ascii="GHEA Grapalat" w:hAnsi="GHEA Grapalat"/>
        </w:rPr>
        <w:t xml:space="preserve">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sidRPr="00521A49">
        <w:rPr>
          <w:rFonts w:ascii="GHEA Grapalat" w:hAnsi="GHEA Grapalat"/>
          <w:lang w:val="hy-AM"/>
        </w:rPr>
        <w:t xml:space="preserve"> </w:t>
      </w:r>
      <w:r w:rsidRPr="00521A49">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w:t>
      </w:r>
      <w:proofErr w:type="gramStart"/>
      <w:r w:rsidRPr="00521A49">
        <w:rPr>
          <w:rFonts w:ascii="GHEA Grapalat" w:hAnsi="GHEA Grapalat"/>
        </w:rPr>
        <w:t>договора</w:t>
      </w:r>
      <w:proofErr w:type="gramEnd"/>
      <w:r w:rsidRPr="00521A49">
        <w:rPr>
          <w:rFonts w:ascii="GHEA Grapalat" w:hAnsi="GHEA Grapalat"/>
        </w:rPr>
        <w:t xml:space="preserve">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521A49">
        <w:rPr>
          <w:rStyle w:val="af6"/>
          <w:rFonts w:ascii="GHEA Grapalat" w:hAnsi="GHEA Grapalat"/>
        </w:rPr>
        <w:footnoteReference w:customMarkFollows="1" w:id="12"/>
        <w:t>24</w:t>
      </w:r>
    </w:p>
    <w:p w:rsidR="00CE6D27" w:rsidRPr="00521A49" w:rsidRDefault="00CE6D27" w:rsidP="00962010">
      <w:pPr>
        <w:widowControl w:val="0"/>
        <w:tabs>
          <w:tab w:val="left" w:pos="1276"/>
        </w:tabs>
        <w:spacing w:after="160"/>
        <w:ind w:firstLine="567"/>
        <w:jc w:val="both"/>
        <w:rPr>
          <w:rFonts w:ascii="GHEA Grapalat" w:hAnsi="GHEA Grapalat"/>
        </w:rPr>
      </w:pPr>
    </w:p>
    <w:p w:rsidR="00071D1C" w:rsidRPr="00521A49" w:rsidRDefault="00255788" w:rsidP="00962010">
      <w:pPr>
        <w:widowControl w:val="0"/>
        <w:spacing w:after="160"/>
        <w:jc w:val="center"/>
        <w:rPr>
          <w:rFonts w:ascii="GHEA Grapalat" w:hAnsi="GHEA Grapalat"/>
          <w:b/>
        </w:rPr>
      </w:pPr>
      <w:r w:rsidRPr="00521A49">
        <w:rPr>
          <w:rFonts w:ascii="GHEA Grapalat" w:hAnsi="GHEA Grapalat"/>
          <w:b/>
        </w:rPr>
        <w:t>9</w:t>
      </w:r>
      <w:r w:rsidR="00071D1C" w:rsidRPr="00521A49">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071D1C" w:rsidRPr="00521A49" w:rsidRDefault="00071D1C" w:rsidP="00962010">
      <w:pPr>
        <w:widowControl w:val="0"/>
        <w:spacing w:after="160"/>
        <w:rPr>
          <w:rFonts w:ascii="GHEA Grapalat" w:hAnsi="GHEA Grapalat"/>
        </w:rPr>
      </w:pPr>
    </w:p>
    <w:p w:rsidR="00071D1C" w:rsidRPr="00521A49" w:rsidRDefault="00071D1C" w:rsidP="00962010">
      <w:pPr>
        <w:widowControl w:val="0"/>
        <w:spacing w:after="160"/>
        <w:jc w:val="right"/>
        <w:rPr>
          <w:rFonts w:ascii="GHEA Grapalat" w:hAnsi="GHEA Grapalat"/>
        </w:rPr>
        <w:sectPr w:rsidR="00071D1C" w:rsidRPr="00521A49"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13"/>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71D1C" w:rsidRPr="00521A49" w:rsidRDefault="00071D1C" w:rsidP="0096596B">
      <w:pPr>
        <w:widowControl w:val="0"/>
        <w:jc w:val="right"/>
        <w:rPr>
          <w:rFonts w:ascii="GHEA Grapalat" w:hAnsi="GHEA Grapalat"/>
          <w:i/>
        </w:rPr>
      </w:pPr>
      <w:r w:rsidRPr="00521A49">
        <w:rPr>
          <w:rFonts w:ascii="GHEA Grapalat" w:hAnsi="GHEA Grapalat"/>
        </w:rPr>
        <w:br w:type="page"/>
      </w:r>
      <w:r w:rsidR="00DC51C8" w:rsidRPr="00521A49">
        <w:rPr>
          <w:rFonts w:ascii="GHEA Grapalat" w:hAnsi="GHEA Grapalat"/>
        </w:rPr>
        <w:t xml:space="preserve"> </w:t>
      </w:r>
      <w:r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DB1" w:rsidRDefault="00663DB1">
      <w:r>
        <w:separator/>
      </w:r>
    </w:p>
  </w:endnote>
  <w:endnote w:type="continuationSeparator" w:id="0">
    <w:p w:rsidR="00663DB1" w:rsidRDefault="00663D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663DB1" w:rsidRPr="00C861E9" w:rsidRDefault="00663DB1">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A7577A">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DB1" w:rsidRDefault="00663DB1">
      <w:r>
        <w:separator/>
      </w:r>
    </w:p>
  </w:footnote>
  <w:footnote w:type="continuationSeparator" w:id="0">
    <w:p w:rsidR="00663DB1" w:rsidRDefault="00663DB1">
      <w:r>
        <w:continuationSeparator/>
      </w:r>
    </w:p>
  </w:footnote>
  <w:footnote w:id="1">
    <w:p w:rsidR="00663DB1" w:rsidRPr="002D0715" w:rsidRDefault="00663DB1">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663DB1" w:rsidRPr="00E72E35" w:rsidRDefault="00663DB1">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663DB1" w:rsidRPr="00816F7D" w:rsidRDefault="00663DB1"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63DB1" w:rsidRPr="00DA04BC" w:rsidRDefault="00663DB1"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w:t>
      </w:r>
      <w:proofErr w:type="spellStart"/>
      <w:r w:rsidRPr="00DA04BC">
        <w:rPr>
          <w:rFonts w:ascii="Sylfaen" w:hAnsi="Sylfaen"/>
          <w:i/>
          <w:sz w:val="16"/>
          <w:szCs w:val="16"/>
        </w:rPr>
        <w:t>веб-сайт</w:t>
      </w:r>
      <w:proofErr w:type="spellEnd"/>
      <w:r w:rsidRPr="00DA04BC">
        <w:rPr>
          <w:rFonts w:ascii="Sylfaen" w:hAnsi="Sylfaen"/>
          <w:i/>
          <w:sz w:val="16"/>
          <w:szCs w:val="16"/>
        </w:rPr>
        <w:t>,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663DB1" w:rsidRPr="00DA04BC" w:rsidRDefault="00663DB1"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663DB1" w:rsidRPr="00DA04BC" w:rsidRDefault="00663DB1"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w:t>
      </w:r>
      <w:proofErr w:type="gramStart"/>
      <w:r w:rsidRPr="00DA04BC">
        <w:rPr>
          <w:rFonts w:ascii="Sylfaen" w:hAnsi="Sylfaen"/>
          <w:i/>
          <w:sz w:val="16"/>
          <w:szCs w:val="16"/>
        </w:rPr>
        <w:t>м-</w:t>
      </w:r>
      <w:proofErr w:type="gramEnd"/>
      <w:r w:rsidRPr="00DA04BC">
        <w:rPr>
          <w:rFonts w:ascii="Sylfaen" w:hAnsi="Sylfaen"/>
          <w:i/>
          <w:sz w:val="16"/>
          <w:szCs w:val="16"/>
        </w:rPr>
        <w:t xml:space="preserve"> информация о реальных бенефициарах не представляется</w:t>
      </w:r>
    </w:p>
    <w:p w:rsidR="00663DB1" w:rsidRPr="00DA04BC" w:rsidRDefault="00663DB1" w:rsidP="00DA04BC">
      <w:pPr>
        <w:jc w:val="both"/>
        <w:rPr>
          <w:rFonts w:ascii="Sylfaen" w:hAnsi="Sylfaen"/>
          <w:i/>
          <w:sz w:val="16"/>
          <w:szCs w:val="16"/>
        </w:rPr>
      </w:pPr>
    </w:p>
  </w:footnote>
  <w:footnote w:id="4">
    <w:p w:rsidR="00663DB1" w:rsidRPr="00967242" w:rsidRDefault="00663DB1"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663DB1" w:rsidRPr="00D3436F" w:rsidRDefault="00663DB1">
      <w:pPr>
        <w:pStyle w:val="af2"/>
        <w:rPr>
          <w:lang w:val="es-ES"/>
        </w:rPr>
      </w:pPr>
    </w:p>
  </w:footnote>
  <w:footnote w:id="5">
    <w:p w:rsidR="00663DB1" w:rsidRPr="008842CE" w:rsidRDefault="00663DB1" w:rsidP="003D2FE2">
      <w:pPr>
        <w:pStyle w:val="af2"/>
        <w:jc w:val="both"/>
      </w:pPr>
    </w:p>
  </w:footnote>
  <w:footnote w:id="6">
    <w:p w:rsidR="00663DB1" w:rsidRPr="002B6C9D" w:rsidRDefault="00663DB1" w:rsidP="00D3436F">
      <w:pPr>
        <w:pStyle w:val="af2"/>
        <w:widowControl w:val="0"/>
        <w:jc w:val="both"/>
        <w:rPr>
          <w:ins w:id="4"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663DB1" w:rsidRPr="002B6C9D" w:rsidRDefault="00663DB1" w:rsidP="00D3436F">
      <w:pPr>
        <w:pStyle w:val="af2"/>
        <w:widowControl w:val="0"/>
        <w:jc w:val="both"/>
        <w:rPr>
          <w:rFonts w:ascii="Sylfaen" w:hAnsi="Sylfaen"/>
          <w:sz w:val="16"/>
          <w:szCs w:val="16"/>
          <w:lang w:val="hy-AM"/>
        </w:rPr>
      </w:pPr>
    </w:p>
  </w:footnote>
  <w:footnote w:id="7">
    <w:p w:rsidR="00663DB1" w:rsidRPr="002B6C9D" w:rsidRDefault="00663DB1" w:rsidP="005E52ED">
      <w:pPr>
        <w:pStyle w:val="af2"/>
        <w:widowControl w:val="0"/>
        <w:jc w:val="both"/>
        <w:rPr>
          <w:rFonts w:ascii="Sylfaen" w:hAnsi="Sylfaen"/>
          <w:i/>
          <w:sz w:val="16"/>
          <w:szCs w:val="16"/>
        </w:rPr>
      </w:pPr>
      <w:r w:rsidRPr="002B6C9D">
        <w:rPr>
          <w:rStyle w:val="af6"/>
          <w:rFonts w:ascii="Sylfaen" w:hAnsi="Sylfaen"/>
          <w:sz w:val="16"/>
          <w:szCs w:val="16"/>
        </w:rPr>
        <w:t>18</w:t>
      </w:r>
      <w:r w:rsidRPr="002B6C9D">
        <w:rPr>
          <w:rFonts w:ascii="Sylfaen" w:hAnsi="Sylfaen"/>
          <w:sz w:val="16"/>
          <w:szCs w:val="16"/>
        </w:rPr>
        <w:t xml:space="preserve"> </w:t>
      </w:r>
      <w:r w:rsidRPr="002B6C9D">
        <w:rPr>
          <w:rFonts w:ascii="Sylfaen" w:hAnsi="Sylfaen"/>
          <w:i/>
          <w:sz w:val="16"/>
          <w:szCs w:val="16"/>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63DB1" w:rsidRPr="002B6C9D" w:rsidRDefault="00663DB1" w:rsidP="005E52ED">
      <w:pPr>
        <w:pStyle w:val="af2"/>
        <w:widowControl w:val="0"/>
        <w:jc w:val="both"/>
        <w:rPr>
          <w:rFonts w:ascii="Sylfaen" w:hAnsi="Sylfaen"/>
          <w:i/>
          <w:sz w:val="16"/>
          <w:szCs w:val="16"/>
        </w:rPr>
      </w:pPr>
    </w:p>
    <w:p w:rsidR="00663DB1" w:rsidRPr="002B6C9D" w:rsidRDefault="00663DB1" w:rsidP="005E52ED">
      <w:pPr>
        <w:pStyle w:val="af2"/>
        <w:widowControl w:val="0"/>
        <w:jc w:val="both"/>
        <w:rPr>
          <w:rFonts w:ascii="Sylfaen" w:hAnsi="Sylfaen"/>
          <w:i/>
          <w:sz w:val="16"/>
          <w:szCs w:val="16"/>
        </w:rPr>
      </w:pPr>
    </w:p>
    <w:p w:rsidR="00663DB1" w:rsidRPr="002B6C9D" w:rsidRDefault="00663DB1" w:rsidP="00251F9C">
      <w:pPr>
        <w:pStyle w:val="af2"/>
        <w:widowControl w:val="0"/>
        <w:jc w:val="both"/>
        <w:rPr>
          <w:rFonts w:ascii="Sylfaen" w:hAnsi="Sylfaen"/>
          <w:sz w:val="16"/>
          <w:szCs w:val="16"/>
          <w:lang w:val="hy-AM"/>
        </w:rPr>
      </w:pPr>
      <w:r w:rsidRPr="002B6C9D">
        <w:rPr>
          <w:rFonts w:ascii="Sylfaen" w:hAnsi="Sylfaen"/>
          <w:sz w:val="16"/>
          <w:szCs w:val="16"/>
          <w:vertAlign w:val="superscript"/>
          <w:lang w:val="hy-AM"/>
        </w:rPr>
        <w:t>17,1</w:t>
      </w:r>
      <w:r w:rsidRPr="002B6C9D">
        <w:rPr>
          <w:rFonts w:ascii="Sylfaen" w:hAnsi="Sylfaen"/>
          <w:sz w:val="16"/>
          <w:szCs w:val="16"/>
          <w:lang w:val="hy-AM"/>
        </w:rPr>
        <w:t xml:space="preserve"> В случае заказчиков, не имеющих счета в казначействе, последний абзац настоящего пункта редактируется следующим содержанием:</w:t>
      </w:r>
      <w:r w:rsidRPr="002B6C9D">
        <w:rPr>
          <w:rFonts w:ascii="Sylfaen" w:hAnsi="Sylfaen"/>
          <w:sz w:val="16"/>
          <w:szCs w:val="16"/>
        </w:rPr>
        <w:t xml:space="preserve"> </w:t>
      </w:r>
      <w:r w:rsidRPr="002B6C9D">
        <w:rPr>
          <w:rFonts w:ascii="Sylfaen" w:hAnsi="Sylfaen"/>
          <w:sz w:val="16"/>
          <w:szCs w:val="16"/>
          <w:lang w:val="hy-AM"/>
        </w:rPr>
        <w:t xml:space="preserve">«При этом оплата за закупку осуществляется в срок, установленный графиком </w:t>
      </w:r>
      <w:r w:rsidRPr="002B6C9D">
        <w:rPr>
          <w:rFonts w:ascii="Sylfaen" w:hAnsi="Sylfaen"/>
          <w:sz w:val="16"/>
          <w:szCs w:val="16"/>
        </w:rPr>
        <w:t>o</w:t>
      </w:r>
      <w:r w:rsidRPr="002B6C9D">
        <w:rPr>
          <w:rFonts w:ascii="Sylfaen" w:hAnsi="Sylfaen"/>
          <w:sz w:val="16"/>
          <w:szCs w:val="16"/>
          <w:lang w:val="hy-AM"/>
        </w:rPr>
        <w:t>платы настоящего Договора, в течение пяти рабочих дней.»</w:t>
      </w:r>
    </w:p>
    <w:p w:rsidR="00663DB1" w:rsidRPr="00D3436F" w:rsidRDefault="00663DB1">
      <w:pPr>
        <w:pStyle w:val="af2"/>
        <w:rPr>
          <w:lang w:val="hy-AM"/>
        </w:rPr>
      </w:pPr>
    </w:p>
  </w:footnote>
  <w:footnote w:id="8">
    <w:p w:rsidR="00663DB1" w:rsidRPr="002B6C9D" w:rsidRDefault="00663DB1" w:rsidP="000D6018">
      <w:pPr>
        <w:pStyle w:val="af2"/>
        <w:jc w:val="both"/>
        <w:rPr>
          <w:rFonts w:ascii="Sylfaen" w:hAnsi="Sylfaen"/>
          <w:i/>
          <w:sz w:val="16"/>
          <w:szCs w:val="16"/>
        </w:rPr>
      </w:pPr>
      <w:r>
        <w:rPr>
          <w:rStyle w:val="af6"/>
        </w:rPr>
        <w:t>20</w:t>
      </w:r>
      <w:r>
        <w:t xml:space="preserve"> </w:t>
      </w:r>
      <w:r w:rsidRPr="002B6C9D">
        <w:rPr>
          <w:rFonts w:ascii="Sylfaen" w:hAnsi="Sylfaen"/>
          <w:i/>
          <w:sz w:val="16"/>
          <w:szCs w:val="16"/>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663DB1" w:rsidRPr="002B6C9D" w:rsidRDefault="00663DB1" w:rsidP="000D6018">
      <w:pPr>
        <w:pStyle w:val="af2"/>
        <w:jc w:val="both"/>
        <w:rPr>
          <w:rFonts w:ascii="Sylfaen" w:hAnsi="Sylfaen"/>
          <w:sz w:val="16"/>
          <w:szCs w:val="16"/>
          <w:lang w:val="hy-AM"/>
        </w:rPr>
      </w:pPr>
      <w:r w:rsidRPr="002B6C9D">
        <w:rPr>
          <w:rFonts w:ascii="Sylfaen" w:hAnsi="Sylfaen"/>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663DB1" w:rsidRPr="002B6C9D" w:rsidRDefault="00663DB1">
      <w:pPr>
        <w:pStyle w:val="af2"/>
        <w:rPr>
          <w:rFonts w:ascii="Sylfaen" w:hAnsi="Sylfaen"/>
          <w:sz w:val="16"/>
          <w:szCs w:val="16"/>
          <w:lang w:val="hy-AM"/>
        </w:rPr>
      </w:pPr>
    </w:p>
  </w:footnote>
  <w:footnote w:id="9">
    <w:p w:rsidR="00663DB1" w:rsidRPr="002B6C9D" w:rsidRDefault="00663DB1" w:rsidP="00D32870">
      <w:pPr>
        <w:pStyle w:val="af2"/>
        <w:widowControl w:val="0"/>
        <w:jc w:val="both"/>
        <w:rPr>
          <w:rFonts w:ascii="Sylfaen" w:hAnsi="Sylfaen"/>
          <w:sz w:val="16"/>
          <w:szCs w:val="16"/>
          <w:lang w:val="hy-AM"/>
        </w:rPr>
      </w:pPr>
      <w:r w:rsidRPr="002B6C9D">
        <w:rPr>
          <w:rStyle w:val="af6"/>
          <w:rFonts w:ascii="Sylfaen" w:hAnsi="Sylfaen"/>
          <w:sz w:val="16"/>
          <w:szCs w:val="16"/>
        </w:rPr>
        <w:t>21</w:t>
      </w:r>
      <w:r w:rsidRPr="002B6C9D">
        <w:rPr>
          <w:rFonts w:ascii="Sylfaen" w:hAnsi="Sylfaen"/>
          <w:sz w:val="16"/>
          <w:szCs w:val="16"/>
        </w:rPr>
        <w:t xml:space="preserve"> </w:t>
      </w:r>
      <w:r w:rsidRPr="002B6C9D">
        <w:rPr>
          <w:rFonts w:ascii="Sylfaen" w:hAnsi="Sylfaen"/>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p w:rsidR="00663DB1" w:rsidRPr="00D3436F" w:rsidRDefault="00663DB1">
      <w:pPr>
        <w:pStyle w:val="af2"/>
        <w:rPr>
          <w:lang w:val="hy-AM"/>
        </w:rPr>
      </w:pPr>
    </w:p>
  </w:footnote>
  <w:footnote w:id="10">
    <w:p w:rsidR="00663DB1" w:rsidRPr="0095788C" w:rsidRDefault="00663DB1" w:rsidP="00D3436F">
      <w:pPr>
        <w:pStyle w:val="af2"/>
        <w:widowControl w:val="0"/>
        <w:jc w:val="both"/>
        <w:rPr>
          <w:rFonts w:ascii="Sylfaen" w:hAnsi="Sylfaen"/>
          <w:sz w:val="16"/>
          <w:szCs w:val="16"/>
          <w:lang w:val="hy-AM"/>
        </w:rPr>
      </w:pPr>
      <w:r w:rsidRPr="0095788C">
        <w:rPr>
          <w:rStyle w:val="af6"/>
          <w:rFonts w:ascii="Sylfaen" w:hAnsi="Sylfaen"/>
          <w:sz w:val="16"/>
          <w:szCs w:val="16"/>
        </w:rPr>
        <w:t>22</w:t>
      </w:r>
      <w:r w:rsidRPr="0095788C">
        <w:rPr>
          <w:rFonts w:ascii="Sylfaen" w:hAnsi="Sylfaen"/>
          <w:sz w:val="16"/>
          <w:szCs w:val="16"/>
        </w:rP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11">
    <w:p w:rsidR="00663DB1" w:rsidRPr="0095788C" w:rsidRDefault="00663DB1"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63DB1" w:rsidRPr="0095788C" w:rsidRDefault="00663DB1">
      <w:pPr>
        <w:pStyle w:val="af2"/>
        <w:rPr>
          <w:rFonts w:ascii="Sylfaen" w:hAnsi="Sylfaen"/>
          <w:sz w:val="16"/>
          <w:szCs w:val="16"/>
          <w:lang w:val="hy-AM"/>
        </w:rPr>
      </w:pPr>
    </w:p>
  </w:footnote>
  <w:footnote w:id="12">
    <w:p w:rsidR="00663DB1" w:rsidRPr="0095788C" w:rsidRDefault="00663DB1" w:rsidP="00CE6D27">
      <w:pPr>
        <w:pStyle w:val="af2"/>
        <w:widowControl w:val="0"/>
        <w:jc w:val="both"/>
        <w:rPr>
          <w:rFonts w:ascii="Sylfaen" w:hAnsi="Sylfaen"/>
          <w:sz w:val="16"/>
          <w:szCs w:val="16"/>
          <w:lang w:val="hy-AM"/>
        </w:rPr>
      </w:pPr>
      <w:r>
        <w:rPr>
          <w:rStyle w:val="af6"/>
        </w:rPr>
        <w:t>24</w:t>
      </w:r>
      <w:r>
        <w:t xml:space="preserve"> </w:t>
      </w:r>
      <w:proofErr w:type="gramStart"/>
      <w:r w:rsidRPr="0095788C">
        <w:rPr>
          <w:rFonts w:ascii="Sylfaen" w:hAnsi="Sylfaen"/>
          <w:i/>
          <w:sz w:val="16"/>
          <w:szCs w:val="16"/>
        </w:rPr>
        <w:t>Если Договор заключается на основании части 6 статьи 15 закона Республики Армения "О</w:t>
      </w:r>
      <w:r w:rsidRPr="0095788C">
        <w:rPr>
          <w:rFonts w:ascii="Sylfaen" w:hAnsi="Sylfaen" w:cs="Courier New"/>
          <w:i/>
          <w:sz w:val="16"/>
          <w:szCs w:val="16"/>
          <w:lang w:val="en-US"/>
        </w:rPr>
        <w:t> </w:t>
      </w:r>
      <w:r w:rsidRPr="0095788C">
        <w:rPr>
          <w:rFonts w:ascii="Sylfaen" w:hAnsi="Sylfaen"/>
          <w:i/>
          <w:sz w:val="16"/>
          <w:szCs w:val="16"/>
        </w:rPr>
        <w:t xml:space="preserve">закупках", и цена Договора не превышает </w:t>
      </w:r>
      <w:proofErr w:type="spellStart"/>
      <w:r w:rsidRPr="0095788C">
        <w:rPr>
          <w:rFonts w:ascii="Sylfaen" w:hAnsi="Sylfaen"/>
          <w:i/>
          <w:sz w:val="16"/>
          <w:szCs w:val="16"/>
        </w:rPr>
        <w:t>двадцатипятикратный</w:t>
      </w:r>
      <w:proofErr w:type="spellEnd"/>
      <w:r w:rsidRPr="0095788C">
        <w:rPr>
          <w:rFonts w:ascii="Sylfaen" w:hAnsi="Sylfaen"/>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95788C">
        <w:rPr>
          <w:rFonts w:ascii="Sylfaen" w:hAnsi="Sylfaen"/>
          <w:sz w:val="16"/>
          <w:szCs w:val="16"/>
        </w:rPr>
        <w:t xml:space="preserve"> </w:t>
      </w:r>
      <w:proofErr w:type="gramEnd"/>
    </w:p>
    <w:p w:rsidR="00663DB1" w:rsidRPr="0095788C" w:rsidRDefault="00663DB1" w:rsidP="00CE6D27">
      <w:pPr>
        <w:pStyle w:val="af2"/>
        <w:widowControl w:val="0"/>
        <w:jc w:val="both"/>
        <w:rPr>
          <w:rFonts w:ascii="Sylfaen" w:hAnsi="Sylfaen"/>
          <w:i/>
          <w:sz w:val="16"/>
          <w:szCs w:val="16"/>
          <w:lang w:val="hy-AM" w:eastAsia="en-US"/>
        </w:rPr>
      </w:pPr>
      <w:r w:rsidRPr="0095788C">
        <w:rPr>
          <w:rFonts w:ascii="Sylfaen" w:hAnsi="Sylfaen"/>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663DB1" w:rsidRPr="0095788C" w:rsidRDefault="00663DB1" w:rsidP="00CE6D27">
      <w:pPr>
        <w:pStyle w:val="af2"/>
        <w:rPr>
          <w:rFonts w:ascii="Sylfaen" w:hAnsi="Sylfaen"/>
          <w:sz w:val="16"/>
          <w:szCs w:val="16"/>
          <w:lang w:val="hy-AM"/>
        </w:rPr>
      </w:pPr>
    </w:p>
  </w:footnote>
  <w:footnote w:id="13">
    <w:p w:rsidR="00663DB1" w:rsidRPr="004F3AE2" w:rsidRDefault="00663DB1"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9"/>
  </w:num>
  <w:num w:numId="3">
    <w:abstractNumId w:val="21"/>
  </w:num>
  <w:num w:numId="4">
    <w:abstractNumId w:val="15"/>
  </w:num>
  <w:num w:numId="5">
    <w:abstractNumId w:val="27"/>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31"/>
  </w:num>
  <w:num w:numId="13">
    <w:abstractNumId w:val="29"/>
  </w:num>
  <w:num w:numId="14">
    <w:abstractNumId w:val="12"/>
  </w:num>
  <w:num w:numId="15">
    <w:abstractNumId w:val="30"/>
  </w:num>
  <w:num w:numId="16">
    <w:abstractNumId w:val="14"/>
  </w:num>
  <w:num w:numId="17">
    <w:abstractNumId w:val="5"/>
  </w:num>
  <w:num w:numId="18">
    <w:abstractNumId w:val="1"/>
  </w:num>
  <w:num w:numId="19">
    <w:abstractNumId w:val="16"/>
  </w:num>
  <w:num w:numId="20">
    <w:abstractNumId w:val="16"/>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6"/>
  </w:num>
  <w:num w:numId="24">
    <w:abstractNumId w:val="20"/>
  </w:num>
  <w:num w:numId="25">
    <w:abstractNumId w:val="10"/>
  </w:num>
  <w:num w:numId="26">
    <w:abstractNumId w:val="3"/>
  </w:num>
  <w:num w:numId="27">
    <w:abstractNumId w:val="2"/>
  </w:num>
  <w:num w:numId="28">
    <w:abstractNumId w:val="0"/>
  </w:num>
  <w:num w:numId="29">
    <w:abstractNumId w:val="8"/>
  </w:num>
  <w:num w:numId="30">
    <w:abstractNumId w:val="28"/>
  </w:num>
  <w:num w:numId="31">
    <w:abstractNumId w:val="25"/>
  </w:num>
  <w:num w:numId="32">
    <w:abstractNumId w:val="26"/>
  </w:num>
  <w:num w:numId="33">
    <w:abstractNumId w:val="13"/>
  </w:num>
  <w:num w:numId="34">
    <w:abstractNumId w:val="19"/>
  </w:num>
  <w:num w:numId="35">
    <w:abstractNumId w:val="18"/>
  </w:num>
  <w:num w:numId="36">
    <w:abstractNumId w:val="24"/>
  </w:num>
  <w:num w:numId="37">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32769"/>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05B"/>
    <w:rsid w:val="00073430"/>
    <w:rsid w:val="000735B0"/>
    <w:rsid w:val="00073A04"/>
    <w:rsid w:val="00073A09"/>
    <w:rsid w:val="00074CC1"/>
    <w:rsid w:val="00075997"/>
    <w:rsid w:val="000763E5"/>
    <w:rsid w:val="00076B61"/>
    <w:rsid w:val="00077062"/>
    <w:rsid w:val="00077BB9"/>
    <w:rsid w:val="00080C4E"/>
    <w:rsid w:val="00080E73"/>
    <w:rsid w:val="000811C1"/>
    <w:rsid w:val="000822C1"/>
    <w:rsid w:val="00082ADC"/>
    <w:rsid w:val="00082DE0"/>
    <w:rsid w:val="00083558"/>
    <w:rsid w:val="000845F6"/>
    <w:rsid w:val="00084B51"/>
    <w:rsid w:val="00085931"/>
    <w:rsid w:val="00086CC4"/>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1FF9"/>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280"/>
    <w:rsid w:val="000C264F"/>
    <w:rsid w:val="000C324B"/>
    <w:rsid w:val="000C36C6"/>
    <w:rsid w:val="000C3F69"/>
    <w:rsid w:val="000C5529"/>
    <w:rsid w:val="000C5A09"/>
    <w:rsid w:val="000C6BA1"/>
    <w:rsid w:val="000C6E1C"/>
    <w:rsid w:val="000C6F81"/>
    <w:rsid w:val="000D03AA"/>
    <w:rsid w:val="000D07E4"/>
    <w:rsid w:val="000D10F1"/>
    <w:rsid w:val="000D13A5"/>
    <w:rsid w:val="000D16B6"/>
    <w:rsid w:val="000D182D"/>
    <w:rsid w:val="000D1BED"/>
    <w:rsid w:val="000D252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F0C"/>
    <w:rsid w:val="00211425"/>
    <w:rsid w:val="00212DAE"/>
    <w:rsid w:val="00212DC3"/>
    <w:rsid w:val="00213112"/>
    <w:rsid w:val="002137E6"/>
    <w:rsid w:val="00213830"/>
    <w:rsid w:val="00213EB8"/>
    <w:rsid w:val="0021446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145E"/>
    <w:rsid w:val="00251CF9"/>
    <w:rsid w:val="00251F9C"/>
    <w:rsid w:val="0025254A"/>
    <w:rsid w:val="00252C9C"/>
    <w:rsid w:val="00253055"/>
    <w:rsid w:val="002542AE"/>
    <w:rsid w:val="00254A36"/>
    <w:rsid w:val="00254A91"/>
    <w:rsid w:val="00254F42"/>
    <w:rsid w:val="002554A3"/>
    <w:rsid w:val="00255788"/>
    <w:rsid w:val="002559B9"/>
    <w:rsid w:val="0025693E"/>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3106"/>
    <w:rsid w:val="003240F7"/>
    <w:rsid w:val="00325043"/>
    <w:rsid w:val="00325438"/>
    <w:rsid w:val="0032548E"/>
    <w:rsid w:val="00325546"/>
    <w:rsid w:val="003259C5"/>
    <w:rsid w:val="00325CC0"/>
    <w:rsid w:val="0032620B"/>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12F"/>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338D"/>
    <w:rsid w:val="00394140"/>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4BE8"/>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CDB"/>
    <w:rsid w:val="00440390"/>
    <w:rsid w:val="004403A7"/>
    <w:rsid w:val="004408E1"/>
    <w:rsid w:val="004409B1"/>
    <w:rsid w:val="00440DB0"/>
    <w:rsid w:val="00441011"/>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4CD3"/>
    <w:rsid w:val="0055623A"/>
    <w:rsid w:val="005563D9"/>
    <w:rsid w:val="00556673"/>
    <w:rsid w:val="00557E3D"/>
    <w:rsid w:val="00561665"/>
    <w:rsid w:val="00561AD9"/>
    <w:rsid w:val="00562EB1"/>
    <w:rsid w:val="0056331A"/>
    <w:rsid w:val="005639B0"/>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1998"/>
    <w:rsid w:val="0061231B"/>
    <w:rsid w:val="006132ED"/>
    <w:rsid w:val="00613320"/>
    <w:rsid w:val="00614934"/>
    <w:rsid w:val="0061522D"/>
    <w:rsid w:val="006154C5"/>
    <w:rsid w:val="00615570"/>
    <w:rsid w:val="00615B35"/>
    <w:rsid w:val="006168C7"/>
    <w:rsid w:val="006173D4"/>
    <w:rsid w:val="00617625"/>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441"/>
    <w:rsid w:val="006C08B6"/>
    <w:rsid w:val="006C1293"/>
    <w:rsid w:val="006C12EC"/>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904"/>
    <w:rsid w:val="006E59BA"/>
    <w:rsid w:val="006E5CC5"/>
    <w:rsid w:val="006E732A"/>
    <w:rsid w:val="006E73AC"/>
    <w:rsid w:val="006E7900"/>
    <w:rsid w:val="006E7947"/>
    <w:rsid w:val="006E7BF8"/>
    <w:rsid w:val="006E7F44"/>
    <w:rsid w:val="006F012B"/>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2F99"/>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17F"/>
    <w:rsid w:val="00735365"/>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202"/>
    <w:rsid w:val="0080437A"/>
    <w:rsid w:val="008055DB"/>
    <w:rsid w:val="00805C77"/>
    <w:rsid w:val="008067C5"/>
    <w:rsid w:val="00806EF0"/>
    <w:rsid w:val="00807178"/>
    <w:rsid w:val="0080777B"/>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1C78"/>
    <w:rsid w:val="009924E6"/>
    <w:rsid w:val="00993191"/>
    <w:rsid w:val="00993891"/>
    <w:rsid w:val="00993B16"/>
    <w:rsid w:val="00993B84"/>
    <w:rsid w:val="0099457E"/>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D1A"/>
    <w:rsid w:val="009D71F8"/>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D33"/>
    <w:rsid w:val="00A46F92"/>
    <w:rsid w:val="00A4729F"/>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2D8"/>
    <w:rsid w:val="00A57B1A"/>
    <w:rsid w:val="00A60D60"/>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3710"/>
    <w:rsid w:val="00A943A0"/>
    <w:rsid w:val="00A944D6"/>
    <w:rsid w:val="00A95C09"/>
    <w:rsid w:val="00A961A4"/>
    <w:rsid w:val="00A96293"/>
    <w:rsid w:val="00A962BF"/>
    <w:rsid w:val="00A96817"/>
    <w:rsid w:val="00A9694C"/>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3D16"/>
    <w:rsid w:val="00AD42D2"/>
    <w:rsid w:val="00AD432A"/>
    <w:rsid w:val="00AD522C"/>
    <w:rsid w:val="00AD6337"/>
    <w:rsid w:val="00AD7B20"/>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CF1"/>
    <w:rsid w:val="00AF1F59"/>
    <w:rsid w:val="00AF20D6"/>
    <w:rsid w:val="00AF2160"/>
    <w:rsid w:val="00AF223F"/>
    <w:rsid w:val="00AF23B0"/>
    <w:rsid w:val="00AF2710"/>
    <w:rsid w:val="00AF2CF3"/>
    <w:rsid w:val="00AF325B"/>
    <w:rsid w:val="00AF3655"/>
    <w:rsid w:val="00AF3782"/>
    <w:rsid w:val="00AF3F18"/>
    <w:rsid w:val="00AF4211"/>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6D0"/>
    <w:rsid w:val="00B91C1C"/>
    <w:rsid w:val="00B925B0"/>
    <w:rsid w:val="00B92CA7"/>
    <w:rsid w:val="00B932B8"/>
    <w:rsid w:val="00B941D0"/>
    <w:rsid w:val="00B95280"/>
    <w:rsid w:val="00B9581C"/>
    <w:rsid w:val="00B95FE0"/>
    <w:rsid w:val="00B961C7"/>
    <w:rsid w:val="00B96B73"/>
    <w:rsid w:val="00B975FA"/>
    <w:rsid w:val="00B9778A"/>
    <w:rsid w:val="00B9796D"/>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F94"/>
    <w:rsid w:val="00BD6BF7"/>
    <w:rsid w:val="00BD72E6"/>
    <w:rsid w:val="00BE01AE"/>
    <w:rsid w:val="00BE0C42"/>
    <w:rsid w:val="00BE1C5E"/>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72F"/>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153B"/>
    <w:rsid w:val="00C91F69"/>
    <w:rsid w:val="00C929A7"/>
    <w:rsid w:val="00C94323"/>
    <w:rsid w:val="00C94DAC"/>
    <w:rsid w:val="00C961A9"/>
    <w:rsid w:val="00C970BB"/>
    <w:rsid w:val="00C97441"/>
    <w:rsid w:val="00C97552"/>
    <w:rsid w:val="00C978AF"/>
    <w:rsid w:val="00CA0015"/>
    <w:rsid w:val="00CA071A"/>
    <w:rsid w:val="00CA0A33"/>
    <w:rsid w:val="00CA11F2"/>
    <w:rsid w:val="00CA169D"/>
    <w:rsid w:val="00CA1747"/>
    <w:rsid w:val="00CA1C11"/>
    <w:rsid w:val="00CA1F39"/>
    <w:rsid w:val="00CA2207"/>
    <w:rsid w:val="00CA2B01"/>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653"/>
    <w:rsid w:val="00CF1742"/>
    <w:rsid w:val="00CF1966"/>
    <w:rsid w:val="00CF2304"/>
    <w:rsid w:val="00CF2692"/>
    <w:rsid w:val="00CF2C8B"/>
    <w:rsid w:val="00CF34D0"/>
    <w:rsid w:val="00CF34DE"/>
    <w:rsid w:val="00CF3B1A"/>
    <w:rsid w:val="00CF6D51"/>
    <w:rsid w:val="00CF7801"/>
    <w:rsid w:val="00CF7A4E"/>
    <w:rsid w:val="00CF7F57"/>
    <w:rsid w:val="00D00401"/>
    <w:rsid w:val="00D0068C"/>
    <w:rsid w:val="00D008B5"/>
    <w:rsid w:val="00D00A61"/>
    <w:rsid w:val="00D00BED"/>
    <w:rsid w:val="00D00DA3"/>
    <w:rsid w:val="00D00E18"/>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276"/>
    <w:rsid w:val="00D552DD"/>
    <w:rsid w:val="00D5541F"/>
    <w:rsid w:val="00D5674E"/>
    <w:rsid w:val="00D56D2A"/>
    <w:rsid w:val="00D57126"/>
    <w:rsid w:val="00D57531"/>
    <w:rsid w:val="00D57CAC"/>
    <w:rsid w:val="00D60E8B"/>
    <w:rsid w:val="00D612BC"/>
    <w:rsid w:val="00D61D87"/>
    <w:rsid w:val="00D62855"/>
    <w:rsid w:val="00D62C0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4BC"/>
    <w:rsid w:val="00DA0948"/>
    <w:rsid w:val="00DA0A4E"/>
    <w:rsid w:val="00DA0D2B"/>
    <w:rsid w:val="00DA0F3E"/>
    <w:rsid w:val="00DA0F94"/>
    <w:rsid w:val="00DA0FDD"/>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C"/>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67DA9"/>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3F3B6-A9A1-4D27-B6BD-80B93354A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2524</TotalTime>
  <Pages>74</Pages>
  <Words>15787</Words>
  <Characters>115446</Characters>
  <Application>Microsoft Office Word</Application>
  <DocSecurity>0</DocSecurity>
  <Lines>962</Lines>
  <Paragraphs>261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130972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1413</cp:revision>
  <cp:lastPrinted>2018-02-16T07:12:00Z</cp:lastPrinted>
  <dcterms:created xsi:type="dcterms:W3CDTF">2019-10-28T07:04:00Z</dcterms:created>
  <dcterms:modified xsi:type="dcterms:W3CDTF">2023-07-28T05:25:00Z</dcterms:modified>
</cp:coreProperties>
</file>