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57A" w:rsidRPr="00F432DC" w:rsidRDefault="005F557A" w:rsidP="005F557A">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5F557A" w:rsidRPr="007F263C" w:rsidRDefault="005F557A" w:rsidP="005F557A">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0B4129">
        <w:rPr>
          <w:rFonts w:ascii="GHEA Grapalat" w:hAnsi="GHEA Grapalat"/>
          <w:i/>
        </w:rPr>
        <w:t xml:space="preserve">от </w:t>
      </w:r>
      <w:r>
        <w:rPr>
          <w:rFonts w:ascii="GHEA Grapalat" w:hAnsi="GHEA Grapalat"/>
          <w:i/>
        </w:rPr>
        <w:t xml:space="preserve">2-ого ноября </w:t>
      </w:r>
      <w:r w:rsidRPr="000B4129">
        <w:rPr>
          <w:rFonts w:ascii="GHEA Grapalat" w:hAnsi="GHEA Grapalat"/>
          <w:i/>
        </w:rPr>
        <w:t xml:space="preserve">2022 года № </w:t>
      </w:r>
      <w:r>
        <w:rPr>
          <w:rFonts w:ascii="GHEA Grapalat" w:hAnsi="GHEA Grapalat"/>
          <w:i/>
        </w:rPr>
        <w:t>451</w:t>
      </w:r>
      <w:del w:id="0" w:author="Vardan" w:date="2022-10-29T23:40:00Z">
        <w:r w:rsidRPr="000B4129" w:rsidDel="00CC70AB">
          <w:rPr>
            <w:rFonts w:ascii="GHEA Grapalat" w:hAnsi="GHEA Grapalat"/>
            <w:i/>
          </w:rPr>
          <w:delText>-</w:delText>
        </w:r>
      </w:del>
      <w:r w:rsidRPr="000B4129">
        <w:rPr>
          <w:rFonts w:ascii="GHEA Grapalat" w:hAnsi="GHEA Grapalat"/>
          <w:i/>
        </w:rPr>
        <w:t>A</w:t>
      </w:r>
    </w:p>
    <w:p w:rsidR="005F557A" w:rsidRPr="00E26FEE" w:rsidRDefault="005F557A" w:rsidP="005F557A">
      <w:pPr>
        <w:widowControl w:val="0"/>
        <w:spacing w:after="160" w:line="360" w:lineRule="auto"/>
        <w:ind w:firstLine="567"/>
        <w:jc w:val="right"/>
        <w:rPr>
          <w:rFonts w:ascii="GHEA Grapalat" w:hAnsi="GHEA Grapalat" w:cs="Sylfaen"/>
          <w:i/>
        </w:rPr>
      </w:pPr>
    </w:p>
    <w:p w:rsidR="005F557A" w:rsidRPr="00E26FEE" w:rsidRDefault="005F557A" w:rsidP="005F557A">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5F557A" w:rsidRPr="009044F1" w:rsidRDefault="005F557A" w:rsidP="005F557A">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5F557A" w:rsidRPr="00BA7128" w:rsidRDefault="005F557A" w:rsidP="005F557A">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 </w:t>
      </w:r>
      <w:r>
        <w:rPr>
          <w:rFonts w:ascii="GHEA Grapalat" w:hAnsi="GHEA Grapalat"/>
          <w:i w:val="0"/>
          <w:sz w:val="24"/>
          <w:szCs w:val="24"/>
        </w:rPr>
        <w:t>ЗАПРОСЕ КОТИРОВОК</w:t>
      </w:r>
    </w:p>
    <w:p w:rsidR="005F557A" w:rsidRPr="009044F1" w:rsidRDefault="005F557A" w:rsidP="005F557A">
      <w:pPr>
        <w:pStyle w:val="a3"/>
        <w:widowControl w:val="0"/>
        <w:spacing w:after="160" w:line="240" w:lineRule="auto"/>
        <w:ind w:firstLine="0"/>
        <w:jc w:val="center"/>
        <w:rPr>
          <w:rFonts w:ascii="GHEA Grapalat" w:hAnsi="GHEA Grapalat"/>
          <w:i w:val="0"/>
          <w:sz w:val="24"/>
          <w:szCs w:val="24"/>
        </w:rPr>
      </w:pPr>
    </w:p>
    <w:p w:rsidR="005F557A" w:rsidRPr="009044F1" w:rsidRDefault="005F557A" w:rsidP="005F557A">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9377E5" w:rsidRPr="009377E5">
        <w:rPr>
          <w:rFonts w:ascii="GHEA Grapalat" w:hAnsi="GHEA Grapalat"/>
          <w:i w:val="0"/>
          <w:sz w:val="24"/>
          <w:szCs w:val="24"/>
        </w:rPr>
        <w:t>13</w:t>
      </w:r>
      <w:r w:rsidRPr="009044F1">
        <w:rPr>
          <w:rFonts w:ascii="GHEA Grapalat" w:hAnsi="GHEA Grapalat"/>
          <w:i w:val="0"/>
          <w:sz w:val="24"/>
          <w:szCs w:val="24"/>
        </w:rPr>
        <w:t>" "</w:t>
      </w:r>
      <w:r w:rsidR="00A17980" w:rsidRPr="00A17980">
        <w:rPr>
          <w:rFonts w:ascii="GHEA Grapalat" w:hAnsi="GHEA Grapalat"/>
          <w:i w:val="0"/>
          <w:sz w:val="24"/>
          <w:szCs w:val="24"/>
        </w:rPr>
        <w:t>01</w:t>
      </w:r>
      <w:r w:rsidRPr="009044F1">
        <w:rPr>
          <w:rFonts w:ascii="GHEA Grapalat" w:hAnsi="GHEA Grapalat"/>
          <w:i w:val="0"/>
          <w:sz w:val="24"/>
          <w:szCs w:val="24"/>
        </w:rPr>
        <w:t>" 20</w:t>
      </w:r>
      <w:r>
        <w:rPr>
          <w:rFonts w:ascii="GHEA Grapalat" w:hAnsi="GHEA Grapalat"/>
          <w:i w:val="0"/>
          <w:sz w:val="24"/>
          <w:szCs w:val="24"/>
        </w:rPr>
        <w:t>2</w:t>
      </w:r>
      <w:r w:rsidR="00A17980" w:rsidRPr="00A17980">
        <w:rPr>
          <w:rFonts w:ascii="GHEA Grapalat" w:hAnsi="GHEA Grapalat"/>
          <w:i w:val="0"/>
          <w:sz w:val="24"/>
          <w:szCs w:val="24"/>
        </w:rPr>
        <w:t>5</w:t>
      </w:r>
      <w:r w:rsidRPr="009044F1">
        <w:rPr>
          <w:rFonts w:ascii="GHEA Grapalat" w:hAnsi="GHEA Grapalat"/>
          <w:i w:val="0"/>
          <w:sz w:val="24"/>
          <w:szCs w:val="24"/>
        </w:rPr>
        <w:t xml:space="preserve">года "номер </w:t>
      </w:r>
      <w:r w:rsidR="00627E6C" w:rsidRPr="00627E6C">
        <w:rPr>
          <w:rFonts w:ascii="GHEA Grapalat" w:hAnsi="GHEA Grapalat"/>
          <w:i w:val="0"/>
          <w:sz w:val="24"/>
          <w:szCs w:val="24"/>
        </w:rPr>
        <w:t>1</w:t>
      </w:r>
      <w:r w:rsidRPr="009044F1">
        <w:rPr>
          <w:rFonts w:ascii="GHEA Grapalat" w:hAnsi="GHEA Grapalat"/>
          <w:i w:val="0"/>
          <w:sz w:val="24"/>
          <w:szCs w:val="24"/>
        </w:rPr>
        <w:t xml:space="preserve">" </w:t>
      </w:r>
    </w:p>
    <w:p w:rsidR="005F557A" w:rsidRPr="007370D9" w:rsidRDefault="005F557A" w:rsidP="005F557A">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285D7D">
        <w:rPr>
          <w:rFonts w:ascii="GHEA Grapalat" w:hAnsi="GHEA Grapalat"/>
          <w:b/>
          <w:i w:val="0"/>
          <w:lang w:val="af-ZA"/>
        </w:rPr>
        <w:t>ФТРКПД-ГААПДЗБ-2025</w:t>
      </w:r>
      <w:r w:rsidRPr="007370D9">
        <w:rPr>
          <w:rFonts w:ascii="GHEA Grapalat" w:hAnsi="GHEA Grapalat"/>
          <w:b/>
          <w:i w:val="0"/>
          <w:lang w:val="af-ZA"/>
        </w:rPr>
        <w:t>/</w:t>
      </w:r>
      <w:r w:rsidR="00285D7D">
        <w:rPr>
          <w:rFonts w:ascii="GHEA Grapalat" w:hAnsi="GHEA Grapalat"/>
          <w:b/>
          <w:i w:val="0"/>
          <w:lang w:val="af-ZA"/>
        </w:rPr>
        <w:t>1</w:t>
      </w:r>
      <w:r w:rsidRPr="00AE2768">
        <w:rPr>
          <w:rFonts w:ascii="GHEA Grapalat" w:hAnsi="GHEA Grapalat"/>
          <w:i w:val="0"/>
          <w:u w:val="single"/>
          <w:lang w:val="af-ZA"/>
        </w:rPr>
        <w:t xml:space="preserve">      </w:t>
      </w:r>
    </w:p>
    <w:p w:rsidR="005F557A" w:rsidRPr="009044F1" w:rsidRDefault="005F557A" w:rsidP="005F557A">
      <w:pPr>
        <w:pStyle w:val="a3"/>
        <w:widowControl w:val="0"/>
        <w:spacing w:after="160" w:line="240" w:lineRule="auto"/>
        <w:rPr>
          <w:rFonts w:ascii="GHEA Grapalat" w:hAnsi="GHEA Grapalat"/>
          <w:i w:val="0"/>
          <w:sz w:val="24"/>
          <w:szCs w:val="24"/>
        </w:rPr>
      </w:pPr>
    </w:p>
    <w:p w:rsidR="005F557A" w:rsidRDefault="005F557A" w:rsidP="005F557A">
      <w:pPr>
        <w:pStyle w:val="a3"/>
        <w:widowControl w:val="0"/>
        <w:spacing w:after="160" w:line="240" w:lineRule="auto"/>
        <w:ind w:firstLine="567"/>
        <w:rPr>
          <w:rFonts w:ascii="GHEA Grapalat" w:hAnsi="GHEA Grapalat"/>
          <w:i w:val="0"/>
          <w:spacing w:val="6"/>
          <w:sz w:val="24"/>
          <w:szCs w:val="24"/>
        </w:rPr>
      </w:pPr>
      <w:r w:rsidRPr="00376400">
        <w:rPr>
          <w:rFonts w:ascii="GHEA Grapalat" w:hAnsi="GHEA Grapalat"/>
          <w:i w:val="0"/>
          <w:spacing w:val="6"/>
          <w:sz w:val="24"/>
          <w:szCs w:val="24"/>
        </w:rPr>
        <w:t>Заказч</w:t>
      </w:r>
      <w:r w:rsidRPr="000E4D3B">
        <w:rPr>
          <w:rFonts w:ascii="GHEA Grapalat" w:hAnsi="GHEA Grapalat"/>
          <w:i w:val="0"/>
          <w:spacing w:val="6"/>
          <w:sz w:val="24"/>
          <w:szCs w:val="24"/>
        </w:rPr>
        <w:t>ик «Фонд Тавушского регионального колледжа Патрика Деведжяна»,</w:t>
      </w:r>
      <w:r w:rsidRPr="00F537DA">
        <w:rPr>
          <w:rFonts w:ascii="GHEA Grapalat" w:hAnsi="GHEA Grapalat"/>
          <w:i w:val="0"/>
          <w:spacing w:val="6"/>
          <w:sz w:val="24"/>
          <w:szCs w:val="24"/>
        </w:rPr>
        <w:t xml:space="preserve"> </w:t>
      </w:r>
      <w:r>
        <w:rPr>
          <w:rFonts w:ascii="GHEA Grapalat" w:hAnsi="GHEA Grapalat"/>
          <w:i w:val="0"/>
          <w:spacing w:val="6"/>
          <w:sz w:val="24"/>
          <w:szCs w:val="24"/>
        </w:rPr>
        <w:t>находящийся по адресу:</w:t>
      </w:r>
      <w:r w:rsidRPr="00F537DA">
        <w:rPr>
          <w:rFonts w:ascii="GHEA Grapalat" w:hAnsi="GHEA Grapalat"/>
          <w:i w:val="0"/>
          <w:spacing w:val="6"/>
          <w:sz w:val="24"/>
          <w:szCs w:val="24"/>
        </w:rPr>
        <w:t xml:space="preserve"> </w:t>
      </w:r>
      <w:r w:rsidRPr="00376400">
        <w:rPr>
          <w:rFonts w:ascii="GHEA Grapalat" w:hAnsi="GHEA Grapalat"/>
          <w:i w:val="0"/>
          <w:spacing w:val="6"/>
          <w:sz w:val="24"/>
          <w:szCs w:val="24"/>
        </w:rPr>
        <w:t>г.</w:t>
      </w:r>
      <w:r w:rsidRPr="00F537DA">
        <w:rPr>
          <w:rFonts w:ascii="GHEA Grapalat" w:hAnsi="GHEA Grapalat"/>
          <w:i w:val="0"/>
          <w:spacing w:val="6"/>
          <w:sz w:val="24"/>
          <w:szCs w:val="24"/>
        </w:rPr>
        <w:t xml:space="preserve"> </w:t>
      </w:r>
      <w:r w:rsidRPr="00605688">
        <w:rPr>
          <w:rFonts w:ascii="GHEA Grapalat" w:hAnsi="GHEA Grapalat"/>
          <w:i w:val="0"/>
          <w:spacing w:val="6"/>
          <w:sz w:val="24"/>
          <w:szCs w:val="24"/>
        </w:rPr>
        <w:t>Иджеван</w:t>
      </w:r>
      <w:r w:rsidRPr="00376400">
        <w:rPr>
          <w:rFonts w:ascii="GHEA Grapalat" w:hAnsi="GHEA Grapalat"/>
          <w:i w:val="0"/>
          <w:spacing w:val="6"/>
          <w:sz w:val="24"/>
          <w:szCs w:val="24"/>
        </w:rPr>
        <w:t>,</w:t>
      </w:r>
      <w:r w:rsidRPr="00F537DA">
        <w:rPr>
          <w:rFonts w:ascii="GHEA Grapalat" w:hAnsi="GHEA Grapalat"/>
          <w:i w:val="0"/>
          <w:spacing w:val="6"/>
          <w:sz w:val="24"/>
          <w:szCs w:val="24"/>
        </w:rPr>
        <w:t xml:space="preserve"> </w:t>
      </w:r>
      <w:r w:rsidRPr="00C33335">
        <w:rPr>
          <w:rFonts w:ascii="GHEA Grapalat" w:hAnsi="GHEA Grapalat"/>
          <w:i w:val="0"/>
          <w:sz w:val="24"/>
          <w:szCs w:val="24"/>
        </w:rPr>
        <w:t xml:space="preserve">ул. </w:t>
      </w:r>
      <w:r w:rsidRPr="0002315E">
        <w:rPr>
          <w:rFonts w:ascii="GHEA Grapalat" w:hAnsi="GHEA Grapalat"/>
          <w:i w:val="0"/>
          <w:sz w:val="24"/>
          <w:szCs w:val="24"/>
        </w:rPr>
        <w:t>Налбандяан</w:t>
      </w:r>
      <w:r w:rsidRPr="00F537DA">
        <w:rPr>
          <w:rFonts w:ascii="GHEA Grapalat" w:hAnsi="GHEA Grapalat"/>
          <w:i w:val="0"/>
          <w:sz w:val="24"/>
          <w:szCs w:val="24"/>
        </w:rPr>
        <w:t>а</w:t>
      </w:r>
      <w:r>
        <w:rPr>
          <w:rFonts w:ascii="GHEA Grapalat" w:hAnsi="GHEA Grapalat"/>
          <w:i w:val="0"/>
          <w:sz w:val="24"/>
          <w:szCs w:val="24"/>
        </w:rPr>
        <w:t xml:space="preserve"> </w:t>
      </w:r>
      <w:r w:rsidRPr="0002315E">
        <w:rPr>
          <w:rFonts w:ascii="GHEA Grapalat" w:hAnsi="GHEA Grapalat"/>
          <w:i w:val="0"/>
          <w:sz w:val="24"/>
          <w:szCs w:val="24"/>
        </w:rPr>
        <w:t>5</w:t>
      </w:r>
      <w:r>
        <w:rPr>
          <w:rFonts w:ascii="GHEA Grapalat" w:hAnsi="GHEA Grapalat"/>
          <w:i w:val="0"/>
          <w:sz w:val="24"/>
          <w:szCs w:val="24"/>
          <w:lang w:val="hy-AM"/>
        </w:rPr>
        <w:t>,</w:t>
      </w:r>
      <w:r>
        <w:rPr>
          <w:rFonts w:ascii="GHEA Grapalat" w:hAnsi="GHEA Grapalat"/>
          <w:sz w:val="24"/>
          <w:szCs w:val="24"/>
        </w:rPr>
        <w:t xml:space="preserve"> </w:t>
      </w:r>
      <w:r w:rsidRPr="00376400">
        <w:rPr>
          <w:rFonts w:ascii="GHEA Grapalat" w:hAnsi="GHEA Grapalat"/>
          <w:i w:val="0"/>
          <w:spacing w:val="6"/>
          <w:sz w:val="24"/>
          <w:szCs w:val="24"/>
        </w:rPr>
        <w:t>объявляет запрос котировок, который проводится одним этапом.</w:t>
      </w:r>
    </w:p>
    <w:p w:rsidR="005F557A" w:rsidRPr="00782D60" w:rsidRDefault="005F557A" w:rsidP="005F557A">
      <w:pPr>
        <w:pStyle w:val="a3"/>
        <w:widowControl w:val="0"/>
        <w:spacing w:after="160" w:line="240" w:lineRule="auto"/>
        <w:ind w:firstLine="567"/>
        <w:rPr>
          <w:rFonts w:ascii="GHEA Grapalat" w:hAnsi="GHEA Grapalat"/>
          <w:i w:val="0"/>
          <w:spacing w:val="6"/>
          <w:sz w:val="24"/>
          <w:szCs w:val="24"/>
        </w:rPr>
      </w:pPr>
      <w:r w:rsidRPr="00376400">
        <w:rPr>
          <w:rFonts w:ascii="GHEA Grapalat" w:hAnsi="GHEA Grapalat"/>
          <w:i w:val="0"/>
          <w:spacing w:val="6"/>
          <w:sz w:val="24"/>
          <w:szCs w:val="24"/>
        </w:rPr>
        <w:t>Участнику, отобранному по итогам настоящей процедуры, в</w:t>
      </w:r>
      <w:r w:rsidRPr="00376400">
        <w:rPr>
          <w:rFonts w:ascii="Calibri" w:hAnsi="Calibri" w:cs="Calibri"/>
          <w:i w:val="0"/>
          <w:spacing w:val="6"/>
          <w:sz w:val="24"/>
          <w:szCs w:val="24"/>
        </w:rPr>
        <w:t> </w:t>
      </w:r>
      <w:r w:rsidRPr="00782D60">
        <w:rPr>
          <w:rFonts w:ascii="GHEA Grapalat" w:hAnsi="GHEA Grapalat"/>
          <w:i w:val="0"/>
          <w:spacing w:val="6"/>
          <w:sz w:val="24"/>
          <w:szCs w:val="24"/>
        </w:rPr>
        <w:t>установленном</w:t>
      </w:r>
      <w:r w:rsidRPr="00376400">
        <w:rPr>
          <w:rFonts w:ascii="Calibri" w:hAnsi="Calibri" w:cs="Calibri"/>
          <w:i w:val="0"/>
          <w:spacing w:val="6"/>
          <w:sz w:val="24"/>
          <w:szCs w:val="24"/>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5F557A" w:rsidRPr="003A1EBB" w:rsidRDefault="005F557A" w:rsidP="005F557A">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t>Продовольствие (далее — договор).</w:t>
      </w:r>
    </w:p>
    <w:p w:rsidR="005F557A" w:rsidRPr="009044F1" w:rsidRDefault="005F557A" w:rsidP="005F557A">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5F557A" w:rsidRPr="00F677F1" w:rsidRDefault="005F557A" w:rsidP="005F557A">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5F557A" w:rsidRPr="003F762C" w:rsidRDefault="005F557A" w:rsidP="005F557A">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5F557A" w:rsidRPr="00D5443D" w:rsidRDefault="005F557A" w:rsidP="005F557A">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5F557A" w:rsidRPr="000F11E5" w:rsidRDefault="005F557A" w:rsidP="005F557A">
      <w:pPr>
        <w:pStyle w:val="a3"/>
        <w:widowControl w:val="0"/>
        <w:spacing w:after="160"/>
        <w:ind w:firstLine="567"/>
        <w:rPr>
          <w:rFonts w:ascii="GHEA Grapalat" w:hAnsi="GHEA Grapalat"/>
          <w:i w:val="0"/>
          <w:sz w:val="24"/>
          <w:szCs w:val="24"/>
        </w:rPr>
      </w:pPr>
      <w:r>
        <w:rPr>
          <w:rFonts w:ascii="GHEA Grapalat" w:hAnsi="GHEA Grapalat"/>
          <w:i w:val="0"/>
          <w:sz w:val="24"/>
          <w:szCs w:val="24"/>
        </w:rPr>
        <w:t xml:space="preserve">Заявки </w:t>
      </w:r>
      <w:r w:rsidRPr="000F11E5">
        <w:rPr>
          <w:rFonts w:ascii="GHEA Grapalat" w:hAnsi="GHEA Grapalat"/>
          <w:i w:val="0"/>
          <w:sz w:val="24"/>
          <w:szCs w:val="24"/>
        </w:rPr>
        <w:t xml:space="preserve">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376400">
        <w:rPr>
          <w:rFonts w:ascii="GHEA Grapalat" w:hAnsi="GHEA Grapalat"/>
          <w:b/>
          <w:i w:val="0"/>
          <w:spacing w:val="6"/>
          <w:sz w:val="24"/>
          <w:szCs w:val="24"/>
        </w:rPr>
        <w:t xml:space="preserve">г. </w:t>
      </w:r>
      <w:r w:rsidRPr="00605688">
        <w:rPr>
          <w:rFonts w:ascii="GHEA Grapalat" w:hAnsi="GHEA Grapalat"/>
          <w:b/>
          <w:i w:val="0"/>
          <w:spacing w:val="6"/>
          <w:sz w:val="24"/>
          <w:szCs w:val="24"/>
        </w:rPr>
        <w:t>Иджеван</w:t>
      </w:r>
      <w:r w:rsidRPr="00376400">
        <w:rPr>
          <w:rFonts w:ascii="GHEA Grapalat" w:hAnsi="GHEA Grapalat"/>
          <w:b/>
          <w:i w:val="0"/>
          <w:spacing w:val="6"/>
          <w:sz w:val="24"/>
          <w:szCs w:val="24"/>
        </w:rPr>
        <w:t>, ул</w:t>
      </w:r>
      <w:r>
        <w:rPr>
          <w:rFonts w:ascii="GHEA Grapalat" w:hAnsi="GHEA Grapalat"/>
          <w:b/>
          <w:i w:val="0"/>
          <w:spacing w:val="6"/>
          <w:sz w:val="24"/>
          <w:szCs w:val="24"/>
        </w:rPr>
        <w:t>.</w:t>
      </w:r>
      <w:r w:rsidRPr="00376400">
        <w:rPr>
          <w:rFonts w:ascii="GHEA Grapalat" w:hAnsi="GHEA Grapalat"/>
          <w:b/>
          <w:i w:val="0"/>
          <w:spacing w:val="6"/>
          <w:sz w:val="24"/>
          <w:szCs w:val="24"/>
        </w:rPr>
        <w:t xml:space="preserve"> </w:t>
      </w:r>
      <w:r w:rsidRPr="00605688">
        <w:rPr>
          <w:rFonts w:ascii="GHEA Grapalat" w:hAnsi="GHEA Grapalat"/>
          <w:b/>
          <w:i w:val="0"/>
          <w:spacing w:val="6"/>
          <w:sz w:val="24"/>
          <w:szCs w:val="24"/>
        </w:rPr>
        <w:t>Налбандян</w:t>
      </w:r>
      <w:r w:rsidRPr="00F537DA">
        <w:rPr>
          <w:rFonts w:ascii="GHEA Grapalat" w:hAnsi="GHEA Grapalat"/>
          <w:b/>
          <w:i w:val="0"/>
          <w:spacing w:val="6"/>
          <w:sz w:val="24"/>
          <w:szCs w:val="24"/>
        </w:rPr>
        <w:t>а</w:t>
      </w:r>
      <w:r w:rsidRPr="00605688">
        <w:rPr>
          <w:rFonts w:ascii="GHEA Grapalat" w:hAnsi="GHEA Grapalat"/>
          <w:b/>
          <w:i w:val="0"/>
          <w:spacing w:val="6"/>
          <w:sz w:val="24"/>
          <w:szCs w:val="24"/>
        </w:rPr>
        <w:t xml:space="preserve"> 5</w:t>
      </w:r>
      <w:r>
        <w:rPr>
          <w:rFonts w:ascii="GHEA Grapalat" w:hAnsi="GHEA Grapalat"/>
          <w:i w:val="0"/>
          <w:spacing w:val="6"/>
          <w:sz w:val="24"/>
          <w:szCs w:val="24"/>
        </w:rPr>
        <w:t xml:space="preserve"> </w:t>
      </w:r>
      <w:r w:rsidRPr="000F0CA8">
        <w:rPr>
          <w:rFonts w:ascii="GHEA Grapalat" w:hAnsi="GHEA Grapalat"/>
          <w:i w:val="0"/>
          <w:sz w:val="24"/>
          <w:szCs w:val="24"/>
        </w:rPr>
        <w:t xml:space="preserve">в документарной форме, до </w:t>
      </w:r>
      <w:r>
        <w:rPr>
          <w:rFonts w:ascii="GHEA Grapalat" w:hAnsi="GHEA Grapalat"/>
          <w:i w:val="0"/>
          <w:sz w:val="24"/>
          <w:szCs w:val="24"/>
        </w:rPr>
        <w:t>1</w:t>
      </w:r>
      <w:r w:rsidRPr="00605688">
        <w:rPr>
          <w:rFonts w:ascii="GHEA Grapalat" w:hAnsi="GHEA Grapalat"/>
          <w:i w:val="0"/>
          <w:sz w:val="24"/>
          <w:szCs w:val="24"/>
        </w:rPr>
        <w:t>1</w:t>
      </w:r>
      <w:r>
        <w:rPr>
          <w:rFonts w:ascii="GHEA Grapalat" w:hAnsi="GHEA Grapalat"/>
          <w:i w:val="0"/>
          <w:sz w:val="24"/>
          <w:szCs w:val="24"/>
        </w:rPr>
        <w:t>։</w:t>
      </w:r>
      <w:r w:rsidRPr="00605688">
        <w:rPr>
          <w:rFonts w:ascii="GHEA Grapalat" w:hAnsi="GHEA Grapalat"/>
          <w:i w:val="0"/>
          <w:sz w:val="24"/>
          <w:szCs w:val="24"/>
        </w:rPr>
        <w:t>0</w:t>
      </w:r>
      <w:r>
        <w:rPr>
          <w:rFonts w:ascii="GHEA Grapalat" w:hAnsi="GHEA Grapalat"/>
          <w:i w:val="0"/>
          <w:sz w:val="24"/>
          <w:szCs w:val="24"/>
        </w:rPr>
        <w:t xml:space="preserve">0 </w:t>
      </w:r>
      <w:r w:rsidRPr="000F0CA8">
        <w:rPr>
          <w:rFonts w:ascii="GHEA Grapalat" w:hAnsi="GHEA Grapalat"/>
          <w:i w:val="0"/>
          <w:sz w:val="24"/>
          <w:szCs w:val="24"/>
        </w:rPr>
        <w:t xml:space="preserve">часов </w:t>
      </w:r>
      <w:r>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5F557A" w:rsidRPr="000F11E5" w:rsidRDefault="005F557A" w:rsidP="005F557A">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376400">
        <w:rPr>
          <w:rFonts w:ascii="GHEA Grapalat" w:hAnsi="GHEA Grapalat"/>
          <w:b/>
          <w:i w:val="0"/>
          <w:spacing w:val="6"/>
          <w:sz w:val="24"/>
          <w:szCs w:val="24"/>
        </w:rPr>
        <w:t xml:space="preserve">г. </w:t>
      </w:r>
      <w:r w:rsidRPr="00605688">
        <w:rPr>
          <w:rFonts w:ascii="GHEA Grapalat" w:hAnsi="GHEA Grapalat"/>
          <w:b/>
          <w:i w:val="0"/>
          <w:spacing w:val="6"/>
          <w:sz w:val="24"/>
          <w:szCs w:val="24"/>
        </w:rPr>
        <w:t>Иджеван</w:t>
      </w:r>
      <w:r w:rsidRPr="00376400">
        <w:rPr>
          <w:rFonts w:ascii="GHEA Grapalat" w:hAnsi="GHEA Grapalat"/>
          <w:b/>
          <w:i w:val="0"/>
          <w:spacing w:val="6"/>
          <w:sz w:val="24"/>
          <w:szCs w:val="24"/>
        </w:rPr>
        <w:t>, ул</w:t>
      </w:r>
      <w:r>
        <w:rPr>
          <w:rFonts w:ascii="GHEA Grapalat" w:hAnsi="GHEA Grapalat"/>
          <w:b/>
          <w:i w:val="0"/>
          <w:spacing w:val="6"/>
          <w:sz w:val="24"/>
          <w:szCs w:val="24"/>
        </w:rPr>
        <w:t>.</w:t>
      </w:r>
      <w:r w:rsidRPr="00376400">
        <w:rPr>
          <w:rFonts w:ascii="GHEA Grapalat" w:hAnsi="GHEA Grapalat"/>
          <w:b/>
          <w:i w:val="0"/>
          <w:spacing w:val="6"/>
          <w:sz w:val="24"/>
          <w:szCs w:val="24"/>
        </w:rPr>
        <w:t xml:space="preserve"> </w:t>
      </w:r>
      <w:r w:rsidRPr="00605688">
        <w:rPr>
          <w:rFonts w:ascii="GHEA Grapalat" w:hAnsi="GHEA Grapalat"/>
          <w:b/>
          <w:i w:val="0"/>
          <w:spacing w:val="6"/>
          <w:sz w:val="24"/>
          <w:szCs w:val="24"/>
        </w:rPr>
        <w:t>Налбандян</w:t>
      </w:r>
      <w:r w:rsidRPr="00F537DA">
        <w:rPr>
          <w:rFonts w:ascii="GHEA Grapalat" w:hAnsi="GHEA Grapalat"/>
          <w:b/>
          <w:i w:val="0"/>
          <w:spacing w:val="6"/>
          <w:sz w:val="24"/>
          <w:szCs w:val="24"/>
        </w:rPr>
        <w:t>а</w:t>
      </w:r>
      <w:r w:rsidRPr="00605688">
        <w:rPr>
          <w:rFonts w:ascii="GHEA Grapalat" w:hAnsi="GHEA Grapalat"/>
          <w:b/>
          <w:i w:val="0"/>
          <w:spacing w:val="6"/>
          <w:sz w:val="24"/>
          <w:szCs w:val="24"/>
        </w:rPr>
        <w:t xml:space="preserve"> 5</w:t>
      </w:r>
      <w:r w:rsidRPr="000F0CA8">
        <w:rPr>
          <w:rFonts w:ascii="GHEA Grapalat" w:hAnsi="GHEA Grapalat"/>
          <w:i w:val="0"/>
          <w:sz w:val="24"/>
          <w:szCs w:val="24"/>
        </w:rPr>
        <w:t xml:space="preserve">, в </w:t>
      </w:r>
      <w:r>
        <w:rPr>
          <w:rFonts w:ascii="GHEA Grapalat" w:hAnsi="GHEA Grapalat"/>
          <w:i w:val="0"/>
          <w:sz w:val="24"/>
          <w:szCs w:val="24"/>
        </w:rPr>
        <w:t>1</w:t>
      </w:r>
      <w:r w:rsidRPr="00D7020C">
        <w:rPr>
          <w:rFonts w:ascii="GHEA Grapalat" w:hAnsi="GHEA Grapalat"/>
          <w:i w:val="0"/>
          <w:sz w:val="24"/>
          <w:szCs w:val="24"/>
        </w:rPr>
        <w:t>1</w:t>
      </w:r>
      <w:r>
        <w:rPr>
          <w:rFonts w:ascii="GHEA Grapalat" w:hAnsi="GHEA Grapalat"/>
          <w:i w:val="0"/>
          <w:sz w:val="24"/>
          <w:szCs w:val="24"/>
        </w:rPr>
        <w:t>։</w:t>
      </w:r>
      <w:r w:rsidRPr="00D7020C">
        <w:rPr>
          <w:rFonts w:ascii="GHEA Grapalat" w:hAnsi="GHEA Grapalat"/>
          <w:i w:val="0"/>
          <w:sz w:val="24"/>
          <w:szCs w:val="24"/>
        </w:rPr>
        <w:t>0</w:t>
      </w:r>
      <w:r>
        <w:rPr>
          <w:rFonts w:ascii="GHEA Grapalat" w:hAnsi="GHEA Grapalat"/>
          <w:i w:val="0"/>
          <w:sz w:val="24"/>
          <w:szCs w:val="24"/>
        </w:rPr>
        <w:t xml:space="preserve">0 </w:t>
      </w:r>
      <w:r>
        <w:rPr>
          <w:rFonts w:ascii="GHEA Grapalat" w:hAnsi="GHEA Grapalat"/>
          <w:i w:val="0"/>
          <w:sz w:val="24"/>
          <w:szCs w:val="24"/>
        </w:rPr>
        <w:lastRenderedPageBreak/>
        <w:t>часов "</w:t>
      </w:r>
      <w:r w:rsidR="00DA24E6" w:rsidRPr="009377E5">
        <w:rPr>
          <w:rFonts w:ascii="GHEA Grapalat" w:hAnsi="GHEA Grapalat"/>
          <w:i w:val="0"/>
          <w:sz w:val="24"/>
          <w:szCs w:val="24"/>
        </w:rPr>
        <w:t>21</w:t>
      </w:r>
      <w:r>
        <w:rPr>
          <w:rFonts w:ascii="GHEA Grapalat" w:hAnsi="GHEA Grapalat"/>
          <w:i w:val="0"/>
          <w:sz w:val="24"/>
          <w:szCs w:val="24"/>
        </w:rPr>
        <w:t>" "</w:t>
      </w:r>
      <w:r w:rsidRPr="00114117">
        <w:rPr>
          <w:rFonts w:ascii="GHEA Grapalat" w:hAnsi="GHEA Grapalat"/>
          <w:i w:val="0"/>
          <w:sz w:val="24"/>
          <w:szCs w:val="24"/>
        </w:rPr>
        <w:t xml:space="preserve"> </w:t>
      </w:r>
      <w:r w:rsidR="00285D7D">
        <w:rPr>
          <w:rFonts w:ascii="GHEA Grapalat" w:hAnsi="GHEA Grapalat"/>
          <w:i w:val="0"/>
          <w:sz w:val="24"/>
          <w:szCs w:val="24"/>
        </w:rPr>
        <w:t>0</w:t>
      </w:r>
      <w:r w:rsidR="00285D7D" w:rsidRPr="009377E5">
        <w:rPr>
          <w:rFonts w:ascii="GHEA Grapalat" w:hAnsi="GHEA Grapalat"/>
          <w:i w:val="0"/>
          <w:sz w:val="24"/>
          <w:szCs w:val="24"/>
        </w:rPr>
        <w:t>1</w:t>
      </w:r>
      <w:r>
        <w:rPr>
          <w:rFonts w:ascii="GHEA Grapalat" w:hAnsi="GHEA Grapalat"/>
          <w:i w:val="0"/>
          <w:sz w:val="24"/>
          <w:szCs w:val="24"/>
        </w:rPr>
        <w:t xml:space="preserve"> " "202</w:t>
      </w:r>
      <w:r w:rsidR="00C33887" w:rsidRPr="009377E5">
        <w:rPr>
          <w:rFonts w:ascii="GHEA Grapalat" w:hAnsi="GHEA Grapalat"/>
          <w:i w:val="0"/>
          <w:sz w:val="24"/>
          <w:szCs w:val="24"/>
        </w:rPr>
        <w:t>5</w:t>
      </w:r>
      <w:r>
        <w:rPr>
          <w:rFonts w:ascii="GHEA Grapalat" w:hAnsi="GHEA Grapalat"/>
          <w:i w:val="0"/>
          <w:sz w:val="24"/>
          <w:szCs w:val="24"/>
        </w:rPr>
        <w:t>г.".</w:t>
      </w:r>
    </w:p>
    <w:p w:rsidR="005F557A" w:rsidRPr="001B32D9" w:rsidRDefault="005F557A" w:rsidP="005F557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5F557A" w:rsidRPr="003A1EBB" w:rsidRDefault="005F557A" w:rsidP="005F557A">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5F557A" w:rsidRPr="00F83327" w:rsidRDefault="005F557A" w:rsidP="005F557A">
      <w:pPr>
        <w:pStyle w:val="a3"/>
        <w:widowControl w:val="0"/>
        <w:spacing w:line="240" w:lineRule="auto"/>
        <w:ind w:firstLine="0"/>
        <w:rPr>
          <w:rFonts w:ascii="GHEA Grapalat" w:hAnsi="GHEA Grapalat"/>
          <w:i w:val="0"/>
          <w:sz w:val="24"/>
          <w:szCs w:val="24"/>
        </w:rPr>
      </w:pPr>
      <w:r w:rsidRPr="007370D9">
        <w:rPr>
          <w:rFonts w:ascii="GHEA Grapalat" w:hAnsi="GHEA Grapalat"/>
          <w:i w:val="0"/>
          <w:sz w:val="24"/>
          <w:szCs w:val="24"/>
        </w:rPr>
        <w:t>С</w:t>
      </w:r>
      <w:r>
        <w:rPr>
          <w:rFonts w:ascii="GHEA Grapalat" w:hAnsi="GHEA Grapalat"/>
          <w:i w:val="0"/>
          <w:sz w:val="24"/>
          <w:szCs w:val="24"/>
        </w:rPr>
        <w:t>. А</w:t>
      </w:r>
      <w:r w:rsidRPr="007370D9">
        <w:rPr>
          <w:rFonts w:ascii="GHEA Grapalat" w:hAnsi="GHEA Grapalat"/>
          <w:i w:val="0"/>
          <w:sz w:val="24"/>
          <w:szCs w:val="24"/>
        </w:rPr>
        <w:t>гбалян</w:t>
      </w:r>
      <w:r w:rsidRPr="00F83327">
        <w:rPr>
          <w:rFonts w:ascii="GHEA Grapalat" w:hAnsi="GHEA Grapalat"/>
          <w:i w:val="0"/>
          <w:sz w:val="24"/>
          <w:szCs w:val="24"/>
        </w:rPr>
        <w:t>.</w:t>
      </w:r>
    </w:p>
    <w:p w:rsidR="005F557A" w:rsidRPr="00605688" w:rsidRDefault="005F557A" w:rsidP="005F557A">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F83327">
        <w:rPr>
          <w:rFonts w:ascii="GHEA Grapalat" w:hAnsi="GHEA Grapalat"/>
          <w:i w:val="0"/>
          <w:sz w:val="24"/>
          <w:szCs w:val="24"/>
        </w:rPr>
        <w:t>:</w:t>
      </w:r>
      <w:r w:rsidRPr="00BE1C5E">
        <w:rPr>
          <w:rFonts w:ascii="GHEA Grapalat" w:hAnsi="GHEA Grapalat"/>
          <w:i w:val="0"/>
          <w:sz w:val="24"/>
          <w:szCs w:val="24"/>
        </w:rPr>
        <w:t xml:space="preserve"> </w:t>
      </w:r>
      <w:r w:rsidRPr="0002315E">
        <w:rPr>
          <w:rFonts w:ascii="GHEA Grapalat" w:hAnsi="GHEA Grapalat"/>
          <w:i w:val="0"/>
          <w:sz w:val="24"/>
          <w:szCs w:val="24"/>
          <w:u w:val="single"/>
        </w:rPr>
        <w:t>+374</w:t>
      </w:r>
      <w:r w:rsidRPr="00605688">
        <w:rPr>
          <w:rFonts w:ascii="GHEA Grapalat" w:hAnsi="GHEA Grapalat"/>
          <w:i w:val="0"/>
          <w:sz w:val="24"/>
          <w:szCs w:val="24"/>
          <w:u w:val="single"/>
        </w:rPr>
        <w:t>94901509</w:t>
      </w:r>
    </w:p>
    <w:p w:rsidR="005F557A" w:rsidRPr="00605688" w:rsidRDefault="005F557A" w:rsidP="005F557A">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Электронная почта</w:t>
      </w:r>
      <w:r w:rsidRPr="008978BD">
        <w:rPr>
          <w:rFonts w:ascii="GHEA Grapalat" w:hAnsi="GHEA Grapalat"/>
          <w:i w:val="0"/>
          <w:sz w:val="24"/>
          <w:szCs w:val="24"/>
        </w:rPr>
        <w:t>:</w:t>
      </w:r>
      <w:r w:rsidRPr="009044F1">
        <w:rPr>
          <w:rFonts w:ascii="GHEA Grapalat" w:hAnsi="GHEA Grapalat"/>
          <w:i w:val="0"/>
          <w:sz w:val="24"/>
          <w:szCs w:val="24"/>
        </w:rPr>
        <w:t xml:space="preserve"> </w:t>
      </w:r>
      <w:r>
        <w:rPr>
          <w:rFonts w:ascii="GHEA Grapalat" w:hAnsi="GHEA Grapalat"/>
          <w:i w:val="0"/>
          <w:sz w:val="24"/>
          <w:szCs w:val="24"/>
          <w:u w:val="single"/>
          <w:lang w:val="en-US"/>
        </w:rPr>
        <w:t>aghbalyans</w:t>
      </w:r>
      <w:r w:rsidRPr="00605688">
        <w:rPr>
          <w:rFonts w:ascii="GHEA Grapalat" w:hAnsi="GHEA Grapalat"/>
          <w:i w:val="0"/>
          <w:sz w:val="24"/>
          <w:szCs w:val="24"/>
          <w:u w:val="single"/>
        </w:rPr>
        <w:t>@</w:t>
      </w:r>
      <w:r>
        <w:rPr>
          <w:rFonts w:ascii="GHEA Grapalat" w:hAnsi="GHEA Grapalat"/>
          <w:i w:val="0"/>
          <w:sz w:val="24"/>
          <w:szCs w:val="24"/>
          <w:u w:val="single"/>
          <w:lang w:val="en-US"/>
        </w:rPr>
        <w:t>mail</w:t>
      </w:r>
      <w:r w:rsidRPr="00605688">
        <w:rPr>
          <w:rFonts w:ascii="GHEA Grapalat" w:hAnsi="GHEA Grapalat"/>
          <w:i w:val="0"/>
          <w:sz w:val="24"/>
          <w:szCs w:val="24"/>
          <w:u w:val="single"/>
        </w:rPr>
        <w:t>.</w:t>
      </w:r>
      <w:r>
        <w:rPr>
          <w:rFonts w:ascii="GHEA Grapalat" w:hAnsi="GHEA Grapalat"/>
          <w:i w:val="0"/>
          <w:sz w:val="24"/>
          <w:szCs w:val="24"/>
          <w:u w:val="single"/>
          <w:lang w:val="en-US"/>
        </w:rPr>
        <w:t>ru</w:t>
      </w:r>
    </w:p>
    <w:p w:rsidR="005F557A" w:rsidRPr="00D5443D" w:rsidRDefault="005F557A" w:rsidP="005F557A">
      <w:pPr>
        <w:pStyle w:val="a3"/>
        <w:widowControl w:val="0"/>
        <w:spacing w:after="160" w:line="240" w:lineRule="auto"/>
        <w:ind w:left="3969" w:firstLine="0"/>
        <w:rPr>
          <w:rFonts w:ascii="GHEA Grapalat" w:hAnsi="GHEA Grapalat"/>
          <w:i w:val="0"/>
          <w:sz w:val="16"/>
          <w:szCs w:val="16"/>
        </w:rPr>
      </w:pPr>
      <w:r w:rsidRPr="009044F1">
        <w:rPr>
          <w:rFonts w:ascii="GHEA Grapalat" w:hAnsi="GHEA Grapalat"/>
          <w:i w:val="0"/>
          <w:sz w:val="24"/>
          <w:szCs w:val="24"/>
        </w:rPr>
        <w:t>Заказчик</w:t>
      </w:r>
      <w:r w:rsidRPr="008978BD">
        <w:rPr>
          <w:rFonts w:ascii="GHEA Grapalat" w:hAnsi="GHEA Grapalat"/>
          <w:i w:val="0"/>
          <w:sz w:val="24"/>
          <w:szCs w:val="24"/>
        </w:rPr>
        <w:t>:</w:t>
      </w:r>
      <w:r w:rsidRPr="009044F1">
        <w:rPr>
          <w:rFonts w:ascii="GHEA Grapalat" w:hAnsi="GHEA Grapalat"/>
          <w:i w:val="0"/>
          <w:sz w:val="24"/>
          <w:szCs w:val="24"/>
        </w:rPr>
        <w:t xml:space="preserve"> </w:t>
      </w:r>
      <w:r>
        <w:rPr>
          <w:rFonts w:ascii="GHEA Grapalat" w:hAnsi="GHEA Grapalat"/>
          <w:i w:val="0"/>
          <w:spacing w:val="6"/>
          <w:sz w:val="24"/>
          <w:szCs w:val="24"/>
        </w:rPr>
        <w:t>«</w:t>
      </w:r>
      <w:r w:rsidRPr="000E4D3B">
        <w:rPr>
          <w:rFonts w:ascii="GHEA Grapalat" w:hAnsi="GHEA Grapalat"/>
          <w:i w:val="0"/>
          <w:spacing w:val="6"/>
          <w:sz w:val="24"/>
          <w:szCs w:val="24"/>
        </w:rPr>
        <w:t>Фонд Тавушского регионального колледжа Патрика Деведжяна»,</w:t>
      </w:r>
    </w:p>
    <w:p w:rsidR="005F557A" w:rsidRDefault="005F557A" w:rsidP="005F557A"/>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096865" w:rsidRPr="00F24462" w:rsidRDefault="00096865" w:rsidP="00A022E0">
      <w:pPr>
        <w:pStyle w:val="aa"/>
        <w:widowControl w:val="0"/>
        <w:spacing w:after="160"/>
        <w:ind w:firstLine="567"/>
        <w:jc w:val="right"/>
        <w:rPr>
          <w:rFonts w:ascii="GHEA Grapalat" w:hAnsi="GHEA Grapalat" w:cs="Sylfaen"/>
          <w:i/>
          <w:sz w:val="20"/>
          <w:szCs w:val="20"/>
        </w:rPr>
      </w:pPr>
      <w:r w:rsidRPr="00F24462">
        <w:rPr>
          <w:rFonts w:ascii="GHEA Grapalat" w:hAnsi="GHEA Grapalat"/>
          <w:i/>
          <w:sz w:val="20"/>
          <w:szCs w:val="20"/>
        </w:rPr>
        <w:t>Утверждено</w:t>
      </w:r>
    </w:p>
    <w:p w:rsidR="00BE02DC" w:rsidRPr="00EC7450" w:rsidRDefault="005D7731" w:rsidP="00A022E0">
      <w:pPr>
        <w:pStyle w:val="a3"/>
        <w:widowControl w:val="0"/>
        <w:spacing w:after="160" w:line="240" w:lineRule="auto"/>
        <w:jc w:val="right"/>
        <w:rPr>
          <w:rStyle w:val="aff3"/>
        </w:rPr>
      </w:pPr>
      <w:r w:rsidRPr="00F24462">
        <w:rPr>
          <w:rFonts w:ascii="GHEA Grapalat" w:hAnsi="GHEA Grapalat"/>
        </w:rPr>
        <w:t>Решением Оценочной комиссии открытого конкурса</w:t>
      </w:r>
      <w:r w:rsidR="001B32D9" w:rsidRPr="00F24462">
        <w:rPr>
          <w:rFonts w:ascii="GHEA Grapalat" w:hAnsi="GHEA Grapalat" w:cs="Sylfaen"/>
        </w:rPr>
        <w:br/>
      </w:r>
      <w:r w:rsidR="00096865" w:rsidRPr="00F24462">
        <w:rPr>
          <w:rFonts w:ascii="GHEA Grapalat" w:hAnsi="GHEA Grapalat"/>
        </w:rPr>
        <w:t>под кодом</w:t>
      </w:r>
      <w:r w:rsidR="00A022E0" w:rsidRPr="00A022E0">
        <w:rPr>
          <w:rFonts w:ascii="GHEA Grapalat" w:hAnsi="GHEA Grapalat"/>
          <w:i w:val="0"/>
        </w:rPr>
        <w:t xml:space="preserve"> </w:t>
      </w:r>
      <w:r w:rsidR="00285D7D">
        <w:rPr>
          <w:rFonts w:ascii="GHEA Grapalat" w:hAnsi="GHEA Grapalat"/>
          <w:b/>
          <w:i w:val="0"/>
          <w:lang w:val="af-ZA"/>
        </w:rPr>
        <w:t>ФТРКПД-ГААПДЗБ-2025</w:t>
      </w:r>
      <w:r w:rsidR="005F557A" w:rsidRPr="007370D9">
        <w:rPr>
          <w:rFonts w:ascii="GHEA Grapalat" w:hAnsi="GHEA Grapalat"/>
          <w:b/>
          <w:i w:val="0"/>
          <w:lang w:val="af-ZA"/>
        </w:rPr>
        <w:t>/</w:t>
      </w:r>
      <w:r w:rsidR="00285D7D">
        <w:rPr>
          <w:rFonts w:ascii="GHEA Grapalat" w:hAnsi="GHEA Grapalat"/>
          <w:b/>
          <w:i w:val="0"/>
          <w:lang w:val="af-ZA"/>
        </w:rPr>
        <w:t>1</w:t>
      </w:r>
      <w:r w:rsidR="005F557A" w:rsidRPr="00AE2768">
        <w:rPr>
          <w:rFonts w:ascii="GHEA Grapalat" w:hAnsi="GHEA Grapalat"/>
          <w:i w:val="0"/>
          <w:u w:val="single"/>
          <w:lang w:val="af-ZA"/>
        </w:rPr>
        <w:t xml:space="preserve">      </w:t>
      </w:r>
    </w:p>
    <w:p w:rsidR="00096865" w:rsidRPr="00F24462" w:rsidRDefault="00A46F92" w:rsidP="00A022E0">
      <w:pPr>
        <w:pStyle w:val="a3"/>
        <w:widowControl w:val="0"/>
        <w:spacing w:after="160" w:line="240" w:lineRule="auto"/>
        <w:jc w:val="right"/>
        <w:rPr>
          <w:rFonts w:ascii="GHEA Grapalat" w:hAnsi="GHEA Grapalat"/>
          <w:i w:val="0"/>
        </w:rPr>
      </w:pPr>
      <w:r w:rsidRPr="00F24462">
        <w:rPr>
          <w:rFonts w:ascii="GHEA Grapalat" w:hAnsi="GHEA Grapalat"/>
          <w:b/>
        </w:rPr>
        <w:t xml:space="preserve">№ </w:t>
      </w:r>
      <w:r w:rsidR="005F557A" w:rsidRPr="005F557A">
        <w:rPr>
          <w:rFonts w:ascii="GHEA Grapalat" w:hAnsi="GHEA Grapalat"/>
          <w:b/>
        </w:rPr>
        <w:t>4</w:t>
      </w:r>
      <w:r w:rsidR="00E714FF" w:rsidRPr="00F24462">
        <w:rPr>
          <w:rFonts w:ascii="GHEA Grapalat" w:hAnsi="GHEA Grapalat"/>
          <w:b/>
        </w:rPr>
        <w:t xml:space="preserve"> </w:t>
      </w:r>
      <w:r w:rsidR="00096865" w:rsidRPr="00F24462">
        <w:rPr>
          <w:rFonts w:ascii="GHEA Grapalat" w:hAnsi="GHEA Grapalat"/>
          <w:b/>
        </w:rPr>
        <w:t xml:space="preserve">от </w:t>
      </w:r>
      <w:r w:rsidR="00C52BA1" w:rsidRPr="00F24462">
        <w:rPr>
          <w:rFonts w:ascii="GHEA Grapalat" w:hAnsi="GHEA Grapalat"/>
          <w:b/>
        </w:rPr>
        <w:t>"</w:t>
      </w:r>
      <w:r w:rsidR="00285D7D" w:rsidRPr="00DA24E6">
        <w:rPr>
          <w:rFonts w:ascii="GHEA Grapalat" w:hAnsi="GHEA Grapalat"/>
          <w:b/>
        </w:rPr>
        <w:t>1</w:t>
      </w:r>
      <w:r w:rsidR="00C84176" w:rsidRPr="009377E5">
        <w:rPr>
          <w:rFonts w:ascii="GHEA Grapalat" w:hAnsi="GHEA Grapalat"/>
          <w:b/>
        </w:rPr>
        <w:t>4</w:t>
      </w:r>
      <w:r w:rsidR="006B2A6D" w:rsidRPr="00F24462">
        <w:rPr>
          <w:rFonts w:ascii="GHEA Grapalat" w:hAnsi="GHEA Grapalat"/>
          <w:b/>
        </w:rPr>
        <w:t>" "</w:t>
      </w:r>
      <w:r w:rsidR="00D42EE0" w:rsidRPr="00EC7450">
        <w:rPr>
          <w:rFonts w:ascii="GHEA Grapalat" w:hAnsi="GHEA Grapalat"/>
          <w:b/>
        </w:rPr>
        <w:t>0</w:t>
      </w:r>
      <w:r w:rsidR="00285D7D" w:rsidRPr="00DA24E6">
        <w:rPr>
          <w:rFonts w:ascii="GHEA Grapalat" w:hAnsi="GHEA Grapalat"/>
          <w:b/>
        </w:rPr>
        <w:t>1</w:t>
      </w:r>
      <w:r w:rsidR="006B2A6D" w:rsidRPr="00F24462">
        <w:rPr>
          <w:rFonts w:ascii="GHEA Grapalat" w:hAnsi="GHEA Grapalat"/>
          <w:b/>
        </w:rPr>
        <w:t>" 202</w:t>
      </w:r>
      <w:r w:rsidR="00285D7D" w:rsidRPr="00DA24E6">
        <w:rPr>
          <w:rFonts w:ascii="GHEA Grapalat" w:hAnsi="GHEA Grapalat"/>
          <w:b/>
        </w:rPr>
        <w:t>5</w:t>
      </w:r>
      <w:r w:rsidR="006B2A6D" w:rsidRPr="00F24462">
        <w:rPr>
          <w:rFonts w:ascii="GHEA Grapalat" w:hAnsi="GHEA Grapalat"/>
          <w:b/>
        </w:rPr>
        <w:t xml:space="preserve"> </w:t>
      </w:r>
      <w:r w:rsidR="00096865" w:rsidRPr="00F24462">
        <w:rPr>
          <w:rFonts w:ascii="GHEA Grapalat" w:hAnsi="GHEA Grapalat"/>
          <w:b/>
        </w:rPr>
        <w:t>г</w:t>
      </w:r>
      <w:r w:rsidR="00096865" w:rsidRPr="00F24462">
        <w:rPr>
          <w:rFonts w:ascii="GHEA Grapalat" w:hAnsi="GHEA Grapalat"/>
        </w:rPr>
        <w:t>.</w:t>
      </w:r>
    </w:p>
    <w:p w:rsidR="00096865" w:rsidRPr="00F24462" w:rsidRDefault="00096865" w:rsidP="00B46D58">
      <w:pPr>
        <w:pStyle w:val="aa"/>
        <w:widowControl w:val="0"/>
        <w:spacing w:after="160"/>
        <w:ind w:right="-7" w:firstLine="567"/>
        <w:jc w:val="center"/>
        <w:rPr>
          <w:rFonts w:ascii="GHEA Grapalat" w:hAnsi="GHEA Grapalat"/>
          <w:sz w:val="20"/>
          <w:szCs w:val="20"/>
        </w:rPr>
      </w:pPr>
    </w:p>
    <w:p w:rsidR="00096865" w:rsidRPr="00F24462" w:rsidRDefault="00096865" w:rsidP="00B46D58">
      <w:pPr>
        <w:pStyle w:val="aa"/>
        <w:widowControl w:val="0"/>
        <w:spacing w:after="160"/>
        <w:ind w:right="-7" w:firstLine="567"/>
        <w:jc w:val="center"/>
        <w:rPr>
          <w:rFonts w:ascii="GHEA Grapalat" w:hAnsi="GHEA Grapalat"/>
          <w:sz w:val="20"/>
          <w:szCs w:val="20"/>
        </w:rPr>
      </w:pPr>
    </w:p>
    <w:p w:rsidR="000763E5" w:rsidRPr="00F24462" w:rsidRDefault="000763E5" w:rsidP="00B46D58">
      <w:pPr>
        <w:pStyle w:val="aa"/>
        <w:widowControl w:val="0"/>
        <w:spacing w:after="160"/>
        <w:ind w:right="-7" w:firstLine="567"/>
        <w:jc w:val="center"/>
        <w:rPr>
          <w:rFonts w:ascii="GHEA Grapalat" w:hAnsi="GHEA Grapalat"/>
          <w:sz w:val="20"/>
          <w:szCs w:val="20"/>
        </w:rPr>
      </w:pPr>
    </w:p>
    <w:p w:rsidR="005F557A" w:rsidRPr="005F557A" w:rsidRDefault="005F557A" w:rsidP="005F557A">
      <w:pPr>
        <w:pStyle w:val="a3"/>
        <w:widowControl w:val="0"/>
        <w:spacing w:after="160" w:line="240" w:lineRule="auto"/>
        <w:jc w:val="center"/>
        <w:rPr>
          <w:rFonts w:ascii="GHEA Grapalat" w:hAnsi="GHEA Grapalat"/>
          <w:i w:val="0"/>
          <w:sz w:val="16"/>
          <w:szCs w:val="16"/>
        </w:rPr>
      </w:pPr>
      <w:r>
        <w:rPr>
          <w:rFonts w:ascii="GHEA Grapalat" w:hAnsi="GHEA Grapalat"/>
          <w:i w:val="0"/>
          <w:spacing w:val="6"/>
          <w:sz w:val="24"/>
          <w:szCs w:val="24"/>
        </w:rPr>
        <w:t>«</w:t>
      </w:r>
      <w:r w:rsidRPr="000E4D3B">
        <w:rPr>
          <w:rFonts w:ascii="GHEA Grapalat" w:hAnsi="GHEA Grapalat"/>
          <w:i w:val="0"/>
          <w:spacing w:val="6"/>
          <w:sz w:val="24"/>
          <w:szCs w:val="24"/>
        </w:rPr>
        <w:t>Фонд Тавушского регионального колледжа Патрика Деведжяна»</w:t>
      </w:r>
    </w:p>
    <w:p w:rsidR="000763E5" w:rsidRPr="00F24462" w:rsidRDefault="000763E5" w:rsidP="00B46D58">
      <w:pPr>
        <w:pStyle w:val="aa"/>
        <w:widowControl w:val="0"/>
        <w:spacing w:after="160"/>
        <w:ind w:right="-7" w:firstLine="567"/>
        <w:jc w:val="center"/>
        <w:rPr>
          <w:rFonts w:ascii="GHEA Grapalat" w:hAnsi="GHEA Grapalat"/>
          <w:sz w:val="20"/>
          <w:szCs w:val="20"/>
        </w:rPr>
      </w:pPr>
    </w:p>
    <w:p w:rsidR="00096865" w:rsidRPr="00F24462" w:rsidRDefault="000763E5" w:rsidP="00B46D58">
      <w:pPr>
        <w:pStyle w:val="aa"/>
        <w:widowControl w:val="0"/>
        <w:spacing w:after="160"/>
        <w:ind w:right="-7" w:firstLine="567"/>
        <w:jc w:val="center"/>
        <w:rPr>
          <w:rFonts w:ascii="GHEA Grapalat" w:hAnsi="GHEA Grapalat" w:cs="Sylfaen"/>
          <w:sz w:val="20"/>
          <w:szCs w:val="20"/>
        </w:rPr>
      </w:pPr>
      <w:r w:rsidRPr="00F24462">
        <w:rPr>
          <w:rFonts w:ascii="GHEA Grapalat" w:hAnsi="GHEA Grapalat"/>
          <w:sz w:val="20"/>
          <w:szCs w:val="20"/>
        </w:rPr>
        <w:t>ПРИГЛАШЕНИ</w:t>
      </w:r>
      <w:r w:rsidR="00096865" w:rsidRPr="00F24462">
        <w:rPr>
          <w:rFonts w:ascii="GHEA Grapalat" w:hAnsi="GHEA Grapalat"/>
          <w:sz w:val="20"/>
          <w:szCs w:val="20"/>
        </w:rPr>
        <w:t>Е</w:t>
      </w:r>
    </w:p>
    <w:p w:rsidR="00096865" w:rsidRPr="00F24462" w:rsidRDefault="00096865" w:rsidP="00B46D58">
      <w:pPr>
        <w:pStyle w:val="aa"/>
        <w:widowControl w:val="0"/>
        <w:spacing w:after="160"/>
        <w:ind w:right="-7" w:firstLine="567"/>
        <w:jc w:val="center"/>
        <w:rPr>
          <w:rFonts w:ascii="GHEA Grapalat" w:hAnsi="GHEA Grapalat" w:cs="Sylfaen"/>
          <w:sz w:val="20"/>
          <w:szCs w:val="20"/>
        </w:rPr>
      </w:pPr>
    </w:p>
    <w:p w:rsidR="00096865" w:rsidRPr="00F24462" w:rsidRDefault="00096865" w:rsidP="00B46D58">
      <w:pPr>
        <w:pStyle w:val="aa"/>
        <w:widowControl w:val="0"/>
        <w:spacing w:after="160"/>
        <w:ind w:right="-7" w:firstLine="567"/>
        <w:jc w:val="center"/>
        <w:rPr>
          <w:rFonts w:ascii="GHEA Grapalat" w:hAnsi="GHEA Grapalat" w:cs="Sylfaen"/>
          <w:sz w:val="20"/>
          <w:szCs w:val="20"/>
        </w:rPr>
      </w:pPr>
    </w:p>
    <w:p w:rsidR="005F557A" w:rsidRPr="005F557A" w:rsidRDefault="00BE02DC" w:rsidP="005F557A">
      <w:pPr>
        <w:pStyle w:val="a3"/>
        <w:widowControl w:val="0"/>
        <w:spacing w:after="160" w:line="240" w:lineRule="auto"/>
        <w:jc w:val="center"/>
        <w:rPr>
          <w:rFonts w:ascii="GHEA Grapalat" w:hAnsi="GHEA Grapalat"/>
          <w:i w:val="0"/>
          <w:sz w:val="16"/>
          <w:szCs w:val="16"/>
        </w:rPr>
      </w:pPr>
      <w:r w:rsidRPr="00BE02DC">
        <w:rPr>
          <w:rFonts w:ascii="GHEA Grapalat" w:hAnsi="GHEA Grapalat"/>
          <w:b/>
        </w:rPr>
        <w:t xml:space="preserve">           </w:t>
      </w:r>
      <w:r w:rsidR="00105E25" w:rsidRPr="00F24462">
        <w:rPr>
          <w:rFonts w:ascii="GHEA Grapalat" w:hAnsi="GHEA Grapalat"/>
          <w:b/>
        </w:rPr>
        <w:t>НА ЗАПРОС КОТИРОВКИ, ОБЪ</w:t>
      </w:r>
      <w:r w:rsidR="00105E25">
        <w:rPr>
          <w:rFonts w:ascii="GHEA Grapalat" w:hAnsi="GHEA Grapalat"/>
          <w:b/>
        </w:rPr>
        <w:t xml:space="preserve">ЯВЛЕННЫЙ С ЦЕЛЬЮ ПРИОБРЕТЕНИЯ </w:t>
      </w:r>
      <w:r w:rsidRPr="00BE02DC">
        <w:rPr>
          <w:rFonts w:ascii="GHEA Grapalat" w:hAnsi="GHEA Grapalat"/>
          <w:b/>
        </w:rPr>
        <w:t xml:space="preserve">                         </w:t>
      </w:r>
      <w:r w:rsidR="00105E25">
        <w:rPr>
          <w:rFonts w:ascii="GHEA Grapalat" w:hAnsi="GHEA Grapalat"/>
          <w:b/>
        </w:rPr>
        <w:t>"</w:t>
      </w:r>
      <w:r w:rsidRPr="00BE02DC">
        <w:rPr>
          <w:rFonts w:ascii="GHEA Grapalat" w:hAnsi="GHEA Grapalat"/>
        </w:rPr>
        <w:t xml:space="preserve"> </w:t>
      </w:r>
      <w:r w:rsidR="005F557A">
        <w:rPr>
          <w:rFonts w:ascii="Tahoma" w:hAnsi="Tahoma" w:cs="Tahoma"/>
          <w:color w:val="212529"/>
          <w:sz w:val="22"/>
          <w:szCs w:val="22"/>
          <w:shd w:val="clear" w:color="auto" w:fill="FFFFFF"/>
        </w:rPr>
        <w:t>Пищевы</w:t>
      </w:r>
      <w:r w:rsidR="005F557A" w:rsidRPr="005F557A">
        <w:rPr>
          <w:rFonts w:ascii="Tahoma" w:hAnsi="Tahoma" w:cs="Tahoma"/>
          <w:color w:val="212529"/>
          <w:sz w:val="22"/>
          <w:szCs w:val="22"/>
          <w:shd w:val="clear" w:color="auto" w:fill="FFFFFF"/>
        </w:rPr>
        <w:t>х</w:t>
      </w:r>
      <w:r w:rsidR="005F557A">
        <w:rPr>
          <w:rFonts w:ascii="Tahoma" w:hAnsi="Tahoma" w:cs="Tahoma"/>
          <w:color w:val="212529"/>
          <w:sz w:val="22"/>
          <w:szCs w:val="22"/>
          <w:shd w:val="clear" w:color="auto" w:fill="FFFFFF"/>
        </w:rPr>
        <w:t xml:space="preserve"> продукт</w:t>
      </w:r>
      <w:r w:rsidR="005F557A" w:rsidRPr="008623BB">
        <w:rPr>
          <w:rFonts w:ascii="GHEA Grapalat" w:hAnsi="GHEA Grapalat"/>
        </w:rPr>
        <w:t xml:space="preserve">   </w:t>
      </w:r>
      <w:r w:rsidRPr="008623BB">
        <w:rPr>
          <w:rFonts w:ascii="GHEA Grapalat" w:hAnsi="GHEA Grapalat"/>
        </w:rPr>
        <w:t xml:space="preserve">для нужди  </w:t>
      </w:r>
      <w:r w:rsidR="005F557A">
        <w:rPr>
          <w:rFonts w:ascii="GHEA Grapalat" w:hAnsi="GHEA Grapalat"/>
          <w:i w:val="0"/>
          <w:spacing w:val="6"/>
          <w:sz w:val="24"/>
          <w:szCs w:val="24"/>
        </w:rPr>
        <w:t>«</w:t>
      </w:r>
      <w:r w:rsidR="005F557A" w:rsidRPr="000E4D3B">
        <w:rPr>
          <w:rFonts w:ascii="GHEA Grapalat" w:hAnsi="GHEA Grapalat"/>
          <w:i w:val="0"/>
          <w:spacing w:val="6"/>
          <w:sz w:val="24"/>
          <w:szCs w:val="24"/>
        </w:rPr>
        <w:t>Фонд Тавушского регионального колледжа Патрика Деведжяна»</w:t>
      </w:r>
    </w:p>
    <w:p w:rsidR="00096865" w:rsidRPr="00F24462" w:rsidRDefault="00096865" w:rsidP="00BE02DC">
      <w:pPr>
        <w:pStyle w:val="aa"/>
        <w:widowControl w:val="0"/>
        <w:spacing w:after="160"/>
        <w:ind w:right="-7" w:firstLine="567"/>
        <w:jc w:val="center"/>
        <w:rPr>
          <w:rFonts w:ascii="GHEA Grapalat" w:hAnsi="GHEA Grapalat"/>
          <w:b/>
        </w:rPr>
      </w:pPr>
    </w:p>
    <w:p w:rsidR="00CE0D95" w:rsidRPr="00F24462" w:rsidRDefault="00CE0D95" w:rsidP="00B46D58">
      <w:pPr>
        <w:pStyle w:val="aa"/>
        <w:widowControl w:val="0"/>
        <w:spacing w:after="160"/>
        <w:ind w:right="-7" w:firstLine="567"/>
        <w:jc w:val="center"/>
        <w:rPr>
          <w:rFonts w:ascii="GHEA Grapalat" w:hAnsi="GHEA Grapalat"/>
          <w:sz w:val="20"/>
          <w:szCs w:val="20"/>
        </w:rPr>
      </w:pPr>
    </w:p>
    <w:p w:rsidR="00CE0D95" w:rsidRPr="00F24462" w:rsidRDefault="00CE0D95" w:rsidP="00B46D58">
      <w:pPr>
        <w:pStyle w:val="aa"/>
        <w:widowControl w:val="0"/>
        <w:spacing w:after="160"/>
        <w:ind w:right="-7" w:firstLine="567"/>
        <w:jc w:val="center"/>
        <w:rPr>
          <w:rFonts w:ascii="GHEA Grapalat" w:hAnsi="GHEA Grapalat"/>
          <w:sz w:val="20"/>
          <w:szCs w:val="20"/>
        </w:rPr>
      </w:pPr>
    </w:p>
    <w:p w:rsidR="000763E5" w:rsidRPr="00F24462" w:rsidRDefault="000763E5"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1A43A4" w:rsidRPr="00F24462" w:rsidRDefault="00096865" w:rsidP="00B46D58">
      <w:pPr>
        <w:widowControl w:val="0"/>
        <w:spacing w:after="160"/>
        <w:ind w:firstLine="567"/>
        <w:jc w:val="both"/>
        <w:rPr>
          <w:rFonts w:ascii="GHEA Grapalat" w:hAnsi="GHEA Grapalat" w:cs="Sylfaen"/>
          <w:i/>
          <w:sz w:val="20"/>
          <w:szCs w:val="20"/>
        </w:rPr>
      </w:pPr>
      <w:r w:rsidRPr="00F24462">
        <w:rPr>
          <w:rFonts w:ascii="GHEA Grapalat" w:hAnsi="GHEA Grapalat"/>
          <w:i/>
          <w:sz w:val="20"/>
          <w:szCs w:val="20"/>
        </w:rPr>
        <w:t>Уважаемый участник, прежде чем составить и подать заявку просим Вас</w:t>
      </w:r>
      <w:r w:rsidR="001D209D" w:rsidRPr="00F24462">
        <w:rPr>
          <w:rFonts w:ascii="Courier New" w:hAnsi="Courier New" w:cs="Courier New"/>
          <w:i/>
          <w:sz w:val="20"/>
          <w:szCs w:val="20"/>
          <w:lang w:val="en-US"/>
        </w:rPr>
        <w:t> </w:t>
      </w:r>
      <w:r w:rsidRPr="00F24462">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F24462" w:rsidRDefault="00994A77" w:rsidP="00B46D58">
      <w:pPr>
        <w:widowControl w:val="0"/>
        <w:spacing w:after="160"/>
        <w:ind w:firstLine="567"/>
        <w:jc w:val="center"/>
        <w:rPr>
          <w:rFonts w:ascii="GHEA Grapalat" w:hAnsi="GHEA Grapalat" w:cs="Sylfaen"/>
          <w:b/>
          <w:sz w:val="20"/>
          <w:szCs w:val="20"/>
        </w:rPr>
      </w:pPr>
      <w:r w:rsidRPr="00F24462">
        <w:rPr>
          <w:rFonts w:ascii="GHEA Grapalat" w:hAnsi="GHEA Grapalat"/>
          <w:sz w:val="20"/>
          <w:szCs w:val="20"/>
        </w:rPr>
        <w:br w:type="page"/>
      </w:r>
    </w:p>
    <w:p w:rsidR="00160AE4" w:rsidRPr="00F24462" w:rsidRDefault="00160AE4" w:rsidP="00A1665E">
      <w:pPr>
        <w:widowControl w:val="0"/>
        <w:jc w:val="center"/>
        <w:rPr>
          <w:rFonts w:ascii="GHEA Grapalat" w:hAnsi="GHEA Grapalat"/>
          <w:b/>
          <w:sz w:val="16"/>
          <w:szCs w:val="20"/>
        </w:rPr>
      </w:pPr>
      <w:r w:rsidRPr="00F24462">
        <w:rPr>
          <w:rFonts w:ascii="GHEA Grapalat" w:hAnsi="GHEA Grapalat"/>
          <w:b/>
          <w:sz w:val="16"/>
          <w:szCs w:val="20"/>
        </w:rPr>
        <w:lastRenderedPageBreak/>
        <w:t>СОДЕРЖАНИЕ</w:t>
      </w:r>
    </w:p>
    <w:p w:rsidR="00160AE4" w:rsidRPr="00F24462" w:rsidRDefault="00160AE4" w:rsidP="00A1665E">
      <w:pPr>
        <w:widowControl w:val="0"/>
        <w:ind w:firstLine="567"/>
        <w:jc w:val="center"/>
        <w:rPr>
          <w:rFonts w:ascii="GHEA Grapalat" w:hAnsi="GHEA Grapalat"/>
          <w:i/>
          <w:sz w:val="16"/>
          <w:szCs w:val="20"/>
        </w:rPr>
      </w:pPr>
    </w:p>
    <w:p w:rsidR="00BE02DC" w:rsidRPr="008623BB" w:rsidRDefault="005F557A" w:rsidP="00BE02DC">
      <w:pPr>
        <w:pStyle w:val="aa"/>
        <w:widowControl w:val="0"/>
        <w:spacing w:after="160"/>
        <w:ind w:right="-7" w:firstLine="567"/>
        <w:jc w:val="center"/>
        <w:rPr>
          <w:rFonts w:ascii="GHEA Grapalat" w:hAnsi="GHEA Grapalat"/>
        </w:rPr>
      </w:pPr>
      <w:r>
        <w:rPr>
          <w:rFonts w:ascii="Tahoma" w:hAnsi="Tahoma" w:cs="Tahoma"/>
          <w:color w:val="212529"/>
          <w:sz w:val="22"/>
          <w:szCs w:val="22"/>
          <w:shd w:val="clear" w:color="auto" w:fill="FFFFFF"/>
        </w:rPr>
        <w:t>Пищевы</w:t>
      </w:r>
      <w:r w:rsidRPr="005F557A">
        <w:rPr>
          <w:rFonts w:ascii="Tahoma" w:hAnsi="Tahoma" w:cs="Tahoma"/>
          <w:color w:val="212529"/>
          <w:sz w:val="22"/>
          <w:szCs w:val="22"/>
          <w:shd w:val="clear" w:color="auto" w:fill="FFFFFF"/>
        </w:rPr>
        <w:t>е</w:t>
      </w:r>
      <w:r>
        <w:rPr>
          <w:rFonts w:ascii="Tahoma" w:hAnsi="Tahoma" w:cs="Tahoma"/>
          <w:color w:val="212529"/>
          <w:sz w:val="22"/>
          <w:szCs w:val="22"/>
          <w:shd w:val="clear" w:color="auto" w:fill="FFFFFF"/>
        </w:rPr>
        <w:t xml:space="preserve"> продукт</w:t>
      </w:r>
      <w:r w:rsidRPr="005F557A">
        <w:rPr>
          <w:rFonts w:ascii="Tahoma" w:hAnsi="Tahoma" w:cs="Tahoma"/>
          <w:color w:val="212529"/>
          <w:sz w:val="22"/>
          <w:szCs w:val="22"/>
          <w:shd w:val="clear" w:color="auto" w:fill="FFFFFF"/>
        </w:rPr>
        <w:t>и</w:t>
      </w:r>
      <w:r w:rsidRPr="008623BB">
        <w:rPr>
          <w:rFonts w:ascii="GHEA Grapalat" w:hAnsi="GHEA Grapalat"/>
          <w:i/>
        </w:rPr>
        <w:t xml:space="preserve">   </w:t>
      </w:r>
      <w:r w:rsidR="00BE02DC" w:rsidRPr="008623BB">
        <w:rPr>
          <w:rFonts w:ascii="GHEA Grapalat" w:hAnsi="GHEA Grapalat"/>
        </w:rPr>
        <w:t xml:space="preserve">для нужди  </w:t>
      </w:r>
      <w:r>
        <w:rPr>
          <w:rFonts w:ascii="Tahoma" w:hAnsi="Tahoma" w:cs="Tahoma"/>
          <w:color w:val="212529"/>
          <w:sz w:val="22"/>
          <w:szCs w:val="22"/>
          <w:shd w:val="clear" w:color="auto" w:fill="FFFFFF"/>
        </w:rPr>
        <w:t>Пищевы</w:t>
      </w:r>
      <w:r w:rsidRPr="005F557A">
        <w:rPr>
          <w:rFonts w:ascii="Tahoma" w:hAnsi="Tahoma" w:cs="Tahoma"/>
          <w:color w:val="212529"/>
          <w:sz w:val="22"/>
          <w:szCs w:val="22"/>
          <w:shd w:val="clear" w:color="auto" w:fill="FFFFFF"/>
        </w:rPr>
        <w:t>х</w:t>
      </w:r>
      <w:r>
        <w:rPr>
          <w:rFonts w:ascii="Tahoma" w:hAnsi="Tahoma" w:cs="Tahoma"/>
          <w:color w:val="212529"/>
          <w:sz w:val="22"/>
          <w:szCs w:val="22"/>
          <w:shd w:val="clear" w:color="auto" w:fill="FFFFFF"/>
        </w:rPr>
        <w:t xml:space="preserve"> продукт</w:t>
      </w:r>
      <w:r w:rsidRPr="008623BB">
        <w:rPr>
          <w:rFonts w:ascii="GHEA Grapalat" w:hAnsi="GHEA Grapalat"/>
          <w:i/>
        </w:rPr>
        <w:t xml:space="preserve">   </w:t>
      </w:r>
    </w:p>
    <w:p w:rsidR="00096865" w:rsidRPr="00F24462" w:rsidRDefault="00806004" w:rsidP="00A1665E">
      <w:pPr>
        <w:widowControl w:val="0"/>
        <w:jc w:val="center"/>
        <w:rPr>
          <w:rFonts w:ascii="GHEA Grapalat" w:hAnsi="GHEA Grapalat"/>
          <w:b/>
          <w:sz w:val="16"/>
          <w:szCs w:val="20"/>
        </w:rPr>
      </w:pPr>
      <w:r w:rsidRPr="00F24462">
        <w:rPr>
          <w:rFonts w:ascii="GHEA Grapalat" w:hAnsi="GHEA Grapalat"/>
          <w:b/>
          <w:sz w:val="16"/>
          <w:szCs w:val="20"/>
        </w:rPr>
        <w:t>ПРИГЛАШЕНИЯ НА ЗАПРОС КОТИРОВКИ, ОБЪЯВЛЕННЫЙ С ЦЕЛЬЮ ПРИОБРЕТЕНИЯ</w:t>
      </w:r>
    </w:p>
    <w:p w:rsidR="00C67E80" w:rsidRPr="00F24462" w:rsidRDefault="00C67E80" w:rsidP="00A1665E">
      <w:pPr>
        <w:widowControl w:val="0"/>
        <w:jc w:val="center"/>
        <w:rPr>
          <w:rFonts w:ascii="GHEA Grapalat" w:hAnsi="GHEA Grapalat" w:cs="Sylfaen"/>
          <w:b/>
          <w:sz w:val="16"/>
          <w:szCs w:val="20"/>
        </w:rPr>
      </w:pPr>
    </w:p>
    <w:p w:rsidR="00096865" w:rsidRPr="00F24462" w:rsidRDefault="00096865" w:rsidP="00A1665E">
      <w:pPr>
        <w:widowControl w:val="0"/>
        <w:jc w:val="center"/>
        <w:rPr>
          <w:rFonts w:ascii="GHEA Grapalat" w:hAnsi="GHEA Grapalat"/>
          <w:b/>
          <w:sz w:val="16"/>
          <w:szCs w:val="20"/>
        </w:rPr>
      </w:pPr>
      <w:r w:rsidRPr="00F24462">
        <w:rPr>
          <w:rFonts w:ascii="GHEA Grapalat" w:hAnsi="GHEA Grapalat"/>
          <w:b/>
          <w:sz w:val="16"/>
          <w:szCs w:val="20"/>
        </w:rPr>
        <w:t>ЧАСТЬ I.</w:t>
      </w:r>
    </w:p>
    <w:p w:rsidR="002E069D" w:rsidRPr="00F24462" w:rsidRDefault="002E069D" w:rsidP="00A1665E">
      <w:pPr>
        <w:widowControl w:val="0"/>
        <w:jc w:val="center"/>
        <w:rPr>
          <w:rFonts w:ascii="GHEA Grapalat" w:hAnsi="GHEA Grapalat"/>
          <w:sz w:val="16"/>
          <w:szCs w:val="20"/>
        </w:rPr>
      </w:pPr>
    </w:p>
    <w:p w:rsidR="00096865" w:rsidRPr="00F24462" w:rsidRDefault="00096865"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1.</w:t>
      </w:r>
      <w:r w:rsidR="005C1BF7" w:rsidRPr="00F24462">
        <w:rPr>
          <w:rFonts w:ascii="GHEA Grapalat" w:hAnsi="GHEA Grapalat"/>
          <w:sz w:val="16"/>
          <w:szCs w:val="20"/>
        </w:rPr>
        <w:tab/>
      </w:r>
      <w:r w:rsidR="00543BAE" w:rsidRPr="00F24462">
        <w:rPr>
          <w:rFonts w:ascii="GHEA Grapalat" w:hAnsi="GHEA Grapalat"/>
          <w:sz w:val="16"/>
          <w:szCs w:val="20"/>
        </w:rPr>
        <w:t>Характеристика предмета закупки</w:t>
      </w:r>
    </w:p>
    <w:p w:rsidR="00096865" w:rsidRPr="00F24462" w:rsidRDefault="00096865"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2.</w:t>
      </w:r>
      <w:r w:rsidR="005D191A" w:rsidRPr="00F24462">
        <w:rPr>
          <w:rFonts w:ascii="GHEA Grapalat" w:hAnsi="GHEA Grapalat"/>
          <w:sz w:val="16"/>
          <w:szCs w:val="20"/>
        </w:rPr>
        <w:tab/>
      </w:r>
      <w:r w:rsidRPr="00F24462">
        <w:rPr>
          <w:rFonts w:ascii="GHEA Grapalat" w:hAnsi="GHEA Grapalat"/>
          <w:sz w:val="16"/>
          <w:szCs w:val="20"/>
        </w:rPr>
        <w:t>Требования к праву участника на участие</w:t>
      </w:r>
      <w:r w:rsidR="00543BAE" w:rsidRPr="00F24462">
        <w:rPr>
          <w:rFonts w:ascii="GHEA Grapalat" w:hAnsi="GHEA Grapalat"/>
          <w:sz w:val="16"/>
          <w:szCs w:val="20"/>
        </w:rPr>
        <w:t xml:space="preserve"> и порядок их оценки</w:t>
      </w:r>
      <w:r w:rsidR="003D0E3C" w:rsidRPr="00F24462">
        <w:rPr>
          <w:rFonts w:ascii="GHEA Grapalat" w:hAnsi="GHEA Grapalat"/>
          <w:sz w:val="16"/>
          <w:szCs w:val="20"/>
        </w:rPr>
        <w:t>, в случае признания отобранным участником-условия представления обеспечения квалификации.</w:t>
      </w:r>
    </w:p>
    <w:p w:rsidR="00096865" w:rsidRPr="00F24462" w:rsidRDefault="00096865"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3.</w:t>
      </w:r>
      <w:r w:rsidR="005D191A" w:rsidRPr="00F24462">
        <w:rPr>
          <w:rFonts w:ascii="GHEA Grapalat" w:hAnsi="GHEA Grapalat"/>
          <w:sz w:val="16"/>
          <w:szCs w:val="20"/>
        </w:rPr>
        <w:tab/>
      </w:r>
      <w:r w:rsidRPr="00F24462">
        <w:rPr>
          <w:rFonts w:ascii="GHEA Grapalat" w:hAnsi="GHEA Grapalat"/>
          <w:sz w:val="16"/>
          <w:szCs w:val="20"/>
        </w:rPr>
        <w:t>Разъяснение приглашения и порядок вне</w:t>
      </w:r>
      <w:r w:rsidR="00543BAE" w:rsidRPr="00F24462">
        <w:rPr>
          <w:rFonts w:ascii="GHEA Grapalat" w:hAnsi="GHEA Grapalat"/>
          <w:sz w:val="16"/>
          <w:szCs w:val="20"/>
        </w:rPr>
        <w:t>сения изменения в приглашение</w:t>
      </w:r>
    </w:p>
    <w:p w:rsidR="00087A30" w:rsidRPr="00F24462" w:rsidRDefault="00096865" w:rsidP="00A1665E">
      <w:pPr>
        <w:widowControl w:val="0"/>
        <w:tabs>
          <w:tab w:val="left" w:pos="1134"/>
        </w:tabs>
        <w:ind w:left="1134" w:hanging="567"/>
        <w:jc w:val="both"/>
        <w:rPr>
          <w:rFonts w:ascii="GHEA Grapalat" w:hAnsi="GHEA Grapalat" w:cs="Sylfaen"/>
          <w:sz w:val="16"/>
          <w:szCs w:val="20"/>
        </w:rPr>
      </w:pPr>
      <w:r w:rsidRPr="00F24462">
        <w:rPr>
          <w:rFonts w:ascii="GHEA Grapalat" w:hAnsi="GHEA Grapalat"/>
          <w:sz w:val="16"/>
          <w:szCs w:val="20"/>
        </w:rPr>
        <w:t>4.</w:t>
      </w:r>
      <w:r w:rsidR="005D191A" w:rsidRPr="00F24462">
        <w:rPr>
          <w:rFonts w:ascii="GHEA Grapalat" w:hAnsi="GHEA Grapalat"/>
          <w:sz w:val="16"/>
          <w:szCs w:val="20"/>
        </w:rPr>
        <w:tab/>
      </w:r>
      <w:r w:rsidRPr="00F24462">
        <w:rPr>
          <w:rFonts w:ascii="GHEA Grapalat" w:hAnsi="GHEA Grapalat"/>
          <w:sz w:val="16"/>
          <w:szCs w:val="20"/>
        </w:rPr>
        <w:t>Порядок подачи заявки</w:t>
      </w:r>
    </w:p>
    <w:p w:rsidR="00096865" w:rsidRPr="00F24462" w:rsidRDefault="00543BAE"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5.</w:t>
      </w:r>
      <w:r w:rsidRPr="00F24462">
        <w:rPr>
          <w:rFonts w:ascii="GHEA Grapalat" w:hAnsi="GHEA Grapalat"/>
          <w:sz w:val="16"/>
          <w:szCs w:val="20"/>
        </w:rPr>
        <w:tab/>
        <w:t>Ценовое предложение заявки</w:t>
      </w:r>
    </w:p>
    <w:p w:rsidR="00096865" w:rsidRPr="00F24462" w:rsidRDefault="00087A30"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6.</w:t>
      </w:r>
      <w:r w:rsidR="005D191A" w:rsidRPr="00F24462">
        <w:rPr>
          <w:rFonts w:ascii="GHEA Grapalat" w:hAnsi="GHEA Grapalat"/>
          <w:sz w:val="16"/>
          <w:szCs w:val="20"/>
        </w:rPr>
        <w:tab/>
      </w:r>
      <w:r w:rsidRPr="00F24462">
        <w:rPr>
          <w:rFonts w:ascii="GHEA Grapalat" w:hAnsi="GHEA Grapalat"/>
          <w:sz w:val="16"/>
          <w:szCs w:val="20"/>
        </w:rPr>
        <w:t>Срок действия заявки, порядок внесения</w:t>
      </w:r>
      <w:r w:rsidR="005D191A" w:rsidRPr="00F24462">
        <w:rPr>
          <w:rFonts w:ascii="GHEA Grapalat" w:hAnsi="GHEA Grapalat"/>
          <w:sz w:val="16"/>
          <w:szCs w:val="20"/>
        </w:rPr>
        <w:t xml:space="preserve"> изменений в заявки и их отзыва</w:t>
      </w:r>
    </w:p>
    <w:p w:rsidR="00096865" w:rsidRPr="00F24462" w:rsidRDefault="00087A30" w:rsidP="00A1665E">
      <w:pPr>
        <w:widowControl w:val="0"/>
        <w:tabs>
          <w:tab w:val="left" w:pos="1134"/>
        </w:tabs>
        <w:ind w:left="1134" w:hanging="567"/>
        <w:jc w:val="both"/>
        <w:rPr>
          <w:rFonts w:ascii="GHEA Grapalat" w:hAnsi="GHEA Grapalat" w:cs="Sylfaen"/>
          <w:sz w:val="16"/>
          <w:szCs w:val="20"/>
        </w:rPr>
      </w:pPr>
      <w:r w:rsidRPr="00F24462">
        <w:rPr>
          <w:rFonts w:ascii="GHEA Grapalat" w:hAnsi="GHEA Grapalat"/>
          <w:sz w:val="16"/>
          <w:szCs w:val="20"/>
        </w:rPr>
        <w:t>8.</w:t>
      </w:r>
      <w:r w:rsidR="005D191A" w:rsidRPr="00F24462">
        <w:rPr>
          <w:rFonts w:ascii="GHEA Grapalat" w:hAnsi="GHEA Grapalat"/>
          <w:sz w:val="16"/>
          <w:szCs w:val="20"/>
        </w:rPr>
        <w:tab/>
      </w:r>
      <w:r w:rsidRPr="00F24462">
        <w:rPr>
          <w:rFonts w:ascii="GHEA Grapalat" w:hAnsi="GHEA Grapalat"/>
          <w:sz w:val="16"/>
          <w:szCs w:val="20"/>
        </w:rPr>
        <w:t>Вскрытие, оц</w:t>
      </w:r>
      <w:r w:rsidR="000B2CFA" w:rsidRPr="00F24462">
        <w:rPr>
          <w:rFonts w:ascii="GHEA Grapalat" w:hAnsi="GHEA Grapalat"/>
          <w:sz w:val="16"/>
          <w:szCs w:val="20"/>
        </w:rPr>
        <w:t>енка заявок и подведение итогов</w:t>
      </w:r>
    </w:p>
    <w:p w:rsidR="00096865" w:rsidRPr="00F24462" w:rsidRDefault="00087A30"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9.</w:t>
      </w:r>
      <w:r w:rsidR="005D191A" w:rsidRPr="00F24462">
        <w:rPr>
          <w:rFonts w:ascii="GHEA Grapalat" w:hAnsi="GHEA Grapalat"/>
          <w:sz w:val="16"/>
          <w:szCs w:val="20"/>
        </w:rPr>
        <w:tab/>
      </w:r>
      <w:r w:rsidRPr="00F24462">
        <w:rPr>
          <w:rFonts w:ascii="GHEA Grapalat" w:hAnsi="GHEA Grapalat"/>
          <w:sz w:val="16"/>
          <w:szCs w:val="20"/>
        </w:rPr>
        <w:t>Заключение догово</w:t>
      </w:r>
      <w:r w:rsidR="00543BAE" w:rsidRPr="00F24462">
        <w:rPr>
          <w:rFonts w:ascii="GHEA Grapalat" w:hAnsi="GHEA Grapalat"/>
          <w:sz w:val="16"/>
          <w:szCs w:val="20"/>
        </w:rPr>
        <w:t>ра</w:t>
      </w:r>
    </w:p>
    <w:p w:rsidR="00096865" w:rsidRPr="00F24462" w:rsidRDefault="00087A30"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10.</w:t>
      </w:r>
      <w:r w:rsidR="005D191A" w:rsidRPr="00F24462">
        <w:rPr>
          <w:rFonts w:ascii="GHEA Grapalat" w:hAnsi="GHEA Grapalat"/>
          <w:sz w:val="16"/>
          <w:szCs w:val="20"/>
        </w:rPr>
        <w:tab/>
      </w:r>
      <w:r w:rsidR="003E1D9D" w:rsidRPr="00F24462">
        <w:rPr>
          <w:rFonts w:ascii="GHEA Grapalat" w:hAnsi="GHEA Grapalat"/>
          <w:sz w:val="16"/>
          <w:szCs w:val="20"/>
        </w:rPr>
        <w:t xml:space="preserve">Обеспечения </w:t>
      </w:r>
      <w:r w:rsidR="00174DAB" w:rsidRPr="00F24462">
        <w:rPr>
          <w:rFonts w:ascii="GHEA Grapalat" w:hAnsi="GHEA Grapalat"/>
          <w:sz w:val="16"/>
          <w:szCs w:val="20"/>
        </w:rPr>
        <w:t xml:space="preserve">квалификации  и </w:t>
      </w:r>
      <w:r w:rsidR="00543BAE" w:rsidRPr="00F24462">
        <w:rPr>
          <w:rFonts w:ascii="GHEA Grapalat" w:hAnsi="GHEA Grapalat"/>
          <w:sz w:val="16"/>
          <w:szCs w:val="20"/>
        </w:rPr>
        <w:t>договора</w:t>
      </w:r>
    </w:p>
    <w:p w:rsidR="00096865" w:rsidRPr="00F24462" w:rsidRDefault="00096865"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11.</w:t>
      </w:r>
      <w:r w:rsidR="005D191A" w:rsidRPr="00F24462">
        <w:rPr>
          <w:rFonts w:ascii="GHEA Grapalat" w:hAnsi="GHEA Grapalat"/>
          <w:sz w:val="16"/>
          <w:szCs w:val="20"/>
        </w:rPr>
        <w:tab/>
      </w:r>
      <w:r w:rsidRPr="00F24462">
        <w:rPr>
          <w:rFonts w:ascii="GHEA Grapalat" w:hAnsi="GHEA Grapalat"/>
          <w:sz w:val="16"/>
          <w:szCs w:val="20"/>
        </w:rPr>
        <w:t>Объяв</w:t>
      </w:r>
      <w:r w:rsidR="00543BAE" w:rsidRPr="00F24462">
        <w:rPr>
          <w:rFonts w:ascii="GHEA Grapalat" w:hAnsi="GHEA Grapalat"/>
          <w:sz w:val="16"/>
          <w:szCs w:val="20"/>
        </w:rPr>
        <w:t>ление процедуры несостоявшейся</w:t>
      </w:r>
    </w:p>
    <w:p w:rsidR="00096865" w:rsidRPr="00F24462" w:rsidRDefault="00096865"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12.</w:t>
      </w:r>
      <w:r w:rsidR="005D191A" w:rsidRPr="00F24462">
        <w:rPr>
          <w:rFonts w:ascii="GHEA Grapalat" w:hAnsi="GHEA Grapalat"/>
          <w:sz w:val="16"/>
          <w:szCs w:val="20"/>
        </w:rPr>
        <w:tab/>
      </w:r>
      <w:r w:rsidRPr="00F24462">
        <w:rPr>
          <w:rFonts w:ascii="GHEA Grapalat" w:hAnsi="GHEA Grapalat"/>
          <w:sz w:val="16"/>
          <w:szCs w:val="20"/>
        </w:rPr>
        <w:t>Право участника и порядок обжалования им действий и (или) принятых решений</w:t>
      </w:r>
      <w:r w:rsidR="00543BAE" w:rsidRPr="00F24462">
        <w:rPr>
          <w:rFonts w:ascii="GHEA Grapalat" w:hAnsi="GHEA Grapalat"/>
          <w:sz w:val="16"/>
          <w:szCs w:val="20"/>
        </w:rPr>
        <w:t>, связанных с процессом закупки</w:t>
      </w:r>
    </w:p>
    <w:p w:rsidR="00520F57" w:rsidRPr="00F24462" w:rsidRDefault="00520F57" w:rsidP="00A1665E">
      <w:pPr>
        <w:widowControl w:val="0"/>
        <w:jc w:val="center"/>
        <w:rPr>
          <w:rFonts w:ascii="GHEA Grapalat" w:hAnsi="GHEA Grapalat"/>
          <w:b/>
          <w:sz w:val="16"/>
          <w:szCs w:val="20"/>
        </w:rPr>
      </w:pPr>
    </w:p>
    <w:p w:rsidR="00520F57" w:rsidRPr="00F24462" w:rsidRDefault="00520F57" w:rsidP="00A1665E">
      <w:pPr>
        <w:widowControl w:val="0"/>
        <w:jc w:val="center"/>
        <w:rPr>
          <w:rFonts w:ascii="GHEA Grapalat" w:hAnsi="GHEA Grapalat"/>
          <w:b/>
          <w:sz w:val="16"/>
          <w:szCs w:val="20"/>
        </w:rPr>
      </w:pPr>
    </w:p>
    <w:p w:rsidR="008842CE" w:rsidRPr="00F24462" w:rsidRDefault="00CA590C" w:rsidP="00A1665E">
      <w:pPr>
        <w:widowControl w:val="0"/>
        <w:jc w:val="center"/>
        <w:rPr>
          <w:rFonts w:ascii="GHEA Grapalat" w:hAnsi="GHEA Grapalat"/>
          <w:b/>
          <w:sz w:val="16"/>
          <w:szCs w:val="20"/>
        </w:rPr>
      </w:pPr>
      <w:r w:rsidRPr="00F24462">
        <w:rPr>
          <w:rFonts w:ascii="GHEA Grapalat" w:hAnsi="GHEA Grapalat"/>
          <w:b/>
          <w:sz w:val="16"/>
          <w:szCs w:val="20"/>
        </w:rPr>
        <w:t xml:space="preserve">ЧАСТЬ II. </w:t>
      </w:r>
    </w:p>
    <w:p w:rsidR="008842CE" w:rsidRPr="00F24462" w:rsidRDefault="008842CE" w:rsidP="00A1665E">
      <w:pPr>
        <w:widowControl w:val="0"/>
        <w:jc w:val="center"/>
        <w:rPr>
          <w:rFonts w:ascii="GHEA Grapalat" w:hAnsi="GHEA Grapalat"/>
          <w:b/>
          <w:sz w:val="16"/>
          <w:szCs w:val="20"/>
        </w:rPr>
      </w:pPr>
    </w:p>
    <w:p w:rsidR="00096865" w:rsidRPr="00F24462" w:rsidRDefault="00096865" w:rsidP="00A1665E">
      <w:pPr>
        <w:widowControl w:val="0"/>
        <w:jc w:val="center"/>
        <w:rPr>
          <w:rFonts w:ascii="GHEA Grapalat" w:hAnsi="GHEA Grapalat"/>
          <w:b/>
          <w:sz w:val="16"/>
          <w:szCs w:val="20"/>
        </w:rPr>
      </w:pPr>
      <w:r w:rsidRPr="00F24462">
        <w:rPr>
          <w:rFonts w:ascii="GHEA Grapalat" w:hAnsi="GHEA Grapalat"/>
          <w:b/>
          <w:sz w:val="16"/>
          <w:szCs w:val="20"/>
        </w:rPr>
        <w:t xml:space="preserve">ИНСТРУКЦИЯ ПО ПОДГОТОВКЕ ЗАЯВКИ </w:t>
      </w:r>
      <w:r w:rsidR="00CA590C" w:rsidRPr="00F24462">
        <w:rPr>
          <w:rFonts w:ascii="GHEA Grapalat" w:hAnsi="GHEA Grapalat"/>
          <w:b/>
          <w:sz w:val="16"/>
          <w:szCs w:val="20"/>
        </w:rPr>
        <w:br/>
      </w:r>
      <w:r w:rsidRPr="00F24462">
        <w:rPr>
          <w:rFonts w:ascii="GHEA Grapalat" w:hAnsi="GHEA Grapalat"/>
          <w:b/>
          <w:sz w:val="16"/>
          <w:szCs w:val="20"/>
        </w:rPr>
        <w:t xml:space="preserve">НА </w:t>
      </w:r>
      <w:r w:rsidR="00DE428C" w:rsidRPr="00F24462">
        <w:rPr>
          <w:rFonts w:ascii="GHEA Grapalat" w:hAnsi="GHEA Grapalat"/>
          <w:b/>
          <w:sz w:val="16"/>
          <w:szCs w:val="20"/>
        </w:rPr>
        <w:t>ЗАПРОС КОТИРОВКИ</w:t>
      </w:r>
    </w:p>
    <w:p w:rsidR="00520F57" w:rsidRPr="00F24462" w:rsidRDefault="00520F57" w:rsidP="00A1665E">
      <w:pPr>
        <w:widowControl w:val="0"/>
        <w:jc w:val="center"/>
        <w:rPr>
          <w:rFonts w:ascii="GHEA Grapalat" w:hAnsi="GHEA Grapalat"/>
          <w:b/>
          <w:sz w:val="16"/>
          <w:szCs w:val="20"/>
        </w:rPr>
      </w:pPr>
    </w:p>
    <w:p w:rsidR="00096865" w:rsidRPr="00F24462" w:rsidRDefault="00096865"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1.</w:t>
      </w:r>
      <w:r w:rsidRPr="00F24462">
        <w:rPr>
          <w:rFonts w:ascii="GHEA Grapalat" w:hAnsi="GHEA Grapalat"/>
          <w:sz w:val="16"/>
          <w:szCs w:val="20"/>
        </w:rPr>
        <w:tab/>
        <w:t>Общ</w:t>
      </w:r>
      <w:r w:rsidR="00543BAE" w:rsidRPr="00F24462">
        <w:rPr>
          <w:rFonts w:ascii="GHEA Grapalat" w:hAnsi="GHEA Grapalat"/>
          <w:sz w:val="16"/>
          <w:szCs w:val="20"/>
        </w:rPr>
        <w:t>ие положения</w:t>
      </w:r>
    </w:p>
    <w:p w:rsidR="00096865" w:rsidRPr="00F24462" w:rsidRDefault="00543BAE"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2.</w:t>
      </w:r>
      <w:r w:rsidRPr="00F24462">
        <w:rPr>
          <w:rFonts w:ascii="GHEA Grapalat" w:hAnsi="GHEA Grapalat"/>
          <w:sz w:val="16"/>
          <w:szCs w:val="20"/>
        </w:rPr>
        <w:tab/>
        <w:t>Заявка на процедуру</w:t>
      </w:r>
    </w:p>
    <w:p w:rsidR="0061522D" w:rsidRPr="00F24462" w:rsidRDefault="00450C30"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3</w:t>
      </w:r>
      <w:r w:rsidR="00543BAE" w:rsidRPr="00F24462">
        <w:rPr>
          <w:rFonts w:ascii="GHEA Grapalat" w:hAnsi="GHEA Grapalat"/>
          <w:sz w:val="16"/>
          <w:szCs w:val="20"/>
        </w:rPr>
        <w:t>.</w:t>
      </w:r>
      <w:r w:rsidR="00543BAE" w:rsidRPr="00F24462">
        <w:rPr>
          <w:rFonts w:ascii="GHEA Grapalat" w:hAnsi="GHEA Grapalat"/>
          <w:sz w:val="16"/>
          <w:szCs w:val="20"/>
        </w:rPr>
        <w:tab/>
        <w:t>Приложения № 1-</w:t>
      </w:r>
      <w:r w:rsidR="003529EA" w:rsidRPr="00F24462">
        <w:rPr>
          <w:rFonts w:ascii="GHEA Grapalat" w:hAnsi="GHEA Grapalat"/>
          <w:sz w:val="16"/>
          <w:szCs w:val="20"/>
        </w:rPr>
        <w:t>6</w:t>
      </w:r>
    </w:p>
    <w:p w:rsidR="00E17B7F" w:rsidRPr="00F24462" w:rsidRDefault="00E17B7F" w:rsidP="00A1665E">
      <w:pPr>
        <w:rPr>
          <w:rFonts w:ascii="GHEA Grapalat" w:hAnsi="GHEA Grapalat"/>
          <w:spacing w:val="-6"/>
          <w:sz w:val="16"/>
          <w:szCs w:val="20"/>
        </w:rPr>
      </w:pPr>
      <w:r w:rsidRPr="00F24462">
        <w:rPr>
          <w:rFonts w:ascii="GHEA Grapalat" w:hAnsi="GHEA Grapalat"/>
          <w:spacing w:val="-6"/>
          <w:sz w:val="16"/>
          <w:szCs w:val="20"/>
        </w:rPr>
        <w:br w:type="page"/>
      </w:r>
    </w:p>
    <w:p w:rsidR="00096865" w:rsidRPr="005F557A" w:rsidRDefault="00096865" w:rsidP="005F557A">
      <w:pPr>
        <w:pStyle w:val="a3"/>
        <w:widowControl w:val="0"/>
        <w:spacing w:after="160" w:line="240" w:lineRule="auto"/>
        <w:rPr>
          <w:rFonts w:ascii="GHEA Grapalat" w:hAnsi="GHEA Grapalat"/>
          <w:i w:val="0"/>
          <w:sz w:val="16"/>
          <w:szCs w:val="16"/>
        </w:rPr>
      </w:pPr>
      <w:r w:rsidRPr="00F24462">
        <w:rPr>
          <w:rFonts w:ascii="GHEA Grapalat" w:hAnsi="GHEA Grapalat"/>
          <w:spacing w:val="-6"/>
          <w:sz w:val="18"/>
        </w:rPr>
        <w:lastRenderedPageBreak/>
        <w:t xml:space="preserve">Настоящее Приглашение предоставляется в дополнение к объявлению об </w:t>
      </w:r>
      <w:r w:rsidR="0059528A" w:rsidRPr="00F24462">
        <w:rPr>
          <w:rFonts w:ascii="GHEA Grapalat" w:hAnsi="GHEA Grapalat"/>
          <w:spacing w:val="-6"/>
          <w:sz w:val="18"/>
        </w:rPr>
        <w:t>запрос котировки</w:t>
      </w:r>
      <w:r w:rsidR="00DE428C" w:rsidRPr="00F24462">
        <w:rPr>
          <w:rFonts w:ascii="GHEA Grapalat" w:hAnsi="GHEA Grapalat"/>
          <w:spacing w:val="-6"/>
          <w:sz w:val="18"/>
        </w:rPr>
        <w:t xml:space="preserve">, проводимом под кодом </w:t>
      </w:r>
      <w:r w:rsidR="00252471">
        <w:rPr>
          <w:rFonts w:ascii="GHEA Grapalat" w:hAnsi="GHEA Grapalat"/>
          <w:b/>
          <w:i w:val="0"/>
          <w:lang w:val="af-ZA"/>
        </w:rPr>
        <w:t>ФТРКПД-ГААПДЗБ-2025</w:t>
      </w:r>
      <w:r w:rsidR="005F557A" w:rsidRPr="005F557A">
        <w:rPr>
          <w:rFonts w:ascii="GHEA Grapalat" w:hAnsi="GHEA Grapalat"/>
          <w:b/>
          <w:i w:val="0"/>
          <w:lang w:val="af-ZA"/>
        </w:rPr>
        <w:t>/</w:t>
      </w:r>
      <w:r w:rsidR="00252471">
        <w:rPr>
          <w:rFonts w:ascii="GHEA Grapalat" w:hAnsi="GHEA Grapalat"/>
          <w:b/>
          <w:i w:val="0"/>
          <w:lang w:val="af-ZA"/>
        </w:rPr>
        <w:t>1</w:t>
      </w:r>
      <w:r w:rsidR="005F557A" w:rsidRPr="005F557A">
        <w:rPr>
          <w:rFonts w:ascii="GHEA Grapalat" w:hAnsi="GHEA Grapalat"/>
          <w:i w:val="0"/>
          <w:sz w:val="18"/>
        </w:rPr>
        <w:t xml:space="preserve"> </w:t>
      </w:r>
      <w:r w:rsidRPr="00F24462">
        <w:rPr>
          <w:rFonts w:ascii="GHEA Grapalat" w:hAnsi="GHEA Grapalat"/>
          <w:sz w:val="18"/>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F24462">
        <w:rPr>
          <w:rFonts w:ascii="Courier New" w:hAnsi="Courier New" w:cs="Courier New"/>
          <w:sz w:val="18"/>
          <w:lang w:val="en-US"/>
        </w:rPr>
        <w:t> </w:t>
      </w:r>
      <w:r w:rsidRPr="00F24462">
        <w:rPr>
          <w:rFonts w:ascii="GHEA Grapalat" w:hAnsi="GHEA Grapalat"/>
          <w:sz w:val="18"/>
        </w:rPr>
        <w:t>4</w:t>
      </w:r>
      <w:r w:rsidR="006D2DF7" w:rsidRPr="00F24462">
        <w:rPr>
          <w:rFonts w:ascii="Courier New" w:hAnsi="Courier New" w:cs="Courier New"/>
          <w:sz w:val="18"/>
          <w:lang w:val="en-US"/>
        </w:rPr>
        <w:t> </w:t>
      </w:r>
      <w:r w:rsidRPr="00F24462">
        <w:rPr>
          <w:rFonts w:ascii="GHEA Grapalat" w:hAnsi="GHEA Grapalat"/>
          <w:sz w:val="18"/>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5F557A">
        <w:rPr>
          <w:rFonts w:ascii="GHEA Grapalat" w:hAnsi="GHEA Grapalat"/>
          <w:i w:val="0"/>
          <w:spacing w:val="6"/>
          <w:sz w:val="24"/>
          <w:szCs w:val="24"/>
        </w:rPr>
        <w:t>«</w:t>
      </w:r>
      <w:r w:rsidR="005F557A" w:rsidRPr="000E4D3B">
        <w:rPr>
          <w:rFonts w:ascii="GHEA Grapalat" w:hAnsi="GHEA Grapalat"/>
          <w:i w:val="0"/>
          <w:spacing w:val="6"/>
          <w:sz w:val="24"/>
          <w:szCs w:val="24"/>
        </w:rPr>
        <w:t>Фонд Тавушского регионального колледжа Патрика Деведжяна»</w:t>
      </w:r>
      <w:r w:rsidR="005F557A" w:rsidRPr="005F557A">
        <w:rPr>
          <w:rFonts w:ascii="GHEA Grapalat" w:hAnsi="GHEA Grapalat"/>
          <w:i w:val="0"/>
          <w:spacing w:val="6"/>
          <w:sz w:val="24"/>
          <w:szCs w:val="24"/>
        </w:rPr>
        <w:t xml:space="preserve"> </w:t>
      </w:r>
      <w:r w:rsidRPr="00F24462">
        <w:rPr>
          <w:rFonts w:ascii="GHEA Grapalat" w:hAnsi="GHEA Grapalat"/>
          <w:sz w:val="18"/>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F24462" w:rsidRDefault="00096865" w:rsidP="005F557A">
      <w:pPr>
        <w:widowControl w:val="0"/>
        <w:ind w:firstLine="567"/>
        <w:jc w:val="both"/>
        <w:rPr>
          <w:rFonts w:ascii="GHEA Grapalat" w:hAnsi="GHEA Grapalat"/>
          <w:sz w:val="18"/>
          <w:szCs w:val="20"/>
        </w:rPr>
      </w:pPr>
      <w:r w:rsidRPr="00F24462">
        <w:rPr>
          <w:rFonts w:ascii="GHEA Grapalat" w:hAnsi="GHEA Grapalat"/>
          <w:sz w:val="18"/>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F24462" w:rsidRDefault="00096865" w:rsidP="005F557A">
      <w:pPr>
        <w:widowControl w:val="0"/>
        <w:ind w:firstLine="567"/>
        <w:jc w:val="both"/>
        <w:rPr>
          <w:rFonts w:ascii="GHEA Grapalat" w:hAnsi="GHEA Grapalat" w:cs="Times Armenian"/>
          <w:sz w:val="18"/>
          <w:szCs w:val="20"/>
        </w:rPr>
      </w:pPr>
      <w:r w:rsidRPr="00F24462">
        <w:rPr>
          <w:rFonts w:ascii="GHEA Grapalat" w:hAnsi="GHEA Grapalat"/>
          <w:sz w:val="18"/>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E02DC" w:rsidRPr="009044F1" w:rsidRDefault="00A81DD5" w:rsidP="005F557A">
      <w:pPr>
        <w:pStyle w:val="23"/>
        <w:widowControl w:val="0"/>
        <w:spacing w:after="160" w:line="240" w:lineRule="auto"/>
        <w:ind w:firstLine="567"/>
        <w:rPr>
          <w:rFonts w:ascii="GHEA Grapalat" w:hAnsi="GHEA Grapalat"/>
          <w:sz w:val="24"/>
          <w:szCs w:val="24"/>
        </w:rPr>
      </w:pPr>
      <w:r w:rsidRPr="00F24462">
        <w:rPr>
          <w:rFonts w:ascii="GHEA Grapalat" w:hAnsi="GHEA Grapalat"/>
          <w:sz w:val="18"/>
        </w:rPr>
        <w:t xml:space="preserve">Адрес электронной почты секретаря оценочной комиссии </w:t>
      </w:r>
      <w:r w:rsidR="00BE02DC" w:rsidRPr="009044F1">
        <w:rPr>
          <w:rFonts w:ascii="GHEA Grapalat" w:hAnsi="GHEA Grapalat"/>
          <w:sz w:val="24"/>
          <w:szCs w:val="24"/>
        </w:rPr>
        <w:t>"</w:t>
      </w:r>
      <w:r w:rsidR="005F557A">
        <w:rPr>
          <w:rFonts w:ascii="GHEA Grapalat" w:hAnsi="GHEA Grapalat"/>
          <w:sz w:val="24"/>
          <w:szCs w:val="24"/>
          <w:lang w:val="en-US"/>
        </w:rPr>
        <w:t>aghbalyans</w:t>
      </w:r>
      <w:r w:rsidR="005F557A" w:rsidRPr="005F557A">
        <w:rPr>
          <w:rFonts w:ascii="GHEA Grapalat" w:hAnsi="GHEA Grapalat"/>
          <w:sz w:val="24"/>
          <w:szCs w:val="24"/>
        </w:rPr>
        <w:t>@</w:t>
      </w:r>
      <w:r w:rsidR="005F557A">
        <w:rPr>
          <w:rFonts w:ascii="GHEA Grapalat" w:hAnsi="GHEA Grapalat"/>
          <w:sz w:val="24"/>
          <w:szCs w:val="24"/>
          <w:lang w:val="en-US"/>
        </w:rPr>
        <w:t>mail</w:t>
      </w:r>
      <w:r w:rsidR="005F557A" w:rsidRPr="005F557A">
        <w:rPr>
          <w:rFonts w:ascii="GHEA Grapalat" w:hAnsi="GHEA Grapalat"/>
          <w:sz w:val="24"/>
          <w:szCs w:val="24"/>
        </w:rPr>
        <w:t>.</w:t>
      </w:r>
      <w:r w:rsidR="005F557A">
        <w:rPr>
          <w:rFonts w:ascii="GHEA Grapalat" w:hAnsi="GHEA Grapalat"/>
          <w:sz w:val="24"/>
          <w:szCs w:val="24"/>
          <w:lang w:val="en-US"/>
        </w:rPr>
        <w:t>ru</w:t>
      </w:r>
      <w:r w:rsidR="00BE02DC" w:rsidRPr="009044F1">
        <w:rPr>
          <w:rFonts w:ascii="GHEA Grapalat" w:hAnsi="GHEA Grapalat"/>
          <w:sz w:val="24"/>
          <w:szCs w:val="24"/>
        </w:rPr>
        <w:t>".</w:t>
      </w:r>
    </w:p>
    <w:p w:rsidR="001B1DF5" w:rsidRPr="001B1DF5" w:rsidRDefault="001B1DF5" w:rsidP="00A1665E">
      <w:pPr>
        <w:pStyle w:val="23"/>
        <w:widowControl w:val="0"/>
        <w:spacing w:line="240" w:lineRule="auto"/>
        <w:ind w:firstLine="567"/>
        <w:rPr>
          <w:rFonts w:ascii="GHEA Grapalat" w:hAnsi="GHEA Grapalat"/>
          <w:sz w:val="18"/>
        </w:rPr>
      </w:pPr>
    </w:p>
    <w:p w:rsidR="00096865" w:rsidRPr="00F24462" w:rsidRDefault="00F5653D" w:rsidP="00A1665E">
      <w:pPr>
        <w:widowControl w:val="0"/>
        <w:jc w:val="center"/>
        <w:rPr>
          <w:rFonts w:ascii="GHEA Grapalat" w:hAnsi="GHEA Grapalat"/>
          <w:sz w:val="16"/>
          <w:szCs w:val="20"/>
        </w:rPr>
      </w:pPr>
      <w:r w:rsidRPr="00F24462">
        <w:rPr>
          <w:rFonts w:ascii="GHEA Grapalat" w:hAnsi="GHEA Grapalat"/>
          <w:sz w:val="16"/>
          <w:szCs w:val="20"/>
        </w:rPr>
        <w:br w:type="page"/>
      </w:r>
      <w:r w:rsidRPr="00F24462">
        <w:rPr>
          <w:rFonts w:ascii="GHEA Grapalat" w:hAnsi="GHEA Grapalat"/>
          <w:sz w:val="16"/>
          <w:szCs w:val="20"/>
        </w:rPr>
        <w:lastRenderedPageBreak/>
        <w:t>ЧАСТЬ I</w:t>
      </w:r>
    </w:p>
    <w:p w:rsidR="00096865" w:rsidRPr="00F24462" w:rsidRDefault="00096865" w:rsidP="00A1665E">
      <w:pPr>
        <w:pStyle w:val="3"/>
        <w:keepNext w:val="0"/>
        <w:widowControl w:val="0"/>
        <w:spacing w:line="240" w:lineRule="auto"/>
        <w:rPr>
          <w:rFonts w:ascii="GHEA Grapalat" w:hAnsi="GHEA Grapalat"/>
          <w:sz w:val="16"/>
        </w:rPr>
      </w:pPr>
    </w:p>
    <w:p w:rsidR="00096865" w:rsidRPr="00F24462" w:rsidRDefault="00F63BBB" w:rsidP="00A1665E">
      <w:pPr>
        <w:widowControl w:val="0"/>
        <w:jc w:val="center"/>
        <w:rPr>
          <w:rFonts w:ascii="GHEA Grapalat" w:hAnsi="GHEA Grapalat" w:cs="Sylfaen"/>
          <w:b/>
          <w:sz w:val="16"/>
          <w:szCs w:val="20"/>
        </w:rPr>
      </w:pPr>
      <w:r w:rsidRPr="00F24462">
        <w:rPr>
          <w:rFonts w:ascii="GHEA Grapalat" w:hAnsi="GHEA Grapalat"/>
          <w:b/>
          <w:sz w:val="16"/>
          <w:szCs w:val="20"/>
        </w:rPr>
        <w:t xml:space="preserve">1. </w:t>
      </w:r>
      <w:r w:rsidR="002B32D6" w:rsidRPr="00F24462">
        <w:rPr>
          <w:rFonts w:ascii="GHEA Grapalat" w:hAnsi="GHEA Grapalat"/>
          <w:b/>
          <w:sz w:val="16"/>
          <w:szCs w:val="20"/>
        </w:rPr>
        <w:t>ХАРАКТЕРИСТИКА ПРЕДМЕТА ЗАКУПКИ</w:t>
      </w:r>
    </w:p>
    <w:p w:rsidR="00096865" w:rsidRPr="005F557A" w:rsidRDefault="00845AA5" w:rsidP="005F557A">
      <w:pPr>
        <w:pStyle w:val="a3"/>
        <w:widowControl w:val="0"/>
        <w:spacing w:after="160" w:line="240" w:lineRule="auto"/>
        <w:jc w:val="center"/>
        <w:rPr>
          <w:rFonts w:ascii="GHEA Grapalat" w:hAnsi="GHEA Grapalat"/>
          <w:i w:val="0"/>
          <w:sz w:val="16"/>
          <w:szCs w:val="16"/>
        </w:rPr>
      </w:pPr>
      <w:r w:rsidRPr="00F24462">
        <w:rPr>
          <w:rFonts w:ascii="GHEA Grapalat" w:hAnsi="GHEA Grapalat"/>
          <w:i w:val="0"/>
          <w:sz w:val="16"/>
        </w:rPr>
        <w:t>1.1</w:t>
      </w:r>
      <w:r w:rsidR="008E6E51" w:rsidRPr="00F24462">
        <w:rPr>
          <w:rFonts w:ascii="GHEA Grapalat" w:hAnsi="GHEA Grapalat"/>
          <w:i w:val="0"/>
          <w:sz w:val="16"/>
        </w:rPr>
        <w:t>.</w:t>
      </w:r>
      <w:r w:rsidR="00F63BBB" w:rsidRPr="00F24462">
        <w:rPr>
          <w:rFonts w:ascii="GHEA Grapalat" w:hAnsi="GHEA Grapalat"/>
          <w:i w:val="0"/>
          <w:sz w:val="16"/>
        </w:rPr>
        <w:tab/>
      </w:r>
      <w:r w:rsidRPr="00F24462">
        <w:rPr>
          <w:rFonts w:ascii="GHEA Grapalat" w:hAnsi="GHEA Grapalat"/>
          <w:i w:val="0"/>
          <w:sz w:val="16"/>
        </w:rPr>
        <w:t>Предметом закупки является приобретение "</w:t>
      </w:r>
      <w:r w:rsidR="00A57CDE" w:rsidRPr="00A57CDE">
        <w:rPr>
          <w:rFonts w:ascii="GHEA Grapalat" w:hAnsi="GHEA Grapalat"/>
          <w:sz w:val="28"/>
          <w:szCs w:val="28"/>
        </w:rPr>
        <w:t xml:space="preserve"> </w:t>
      </w:r>
      <w:r w:rsidR="005F557A">
        <w:rPr>
          <w:rFonts w:ascii="Tahoma" w:hAnsi="Tahoma" w:cs="Tahoma"/>
          <w:color w:val="212529"/>
          <w:sz w:val="22"/>
          <w:szCs w:val="22"/>
          <w:shd w:val="clear" w:color="auto" w:fill="FFFFFF"/>
        </w:rPr>
        <w:t>Пищевы</w:t>
      </w:r>
      <w:r w:rsidR="005F557A" w:rsidRPr="005F557A">
        <w:rPr>
          <w:rFonts w:ascii="Tahoma" w:hAnsi="Tahoma" w:cs="Tahoma"/>
          <w:color w:val="212529"/>
          <w:sz w:val="22"/>
          <w:szCs w:val="22"/>
          <w:shd w:val="clear" w:color="auto" w:fill="FFFFFF"/>
        </w:rPr>
        <w:t>е</w:t>
      </w:r>
      <w:r w:rsidR="005F557A">
        <w:rPr>
          <w:rFonts w:ascii="Tahoma" w:hAnsi="Tahoma" w:cs="Tahoma"/>
          <w:color w:val="212529"/>
          <w:sz w:val="22"/>
          <w:szCs w:val="22"/>
          <w:shd w:val="clear" w:color="auto" w:fill="FFFFFF"/>
        </w:rPr>
        <w:t xml:space="preserve"> продукт</w:t>
      </w:r>
      <w:r w:rsidR="005F557A" w:rsidRPr="005F557A">
        <w:rPr>
          <w:rFonts w:ascii="Tahoma" w:hAnsi="Tahoma" w:cs="Tahoma"/>
          <w:color w:val="212529"/>
          <w:sz w:val="22"/>
          <w:szCs w:val="22"/>
          <w:shd w:val="clear" w:color="auto" w:fill="FFFFFF"/>
        </w:rPr>
        <w:t>и</w:t>
      </w:r>
      <w:r w:rsidR="005F557A" w:rsidRPr="008623BB">
        <w:rPr>
          <w:rFonts w:ascii="GHEA Grapalat" w:hAnsi="GHEA Grapalat"/>
        </w:rPr>
        <w:t xml:space="preserve">   </w:t>
      </w:r>
      <w:r w:rsidRPr="00F24462">
        <w:rPr>
          <w:rFonts w:ascii="GHEA Grapalat" w:hAnsi="GHEA Grapalat"/>
          <w:i w:val="0"/>
          <w:sz w:val="16"/>
        </w:rPr>
        <w:t xml:space="preserve">" (далее — также товар) для нужд </w:t>
      </w:r>
      <w:r w:rsidR="005F557A" w:rsidRPr="005F557A">
        <w:rPr>
          <w:rFonts w:ascii="GHEA Grapalat" w:hAnsi="GHEA Grapalat"/>
          <w:i w:val="0"/>
          <w:spacing w:val="6"/>
          <w:sz w:val="22"/>
          <w:szCs w:val="24"/>
        </w:rPr>
        <w:t>«Фонд Тавушского регионального колледжа Патрика Деведжяна»</w:t>
      </w:r>
      <w:r w:rsidR="001B1DF5" w:rsidRPr="00A022E0">
        <w:rPr>
          <w:rFonts w:ascii="GHEA Grapalat" w:hAnsi="GHEA Grapalat"/>
          <w:b/>
        </w:rPr>
        <w:t>"</w:t>
      </w:r>
      <w:r w:rsidRPr="009428FB">
        <w:rPr>
          <w:rFonts w:ascii="GHEA Grapalat" w:hAnsi="GHEA Grapalat"/>
          <w:i w:val="0"/>
          <w:sz w:val="16"/>
        </w:rPr>
        <w:t>,</w:t>
      </w:r>
      <w:r w:rsidRPr="00F24462">
        <w:rPr>
          <w:rFonts w:ascii="GHEA Grapalat" w:hAnsi="GHEA Grapalat"/>
          <w:i w:val="0"/>
          <w:sz w:val="16"/>
        </w:rPr>
        <w:t xml:space="preserve"> которые сгруппированы в лоты </w:t>
      </w:r>
      <w:r w:rsidR="00DE428C" w:rsidRPr="00F24462">
        <w:rPr>
          <w:rFonts w:ascii="GHEA Grapalat" w:hAnsi="GHEA Grapalat"/>
          <w:i w:val="0"/>
          <w:sz w:val="16"/>
        </w:rPr>
        <w:t>"</w:t>
      </w:r>
      <w:r w:rsidR="0060612E" w:rsidRPr="0060612E">
        <w:rPr>
          <w:rFonts w:ascii="GHEA Grapalat" w:hAnsi="GHEA Grapalat"/>
          <w:i w:val="0"/>
          <w:sz w:val="16"/>
        </w:rPr>
        <w:t>27</w:t>
      </w:r>
      <w:r w:rsidRPr="00F24462">
        <w:rPr>
          <w:rFonts w:ascii="GHEA Grapalat" w:hAnsi="GHEA Grapalat"/>
          <w:i w:val="0"/>
          <w:sz w:val="16"/>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4"/>
        <w:gridCol w:w="1011"/>
        <w:gridCol w:w="7309"/>
      </w:tblGrid>
      <w:tr w:rsidR="00111C15" w:rsidRPr="00D62678" w:rsidTr="00664F32">
        <w:trPr>
          <w:trHeight w:val="413"/>
          <w:jc w:val="center"/>
        </w:trPr>
        <w:tc>
          <w:tcPr>
            <w:tcW w:w="1925" w:type="dxa"/>
            <w:gridSpan w:val="2"/>
            <w:vAlign w:val="center"/>
          </w:tcPr>
          <w:p w:rsidR="00111C15" w:rsidRPr="00D62678" w:rsidRDefault="00111C15" w:rsidP="00A1665E">
            <w:pPr>
              <w:pStyle w:val="23"/>
              <w:widowControl w:val="0"/>
              <w:spacing w:line="240" w:lineRule="auto"/>
              <w:ind w:firstLine="0"/>
              <w:jc w:val="center"/>
              <w:rPr>
                <w:rFonts w:ascii="GHEA Grapalat" w:hAnsi="GHEA Grapalat"/>
                <w:b/>
                <w:bCs/>
                <w:i/>
                <w:iCs/>
                <w:sz w:val="16"/>
                <w:szCs w:val="16"/>
              </w:rPr>
            </w:pPr>
            <w:r w:rsidRPr="00D62678">
              <w:rPr>
                <w:rFonts w:ascii="GHEA Grapalat" w:hAnsi="GHEA Grapalat"/>
                <w:b/>
                <w:i/>
                <w:sz w:val="16"/>
                <w:szCs w:val="16"/>
              </w:rPr>
              <w:t xml:space="preserve"> лот</w:t>
            </w:r>
          </w:p>
        </w:tc>
        <w:tc>
          <w:tcPr>
            <w:tcW w:w="7309" w:type="dxa"/>
            <w:vMerge w:val="restart"/>
            <w:vAlign w:val="center"/>
          </w:tcPr>
          <w:p w:rsidR="00111C15" w:rsidRPr="00D62678" w:rsidRDefault="00111C15" w:rsidP="00A1665E">
            <w:pPr>
              <w:pStyle w:val="23"/>
              <w:widowControl w:val="0"/>
              <w:spacing w:line="240" w:lineRule="auto"/>
              <w:ind w:firstLine="0"/>
              <w:jc w:val="center"/>
              <w:rPr>
                <w:rFonts w:ascii="GHEA Grapalat" w:hAnsi="GHEA Grapalat"/>
                <w:b/>
                <w:bCs/>
                <w:i/>
                <w:iCs/>
                <w:sz w:val="16"/>
                <w:szCs w:val="16"/>
              </w:rPr>
            </w:pPr>
            <w:r w:rsidRPr="00D62678">
              <w:rPr>
                <w:rFonts w:ascii="GHEA Grapalat" w:hAnsi="GHEA Grapalat"/>
                <w:b/>
                <w:i/>
                <w:sz w:val="16"/>
                <w:szCs w:val="16"/>
              </w:rPr>
              <w:t>Наименование лота</w:t>
            </w:r>
          </w:p>
        </w:tc>
      </w:tr>
      <w:tr w:rsidR="00111C15" w:rsidRPr="00D62678" w:rsidTr="00E84DCC">
        <w:trPr>
          <w:trHeight w:val="584"/>
          <w:jc w:val="center"/>
        </w:trPr>
        <w:tc>
          <w:tcPr>
            <w:tcW w:w="914" w:type="dxa"/>
            <w:vAlign w:val="center"/>
          </w:tcPr>
          <w:p w:rsidR="00111C15" w:rsidRPr="00D62678" w:rsidRDefault="00111C15" w:rsidP="00111C15">
            <w:pPr>
              <w:pStyle w:val="23"/>
              <w:widowControl w:val="0"/>
              <w:spacing w:line="240" w:lineRule="auto"/>
              <w:ind w:hanging="26"/>
              <w:jc w:val="center"/>
              <w:rPr>
                <w:rFonts w:ascii="GHEA Grapalat" w:hAnsi="GHEA Grapalat"/>
                <w:b/>
                <w:i/>
                <w:sz w:val="16"/>
                <w:szCs w:val="16"/>
              </w:rPr>
            </w:pPr>
            <w:r w:rsidRPr="00D62678">
              <w:rPr>
                <w:rFonts w:ascii="GHEA Grapalat" w:hAnsi="GHEA Grapalat"/>
                <w:b/>
                <w:i/>
                <w:sz w:val="16"/>
                <w:szCs w:val="16"/>
              </w:rPr>
              <w:t>Номера</w:t>
            </w:r>
          </w:p>
        </w:tc>
        <w:tc>
          <w:tcPr>
            <w:tcW w:w="1011" w:type="dxa"/>
            <w:vAlign w:val="center"/>
          </w:tcPr>
          <w:p w:rsidR="00111C15" w:rsidRPr="004303A5" w:rsidRDefault="004303A5" w:rsidP="00111C15">
            <w:pPr>
              <w:pStyle w:val="23"/>
              <w:widowControl w:val="0"/>
              <w:spacing w:line="240" w:lineRule="auto"/>
              <w:ind w:firstLine="0"/>
              <w:rPr>
                <w:rFonts w:ascii="GHEA Grapalat" w:hAnsi="GHEA Grapalat"/>
                <w:b/>
                <w:i/>
                <w:sz w:val="16"/>
                <w:szCs w:val="16"/>
                <w:lang w:val="en-US"/>
              </w:rPr>
            </w:pPr>
            <w:r w:rsidRPr="00111C15">
              <w:rPr>
                <w:rFonts w:ascii="GHEA Grapalat" w:hAnsi="GHEA Grapalat"/>
                <w:b/>
                <w:i/>
                <w:sz w:val="16"/>
                <w:szCs w:val="16"/>
              </w:rPr>
              <w:t>Ц</w:t>
            </w:r>
            <w:r w:rsidR="00111C15" w:rsidRPr="00111C15">
              <w:rPr>
                <w:rFonts w:ascii="GHEA Grapalat" w:hAnsi="GHEA Grapalat"/>
                <w:b/>
                <w:i/>
                <w:sz w:val="16"/>
                <w:szCs w:val="16"/>
              </w:rPr>
              <w:t>ена</w:t>
            </w:r>
            <w:r>
              <w:rPr>
                <w:rFonts w:ascii="GHEA Grapalat" w:hAnsi="GHEA Grapalat"/>
                <w:b/>
                <w:i/>
                <w:sz w:val="16"/>
                <w:szCs w:val="16"/>
                <w:lang w:val="en-US"/>
              </w:rPr>
              <w:t xml:space="preserve"> AMD</w:t>
            </w:r>
          </w:p>
        </w:tc>
        <w:tc>
          <w:tcPr>
            <w:tcW w:w="7309" w:type="dxa"/>
            <w:vMerge/>
            <w:vAlign w:val="center"/>
          </w:tcPr>
          <w:p w:rsidR="00111C15" w:rsidRPr="00D62678" w:rsidRDefault="00111C15" w:rsidP="00A1665E">
            <w:pPr>
              <w:pStyle w:val="23"/>
              <w:widowControl w:val="0"/>
              <w:spacing w:line="240" w:lineRule="auto"/>
              <w:ind w:firstLine="0"/>
              <w:jc w:val="center"/>
              <w:rPr>
                <w:rFonts w:ascii="GHEA Grapalat" w:hAnsi="GHEA Grapalat"/>
                <w:b/>
                <w:i/>
                <w:sz w:val="16"/>
                <w:szCs w:val="16"/>
              </w:rPr>
            </w:pPr>
          </w:p>
        </w:tc>
      </w:tr>
      <w:tr w:rsidR="00A04156" w:rsidRPr="00D62678" w:rsidTr="00347E6C">
        <w:trPr>
          <w:trHeight w:val="900"/>
          <w:jc w:val="center"/>
        </w:trPr>
        <w:tc>
          <w:tcPr>
            <w:tcW w:w="914" w:type="dxa"/>
            <w:vAlign w:val="center"/>
          </w:tcPr>
          <w:p w:rsidR="00A04156" w:rsidRPr="00111C15"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154000</w:t>
            </w:r>
          </w:p>
        </w:tc>
        <w:tc>
          <w:tcPr>
            <w:tcW w:w="7309" w:type="dxa"/>
          </w:tcPr>
          <w:p w:rsidR="00A04156" w:rsidRPr="00322F4D" w:rsidRDefault="00A04156" w:rsidP="00E84DCC">
            <w:pPr>
              <w:pStyle w:val="HTML"/>
              <w:shd w:val="clear" w:color="auto" w:fill="F8F9FA"/>
              <w:spacing w:line="603" w:lineRule="atLeast"/>
              <w:rPr>
                <w:rFonts w:ascii="inherit" w:hAnsi="inherit"/>
                <w:color w:val="1F1F1F"/>
                <w:sz w:val="22"/>
                <w:szCs w:val="22"/>
                <w:lang w:val="en-US"/>
              </w:rPr>
            </w:pPr>
            <w:r w:rsidRPr="00E84DCC">
              <w:rPr>
                <w:rStyle w:val="y2iqfc"/>
                <w:rFonts w:ascii="inherit" w:hAnsi="inherit" w:hint="eastAsia"/>
                <w:color w:val="1F1F1F"/>
                <w:sz w:val="22"/>
                <w:szCs w:val="22"/>
              </w:rPr>
              <w:t>Я</w:t>
            </w:r>
            <w:r w:rsidRPr="00E84DCC">
              <w:rPr>
                <w:rStyle w:val="y2iqfc"/>
                <w:rFonts w:ascii="inherit" w:hAnsi="inherit"/>
                <w:color w:val="1F1F1F"/>
                <w:sz w:val="22"/>
                <w:szCs w:val="22"/>
              </w:rPr>
              <w:t>йц</w:t>
            </w:r>
            <w:r w:rsidRPr="00E84DCC">
              <w:rPr>
                <w:rStyle w:val="y2iqfc"/>
                <w:rFonts w:ascii="Sylfaen" w:hAnsi="Sylfaen"/>
                <w:color w:val="1F1F1F"/>
                <w:sz w:val="22"/>
                <w:szCs w:val="22"/>
                <w:lang w:val="en-US"/>
              </w:rPr>
              <w:t xml:space="preserve">օ </w:t>
            </w:r>
            <w:r w:rsidRPr="00E84DCC">
              <w:rPr>
                <w:rStyle w:val="y2iqfc"/>
                <w:rFonts w:ascii="inherit" w:hAnsi="inherit"/>
                <w:color w:val="1F1F1F"/>
                <w:sz w:val="22"/>
                <w:szCs w:val="22"/>
              </w:rPr>
              <w:t xml:space="preserve">куриное </w:t>
            </w:r>
          </w:p>
          <w:p w:rsidR="00A04156" w:rsidRPr="00A022E0" w:rsidRDefault="00A04156" w:rsidP="00322F4D">
            <w:pPr>
              <w:pStyle w:val="3"/>
              <w:keepNext w:val="0"/>
              <w:widowControl w:val="0"/>
              <w:tabs>
                <w:tab w:val="left" w:pos="1134"/>
              </w:tabs>
              <w:spacing w:line="240" w:lineRule="auto"/>
              <w:jc w:val="left"/>
              <w:rPr>
                <w:rFonts w:ascii="GHEA Grapalat" w:hAnsi="GHEA Grapalat"/>
                <w:i w:val="0"/>
                <w:sz w:val="16"/>
              </w:rPr>
            </w:pPr>
            <w:r w:rsidRPr="008623BB">
              <w:rPr>
                <w:rFonts w:ascii="GHEA Grapalat" w:hAnsi="GHEA Grapalat"/>
                <w:sz w:val="28"/>
                <w:szCs w:val="28"/>
              </w:rPr>
              <w:t xml:space="preserve"> </w:t>
            </w:r>
          </w:p>
        </w:tc>
      </w:tr>
      <w:tr w:rsidR="00A04156" w:rsidRPr="00D62678" w:rsidTr="00347E6C">
        <w:trPr>
          <w:trHeight w:val="736"/>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1250000</w:t>
            </w:r>
          </w:p>
        </w:tc>
        <w:tc>
          <w:tcPr>
            <w:tcW w:w="7309" w:type="dxa"/>
          </w:tcPr>
          <w:p w:rsidR="00A04156" w:rsidRPr="00322F4D" w:rsidRDefault="00A04156" w:rsidP="00322F4D">
            <w:pPr>
              <w:pStyle w:val="HTML"/>
              <w:shd w:val="clear" w:color="auto" w:fill="F8F9FA"/>
              <w:spacing w:line="603" w:lineRule="atLeast"/>
              <w:rPr>
                <w:rFonts w:ascii="inherit" w:hAnsi="inherit"/>
                <w:color w:val="1F1F1F"/>
                <w:sz w:val="22"/>
                <w:szCs w:val="22"/>
                <w:lang w:val="en-US"/>
              </w:rPr>
            </w:pPr>
            <w:r w:rsidRPr="00E84DCC">
              <w:rPr>
                <w:rStyle w:val="y2iqfc"/>
                <w:rFonts w:ascii="inherit" w:hAnsi="inherit"/>
                <w:color w:val="1F1F1F"/>
                <w:sz w:val="22"/>
                <w:szCs w:val="22"/>
              </w:rPr>
              <w:t>говядина</w:t>
            </w:r>
          </w:p>
        </w:tc>
      </w:tr>
      <w:tr w:rsidR="00A04156" w:rsidRPr="00D62678" w:rsidTr="00347E6C">
        <w:trPr>
          <w:trHeight w:val="447"/>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3</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1133900</w:t>
            </w:r>
          </w:p>
        </w:tc>
        <w:tc>
          <w:tcPr>
            <w:tcW w:w="7309" w:type="dxa"/>
          </w:tcPr>
          <w:p w:rsidR="00A04156" w:rsidRPr="00322F4D" w:rsidRDefault="00A04156" w:rsidP="00322F4D">
            <w:pPr>
              <w:pStyle w:val="HTML"/>
              <w:shd w:val="clear" w:color="auto" w:fill="F8F9FA"/>
              <w:spacing w:line="603" w:lineRule="atLeast"/>
              <w:rPr>
                <w:rFonts w:ascii="inherit" w:hAnsi="inherit"/>
                <w:color w:val="1F1F1F"/>
                <w:sz w:val="22"/>
                <w:szCs w:val="22"/>
                <w:lang w:val="en-US"/>
              </w:rPr>
            </w:pPr>
            <w:r w:rsidRPr="00E84DCC">
              <w:rPr>
                <w:rStyle w:val="y2iqfc"/>
                <w:rFonts w:ascii="inherit" w:hAnsi="inherit"/>
                <w:color w:val="1F1F1F"/>
                <w:sz w:val="22"/>
                <w:szCs w:val="22"/>
              </w:rPr>
              <w:t>куриное мясо</w:t>
            </w:r>
          </w:p>
        </w:tc>
      </w:tr>
      <w:tr w:rsidR="00A04156" w:rsidRPr="00D62678" w:rsidTr="00347E6C">
        <w:trPr>
          <w:trHeight w:val="365"/>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4</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18200</w:t>
            </w:r>
          </w:p>
        </w:tc>
        <w:tc>
          <w:tcPr>
            <w:tcW w:w="7309" w:type="dxa"/>
          </w:tcPr>
          <w:p w:rsidR="00A04156" w:rsidRPr="00322F4D" w:rsidRDefault="00A04156" w:rsidP="00322F4D">
            <w:pPr>
              <w:pStyle w:val="HTML"/>
              <w:shd w:val="clear" w:color="auto" w:fill="F8F9FA"/>
              <w:spacing w:line="603" w:lineRule="atLeast"/>
              <w:rPr>
                <w:rFonts w:ascii="inherit" w:hAnsi="inherit"/>
                <w:color w:val="1F1F1F"/>
                <w:sz w:val="22"/>
                <w:szCs w:val="22"/>
                <w:lang w:val="en-US"/>
              </w:rPr>
            </w:pPr>
            <w:r w:rsidRPr="00E84DCC">
              <w:rPr>
                <w:rStyle w:val="y2iqfc"/>
                <w:rFonts w:ascii="inherit" w:hAnsi="inherit"/>
                <w:color w:val="1F1F1F"/>
                <w:sz w:val="22"/>
                <w:szCs w:val="22"/>
              </w:rPr>
              <w:t>консервированный горошек</w:t>
            </w:r>
          </w:p>
        </w:tc>
      </w:tr>
      <w:tr w:rsidR="00A04156" w:rsidRPr="00D62678" w:rsidTr="00347E6C">
        <w:trPr>
          <w:trHeight w:val="475"/>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5</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169000</w:t>
            </w:r>
          </w:p>
        </w:tc>
        <w:tc>
          <w:tcPr>
            <w:tcW w:w="7309" w:type="dxa"/>
          </w:tcPr>
          <w:p w:rsidR="00A04156" w:rsidRPr="00322F4D" w:rsidRDefault="00A04156" w:rsidP="00322F4D">
            <w:pPr>
              <w:pStyle w:val="HTML"/>
              <w:shd w:val="clear" w:color="auto" w:fill="F8F9FA"/>
              <w:spacing w:line="603" w:lineRule="atLeast"/>
              <w:rPr>
                <w:rFonts w:ascii="inherit" w:hAnsi="inherit"/>
                <w:color w:val="1F1F1F"/>
                <w:sz w:val="22"/>
                <w:szCs w:val="22"/>
                <w:lang w:val="en-US"/>
              </w:rPr>
            </w:pPr>
            <w:r w:rsidRPr="00E84DCC">
              <w:rPr>
                <w:rStyle w:val="y2iqfc"/>
                <w:rFonts w:ascii="inherit" w:hAnsi="inherit"/>
                <w:color w:val="1F1F1F"/>
                <w:sz w:val="22"/>
                <w:szCs w:val="22"/>
              </w:rPr>
              <w:t>абрикосовый джем</w:t>
            </w:r>
          </w:p>
        </w:tc>
      </w:tr>
      <w:tr w:rsidR="00A04156" w:rsidRPr="00D62678" w:rsidTr="00347E6C">
        <w:trPr>
          <w:trHeight w:val="475"/>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6</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563500</w:t>
            </w:r>
          </w:p>
        </w:tc>
        <w:tc>
          <w:tcPr>
            <w:tcW w:w="7309" w:type="dxa"/>
          </w:tcPr>
          <w:p w:rsidR="00A04156" w:rsidRPr="00322F4D" w:rsidRDefault="00A04156" w:rsidP="00322F4D">
            <w:pPr>
              <w:pStyle w:val="HTML"/>
              <w:shd w:val="clear" w:color="auto" w:fill="F8F9FA"/>
              <w:spacing w:line="603" w:lineRule="atLeast"/>
              <w:rPr>
                <w:rFonts w:ascii="inherit" w:hAnsi="inherit"/>
                <w:color w:val="1F1F1F"/>
                <w:sz w:val="22"/>
                <w:szCs w:val="22"/>
                <w:lang w:val="en-US"/>
              </w:rPr>
            </w:pPr>
            <w:r w:rsidRPr="006F050D">
              <w:rPr>
                <w:rStyle w:val="y2iqfc"/>
                <w:rFonts w:ascii="inherit" w:hAnsi="inherit"/>
                <w:color w:val="1F1F1F"/>
                <w:sz w:val="22"/>
                <w:szCs w:val="22"/>
              </w:rPr>
              <w:t xml:space="preserve">сок </w:t>
            </w:r>
            <w:r>
              <w:rPr>
                <w:rStyle w:val="y2iqfc"/>
                <w:rFonts w:ascii="inherit" w:hAnsi="inherit"/>
                <w:color w:val="1F1F1F"/>
                <w:sz w:val="22"/>
                <w:szCs w:val="22"/>
                <w:lang w:val="en-US"/>
              </w:rPr>
              <w:t xml:space="preserve"> </w:t>
            </w:r>
            <w:r w:rsidRPr="006F050D">
              <w:rPr>
                <w:rStyle w:val="y2iqfc"/>
                <w:rFonts w:ascii="inherit" w:hAnsi="inherit"/>
                <w:color w:val="1F1F1F"/>
                <w:sz w:val="22"/>
                <w:szCs w:val="22"/>
              </w:rPr>
              <w:t>натуральный</w:t>
            </w:r>
          </w:p>
        </w:tc>
      </w:tr>
      <w:tr w:rsidR="00A04156" w:rsidRPr="00D62678" w:rsidTr="00347E6C">
        <w:trPr>
          <w:trHeight w:val="545"/>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7</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52500</w:t>
            </w:r>
          </w:p>
        </w:tc>
        <w:tc>
          <w:tcPr>
            <w:tcW w:w="7309" w:type="dxa"/>
          </w:tcPr>
          <w:p w:rsidR="00A04156" w:rsidRPr="00322F4D" w:rsidRDefault="00A04156" w:rsidP="00322F4D">
            <w:pPr>
              <w:pStyle w:val="HTML"/>
              <w:shd w:val="clear" w:color="auto" w:fill="F8F9FA"/>
              <w:rPr>
                <w:rFonts w:ascii="inherit" w:hAnsi="inherit"/>
                <w:color w:val="1F1F1F"/>
                <w:sz w:val="22"/>
                <w:szCs w:val="22"/>
                <w:lang w:val="en-US"/>
              </w:rPr>
            </w:pPr>
            <w:r w:rsidRPr="006F050D">
              <w:rPr>
                <w:rStyle w:val="y2iqfc"/>
                <w:rFonts w:ascii="inherit" w:hAnsi="inherit"/>
                <w:color w:val="1F1F1F"/>
                <w:sz w:val="22"/>
                <w:szCs w:val="22"/>
              </w:rPr>
              <w:t>капуста</w:t>
            </w:r>
          </w:p>
        </w:tc>
      </w:tr>
      <w:tr w:rsidR="00A04156" w:rsidRPr="00D62678" w:rsidTr="00347E6C">
        <w:trPr>
          <w:trHeight w:val="560"/>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8</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103000</w:t>
            </w:r>
          </w:p>
        </w:tc>
        <w:tc>
          <w:tcPr>
            <w:tcW w:w="7309" w:type="dxa"/>
          </w:tcPr>
          <w:p w:rsidR="00A04156" w:rsidRPr="00322F4D" w:rsidRDefault="00A04156" w:rsidP="00322F4D">
            <w:pPr>
              <w:pStyle w:val="HTML"/>
              <w:shd w:val="clear" w:color="auto" w:fill="F8F9FA"/>
              <w:spacing w:line="603" w:lineRule="atLeast"/>
              <w:rPr>
                <w:rFonts w:ascii="inherit" w:hAnsi="inherit"/>
                <w:color w:val="1F1F1F"/>
                <w:sz w:val="22"/>
                <w:szCs w:val="22"/>
                <w:lang w:val="en-US"/>
              </w:rPr>
            </w:pPr>
            <w:r w:rsidRPr="00322F4D">
              <w:rPr>
                <w:rStyle w:val="y2iqfc"/>
                <w:rFonts w:ascii="inherit" w:hAnsi="inherit"/>
                <w:color w:val="1F1F1F"/>
                <w:sz w:val="22"/>
                <w:szCs w:val="22"/>
              </w:rPr>
              <w:t>картофель</w:t>
            </w:r>
          </w:p>
        </w:tc>
      </w:tr>
      <w:tr w:rsidR="00A04156" w:rsidRPr="00D62678" w:rsidTr="00347E6C">
        <w:trPr>
          <w:trHeight w:val="680"/>
          <w:jc w:val="center"/>
        </w:trPr>
        <w:tc>
          <w:tcPr>
            <w:tcW w:w="914" w:type="dxa"/>
            <w:vAlign w:val="center"/>
          </w:tcPr>
          <w:p w:rsidR="00A04156" w:rsidRPr="00322F4D" w:rsidRDefault="00A04156" w:rsidP="009E0ED4">
            <w:pPr>
              <w:pStyle w:val="23"/>
              <w:widowControl w:val="0"/>
              <w:spacing w:line="240" w:lineRule="auto"/>
              <w:ind w:left="360" w:firstLine="0"/>
              <w:rPr>
                <w:rFonts w:ascii="GHEA Grapalat" w:hAnsi="GHEA Grapalat"/>
                <w:sz w:val="22"/>
                <w:szCs w:val="16"/>
                <w:lang w:val="en-US"/>
              </w:rPr>
            </w:pPr>
            <w:r>
              <w:rPr>
                <w:rFonts w:ascii="GHEA Grapalat" w:hAnsi="GHEA Grapalat"/>
                <w:sz w:val="22"/>
                <w:szCs w:val="16"/>
                <w:lang w:val="en-US"/>
              </w:rPr>
              <w:t>9</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30000</w:t>
            </w:r>
          </w:p>
        </w:tc>
        <w:tc>
          <w:tcPr>
            <w:tcW w:w="7309" w:type="dxa"/>
          </w:tcPr>
          <w:p w:rsidR="00A04156" w:rsidRPr="00322F4D" w:rsidRDefault="00A04156" w:rsidP="00322F4D">
            <w:pPr>
              <w:pStyle w:val="HTML"/>
              <w:shd w:val="clear" w:color="auto" w:fill="F8F9FA"/>
              <w:spacing w:line="603" w:lineRule="atLeast"/>
              <w:rPr>
                <w:rStyle w:val="y2iqfc"/>
                <w:rFonts w:ascii="Sylfaen" w:hAnsi="Sylfaen"/>
                <w:color w:val="1F1F1F"/>
                <w:sz w:val="22"/>
                <w:szCs w:val="47"/>
                <w:lang w:val="en-US"/>
              </w:rPr>
            </w:pPr>
            <w:r w:rsidRPr="00322F4D">
              <w:rPr>
                <w:rStyle w:val="y2iqfc"/>
                <w:rFonts w:ascii="inherit" w:hAnsi="inherit"/>
                <w:color w:val="1F1F1F"/>
                <w:sz w:val="22"/>
                <w:szCs w:val="47"/>
              </w:rPr>
              <w:t>Лук</w:t>
            </w:r>
          </w:p>
        </w:tc>
      </w:tr>
      <w:tr w:rsidR="00A04156" w:rsidRPr="00D62678" w:rsidTr="00347E6C">
        <w:trPr>
          <w:trHeight w:val="680"/>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10</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42560</w:t>
            </w:r>
          </w:p>
        </w:tc>
        <w:tc>
          <w:tcPr>
            <w:tcW w:w="7309" w:type="dxa"/>
          </w:tcPr>
          <w:p w:rsidR="00A04156" w:rsidRPr="00322F4D" w:rsidRDefault="00A04156" w:rsidP="00322F4D">
            <w:pPr>
              <w:pStyle w:val="HTML"/>
              <w:shd w:val="clear" w:color="auto" w:fill="F8F9FA"/>
              <w:spacing w:line="603" w:lineRule="atLeast"/>
              <w:rPr>
                <w:rStyle w:val="y2iqfc"/>
                <w:rFonts w:ascii="inherit" w:hAnsi="inherit"/>
                <w:color w:val="1F1F1F"/>
                <w:sz w:val="22"/>
                <w:szCs w:val="22"/>
                <w:lang w:val="en-US"/>
              </w:rPr>
            </w:pPr>
            <w:r w:rsidRPr="00322F4D">
              <w:rPr>
                <w:rStyle w:val="y2iqfc"/>
                <w:rFonts w:ascii="inherit" w:hAnsi="inherit"/>
                <w:color w:val="1F1F1F"/>
                <w:sz w:val="22"/>
                <w:szCs w:val="22"/>
              </w:rPr>
              <w:t>свекла</w:t>
            </w:r>
          </w:p>
        </w:tc>
      </w:tr>
      <w:tr w:rsidR="00A04156" w:rsidRPr="00D62678" w:rsidTr="00347E6C">
        <w:trPr>
          <w:trHeight w:val="680"/>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11</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27520</w:t>
            </w:r>
          </w:p>
        </w:tc>
        <w:tc>
          <w:tcPr>
            <w:tcW w:w="7309" w:type="dxa"/>
          </w:tcPr>
          <w:p w:rsidR="00A04156" w:rsidRPr="00322F4D" w:rsidRDefault="00A04156" w:rsidP="00322F4D">
            <w:pPr>
              <w:pStyle w:val="HTML"/>
              <w:shd w:val="clear" w:color="auto" w:fill="F8F9FA"/>
              <w:spacing w:line="603" w:lineRule="atLeast"/>
              <w:rPr>
                <w:rFonts w:ascii="inherit" w:hAnsi="inherit"/>
                <w:color w:val="1F1F1F"/>
                <w:sz w:val="22"/>
                <w:szCs w:val="22"/>
              </w:rPr>
            </w:pPr>
            <w:r w:rsidRPr="00322F4D">
              <w:rPr>
                <w:rStyle w:val="y2iqfc"/>
                <w:rFonts w:ascii="inherit" w:hAnsi="inherit"/>
                <w:color w:val="1F1F1F"/>
                <w:sz w:val="22"/>
                <w:szCs w:val="22"/>
              </w:rPr>
              <w:t>морковь</w:t>
            </w:r>
          </w:p>
          <w:p w:rsidR="00A04156" w:rsidRPr="00322F4D" w:rsidRDefault="00A04156" w:rsidP="00322F4D">
            <w:pPr>
              <w:pStyle w:val="HTML"/>
              <w:shd w:val="clear" w:color="auto" w:fill="F8F9FA"/>
              <w:spacing w:line="603" w:lineRule="atLeast"/>
              <w:rPr>
                <w:rStyle w:val="y2iqfc"/>
                <w:rFonts w:ascii="inherit" w:hAnsi="inherit"/>
                <w:color w:val="1F1F1F"/>
                <w:sz w:val="22"/>
                <w:szCs w:val="22"/>
              </w:rPr>
            </w:pPr>
          </w:p>
        </w:tc>
      </w:tr>
      <w:tr w:rsidR="00A04156" w:rsidRPr="00D62678" w:rsidTr="00347E6C">
        <w:trPr>
          <w:trHeight w:val="680"/>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12</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70700</w:t>
            </w:r>
          </w:p>
        </w:tc>
        <w:tc>
          <w:tcPr>
            <w:tcW w:w="7309" w:type="dxa"/>
          </w:tcPr>
          <w:p w:rsidR="00A04156" w:rsidRPr="00322F4D" w:rsidRDefault="00A04156" w:rsidP="00322F4D">
            <w:pPr>
              <w:pStyle w:val="HTML"/>
              <w:shd w:val="clear" w:color="auto" w:fill="F8F9FA"/>
              <w:spacing w:line="603" w:lineRule="atLeast"/>
              <w:rPr>
                <w:rStyle w:val="y2iqfc"/>
                <w:rFonts w:ascii="Sylfaen" w:hAnsi="Sylfaen"/>
                <w:color w:val="1F1F1F"/>
                <w:sz w:val="22"/>
                <w:szCs w:val="22"/>
                <w:lang w:val="en-US"/>
              </w:rPr>
            </w:pPr>
            <w:r w:rsidRPr="00322F4D">
              <w:rPr>
                <w:rStyle w:val="font-medium"/>
                <w:rFonts w:ascii="Segoe UI" w:hAnsi="Segoe UI" w:cs="Segoe UI"/>
                <w:color w:val="111827"/>
                <w:sz w:val="22"/>
                <w:szCs w:val="22"/>
                <w:bdr w:val="single" w:sz="2" w:space="0" w:color="E5E7EB" w:frame="1"/>
                <w:shd w:val="clear" w:color="auto" w:fill="F0FDF4"/>
              </w:rPr>
              <w:t>кинза</w:t>
            </w:r>
            <w:r w:rsidRPr="00322F4D">
              <w:rPr>
                <w:rFonts w:ascii="Segoe UI" w:hAnsi="Segoe UI" w:cs="Segoe UI"/>
                <w:color w:val="111827"/>
                <w:sz w:val="22"/>
                <w:szCs w:val="22"/>
                <w:shd w:val="clear" w:color="auto" w:fill="F0FDF4"/>
              </w:rPr>
              <w:t> </w:t>
            </w:r>
          </w:p>
        </w:tc>
      </w:tr>
      <w:tr w:rsidR="00A04156" w:rsidRPr="00D62678" w:rsidTr="00347E6C">
        <w:trPr>
          <w:trHeight w:val="680"/>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13</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113750</w:t>
            </w:r>
          </w:p>
        </w:tc>
        <w:tc>
          <w:tcPr>
            <w:tcW w:w="7309" w:type="dxa"/>
          </w:tcPr>
          <w:p w:rsidR="00A04156" w:rsidRPr="00322F4D" w:rsidRDefault="00A04156" w:rsidP="00322F4D">
            <w:pPr>
              <w:pStyle w:val="HTML"/>
              <w:shd w:val="clear" w:color="auto" w:fill="F8F9FA"/>
              <w:spacing w:line="603" w:lineRule="atLeast"/>
              <w:rPr>
                <w:rStyle w:val="y2iqfc"/>
                <w:rFonts w:ascii="inherit" w:hAnsi="inherit"/>
                <w:color w:val="1F1F1F"/>
                <w:sz w:val="22"/>
                <w:szCs w:val="22"/>
                <w:lang w:val="en-US"/>
              </w:rPr>
            </w:pPr>
            <w:r w:rsidRPr="00322F4D">
              <w:rPr>
                <w:rStyle w:val="y2iqfc"/>
                <w:rFonts w:ascii="inherit" w:hAnsi="inherit"/>
                <w:color w:val="1F1F1F"/>
                <w:sz w:val="22"/>
                <w:szCs w:val="22"/>
              </w:rPr>
              <w:t>яблоко</w:t>
            </w:r>
          </w:p>
        </w:tc>
      </w:tr>
      <w:tr w:rsidR="00A04156" w:rsidRPr="00D62678" w:rsidTr="00347E6C">
        <w:trPr>
          <w:trHeight w:val="680"/>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14</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54600</w:t>
            </w:r>
          </w:p>
        </w:tc>
        <w:tc>
          <w:tcPr>
            <w:tcW w:w="7309" w:type="dxa"/>
          </w:tcPr>
          <w:p w:rsidR="00A04156" w:rsidRPr="00254796" w:rsidRDefault="00A04156" w:rsidP="00322F4D">
            <w:pPr>
              <w:pStyle w:val="HTML"/>
              <w:shd w:val="clear" w:color="auto" w:fill="F8F9FA"/>
              <w:spacing w:line="603" w:lineRule="atLeast"/>
              <w:rPr>
                <w:rStyle w:val="y2iqfc"/>
                <w:rFonts w:ascii="inherit" w:hAnsi="inherit"/>
                <w:color w:val="1F1F1F"/>
                <w:sz w:val="22"/>
                <w:szCs w:val="22"/>
                <w:lang w:val="en-US"/>
              </w:rPr>
            </w:pPr>
            <w:r w:rsidRPr="00254796">
              <w:rPr>
                <w:rStyle w:val="y2iqfc"/>
                <w:rFonts w:ascii="inherit" w:hAnsi="inherit"/>
                <w:color w:val="1F1F1F"/>
                <w:sz w:val="22"/>
                <w:szCs w:val="22"/>
              </w:rPr>
              <w:t>Томатная паста</w:t>
            </w:r>
          </w:p>
        </w:tc>
      </w:tr>
      <w:tr w:rsidR="00A04156" w:rsidRPr="00D62678" w:rsidTr="00347E6C">
        <w:trPr>
          <w:trHeight w:val="680"/>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15</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177750</w:t>
            </w:r>
          </w:p>
        </w:tc>
        <w:tc>
          <w:tcPr>
            <w:tcW w:w="7309" w:type="dxa"/>
          </w:tcPr>
          <w:p w:rsidR="00A04156" w:rsidRPr="00254796" w:rsidRDefault="00A04156" w:rsidP="00322F4D">
            <w:pPr>
              <w:pStyle w:val="HTML"/>
              <w:shd w:val="clear" w:color="auto" w:fill="F8F9FA"/>
              <w:spacing w:line="603" w:lineRule="atLeast"/>
              <w:rPr>
                <w:rStyle w:val="y2iqfc"/>
                <w:rFonts w:ascii="inherit" w:hAnsi="inherit"/>
                <w:color w:val="1F1F1F"/>
                <w:sz w:val="22"/>
                <w:szCs w:val="22"/>
                <w:lang w:val="en-US"/>
              </w:rPr>
            </w:pPr>
            <w:r w:rsidRPr="00254796">
              <w:rPr>
                <w:rStyle w:val="y2iqfc"/>
                <w:rFonts w:ascii="inherit" w:hAnsi="inherit"/>
                <w:color w:val="1F1F1F"/>
                <w:sz w:val="22"/>
                <w:szCs w:val="22"/>
              </w:rPr>
              <w:t>Подсолнечное масло</w:t>
            </w:r>
          </w:p>
        </w:tc>
      </w:tr>
      <w:tr w:rsidR="00A04156" w:rsidRPr="00D62678" w:rsidTr="00347E6C">
        <w:trPr>
          <w:trHeight w:val="680"/>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16</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229500</w:t>
            </w:r>
          </w:p>
        </w:tc>
        <w:tc>
          <w:tcPr>
            <w:tcW w:w="7309" w:type="dxa"/>
          </w:tcPr>
          <w:p w:rsidR="00A04156" w:rsidRPr="00322F4D" w:rsidRDefault="00A04156" w:rsidP="00322F4D">
            <w:pPr>
              <w:pStyle w:val="HTML"/>
              <w:shd w:val="clear" w:color="auto" w:fill="F8F9FA"/>
              <w:spacing w:line="603" w:lineRule="atLeast"/>
              <w:rPr>
                <w:rStyle w:val="y2iqfc"/>
                <w:rFonts w:ascii="inherit" w:hAnsi="inherit"/>
                <w:color w:val="1F1F1F"/>
                <w:sz w:val="22"/>
                <w:szCs w:val="22"/>
              </w:rPr>
            </w:pPr>
            <w:r w:rsidRPr="00254796">
              <w:rPr>
                <w:rStyle w:val="y2iqfc"/>
                <w:rFonts w:ascii="inherit" w:hAnsi="inherit"/>
                <w:color w:val="1F1F1F"/>
                <w:sz w:val="22"/>
                <w:szCs w:val="22"/>
              </w:rPr>
              <w:t>сметана</w:t>
            </w:r>
          </w:p>
        </w:tc>
      </w:tr>
      <w:tr w:rsidR="00A04156" w:rsidRPr="00D62678" w:rsidTr="00347E6C">
        <w:trPr>
          <w:trHeight w:val="680"/>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17</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220000</w:t>
            </w:r>
          </w:p>
        </w:tc>
        <w:tc>
          <w:tcPr>
            <w:tcW w:w="7309" w:type="dxa"/>
          </w:tcPr>
          <w:p w:rsidR="00A04156" w:rsidRPr="00254796" w:rsidRDefault="00A04156" w:rsidP="00254796">
            <w:pPr>
              <w:pStyle w:val="HTML"/>
              <w:shd w:val="clear" w:color="auto" w:fill="F8F9FA"/>
              <w:spacing w:line="603" w:lineRule="atLeast"/>
              <w:rPr>
                <w:rStyle w:val="y2iqfc"/>
                <w:rFonts w:ascii="inherit" w:hAnsi="inherit"/>
                <w:color w:val="1F1F1F"/>
                <w:sz w:val="22"/>
                <w:szCs w:val="22"/>
                <w:lang w:val="en-US"/>
              </w:rPr>
            </w:pPr>
            <w:r w:rsidRPr="00254796">
              <w:rPr>
                <w:rStyle w:val="y2iqfc"/>
                <w:rFonts w:ascii="inherit" w:hAnsi="inherit"/>
                <w:color w:val="1F1F1F"/>
                <w:sz w:val="22"/>
                <w:szCs w:val="22"/>
              </w:rPr>
              <w:t>масло</w:t>
            </w:r>
          </w:p>
        </w:tc>
      </w:tr>
      <w:tr w:rsidR="00A04156" w:rsidRPr="00D62678" w:rsidTr="00347E6C">
        <w:trPr>
          <w:trHeight w:val="680"/>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lastRenderedPageBreak/>
              <w:t>18</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198000</w:t>
            </w:r>
          </w:p>
        </w:tc>
        <w:tc>
          <w:tcPr>
            <w:tcW w:w="7309" w:type="dxa"/>
          </w:tcPr>
          <w:p w:rsidR="00A04156" w:rsidRPr="00254796" w:rsidRDefault="00A04156" w:rsidP="00322F4D">
            <w:pPr>
              <w:pStyle w:val="HTML"/>
              <w:shd w:val="clear" w:color="auto" w:fill="F8F9FA"/>
              <w:spacing w:line="603" w:lineRule="atLeast"/>
              <w:rPr>
                <w:rStyle w:val="y2iqfc"/>
                <w:rFonts w:ascii="inherit" w:hAnsi="inherit"/>
                <w:color w:val="1F1F1F"/>
                <w:sz w:val="22"/>
                <w:szCs w:val="22"/>
                <w:lang w:val="en-US"/>
              </w:rPr>
            </w:pPr>
            <w:r w:rsidRPr="00254796">
              <w:rPr>
                <w:rStyle w:val="y2iqfc"/>
                <w:rFonts w:ascii="inherit" w:hAnsi="inherit"/>
                <w:color w:val="1F1F1F"/>
                <w:sz w:val="22"/>
                <w:szCs w:val="22"/>
              </w:rPr>
              <w:t>творог</w:t>
            </w:r>
          </w:p>
        </w:tc>
      </w:tr>
      <w:tr w:rsidR="00A04156" w:rsidRPr="00D62678" w:rsidTr="00347E6C">
        <w:trPr>
          <w:trHeight w:val="680"/>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19</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275600</w:t>
            </w:r>
          </w:p>
        </w:tc>
        <w:tc>
          <w:tcPr>
            <w:tcW w:w="7309" w:type="dxa"/>
          </w:tcPr>
          <w:p w:rsidR="00A04156" w:rsidRPr="00322F4D" w:rsidRDefault="00A04156" w:rsidP="00322F4D">
            <w:pPr>
              <w:pStyle w:val="HTML"/>
              <w:shd w:val="clear" w:color="auto" w:fill="F8F9FA"/>
              <w:spacing w:line="603" w:lineRule="atLeast"/>
              <w:rPr>
                <w:rStyle w:val="y2iqfc"/>
                <w:rFonts w:ascii="inherit" w:hAnsi="inherit"/>
                <w:color w:val="1F1F1F"/>
                <w:sz w:val="22"/>
                <w:szCs w:val="22"/>
              </w:rPr>
            </w:pPr>
            <w:r w:rsidRPr="00254796">
              <w:rPr>
                <w:rStyle w:val="y2iqfc"/>
                <w:rFonts w:ascii="inherit" w:hAnsi="inherit"/>
                <w:color w:val="1F1F1F"/>
                <w:sz w:val="22"/>
                <w:szCs w:val="22"/>
              </w:rPr>
              <w:t>мацони</w:t>
            </w:r>
          </w:p>
        </w:tc>
      </w:tr>
      <w:tr w:rsidR="00A04156" w:rsidRPr="00D62678" w:rsidTr="00347E6C">
        <w:trPr>
          <w:trHeight w:val="680"/>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20</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106500</w:t>
            </w:r>
          </w:p>
        </w:tc>
        <w:tc>
          <w:tcPr>
            <w:tcW w:w="7309" w:type="dxa"/>
          </w:tcPr>
          <w:p w:rsidR="00A04156" w:rsidRPr="00254796" w:rsidRDefault="00A04156" w:rsidP="00322F4D">
            <w:pPr>
              <w:pStyle w:val="HTML"/>
              <w:shd w:val="clear" w:color="auto" w:fill="F8F9FA"/>
              <w:spacing w:line="603" w:lineRule="atLeast"/>
              <w:rPr>
                <w:rStyle w:val="y2iqfc"/>
                <w:rFonts w:ascii="inherit" w:hAnsi="inherit"/>
                <w:color w:val="1F1F1F"/>
                <w:sz w:val="22"/>
                <w:szCs w:val="22"/>
                <w:lang w:val="en-US"/>
              </w:rPr>
            </w:pPr>
            <w:r w:rsidRPr="00254796">
              <w:rPr>
                <w:rStyle w:val="y2iqfc"/>
                <w:rFonts w:ascii="inherit" w:hAnsi="inherit"/>
                <w:color w:val="1F1F1F"/>
                <w:sz w:val="22"/>
                <w:szCs w:val="22"/>
              </w:rPr>
              <w:t>сыр</w:t>
            </w:r>
          </w:p>
        </w:tc>
      </w:tr>
      <w:tr w:rsidR="00A04156" w:rsidRPr="00D62678" w:rsidTr="00347E6C">
        <w:trPr>
          <w:trHeight w:val="680"/>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21</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12000</w:t>
            </w:r>
          </w:p>
        </w:tc>
        <w:tc>
          <w:tcPr>
            <w:tcW w:w="7309" w:type="dxa"/>
          </w:tcPr>
          <w:p w:rsidR="00A04156" w:rsidRPr="003B3101" w:rsidRDefault="00A04156" w:rsidP="00322F4D">
            <w:pPr>
              <w:pStyle w:val="HTML"/>
              <w:shd w:val="clear" w:color="auto" w:fill="F8F9FA"/>
              <w:spacing w:line="603" w:lineRule="atLeast"/>
              <w:rPr>
                <w:rStyle w:val="y2iqfc"/>
                <w:rFonts w:ascii="inherit" w:hAnsi="inherit"/>
                <w:color w:val="1F1F1F"/>
                <w:sz w:val="22"/>
                <w:szCs w:val="22"/>
                <w:lang w:val="en-US"/>
              </w:rPr>
            </w:pPr>
            <w:r w:rsidRPr="003B3101">
              <w:rPr>
                <w:rStyle w:val="y2iqfc"/>
                <w:rFonts w:ascii="inherit" w:hAnsi="inherit"/>
                <w:color w:val="1F1F1F"/>
                <w:sz w:val="22"/>
                <w:szCs w:val="22"/>
              </w:rPr>
              <w:t>йодированная соль</w:t>
            </w:r>
          </w:p>
        </w:tc>
      </w:tr>
      <w:tr w:rsidR="00A04156" w:rsidRPr="00D62678" w:rsidTr="00347E6C">
        <w:trPr>
          <w:trHeight w:val="680"/>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22</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15000</w:t>
            </w:r>
          </w:p>
        </w:tc>
        <w:tc>
          <w:tcPr>
            <w:tcW w:w="7309" w:type="dxa"/>
          </w:tcPr>
          <w:p w:rsidR="00A04156" w:rsidRPr="003B3101" w:rsidRDefault="00A04156" w:rsidP="00322F4D">
            <w:pPr>
              <w:pStyle w:val="HTML"/>
              <w:shd w:val="clear" w:color="auto" w:fill="F8F9FA"/>
              <w:spacing w:line="603" w:lineRule="atLeast"/>
              <w:rPr>
                <w:rStyle w:val="y2iqfc"/>
                <w:rFonts w:ascii="inherit" w:hAnsi="inherit"/>
                <w:color w:val="1F1F1F"/>
                <w:sz w:val="22"/>
                <w:szCs w:val="22"/>
                <w:lang w:val="en-US"/>
              </w:rPr>
            </w:pPr>
            <w:r w:rsidRPr="003B3101">
              <w:rPr>
                <w:rStyle w:val="y2iqfc"/>
                <w:rFonts w:ascii="inherit" w:hAnsi="inherit"/>
                <w:color w:val="1F1F1F"/>
                <w:sz w:val="22"/>
                <w:szCs w:val="22"/>
              </w:rPr>
              <w:t>сухой чай</w:t>
            </w:r>
          </w:p>
        </w:tc>
      </w:tr>
      <w:tr w:rsidR="00A04156" w:rsidRPr="00D62678" w:rsidTr="00347E6C">
        <w:trPr>
          <w:trHeight w:val="680"/>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23</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5000</w:t>
            </w:r>
          </w:p>
        </w:tc>
        <w:tc>
          <w:tcPr>
            <w:tcW w:w="7309" w:type="dxa"/>
          </w:tcPr>
          <w:p w:rsidR="00A04156" w:rsidRPr="00BB488C" w:rsidRDefault="00A04156" w:rsidP="00322F4D">
            <w:pPr>
              <w:pStyle w:val="HTML"/>
              <w:shd w:val="clear" w:color="auto" w:fill="F8F9FA"/>
              <w:spacing w:line="603" w:lineRule="atLeast"/>
              <w:rPr>
                <w:rStyle w:val="y2iqfc"/>
                <w:rFonts w:ascii="inherit" w:hAnsi="inherit"/>
                <w:color w:val="1F1F1F"/>
                <w:sz w:val="22"/>
                <w:szCs w:val="22"/>
                <w:lang w:val="en-US"/>
              </w:rPr>
            </w:pPr>
            <w:r w:rsidRPr="00BB488C">
              <w:rPr>
                <w:rStyle w:val="y2iqfc"/>
                <w:rFonts w:ascii="inherit" w:hAnsi="inherit"/>
                <w:color w:val="1F1F1F"/>
                <w:sz w:val="22"/>
                <w:szCs w:val="22"/>
              </w:rPr>
              <w:t>красный перец</w:t>
            </w:r>
          </w:p>
        </w:tc>
      </w:tr>
      <w:tr w:rsidR="00A04156" w:rsidRPr="00D62678" w:rsidTr="00347E6C">
        <w:trPr>
          <w:trHeight w:val="680"/>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24</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7000</w:t>
            </w:r>
          </w:p>
        </w:tc>
        <w:tc>
          <w:tcPr>
            <w:tcW w:w="7309" w:type="dxa"/>
          </w:tcPr>
          <w:p w:rsidR="00A04156" w:rsidRPr="00BB488C" w:rsidRDefault="00A04156" w:rsidP="00322F4D">
            <w:pPr>
              <w:pStyle w:val="HTML"/>
              <w:shd w:val="clear" w:color="auto" w:fill="F8F9FA"/>
              <w:spacing w:line="603" w:lineRule="atLeast"/>
              <w:rPr>
                <w:rStyle w:val="y2iqfc"/>
                <w:rFonts w:ascii="inherit" w:hAnsi="inherit"/>
                <w:color w:val="1F1F1F"/>
                <w:sz w:val="22"/>
                <w:szCs w:val="22"/>
                <w:lang w:val="en-US"/>
              </w:rPr>
            </w:pPr>
            <w:r w:rsidRPr="00BB488C">
              <w:rPr>
                <w:rStyle w:val="y2iqfc"/>
                <w:rFonts w:ascii="inherit" w:hAnsi="inherit"/>
                <w:color w:val="1F1F1F"/>
                <w:sz w:val="22"/>
                <w:szCs w:val="22"/>
              </w:rPr>
              <w:t>черный перец</w:t>
            </w:r>
          </w:p>
        </w:tc>
      </w:tr>
      <w:tr w:rsidR="00A04156" w:rsidRPr="00D62678" w:rsidTr="00347E6C">
        <w:trPr>
          <w:trHeight w:val="680"/>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25</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41200</w:t>
            </w:r>
          </w:p>
        </w:tc>
        <w:tc>
          <w:tcPr>
            <w:tcW w:w="7309" w:type="dxa"/>
          </w:tcPr>
          <w:p w:rsidR="00A04156" w:rsidRPr="00BB488C" w:rsidRDefault="00A04156" w:rsidP="00165A29">
            <w:pPr>
              <w:pStyle w:val="HTML"/>
              <w:shd w:val="clear" w:color="auto" w:fill="F8F9FA"/>
              <w:spacing w:line="603" w:lineRule="atLeast"/>
              <w:rPr>
                <w:rStyle w:val="y2iqfc"/>
                <w:rFonts w:ascii="inherit" w:hAnsi="inherit"/>
                <w:color w:val="1F1F1F"/>
                <w:sz w:val="22"/>
                <w:szCs w:val="22"/>
              </w:rPr>
            </w:pPr>
            <w:r w:rsidRPr="00BB488C">
              <w:rPr>
                <w:rStyle w:val="y2iqfc"/>
                <w:rFonts w:ascii="inherit" w:hAnsi="inherit"/>
                <w:color w:val="1F1F1F"/>
                <w:sz w:val="22"/>
                <w:szCs w:val="22"/>
              </w:rPr>
              <w:t>Сахар</w:t>
            </w:r>
          </w:p>
        </w:tc>
      </w:tr>
      <w:tr w:rsidR="00A04156" w:rsidRPr="00D62678" w:rsidTr="00347E6C">
        <w:trPr>
          <w:trHeight w:val="680"/>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26</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1200</w:t>
            </w:r>
          </w:p>
        </w:tc>
        <w:tc>
          <w:tcPr>
            <w:tcW w:w="7309" w:type="dxa"/>
          </w:tcPr>
          <w:p w:rsidR="00A04156" w:rsidRPr="00BB488C" w:rsidRDefault="00A04156" w:rsidP="00165A29">
            <w:pPr>
              <w:pStyle w:val="HTML"/>
              <w:shd w:val="clear" w:color="auto" w:fill="F8F9FA"/>
              <w:spacing w:line="603" w:lineRule="atLeast"/>
              <w:rPr>
                <w:rStyle w:val="y2iqfc"/>
                <w:rFonts w:ascii="inherit" w:hAnsi="inherit"/>
                <w:color w:val="1F1F1F"/>
                <w:sz w:val="22"/>
                <w:szCs w:val="22"/>
              </w:rPr>
            </w:pPr>
            <w:r w:rsidRPr="00BB488C">
              <w:rPr>
                <w:rStyle w:val="y2iqfc"/>
                <w:rFonts w:ascii="inherit" w:hAnsi="inherit"/>
                <w:color w:val="1F1F1F"/>
                <w:sz w:val="22"/>
                <w:szCs w:val="22"/>
              </w:rPr>
              <w:t>яблочный уксус</w:t>
            </w:r>
          </w:p>
        </w:tc>
      </w:tr>
      <w:tr w:rsidR="00A04156" w:rsidRPr="00D62678" w:rsidTr="00347E6C">
        <w:trPr>
          <w:trHeight w:val="680"/>
          <w:jc w:val="center"/>
        </w:trPr>
        <w:tc>
          <w:tcPr>
            <w:tcW w:w="914" w:type="dxa"/>
            <w:vAlign w:val="center"/>
          </w:tcPr>
          <w:p w:rsidR="00A04156"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27</w:t>
            </w:r>
          </w:p>
        </w:tc>
        <w:tc>
          <w:tcPr>
            <w:tcW w:w="1011" w:type="dxa"/>
            <w:vAlign w:val="center"/>
          </w:tcPr>
          <w:p w:rsidR="00A04156" w:rsidRDefault="00A04156">
            <w:pPr>
              <w:jc w:val="center"/>
              <w:rPr>
                <w:rFonts w:ascii="Calibri" w:hAnsi="Calibri"/>
                <w:color w:val="000000"/>
                <w:lang w:val="en-US" w:eastAsia="en-US"/>
              </w:rPr>
            </w:pPr>
            <w:r>
              <w:rPr>
                <w:rFonts w:ascii="Calibri" w:hAnsi="Calibri"/>
                <w:color w:val="000000"/>
              </w:rPr>
              <w:t>12000</w:t>
            </w:r>
          </w:p>
        </w:tc>
        <w:tc>
          <w:tcPr>
            <w:tcW w:w="7309" w:type="dxa"/>
          </w:tcPr>
          <w:p w:rsidR="00A04156" w:rsidRPr="00BB488C" w:rsidRDefault="00A04156" w:rsidP="00165A29">
            <w:pPr>
              <w:pStyle w:val="HTML"/>
              <w:shd w:val="clear" w:color="auto" w:fill="F8F9FA"/>
              <w:spacing w:line="603" w:lineRule="atLeast"/>
              <w:rPr>
                <w:rStyle w:val="y2iqfc"/>
                <w:rFonts w:ascii="inherit" w:hAnsi="inherit"/>
                <w:color w:val="1F1F1F"/>
                <w:sz w:val="22"/>
                <w:szCs w:val="22"/>
              </w:rPr>
            </w:pPr>
            <w:r w:rsidRPr="00BB488C">
              <w:rPr>
                <w:rStyle w:val="y2iqfc"/>
                <w:rFonts w:ascii="inherit" w:hAnsi="inherit"/>
                <w:color w:val="1F1F1F"/>
                <w:sz w:val="22"/>
                <w:szCs w:val="22"/>
              </w:rPr>
              <w:t>маринованный огурец</w:t>
            </w:r>
          </w:p>
        </w:tc>
      </w:tr>
    </w:tbl>
    <w:p w:rsidR="00096865" w:rsidRPr="00F24462" w:rsidRDefault="00816505" w:rsidP="00A1665E">
      <w:pPr>
        <w:pStyle w:val="23"/>
        <w:widowControl w:val="0"/>
        <w:spacing w:line="240" w:lineRule="auto"/>
        <w:ind w:firstLine="567"/>
        <w:rPr>
          <w:rFonts w:ascii="GHEA Grapalat" w:hAnsi="GHEA Grapalat"/>
          <w:sz w:val="16"/>
        </w:rPr>
      </w:pPr>
      <w:r w:rsidRPr="00F24462">
        <w:rPr>
          <w:rFonts w:ascii="GHEA Grapalat" w:hAnsi="GHEA Grapalat"/>
          <w:sz w:val="16"/>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24462">
        <w:rPr>
          <w:rFonts w:ascii="GHEA Grapalat" w:hAnsi="GHEA Grapalat"/>
          <w:sz w:val="16"/>
        </w:rPr>
        <w:t xml:space="preserve">6 </w:t>
      </w:r>
      <w:r w:rsidRPr="00F24462">
        <w:rPr>
          <w:rFonts w:ascii="GHEA Grapalat" w:hAnsi="GHEA Grapalat"/>
          <w:sz w:val="16"/>
        </w:rPr>
        <w:t>к настоящему Приглашению.</w:t>
      </w:r>
    </w:p>
    <w:p w:rsidR="000B2CFA" w:rsidRPr="00F24462" w:rsidRDefault="000B2CFA" w:rsidP="00A1665E">
      <w:pPr>
        <w:pStyle w:val="23"/>
        <w:widowControl w:val="0"/>
        <w:spacing w:line="240" w:lineRule="auto"/>
        <w:ind w:firstLine="567"/>
        <w:rPr>
          <w:rFonts w:ascii="GHEA Grapalat" w:hAnsi="GHEA Grapalat"/>
          <w:sz w:val="16"/>
        </w:rPr>
      </w:pPr>
    </w:p>
    <w:p w:rsidR="00096865" w:rsidRPr="00F24462" w:rsidRDefault="00693101" w:rsidP="00A1665E">
      <w:pPr>
        <w:widowControl w:val="0"/>
        <w:jc w:val="center"/>
        <w:rPr>
          <w:rFonts w:ascii="GHEA Grapalat" w:hAnsi="GHEA Grapalat"/>
          <w:b/>
          <w:sz w:val="16"/>
          <w:szCs w:val="20"/>
        </w:rPr>
      </w:pPr>
      <w:r w:rsidRPr="00F24462">
        <w:rPr>
          <w:rFonts w:ascii="GHEA Grapalat" w:hAnsi="GHEA Grapalat"/>
          <w:b/>
          <w:sz w:val="16"/>
          <w:szCs w:val="20"/>
        </w:rPr>
        <w:t>2.</w:t>
      </w:r>
      <w:r w:rsidR="002B32D6" w:rsidRPr="00F24462">
        <w:rPr>
          <w:rFonts w:ascii="GHEA Grapalat" w:hAnsi="GHEA Grapalat"/>
          <w:b/>
          <w:sz w:val="16"/>
          <w:szCs w:val="20"/>
        </w:rPr>
        <w:t xml:space="preserve"> ТРЕБОВАНИЯ К ПРАВУ УЧАСТНИКА НА УЧАСТИЕ, </w:t>
      </w:r>
      <w:r w:rsidRPr="00F24462">
        <w:rPr>
          <w:rFonts w:ascii="GHEA Grapalat" w:hAnsi="GHEA Grapalat"/>
          <w:b/>
          <w:sz w:val="16"/>
          <w:szCs w:val="20"/>
        </w:rPr>
        <w:br/>
      </w:r>
      <w:r w:rsidR="002B32D6" w:rsidRPr="00F24462">
        <w:rPr>
          <w:rFonts w:ascii="GHEA Grapalat" w:hAnsi="GHEA Grapalat"/>
          <w:b/>
          <w:sz w:val="16"/>
          <w:szCs w:val="20"/>
        </w:rPr>
        <w:t xml:space="preserve">КВАЛИФИКАЦИОННЫЕ КРИТЕРИИ И ПОРЯДОК ИХ ОЦЕНКИ </w:t>
      </w:r>
    </w:p>
    <w:p w:rsidR="00753E6E" w:rsidRPr="00F24462" w:rsidRDefault="00096865" w:rsidP="00A1665E">
      <w:pPr>
        <w:widowControl w:val="0"/>
        <w:tabs>
          <w:tab w:val="left" w:pos="1134"/>
        </w:tabs>
        <w:ind w:firstLine="567"/>
        <w:jc w:val="both"/>
        <w:rPr>
          <w:rFonts w:ascii="GHEA Grapalat" w:hAnsi="GHEA Grapalat" w:cs="Arial Armenian"/>
          <w:sz w:val="16"/>
          <w:szCs w:val="20"/>
        </w:rPr>
      </w:pPr>
      <w:r w:rsidRPr="00F24462">
        <w:rPr>
          <w:rFonts w:ascii="GHEA Grapalat" w:hAnsi="GHEA Grapalat"/>
          <w:sz w:val="16"/>
          <w:szCs w:val="20"/>
        </w:rPr>
        <w:t>2.1</w:t>
      </w:r>
      <w:r w:rsidR="008E6E51" w:rsidRPr="00F24462">
        <w:rPr>
          <w:rFonts w:ascii="GHEA Grapalat" w:hAnsi="GHEA Grapalat"/>
          <w:sz w:val="16"/>
          <w:szCs w:val="20"/>
        </w:rPr>
        <w:t>.</w:t>
      </w:r>
      <w:r w:rsidR="00693101" w:rsidRPr="00F24462">
        <w:rPr>
          <w:rFonts w:ascii="GHEA Grapalat" w:hAnsi="GHEA Grapalat"/>
          <w:sz w:val="16"/>
          <w:szCs w:val="20"/>
        </w:rPr>
        <w:tab/>
      </w:r>
      <w:r w:rsidRPr="00F24462">
        <w:rPr>
          <w:rFonts w:ascii="GHEA Grapalat" w:hAnsi="GHEA Grapalat"/>
          <w:sz w:val="16"/>
          <w:szCs w:val="20"/>
        </w:rPr>
        <w:t>В настоящей процедуре не имеют права участвовать лица:</w:t>
      </w:r>
    </w:p>
    <w:p w:rsidR="00753E6E" w:rsidRPr="00F24462" w:rsidRDefault="00753E6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1)</w:t>
      </w:r>
      <w:r w:rsidR="00693101" w:rsidRPr="00F24462">
        <w:rPr>
          <w:rFonts w:ascii="GHEA Grapalat" w:hAnsi="GHEA Grapalat"/>
          <w:sz w:val="16"/>
          <w:szCs w:val="20"/>
        </w:rPr>
        <w:tab/>
      </w:r>
      <w:r w:rsidRPr="00F24462">
        <w:rPr>
          <w:rFonts w:ascii="GHEA Grapalat" w:hAnsi="GHEA Grapalat"/>
          <w:sz w:val="16"/>
          <w:szCs w:val="20"/>
        </w:rPr>
        <w:t xml:space="preserve">которые на день подачи заявки в судебном порядке признаны банкротом; </w:t>
      </w:r>
    </w:p>
    <w:p w:rsidR="00753E6E" w:rsidRPr="00F24462" w:rsidRDefault="00753E6E" w:rsidP="00A1665E">
      <w:pPr>
        <w:widowControl w:val="0"/>
        <w:tabs>
          <w:tab w:val="left" w:pos="1134"/>
          <w:tab w:val="left" w:pos="7200"/>
        </w:tabs>
        <w:ind w:firstLine="567"/>
        <w:jc w:val="both"/>
        <w:rPr>
          <w:rFonts w:ascii="GHEA Grapalat" w:hAnsi="GHEA Grapalat"/>
          <w:sz w:val="16"/>
          <w:szCs w:val="20"/>
        </w:rPr>
      </w:pPr>
      <w:r w:rsidRPr="00F24462">
        <w:rPr>
          <w:rFonts w:ascii="GHEA Grapalat" w:hAnsi="GHEA Grapalat"/>
          <w:sz w:val="16"/>
          <w:szCs w:val="20"/>
        </w:rPr>
        <w:t>2)</w:t>
      </w:r>
      <w:r w:rsidR="00E1385B" w:rsidRPr="00F24462">
        <w:rPr>
          <w:rFonts w:ascii="GHEA Grapalat" w:hAnsi="GHEA Grapalat"/>
          <w:sz w:val="16"/>
          <w:szCs w:val="20"/>
        </w:rPr>
        <w:tab/>
      </w:r>
      <w:r w:rsidRPr="00F24462">
        <w:rPr>
          <w:rFonts w:ascii="GHEA Grapalat" w:hAnsi="GHEA Grapalat"/>
          <w:sz w:val="16"/>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F24462" w:rsidRDefault="00753E6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3)</w:t>
      </w:r>
      <w:r w:rsidR="00E1385B" w:rsidRPr="00F24462">
        <w:rPr>
          <w:rFonts w:ascii="GHEA Grapalat" w:hAnsi="GHEA Grapalat"/>
          <w:sz w:val="16"/>
          <w:szCs w:val="20"/>
        </w:rPr>
        <w:tab/>
      </w:r>
      <w:r w:rsidRPr="00F24462">
        <w:rPr>
          <w:rFonts w:ascii="GHEA Grapalat" w:hAnsi="GHEA Grapalat"/>
          <w:sz w:val="16"/>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F24462">
        <w:rPr>
          <w:rFonts w:ascii="Courier New" w:hAnsi="Courier New" w:cs="Courier New"/>
          <w:sz w:val="16"/>
          <w:szCs w:val="20"/>
          <w:lang w:val="en-US"/>
        </w:rPr>
        <w:t> </w:t>
      </w:r>
      <w:r w:rsidRPr="00F24462">
        <w:rPr>
          <w:rFonts w:ascii="GHEA Grapalat" w:hAnsi="GHEA Grapalat"/>
          <w:sz w:val="16"/>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F24462">
        <w:rPr>
          <w:rFonts w:ascii="Courier New" w:hAnsi="Courier New" w:cs="Courier New"/>
          <w:sz w:val="16"/>
          <w:szCs w:val="20"/>
          <w:lang w:val="en-US"/>
        </w:rPr>
        <w:t> </w:t>
      </w:r>
      <w:r w:rsidRPr="00F24462">
        <w:rPr>
          <w:rFonts w:ascii="GHEA Grapalat" w:hAnsi="GHEA Grapalat"/>
          <w:sz w:val="16"/>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F24462">
        <w:rPr>
          <w:rFonts w:ascii="GHEA Grapalat" w:hAnsi="GHEA Grapalat"/>
          <w:sz w:val="16"/>
          <w:szCs w:val="20"/>
        </w:rPr>
        <w:t>гашена;</w:t>
      </w:r>
    </w:p>
    <w:p w:rsidR="00753E6E" w:rsidRPr="00F24462" w:rsidRDefault="00753E6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4)</w:t>
      </w:r>
      <w:r w:rsidR="00E1385B" w:rsidRPr="00F24462">
        <w:rPr>
          <w:rFonts w:ascii="GHEA Grapalat" w:hAnsi="GHEA Grapalat"/>
          <w:sz w:val="16"/>
          <w:szCs w:val="20"/>
        </w:rPr>
        <w:tab/>
      </w:r>
      <w:r w:rsidRPr="00F24462">
        <w:rPr>
          <w:rFonts w:ascii="GHEA Grapalat" w:hAnsi="GHEA Grapalat"/>
          <w:sz w:val="16"/>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F24462" w:rsidRDefault="00753E6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5)</w:t>
      </w:r>
      <w:r w:rsidR="00E1385B" w:rsidRPr="00F24462">
        <w:rPr>
          <w:rFonts w:ascii="GHEA Grapalat" w:hAnsi="GHEA Grapalat"/>
          <w:sz w:val="16"/>
          <w:szCs w:val="20"/>
        </w:rPr>
        <w:tab/>
      </w:r>
      <w:r w:rsidRPr="00F24462">
        <w:rPr>
          <w:rFonts w:ascii="GHEA Grapalat" w:hAnsi="GHEA Grapalat"/>
          <w:sz w:val="16"/>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F24462">
        <w:rPr>
          <w:rFonts w:ascii="Courier New" w:hAnsi="Courier New" w:cs="Courier New"/>
          <w:sz w:val="16"/>
          <w:szCs w:val="20"/>
          <w:lang w:val="en-US"/>
        </w:rPr>
        <w:t> </w:t>
      </w:r>
      <w:r w:rsidRPr="00F24462">
        <w:rPr>
          <w:rFonts w:ascii="GHEA Grapalat" w:hAnsi="GHEA Grapalat"/>
          <w:sz w:val="16"/>
          <w:szCs w:val="20"/>
        </w:rPr>
        <w:t xml:space="preserve">закупках; </w:t>
      </w:r>
    </w:p>
    <w:p w:rsidR="00753E6E" w:rsidRPr="00F24462" w:rsidRDefault="00753E6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6)</w:t>
      </w:r>
      <w:r w:rsidR="00E1385B" w:rsidRPr="00F24462">
        <w:rPr>
          <w:rFonts w:ascii="GHEA Grapalat" w:hAnsi="GHEA Grapalat"/>
          <w:sz w:val="16"/>
          <w:szCs w:val="20"/>
        </w:rPr>
        <w:tab/>
      </w:r>
      <w:r w:rsidRPr="00F24462">
        <w:rPr>
          <w:rFonts w:ascii="GHEA Grapalat" w:hAnsi="GHEA Grapalat"/>
          <w:sz w:val="16"/>
          <w:szCs w:val="20"/>
        </w:rPr>
        <w:t>которые по состоянию на день подачи заявки включены в список участников, не имеющих права на участие в процессе закупок.</w:t>
      </w:r>
    </w:p>
    <w:p w:rsidR="00990561" w:rsidRPr="00F24462" w:rsidRDefault="00990561"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F24462" w:rsidRDefault="00753E6E"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2.2.</w:t>
      </w:r>
      <w:r w:rsidR="00E1385B" w:rsidRPr="00F24462">
        <w:rPr>
          <w:rFonts w:ascii="GHEA Grapalat" w:hAnsi="GHEA Grapalat"/>
          <w:sz w:val="16"/>
          <w:szCs w:val="20"/>
        </w:rPr>
        <w:tab/>
      </w:r>
      <w:r w:rsidRPr="00F24462">
        <w:rPr>
          <w:rFonts w:ascii="GHEA Grapalat" w:hAnsi="GHEA Grapalat"/>
          <w:sz w:val="16"/>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F24462">
        <w:rPr>
          <w:rFonts w:ascii="GHEA Grapalat" w:hAnsi="GHEA Grapalat"/>
          <w:sz w:val="16"/>
          <w:szCs w:val="20"/>
        </w:rPr>
        <w:t>1</w:t>
      </w:r>
      <w:r w:rsidRPr="00F24462">
        <w:rPr>
          <w:rFonts w:ascii="GHEA Grapalat" w:hAnsi="GHEA Grapalat"/>
          <w:sz w:val="16"/>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F24462" w:rsidRDefault="00BA3554"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2.3</w:t>
      </w:r>
      <w:r w:rsidR="003240F7" w:rsidRPr="00F24462">
        <w:rPr>
          <w:rFonts w:ascii="GHEA Grapalat" w:hAnsi="GHEA Grapalat"/>
          <w:sz w:val="16"/>
          <w:szCs w:val="20"/>
        </w:rPr>
        <w:t>.</w:t>
      </w:r>
      <w:r w:rsidR="00E1385B" w:rsidRPr="00F24462">
        <w:rPr>
          <w:rFonts w:ascii="GHEA Grapalat" w:hAnsi="GHEA Grapalat"/>
          <w:sz w:val="16"/>
          <w:szCs w:val="20"/>
        </w:rPr>
        <w:tab/>
      </w:r>
      <w:r w:rsidRPr="00F24462">
        <w:rPr>
          <w:rFonts w:ascii="GHEA Grapalat" w:hAnsi="GHEA Grapalat"/>
          <w:sz w:val="16"/>
          <w:szCs w:val="20"/>
        </w:rPr>
        <w:t>Запрещается одновременное участие в настоящей процедуре</w:t>
      </w:r>
      <w:r w:rsidR="00F4264D" w:rsidRPr="00F24462">
        <w:rPr>
          <w:rFonts w:ascii="GHEA Grapalat" w:hAnsi="GHEA Grapalat"/>
          <w:sz w:val="16"/>
          <w:szCs w:val="20"/>
        </w:rPr>
        <w:t xml:space="preserve"> (</w:t>
      </w:r>
      <w:r w:rsidR="00DA4643" w:rsidRPr="00F24462">
        <w:rPr>
          <w:rFonts w:ascii="GHEA Grapalat" w:hAnsi="GHEA Grapalat"/>
          <w:sz w:val="16"/>
          <w:szCs w:val="20"/>
        </w:rPr>
        <w:t>на о</w:t>
      </w:r>
      <w:r w:rsidR="00EE7758" w:rsidRPr="00F24462">
        <w:rPr>
          <w:rFonts w:ascii="GHEA Grapalat" w:hAnsi="GHEA Grapalat"/>
          <w:sz w:val="16"/>
          <w:szCs w:val="20"/>
        </w:rPr>
        <w:t>дин и тот же</w:t>
      </w:r>
      <w:r w:rsidR="00DA4643" w:rsidRPr="00F24462">
        <w:rPr>
          <w:rFonts w:ascii="GHEA Grapalat" w:hAnsi="GHEA Grapalat"/>
          <w:sz w:val="16"/>
          <w:szCs w:val="20"/>
        </w:rPr>
        <w:t xml:space="preserve"> лот</w:t>
      </w:r>
      <w:r w:rsidR="00F4264D" w:rsidRPr="00F24462">
        <w:rPr>
          <w:rFonts w:ascii="GHEA Grapalat" w:hAnsi="GHEA Grapalat"/>
          <w:sz w:val="16"/>
          <w:szCs w:val="20"/>
        </w:rPr>
        <w:t>)</w:t>
      </w:r>
      <w:r w:rsidRPr="00F24462">
        <w:rPr>
          <w:rFonts w:ascii="GHEA Grapalat" w:hAnsi="GHEA Grapalat"/>
          <w:sz w:val="16"/>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F24462" w:rsidRDefault="009F18D0" w:rsidP="00A1665E">
      <w:pPr>
        <w:pStyle w:val="af4"/>
        <w:widowControl w:val="0"/>
        <w:tabs>
          <w:tab w:val="left" w:pos="1134"/>
        </w:tabs>
        <w:spacing w:before="0" w:beforeAutospacing="0" w:after="0" w:afterAutospacing="0"/>
        <w:ind w:firstLine="567"/>
        <w:jc w:val="both"/>
        <w:rPr>
          <w:rFonts w:ascii="GHEA Grapalat" w:hAnsi="GHEA Grapalat"/>
          <w:sz w:val="16"/>
          <w:szCs w:val="20"/>
        </w:rPr>
      </w:pPr>
      <w:r w:rsidRPr="00F24462">
        <w:rPr>
          <w:rFonts w:ascii="GHEA Grapalat" w:hAnsi="GHEA Grapalat"/>
          <w:sz w:val="16"/>
          <w:szCs w:val="20"/>
        </w:rPr>
        <w:t>По смыслу пункта 119 Порядка:</w:t>
      </w:r>
    </w:p>
    <w:p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sz w:val="16"/>
          <w:szCs w:val="20"/>
        </w:rPr>
        <w:t>1)</w:t>
      </w:r>
      <w:r w:rsidR="00E1385B" w:rsidRPr="00F24462">
        <w:rPr>
          <w:rFonts w:ascii="GHEA Grapalat" w:hAnsi="GHEA Grapalat"/>
          <w:sz w:val="16"/>
          <w:szCs w:val="20"/>
        </w:rPr>
        <w:tab/>
      </w:r>
      <w:r w:rsidRPr="00F24462">
        <w:rPr>
          <w:rFonts w:ascii="GHEA Grapalat" w:hAnsi="GHEA Grapalat"/>
          <w:sz w:val="16"/>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color w:val="000000"/>
          <w:sz w:val="16"/>
          <w:szCs w:val="20"/>
        </w:rPr>
        <w:t>2)</w:t>
      </w:r>
      <w:r w:rsidR="00E1385B" w:rsidRPr="00F24462">
        <w:rPr>
          <w:rFonts w:ascii="GHEA Grapalat" w:hAnsi="GHEA Grapalat"/>
          <w:color w:val="000000"/>
          <w:sz w:val="16"/>
          <w:szCs w:val="20"/>
        </w:rPr>
        <w:tab/>
      </w:r>
      <w:r w:rsidRPr="00F24462">
        <w:rPr>
          <w:rFonts w:ascii="GHEA Grapalat" w:hAnsi="GHEA Grapalat"/>
          <w:color w:val="000000"/>
          <w:sz w:val="16"/>
          <w:szCs w:val="20"/>
        </w:rPr>
        <w:t xml:space="preserve">физические и юридические лица считаются взаимосвязанными, если они действовали согласованно, исходя из общих </w:t>
      </w:r>
      <w:r w:rsidRPr="00F24462">
        <w:rPr>
          <w:rFonts w:ascii="GHEA Grapalat" w:hAnsi="GHEA Grapalat"/>
          <w:color w:val="000000"/>
          <w:sz w:val="16"/>
          <w:szCs w:val="20"/>
        </w:rPr>
        <w:lastRenderedPageBreak/>
        <w:t>экономических интересов, или если данное физическое лицо либо член его семьи является:</w:t>
      </w:r>
    </w:p>
    <w:p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color w:val="000000"/>
          <w:sz w:val="16"/>
          <w:szCs w:val="20"/>
        </w:rPr>
        <w:t>а.</w:t>
      </w:r>
      <w:r w:rsidR="00E1385B" w:rsidRPr="00F24462">
        <w:rPr>
          <w:rFonts w:ascii="GHEA Grapalat" w:hAnsi="GHEA Grapalat"/>
          <w:color w:val="000000"/>
          <w:sz w:val="16"/>
          <w:szCs w:val="20"/>
        </w:rPr>
        <w:tab/>
      </w:r>
      <w:r w:rsidRPr="00F24462">
        <w:rPr>
          <w:rFonts w:ascii="GHEA Grapalat" w:hAnsi="GHEA Grapalat"/>
          <w:color w:val="000000"/>
          <w:sz w:val="16"/>
          <w:szCs w:val="20"/>
        </w:rPr>
        <w:t>участником, распоряжающимся более чем десятью процентами акций данного юридического лица;</w:t>
      </w:r>
    </w:p>
    <w:p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color w:val="000000"/>
          <w:sz w:val="16"/>
          <w:szCs w:val="20"/>
        </w:rPr>
        <w:t>б.</w:t>
      </w:r>
      <w:r w:rsidR="00E1385B" w:rsidRPr="00F24462">
        <w:rPr>
          <w:rFonts w:ascii="GHEA Grapalat" w:hAnsi="GHEA Grapalat"/>
          <w:color w:val="000000"/>
          <w:sz w:val="16"/>
          <w:szCs w:val="20"/>
        </w:rPr>
        <w:tab/>
      </w:r>
      <w:r w:rsidRPr="00F24462">
        <w:rPr>
          <w:rFonts w:ascii="GHEA Grapalat" w:hAnsi="GHEA Grapalat"/>
          <w:color w:val="000000"/>
          <w:sz w:val="16"/>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color w:val="000000"/>
          <w:sz w:val="16"/>
          <w:szCs w:val="20"/>
        </w:rPr>
        <w:t>в.</w:t>
      </w:r>
      <w:r w:rsidR="00E1385B" w:rsidRPr="00F24462">
        <w:rPr>
          <w:rFonts w:ascii="GHEA Grapalat" w:hAnsi="GHEA Grapalat"/>
          <w:color w:val="000000"/>
          <w:sz w:val="16"/>
          <w:szCs w:val="20"/>
        </w:rPr>
        <w:tab/>
      </w:r>
      <w:r w:rsidRPr="00F24462">
        <w:rPr>
          <w:rFonts w:ascii="GHEA Grapalat" w:hAnsi="GHEA Grapalat"/>
          <w:color w:val="000000"/>
          <w:sz w:val="16"/>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color w:val="000000"/>
          <w:sz w:val="16"/>
          <w:szCs w:val="20"/>
        </w:rPr>
        <w:t>г.</w:t>
      </w:r>
      <w:r w:rsidR="00E1385B" w:rsidRPr="00F24462">
        <w:rPr>
          <w:rFonts w:ascii="GHEA Grapalat" w:hAnsi="GHEA Grapalat"/>
          <w:color w:val="000000"/>
          <w:sz w:val="16"/>
          <w:szCs w:val="20"/>
        </w:rPr>
        <w:tab/>
      </w:r>
      <w:r w:rsidRPr="00F24462">
        <w:rPr>
          <w:rFonts w:ascii="GHEA Grapalat" w:hAnsi="GHEA Grapalat"/>
          <w:color w:val="000000"/>
          <w:sz w:val="16"/>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sz w:val="16"/>
          <w:szCs w:val="20"/>
        </w:rPr>
        <w:t>3)</w:t>
      </w:r>
      <w:r w:rsidR="00E1385B" w:rsidRPr="00F24462">
        <w:rPr>
          <w:rFonts w:ascii="GHEA Grapalat" w:hAnsi="GHEA Grapalat"/>
          <w:sz w:val="16"/>
          <w:szCs w:val="20"/>
        </w:rPr>
        <w:tab/>
      </w:r>
      <w:r w:rsidRPr="00F24462">
        <w:rPr>
          <w:rFonts w:ascii="GHEA Grapalat" w:hAnsi="GHEA Grapalat"/>
          <w:sz w:val="16"/>
          <w:szCs w:val="20"/>
        </w:rPr>
        <w:t>участники, не имеющие статуса физического лица, считаются взаимосвязанными, если:</w:t>
      </w:r>
    </w:p>
    <w:p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color w:val="000000"/>
          <w:sz w:val="16"/>
          <w:szCs w:val="20"/>
        </w:rPr>
        <w:t>а.</w:t>
      </w:r>
      <w:r w:rsidR="00E1385B" w:rsidRPr="00F24462">
        <w:rPr>
          <w:rFonts w:ascii="GHEA Grapalat" w:hAnsi="GHEA Grapalat"/>
          <w:color w:val="000000"/>
          <w:sz w:val="16"/>
          <w:szCs w:val="20"/>
        </w:rPr>
        <w:tab/>
      </w:r>
      <w:r w:rsidRPr="00F24462">
        <w:rPr>
          <w:rFonts w:ascii="GHEA Grapalat" w:hAnsi="GHEA Grapalat"/>
          <w:color w:val="000000"/>
          <w:sz w:val="16"/>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F24462">
        <w:rPr>
          <w:rFonts w:ascii="Courier New" w:hAnsi="Courier New" w:cs="Courier New"/>
          <w:color w:val="000000"/>
          <w:sz w:val="16"/>
          <w:szCs w:val="20"/>
          <w:lang w:val="en-US"/>
        </w:rPr>
        <w:t> </w:t>
      </w:r>
      <w:r w:rsidRPr="00F24462">
        <w:rPr>
          <w:rFonts w:ascii="GHEA Grapalat" w:hAnsi="GHEA Grapalat"/>
          <w:color w:val="000000"/>
          <w:sz w:val="16"/>
          <w:szCs w:val="20"/>
        </w:rPr>
        <w:t>лица;</w:t>
      </w:r>
    </w:p>
    <w:p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color w:val="000000"/>
          <w:sz w:val="16"/>
          <w:szCs w:val="20"/>
        </w:rPr>
        <w:t>б.</w:t>
      </w:r>
      <w:r w:rsidR="00E1385B" w:rsidRPr="00F24462">
        <w:rPr>
          <w:rFonts w:ascii="GHEA Grapalat" w:hAnsi="GHEA Grapalat"/>
          <w:color w:val="000000"/>
          <w:sz w:val="16"/>
          <w:szCs w:val="20"/>
        </w:rPr>
        <w:tab/>
      </w:r>
      <w:r w:rsidRPr="00F24462">
        <w:rPr>
          <w:rFonts w:ascii="GHEA Grapalat" w:hAnsi="GHEA Grapalat"/>
          <w:color w:val="000000"/>
          <w:sz w:val="16"/>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sz w:val="16"/>
          <w:szCs w:val="20"/>
        </w:rPr>
      </w:pPr>
      <w:r w:rsidRPr="00F24462">
        <w:rPr>
          <w:rFonts w:ascii="GHEA Grapalat" w:hAnsi="GHEA Grapalat"/>
          <w:color w:val="000000"/>
          <w:sz w:val="16"/>
          <w:szCs w:val="20"/>
        </w:rPr>
        <w:t>в.</w:t>
      </w:r>
      <w:r w:rsidR="00E1385B" w:rsidRPr="00F24462">
        <w:rPr>
          <w:rFonts w:ascii="GHEA Grapalat" w:hAnsi="GHEA Grapalat"/>
          <w:color w:val="000000"/>
          <w:sz w:val="16"/>
          <w:szCs w:val="20"/>
        </w:rPr>
        <w:tab/>
      </w:r>
      <w:r w:rsidRPr="00F24462">
        <w:rPr>
          <w:rFonts w:ascii="GHEA Grapalat" w:hAnsi="GHEA Grapalat"/>
          <w:color w:val="000000"/>
          <w:sz w:val="16"/>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sz w:val="16"/>
          <w:szCs w:val="20"/>
        </w:rPr>
      </w:pPr>
      <w:r w:rsidRPr="00F24462">
        <w:rPr>
          <w:rFonts w:ascii="GHEA Grapalat" w:hAnsi="GHEA Grapalat"/>
          <w:sz w:val="16"/>
          <w:szCs w:val="20"/>
        </w:rPr>
        <w:t>г.</w:t>
      </w:r>
      <w:r w:rsidR="00E1385B" w:rsidRPr="00F24462">
        <w:rPr>
          <w:rFonts w:ascii="GHEA Grapalat" w:hAnsi="GHEA Grapalat"/>
          <w:sz w:val="16"/>
          <w:szCs w:val="20"/>
        </w:rPr>
        <w:tab/>
      </w:r>
      <w:r w:rsidRPr="00F24462">
        <w:rPr>
          <w:rFonts w:ascii="GHEA Grapalat" w:hAnsi="GHEA Grapalat"/>
          <w:sz w:val="16"/>
          <w:szCs w:val="20"/>
        </w:rPr>
        <w:t>они действовали или действуют согласованно, исходя из общих экономических интересов.</w:t>
      </w:r>
    </w:p>
    <w:p w:rsidR="00D5674E" w:rsidRPr="00F24462" w:rsidRDefault="00D5674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F24462" w:rsidRDefault="00096865" w:rsidP="00A1665E">
      <w:pPr>
        <w:widowControl w:val="0"/>
        <w:tabs>
          <w:tab w:val="left" w:pos="1134"/>
        </w:tabs>
        <w:ind w:firstLine="567"/>
        <w:jc w:val="both"/>
        <w:rPr>
          <w:rFonts w:ascii="GHEA Grapalat" w:hAnsi="GHEA Grapalat" w:cs="Arial Armenian"/>
          <w:sz w:val="16"/>
          <w:szCs w:val="20"/>
        </w:rPr>
      </w:pPr>
      <w:r w:rsidRPr="00F24462">
        <w:rPr>
          <w:rFonts w:ascii="GHEA Grapalat" w:hAnsi="GHEA Grapalat"/>
          <w:sz w:val="16"/>
          <w:szCs w:val="20"/>
        </w:rPr>
        <w:t>2.4</w:t>
      </w:r>
      <w:r w:rsidR="00D13662" w:rsidRPr="00F24462">
        <w:rPr>
          <w:rFonts w:ascii="GHEA Grapalat" w:hAnsi="GHEA Grapalat"/>
          <w:sz w:val="16"/>
          <w:szCs w:val="20"/>
        </w:rPr>
        <w:t>.</w:t>
      </w:r>
      <w:r w:rsidR="00E1385B" w:rsidRPr="00F24462">
        <w:rPr>
          <w:rFonts w:ascii="GHEA Grapalat" w:hAnsi="GHEA Grapalat"/>
          <w:sz w:val="16"/>
          <w:szCs w:val="20"/>
        </w:rPr>
        <w:tab/>
      </w:r>
      <w:r w:rsidRPr="00F24462">
        <w:rPr>
          <w:rFonts w:ascii="GHEA Grapalat" w:hAnsi="GHEA Grapalat"/>
          <w:sz w:val="16"/>
          <w:szCs w:val="20"/>
        </w:rPr>
        <w:t>Участник</w:t>
      </w:r>
      <w:r w:rsidR="000C3F69" w:rsidRPr="00F24462">
        <w:rPr>
          <w:rFonts w:ascii="GHEA Grapalat" w:hAnsi="GHEA Grapalat"/>
          <w:sz w:val="16"/>
          <w:szCs w:val="20"/>
        </w:rPr>
        <w:t>,</w:t>
      </w:r>
      <w:r w:rsidR="002C1D72" w:rsidRPr="00F24462">
        <w:rPr>
          <w:rFonts w:ascii="GHEA Grapalat" w:hAnsi="GHEA Grapalat"/>
          <w:sz w:val="16"/>
          <w:szCs w:val="20"/>
        </w:rPr>
        <w:t xml:space="preserve">в случае признания </w:t>
      </w:r>
      <w:r w:rsidR="00876D7D" w:rsidRPr="00F24462">
        <w:rPr>
          <w:rFonts w:ascii="GHEA Grapalat" w:hAnsi="GHEA Grapalat"/>
          <w:sz w:val="16"/>
          <w:szCs w:val="20"/>
        </w:rPr>
        <w:t>ото</w:t>
      </w:r>
      <w:r w:rsidR="002C1D72" w:rsidRPr="00F24462">
        <w:rPr>
          <w:rFonts w:ascii="GHEA Grapalat" w:hAnsi="GHEA Grapalat"/>
          <w:sz w:val="16"/>
          <w:szCs w:val="20"/>
        </w:rPr>
        <w:t>бранным участником</w:t>
      </w:r>
      <w:r w:rsidR="000C3F69" w:rsidRPr="00F24462">
        <w:rPr>
          <w:rFonts w:ascii="GHEA Grapalat" w:hAnsi="GHEA Grapalat"/>
          <w:sz w:val="16"/>
          <w:szCs w:val="20"/>
        </w:rPr>
        <w:t>,</w:t>
      </w:r>
      <w:r w:rsidR="002C1D72" w:rsidRPr="00F24462">
        <w:rPr>
          <w:rFonts w:ascii="GHEA Grapalat" w:hAnsi="GHEA Grapalat"/>
          <w:sz w:val="16"/>
          <w:szCs w:val="20"/>
        </w:rPr>
        <w:t xml:space="preserve"> в срок</w:t>
      </w:r>
      <w:r w:rsidR="00BB67B5" w:rsidRPr="00F24462">
        <w:rPr>
          <w:rFonts w:ascii="GHEA Grapalat" w:hAnsi="GHEA Grapalat"/>
          <w:sz w:val="16"/>
          <w:szCs w:val="20"/>
        </w:rPr>
        <w:t>и</w:t>
      </w:r>
      <w:r w:rsidR="002C1D72" w:rsidRPr="00F24462">
        <w:rPr>
          <w:rFonts w:ascii="GHEA Grapalat" w:hAnsi="GHEA Grapalat"/>
          <w:sz w:val="16"/>
          <w:szCs w:val="20"/>
        </w:rPr>
        <w:t xml:space="preserve"> и порядке, установленны</w:t>
      </w:r>
      <w:r w:rsidR="00180D64" w:rsidRPr="00F24462">
        <w:rPr>
          <w:rFonts w:ascii="GHEA Grapalat" w:hAnsi="GHEA Grapalat"/>
          <w:sz w:val="16"/>
          <w:szCs w:val="20"/>
        </w:rPr>
        <w:t>ми</w:t>
      </w:r>
      <w:r w:rsidR="002C1D72" w:rsidRPr="00F24462">
        <w:rPr>
          <w:rFonts w:ascii="GHEA Grapalat" w:hAnsi="GHEA Grapalat"/>
          <w:sz w:val="16"/>
          <w:szCs w:val="20"/>
        </w:rPr>
        <w:t xml:space="preserve"> статьей 35 </w:t>
      </w:r>
      <w:r w:rsidR="00876D7D" w:rsidRPr="00F24462">
        <w:rPr>
          <w:rFonts w:ascii="GHEA Grapalat" w:hAnsi="GHEA Grapalat"/>
          <w:sz w:val="16"/>
          <w:szCs w:val="20"/>
        </w:rPr>
        <w:t>З</w:t>
      </w:r>
      <w:r w:rsidR="002C1D72" w:rsidRPr="00F24462">
        <w:rPr>
          <w:rFonts w:ascii="GHEA Grapalat" w:hAnsi="GHEA Grapalat"/>
          <w:sz w:val="16"/>
          <w:szCs w:val="20"/>
        </w:rPr>
        <w:t xml:space="preserve">акона, </w:t>
      </w:r>
      <w:r w:rsidR="00466F7A" w:rsidRPr="00F24462">
        <w:rPr>
          <w:rFonts w:ascii="GHEA Grapalat" w:hAnsi="GHEA Grapalat"/>
          <w:sz w:val="16"/>
          <w:szCs w:val="20"/>
        </w:rPr>
        <w:t xml:space="preserve">представляет </w:t>
      </w:r>
      <w:r w:rsidR="002C1D72" w:rsidRPr="00F24462">
        <w:rPr>
          <w:rFonts w:ascii="GHEA Grapalat" w:hAnsi="GHEA Grapalat"/>
          <w:sz w:val="16"/>
          <w:szCs w:val="20"/>
        </w:rPr>
        <w:t>обеспеч</w:t>
      </w:r>
      <w:r w:rsidR="00466F7A" w:rsidRPr="00F24462">
        <w:rPr>
          <w:rFonts w:ascii="GHEA Grapalat" w:hAnsi="GHEA Grapalat"/>
          <w:sz w:val="16"/>
          <w:szCs w:val="20"/>
        </w:rPr>
        <w:t>ение</w:t>
      </w:r>
      <w:r w:rsidR="002C1D72" w:rsidRPr="00F24462">
        <w:rPr>
          <w:rFonts w:ascii="GHEA Grapalat" w:hAnsi="GHEA Grapalat"/>
          <w:sz w:val="16"/>
          <w:szCs w:val="20"/>
        </w:rPr>
        <w:t xml:space="preserve"> квалификаци</w:t>
      </w:r>
      <w:r w:rsidR="00466F7A" w:rsidRPr="00F24462">
        <w:rPr>
          <w:rFonts w:ascii="GHEA Grapalat" w:hAnsi="GHEA Grapalat"/>
          <w:sz w:val="16"/>
          <w:szCs w:val="20"/>
        </w:rPr>
        <w:t>и</w:t>
      </w:r>
      <w:r w:rsidR="002C1D72" w:rsidRPr="00F24462">
        <w:rPr>
          <w:rFonts w:ascii="GHEA Grapalat" w:hAnsi="GHEA Grapalat"/>
          <w:sz w:val="16"/>
          <w:szCs w:val="20"/>
        </w:rPr>
        <w:t xml:space="preserve"> в размере </w:t>
      </w:r>
      <w:r w:rsidR="00A425E2" w:rsidRPr="00F24462">
        <w:rPr>
          <w:rFonts w:ascii="GHEA Grapalat" w:hAnsi="GHEA Grapalat"/>
          <w:sz w:val="16"/>
          <w:szCs w:val="20"/>
        </w:rPr>
        <w:t>15 процентов</w:t>
      </w:r>
      <w:r w:rsidR="00A425E2" w:rsidRPr="00F24462">
        <w:rPr>
          <w:rFonts w:ascii="GHEA Grapalat" w:hAnsi="GHEA Grapalat"/>
          <w:sz w:val="16"/>
          <w:szCs w:val="20"/>
          <w:vertAlign w:val="superscript"/>
        </w:rPr>
        <w:t>5,1</w:t>
      </w:r>
      <w:r w:rsidR="00A425E2" w:rsidRPr="00F24462">
        <w:rPr>
          <w:rFonts w:ascii="GHEA Grapalat" w:hAnsi="GHEA Grapalat"/>
          <w:sz w:val="16"/>
          <w:szCs w:val="20"/>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F24462">
        <w:rPr>
          <w:rFonts w:ascii="GHEA Grapalat" w:hAnsi="GHEA Grapalat"/>
          <w:sz w:val="16"/>
          <w:szCs w:val="20"/>
        </w:rPr>
        <w:t xml:space="preserve">последним </w:t>
      </w:r>
      <w:r w:rsidR="00A425E2" w:rsidRPr="00F24462">
        <w:rPr>
          <w:rFonts w:ascii="GHEA Grapalat" w:hAnsi="GHEA Grapalat"/>
          <w:sz w:val="16"/>
          <w:szCs w:val="20"/>
        </w:rPr>
        <w:t>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F24462">
        <w:rPr>
          <w:rFonts w:ascii="GHEA Grapalat" w:hAnsi="GHEA Grapalat"/>
          <w:sz w:val="16"/>
          <w:szCs w:val="20"/>
        </w:rPr>
        <w:t>.</w:t>
      </w:r>
    </w:p>
    <w:p w:rsidR="000A6B75" w:rsidRPr="00F24462" w:rsidRDefault="000A6B75"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2.</w:t>
      </w:r>
      <w:r w:rsidR="00DA4643" w:rsidRPr="00F24462">
        <w:rPr>
          <w:rFonts w:ascii="GHEA Grapalat" w:hAnsi="GHEA Grapalat"/>
          <w:sz w:val="16"/>
        </w:rPr>
        <w:t>5</w:t>
      </w:r>
      <w:r w:rsidR="000A15F9" w:rsidRPr="00F24462">
        <w:rPr>
          <w:rFonts w:ascii="GHEA Grapalat" w:hAnsi="GHEA Grapalat"/>
          <w:sz w:val="16"/>
        </w:rPr>
        <w:t>.</w:t>
      </w:r>
      <w:r w:rsidR="00F04AA1" w:rsidRPr="00F24462">
        <w:rPr>
          <w:rFonts w:ascii="GHEA Grapalat" w:hAnsi="GHEA Grapalat"/>
          <w:sz w:val="16"/>
        </w:rPr>
        <w:tab/>
      </w:r>
      <w:r w:rsidRPr="00F24462">
        <w:rPr>
          <w:rFonts w:ascii="GHEA Grapalat" w:hAnsi="GHEA Grapalat"/>
          <w:sz w:val="16"/>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sidRPr="00F24462">
        <w:rPr>
          <w:rFonts w:ascii="GHEA Grapalat" w:hAnsi="GHEA Grapalat"/>
          <w:sz w:val="16"/>
        </w:rPr>
        <w:t>(на один и тот же лот)</w:t>
      </w:r>
      <w:r w:rsidRPr="00F24462">
        <w:rPr>
          <w:rFonts w:ascii="GHEA Grapalat" w:hAnsi="GHEA Grapalat"/>
          <w:sz w:val="16"/>
        </w:rPr>
        <w:t xml:space="preserve">. </w:t>
      </w:r>
    </w:p>
    <w:p w:rsidR="009E07EE" w:rsidRPr="00F24462" w:rsidRDefault="000A6B75" w:rsidP="00A1665E">
      <w:pPr>
        <w:pStyle w:val="23"/>
        <w:widowControl w:val="0"/>
        <w:tabs>
          <w:tab w:val="left" w:pos="1134"/>
        </w:tabs>
        <w:spacing w:line="240" w:lineRule="auto"/>
        <w:ind w:firstLine="567"/>
        <w:rPr>
          <w:rFonts w:ascii="GHEA Grapalat" w:hAnsi="GHEA Grapalat"/>
          <w:sz w:val="16"/>
        </w:rPr>
      </w:pPr>
      <w:r w:rsidRPr="00F24462">
        <w:rPr>
          <w:rFonts w:ascii="GHEA Grapalat" w:hAnsi="GHEA Grapalat"/>
          <w:sz w:val="16"/>
        </w:rPr>
        <w:t>2.</w:t>
      </w:r>
      <w:r w:rsidR="00C366B6" w:rsidRPr="00F24462">
        <w:rPr>
          <w:rFonts w:ascii="GHEA Grapalat" w:hAnsi="GHEA Grapalat"/>
          <w:sz w:val="16"/>
        </w:rPr>
        <w:t>6</w:t>
      </w:r>
      <w:r w:rsidR="000A15F9" w:rsidRPr="00F24462">
        <w:rPr>
          <w:rFonts w:ascii="GHEA Grapalat" w:hAnsi="GHEA Grapalat"/>
          <w:sz w:val="16"/>
        </w:rPr>
        <w:t>.</w:t>
      </w:r>
      <w:r w:rsidR="00F04AA1" w:rsidRPr="00F24462">
        <w:rPr>
          <w:rFonts w:ascii="GHEA Grapalat" w:hAnsi="GHEA Grapalat"/>
          <w:sz w:val="16"/>
        </w:rPr>
        <w:tab/>
      </w:r>
      <w:r w:rsidRPr="00F24462">
        <w:rPr>
          <w:rFonts w:ascii="GHEA Grapalat" w:hAnsi="GHEA Grapalat"/>
          <w:sz w:val="16"/>
        </w:rPr>
        <w:t xml:space="preserve">Участники могут участвовать в настоящей процедуре в порядке совместной деятельности (консорциумом). </w:t>
      </w:r>
    </w:p>
    <w:p w:rsidR="000A6B75" w:rsidRPr="00F24462" w:rsidRDefault="000A6B75" w:rsidP="00A1665E">
      <w:pPr>
        <w:pStyle w:val="23"/>
        <w:widowControl w:val="0"/>
        <w:spacing w:line="240" w:lineRule="auto"/>
        <w:rPr>
          <w:rFonts w:ascii="GHEA Grapalat" w:hAnsi="GHEA Grapalat" w:cs="Sylfaen"/>
          <w:sz w:val="16"/>
        </w:rPr>
      </w:pPr>
      <w:r w:rsidRPr="00F24462">
        <w:rPr>
          <w:rFonts w:ascii="GHEA Grapalat" w:hAnsi="GHEA Grapalat"/>
          <w:sz w:val="16"/>
        </w:rPr>
        <w:t>В подобном случае:</w:t>
      </w:r>
    </w:p>
    <w:p w:rsidR="005A405F" w:rsidRPr="00F24462" w:rsidRDefault="00C366B6" w:rsidP="00A1665E">
      <w:pPr>
        <w:pStyle w:val="23"/>
        <w:widowControl w:val="0"/>
        <w:tabs>
          <w:tab w:val="left" w:pos="1134"/>
        </w:tabs>
        <w:spacing w:line="240" w:lineRule="auto"/>
        <w:ind w:firstLine="567"/>
        <w:rPr>
          <w:rFonts w:ascii="GHEA Grapalat" w:hAnsi="GHEA Grapalat"/>
          <w:sz w:val="16"/>
        </w:rPr>
      </w:pPr>
      <w:r w:rsidRPr="00F24462">
        <w:rPr>
          <w:rFonts w:ascii="GHEA Grapalat" w:hAnsi="GHEA Grapalat"/>
          <w:sz w:val="16"/>
        </w:rPr>
        <w:t>1</w:t>
      </w:r>
      <w:r w:rsidR="000A6B75" w:rsidRPr="00F24462">
        <w:rPr>
          <w:rFonts w:ascii="GHEA Grapalat" w:hAnsi="GHEA Grapalat"/>
          <w:sz w:val="16"/>
        </w:rPr>
        <w:t>)</w:t>
      </w:r>
      <w:r w:rsidR="00911F57" w:rsidRPr="00F24462">
        <w:rPr>
          <w:rFonts w:ascii="GHEA Grapalat" w:hAnsi="GHEA Grapalat"/>
          <w:sz w:val="16"/>
        </w:rPr>
        <w:tab/>
      </w:r>
      <w:r w:rsidR="000A6B75" w:rsidRPr="00F24462">
        <w:rPr>
          <w:rFonts w:ascii="GHEA Grapalat" w:hAnsi="GHEA Grapalat"/>
          <w:sz w:val="16"/>
        </w:rPr>
        <w:t>ни одна из сторон договора о совместной деятельности не может подать отдельную заявку на одну и ту же процедуру</w:t>
      </w:r>
      <w:r w:rsidR="00796D4A" w:rsidRPr="00F24462">
        <w:rPr>
          <w:rFonts w:ascii="GHEA Grapalat" w:hAnsi="GHEA Grapalat"/>
          <w:sz w:val="16"/>
        </w:rPr>
        <w:t xml:space="preserve"> (на один и тот же лот)</w:t>
      </w:r>
      <w:r w:rsidR="000A6B75" w:rsidRPr="00F24462">
        <w:rPr>
          <w:rFonts w:ascii="GHEA Grapalat" w:hAnsi="GHEA Grapalat"/>
          <w:sz w:val="16"/>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F24462" w:rsidRDefault="00C366B6" w:rsidP="00A1665E">
      <w:pPr>
        <w:pStyle w:val="23"/>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2</w:t>
      </w:r>
      <w:r w:rsidR="000A6B75" w:rsidRPr="00F24462">
        <w:rPr>
          <w:rFonts w:ascii="GHEA Grapalat" w:hAnsi="GHEA Grapalat"/>
          <w:sz w:val="16"/>
        </w:rPr>
        <w:t>)</w:t>
      </w:r>
      <w:r w:rsidR="00911F57" w:rsidRPr="00F24462">
        <w:rPr>
          <w:rFonts w:ascii="GHEA Grapalat" w:hAnsi="GHEA Grapalat"/>
          <w:sz w:val="16"/>
        </w:rPr>
        <w:tab/>
      </w:r>
      <w:r w:rsidR="000A6B75" w:rsidRPr="00F24462">
        <w:rPr>
          <w:rFonts w:ascii="GHEA Grapalat" w:hAnsi="GHEA Grapalat"/>
          <w:sz w:val="16"/>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F24462" w:rsidRDefault="00ED2352" w:rsidP="00A1665E">
      <w:pPr>
        <w:widowControl w:val="0"/>
        <w:jc w:val="center"/>
        <w:rPr>
          <w:rFonts w:ascii="GHEA Grapalat" w:hAnsi="GHEA Grapalat" w:cs="Arial"/>
          <w:b/>
          <w:sz w:val="16"/>
          <w:szCs w:val="20"/>
        </w:rPr>
      </w:pPr>
      <w:r w:rsidRPr="00F24462">
        <w:rPr>
          <w:rFonts w:ascii="GHEA Grapalat" w:hAnsi="GHEA Grapalat"/>
          <w:b/>
          <w:sz w:val="16"/>
          <w:szCs w:val="20"/>
        </w:rPr>
        <w:t>3.</w:t>
      </w:r>
      <w:r w:rsidR="002B32D6" w:rsidRPr="00F24462">
        <w:rPr>
          <w:rFonts w:ascii="GHEA Grapalat" w:hAnsi="GHEA Grapalat"/>
          <w:b/>
          <w:sz w:val="16"/>
          <w:szCs w:val="20"/>
        </w:rPr>
        <w:t xml:space="preserve"> РАЗЪЯСНЕНИЕ ПРИГЛАШЕНИЯ </w:t>
      </w:r>
      <w:r w:rsidRPr="00F24462">
        <w:rPr>
          <w:rFonts w:ascii="GHEA Grapalat" w:hAnsi="GHEA Grapalat"/>
          <w:b/>
          <w:sz w:val="16"/>
          <w:szCs w:val="20"/>
        </w:rPr>
        <w:br/>
      </w:r>
      <w:r w:rsidR="002B32D6" w:rsidRPr="00F24462">
        <w:rPr>
          <w:rFonts w:ascii="GHEA Grapalat" w:hAnsi="GHEA Grapalat"/>
          <w:b/>
          <w:sz w:val="16"/>
          <w:szCs w:val="20"/>
        </w:rPr>
        <w:t xml:space="preserve">И ПОРЯДОК ВНЕСЕНИЯ ИЗМЕНЕНИЯ В ПРИГЛАШЕНИЕ </w:t>
      </w:r>
    </w:p>
    <w:p w:rsidR="0032548E" w:rsidRPr="00F24462" w:rsidRDefault="00096865"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3.1</w:t>
      </w:r>
      <w:r w:rsidR="000A15F9" w:rsidRPr="00F24462">
        <w:rPr>
          <w:rFonts w:ascii="GHEA Grapalat" w:hAnsi="GHEA Grapalat"/>
          <w:sz w:val="16"/>
          <w:szCs w:val="20"/>
        </w:rPr>
        <w:t>.</w:t>
      </w:r>
      <w:r w:rsidR="00ED2352" w:rsidRPr="00F24462">
        <w:rPr>
          <w:rFonts w:ascii="GHEA Grapalat" w:hAnsi="GHEA Grapalat"/>
          <w:sz w:val="16"/>
          <w:szCs w:val="20"/>
        </w:rPr>
        <w:tab/>
      </w:r>
      <w:r w:rsidRPr="00F24462">
        <w:rPr>
          <w:rFonts w:ascii="GHEA Grapalat" w:hAnsi="GHEA Grapalat"/>
          <w:sz w:val="16"/>
          <w:szCs w:val="20"/>
        </w:rPr>
        <w:t>Согласно статье 29 Закона участник вправе требовать от заказчика разъяснения приглашения.</w:t>
      </w:r>
    </w:p>
    <w:p w:rsidR="0032548E" w:rsidRPr="00F24462" w:rsidRDefault="0032548E" w:rsidP="00A1665E">
      <w:pPr>
        <w:rPr>
          <w:rFonts w:ascii="GHEA Grapalat" w:hAnsi="GHEA Grapalat"/>
          <w:sz w:val="16"/>
          <w:szCs w:val="20"/>
        </w:rPr>
      </w:pPr>
      <w:r w:rsidRPr="00F24462">
        <w:rPr>
          <w:rFonts w:ascii="GHEA Grapalat" w:hAnsi="GHEA Grapalat"/>
          <w:sz w:val="16"/>
          <w:szCs w:val="20"/>
        </w:rPr>
        <w:t>_________________</w:t>
      </w:r>
    </w:p>
    <w:p w:rsidR="004C5A2D" w:rsidRPr="00F24462" w:rsidRDefault="004C5A2D" w:rsidP="00A1665E">
      <w:pPr>
        <w:rPr>
          <w:rFonts w:ascii="GHEA Grapalat" w:hAnsi="GHEA Grapalat"/>
          <w:sz w:val="16"/>
          <w:szCs w:val="20"/>
        </w:rPr>
      </w:pPr>
    </w:p>
    <w:p w:rsidR="000D7190" w:rsidRPr="00F24462" w:rsidRDefault="000D7190" w:rsidP="00A1665E">
      <w:pPr>
        <w:pStyle w:val="af2"/>
        <w:jc w:val="both"/>
        <w:rPr>
          <w:rFonts w:ascii="GHEA Grapalat" w:hAnsi="GHEA Grapalat"/>
          <w:i/>
          <w:sz w:val="16"/>
        </w:rPr>
      </w:pPr>
      <w:r w:rsidRPr="00F24462">
        <w:rPr>
          <w:rFonts w:ascii="GHEA Grapalat" w:hAnsi="GHEA Grapalat"/>
          <w:sz w:val="16"/>
          <w:vertAlign w:val="superscript"/>
        </w:rPr>
        <w:t>5,1</w:t>
      </w:r>
      <w:r w:rsidRPr="00F24462">
        <w:rPr>
          <w:rFonts w:ascii="GHEA Grapalat" w:hAnsi="GHEA Grapalat"/>
          <w:i/>
          <w:sz w:val="16"/>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p w:rsidR="00096865" w:rsidRPr="00F24462" w:rsidRDefault="00096865" w:rsidP="00A1665E">
      <w:pPr>
        <w:widowControl w:val="0"/>
        <w:autoSpaceDE w:val="0"/>
        <w:autoSpaceDN w:val="0"/>
        <w:adjustRightInd w:val="0"/>
        <w:ind w:firstLine="567"/>
        <w:jc w:val="both"/>
        <w:rPr>
          <w:rFonts w:ascii="GHEA Grapalat" w:hAnsi="GHEA Grapalat"/>
          <w:sz w:val="16"/>
          <w:szCs w:val="20"/>
        </w:rPr>
      </w:pPr>
      <w:r w:rsidRPr="00F24462">
        <w:rPr>
          <w:rFonts w:ascii="GHEA Grapalat" w:hAnsi="GHEA Grapalat"/>
          <w:sz w:val="16"/>
          <w:szCs w:val="20"/>
        </w:rPr>
        <w:t xml:space="preserve">Участник имеет право </w:t>
      </w:r>
      <w:r w:rsidR="006735A4" w:rsidRPr="00F24462">
        <w:rPr>
          <w:rFonts w:ascii="GHEA Grapalat" w:hAnsi="GHEA Grapalat"/>
          <w:sz w:val="16"/>
          <w:szCs w:val="20"/>
        </w:rPr>
        <w:t>в письменной форме</w:t>
      </w:r>
      <w:r w:rsidRPr="00F24462">
        <w:rPr>
          <w:rFonts w:ascii="GHEA Grapalat" w:hAnsi="GHEA Grapalat"/>
          <w:sz w:val="16"/>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F24462">
        <w:rPr>
          <w:rFonts w:ascii="GHEA Grapalat" w:hAnsi="GHEA Grapalat"/>
          <w:sz w:val="16"/>
          <w:szCs w:val="20"/>
        </w:rPr>
        <w:t xml:space="preserve">в письменной форме </w:t>
      </w:r>
      <w:r w:rsidRPr="00F24462">
        <w:rPr>
          <w:rFonts w:ascii="GHEA Grapalat" w:hAnsi="GHEA Grapalat"/>
          <w:sz w:val="16"/>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F24462">
        <w:rPr>
          <w:rStyle w:val="af6"/>
          <w:rFonts w:ascii="GHEA Grapalat" w:hAnsi="GHEA Grapalat"/>
          <w:sz w:val="16"/>
          <w:szCs w:val="20"/>
        </w:rPr>
        <w:footnoteReference w:customMarkFollows="1" w:id="1"/>
        <w:t>5</w:t>
      </w:r>
      <w:r w:rsidRPr="00F24462">
        <w:rPr>
          <w:rFonts w:ascii="GHEA Grapalat" w:hAnsi="GHEA Grapalat"/>
          <w:sz w:val="16"/>
          <w:szCs w:val="20"/>
        </w:rPr>
        <w:t>.</w:t>
      </w:r>
    </w:p>
    <w:p w:rsidR="00096865" w:rsidRPr="00F24462" w:rsidRDefault="00096865"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3.2.</w:t>
      </w:r>
      <w:r w:rsidR="00ED2352" w:rsidRPr="00F24462">
        <w:rPr>
          <w:rFonts w:ascii="GHEA Grapalat" w:hAnsi="GHEA Grapalat"/>
          <w:sz w:val="16"/>
          <w:szCs w:val="20"/>
        </w:rPr>
        <w:tab/>
      </w:r>
      <w:r w:rsidRPr="00F24462">
        <w:rPr>
          <w:rFonts w:ascii="GHEA Grapalat" w:hAnsi="GHEA Grapalat"/>
          <w:sz w:val="16"/>
          <w:szCs w:val="20"/>
        </w:rPr>
        <w:t>В день предоставления разъяснения объявление о запросе и о</w:t>
      </w:r>
      <w:r w:rsidR="00775FAF" w:rsidRPr="00F24462">
        <w:rPr>
          <w:rFonts w:ascii="Courier New" w:hAnsi="Courier New" w:cs="Courier New"/>
          <w:sz w:val="16"/>
          <w:szCs w:val="20"/>
          <w:lang w:val="en-US"/>
        </w:rPr>
        <w:t> </w:t>
      </w:r>
      <w:r w:rsidRPr="00F24462">
        <w:rPr>
          <w:rFonts w:ascii="GHEA Grapalat" w:hAnsi="GHEA Grapalat"/>
          <w:sz w:val="16"/>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F24462">
        <w:rPr>
          <w:rFonts w:ascii="Courier New" w:hAnsi="Courier New" w:cs="Courier New"/>
          <w:sz w:val="16"/>
          <w:szCs w:val="20"/>
          <w:lang w:val="en-US"/>
        </w:rPr>
        <w:t> </w:t>
      </w:r>
      <w:r w:rsidRPr="00F24462">
        <w:rPr>
          <w:rFonts w:ascii="GHEA Grapalat" w:hAnsi="GHEA Grapalat"/>
          <w:sz w:val="16"/>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F24462" w:rsidRDefault="00096865" w:rsidP="00A1665E">
      <w:pPr>
        <w:widowControl w:val="0"/>
        <w:tabs>
          <w:tab w:val="left" w:pos="1134"/>
        </w:tabs>
        <w:autoSpaceDE w:val="0"/>
        <w:autoSpaceDN w:val="0"/>
        <w:adjustRightInd w:val="0"/>
        <w:ind w:firstLine="567"/>
        <w:jc w:val="both"/>
        <w:rPr>
          <w:rFonts w:ascii="GHEA Grapalat" w:hAnsi="GHEA Grapalat"/>
          <w:sz w:val="16"/>
          <w:szCs w:val="20"/>
        </w:rPr>
      </w:pPr>
      <w:r w:rsidRPr="00F24462">
        <w:rPr>
          <w:rFonts w:ascii="GHEA Grapalat" w:hAnsi="GHEA Grapalat"/>
          <w:sz w:val="16"/>
          <w:szCs w:val="20"/>
        </w:rPr>
        <w:t>3.3</w:t>
      </w:r>
      <w:r w:rsidR="000A15F9" w:rsidRPr="00F24462">
        <w:rPr>
          <w:rFonts w:ascii="GHEA Grapalat" w:hAnsi="GHEA Grapalat"/>
          <w:sz w:val="16"/>
          <w:szCs w:val="20"/>
        </w:rPr>
        <w:t>.</w:t>
      </w:r>
      <w:r w:rsidR="00ED2352" w:rsidRPr="00F24462">
        <w:rPr>
          <w:rFonts w:ascii="GHEA Grapalat" w:hAnsi="GHEA Grapalat"/>
          <w:sz w:val="16"/>
          <w:szCs w:val="20"/>
        </w:rPr>
        <w:tab/>
      </w:r>
      <w:r w:rsidRPr="00F24462">
        <w:rPr>
          <w:rFonts w:ascii="GHEA Grapalat" w:hAnsi="GHEA Grapalat"/>
          <w:sz w:val="16"/>
          <w:szCs w:val="20"/>
        </w:rPr>
        <w:t>Разъяснения не предоставляется, если запрос представлен с</w:t>
      </w:r>
      <w:r w:rsidRPr="00F24462">
        <w:rPr>
          <w:rFonts w:ascii="Courier New" w:hAnsi="Courier New" w:cs="Courier New"/>
          <w:sz w:val="16"/>
          <w:szCs w:val="20"/>
        </w:rPr>
        <w:t> </w:t>
      </w:r>
      <w:r w:rsidRPr="00F24462">
        <w:rPr>
          <w:rFonts w:ascii="GHEA Grapalat" w:hAnsi="GHEA Grapalat" w:cs="GHEA Grapalat"/>
          <w:sz w:val="16"/>
          <w:szCs w:val="20"/>
        </w:rPr>
        <w:t>нарушениемустановленногонастоящимразделомсрока</w:t>
      </w:r>
      <w:r w:rsidRPr="00F24462">
        <w:rPr>
          <w:rFonts w:ascii="GHEA Grapalat" w:hAnsi="GHEA Grapalat"/>
          <w:sz w:val="16"/>
          <w:szCs w:val="20"/>
        </w:rPr>
        <w:t xml:space="preserve">, </w:t>
      </w:r>
      <w:r w:rsidRPr="00F24462">
        <w:rPr>
          <w:rFonts w:ascii="GHEA Grapalat" w:hAnsi="GHEA Grapalat" w:cs="GHEA Grapalat"/>
          <w:sz w:val="16"/>
          <w:szCs w:val="20"/>
        </w:rPr>
        <w:t>атакжевслучае</w:t>
      </w:r>
      <w:r w:rsidRPr="00F24462">
        <w:rPr>
          <w:rFonts w:ascii="GHEA Grapalat" w:hAnsi="GHEA Grapalat"/>
          <w:sz w:val="16"/>
          <w:szCs w:val="20"/>
        </w:rPr>
        <w:t xml:space="preserve">, </w:t>
      </w:r>
      <w:r w:rsidRPr="00F24462">
        <w:rPr>
          <w:rFonts w:ascii="GHEA Grapalat" w:hAnsi="GHEA Grapalat" w:cs="GHEA Grapalat"/>
          <w:sz w:val="16"/>
          <w:szCs w:val="20"/>
        </w:rPr>
        <w:t>еслизапросвыходитзарамкисодержаниянастоящегоПриглашени</w:t>
      </w:r>
      <w:r w:rsidRPr="00F24462">
        <w:rPr>
          <w:rFonts w:ascii="GHEA Grapalat" w:hAnsi="GHEA Grapalat"/>
          <w:sz w:val="16"/>
          <w:szCs w:val="20"/>
        </w:rPr>
        <w:t>я</w:t>
      </w:r>
      <w:r w:rsidR="00791FE4" w:rsidRPr="00F24462">
        <w:rPr>
          <w:rFonts w:ascii="GHEA Grapalat" w:hAnsi="GHEA Grapalat"/>
          <w:sz w:val="16"/>
          <w:szCs w:val="20"/>
        </w:rPr>
        <w:t xml:space="preserve">, или если запрос касается соответствия технических характеристик предлагаемых </w:t>
      </w:r>
      <w:r w:rsidR="00A14672" w:rsidRPr="00F24462">
        <w:rPr>
          <w:rFonts w:ascii="GHEA Grapalat" w:hAnsi="GHEA Grapalat"/>
          <w:sz w:val="16"/>
          <w:szCs w:val="20"/>
        </w:rPr>
        <w:t>у</w:t>
      </w:r>
      <w:r w:rsidR="00791FE4" w:rsidRPr="00F24462">
        <w:rPr>
          <w:rFonts w:ascii="GHEA Grapalat" w:hAnsi="GHEA Grapalat"/>
          <w:sz w:val="16"/>
          <w:szCs w:val="20"/>
        </w:rPr>
        <w:t>частником товаров техническим характеристикам, предусмотренным настоящимприглашением</w:t>
      </w:r>
      <w:r w:rsidRPr="00F24462">
        <w:rPr>
          <w:rFonts w:ascii="GHEA Grapalat" w:hAnsi="GHEA Grapalat"/>
          <w:sz w:val="16"/>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F24462" w:rsidRDefault="00096865" w:rsidP="00A1665E">
      <w:pPr>
        <w:widowControl w:val="0"/>
        <w:tabs>
          <w:tab w:val="left" w:pos="1134"/>
        </w:tabs>
        <w:autoSpaceDE w:val="0"/>
        <w:autoSpaceDN w:val="0"/>
        <w:adjustRightInd w:val="0"/>
        <w:ind w:firstLine="567"/>
        <w:jc w:val="both"/>
        <w:rPr>
          <w:rFonts w:ascii="GHEA Grapalat" w:hAnsi="GHEA Grapalat"/>
          <w:sz w:val="16"/>
          <w:szCs w:val="20"/>
          <w:lang w:val="hy-AM"/>
        </w:rPr>
      </w:pPr>
      <w:r w:rsidRPr="00F24462">
        <w:rPr>
          <w:rFonts w:ascii="GHEA Grapalat" w:hAnsi="GHEA Grapalat"/>
          <w:sz w:val="16"/>
          <w:szCs w:val="20"/>
        </w:rPr>
        <w:t>3.4</w:t>
      </w:r>
      <w:r w:rsidR="000A15F9" w:rsidRPr="00F24462">
        <w:rPr>
          <w:rFonts w:ascii="GHEA Grapalat" w:hAnsi="GHEA Grapalat"/>
          <w:sz w:val="16"/>
          <w:szCs w:val="20"/>
        </w:rPr>
        <w:t>.</w:t>
      </w:r>
      <w:r w:rsidR="00ED2352" w:rsidRPr="00F24462">
        <w:rPr>
          <w:rFonts w:ascii="GHEA Grapalat" w:hAnsi="GHEA Grapalat"/>
          <w:sz w:val="16"/>
          <w:szCs w:val="20"/>
        </w:rPr>
        <w:tab/>
      </w:r>
      <w:r w:rsidRPr="00F24462">
        <w:rPr>
          <w:rFonts w:ascii="GHEA Grapalat" w:hAnsi="GHEA Grapalat"/>
          <w:sz w:val="16"/>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F24462" w:rsidRDefault="002D7D70" w:rsidP="00A1665E">
      <w:pPr>
        <w:widowControl w:val="0"/>
        <w:tabs>
          <w:tab w:val="left" w:pos="1134"/>
        </w:tabs>
        <w:autoSpaceDE w:val="0"/>
        <w:autoSpaceDN w:val="0"/>
        <w:adjustRightInd w:val="0"/>
        <w:ind w:firstLine="567"/>
        <w:jc w:val="both"/>
        <w:rPr>
          <w:rFonts w:ascii="GHEA Grapalat" w:hAnsi="GHEA Grapalat" w:cs="Arial Unicode"/>
          <w:sz w:val="16"/>
          <w:szCs w:val="20"/>
          <w:lang w:val="hy-AM"/>
        </w:rPr>
      </w:pPr>
      <w:r w:rsidRPr="00F24462">
        <w:rPr>
          <w:rFonts w:ascii="GHEA Grapalat" w:hAnsi="GHEA Grapalat"/>
          <w:sz w:val="16"/>
          <w:szCs w:val="20"/>
          <w:lang w:val="hy-AM"/>
        </w:rPr>
        <w:t>3.5</w:t>
      </w:r>
      <w:r w:rsidR="00F9791A" w:rsidRPr="00F24462">
        <w:rPr>
          <w:rFonts w:ascii="GHEA Grapalat" w:hAnsi="GHEA Grapalat"/>
          <w:sz w:val="16"/>
          <w:szCs w:val="20"/>
          <w:lang w:val="hy-AM"/>
        </w:rPr>
        <w:t>Кажд</w:t>
      </w:r>
      <w:r w:rsidR="00F9791A" w:rsidRPr="00F24462">
        <w:rPr>
          <w:rFonts w:ascii="GHEA Grapalat" w:hAnsi="GHEA Grapalat"/>
          <w:sz w:val="16"/>
          <w:szCs w:val="20"/>
        </w:rPr>
        <w:t>ое лиц</w:t>
      </w:r>
      <w:r w:rsidR="00CA1F39" w:rsidRPr="00F24462">
        <w:rPr>
          <w:rFonts w:ascii="GHEA Grapalat" w:hAnsi="GHEA Grapalat"/>
          <w:sz w:val="16"/>
          <w:szCs w:val="20"/>
        </w:rPr>
        <w:t>о</w:t>
      </w:r>
      <w:r w:rsidR="00CA1F39" w:rsidRPr="00F24462">
        <w:rPr>
          <w:rFonts w:ascii="GHEA Grapalat" w:hAnsi="GHEA Grapalat"/>
          <w:sz w:val="16"/>
          <w:szCs w:val="20"/>
          <w:lang w:val="hy-AM"/>
        </w:rPr>
        <w:t xml:space="preserve"> без указания имени</w:t>
      </w:r>
      <w:r w:rsidR="00F9791A" w:rsidRPr="00F24462">
        <w:rPr>
          <w:rFonts w:ascii="GHEA Grapalat" w:hAnsi="GHEA Grapalat"/>
          <w:sz w:val="16"/>
          <w:szCs w:val="20"/>
          <w:lang w:val="hy-AM"/>
        </w:rPr>
        <w:t xml:space="preserve">, до истечения срока, установленного для внесения изменений в приглашение, </w:t>
      </w:r>
      <w:r w:rsidR="00F9791A" w:rsidRPr="00F24462">
        <w:rPr>
          <w:rFonts w:ascii="GHEA Grapalat" w:hAnsi="GHEA Grapalat"/>
          <w:sz w:val="16"/>
          <w:szCs w:val="20"/>
        </w:rPr>
        <w:t xml:space="preserve">имеет право </w:t>
      </w:r>
      <w:r w:rsidR="00F9791A" w:rsidRPr="00F24462">
        <w:rPr>
          <w:rFonts w:ascii="GHEA Grapalat" w:hAnsi="GHEA Grapalat"/>
          <w:sz w:val="16"/>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F24462">
        <w:rPr>
          <w:rFonts w:ascii="GHEA Grapalat" w:hAnsi="GHEA Grapalat"/>
          <w:sz w:val="16"/>
          <w:szCs w:val="20"/>
        </w:rPr>
        <w:t>.</w:t>
      </w:r>
      <w:r w:rsidR="00750FFF" w:rsidRPr="00F24462">
        <w:rPr>
          <w:rFonts w:ascii="GHEA Grapalat" w:hAnsi="GHEA Grapalat"/>
          <w:sz w:val="16"/>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F24462" w:rsidRDefault="00096865" w:rsidP="00A1665E">
      <w:pPr>
        <w:widowControl w:val="0"/>
        <w:tabs>
          <w:tab w:val="left" w:pos="1134"/>
        </w:tabs>
        <w:autoSpaceDE w:val="0"/>
        <w:autoSpaceDN w:val="0"/>
        <w:adjustRightInd w:val="0"/>
        <w:ind w:firstLine="567"/>
        <w:jc w:val="both"/>
        <w:rPr>
          <w:rFonts w:ascii="GHEA Grapalat" w:hAnsi="GHEA Grapalat" w:cs="Arial Unicode"/>
          <w:sz w:val="16"/>
          <w:szCs w:val="20"/>
        </w:rPr>
      </w:pPr>
      <w:r w:rsidRPr="00F24462">
        <w:rPr>
          <w:rFonts w:ascii="GHEA Grapalat" w:hAnsi="GHEA Grapalat"/>
          <w:sz w:val="16"/>
          <w:szCs w:val="20"/>
        </w:rPr>
        <w:lastRenderedPageBreak/>
        <w:t>3.</w:t>
      </w:r>
      <w:r w:rsidR="00E648D1" w:rsidRPr="00F24462">
        <w:rPr>
          <w:rFonts w:ascii="GHEA Grapalat" w:hAnsi="GHEA Grapalat"/>
          <w:sz w:val="16"/>
          <w:szCs w:val="20"/>
          <w:lang w:val="hy-AM"/>
        </w:rPr>
        <w:t>6</w:t>
      </w:r>
      <w:r w:rsidR="000A15F9" w:rsidRPr="00F24462">
        <w:rPr>
          <w:rFonts w:ascii="GHEA Grapalat" w:hAnsi="GHEA Grapalat"/>
          <w:sz w:val="16"/>
          <w:szCs w:val="20"/>
        </w:rPr>
        <w:t>.</w:t>
      </w:r>
      <w:r w:rsidR="00ED2352" w:rsidRPr="00F24462">
        <w:rPr>
          <w:rFonts w:ascii="GHEA Grapalat" w:hAnsi="GHEA Grapalat"/>
          <w:sz w:val="16"/>
          <w:szCs w:val="20"/>
        </w:rPr>
        <w:tab/>
      </w:r>
      <w:r w:rsidRPr="00F24462">
        <w:rPr>
          <w:rFonts w:ascii="GHEA Grapalat" w:hAnsi="GHEA Grapalat"/>
          <w:sz w:val="16"/>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F24462">
        <w:rPr>
          <w:rFonts w:ascii="Courier New" w:hAnsi="Courier New" w:cs="Courier New"/>
          <w:sz w:val="16"/>
          <w:szCs w:val="20"/>
          <w:lang w:val="en-US"/>
        </w:rPr>
        <w:t> </w:t>
      </w:r>
      <w:r w:rsidRPr="00F24462">
        <w:rPr>
          <w:rFonts w:ascii="GHEA Grapalat" w:hAnsi="GHEA Grapalat"/>
          <w:sz w:val="16"/>
          <w:szCs w:val="20"/>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F24462" w:rsidRDefault="00B051BE" w:rsidP="00A1665E">
      <w:pPr>
        <w:widowControl w:val="0"/>
        <w:jc w:val="center"/>
        <w:rPr>
          <w:rFonts w:ascii="GHEA Grapalat" w:hAnsi="GHEA Grapalat"/>
          <w:b/>
          <w:sz w:val="16"/>
          <w:szCs w:val="20"/>
        </w:rPr>
      </w:pPr>
    </w:p>
    <w:p w:rsidR="00096865" w:rsidRPr="00F24462" w:rsidRDefault="00955A1E" w:rsidP="00A1665E">
      <w:pPr>
        <w:widowControl w:val="0"/>
        <w:jc w:val="center"/>
        <w:rPr>
          <w:rFonts w:ascii="GHEA Grapalat" w:hAnsi="GHEA Grapalat" w:cs="Arial"/>
          <w:b/>
          <w:sz w:val="16"/>
          <w:szCs w:val="20"/>
        </w:rPr>
      </w:pPr>
      <w:r w:rsidRPr="00F24462">
        <w:rPr>
          <w:rFonts w:ascii="GHEA Grapalat" w:hAnsi="GHEA Grapalat"/>
          <w:b/>
          <w:sz w:val="16"/>
          <w:szCs w:val="20"/>
        </w:rPr>
        <w:t>4. ПОРЯДОК ПОДАЧИ ЗАЯВКИ</w:t>
      </w:r>
    </w:p>
    <w:p w:rsidR="00096865" w:rsidRPr="00F24462" w:rsidRDefault="00096865"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4.1</w:t>
      </w:r>
      <w:r w:rsidR="00A34DFE" w:rsidRPr="00F24462">
        <w:rPr>
          <w:rFonts w:ascii="GHEA Grapalat" w:hAnsi="GHEA Grapalat"/>
          <w:sz w:val="16"/>
          <w:szCs w:val="20"/>
        </w:rPr>
        <w:t>.</w:t>
      </w:r>
      <w:r w:rsidR="009C7913" w:rsidRPr="00F24462">
        <w:rPr>
          <w:rFonts w:ascii="GHEA Grapalat" w:hAnsi="GHEA Grapalat"/>
          <w:sz w:val="16"/>
          <w:szCs w:val="20"/>
        </w:rPr>
        <w:tab/>
      </w:r>
      <w:r w:rsidRPr="00F24462">
        <w:rPr>
          <w:rFonts w:ascii="GHEA Grapalat" w:hAnsi="GHEA Grapalat"/>
          <w:sz w:val="16"/>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F24462" w:rsidRDefault="00096865" w:rsidP="00A1665E">
      <w:pPr>
        <w:pStyle w:val="23"/>
        <w:widowControl w:val="0"/>
        <w:spacing w:line="240" w:lineRule="auto"/>
        <w:ind w:firstLine="567"/>
        <w:rPr>
          <w:rFonts w:ascii="GHEA Grapalat" w:hAnsi="GHEA Grapalat" w:cs="Sylfaen"/>
          <w:sz w:val="16"/>
        </w:rPr>
      </w:pPr>
      <w:r w:rsidRPr="00F24462">
        <w:rPr>
          <w:rFonts w:ascii="GHEA Grapalat" w:hAnsi="GHEA Grapalat"/>
          <w:sz w:val="16"/>
        </w:rPr>
        <w:t>Участник может подать заявку как для каждого лота, так и для нескольких или всех лотов.</w:t>
      </w:r>
    </w:p>
    <w:p w:rsidR="00096865" w:rsidRPr="00F24462" w:rsidRDefault="000946A3" w:rsidP="00A1665E">
      <w:pPr>
        <w:pStyle w:val="23"/>
        <w:widowControl w:val="0"/>
        <w:spacing w:line="240" w:lineRule="auto"/>
        <w:ind w:firstLine="567"/>
        <w:rPr>
          <w:rFonts w:ascii="GHEA Grapalat" w:hAnsi="GHEA Grapalat" w:cs="Sylfaen"/>
          <w:sz w:val="16"/>
        </w:rPr>
      </w:pPr>
      <w:r w:rsidRPr="00F24462">
        <w:rPr>
          <w:rFonts w:ascii="GHEA Grapalat" w:hAnsi="GHEA Grapalat"/>
          <w:sz w:val="16"/>
        </w:rPr>
        <w:t>Заявка подается до истечения срока, установленного для этого настоящим Приглашением.</w:t>
      </w:r>
    </w:p>
    <w:p w:rsidR="00096865" w:rsidRPr="00F24462" w:rsidRDefault="000946A3" w:rsidP="00A1665E">
      <w:pPr>
        <w:pStyle w:val="23"/>
        <w:widowControl w:val="0"/>
        <w:spacing w:line="240" w:lineRule="auto"/>
        <w:ind w:firstLine="567"/>
        <w:rPr>
          <w:rFonts w:ascii="GHEA Grapalat" w:hAnsi="GHEA Grapalat"/>
          <w:sz w:val="16"/>
        </w:rPr>
      </w:pPr>
      <w:r w:rsidRPr="00F24462">
        <w:rPr>
          <w:rFonts w:ascii="GHEA Grapalat" w:hAnsi="GHEA Grapalat"/>
          <w:sz w:val="16"/>
        </w:rPr>
        <w:t xml:space="preserve">Порядок подготовки заявки описан в части 2 настоящего приглашения - в инструкции по подготовке заявок на </w:t>
      </w:r>
      <w:r w:rsidR="00DE428C" w:rsidRPr="00F24462">
        <w:rPr>
          <w:rFonts w:ascii="GHEA Grapalat" w:hAnsi="GHEA Grapalat"/>
          <w:sz w:val="16"/>
        </w:rPr>
        <w:t>Запрос котировки</w:t>
      </w:r>
      <w:r w:rsidRPr="00F24462">
        <w:rPr>
          <w:rFonts w:ascii="GHEA Grapalat" w:hAnsi="GHEA Grapalat"/>
          <w:sz w:val="16"/>
        </w:rPr>
        <w:t>.</w:t>
      </w:r>
    </w:p>
    <w:p w:rsidR="00BA139B" w:rsidRPr="00BA139B" w:rsidRDefault="00A80ECD" w:rsidP="00BA139B">
      <w:pPr>
        <w:pStyle w:val="aa"/>
        <w:widowControl w:val="0"/>
        <w:spacing w:after="160"/>
        <w:ind w:right="-7" w:firstLine="567"/>
        <w:jc w:val="both"/>
        <w:rPr>
          <w:rFonts w:ascii="GHEA Grapalat" w:hAnsi="GHEA Grapalat"/>
          <w:sz w:val="18"/>
          <w:szCs w:val="18"/>
        </w:rPr>
      </w:pPr>
      <w:r w:rsidRPr="00F24462">
        <w:rPr>
          <w:rFonts w:ascii="GHEA Grapalat" w:hAnsi="GHEA Grapalat"/>
          <w:sz w:val="16"/>
        </w:rPr>
        <w:t>4.2.</w:t>
      </w:r>
      <w:r w:rsidRPr="00F24462">
        <w:rPr>
          <w:rFonts w:ascii="GHEA Grapalat" w:hAnsi="GHEA Grapalat"/>
          <w:sz w:val="16"/>
        </w:rPr>
        <w:tab/>
      </w:r>
      <w:r w:rsidRPr="00F24462">
        <w:rPr>
          <w:rFonts w:ascii="GHEA Grapalat" w:hAnsi="GHEA Grapalat"/>
          <w:i/>
          <w:sz w:val="16"/>
        </w:rPr>
        <w:t xml:space="preserve">Заявки на процедуру необходимо представить в комиссию по адресу </w:t>
      </w:r>
      <w:r w:rsidR="00BA139B" w:rsidRPr="008623BB">
        <w:rPr>
          <w:rStyle w:val="aff3"/>
          <w:rFonts w:ascii="GHEA Grapalat" w:hAnsi="GHEA Grapalat"/>
        </w:rPr>
        <w:t xml:space="preserve">" </w:t>
      </w:r>
      <w:r w:rsidR="00C31144" w:rsidRPr="005F557A">
        <w:rPr>
          <w:rFonts w:ascii="GHEA Grapalat" w:hAnsi="GHEA Grapalat"/>
          <w:i/>
          <w:spacing w:val="6"/>
          <w:sz w:val="22"/>
        </w:rPr>
        <w:t>«Фонд Тавушского регионального колледжа Патрика Деведжяна»</w:t>
      </w:r>
    </w:p>
    <w:p w:rsidR="00A80ECD" w:rsidRPr="00F24462" w:rsidRDefault="000D633B" w:rsidP="00A1665E">
      <w:pPr>
        <w:pStyle w:val="a3"/>
        <w:widowControl w:val="0"/>
        <w:spacing w:line="240" w:lineRule="auto"/>
        <w:ind w:firstLine="567"/>
        <w:rPr>
          <w:rFonts w:ascii="GHEA Grapalat" w:hAnsi="GHEA Grapalat"/>
          <w:b/>
          <w:i w:val="0"/>
          <w:sz w:val="16"/>
        </w:rPr>
      </w:pPr>
      <w:r w:rsidRPr="000D633B">
        <w:rPr>
          <w:rFonts w:ascii="GHEA Grapalat" w:hAnsi="GHEA Grapalat"/>
          <w:b/>
        </w:rPr>
        <w:t xml:space="preserve"> </w:t>
      </w:r>
      <w:r w:rsidR="00A80ECD" w:rsidRPr="00F24462">
        <w:rPr>
          <w:rFonts w:ascii="GHEA Grapalat" w:hAnsi="GHEA Grapalat"/>
          <w:i w:val="0"/>
          <w:sz w:val="16"/>
        </w:rPr>
        <w:t xml:space="preserve">не позднее, чем </w:t>
      </w:r>
      <w:r>
        <w:rPr>
          <w:rFonts w:ascii="GHEA Grapalat" w:hAnsi="GHEA Grapalat"/>
          <w:b/>
          <w:i w:val="0"/>
          <w:sz w:val="16"/>
        </w:rPr>
        <w:t>1</w:t>
      </w:r>
      <w:r w:rsidR="00C31144" w:rsidRPr="00C31144">
        <w:rPr>
          <w:rFonts w:ascii="GHEA Grapalat" w:hAnsi="GHEA Grapalat"/>
          <w:b/>
          <w:i w:val="0"/>
          <w:sz w:val="16"/>
        </w:rPr>
        <w:t>1</w:t>
      </w:r>
      <w:r w:rsidR="009428FB">
        <w:rPr>
          <w:rFonts w:ascii="GHEA Grapalat" w:hAnsi="GHEA Grapalat"/>
          <w:b/>
          <w:i w:val="0"/>
          <w:sz w:val="16"/>
        </w:rPr>
        <w:t xml:space="preserve">։00 </w:t>
      </w:r>
      <w:r w:rsidR="004C5A2D" w:rsidRPr="00F24462">
        <w:rPr>
          <w:rFonts w:ascii="GHEA Grapalat" w:hAnsi="GHEA Grapalat"/>
          <w:b/>
          <w:i w:val="0"/>
          <w:sz w:val="16"/>
        </w:rPr>
        <w:t xml:space="preserve"> часов </w:t>
      </w:r>
      <w:r w:rsidR="004C5A2D" w:rsidRPr="00F24462">
        <w:rPr>
          <w:rFonts w:ascii="GHEA Grapalat" w:hAnsi="GHEA Grapalat"/>
          <w:i w:val="0"/>
          <w:sz w:val="16"/>
          <w:lang w:val="hy-AM"/>
        </w:rPr>
        <w:t>7</w:t>
      </w:r>
      <w:r w:rsidR="00A80ECD" w:rsidRPr="00F24462">
        <w:rPr>
          <w:rFonts w:ascii="GHEA Grapalat" w:hAnsi="GHEA Grapalat"/>
          <w:i w:val="0"/>
          <w:sz w:val="16"/>
        </w:rPr>
        <w:t xml:space="preserve">-го дня с даты опубликования в бюллетене объявления и приглашения на настоящую процедуру. </w:t>
      </w:r>
    </w:p>
    <w:p w:rsidR="00A80ECD" w:rsidRPr="00F24462" w:rsidRDefault="00A80ECD" w:rsidP="00A1665E">
      <w:pPr>
        <w:pStyle w:val="23"/>
        <w:widowControl w:val="0"/>
        <w:spacing w:line="240" w:lineRule="auto"/>
        <w:ind w:firstLine="567"/>
        <w:rPr>
          <w:rFonts w:ascii="GHEA Grapalat" w:hAnsi="GHEA Grapalat" w:cs="Sylfaen"/>
          <w:sz w:val="16"/>
        </w:rPr>
      </w:pPr>
      <w:r w:rsidRPr="00F24462">
        <w:rPr>
          <w:rFonts w:ascii="GHEA Grapalat" w:hAnsi="GHEA Grapalat"/>
          <w:sz w:val="16"/>
        </w:rPr>
        <w:t xml:space="preserve">Заявки на процедуру получает и в журнале регистрации заявок регистрирует секретарь комиссии </w:t>
      </w:r>
      <w:r w:rsidR="00BA139B" w:rsidRPr="00BA139B">
        <w:rPr>
          <w:rFonts w:ascii="GHEA Grapalat" w:hAnsi="GHEA Grapalat"/>
          <w:sz w:val="18"/>
          <w:szCs w:val="18"/>
        </w:rPr>
        <w:t>Гоар Аветисян</w:t>
      </w:r>
      <w:r w:rsidR="00BA139B">
        <w:rPr>
          <w:rFonts w:ascii="GHEA Grapalat" w:hAnsi="GHEA Grapalat"/>
          <w:sz w:val="24"/>
          <w:szCs w:val="24"/>
        </w:rPr>
        <w:t xml:space="preserve"> </w:t>
      </w:r>
      <w:r w:rsidR="00BA139B" w:rsidRPr="00B44159">
        <w:rPr>
          <w:rFonts w:ascii="GHEA Grapalat" w:hAnsi="GHEA Grapalat"/>
          <w:sz w:val="22"/>
          <w:szCs w:val="22"/>
        </w:rPr>
        <w:t xml:space="preserve"> </w:t>
      </w:r>
      <w:r w:rsidRPr="00F24462">
        <w:rPr>
          <w:rFonts w:ascii="GHEA Grapalat" w:hAnsi="GHEA Grapalat"/>
          <w:sz w:val="16"/>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F24462" w:rsidRDefault="00B67CCD" w:rsidP="00A1665E">
      <w:pPr>
        <w:pStyle w:val="23"/>
        <w:widowControl w:val="0"/>
        <w:tabs>
          <w:tab w:val="left" w:pos="1134"/>
        </w:tabs>
        <w:spacing w:line="240" w:lineRule="auto"/>
        <w:ind w:firstLine="567"/>
        <w:rPr>
          <w:rFonts w:ascii="GHEA Grapalat" w:hAnsi="GHEA Grapalat"/>
          <w:sz w:val="16"/>
        </w:rPr>
      </w:pPr>
      <w:r w:rsidRPr="00F24462">
        <w:rPr>
          <w:rFonts w:ascii="GHEA Grapalat" w:hAnsi="GHEA Grapalat"/>
          <w:sz w:val="16"/>
        </w:rPr>
        <w:t>4.3.</w:t>
      </w:r>
      <w:r w:rsidR="003065C4" w:rsidRPr="00F24462">
        <w:rPr>
          <w:rFonts w:ascii="GHEA Grapalat" w:hAnsi="GHEA Grapalat"/>
          <w:sz w:val="16"/>
        </w:rPr>
        <w:tab/>
      </w:r>
      <w:r w:rsidRPr="00F24462">
        <w:rPr>
          <w:rFonts w:ascii="GHEA Grapalat" w:hAnsi="GHEA Grapalat"/>
          <w:sz w:val="16"/>
        </w:rPr>
        <w:t>В заявке участник представляет:</w:t>
      </w:r>
    </w:p>
    <w:p w:rsidR="005F25EF" w:rsidRPr="00F24462" w:rsidRDefault="005F25EF" w:rsidP="00A1665E">
      <w:pPr>
        <w:jc w:val="both"/>
        <w:rPr>
          <w:rFonts w:ascii="GHEA Grapalat" w:hAnsi="GHEA Grapalat"/>
          <w:sz w:val="16"/>
          <w:szCs w:val="20"/>
        </w:rPr>
      </w:pPr>
      <w:r w:rsidRPr="00F24462">
        <w:rPr>
          <w:rFonts w:ascii="GHEA Grapalat" w:hAnsi="GHEA Grapalat"/>
          <w:sz w:val="16"/>
          <w:szCs w:val="20"/>
        </w:rPr>
        <w:t>1) утвержденное им заявление-объявление, предусмотренное пунктом 2.1 части 2 настоящего приглашения</w:t>
      </w:r>
      <w:r w:rsidR="003C5795" w:rsidRPr="00F24462">
        <w:rPr>
          <w:rFonts w:ascii="GHEA Grapalat" w:hAnsi="GHEA Grapalat"/>
          <w:sz w:val="16"/>
          <w:szCs w:val="20"/>
        </w:rPr>
        <w:t xml:space="preserve">указав адрес электронной почты, учетный номер налогоплательщика, адрес деятельности и номер телефона </w:t>
      </w:r>
      <w:r w:rsidRPr="00F24462">
        <w:rPr>
          <w:rFonts w:ascii="GHEA Grapalat" w:hAnsi="GHEA Grapalat"/>
          <w:sz w:val="16"/>
          <w:szCs w:val="20"/>
        </w:rPr>
        <w:t>, которое включает:</w:t>
      </w:r>
    </w:p>
    <w:p w:rsidR="005F25EF" w:rsidRPr="00F24462" w:rsidRDefault="005F25EF" w:rsidP="00A1665E">
      <w:pPr>
        <w:jc w:val="both"/>
        <w:rPr>
          <w:rFonts w:ascii="GHEA Grapalat" w:hAnsi="GHEA Grapalat"/>
          <w:sz w:val="16"/>
          <w:szCs w:val="20"/>
        </w:rPr>
      </w:pPr>
      <w:r w:rsidRPr="00F24462">
        <w:rPr>
          <w:rFonts w:ascii="GHEA Grapalat" w:hAnsi="GHEA Grapalat"/>
          <w:sz w:val="16"/>
          <w:szCs w:val="20"/>
        </w:rPr>
        <w:t xml:space="preserve">   а) </w:t>
      </w:r>
      <w:r w:rsidR="003C5795" w:rsidRPr="00F24462">
        <w:rPr>
          <w:rFonts w:ascii="GHEA Grapalat" w:hAnsi="GHEA Grapalat"/>
          <w:sz w:val="16"/>
          <w:szCs w:val="20"/>
        </w:rPr>
        <w:t xml:space="preserve">подтверждение </w:t>
      </w:r>
      <w:r w:rsidRPr="00F24462">
        <w:rPr>
          <w:rFonts w:ascii="GHEA Grapalat" w:hAnsi="GHEA Grapalat"/>
          <w:sz w:val="16"/>
          <w:szCs w:val="20"/>
        </w:rPr>
        <w:t>о соответствии своих данных требованиям права на участие, установленным настоящим приглашением;</w:t>
      </w:r>
    </w:p>
    <w:p w:rsidR="00C648DF" w:rsidRPr="00F24462" w:rsidRDefault="005F25EF" w:rsidP="00A1665E">
      <w:pPr>
        <w:jc w:val="both"/>
        <w:rPr>
          <w:rFonts w:ascii="GHEA Grapalat" w:hAnsi="GHEA Grapalat"/>
          <w:sz w:val="16"/>
          <w:szCs w:val="20"/>
        </w:rPr>
      </w:pPr>
      <w:r w:rsidRPr="00F24462">
        <w:rPr>
          <w:rFonts w:ascii="GHEA Grapalat" w:hAnsi="GHEA Grapalat"/>
          <w:sz w:val="16"/>
          <w:szCs w:val="20"/>
        </w:rPr>
        <w:t xml:space="preserve">   б) </w:t>
      </w:r>
      <w:r w:rsidR="003C5795" w:rsidRPr="00F24462">
        <w:rPr>
          <w:rFonts w:ascii="GHEA Grapalat" w:hAnsi="GHEA Grapalat"/>
          <w:sz w:val="16"/>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F24462">
        <w:rPr>
          <w:rFonts w:ascii="GHEA Grapalat" w:hAnsi="GHEA Grapalat"/>
          <w:sz w:val="16"/>
          <w:szCs w:val="20"/>
        </w:rPr>
        <w:t xml:space="preserve"> в случае признания отобранным участником</w:t>
      </w:r>
    </w:p>
    <w:p w:rsidR="005F25EF" w:rsidRPr="00F24462" w:rsidRDefault="005F25EF" w:rsidP="00A1665E">
      <w:pPr>
        <w:ind w:firstLine="284"/>
        <w:jc w:val="both"/>
        <w:rPr>
          <w:rFonts w:ascii="GHEA Grapalat" w:hAnsi="GHEA Grapalat"/>
          <w:sz w:val="16"/>
          <w:szCs w:val="20"/>
        </w:rPr>
      </w:pPr>
      <w:r w:rsidRPr="00F24462">
        <w:rPr>
          <w:rFonts w:ascii="GHEA Grapalat" w:hAnsi="GHEA Grapalat"/>
          <w:sz w:val="16"/>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F24462" w:rsidRDefault="005F25EF" w:rsidP="00A1665E">
      <w:pPr>
        <w:jc w:val="both"/>
        <w:rPr>
          <w:rFonts w:ascii="GHEA Grapalat" w:hAnsi="GHEA Grapalat"/>
          <w:sz w:val="16"/>
          <w:szCs w:val="20"/>
        </w:rPr>
      </w:pPr>
      <w:r w:rsidRPr="00F24462">
        <w:rPr>
          <w:rFonts w:ascii="GHEA Grapalat" w:hAnsi="GHEA Grapalat"/>
          <w:sz w:val="16"/>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F24462" w:rsidRDefault="001361B2" w:rsidP="00A1665E">
      <w:pPr>
        <w:pStyle w:val="norm"/>
        <w:widowControl w:val="0"/>
        <w:tabs>
          <w:tab w:val="left" w:pos="1134"/>
        </w:tabs>
        <w:spacing w:line="240" w:lineRule="auto"/>
        <w:ind w:firstLine="284"/>
        <w:rPr>
          <w:rFonts w:ascii="GHEA Grapalat" w:hAnsi="GHEA Grapalat"/>
          <w:sz w:val="16"/>
        </w:rPr>
      </w:pPr>
      <w:r w:rsidRPr="00F24462">
        <w:rPr>
          <w:rFonts w:ascii="GHEA Grapalat" w:hAnsi="GHEA Grapalat"/>
          <w:sz w:val="16"/>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F24462">
        <w:rPr>
          <w:rFonts w:ascii="GHEA Grapalat" w:hAnsi="GHEA Grapalat"/>
          <w:spacing w:val="-6"/>
          <w:sz w:val="16"/>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F24462">
        <w:rPr>
          <w:rFonts w:ascii="GHEA Grapalat" w:hAnsi="GHEA Grapalat"/>
          <w:sz w:val="16"/>
        </w:rPr>
        <w:t xml:space="preserve"> решении заключить договор;</w:t>
      </w:r>
    </w:p>
    <w:p w:rsidR="00071119" w:rsidRPr="00F24462" w:rsidRDefault="00932115" w:rsidP="00A1665E">
      <w:pPr>
        <w:pStyle w:val="norm"/>
        <w:widowControl w:val="0"/>
        <w:tabs>
          <w:tab w:val="left" w:pos="1134"/>
        </w:tabs>
        <w:spacing w:line="240" w:lineRule="auto"/>
        <w:ind w:firstLine="284"/>
        <w:rPr>
          <w:rFonts w:ascii="GHEA Grapalat" w:hAnsi="GHEA Grapalat"/>
          <w:sz w:val="16"/>
          <w:lang w:val="hy-AM"/>
        </w:rPr>
      </w:pPr>
      <w:r w:rsidRPr="00F24462">
        <w:rPr>
          <w:rFonts w:ascii="GHEA Grapalat" w:hAnsi="GHEA Grapalat"/>
          <w:sz w:val="16"/>
        </w:rPr>
        <w:t>2</w:t>
      </w:r>
      <w:r w:rsidR="005F25EF" w:rsidRPr="00F24462">
        <w:rPr>
          <w:rFonts w:ascii="GHEA Grapalat" w:hAnsi="GHEA Grapalat"/>
          <w:sz w:val="16"/>
        </w:rPr>
        <w:t>) технические характеристики</w:t>
      </w:r>
      <w:r w:rsidRPr="00F24462">
        <w:rPr>
          <w:rFonts w:ascii="GHEA Grapalat" w:hAnsi="GHEA Grapalat" w:cs="Sylfaen"/>
          <w:sz w:val="16"/>
        </w:rPr>
        <w:t xml:space="preserve"> предлагаемого им товара</w:t>
      </w:r>
      <w:r w:rsidR="005F25EF" w:rsidRPr="00F24462">
        <w:rPr>
          <w:rFonts w:ascii="GHEA Grapalat" w:hAnsi="GHEA Grapalat"/>
          <w:sz w:val="16"/>
        </w:rPr>
        <w:t xml:space="preserve">, а также товарный знак, </w:t>
      </w:r>
      <w:r w:rsidRPr="00F24462">
        <w:rPr>
          <w:rFonts w:ascii="GHEA Grapalat" w:hAnsi="GHEA Grapalat" w:cs="Sylfaen"/>
          <w:sz w:val="16"/>
        </w:rPr>
        <w:t>фирменное наименование, марка и</w:t>
      </w:r>
      <w:r w:rsidR="005F25EF" w:rsidRPr="00F24462">
        <w:rPr>
          <w:rFonts w:ascii="GHEA Grapalat" w:hAnsi="GHEA Grapalat"/>
          <w:sz w:val="16"/>
        </w:rPr>
        <w:t>наименование производителя, (далее</w:t>
      </w:r>
      <w:r w:rsidR="005F25EF" w:rsidRPr="00F24462">
        <w:rPr>
          <w:rFonts w:ascii="Courier New" w:hAnsi="Courier New" w:cs="Courier New"/>
          <w:sz w:val="16"/>
        </w:rPr>
        <w:t> </w:t>
      </w:r>
      <w:r w:rsidR="005F25EF" w:rsidRPr="00F24462">
        <w:rPr>
          <w:rFonts w:ascii="GHEA Grapalat" w:hAnsi="GHEA Grapalat" w:cs="GHEA Grapalat"/>
          <w:sz w:val="16"/>
        </w:rPr>
        <w:t>—полноеописаниетовара</w:t>
      </w:r>
      <w:r w:rsidR="005F25EF" w:rsidRPr="00F24462">
        <w:rPr>
          <w:rFonts w:ascii="GHEA Grapalat" w:hAnsi="GHEA Grapalat"/>
          <w:sz w:val="16"/>
        </w:rPr>
        <w:t>)</w:t>
      </w:r>
      <w:r w:rsidR="00B82520" w:rsidRPr="00F24462">
        <w:rPr>
          <w:rFonts w:ascii="GHEA Grapalat" w:hAnsi="GHEA Grapalat"/>
          <w:sz w:val="16"/>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EA6AE0" w:rsidRPr="00F24462">
        <w:rPr>
          <w:rStyle w:val="af6"/>
          <w:rFonts w:ascii="GHEA Grapalat" w:hAnsi="GHEA Grapalat" w:cs="Sylfaen"/>
          <w:sz w:val="16"/>
        </w:rPr>
        <w:footnoteReference w:customMarkFollows="1" w:id="2"/>
        <w:t>7</w:t>
      </w:r>
      <w:r w:rsidR="005F25EF" w:rsidRPr="00F24462">
        <w:rPr>
          <w:rFonts w:ascii="GHEA Grapalat" w:hAnsi="GHEA Grapalat" w:cs="Sylfaen"/>
          <w:sz w:val="16"/>
        </w:rPr>
        <w:t>:</w:t>
      </w:r>
    </w:p>
    <w:p w:rsidR="00B67CCD" w:rsidRPr="00F24462" w:rsidRDefault="001C6688"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lang w:val="hy-AM"/>
        </w:rPr>
        <w:t>3</w:t>
      </w:r>
      <w:r w:rsidR="0047117B" w:rsidRPr="00F24462">
        <w:rPr>
          <w:rFonts w:ascii="GHEA Grapalat" w:hAnsi="GHEA Grapalat"/>
          <w:sz w:val="16"/>
        </w:rPr>
        <w:t>)</w:t>
      </w:r>
      <w:r w:rsidR="00444026" w:rsidRPr="00F24462">
        <w:rPr>
          <w:rFonts w:ascii="GHEA Grapalat" w:hAnsi="GHEA Grapalat"/>
          <w:sz w:val="16"/>
        </w:rPr>
        <w:tab/>
      </w:r>
      <w:r w:rsidR="0047117B" w:rsidRPr="00F24462">
        <w:rPr>
          <w:rFonts w:ascii="GHEA Grapalat" w:hAnsi="GHEA Grapalat"/>
          <w:sz w:val="16"/>
        </w:rPr>
        <w:t>утвержденное им ценовое предложение;</w:t>
      </w:r>
    </w:p>
    <w:p w:rsidR="000845F6" w:rsidRPr="00F24462" w:rsidRDefault="005F25EF"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5</w:t>
      </w:r>
      <w:r w:rsidR="003E3FD0" w:rsidRPr="00F24462">
        <w:rPr>
          <w:rFonts w:ascii="GHEA Grapalat" w:hAnsi="GHEA Grapalat"/>
          <w:sz w:val="16"/>
        </w:rPr>
        <w:t>)</w:t>
      </w:r>
      <w:r w:rsidR="00333B85" w:rsidRPr="00F24462">
        <w:rPr>
          <w:rFonts w:ascii="GHEA Grapalat" w:hAnsi="GHEA Grapalat"/>
          <w:sz w:val="16"/>
        </w:rPr>
        <w:tab/>
      </w:r>
      <w:r w:rsidR="003E3FD0" w:rsidRPr="00F24462">
        <w:rPr>
          <w:rFonts w:ascii="GHEA Grapalat" w:hAnsi="GHEA Grapalat"/>
          <w:sz w:val="16"/>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F24462" w:rsidRDefault="005F25EF" w:rsidP="00A1665E">
      <w:pPr>
        <w:pStyle w:val="norm"/>
        <w:widowControl w:val="0"/>
        <w:tabs>
          <w:tab w:val="left" w:pos="1134"/>
        </w:tabs>
        <w:spacing w:line="240" w:lineRule="auto"/>
        <w:ind w:firstLine="567"/>
        <w:rPr>
          <w:rFonts w:ascii="GHEA Grapalat" w:hAnsi="GHEA Grapalat"/>
          <w:sz w:val="16"/>
        </w:rPr>
      </w:pPr>
      <w:r w:rsidRPr="00F24462">
        <w:rPr>
          <w:rFonts w:ascii="GHEA Grapalat" w:hAnsi="GHEA Grapalat"/>
          <w:sz w:val="16"/>
        </w:rPr>
        <w:t>6</w:t>
      </w:r>
      <w:r w:rsidR="003E3FD0" w:rsidRPr="00F24462">
        <w:rPr>
          <w:rFonts w:ascii="GHEA Grapalat" w:hAnsi="GHEA Grapalat"/>
          <w:sz w:val="16"/>
        </w:rPr>
        <w:t>)</w:t>
      </w:r>
      <w:r w:rsidR="00333B85" w:rsidRPr="00F24462">
        <w:rPr>
          <w:rFonts w:ascii="GHEA Grapalat" w:hAnsi="GHEA Grapalat"/>
          <w:sz w:val="16"/>
        </w:rPr>
        <w:tab/>
      </w:r>
      <w:r w:rsidR="003E3FD0" w:rsidRPr="00F24462">
        <w:rPr>
          <w:rFonts w:ascii="GHEA Grapalat" w:hAnsi="GHEA Grapalat"/>
          <w:sz w:val="16"/>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F24462" w:rsidRDefault="00721677" w:rsidP="00A1665E">
      <w:pPr>
        <w:jc w:val="both"/>
        <w:rPr>
          <w:rFonts w:ascii="GHEA Grapalat" w:hAnsi="GHEA Grapalat" w:cs="Sylfaen"/>
          <w:sz w:val="16"/>
          <w:szCs w:val="20"/>
        </w:rPr>
      </w:pPr>
      <w:r w:rsidRPr="00F24462">
        <w:rPr>
          <w:rFonts w:ascii="GHEA Grapalat" w:hAnsi="GHEA Grapalat" w:cs="Sylfaen"/>
          <w:sz w:val="16"/>
          <w:szCs w:val="20"/>
        </w:rPr>
        <w:t xml:space="preserve">При этом в случае участия в настоящей процедуре в порядке совместной деятельности (консорциумом) </w:t>
      </w:r>
    </w:p>
    <w:p w:rsidR="00721677" w:rsidRPr="00F24462" w:rsidRDefault="00721677" w:rsidP="00A1665E">
      <w:pPr>
        <w:jc w:val="both"/>
        <w:rPr>
          <w:rFonts w:ascii="GHEA Grapalat" w:hAnsi="GHEA Grapalat" w:cs="Sylfaen"/>
          <w:sz w:val="16"/>
          <w:szCs w:val="20"/>
        </w:rPr>
      </w:pPr>
      <w:r w:rsidRPr="00F24462">
        <w:rPr>
          <w:rFonts w:ascii="GHEA Grapalat" w:hAnsi="GHEA Grapalat" w:cs="Sylfaen"/>
          <w:sz w:val="16"/>
          <w:szCs w:val="20"/>
        </w:rPr>
        <w:t xml:space="preserve">  • ни одна из сторон договора о совместной деятельности не может подавать отдельную заявку на данную процедуру</w:t>
      </w:r>
      <w:r w:rsidR="006519EF" w:rsidRPr="00F24462">
        <w:rPr>
          <w:rFonts w:ascii="GHEA Grapalat" w:hAnsi="GHEA Grapalat" w:cs="Sylfaen"/>
          <w:sz w:val="16"/>
          <w:szCs w:val="20"/>
        </w:rPr>
        <w:t xml:space="preserve"> (на один и тот же лот)</w:t>
      </w:r>
      <w:r w:rsidRPr="00F24462">
        <w:rPr>
          <w:rFonts w:ascii="GHEA Grapalat" w:hAnsi="GHEA Grapalat" w:cs="Sylfaen"/>
          <w:sz w:val="16"/>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F24462" w:rsidRDefault="00721677" w:rsidP="00A1665E">
      <w:pPr>
        <w:pStyle w:val="norm"/>
        <w:widowControl w:val="0"/>
        <w:spacing w:line="240" w:lineRule="auto"/>
        <w:ind w:firstLine="0"/>
        <w:rPr>
          <w:rFonts w:ascii="GHEA Grapalat" w:hAnsi="GHEA Grapalat" w:cs="Sylfaen"/>
          <w:sz w:val="16"/>
        </w:rPr>
      </w:pPr>
      <w:r w:rsidRPr="00F24462">
        <w:rPr>
          <w:rFonts w:ascii="GHEA Grapalat" w:hAnsi="GHEA Grapalat" w:cs="Sylfaen"/>
          <w:sz w:val="16"/>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F24462" w:rsidRDefault="0049655D" w:rsidP="00A1665E">
      <w:pPr>
        <w:rPr>
          <w:rFonts w:ascii="GHEA Grapalat" w:hAnsi="GHEA Grapalat"/>
          <w:b/>
          <w:sz w:val="16"/>
          <w:szCs w:val="20"/>
        </w:rPr>
      </w:pPr>
    </w:p>
    <w:p w:rsidR="00A45946" w:rsidRPr="00F24462" w:rsidRDefault="00333B85" w:rsidP="00A1665E">
      <w:pPr>
        <w:widowControl w:val="0"/>
        <w:jc w:val="center"/>
        <w:rPr>
          <w:rFonts w:ascii="GHEA Grapalat" w:hAnsi="GHEA Grapalat" w:cs="Arial"/>
          <w:b/>
          <w:sz w:val="16"/>
          <w:szCs w:val="20"/>
        </w:rPr>
      </w:pPr>
      <w:r w:rsidRPr="00F24462">
        <w:rPr>
          <w:rFonts w:ascii="GHEA Grapalat" w:hAnsi="GHEA Grapalat"/>
          <w:b/>
          <w:sz w:val="16"/>
          <w:szCs w:val="20"/>
        </w:rPr>
        <w:t>5.</w:t>
      </w:r>
      <w:r w:rsidR="00C8055A" w:rsidRPr="00F24462">
        <w:rPr>
          <w:rFonts w:ascii="GHEA Grapalat" w:hAnsi="GHEA Grapalat"/>
          <w:b/>
          <w:sz w:val="16"/>
          <w:szCs w:val="20"/>
        </w:rPr>
        <w:t xml:space="preserve">ЦЕНОВОЕ ПРЕДЛОЖЕНИЕ ЗАЯВКИ </w:t>
      </w:r>
    </w:p>
    <w:p w:rsidR="00A45946" w:rsidRPr="00F24462" w:rsidRDefault="00C8055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5.1</w:t>
      </w:r>
      <w:r w:rsidR="00A34DFE" w:rsidRPr="00F24462">
        <w:rPr>
          <w:rFonts w:ascii="GHEA Grapalat" w:hAnsi="GHEA Grapalat"/>
          <w:sz w:val="16"/>
          <w:szCs w:val="20"/>
        </w:rPr>
        <w:t>.</w:t>
      </w:r>
      <w:r w:rsidR="00333B85" w:rsidRPr="00F24462">
        <w:rPr>
          <w:rFonts w:ascii="GHEA Grapalat" w:hAnsi="GHEA Grapalat"/>
          <w:sz w:val="16"/>
          <w:szCs w:val="20"/>
        </w:rPr>
        <w:tab/>
      </w:r>
      <w:r w:rsidRPr="00F24462">
        <w:rPr>
          <w:rFonts w:ascii="GHEA Grapalat" w:hAnsi="GHEA Grapalat"/>
          <w:sz w:val="16"/>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F24462" w:rsidRDefault="00C8055A"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5.2.</w:t>
      </w:r>
      <w:r w:rsidR="00333B85" w:rsidRPr="00F24462">
        <w:rPr>
          <w:rFonts w:ascii="GHEA Grapalat" w:hAnsi="GHEA Grapalat"/>
          <w:sz w:val="16"/>
        </w:rPr>
        <w:tab/>
      </w:r>
      <w:r w:rsidRPr="00F24462">
        <w:rPr>
          <w:rFonts w:ascii="GHEA Grapalat" w:hAnsi="GHEA Grapalat"/>
          <w:sz w:val="16"/>
        </w:rPr>
        <w:t>Участник представляет ценовое предложение в форме расчета, состоящего из обобщенных компонентов</w:t>
      </w:r>
      <w:r w:rsidR="00443317" w:rsidRPr="00F24462">
        <w:rPr>
          <w:rFonts w:ascii="GHEA Grapalat" w:hAnsi="GHEA Grapalat"/>
          <w:sz w:val="16"/>
        </w:rPr>
        <w:t>-стоимость</w:t>
      </w:r>
      <w:r w:rsidR="00F677F1" w:rsidRPr="00F24462">
        <w:rPr>
          <w:rFonts w:ascii="GHEA Grapalat" w:hAnsi="GHEA Grapalat"/>
          <w:sz w:val="16"/>
        </w:rPr>
        <w:t xml:space="preserve"> (совокупность себестоимости и прогнозируемой прибыли) </w:t>
      </w:r>
      <w:r w:rsidRPr="00F24462">
        <w:rPr>
          <w:rFonts w:ascii="GHEA Grapalat" w:hAnsi="GHEA Grapalat"/>
          <w:sz w:val="16"/>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F24462" w:rsidRDefault="00B95FE0" w:rsidP="00A1665E">
      <w:pPr>
        <w:pStyle w:val="norm"/>
        <w:widowControl w:val="0"/>
        <w:spacing w:line="240" w:lineRule="auto"/>
        <w:ind w:firstLine="567"/>
        <w:rPr>
          <w:rFonts w:ascii="GHEA Grapalat" w:hAnsi="GHEA Grapalat" w:cs="Sylfaen"/>
          <w:sz w:val="16"/>
        </w:rPr>
      </w:pPr>
      <w:r w:rsidRPr="00F24462">
        <w:rPr>
          <w:rFonts w:ascii="GHEA Grapalat" w:hAnsi="GHEA Grapalat"/>
          <w:sz w:val="16"/>
        </w:rPr>
        <w:lastRenderedPageBreak/>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F24462" w:rsidRDefault="00B95FE0"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а.</w:t>
      </w:r>
      <w:r w:rsidR="00333B85" w:rsidRPr="00F24462">
        <w:rPr>
          <w:rFonts w:ascii="GHEA Grapalat" w:hAnsi="GHEA Grapalat"/>
          <w:sz w:val="16"/>
        </w:rPr>
        <w:tab/>
      </w:r>
      <w:r w:rsidRPr="00F24462">
        <w:rPr>
          <w:rFonts w:ascii="GHEA Grapalat" w:hAnsi="GHEA Grapalat"/>
          <w:sz w:val="16"/>
        </w:rPr>
        <w:t>графы "стоимость</w:t>
      </w:r>
      <w:r w:rsidR="00DF3688" w:rsidRPr="00F24462">
        <w:rPr>
          <w:rFonts w:ascii="GHEA Grapalat" w:hAnsi="GHEA Grapalat"/>
          <w:sz w:val="16"/>
        </w:rPr>
        <w:t>"</w:t>
      </w:r>
      <w:r w:rsidRPr="00F24462">
        <w:rPr>
          <w:rFonts w:ascii="GHEA Grapalat" w:hAnsi="GHEA Grapalat"/>
          <w:sz w:val="16"/>
        </w:rPr>
        <w:t xml:space="preserve">и "налог на добавленную стоимость" </w:t>
      </w:r>
      <w:r w:rsidR="00F677F1" w:rsidRPr="00F24462">
        <w:rPr>
          <w:rFonts w:ascii="GHEA Grapalat" w:hAnsi="GHEA Grapalat"/>
          <w:sz w:val="16"/>
        </w:rPr>
        <w:t xml:space="preserve">ценового предложения </w:t>
      </w:r>
      <w:r w:rsidRPr="00F24462">
        <w:rPr>
          <w:rFonts w:ascii="GHEA Grapalat" w:hAnsi="GHEA Grapalat"/>
          <w:sz w:val="16"/>
        </w:rPr>
        <w:t>заполнены только цифрами, а графа "общая цена" — и прописью, и цифрами или только прописью.</w:t>
      </w:r>
    </w:p>
    <w:p w:rsidR="00B95FE0" w:rsidRPr="00F24462" w:rsidRDefault="00B95FE0"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б.</w:t>
      </w:r>
      <w:r w:rsidR="00333B85" w:rsidRPr="00F24462">
        <w:rPr>
          <w:rFonts w:ascii="GHEA Grapalat" w:hAnsi="GHEA Grapalat"/>
          <w:sz w:val="16"/>
        </w:rPr>
        <w:tab/>
      </w:r>
      <w:r w:rsidRPr="00F24462">
        <w:rPr>
          <w:rFonts w:ascii="GHEA Grapalat" w:hAnsi="GHEA Grapalat"/>
          <w:sz w:val="16"/>
        </w:rPr>
        <w:t xml:space="preserve">между суммами, указанными прописью или цифрами в графах </w:t>
      </w:r>
      <w:r w:rsidR="00A60D60" w:rsidRPr="00F24462">
        <w:rPr>
          <w:rFonts w:ascii="GHEA Grapalat" w:hAnsi="GHEA Grapalat"/>
          <w:sz w:val="16"/>
        </w:rPr>
        <w:t>"стоимость"</w:t>
      </w:r>
      <w:r w:rsidRPr="00F24462">
        <w:rPr>
          <w:rFonts w:ascii="GHEA Grapalat" w:hAnsi="GHEA Grapalat"/>
          <w:sz w:val="16"/>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F24462" w:rsidRDefault="00B95FE0" w:rsidP="00A1665E">
      <w:pPr>
        <w:pStyle w:val="norm"/>
        <w:widowControl w:val="0"/>
        <w:tabs>
          <w:tab w:val="left" w:pos="1134"/>
        </w:tabs>
        <w:spacing w:line="240" w:lineRule="auto"/>
        <w:ind w:firstLine="567"/>
        <w:rPr>
          <w:rFonts w:ascii="GHEA Grapalat" w:hAnsi="GHEA Grapalat"/>
          <w:sz w:val="16"/>
        </w:rPr>
      </w:pPr>
      <w:r w:rsidRPr="00F24462">
        <w:rPr>
          <w:rFonts w:ascii="GHEA Grapalat" w:hAnsi="GHEA Grapalat"/>
          <w:sz w:val="16"/>
        </w:rPr>
        <w:t>в.</w:t>
      </w:r>
      <w:r w:rsidR="00333B85" w:rsidRPr="00F24462">
        <w:rPr>
          <w:rFonts w:ascii="GHEA Grapalat" w:hAnsi="GHEA Grapalat"/>
          <w:sz w:val="16"/>
        </w:rPr>
        <w:tab/>
      </w:r>
      <w:r w:rsidRPr="00F24462">
        <w:rPr>
          <w:rFonts w:ascii="GHEA Grapalat" w:hAnsi="GHEA Grapalat"/>
          <w:sz w:val="16"/>
        </w:rPr>
        <w:t>номер лота в ценовом предложении указан неверно, однако наименование предмета закупки заполнено правильно.</w:t>
      </w:r>
    </w:p>
    <w:p w:rsidR="00B9778A" w:rsidRPr="00F24462" w:rsidRDefault="00B9778A" w:rsidP="00A1665E">
      <w:pPr>
        <w:pStyle w:val="norm"/>
        <w:widowControl w:val="0"/>
        <w:tabs>
          <w:tab w:val="left" w:pos="1134"/>
        </w:tabs>
        <w:spacing w:line="240" w:lineRule="auto"/>
        <w:ind w:firstLine="567"/>
        <w:rPr>
          <w:rFonts w:ascii="GHEA Grapalat" w:hAnsi="GHEA Grapalat"/>
          <w:sz w:val="16"/>
        </w:rPr>
      </w:pPr>
      <w:r w:rsidRPr="00F24462">
        <w:rPr>
          <w:rFonts w:ascii="GHEA Grapalat" w:hAnsi="GHEA Grapalat"/>
          <w:sz w:val="16"/>
        </w:rPr>
        <w:t>г. стоимость, налог на добавленную стоимость и общая сумма</w:t>
      </w:r>
      <w:r w:rsidR="00910938" w:rsidRPr="00F24462">
        <w:rPr>
          <w:rFonts w:ascii="GHEA Grapalat" w:hAnsi="GHEA Grapalat"/>
          <w:sz w:val="16"/>
        </w:rPr>
        <w:t xml:space="preserve"> ценового предложения</w:t>
      </w:r>
      <w:r w:rsidRPr="00F24462">
        <w:rPr>
          <w:rFonts w:ascii="GHEA Grapalat" w:hAnsi="GHEA Grapalat"/>
          <w:sz w:val="16"/>
        </w:rPr>
        <w:t xml:space="preserve">, указанные в графах </w:t>
      </w:r>
      <w:r w:rsidR="00207490" w:rsidRPr="00F24462">
        <w:rPr>
          <w:rFonts w:ascii="GHEA Grapalat" w:hAnsi="GHEA Grapalat"/>
          <w:sz w:val="16"/>
        </w:rPr>
        <w:t>прописью</w:t>
      </w:r>
      <w:r w:rsidRPr="00F24462">
        <w:rPr>
          <w:rFonts w:ascii="GHEA Grapalat" w:hAnsi="GHEA Grapalat"/>
          <w:sz w:val="16"/>
        </w:rPr>
        <w:t xml:space="preserve"> или цифрами, округлены до пяти десятых-до целого числа ниже, а пять десятых и более-до целого числа выше</w:t>
      </w:r>
      <w:r w:rsidR="00A14685" w:rsidRPr="00F24462">
        <w:rPr>
          <w:rFonts w:ascii="GHEA Grapalat" w:hAnsi="GHEA Grapalat"/>
          <w:sz w:val="16"/>
        </w:rPr>
        <w:t xml:space="preserve">, </w:t>
      </w:r>
    </w:p>
    <w:p w:rsidR="00AE1E38" w:rsidRPr="00F24462" w:rsidRDefault="00A14685" w:rsidP="00A1665E">
      <w:pPr>
        <w:pStyle w:val="norm"/>
        <w:widowControl w:val="0"/>
        <w:tabs>
          <w:tab w:val="left" w:pos="1134"/>
        </w:tabs>
        <w:spacing w:line="240" w:lineRule="auto"/>
        <w:ind w:firstLine="567"/>
        <w:rPr>
          <w:rFonts w:ascii="GHEA Grapalat" w:hAnsi="GHEA Grapalat"/>
          <w:sz w:val="16"/>
        </w:rPr>
      </w:pPr>
      <w:r w:rsidRPr="00F24462">
        <w:rPr>
          <w:rFonts w:ascii="GHEA Grapalat" w:hAnsi="GHEA Grapalat"/>
          <w:sz w:val="16"/>
        </w:rPr>
        <w:t xml:space="preserve">д. в графах стоимость и налог на добавленную стоимость </w:t>
      </w:r>
      <w:r w:rsidR="008730A8" w:rsidRPr="00F24462">
        <w:rPr>
          <w:rFonts w:ascii="GHEA Grapalat" w:hAnsi="GHEA Grapalat"/>
          <w:sz w:val="16"/>
        </w:rPr>
        <w:t xml:space="preserve">ценового предложения </w:t>
      </w:r>
      <w:r w:rsidRPr="00F24462">
        <w:rPr>
          <w:rFonts w:ascii="GHEA Grapalat" w:hAnsi="GHEA Grapalat"/>
          <w:sz w:val="16"/>
        </w:rPr>
        <w:t xml:space="preserve">суммы заполнены как цифрами, так и </w:t>
      </w:r>
      <w:r w:rsidR="008730A8" w:rsidRPr="00F24462">
        <w:rPr>
          <w:rFonts w:ascii="GHEA Grapalat" w:hAnsi="GHEA Grapalat"/>
          <w:sz w:val="16"/>
        </w:rPr>
        <w:t>прописью</w:t>
      </w:r>
      <w:r w:rsidRPr="00F24462">
        <w:rPr>
          <w:rFonts w:ascii="GHEA Grapalat" w:hAnsi="GHEA Grapalat"/>
          <w:sz w:val="16"/>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F24462">
        <w:rPr>
          <w:rFonts w:ascii="GHEA Grapalat" w:hAnsi="GHEA Grapalat"/>
          <w:sz w:val="16"/>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"стоимость"и "налог на добавленную стоимость".</w:t>
      </w:r>
    </w:p>
    <w:p w:rsidR="0048059F" w:rsidRPr="00F24462" w:rsidRDefault="0048059F"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е. в суммах, заполненных буквами в графах ценового пред</w:t>
      </w:r>
      <w:r w:rsidR="00413595" w:rsidRPr="00F24462">
        <w:rPr>
          <w:rFonts w:ascii="GHEA Grapalat" w:hAnsi="GHEA Grapalat"/>
          <w:sz w:val="16"/>
        </w:rPr>
        <w:t>ложения, лумы указаны в цифрах.</w:t>
      </w:r>
    </w:p>
    <w:p w:rsidR="00A45946" w:rsidRPr="00F24462" w:rsidRDefault="00C8055A" w:rsidP="00A1665E">
      <w:pPr>
        <w:pStyle w:val="norm"/>
        <w:widowControl w:val="0"/>
        <w:tabs>
          <w:tab w:val="left" w:pos="1134"/>
        </w:tabs>
        <w:spacing w:line="240" w:lineRule="auto"/>
        <w:ind w:firstLine="567"/>
        <w:rPr>
          <w:rFonts w:ascii="GHEA Grapalat" w:hAnsi="GHEA Grapalat"/>
          <w:sz w:val="16"/>
        </w:rPr>
      </w:pPr>
      <w:r w:rsidRPr="00F24462">
        <w:rPr>
          <w:rFonts w:ascii="GHEA Grapalat" w:hAnsi="GHEA Grapalat"/>
          <w:sz w:val="16"/>
        </w:rPr>
        <w:t>5.3</w:t>
      </w:r>
      <w:r w:rsidR="00A34DFE" w:rsidRPr="00F24462">
        <w:rPr>
          <w:rFonts w:ascii="GHEA Grapalat" w:hAnsi="GHEA Grapalat"/>
          <w:sz w:val="16"/>
        </w:rPr>
        <w:t>.</w:t>
      </w:r>
      <w:r w:rsidR="00333B85" w:rsidRPr="00F24462">
        <w:rPr>
          <w:rFonts w:ascii="GHEA Grapalat" w:hAnsi="GHEA Grapalat"/>
          <w:sz w:val="16"/>
        </w:rPr>
        <w:tab/>
      </w:r>
      <w:r w:rsidRPr="00F24462">
        <w:rPr>
          <w:rFonts w:ascii="GHEA Grapalat" w:hAnsi="GHEA Grapalat"/>
          <w:sz w:val="16"/>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F24462" w:rsidRDefault="00096865" w:rsidP="00A1665E">
      <w:pPr>
        <w:pStyle w:val="23"/>
        <w:widowControl w:val="0"/>
        <w:spacing w:line="240" w:lineRule="auto"/>
        <w:ind w:firstLine="567"/>
        <w:rPr>
          <w:rFonts w:ascii="GHEA Grapalat" w:hAnsi="GHEA Grapalat"/>
          <w:sz w:val="16"/>
        </w:rPr>
      </w:pPr>
    </w:p>
    <w:p w:rsidR="00096865" w:rsidRPr="00F24462" w:rsidRDefault="00220C7C" w:rsidP="00A1665E">
      <w:pPr>
        <w:widowControl w:val="0"/>
        <w:ind w:left="567" w:right="565"/>
        <w:jc w:val="center"/>
        <w:rPr>
          <w:rFonts w:ascii="GHEA Grapalat" w:hAnsi="GHEA Grapalat"/>
          <w:b/>
          <w:sz w:val="16"/>
          <w:szCs w:val="20"/>
        </w:rPr>
      </w:pPr>
      <w:r w:rsidRPr="00F24462">
        <w:rPr>
          <w:rFonts w:ascii="GHEA Grapalat" w:hAnsi="GHEA Grapalat"/>
          <w:b/>
          <w:sz w:val="16"/>
          <w:szCs w:val="20"/>
        </w:rPr>
        <w:t xml:space="preserve">6. СРОК ДЕЙСТВИЯ ЗАЯВКИ, </w:t>
      </w:r>
      <w:r w:rsidR="00294F67" w:rsidRPr="00F24462">
        <w:rPr>
          <w:rFonts w:ascii="GHEA Grapalat" w:hAnsi="GHEA Grapalat"/>
          <w:b/>
          <w:sz w:val="16"/>
          <w:szCs w:val="20"/>
        </w:rPr>
        <w:br/>
      </w:r>
      <w:r w:rsidRPr="00F24462">
        <w:rPr>
          <w:rFonts w:ascii="GHEA Grapalat" w:hAnsi="GHEA Grapalat"/>
          <w:b/>
          <w:sz w:val="16"/>
          <w:szCs w:val="20"/>
        </w:rPr>
        <w:t>ПОРЯДОК ВНЕСЕНИЯ ИЗМЕНЕНИЙ В ЗАЯВКИ</w:t>
      </w:r>
      <w:r w:rsidR="00955A1E" w:rsidRPr="00F24462">
        <w:rPr>
          <w:rFonts w:ascii="GHEA Grapalat" w:hAnsi="GHEA Grapalat"/>
          <w:b/>
          <w:sz w:val="16"/>
          <w:szCs w:val="20"/>
        </w:rPr>
        <w:t>И ИХ ОТЗЫВА</w:t>
      </w:r>
    </w:p>
    <w:p w:rsidR="00096865" w:rsidRPr="00F24462" w:rsidRDefault="00220C7C" w:rsidP="00A1665E">
      <w:pPr>
        <w:pStyle w:val="a3"/>
        <w:widowControl w:val="0"/>
        <w:tabs>
          <w:tab w:val="left" w:pos="1134"/>
        </w:tabs>
        <w:spacing w:line="240" w:lineRule="auto"/>
        <w:ind w:firstLine="567"/>
        <w:rPr>
          <w:rFonts w:ascii="GHEA Grapalat" w:hAnsi="GHEA Grapalat"/>
          <w:i w:val="0"/>
          <w:sz w:val="16"/>
        </w:rPr>
      </w:pPr>
      <w:r w:rsidRPr="00F24462">
        <w:rPr>
          <w:rFonts w:ascii="GHEA Grapalat" w:hAnsi="GHEA Grapalat"/>
          <w:i w:val="0"/>
          <w:sz w:val="16"/>
        </w:rPr>
        <w:t>6.1</w:t>
      </w:r>
      <w:r w:rsidR="00A34DFE" w:rsidRPr="00F24462">
        <w:rPr>
          <w:rFonts w:ascii="GHEA Grapalat" w:hAnsi="GHEA Grapalat"/>
          <w:i w:val="0"/>
          <w:sz w:val="16"/>
        </w:rPr>
        <w:t>.</w:t>
      </w:r>
      <w:r w:rsidR="00294F67" w:rsidRPr="00F24462">
        <w:rPr>
          <w:rFonts w:ascii="GHEA Grapalat" w:hAnsi="GHEA Grapalat"/>
          <w:i w:val="0"/>
          <w:sz w:val="16"/>
        </w:rPr>
        <w:tab/>
      </w:r>
      <w:r w:rsidRPr="00F24462">
        <w:rPr>
          <w:rFonts w:ascii="GHEA Grapalat" w:hAnsi="GHEA Grapalat"/>
          <w:i w:val="0"/>
          <w:sz w:val="16"/>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F24462" w:rsidRDefault="00220C7C" w:rsidP="00A1665E">
      <w:pPr>
        <w:pStyle w:val="a3"/>
        <w:widowControl w:val="0"/>
        <w:tabs>
          <w:tab w:val="left" w:pos="1134"/>
        </w:tabs>
        <w:spacing w:line="240" w:lineRule="auto"/>
        <w:ind w:firstLine="567"/>
        <w:rPr>
          <w:rFonts w:ascii="GHEA Grapalat" w:hAnsi="GHEA Grapalat" w:cs="Sylfaen"/>
          <w:i w:val="0"/>
          <w:sz w:val="16"/>
        </w:rPr>
      </w:pPr>
      <w:r w:rsidRPr="00F24462">
        <w:rPr>
          <w:rFonts w:ascii="GHEA Grapalat" w:hAnsi="GHEA Grapalat"/>
          <w:i w:val="0"/>
          <w:sz w:val="16"/>
        </w:rPr>
        <w:t>6.2</w:t>
      </w:r>
      <w:r w:rsidR="00A34DFE" w:rsidRPr="00F24462">
        <w:rPr>
          <w:rFonts w:ascii="GHEA Grapalat" w:hAnsi="GHEA Grapalat"/>
          <w:i w:val="0"/>
          <w:sz w:val="16"/>
        </w:rPr>
        <w:t>.</w:t>
      </w:r>
      <w:r w:rsidR="008E6E51" w:rsidRPr="00F24462">
        <w:rPr>
          <w:rFonts w:ascii="GHEA Grapalat" w:hAnsi="GHEA Grapalat"/>
          <w:i w:val="0"/>
          <w:sz w:val="16"/>
        </w:rPr>
        <w:tab/>
      </w:r>
      <w:r w:rsidRPr="00F24462">
        <w:rPr>
          <w:rFonts w:ascii="GHEA Grapalat" w:hAnsi="GHEA Grapalat"/>
          <w:i w:val="0"/>
          <w:sz w:val="16"/>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F24462" w:rsidRDefault="00FA0E41" w:rsidP="00A1665E">
      <w:pPr>
        <w:widowControl w:val="0"/>
        <w:ind w:firstLine="567"/>
        <w:jc w:val="center"/>
        <w:rPr>
          <w:rFonts w:ascii="GHEA Grapalat" w:hAnsi="GHEA Grapalat"/>
          <w:b/>
          <w:sz w:val="16"/>
          <w:szCs w:val="20"/>
        </w:rPr>
      </w:pPr>
    </w:p>
    <w:p w:rsidR="00096865" w:rsidRPr="00F24462" w:rsidRDefault="000D701E" w:rsidP="00A1665E">
      <w:pPr>
        <w:widowControl w:val="0"/>
        <w:jc w:val="center"/>
        <w:rPr>
          <w:rFonts w:ascii="GHEA Grapalat" w:hAnsi="GHEA Grapalat"/>
          <w:b/>
          <w:sz w:val="16"/>
          <w:szCs w:val="20"/>
        </w:rPr>
      </w:pPr>
      <w:r w:rsidRPr="00F24462">
        <w:rPr>
          <w:rFonts w:ascii="GHEA Grapalat" w:hAnsi="GHEA Grapalat"/>
          <w:b/>
          <w:sz w:val="16"/>
          <w:szCs w:val="20"/>
        </w:rPr>
        <w:t xml:space="preserve">7. ОБЕСПЕЧЕНИЕ ЗАЯВКИ </w:t>
      </w:r>
    </w:p>
    <w:p w:rsidR="007A3EE6" w:rsidRPr="00F24462" w:rsidRDefault="00283198"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7.1.</w:t>
      </w:r>
      <w:r w:rsidR="00A34DFE" w:rsidRPr="00F24462">
        <w:rPr>
          <w:rFonts w:ascii="GHEA Grapalat" w:hAnsi="GHEA Grapalat"/>
          <w:sz w:val="16"/>
          <w:szCs w:val="20"/>
        </w:rPr>
        <w:tab/>
      </w:r>
      <w:r w:rsidRPr="00F24462">
        <w:rPr>
          <w:rFonts w:ascii="GHEA Grapalat" w:hAnsi="GHEA Grapalat"/>
          <w:sz w:val="16"/>
          <w:szCs w:val="20"/>
        </w:rPr>
        <w:t>Участник заявкой в порядке, установленном настоящим Приглашением, представляет обеспечение заявки</w:t>
      </w:r>
      <w:r w:rsidR="00681F45" w:rsidRPr="00F24462">
        <w:rPr>
          <w:rFonts w:ascii="GHEA Grapalat" w:hAnsi="GHEA Grapalat"/>
          <w:sz w:val="16"/>
          <w:szCs w:val="20"/>
        </w:rPr>
        <w:t>.</w:t>
      </w:r>
    </w:p>
    <w:p w:rsidR="00903898" w:rsidRPr="00F24462" w:rsidRDefault="00771C0F" w:rsidP="00A1665E">
      <w:pPr>
        <w:widowControl w:val="0"/>
        <w:ind w:firstLine="567"/>
        <w:jc w:val="both"/>
        <w:rPr>
          <w:rFonts w:ascii="GHEA Grapalat" w:hAnsi="GHEA Grapalat" w:cs="Sylfaen"/>
          <w:sz w:val="16"/>
          <w:szCs w:val="20"/>
        </w:rPr>
      </w:pPr>
      <w:r w:rsidRPr="00F24462">
        <w:rPr>
          <w:rFonts w:ascii="GHEA Grapalat" w:hAnsi="GHEA Grapalat"/>
          <w:sz w:val="16"/>
          <w:szCs w:val="20"/>
        </w:rPr>
        <w:t>Обеспечение заявки представляется в виде банковской гарантии</w:t>
      </w:r>
      <w:r w:rsidR="008463FB" w:rsidRPr="00F24462">
        <w:rPr>
          <w:rFonts w:ascii="GHEA Grapalat" w:hAnsi="GHEA Grapalat"/>
          <w:sz w:val="16"/>
          <w:szCs w:val="20"/>
        </w:rPr>
        <w:t xml:space="preserve"> (Приложение 3)</w:t>
      </w:r>
      <w:r w:rsidRPr="00F24462">
        <w:rPr>
          <w:rFonts w:ascii="GHEA Grapalat" w:hAnsi="GHEA Grapalat"/>
          <w:sz w:val="16"/>
          <w:szCs w:val="20"/>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F24462" w:rsidRDefault="001578D4" w:rsidP="00A1665E">
      <w:pPr>
        <w:widowControl w:val="0"/>
        <w:ind w:firstLine="567"/>
        <w:jc w:val="both"/>
        <w:rPr>
          <w:rFonts w:ascii="GHEA Grapalat" w:hAnsi="GHEA Grapalat" w:cs="Sylfaen"/>
          <w:sz w:val="16"/>
          <w:szCs w:val="20"/>
        </w:rPr>
      </w:pPr>
      <w:r w:rsidRPr="00F24462">
        <w:rPr>
          <w:rFonts w:ascii="GHEA Grapalat" w:hAnsi="GHEA Grapalat"/>
          <w:sz w:val="16"/>
          <w:szCs w:val="20"/>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F24462" w:rsidRDefault="00283198"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7.2.</w:t>
      </w:r>
      <w:r w:rsidR="003A6791" w:rsidRPr="00F24462">
        <w:rPr>
          <w:rFonts w:ascii="GHEA Grapalat" w:hAnsi="GHEA Grapalat"/>
          <w:sz w:val="16"/>
          <w:szCs w:val="20"/>
        </w:rPr>
        <w:tab/>
      </w:r>
      <w:r w:rsidRPr="00F24462">
        <w:rPr>
          <w:rFonts w:ascii="GHEA Grapalat" w:hAnsi="GHEA Grapalat"/>
          <w:sz w:val="16"/>
          <w:szCs w:val="20"/>
        </w:rPr>
        <w:t>При организации проце</w:t>
      </w:r>
      <w:r w:rsidR="00681F45" w:rsidRPr="00F24462">
        <w:rPr>
          <w:rFonts w:ascii="GHEA Grapalat" w:hAnsi="GHEA Grapalat"/>
          <w:sz w:val="16"/>
          <w:szCs w:val="20"/>
        </w:rPr>
        <w:t>дуры закупки по лотам:</w:t>
      </w:r>
    </w:p>
    <w:p w:rsidR="00DC5C67" w:rsidRPr="00F24462" w:rsidRDefault="000A7528" w:rsidP="00A1665E">
      <w:pPr>
        <w:widowControl w:val="0"/>
        <w:tabs>
          <w:tab w:val="left" w:pos="1134"/>
        </w:tabs>
        <w:ind w:firstLine="567"/>
        <w:jc w:val="both"/>
        <w:rPr>
          <w:rFonts w:ascii="GHEA Grapalat" w:hAnsi="GHEA Grapalat"/>
          <w:sz w:val="16"/>
          <w:szCs w:val="20"/>
          <w:lang w:val="hy-AM"/>
        </w:rPr>
      </w:pPr>
      <w:r w:rsidRPr="00F24462">
        <w:rPr>
          <w:rFonts w:ascii="GHEA Grapalat" w:hAnsi="GHEA Grapalat"/>
          <w:sz w:val="16"/>
          <w:szCs w:val="20"/>
        </w:rPr>
        <w:t>а.</w:t>
      </w:r>
      <w:r w:rsidR="003A6791" w:rsidRPr="00F24462">
        <w:rPr>
          <w:rFonts w:ascii="GHEA Grapalat" w:hAnsi="GHEA Grapalat"/>
          <w:sz w:val="16"/>
          <w:szCs w:val="20"/>
        </w:rPr>
        <w:tab/>
      </w:r>
      <w:r w:rsidR="004834BA" w:rsidRPr="00F24462">
        <w:rPr>
          <w:rFonts w:ascii="GHEA Grapalat" w:hAnsi="GHEA Grapalat"/>
          <w:sz w:val="16"/>
          <w:szCs w:val="20"/>
        </w:rPr>
        <w:t xml:space="preserve">если </w:t>
      </w:r>
      <w:r w:rsidRPr="00F24462">
        <w:rPr>
          <w:rFonts w:ascii="GHEA Grapalat" w:hAnsi="GHEA Grapalat"/>
          <w:sz w:val="16"/>
          <w:szCs w:val="20"/>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F24462">
        <w:rPr>
          <w:rFonts w:ascii="Courier New" w:hAnsi="Courier New" w:cs="Courier New"/>
          <w:sz w:val="16"/>
          <w:szCs w:val="20"/>
          <w:lang w:val="en-US"/>
        </w:rPr>
        <w:t> </w:t>
      </w:r>
      <w:r w:rsidRPr="00F24462">
        <w:rPr>
          <w:rFonts w:ascii="GHEA Grapalat" w:hAnsi="GHEA Grapalat"/>
          <w:sz w:val="16"/>
          <w:szCs w:val="20"/>
        </w:rPr>
        <w:t xml:space="preserve">случае представления </w:t>
      </w:r>
      <w:r w:rsidR="00293C7D" w:rsidRPr="00F24462">
        <w:rPr>
          <w:rFonts w:ascii="GHEA Grapalat" w:hAnsi="GHEA Grapalat"/>
          <w:sz w:val="16"/>
          <w:szCs w:val="20"/>
        </w:rPr>
        <w:t xml:space="preserve">одного </w:t>
      </w:r>
      <w:r w:rsidRPr="00F24462">
        <w:rPr>
          <w:rFonts w:ascii="GHEA Grapalat" w:hAnsi="GHEA Grapalat"/>
          <w:sz w:val="16"/>
          <w:szCs w:val="20"/>
        </w:rPr>
        <w:t>обеспечения заявки, его сумма исчисляется в отношении общей суммы ценовых предложений по</w:t>
      </w:r>
      <w:r w:rsidR="003A6791" w:rsidRPr="00F24462">
        <w:rPr>
          <w:rFonts w:ascii="Courier New" w:hAnsi="Courier New" w:cs="Courier New"/>
          <w:sz w:val="16"/>
          <w:szCs w:val="20"/>
          <w:lang w:val="en-US"/>
        </w:rPr>
        <w:t> </w:t>
      </w:r>
      <w:r w:rsidRPr="00F24462">
        <w:rPr>
          <w:rFonts w:ascii="GHEA Grapalat" w:hAnsi="GHEA Grapalat"/>
          <w:sz w:val="16"/>
          <w:szCs w:val="20"/>
        </w:rPr>
        <w:t xml:space="preserve">представленным лотам. </w:t>
      </w:r>
    </w:p>
    <w:p w:rsidR="00C35487" w:rsidRPr="00F24462" w:rsidRDefault="000A7528"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б.</w:t>
      </w:r>
      <w:r w:rsidR="00E70FC4" w:rsidRPr="00F24462">
        <w:rPr>
          <w:rFonts w:ascii="GHEA Grapalat" w:hAnsi="GHEA Grapalat"/>
          <w:sz w:val="16"/>
          <w:szCs w:val="20"/>
        </w:rPr>
        <w:tab/>
      </w:r>
      <w:r w:rsidR="004834BA" w:rsidRPr="00F24462">
        <w:rPr>
          <w:rFonts w:ascii="GHEA Grapalat" w:hAnsi="GHEA Grapalat"/>
          <w:sz w:val="16"/>
          <w:szCs w:val="20"/>
        </w:rPr>
        <w:t xml:space="preserve">если </w:t>
      </w:r>
      <w:r w:rsidRPr="00F24462">
        <w:rPr>
          <w:rFonts w:ascii="GHEA Grapalat" w:hAnsi="GHEA Grapalat"/>
          <w:sz w:val="16"/>
          <w:szCs w:val="20"/>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p>
    <w:p w:rsidR="00F20DA5" w:rsidRPr="00F24462" w:rsidRDefault="0028319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7.3.</w:t>
      </w:r>
      <w:r w:rsidR="00E70FC4" w:rsidRPr="00F24462">
        <w:rPr>
          <w:rFonts w:ascii="GHEA Grapalat" w:hAnsi="GHEA Grapalat"/>
          <w:sz w:val="16"/>
          <w:szCs w:val="20"/>
        </w:rPr>
        <w:tab/>
      </w:r>
      <w:r w:rsidRPr="00F24462">
        <w:rPr>
          <w:rFonts w:ascii="GHEA Grapalat" w:hAnsi="GHEA Grapalat"/>
          <w:sz w:val="16"/>
          <w:szCs w:val="20"/>
        </w:rPr>
        <w:t>Участник выплачивает обеспечение заявки, если он:</w:t>
      </w:r>
    </w:p>
    <w:p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1)</w:t>
      </w:r>
      <w:r w:rsidR="00E70FC4" w:rsidRPr="00F24462">
        <w:rPr>
          <w:rFonts w:ascii="GHEA Grapalat" w:hAnsi="GHEA Grapalat"/>
          <w:sz w:val="16"/>
          <w:szCs w:val="20"/>
        </w:rPr>
        <w:tab/>
      </w:r>
      <w:r w:rsidRPr="00F24462">
        <w:rPr>
          <w:rFonts w:ascii="GHEA Grapalat" w:hAnsi="GHEA Grapalat"/>
          <w:sz w:val="16"/>
          <w:szCs w:val="20"/>
        </w:rPr>
        <w:t>объявлен отобранным участником, но отказывается от заключения договора либо лишается права на его заключение;</w:t>
      </w:r>
    </w:p>
    <w:p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2)</w:t>
      </w:r>
      <w:r w:rsidR="00E70FC4" w:rsidRPr="00F24462">
        <w:rPr>
          <w:rFonts w:ascii="GHEA Grapalat" w:hAnsi="GHEA Grapalat"/>
          <w:sz w:val="16"/>
          <w:szCs w:val="20"/>
        </w:rPr>
        <w:tab/>
      </w:r>
      <w:r w:rsidRPr="00F24462">
        <w:rPr>
          <w:rFonts w:ascii="GHEA Grapalat" w:hAnsi="GHEA Grapalat"/>
          <w:sz w:val="16"/>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3)</w:t>
      </w:r>
      <w:r w:rsidR="00E70FC4" w:rsidRPr="00F24462">
        <w:rPr>
          <w:rFonts w:ascii="GHEA Grapalat" w:hAnsi="GHEA Grapalat"/>
          <w:sz w:val="16"/>
          <w:szCs w:val="20"/>
        </w:rPr>
        <w:tab/>
      </w:r>
      <w:r w:rsidRPr="00F24462">
        <w:rPr>
          <w:rFonts w:ascii="GHEA Grapalat" w:hAnsi="GHEA Grapalat"/>
          <w:sz w:val="16"/>
          <w:szCs w:val="20"/>
        </w:rPr>
        <w:t>после вскрытия заявок отказался от дальнейшего</w:t>
      </w:r>
      <w:r w:rsidR="00681F45" w:rsidRPr="00F24462">
        <w:rPr>
          <w:rFonts w:ascii="GHEA Grapalat" w:hAnsi="GHEA Grapalat"/>
          <w:sz w:val="16"/>
          <w:szCs w:val="20"/>
        </w:rPr>
        <w:t xml:space="preserve"> участия в настоящей процедуре.</w:t>
      </w:r>
    </w:p>
    <w:p w:rsidR="00A42E71" w:rsidRPr="00F24462" w:rsidRDefault="0028319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7.4.</w:t>
      </w:r>
      <w:r w:rsidR="00E70FC4" w:rsidRPr="00F24462">
        <w:rPr>
          <w:rFonts w:ascii="GHEA Grapalat" w:hAnsi="GHEA Grapalat"/>
          <w:sz w:val="16"/>
          <w:szCs w:val="20"/>
        </w:rPr>
        <w:tab/>
      </w:r>
      <w:r w:rsidRPr="00F24462">
        <w:rPr>
          <w:rFonts w:ascii="GHEA Grapalat" w:hAnsi="GHEA Grapalat"/>
          <w:sz w:val="16"/>
          <w:szCs w:val="20"/>
        </w:rPr>
        <w:t>Обеспечение заявки должно быть действительно в течение 90</w:t>
      </w:r>
      <w:r w:rsidR="008E3C53" w:rsidRPr="00F24462">
        <w:rPr>
          <w:rFonts w:ascii="Courier New" w:hAnsi="Courier New" w:cs="Courier New"/>
          <w:sz w:val="16"/>
          <w:szCs w:val="20"/>
        </w:rPr>
        <w:t> </w:t>
      </w:r>
      <w:r w:rsidRPr="00F24462">
        <w:rPr>
          <w:rFonts w:ascii="GHEA Grapalat" w:hAnsi="GHEA Grapalat"/>
          <w:sz w:val="16"/>
          <w:szCs w:val="20"/>
        </w:rPr>
        <w:t xml:space="preserve">(девяноста) </w:t>
      </w:r>
      <w:r w:rsidR="00F80761" w:rsidRPr="00F24462">
        <w:rPr>
          <w:rFonts w:ascii="GHEA Grapalat" w:hAnsi="GHEA Grapalat"/>
          <w:sz w:val="16"/>
          <w:szCs w:val="20"/>
        </w:rPr>
        <w:t xml:space="preserve">рабочих </w:t>
      </w:r>
      <w:r w:rsidRPr="00F24462">
        <w:rPr>
          <w:rFonts w:ascii="GHEA Grapalat" w:hAnsi="GHEA Grapalat"/>
          <w:sz w:val="16"/>
          <w:szCs w:val="20"/>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F24462">
        <w:rPr>
          <w:rFonts w:ascii="GHEA Grapalat" w:hAnsi="GHEA Grapalat"/>
          <w:sz w:val="16"/>
          <w:szCs w:val="20"/>
        </w:rPr>
        <w:t>части 1 настоящего Приглашения.</w:t>
      </w:r>
    </w:p>
    <w:p w:rsidR="002626F7" w:rsidRPr="00F24462" w:rsidRDefault="002626F7" w:rsidP="00A1665E">
      <w:pPr>
        <w:rPr>
          <w:rFonts w:ascii="GHEA Grapalat" w:hAnsi="GHEA Grapalat" w:cs="Sylfaen"/>
          <w:sz w:val="16"/>
          <w:szCs w:val="20"/>
        </w:rPr>
      </w:pPr>
    </w:p>
    <w:p w:rsidR="00096865" w:rsidRDefault="00E70FC4" w:rsidP="00A1665E">
      <w:pPr>
        <w:widowControl w:val="0"/>
        <w:jc w:val="center"/>
        <w:rPr>
          <w:rFonts w:ascii="GHEA Grapalat" w:hAnsi="GHEA Grapalat"/>
          <w:b/>
          <w:sz w:val="16"/>
          <w:szCs w:val="20"/>
        </w:rPr>
      </w:pPr>
      <w:r w:rsidRPr="00F24462">
        <w:rPr>
          <w:rFonts w:ascii="GHEA Grapalat" w:hAnsi="GHEA Grapalat"/>
          <w:b/>
          <w:sz w:val="16"/>
          <w:szCs w:val="20"/>
        </w:rPr>
        <w:t xml:space="preserve">8.ВСКРЫТИЕ, ОЦЕНКА ЗАЯВОК И </w:t>
      </w:r>
      <w:r w:rsidR="008E3C53" w:rsidRPr="00F24462">
        <w:rPr>
          <w:rFonts w:ascii="GHEA Grapalat" w:hAnsi="GHEA Grapalat"/>
          <w:b/>
          <w:sz w:val="16"/>
          <w:szCs w:val="20"/>
        </w:rPr>
        <w:br/>
      </w:r>
      <w:r w:rsidR="00807178" w:rsidRPr="00F24462">
        <w:rPr>
          <w:rFonts w:ascii="GHEA Grapalat" w:hAnsi="GHEA Grapalat"/>
          <w:b/>
          <w:sz w:val="16"/>
          <w:szCs w:val="20"/>
        </w:rPr>
        <w:t xml:space="preserve">ПОДВЕДЕНИЕ ИТОГОВ </w:t>
      </w:r>
    </w:p>
    <w:p w:rsidR="007906F4" w:rsidRPr="00F24462" w:rsidRDefault="007906F4" w:rsidP="00A1665E">
      <w:pPr>
        <w:widowControl w:val="0"/>
        <w:jc w:val="center"/>
        <w:rPr>
          <w:rFonts w:ascii="GHEA Grapalat" w:hAnsi="GHEA Grapalat"/>
          <w:b/>
          <w:sz w:val="16"/>
          <w:szCs w:val="20"/>
        </w:rPr>
      </w:pPr>
    </w:p>
    <w:p w:rsidR="00096865" w:rsidRPr="00F24462" w:rsidRDefault="00FD2748" w:rsidP="00A1665E">
      <w:pPr>
        <w:pStyle w:val="23"/>
        <w:widowControl w:val="0"/>
        <w:tabs>
          <w:tab w:val="left" w:pos="1134"/>
        </w:tabs>
        <w:spacing w:line="240" w:lineRule="auto"/>
        <w:ind w:firstLine="567"/>
        <w:rPr>
          <w:rFonts w:ascii="GHEA Grapalat" w:hAnsi="GHEA Grapalat" w:cs="Tahoma"/>
          <w:sz w:val="16"/>
        </w:rPr>
      </w:pPr>
      <w:r w:rsidRPr="00F24462">
        <w:rPr>
          <w:rFonts w:ascii="GHEA Grapalat" w:hAnsi="GHEA Grapalat"/>
          <w:sz w:val="16"/>
        </w:rPr>
        <w:t>8.1</w:t>
      </w:r>
      <w:r w:rsidR="00D07367" w:rsidRPr="00F24462">
        <w:rPr>
          <w:rFonts w:ascii="GHEA Grapalat" w:hAnsi="GHEA Grapalat"/>
          <w:sz w:val="16"/>
        </w:rPr>
        <w:t>.</w:t>
      </w:r>
      <w:r w:rsidR="00D07367" w:rsidRPr="00F24462">
        <w:rPr>
          <w:rFonts w:ascii="GHEA Grapalat" w:hAnsi="GHEA Grapalat"/>
          <w:sz w:val="16"/>
        </w:rPr>
        <w:tab/>
      </w:r>
      <w:r w:rsidRPr="00F24462">
        <w:rPr>
          <w:rFonts w:ascii="GHEA Grapalat" w:hAnsi="GHEA Grapalat"/>
          <w:sz w:val="16"/>
        </w:rPr>
        <w:t xml:space="preserve">Вскрытие заявок произойдет на </w:t>
      </w:r>
      <w:r w:rsidR="004C5A2D" w:rsidRPr="00F24462">
        <w:rPr>
          <w:rFonts w:ascii="GHEA Grapalat" w:hAnsi="GHEA Grapalat"/>
          <w:sz w:val="16"/>
          <w:lang w:val="hy-AM"/>
        </w:rPr>
        <w:t>7</w:t>
      </w:r>
      <w:r w:rsidRPr="00F24462">
        <w:rPr>
          <w:rFonts w:ascii="GHEA Grapalat" w:hAnsi="GHEA Grapalat"/>
          <w:sz w:val="16"/>
        </w:rPr>
        <w:t xml:space="preserve">-ый день в </w:t>
      </w:r>
      <w:r w:rsidR="00C31144">
        <w:rPr>
          <w:rFonts w:ascii="GHEA Grapalat" w:hAnsi="GHEA Grapalat"/>
          <w:sz w:val="16"/>
          <w:lang w:val="hy-AM"/>
        </w:rPr>
        <w:t>1</w:t>
      </w:r>
      <w:r w:rsidR="00C31144" w:rsidRPr="00C31144">
        <w:rPr>
          <w:rFonts w:ascii="GHEA Grapalat" w:hAnsi="GHEA Grapalat"/>
          <w:sz w:val="16"/>
        </w:rPr>
        <w:t>1</w:t>
      </w:r>
      <w:r w:rsidR="009428FB">
        <w:rPr>
          <w:rFonts w:ascii="GHEA Grapalat" w:hAnsi="GHEA Grapalat"/>
          <w:sz w:val="16"/>
          <w:lang w:val="hy-AM"/>
        </w:rPr>
        <w:t xml:space="preserve">։00 </w:t>
      </w:r>
      <w:r w:rsidRPr="00F24462">
        <w:rPr>
          <w:rFonts w:ascii="GHEA Grapalat" w:hAnsi="GHEA Grapalat"/>
          <w:sz w:val="16"/>
        </w:rPr>
        <w:t xml:space="preserve"> со дня опубликования в </w:t>
      </w:r>
      <w:r w:rsidR="00CE35E7" w:rsidRPr="00F24462">
        <w:rPr>
          <w:rFonts w:ascii="GHEA Grapalat" w:hAnsi="GHEA Grapalat"/>
          <w:sz w:val="16"/>
        </w:rPr>
        <w:t>бюллетене</w:t>
      </w:r>
      <w:r w:rsidRPr="00F24462">
        <w:rPr>
          <w:rFonts w:ascii="GHEA Grapalat" w:hAnsi="GHEA Grapalat"/>
          <w:sz w:val="16"/>
        </w:rPr>
        <w:t xml:space="preserve"> объявления и приглашения на настоящую процедуру. </w:t>
      </w:r>
    </w:p>
    <w:p w:rsidR="00C64E56" w:rsidRPr="00F24462" w:rsidRDefault="009B6D58" w:rsidP="00A1665E">
      <w:pPr>
        <w:widowControl w:val="0"/>
        <w:ind w:firstLine="567"/>
        <w:jc w:val="both"/>
        <w:rPr>
          <w:rFonts w:ascii="GHEA Grapalat" w:hAnsi="GHEA Grapalat"/>
          <w:sz w:val="16"/>
          <w:szCs w:val="20"/>
        </w:rPr>
      </w:pPr>
      <w:r w:rsidRPr="00F24462">
        <w:rPr>
          <w:rFonts w:ascii="GHEA Grapalat" w:hAnsi="GHEA Grapalat"/>
          <w:sz w:val="16"/>
          <w:szCs w:val="20"/>
        </w:rPr>
        <w:t>На заседании по вскрытию</w:t>
      </w:r>
      <w:r w:rsidR="001F2926" w:rsidRPr="00F24462">
        <w:rPr>
          <w:rFonts w:ascii="GHEA Grapalat" w:hAnsi="GHEA Grapalat"/>
          <w:sz w:val="16"/>
          <w:szCs w:val="20"/>
        </w:rPr>
        <w:t xml:space="preserve"> и оценке</w:t>
      </w:r>
      <w:r w:rsidRPr="00F24462">
        <w:rPr>
          <w:rFonts w:ascii="GHEA Grapalat" w:hAnsi="GHEA Grapalat"/>
          <w:sz w:val="16"/>
          <w:szCs w:val="20"/>
        </w:rPr>
        <w:t xml:space="preserve"> заявок</w:t>
      </w:r>
      <w:r w:rsidR="00C64E56" w:rsidRPr="00F24462">
        <w:rPr>
          <w:rFonts w:ascii="GHEA Grapalat" w:hAnsi="GHEA Grapalat"/>
          <w:sz w:val="16"/>
          <w:szCs w:val="20"/>
        </w:rPr>
        <w:t>:</w:t>
      </w:r>
    </w:p>
    <w:p w:rsidR="00576D5D" w:rsidRPr="00F24462" w:rsidRDefault="00576D5D" w:rsidP="00A1665E">
      <w:pPr>
        <w:widowControl w:val="0"/>
        <w:ind w:firstLine="567"/>
        <w:jc w:val="both"/>
        <w:rPr>
          <w:rFonts w:ascii="GHEA Grapalat" w:hAnsi="GHEA Grapalat"/>
          <w:sz w:val="16"/>
          <w:szCs w:val="20"/>
        </w:rPr>
      </w:pPr>
      <w:r w:rsidRPr="00F24462">
        <w:rPr>
          <w:rFonts w:ascii="GHEA Grapalat" w:hAnsi="GHEA Grapalat"/>
          <w:sz w:val="16"/>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F24462">
        <w:rPr>
          <w:rFonts w:ascii="GHEA Grapalat" w:hAnsi="GHEA Grapalat"/>
          <w:sz w:val="16"/>
          <w:szCs w:val="20"/>
        </w:rPr>
        <w:t>;</w:t>
      </w:r>
    </w:p>
    <w:p w:rsidR="00576D5D" w:rsidRPr="00F24462" w:rsidRDefault="00576D5D"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w:t>
      </w:r>
      <w:r w:rsidRPr="00F24462">
        <w:rPr>
          <w:rFonts w:ascii="GHEA Grapalat" w:hAnsi="GHEA Grapalat"/>
          <w:sz w:val="16"/>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F24462" w:rsidRDefault="00576D5D"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а.</w:t>
      </w:r>
      <w:r w:rsidRPr="00F24462">
        <w:rPr>
          <w:rFonts w:ascii="GHEA Grapalat" w:hAnsi="GHEA Grapalat"/>
          <w:sz w:val="16"/>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F24462" w:rsidRDefault="00576D5D"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б.</w:t>
      </w:r>
      <w:r w:rsidRPr="00F24462">
        <w:rPr>
          <w:rFonts w:ascii="GHEA Grapalat" w:hAnsi="GHEA Grapalat"/>
          <w:sz w:val="16"/>
          <w:szCs w:val="20"/>
        </w:rPr>
        <w:tab/>
      </w:r>
      <w:r w:rsidRPr="00F24462">
        <w:rPr>
          <w:rFonts w:ascii="GHEA Grapalat" w:hAnsi="GHEA Grapalat"/>
          <w:spacing w:val="-6"/>
          <w:sz w:val="16"/>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F24462">
        <w:rPr>
          <w:rFonts w:ascii="GHEA Grapalat" w:hAnsi="GHEA Grapalat"/>
          <w:sz w:val="16"/>
          <w:szCs w:val="20"/>
        </w:rPr>
        <w:t xml:space="preserve"> реквизитам;</w:t>
      </w:r>
    </w:p>
    <w:p w:rsidR="00576D5D" w:rsidRPr="00F24462" w:rsidRDefault="00576D5D"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3)</w:t>
      </w:r>
      <w:r w:rsidRPr="00F24462">
        <w:rPr>
          <w:rFonts w:ascii="GHEA Grapalat" w:hAnsi="GHEA Grapalat"/>
          <w:sz w:val="16"/>
          <w:szCs w:val="20"/>
        </w:rPr>
        <w:tab/>
        <w:t xml:space="preserve">председатель комиссии объявляет выраженные одним числом ценовые предложения подавших заявки участников, принимая за </w:t>
      </w:r>
      <w:r w:rsidRPr="00F24462">
        <w:rPr>
          <w:rFonts w:ascii="GHEA Grapalat" w:hAnsi="GHEA Grapalat"/>
          <w:sz w:val="16"/>
          <w:szCs w:val="20"/>
        </w:rPr>
        <w:lastRenderedPageBreak/>
        <w:t>основание представленную прописью запись.</w:t>
      </w:r>
    </w:p>
    <w:p w:rsidR="009A796C" w:rsidRPr="00F24462" w:rsidRDefault="00FD274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8.2.</w:t>
      </w:r>
      <w:r w:rsidR="00D07367" w:rsidRPr="00F24462">
        <w:rPr>
          <w:rFonts w:ascii="GHEA Grapalat" w:hAnsi="GHEA Grapalat"/>
          <w:sz w:val="16"/>
          <w:szCs w:val="20"/>
        </w:rPr>
        <w:tab/>
      </w:r>
      <w:r w:rsidRPr="00F24462">
        <w:rPr>
          <w:rFonts w:ascii="GHEA Grapalat" w:hAnsi="GHEA Grapalat"/>
          <w:sz w:val="16"/>
          <w:szCs w:val="20"/>
        </w:rPr>
        <w:t xml:space="preserve">Заявки оцениваются в порядке, установленном настоящим приглашением. </w:t>
      </w:r>
    </w:p>
    <w:p w:rsidR="002A665D" w:rsidRPr="00F24462" w:rsidRDefault="00CF34DE" w:rsidP="00A1665E">
      <w:pPr>
        <w:widowControl w:val="0"/>
        <w:ind w:firstLine="567"/>
        <w:jc w:val="both"/>
        <w:rPr>
          <w:rFonts w:ascii="GHEA Grapalat" w:hAnsi="GHEA Grapalat"/>
          <w:sz w:val="16"/>
          <w:szCs w:val="20"/>
        </w:rPr>
      </w:pPr>
      <w:r w:rsidRPr="00F24462">
        <w:rPr>
          <w:rFonts w:ascii="GHEA Grapalat" w:hAnsi="GHEA Grapalat"/>
          <w:sz w:val="16"/>
          <w:szCs w:val="20"/>
        </w:rPr>
        <w:t>Е</w:t>
      </w:r>
      <w:r w:rsidR="00CA7C54" w:rsidRPr="00F24462">
        <w:rPr>
          <w:rFonts w:ascii="GHEA Grapalat" w:hAnsi="GHEA Grapalat"/>
          <w:sz w:val="16"/>
          <w:szCs w:val="20"/>
        </w:rPr>
        <w:t xml:space="preserve">сли количество лотов </w:t>
      </w:r>
      <w:r w:rsidR="00D42D33" w:rsidRPr="00F24462">
        <w:rPr>
          <w:rFonts w:ascii="GHEA Grapalat" w:hAnsi="GHEA Grapalat"/>
          <w:sz w:val="16"/>
          <w:szCs w:val="20"/>
        </w:rPr>
        <w:t xml:space="preserve">в </w:t>
      </w:r>
      <w:r w:rsidR="00CA7C54" w:rsidRPr="00F24462">
        <w:rPr>
          <w:rFonts w:ascii="GHEA Grapalat" w:hAnsi="GHEA Grapalat"/>
          <w:sz w:val="16"/>
          <w:szCs w:val="20"/>
        </w:rPr>
        <w:t>процедур</w:t>
      </w:r>
      <w:r w:rsidR="00D42D33" w:rsidRPr="00F24462">
        <w:rPr>
          <w:rFonts w:ascii="GHEA Grapalat" w:hAnsi="GHEA Grapalat"/>
          <w:sz w:val="16"/>
          <w:szCs w:val="20"/>
        </w:rPr>
        <w:t>е</w:t>
      </w:r>
      <w:r w:rsidR="00CA7C54" w:rsidRPr="00F24462">
        <w:rPr>
          <w:rFonts w:ascii="GHEA Grapalat" w:hAnsi="GHEA Grapalat"/>
          <w:sz w:val="16"/>
          <w:szCs w:val="20"/>
        </w:rPr>
        <w:t xml:space="preserve"> закупок не превышает семдесять пять</w:t>
      </w:r>
      <w:r w:rsidRPr="00F24462">
        <w:rPr>
          <w:rFonts w:ascii="GHEA Grapalat" w:hAnsi="GHEA Grapalat"/>
          <w:sz w:val="16"/>
          <w:szCs w:val="20"/>
        </w:rPr>
        <w:t xml:space="preserve"> лотов</w:t>
      </w:r>
      <w:r w:rsidR="00CA7C54" w:rsidRPr="00F24462">
        <w:rPr>
          <w:rFonts w:ascii="GHEA Grapalat" w:hAnsi="GHEA Grapalat"/>
          <w:sz w:val="16"/>
          <w:szCs w:val="20"/>
        </w:rPr>
        <w:t xml:space="preserve">- оценка </w:t>
      </w:r>
      <w:r w:rsidR="009A796C" w:rsidRPr="00F24462">
        <w:rPr>
          <w:rFonts w:ascii="GHEA Grapalat" w:hAnsi="GHEA Grapalat"/>
          <w:sz w:val="16"/>
          <w:szCs w:val="20"/>
        </w:rPr>
        <w:t xml:space="preserve">заявок осуществляется в течение </w:t>
      </w:r>
      <w:r w:rsidR="00CA7C54" w:rsidRPr="00F24462">
        <w:rPr>
          <w:rFonts w:ascii="GHEA Grapalat" w:hAnsi="GHEA Grapalat"/>
          <w:sz w:val="16"/>
          <w:szCs w:val="20"/>
        </w:rPr>
        <w:t xml:space="preserve">десяти </w:t>
      </w:r>
      <w:r w:rsidR="009A796C" w:rsidRPr="00F24462">
        <w:rPr>
          <w:rFonts w:ascii="GHEA Grapalat" w:hAnsi="GHEA Grapalat"/>
          <w:sz w:val="16"/>
          <w:szCs w:val="20"/>
        </w:rPr>
        <w:t>рабочих дней со дня истечения окончательного срока их подачи, а</w:t>
      </w:r>
      <w:r w:rsidR="00CA7C54" w:rsidRPr="00F24462">
        <w:rPr>
          <w:rFonts w:ascii="GHEA Grapalat" w:hAnsi="GHEA Grapalat"/>
          <w:sz w:val="16"/>
          <w:szCs w:val="20"/>
        </w:rPr>
        <w:t xml:space="preserve"> при превышении-</w:t>
      </w:r>
      <w:r w:rsidR="009A796C" w:rsidRPr="00F24462">
        <w:rPr>
          <w:rFonts w:ascii="GHEA Grapalat" w:hAnsi="GHEA Grapalat"/>
          <w:sz w:val="16"/>
          <w:szCs w:val="20"/>
        </w:rPr>
        <w:t xml:space="preserve"> в течение </w:t>
      </w:r>
      <w:r w:rsidR="00CA7C54" w:rsidRPr="00F24462">
        <w:rPr>
          <w:rFonts w:ascii="GHEA Grapalat" w:hAnsi="GHEA Grapalat"/>
          <w:sz w:val="16"/>
          <w:szCs w:val="20"/>
        </w:rPr>
        <w:t xml:space="preserve">пятнадцати </w:t>
      </w:r>
      <w:r w:rsidR="009A796C" w:rsidRPr="00F24462">
        <w:rPr>
          <w:rFonts w:ascii="GHEA Grapalat" w:hAnsi="GHEA Grapalat"/>
          <w:sz w:val="16"/>
          <w:szCs w:val="20"/>
        </w:rPr>
        <w:t>рабочих дней.</w:t>
      </w:r>
    </w:p>
    <w:p w:rsidR="00ED6836" w:rsidRPr="00F24462" w:rsidRDefault="00745561" w:rsidP="00A1665E">
      <w:pPr>
        <w:widowControl w:val="0"/>
        <w:ind w:firstLine="567"/>
        <w:jc w:val="both"/>
        <w:rPr>
          <w:rFonts w:ascii="GHEA Grapalat" w:hAnsi="GHEA Grapalat" w:cs="Sylfaen"/>
          <w:sz w:val="16"/>
          <w:szCs w:val="20"/>
        </w:rPr>
      </w:pPr>
      <w:r w:rsidRPr="00F24462">
        <w:rPr>
          <w:rFonts w:ascii="GHEA Grapalat" w:hAnsi="GHEA Grapalat"/>
          <w:sz w:val="16"/>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F24462">
        <w:rPr>
          <w:rFonts w:ascii="GHEA Grapalat" w:hAnsi="GHEA Grapalat"/>
          <w:sz w:val="16"/>
          <w:szCs w:val="20"/>
        </w:rPr>
        <w:t xml:space="preserve"> и оценке </w:t>
      </w:r>
      <w:r w:rsidRPr="00F24462">
        <w:rPr>
          <w:rFonts w:ascii="GHEA Grapalat" w:hAnsi="GHEA Grapalat"/>
          <w:sz w:val="16"/>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F24462">
        <w:rPr>
          <w:rFonts w:ascii="GHEA Grapalat" w:hAnsi="GHEA Grapalat"/>
          <w:sz w:val="16"/>
          <w:szCs w:val="20"/>
        </w:rPr>
        <w:t>, за исключением случая, установленного пунктом 8.9 части 1 настоящего приглашения</w:t>
      </w:r>
      <w:r w:rsidRPr="00F24462">
        <w:rPr>
          <w:rFonts w:ascii="GHEA Grapalat" w:hAnsi="GHEA Grapalat"/>
          <w:sz w:val="16"/>
          <w:szCs w:val="20"/>
        </w:rPr>
        <w:t>.</w:t>
      </w:r>
    </w:p>
    <w:p w:rsidR="00B514E8" w:rsidRPr="00F24462" w:rsidRDefault="00FD2748" w:rsidP="00A1665E">
      <w:pPr>
        <w:pStyle w:val="23"/>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8.</w:t>
      </w:r>
      <w:r w:rsidR="004C3E56" w:rsidRPr="00F24462">
        <w:rPr>
          <w:rFonts w:ascii="GHEA Grapalat" w:hAnsi="GHEA Grapalat"/>
          <w:sz w:val="16"/>
        </w:rPr>
        <w:t>3</w:t>
      </w:r>
      <w:r w:rsidR="00D07367" w:rsidRPr="00F24462">
        <w:rPr>
          <w:rFonts w:ascii="GHEA Grapalat" w:hAnsi="GHEA Grapalat"/>
          <w:sz w:val="16"/>
        </w:rPr>
        <w:t>.</w:t>
      </w:r>
      <w:r w:rsidR="00D07367" w:rsidRPr="00F24462">
        <w:rPr>
          <w:rFonts w:ascii="GHEA Grapalat" w:hAnsi="GHEA Grapalat"/>
          <w:sz w:val="16"/>
        </w:rPr>
        <w:tab/>
      </w:r>
      <w:r w:rsidR="00D22CBB" w:rsidRPr="00F24462">
        <w:rPr>
          <w:rFonts w:ascii="GHEA Grapalat" w:hAnsi="GHEA Grapalat"/>
          <w:sz w:val="16"/>
        </w:rPr>
        <w:t>Отобранный у</w:t>
      </w:r>
      <w:r w:rsidRPr="00F24462">
        <w:rPr>
          <w:rFonts w:ascii="GHEA Grapalat" w:hAnsi="GHEA Grapalat"/>
          <w:sz w:val="16"/>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F24462">
        <w:rPr>
          <w:rFonts w:ascii="GHEA Grapalat" w:hAnsi="GHEA Grapalat"/>
          <w:sz w:val="16"/>
        </w:rPr>
        <w:t>отобранного</w:t>
      </w:r>
      <w:r w:rsidR="0066621D" w:rsidRPr="00F24462">
        <w:rPr>
          <w:rFonts w:ascii="GHEA Grapalat" w:hAnsi="GHEA Grapalat"/>
          <w:sz w:val="16"/>
        </w:rPr>
        <w:t xml:space="preserve"> участника</w:t>
      </w:r>
      <w:r w:rsidR="009A0BDF" w:rsidRPr="00F24462">
        <w:rPr>
          <w:rFonts w:ascii="GHEA Grapalat" w:hAnsi="GHEA Grapalat"/>
          <w:sz w:val="16"/>
        </w:rPr>
        <w:t xml:space="preserve"> и </w:t>
      </w:r>
      <w:r w:rsidRPr="00F24462">
        <w:rPr>
          <w:rFonts w:ascii="GHEA Grapalat" w:hAnsi="GHEA Grapalat"/>
          <w:sz w:val="16"/>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F24462">
        <w:rPr>
          <w:rFonts w:ascii="GHEA Grapalat" w:hAnsi="GHEA Grapalat"/>
          <w:sz w:val="16"/>
        </w:rPr>
        <w:t>.</w:t>
      </w:r>
    </w:p>
    <w:p w:rsidR="00096865" w:rsidRPr="00F24462" w:rsidRDefault="00FD2748" w:rsidP="00A1665E">
      <w:pPr>
        <w:pStyle w:val="a3"/>
        <w:widowControl w:val="0"/>
        <w:tabs>
          <w:tab w:val="left" w:pos="1134"/>
        </w:tabs>
        <w:spacing w:line="240" w:lineRule="auto"/>
        <w:ind w:firstLine="567"/>
        <w:rPr>
          <w:rFonts w:ascii="GHEA Grapalat" w:hAnsi="GHEA Grapalat" w:cs="Sylfaen"/>
          <w:i w:val="0"/>
          <w:sz w:val="16"/>
        </w:rPr>
      </w:pPr>
      <w:r w:rsidRPr="00F24462">
        <w:rPr>
          <w:rFonts w:ascii="GHEA Grapalat" w:hAnsi="GHEA Grapalat"/>
          <w:i w:val="0"/>
          <w:sz w:val="16"/>
        </w:rPr>
        <w:t>8.</w:t>
      </w:r>
      <w:r w:rsidR="004C3E56" w:rsidRPr="00F24462">
        <w:rPr>
          <w:rFonts w:ascii="GHEA Grapalat" w:hAnsi="GHEA Grapalat"/>
          <w:i w:val="0"/>
          <w:sz w:val="16"/>
        </w:rPr>
        <w:t>4</w:t>
      </w:r>
      <w:r w:rsidR="00644850" w:rsidRPr="00F24462">
        <w:rPr>
          <w:rFonts w:ascii="GHEA Grapalat" w:hAnsi="GHEA Grapalat"/>
          <w:i w:val="0"/>
          <w:sz w:val="16"/>
        </w:rPr>
        <w:t>.</w:t>
      </w:r>
      <w:r w:rsidR="00644850" w:rsidRPr="00F24462">
        <w:rPr>
          <w:rFonts w:ascii="GHEA Grapalat" w:hAnsi="GHEA Grapalat"/>
          <w:i w:val="0"/>
          <w:sz w:val="16"/>
        </w:rPr>
        <w:tab/>
      </w:r>
      <w:r w:rsidRPr="00F24462">
        <w:rPr>
          <w:rFonts w:ascii="GHEA Grapalat" w:hAnsi="GHEA Grapalat"/>
          <w:i w:val="0"/>
          <w:sz w:val="16"/>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4C5A2D" w:rsidRPr="00F24462">
        <w:rPr>
          <w:rFonts w:ascii="GHEA Grapalat" w:hAnsi="GHEA Grapalat"/>
          <w:i w:val="0"/>
          <w:sz w:val="16"/>
        </w:rPr>
        <w:t xml:space="preserve"> утвержденному Центральным банком Армении на день открытия.</w:t>
      </w:r>
      <w:r w:rsidR="00A01157" w:rsidRPr="00F24462">
        <w:rPr>
          <w:rFonts w:ascii="GHEA Grapalat" w:hAnsi="GHEA Grapalat"/>
          <w:i w:val="0"/>
          <w:sz w:val="16"/>
        </w:rPr>
        <w:t>.</w:t>
      </w:r>
    </w:p>
    <w:p w:rsidR="00096865" w:rsidRPr="00F24462" w:rsidRDefault="00FD2748" w:rsidP="00A1665E">
      <w:pPr>
        <w:pStyle w:val="a3"/>
        <w:widowControl w:val="0"/>
        <w:tabs>
          <w:tab w:val="left" w:pos="1134"/>
        </w:tabs>
        <w:spacing w:line="240" w:lineRule="auto"/>
        <w:ind w:firstLine="567"/>
        <w:rPr>
          <w:rFonts w:ascii="GHEA Grapalat" w:hAnsi="GHEA Grapalat" w:cs="Sylfaen"/>
          <w:i w:val="0"/>
          <w:sz w:val="16"/>
        </w:rPr>
      </w:pPr>
      <w:r w:rsidRPr="00F24462">
        <w:rPr>
          <w:rFonts w:ascii="GHEA Grapalat" w:hAnsi="GHEA Grapalat"/>
          <w:i w:val="0"/>
          <w:sz w:val="16"/>
        </w:rPr>
        <w:t>8.</w:t>
      </w:r>
      <w:r w:rsidR="00D31874" w:rsidRPr="00F24462">
        <w:rPr>
          <w:rFonts w:ascii="GHEA Grapalat" w:hAnsi="GHEA Grapalat"/>
          <w:i w:val="0"/>
          <w:sz w:val="16"/>
        </w:rPr>
        <w:t>5</w:t>
      </w:r>
      <w:r w:rsidRPr="00F24462">
        <w:rPr>
          <w:rFonts w:ascii="GHEA Grapalat" w:hAnsi="GHEA Grapalat"/>
          <w:i w:val="0"/>
          <w:sz w:val="16"/>
        </w:rPr>
        <w:t>.</w:t>
      </w:r>
      <w:r w:rsidR="00644850" w:rsidRPr="00F24462">
        <w:rPr>
          <w:rFonts w:ascii="GHEA Grapalat" w:hAnsi="GHEA Grapalat"/>
          <w:i w:val="0"/>
          <w:sz w:val="16"/>
        </w:rPr>
        <w:tab/>
      </w:r>
      <w:r w:rsidRPr="00F24462">
        <w:rPr>
          <w:rFonts w:ascii="GHEA Grapalat" w:hAnsi="GHEA Grapalat"/>
          <w:i w:val="0"/>
          <w:sz w:val="16"/>
        </w:rPr>
        <w:t>Переговоры между комиссией, заказчиком и участниками запрещаются, за исключением случаев,</w:t>
      </w:r>
    </w:p>
    <w:p w:rsidR="00096865" w:rsidRPr="00F24462" w:rsidRDefault="00096865" w:rsidP="00A1665E">
      <w:pPr>
        <w:pStyle w:val="a3"/>
        <w:widowControl w:val="0"/>
        <w:tabs>
          <w:tab w:val="left" w:pos="1134"/>
        </w:tabs>
        <w:spacing w:line="240" w:lineRule="auto"/>
        <w:ind w:firstLine="567"/>
        <w:rPr>
          <w:rFonts w:ascii="GHEA Grapalat" w:hAnsi="GHEA Grapalat" w:cs="Sylfaen"/>
          <w:i w:val="0"/>
          <w:sz w:val="16"/>
        </w:rPr>
      </w:pPr>
      <w:r w:rsidRPr="00F24462">
        <w:rPr>
          <w:rFonts w:ascii="GHEA Grapalat" w:hAnsi="GHEA Grapalat"/>
          <w:i w:val="0"/>
          <w:sz w:val="16"/>
        </w:rPr>
        <w:t>1)</w:t>
      </w:r>
      <w:r w:rsidR="00644850" w:rsidRPr="00F24462">
        <w:rPr>
          <w:rFonts w:ascii="GHEA Grapalat" w:hAnsi="GHEA Grapalat"/>
          <w:i w:val="0"/>
          <w:sz w:val="16"/>
        </w:rPr>
        <w:tab/>
      </w:r>
      <w:r w:rsidRPr="00F24462">
        <w:rPr>
          <w:rFonts w:ascii="GHEA Grapalat" w:hAnsi="GHEA Grapalat"/>
          <w:i w:val="0"/>
          <w:sz w:val="16"/>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F24462">
        <w:rPr>
          <w:rFonts w:ascii="Courier New" w:hAnsi="Courier New" w:cs="Courier New"/>
          <w:i w:val="0"/>
          <w:sz w:val="16"/>
          <w:lang w:val="en-US"/>
        </w:rPr>
        <w:t> </w:t>
      </w:r>
      <w:r w:rsidRPr="00F24462">
        <w:rPr>
          <w:rFonts w:ascii="GHEA Grapalat" w:hAnsi="GHEA Grapalat"/>
          <w:i w:val="0"/>
          <w:sz w:val="16"/>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F24462" w:rsidDel="00992C40" w:rsidRDefault="00096865" w:rsidP="00A1665E">
      <w:pPr>
        <w:pStyle w:val="23"/>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2)</w:t>
      </w:r>
      <w:r w:rsidR="00644850" w:rsidRPr="00F24462">
        <w:rPr>
          <w:rFonts w:ascii="GHEA Grapalat" w:hAnsi="GHEA Grapalat"/>
          <w:sz w:val="16"/>
        </w:rPr>
        <w:tab/>
      </w:r>
      <w:r w:rsidRPr="00F24462">
        <w:rPr>
          <w:rFonts w:ascii="GHEA Grapalat" w:hAnsi="GHEA Grapalat"/>
          <w:sz w:val="16"/>
        </w:rPr>
        <w:t>иных случаев, предусмотренных Законом.</w:t>
      </w:r>
    </w:p>
    <w:p w:rsidR="009B6D58" w:rsidRPr="00F24462" w:rsidRDefault="00FD2748"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8.</w:t>
      </w:r>
      <w:r w:rsidR="00D31874" w:rsidRPr="00F24462">
        <w:rPr>
          <w:rFonts w:ascii="GHEA Grapalat" w:hAnsi="GHEA Grapalat"/>
          <w:sz w:val="16"/>
        </w:rPr>
        <w:t>6</w:t>
      </w:r>
      <w:r w:rsidRPr="00F24462">
        <w:rPr>
          <w:rFonts w:ascii="GHEA Grapalat" w:hAnsi="GHEA Grapalat"/>
          <w:sz w:val="16"/>
        </w:rPr>
        <w:t>.</w:t>
      </w:r>
      <w:r w:rsidR="00644850" w:rsidRPr="00F24462">
        <w:rPr>
          <w:rFonts w:ascii="GHEA Grapalat" w:hAnsi="GHEA Grapalat"/>
          <w:sz w:val="16"/>
        </w:rPr>
        <w:tab/>
      </w:r>
      <w:r w:rsidRPr="00F24462">
        <w:rPr>
          <w:rFonts w:ascii="GHEA Grapalat" w:hAnsi="GHEA Grapalat"/>
          <w:sz w:val="16"/>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F24462">
        <w:rPr>
          <w:rFonts w:ascii="GHEA Grapalat" w:hAnsi="GHEA Grapalat"/>
          <w:sz w:val="16"/>
        </w:rPr>
        <w:t>отобранного</w:t>
      </w:r>
      <w:r w:rsidR="00970000" w:rsidRPr="00F24462">
        <w:rPr>
          <w:rFonts w:ascii="GHEA Grapalat" w:hAnsi="GHEA Grapalat"/>
          <w:sz w:val="16"/>
        </w:rPr>
        <w:t xml:space="preserve"> участника</w:t>
      </w:r>
      <w:r w:rsidR="00A00A1F" w:rsidRPr="00F24462">
        <w:rPr>
          <w:rFonts w:ascii="GHEA Grapalat" w:hAnsi="GHEA Grapalat"/>
          <w:sz w:val="16"/>
        </w:rPr>
        <w:t xml:space="preserve"> и </w:t>
      </w:r>
      <w:r w:rsidRPr="00F24462">
        <w:rPr>
          <w:rFonts w:ascii="GHEA Grapalat" w:hAnsi="GHEA Grapalat"/>
          <w:sz w:val="16"/>
        </w:rPr>
        <w:t xml:space="preserve">участников, </w:t>
      </w:r>
      <w:r w:rsidR="00A00A1F" w:rsidRPr="00F24462">
        <w:rPr>
          <w:rFonts w:ascii="GHEA Grapalat" w:hAnsi="GHEA Grapalat"/>
          <w:sz w:val="16"/>
        </w:rPr>
        <w:t xml:space="preserve"> занявших </w:t>
      </w:r>
      <w:r w:rsidRPr="00F24462">
        <w:rPr>
          <w:rFonts w:ascii="GHEA Grapalat" w:hAnsi="GHEA Grapalat"/>
          <w:sz w:val="16"/>
        </w:rPr>
        <w:t xml:space="preserve">последующие места. </w:t>
      </w:r>
      <w:r w:rsidR="002F2045" w:rsidRPr="00F24462">
        <w:rPr>
          <w:rFonts w:ascii="GHEA Grapalat" w:hAnsi="GHEA Grapalat"/>
          <w:sz w:val="16"/>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F24462">
        <w:rPr>
          <w:rFonts w:ascii="GHEA Grapalat" w:hAnsi="GHEA Grapalat"/>
          <w:sz w:val="16"/>
        </w:rPr>
        <w:t>.</w:t>
      </w:r>
      <w:r w:rsidRPr="00F24462">
        <w:rPr>
          <w:rFonts w:ascii="GHEA Grapalat" w:hAnsi="GHEA Grapalat"/>
          <w:sz w:val="16"/>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F24462">
        <w:rPr>
          <w:rFonts w:ascii="GHEA Grapalat" w:hAnsi="GHEA Grapalat"/>
          <w:sz w:val="16"/>
        </w:rPr>
        <w:t>ании части 6 статьи 15 Закона:</w:t>
      </w:r>
    </w:p>
    <w:p w:rsidR="009B6D58" w:rsidRPr="00F24462" w:rsidRDefault="009B6D58"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а.</w:t>
      </w:r>
      <w:r w:rsidR="00186559" w:rsidRPr="00F24462">
        <w:rPr>
          <w:rFonts w:ascii="GHEA Grapalat" w:hAnsi="GHEA Grapalat"/>
          <w:sz w:val="16"/>
        </w:rPr>
        <w:tab/>
      </w:r>
      <w:r w:rsidRPr="00F24462">
        <w:rPr>
          <w:rFonts w:ascii="GHEA Grapalat" w:hAnsi="GHEA Grapalat"/>
          <w:sz w:val="16"/>
        </w:rPr>
        <w:t>для определения</w:t>
      </w:r>
      <w:r w:rsidR="005F09CE" w:rsidRPr="00F24462">
        <w:rPr>
          <w:rFonts w:ascii="GHEA Grapalat" w:hAnsi="GHEA Grapalat"/>
          <w:sz w:val="16"/>
        </w:rPr>
        <w:t xml:space="preserve"> отобранного</w:t>
      </w:r>
      <w:r w:rsidR="000C6E1C" w:rsidRPr="00F24462">
        <w:rPr>
          <w:rFonts w:ascii="GHEA Grapalat" w:hAnsi="GHEA Grapalat"/>
          <w:sz w:val="16"/>
        </w:rPr>
        <w:t xml:space="preserve"> участника</w:t>
      </w:r>
      <w:r w:rsidR="005F09CE" w:rsidRPr="00F24462">
        <w:rPr>
          <w:rFonts w:ascii="GHEA Grapalat" w:hAnsi="GHEA Grapalat"/>
          <w:sz w:val="16"/>
        </w:rPr>
        <w:t xml:space="preserve"> и</w:t>
      </w:r>
      <w:r w:rsidRPr="00F24462">
        <w:rPr>
          <w:rFonts w:ascii="GHEA Grapalat" w:hAnsi="GHEA Grapalat"/>
          <w:sz w:val="16"/>
        </w:rPr>
        <w:t xml:space="preserve"> участников, занявших последующие места, с</w:t>
      </w:r>
      <w:r w:rsidR="00A50C53" w:rsidRPr="00F24462">
        <w:rPr>
          <w:rFonts w:ascii="Courier New" w:hAnsi="Courier New" w:cs="Courier New"/>
          <w:sz w:val="16"/>
          <w:lang w:val="en-US"/>
        </w:rPr>
        <w:t> </w:t>
      </w:r>
      <w:r w:rsidRPr="00F24462">
        <w:rPr>
          <w:rFonts w:ascii="GHEA Grapalat" w:hAnsi="GHEA Grapalat"/>
          <w:sz w:val="16"/>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F24462" w:rsidRDefault="009B6D58"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б.</w:t>
      </w:r>
      <w:r w:rsidR="00186559" w:rsidRPr="00F24462">
        <w:rPr>
          <w:rFonts w:ascii="GHEA Grapalat" w:hAnsi="GHEA Grapalat"/>
          <w:sz w:val="16"/>
        </w:rPr>
        <w:tab/>
      </w:r>
      <w:r w:rsidRPr="00F24462">
        <w:rPr>
          <w:rFonts w:ascii="GHEA Grapalat" w:hAnsi="GHEA Grapalat"/>
          <w:sz w:val="16"/>
        </w:rPr>
        <w:t xml:space="preserve">в противном случае заседание комиссии приостанавливается, и в течение одного рабочего дня секретарь комиссии </w:t>
      </w:r>
      <w:r w:rsidR="00172B98" w:rsidRPr="00F24462">
        <w:rPr>
          <w:rFonts w:ascii="GHEA Grapalat" w:hAnsi="GHEA Grapalat"/>
          <w:sz w:val="16"/>
        </w:rPr>
        <w:t>в электронной форме</w:t>
      </w:r>
      <w:r w:rsidRPr="00F24462">
        <w:rPr>
          <w:rFonts w:ascii="GHEA Grapalat" w:hAnsi="GHEA Grapalat"/>
          <w:sz w:val="16"/>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F24462" w:rsidRDefault="009B6D58"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в.</w:t>
      </w:r>
      <w:r w:rsidR="00186559" w:rsidRPr="00F24462">
        <w:rPr>
          <w:rFonts w:ascii="GHEA Grapalat" w:hAnsi="GHEA Grapalat"/>
          <w:sz w:val="16"/>
        </w:rPr>
        <w:tab/>
      </w:r>
      <w:r w:rsidRPr="00F24462">
        <w:rPr>
          <w:rFonts w:ascii="GHEA Grapalat" w:hAnsi="GHEA Grapalat"/>
          <w:sz w:val="16"/>
        </w:rPr>
        <w:t xml:space="preserve">переговоры проводятся не раннее чем на второй и не позднее чем на </w:t>
      </w:r>
      <w:r w:rsidR="00996FDC" w:rsidRPr="00F24462">
        <w:rPr>
          <w:rFonts w:ascii="GHEA Grapalat" w:hAnsi="GHEA Grapalat"/>
          <w:sz w:val="16"/>
        </w:rPr>
        <w:t xml:space="preserve">пятый </w:t>
      </w:r>
      <w:r w:rsidRPr="00F24462">
        <w:rPr>
          <w:rFonts w:ascii="GHEA Grapalat" w:hAnsi="GHEA Grapalat"/>
          <w:sz w:val="16"/>
        </w:rPr>
        <w:t>рабочий день со дня отправки извещения</w:t>
      </w:r>
      <w:r w:rsidR="00A50C53" w:rsidRPr="00F24462">
        <w:rPr>
          <w:rFonts w:ascii="GHEA Grapalat" w:hAnsi="GHEA Grapalat"/>
          <w:sz w:val="16"/>
        </w:rPr>
        <w:t>,</w:t>
      </w:r>
    </w:p>
    <w:p w:rsidR="009B6D58" w:rsidRPr="00F24462" w:rsidRDefault="009B6D58"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г.</w:t>
      </w:r>
      <w:r w:rsidR="00186559" w:rsidRPr="00F24462">
        <w:rPr>
          <w:rFonts w:ascii="GHEA Grapalat" w:hAnsi="GHEA Grapalat"/>
          <w:sz w:val="16"/>
        </w:rPr>
        <w:tab/>
      </w:r>
      <w:r w:rsidRPr="00F24462">
        <w:rPr>
          <w:rFonts w:ascii="GHEA Grapalat" w:hAnsi="GHEA Grapalat"/>
          <w:sz w:val="16"/>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F24462" w:rsidRDefault="009B6D58"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д.</w:t>
      </w:r>
      <w:r w:rsidR="00186559" w:rsidRPr="00F24462">
        <w:rPr>
          <w:rFonts w:ascii="GHEA Grapalat" w:hAnsi="GHEA Grapalat"/>
          <w:sz w:val="16"/>
        </w:rPr>
        <w:tab/>
      </w:r>
      <w:r w:rsidRPr="00F24462">
        <w:rPr>
          <w:rFonts w:ascii="GHEA Grapalat" w:hAnsi="GHEA Grapalat"/>
          <w:sz w:val="16"/>
        </w:rPr>
        <w:t xml:space="preserve">на момент истечения установленного для переговоров окончательного срока, по представленным </w:t>
      </w:r>
      <w:r w:rsidR="001D129F" w:rsidRPr="00F24462">
        <w:rPr>
          <w:rFonts w:ascii="GHEA Grapalat" w:hAnsi="GHEA Grapalat"/>
          <w:sz w:val="16"/>
        </w:rPr>
        <w:t xml:space="preserve">присутствующим на переговорах </w:t>
      </w:r>
      <w:r w:rsidRPr="00F24462">
        <w:rPr>
          <w:rFonts w:ascii="GHEA Grapalat" w:hAnsi="GHEA Grapalat"/>
          <w:sz w:val="16"/>
        </w:rPr>
        <w:t xml:space="preserve">участникамиценам, </w:t>
      </w:r>
      <w:r w:rsidR="00927888" w:rsidRPr="00F24462">
        <w:rPr>
          <w:rFonts w:ascii="GHEA Grapalat" w:hAnsi="GHEA Grapalat"/>
          <w:sz w:val="16"/>
        </w:rPr>
        <w:t xml:space="preserve">которые </w:t>
      </w:r>
      <w:r w:rsidRPr="00F24462">
        <w:rPr>
          <w:rFonts w:ascii="GHEA Grapalat" w:hAnsi="GHEA Grapalat"/>
          <w:sz w:val="16"/>
        </w:rPr>
        <w:t xml:space="preserve">не </w:t>
      </w:r>
      <w:r w:rsidR="00927888" w:rsidRPr="00F24462">
        <w:rPr>
          <w:rFonts w:ascii="GHEA Grapalat" w:hAnsi="GHEA Grapalat"/>
          <w:sz w:val="16"/>
        </w:rPr>
        <w:t xml:space="preserve">превышают цену, установленную  заявкой на закупку  </w:t>
      </w:r>
      <w:r w:rsidRPr="00F24462">
        <w:rPr>
          <w:rFonts w:ascii="GHEA Grapalat" w:hAnsi="GHEA Grapalat"/>
          <w:sz w:val="16"/>
        </w:rPr>
        <w:t>, определяются и объявляются</w:t>
      </w:r>
      <w:r w:rsidR="00A134CC" w:rsidRPr="00F24462">
        <w:rPr>
          <w:rFonts w:ascii="GHEA Grapalat" w:hAnsi="GHEA Grapalat"/>
          <w:sz w:val="16"/>
        </w:rPr>
        <w:t xml:space="preserve"> отобранный участник и</w:t>
      </w:r>
      <w:r w:rsidRPr="00F24462">
        <w:rPr>
          <w:rFonts w:ascii="GHEA Grapalat" w:hAnsi="GHEA Grapalat"/>
          <w:sz w:val="16"/>
        </w:rPr>
        <w:t xml:space="preserve"> участники, занявшие последующие места,</w:t>
      </w:r>
    </w:p>
    <w:p w:rsidR="004A4515" w:rsidRPr="00F24462" w:rsidRDefault="009B6D58" w:rsidP="00A1665E">
      <w:pPr>
        <w:pStyle w:val="norm"/>
        <w:widowControl w:val="0"/>
        <w:tabs>
          <w:tab w:val="left" w:pos="1134"/>
        </w:tabs>
        <w:spacing w:line="240" w:lineRule="auto"/>
        <w:ind w:firstLine="567"/>
        <w:rPr>
          <w:rFonts w:ascii="GHEA Grapalat" w:hAnsi="GHEA Grapalat"/>
          <w:sz w:val="16"/>
        </w:rPr>
      </w:pPr>
      <w:r w:rsidRPr="00F24462">
        <w:rPr>
          <w:rFonts w:ascii="GHEA Grapalat" w:hAnsi="GHEA Grapalat"/>
          <w:sz w:val="16"/>
        </w:rPr>
        <w:t>е.</w:t>
      </w:r>
      <w:r w:rsidR="00C37724" w:rsidRPr="00F24462">
        <w:rPr>
          <w:rFonts w:ascii="GHEA Grapalat" w:hAnsi="GHEA Grapalat"/>
          <w:sz w:val="16"/>
        </w:rPr>
        <w:tab/>
      </w:r>
      <w:r w:rsidR="004A4515" w:rsidRPr="00F24462">
        <w:rPr>
          <w:rFonts w:ascii="GHEA Grapalat" w:hAnsi="GHEA Grapalat"/>
          <w:sz w:val="16"/>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F24462" w:rsidRDefault="003572EA"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ж.</w:t>
      </w:r>
      <w:r w:rsidR="00C34AFD" w:rsidRPr="00F24462">
        <w:rPr>
          <w:rFonts w:ascii="GHEA Grapalat" w:hAnsi="GHEA Grapalat"/>
          <w:sz w:val="16"/>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F24462">
        <w:rPr>
          <w:rFonts w:ascii="GHEA Grapalat" w:hAnsi="GHEA Grapalat"/>
          <w:sz w:val="16"/>
        </w:rPr>
        <w:t>или если наименьшие цены равны, то процедура закупки объявляется несостоявшейся на основании пункта 1 части 1 статьи 37 Закона</w:t>
      </w:r>
      <w:r w:rsidR="00C34AFD" w:rsidRPr="00F24462">
        <w:rPr>
          <w:rFonts w:ascii="GHEA Grapalat" w:hAnsi="GHEA Grapalat"/>
          <w:sz w:val="16"/>
        </w:rPr>
        <w:t>, за исключением случая, предусмотренного абзацем ,, е " настоящего подпункта</w:t>
      </w:r>
      <w:r w:rsidR="009B6D58" w:rsidRPr="00F24462">
        <w:rPr>
          <w:rFonts w:ascii="GHEA Grapalat" w:hAnsi="GHEA Grapalat"/>
          <w:sz w:val="16"/>
        </w:rPr>
        <w:t xml:space="preserve">. </w:t>
      </w:r>
    </w:p>
    <w:p w:rsidR="00B514E8" w:rsidRPr="00F24462" w:rsidRDefault="00FD2748"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8.</w:t>
      </w:r>
      <w:r w:rsidR="00096B2C" w:rsidRPr="00F24462">
        <w:rPr>
          <w:rFonts w:ascii="GHEA Grapalat" w:hAnsi="GHEA Grapalat"/>
          <w:sz w:val="16"/>
          <w:szCs w:val="20"/>
        </w:rPr>
        <w:t>7</w:t>
      </w:r>
      <w:r w:rsidRPr="00F24462">
        <w:rPr>
          <w:rFonts w:ascii="GHEA Grapalat" w:hAnsi="GHEA Grapalat"/>
          <w:sz w:val="16"/>
          <w:szCs w:val="20"/>
        </w:rPr>
        <w:t>.</w:t>
      </w:r>
      <w:r w:rsidR="00C37724" w:rsidRPr="00F24462">
        <w:rPr>
          <w:rFonts w:ascii="GHEA Grapalat" w:hAnsi="GHEA Grapalat"/>
          <w:sz w:val="16"/>
          <w:szCs w:val="20"/>
        </w:rPr>
        <w:tab/>
      </w:r>
      <w:r w:rsidRPr="00F24462">
        <w:rPr>
          <w:rFonts w:ascii="GHEA Grapalat" w:hAnsi="GHEA Grapalat"/>
          <w:sz w:val="16"/>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F24462">
        <w:rPr>
          <w:rFonts w:ascii="GHEA Grapalat" w:hAnsi="GHEA Grapalat"/>
          <w:sz w:val="16"/>
          <w:szCs w:val="20"/>
        </w:rPr>
        <w:t xml:space="preserve">включенные в заявку </w:t>
      </w:r>
      <w:r w:rsidRPr="00F24462">
        <w:rPr>
          <w:rFonts w:ascii="GHEA Grapalat" w:hAnsi="GHEA Grapalat"/>
          <w:sz w:val="16"/>
          <w:szCs w:val="20"/>
        </w:rPr>
        <w:t>документ</w:t>
      </w:r>
      <w:r w:rsidR="00F7541A" w:rsidRPr="00F24462">
        <w:rPr>
          <w:rFonts w:ascii="GHEA Grapalat" w:hAnsi="GHEA Grapalat"/>
          <w:sz w:val="16"/>
          <w:szCs w:val="20"/>
        </w:rPr>
        <w:t>ы</w:t>
      </w:r>
      <w:r w:rsidRPr="00F24462">
        <w:rPr>
          <w:rFonts w:ascii="GHEA Grapalat" w:hAnsi="GHEA Grapalat"/>
          <w:sz w:val="16"/>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F24462">
        <w:rPr>
          <w:rFonts w:ascii="Courier New" w:hAnsi="Courier New" w:cs="Courier New"/>
          <w:sz w:val="16"/>
          <w:szCs w:val="20"/>
          <w:lang w:val="en-US"/>
        </w:rPr>
        <w:t> </w:t>
      </w:r>
      <w:r w:rsidRPr="00F24462">
        <w:rPr>
          <w:rFonts w:ascii="GHEA Grapalat" w:hAnsi="GHEA Grapalat"/>
          <w:sz w:val="16"/>
          <w:szCs w:val="20"/>
        </w:rPr>
        <w:t>препятствуя нормальному функционированию комиссии.</w:t>
      </w:r>
    </w:p>
    <w:p w:rsidR="00AD2081" w:rsidRPr="00F24462" w:rsidRDefault="00A150A9" w:rsidP="00A1665E">
      <w:pPr>
        <w:pStyle w:val="norm"/>
        <w:widowControl w:val="0"/>
        <w:tabs>
          <w:tab w:val="left" w:pos="1134"/>
        </w:tabs>
        <w:spacing w:line="240" w:lineRule="auto"/>
        <w:ind w:firstLine="567"/>
        <w:rPr>
          <w:rFonts w:ascii="GHEA Grapalat" w:hAnsi="GHEA Grapalat"/>
          <w:sz w:val="16"/>
        </w:rPr>
      </w:pPr>
      <w:r w:rsidRPr="00F24462">
        <w:rPr>
          <w:rFonts w:ascii="GHEA Grapalat" w:hAnsi="GHEA Grapalat"/>
          <w:sz w:val="16"/>
        </w:rPr>
        <w:t>8.</w:t>
      </w:r>
      <w:r w:rsidR="00917747" w:rsidRPr="00F24462">
        <w:rPr>
          <w:rFonts w:ascii="GHEA Grapalat" w:hAnsi="GHEA Grapalat"/>
          <w:sz w:val="16"/>
        </w:rPr>
        <w:t>8</w:t>
      </w:r>
      <w:r w:rsidRPr="00F24462">
        <w:rPr>
          <w:rFonts w:ascii="GHEA Grapalat" w:hAnsi="GHEA Grapalat"/>
          <w:sz w:val="16"/>
        </w:rPr>
        <w:t>.</w:t>
      </w:r>
      <w:r w:rsidR="00213830" w:rsidRPr="00F24462">
        <w:rPr>
          <w:rFonts w:ascii="GHEA Grapalat" w:hAnsi="GHEA Grapalat"/>
          <w:sz w:val="16"/>
        </w:rPr>
        <w:tab/>
      </w:r>
      <w:r w:rsidRPr="00F24462">
        <w:rPr>
          <w:rFonts w:ascii="GHEA Grapalat" w:hAnsi="GHEA Grapalat"/>
          <w:sz w:val="16"/>
        </w:rPr>
        <w:t xml:space="preserve">Если в результате оценки, проведенной в ходе заседания по вскрытию </w:t>
      </w:r>
      <w:r w:rsidR="00F00565" w:rsidRPr="00F24462">
        <w:rPr>
          <w:rFonts w:ascii="GHEA Grapalat" w:hAnsi="GHEA Grapalat"/>
          <w:sz w:val="16"/>
        </w:rPr>
        <w:t xml:space="preserve">и оценке </w:t>
      </w:r>
      <w:r w:rsidRPr="00F24462">
        <w:rPr>
          <w:rFonts w:ascii="GHEA Grapalat" w:hAnsi="GHEA Grapalat"/>
          <w:sz w:val="16"/>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sidRPr="00F24462">
        <w:rPr>
          <w:rFonts w:ascii="GHEA Grapalat" w:hAnsi="GHEA Grapalat"/>
          <w:sz w:val="16"/>
        </w:rPr>
        <w:t>в электронной форме</w:t>
      </w:r>
      <w:r w:rsidRPr="00F24462">
        <w:rPr>
          <w:rFonts w:ascii="GHEA Grapalat" w:hAnsi="GHEA Grapalat"/>
          <w:sz w:val="16"/>
        </w:rPr>
        <w:t xml:space="preserve"> информирует об этом участника, предлагая последнему исправить несоответствия до окончания срока приостановления.</w:t>
      </w:r>
    </w:p>
    <w:p w:rsidR="003B3E74" w:rsidRPr="00F24462" w:rsidRDefault="006A202F"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В</w:t>
      </w:r>
      <w:r w:rsidR="00AD2081" w:rsidRPr="00F24462">
        <w:rPr>
          <w:rFonts w:ascii="GHEA Grapalat" w:hAnsi="GHEA Grapalat"/>
          <w:sz w:val="16"/>
        </w:rPr>
        <w:t xml:space="preserve"> случае обоснованного решения на основании пункта 67 </w:t>
      </w:r>
      <w:r w:rsidR="0033740E" w:rsidRPr="00F24462">
        <w:rPr>
          <w:rFonts w:ascii="GHEA Grapalat" w:hAnsi="GHEA Grapalat"/>
          <w:sz w:val="16"/>
        </w:rPr>
        <w:t>П</w:t>
      </w:r>
      <w:r w:rsidR="00AD2081" w:rsidRPr="00F24462">
        <w:rPr>
          <w:rFonts w:ascii="GHEA Grapalat" w:hAnsi="GHEA Grapalat"/>
          <w:sz w:val="16"/>
        </w:rPr>
        <w:t xml:space="preserve">орядка </w:t>
      </w:r>
      <w:r w:rsidRPr="00F24462">
        <w:rPr>
          <w:rFonts w:ascii="GHEA Grapalat" w:hAnsi="GHEA Grapalat"/>
          <w:sz w:val="16"/>
        </w:rPr>
        <w:t xml:space="preserve">Оценочная комиссия </w:t>
      </w:r>
      <w:r w:rsidR="00CD1E50" w:rsidRPr="00F24462">
        <w:rPr>
          <w:rFonts w:ascii="GHEA Grapalat" w:hAnsi="GHEA Grapalat"/>
          <w:sz w:val="16"/>
        </w:rPr>
        <w:t xml:space="preserve">посредством </w:t>
      </w:r>
      <w:r w:rsidR="00A150D1" w:rsidRPr="00F24462">
        <w:rPr>
          <w:rFonts w:ascii="GHEA Grapalat" w:hAnsi="GHEA Grapalat"/>
          <w:sz w:val="16"/>
        </w:rPr>
        <w:t>К</w:t>
      </w:r>
      <w:r w:rsidR="00CD1E50" w:rsidRPr="00F24462">
        <w:rPr>
          <w:rFonts w:ascii="GHEA Grapalat" w:hAnsi="GHEA Grapalat"/>
          <w:sz w:val="16"/>
        </w:rPr>
        <w:t xml:space="preserve">омитета государственных доходов РА </w:t>
      </w:r>
      <w:r w:rsidRPr="00F24462">
        <w:rPr>
          <w:rFonts w:ascii="GHEA Grapalat" w:hAnsi="GHEA Grapalat"/>
          <w:sz w:val="16"/>
        </w:rPr>
        <w:t xml:space="preserve">может </w:t>
      </w:r>
      <w:r w:rsidR="00AD2081" w:rsidRPr="00F24462">
        <w:rPr>
          <w:rFonts w:ascii="GHEA Grapalat" w:hAnsi="GHEA Grapalat"/>
          <w:sz w:val="16"/>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F24462">
        <w:rPr>
          <w:rFonts w:ascii="GHEA Grapalat" w:hAnsi="GHEA Grapalat"/>
          <w:sz w:val="16"/>
        </w:rPr>
        <w:t>З</w:t>
      </w:r>
      <w:r w:rsidR="00AD2081" w:rsidRPr="00F24462">
        <w:rPr>
          <w:rFonts w:ascii="GHEA Grapalat" w:hAnsi="GHEA Grapalat"/>
          <w:sz w:val="16"/>
        </w:rPr>
        <w:t>акона</w:t>
      </w:r>
      <w:r w:rsidR="00F215E2" w:rsidRPr="00F24462">
        <w:rPr>
          <w:rFonts w:ascii="GHEA Grapalat" w:hAnsi="GHEA Grapalat"/>
          <w:sz w:val="16"/>
        </w:rPr>
        <w:t xml:space="preserve">. </w:t>
      </w:r>
      <w:r w:rsidR="00AD2081" w:rsidRPr="00F24462">
        <w:rPr>
          <w:rFonts w:ascii="GHEA Grapalat" w:hAnsi="GHEA Grapalat" w:cs="Sylfaen"/>
          <w:sz w:val="16"/>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F24462">
        <w:rPr>
          <w:rFonts w:ascii="GHEA Grapalat" w:hAnsi="GHEA Grapalat" w:cs="Sylfaen"/>
          <w:sz w:val="16"/>
        </w:rPr>
        <w:t>(число, месяц, год)</w:t>
      </w:r>
      <w:r w:rsidR="00AD2081" w:rsidRPr="00F24462">
        <w:rPr>
          <w:rFonts w:ascii="GHEA Grapalat" w:hAnsi="GHEA Grapalat" w:cs="Sylfaen"/>
          <w:sz w:val="16"/>
        </w:rPr>
        <w:t xml:space="preserve"> представления заявки</w:t>
      </w:r>
      <w:r w:rsidR="00855622" w:rsidRPr="00F24462">
        <w:rPr>
          <w:rFonts w:ascii="GHEA Grapalat" w:hAnsi="GHEA Grapalat" w:cs="Sylfaen"/>
          <w:sz w:val="16"/>
        </w:rPr>
        <w:t>.</w:t>
      </w:r>
      <w:r w:rsidR="003B3E74" w:rsidRPr="00F24462">
        <w:rPr>
          <w:rFonts w:ascii="GHEA Grapalat" w:hAnsi="GHEA Grapalat" w:cs="Sylfaen"/>
          <w:sz w:val="16"/>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F24462">
        <w:rPr>
          <w:rFonts w:ascii="GHEA Grapalat" w:hAnsi="GHEA Grapalat" w:cs="Sylfaen"/>
          <w:sz w:val="16"/>
        </w:rPr>
        <w:t>с</w:t>
      </w:r>
      <w:r w:rsidR="003B3E74" w:rsidRPr="00F24462">
        <w:rPr>
          <w:rFonts w:ascii="GHEA Grapalat" w:hAnsi="GHEA Grapalat" w:cs="Sylfaen"/>
          <w:sz w:val="16"/>
        </w:rPr>
        <w:t xml:space="preserve"> оригинала информаци</w:t>
      </w:r>
      <w:r w:rsidR="00914B4A" w:rsidRPr="00F24462">
        <w:rPr>
          <w:rFonts w:ascii="GHEA Grapalat" w:hAnsi="GHEA Grapalat" w:cs="Sylfaen"/>
          <w:sz w:val="16"/>
        </w:rPr>
        <w:t>я</w:t>
      </w:r>
      <w:r w:rsidR="003B3E74" w:rsidRPr="00F24462">
        <w:rPr>
          <w:rFonts w:ascii="GHEA Grapalat" w:hAnsi="GHEA Grapalat" w:cs="Sylfaen"/>
          <w:sz w:val="16"/>
        </w:rPr>
        <w:t>, полученн</w:t>
      </w:r>
      <w:r w:rsidR="00914B4A" w:rsidRPr="00F24462">
        <w:rPr>
          <w:rFonts w:ascii="GHEA Grapalat" w:hAnsi="GHEA Grapalat" w:cs="Sylfaen"/>
          <w:sz w:val="16"/>
        </w:rPr>
        <w:t xml:space="preserve">ая </w:t>
      </w:r>
      <w:r w:rsidR="00584166" w:rsidRPr="00F24462">
        <w:rPr>
          <w:rFonts w:ascii="GHEA Grapalat" w:hAnsi="GHEA Grapalat" w:cs="Sylfaen"/>
          <w:sz w:val="16"/>
        </w:rPr>
        <w:t>из</w:t>
      </w:r>
      <w:r w:rsidR="00914B4A" w:rsidRPr="00F24462">
        <w:rPr>
          <w:rFonts w:ascii="GHEA Grapalat" w:hAnsi="GHEA Grapalat" w:cs="Sylfaen"/>
          <w:sz w:val="16"/>
        </w:rPr>
        <w:t>К</w:t>
      </w:r>
      <w:r w:rsidR="003B3E74" w:rsidRPr="00F24462">
        <w:rPr>
          <w:rFonts w:ascii="GHEA Grapalat" w:hAnsi="GHEA Grapalat" w:cs="Sylfaen"/>
          <w:sz w:val="16"/>
        </w:rPr>
        <w:t>омитета.</w:t>
      </w:r>
      <w:r w:rsidR="006A3C8A" w:rsidRPr="00F24462">
        <w:rPr>
          <w:rFonts w:ascii="GHEA Grapalat" w:hAnsi="GHEA Grapalat" w:cs="Sylfaen"/>
          <w:sz w:val="16"/>
        </w:rPr>
        <w:t>В уведомлении, направленном участнику, подробно описываются все несоответствия, обнаруженные при оценке заявки</w:t>
      </w:r>
      <w:r w:rsidR="006371D0" w:rsidRPr="00F24462">
        <w:rPr>
          <w:rFonts w:ascii="GHEA Grapalat" w:hAnsi="GHEA Grapalat" w:cs="Sylfaen"/>
          <w:sz w:val="16"/>
        </w:rPr>
        <w:t>.</w:t>
      </w:r>
    </w:p>
    <w:p w:rsidR="00C27BA4" w:rsidRPr="00F24462" w:rsidRDefault="00A150A9" w:rsidP="00A1665E">
      <w:pPr>
        <w:pStyle w:val="norm"/>
        <w:widowControl w:val="0"/>
        <w:tabs>
          <w:tab w:val="left" w:pos="1276"/>
        </w:tabs>
        <w:spacing w:line="240" w:lineRule="auto"/>
        <w:ind w:firstLine="567"/>
        <w:rPr>
          <w:rFonts w:ascii="GHEA Grapalat" w:hAnsi="GHEA Grapalat"/>
          <w:sz w:val="16"/>
        </w:rPr>
      </w:pPr>
      <w:r w:rsidRPr="00F24462">
        <w:rPr>
          <w:rFonts w:ascii="GHEA Grapalat" w:hAnsi="GHEA Grapalat"/>
          <w:sz w:val="16"/>
        </w:rPr>
        <w:t>8.</w:t>
      </w:r>
      <w:r w:rsidR="000F35AE" w:rsidRPr="00F24462">
        <w:rPr>
          <w:rFonts w:ascii="GHEA Grapalat" w:hAnsi="GHEA Grapalat"/>
          <w:sz w:val="16"/>
        </w:rPr>
        <w:t>9</w:t>
      </w:r>
      <w:r w:rsidRPr="00F24462">
        <w:rPr>
          <w:rFonts w:ascii="GHEA Grapalat" w:hAnsi="GHEA Grapalat"/>
          <w:sz w:val="16"/>
        </w:rPr>
        <w:t>.</w:t>
      </w:r>
      <w:r w:rsidR="00213830" w:rsidRPr="00F24462">
        <w:rPr>
          <w:rFonts w:ascii="GHEA Grapalat" w:hAnsi="GHEA Grapalat"/>
          <w:sz w:val="16"/>
        </w:rPr>
        <w:tab/>
      </w:r>
      <w:r w:rsidRPr="00F24462">
        <w:rPr>
          <w:rFonts w:ascii="GHEA Grapalat" w:hAnsi="GHEA Grapalat"/>
          <w:sz w:val="16"/>
        </w:rPr>
        <w:t>Если участник исправляет зафиксированное несоответствие в срок, установленный пунктом 8.</w:t>
      </w:r>
      <w:r w:rsidR="000F35AE" w:rsidRPr="00F24462">
        <w:rPr>
          <w:rFonts w:ascii="GHEA Grapalat" w:hAnsi="GHEA Grapalat"/>
          <w:sz w:val="16"/>
        </w:rPr>
        <w:t>8</w:t>
      </w:r>
      <w:r w:rsidRPr="00F24462">
        <w:rPr>
          <w:rFonts w:ascii="GHEA Grapalat" w:hAnsi="GHEA Grapalat"/>
          <w:sz w:val="16"/>
        </w:rPr>
        <w:t xml:space="preserve">. настоящего приглашения, то его </w:t>
      </w:r>
      <w:r w:rsidRPr="00F24462">
        <w:rPr>
          <w:rFonts w:ascii="GHEA Grapalat" w:hAnsi="GHEA Grapalat"/>
          <w:sz w:val="16"/>
        </w:rPr>
        <w:lastRenderedPageBreak/>
        <w:t>заявка оценивается удовлетворительно. В противном случае, заявка</w:t>
      </w:r>
      <w:r w:rsidR="00D23C17" w:rsidRPr="00F24462">
        <w:rPr>
          <w:rFonts w:ascii="GHEA Grapalat" w:hAnsi="GHEA Grapalat"/>
          <w:sz w:val="16"/>
        </w:rPr>
        <w:t xml:space="preserve"> данного участника</w:t>
      </w:r>
      <w:r w:rsidRPr="00F24462">
        <w:rPr>
          <w:rFonts w:ascii="GHEA Grapalat" w:hAnsi="GHEA Grapalat"/>
          <w:sz w:val="16"/>
        </w:rPr>
        <w:t xml:space="preserve"> оценивается неуд</w:t>
      </w:r>
      <w:r w:rsidR="00A50C53" w:rsidRPr="00F24462">
        <w:rPr>
          <w:rFonts w:ascii="GHEA Grapalat" w:hAnsi="GHEA Grapalat"/>
          <w:sz w:val="16"/>
        </w:rPr>
        <w:t>овлетворительно и отклоняется</w:t>
      </w:r>
      <w:r w:rsidR="005D7FA6" w:rsidRPr="00F24462">
        <w:rPr>
          <w:rFonts w:ascii="GHEA Grapalat" w:hAnsi="GHEA Grapalat"/>
          <w:sz w:val="16"/>
        </w:rPr>
        <w:t>, а отобранным участником признается участник, занявший последующее место</w:t>
      </w:r>
      <w:r w:rsidR="00A50C53" w:rsidRPr="00F24462">
        <w:rPr>
          <w:rFonts w:ascii="GHEA Grapalat" w:hAnsi="GHEA Grapalat"/>
          <w:sz w:val="16"/>
        </w:rPr>
        <w:t>.</w:t>
      </w:r>
    </w:p>
    <w:p w:rsidR="00C27BA4" w:rsidRPr="00F24462" w:rsidRDefault="00C27BA4" w:rsidP="00A1665E">
      <w:pPr>
        <w:pStyle w:val="norm"/>
        <w:widowControl w:val="0"/>
        <w:tabs>
          <w:tab w:val="left" w:pos="1276"/>
        </w:tabs>
        <w:spacing w:line="240" w:lineRule="auto"/>
        <w:ind w:firstLine="567"/>
        <w:rPr>
          <w:rFonts w:ascii="GHEA Grapalat" w:hAnsi="GHEA Grapalat" w:cs="Sylfaen"/>
          <w:sz w:val="16"/>
        </w:rPr>
      </w:pPr>
      <w:r w:rsidRPr="00F24462">
        <w:rPr>
          <w:rFonts w:ascii="GHEA Grapalat" w:hAnsi="GHEA Grapalat" w:cs="Sylfaen"/>
          <w:sz w:val="16"/>
        </w:rPr>
        <w:t xml:space="preserve">Если в результате оценки заявок несоответствие было зафиксировано в результате информации, полученной из </w:t>
      </w:r>
      <w:r w:rsidR="00146FC5" w:rsidRPr="00F24462">
        <w:rPr>
          <w:rFonts w:ascii="GHEA Grapalat" w:hAnsi="GHEA Grapalat" w:cs="Sylfaen"/>
          <w:sz w:val="16"/>
        </w:rPr>
        <w:t>К</w:t>
      </w:r>
      <w:r w:rsidRPr="00F24462">
        <w:rPr>
          <w:rFonts w:ascii="GHEA Grapalat" w:hAnsi="GHEA Grapalat" w:cs="Sylfaen"/>
          <w:sz w:val="16"/>
        </w:rPr>
        <w:t xml:space="preserve">омитета по государственным доходам РА, то оно считается исправленным, если участник представляет </w:t>
      </w:r>
      <w:r w:rsidR="00146FC5" w:rsidRPr="00F24462">
        <w:rPr>
          <w:rFonts w:ascii="GHEA Grapalat" w:hAnsi="GHEA Grapalat" w:cs="Sylfaen"/>
          <w:sz w:val="16"/>
        </w:rPr>
        <w:t xml:space="preserve">воспроизведенный </w:t>
      </w:r>
      <w:r w:rsidRPr="00F24462">
        <w:rPr>
          <w:rFonts w:ascii="GHEA Grapalat" w:hAnsi="GHEA Grapalat" w:cs="Sylfaen"/>
          <w:sz w:val="16"/>
        </w:rPr>
        <w:t>(отсканированный) экземпляр документа, обосновывающего выплату указанной суммы в предоставленной информации</w:t>
      </w:r>
      <w:r w:rsidR="00146FC5" w:rsidRPr="00F24462">
        <w:rPr>
          <w:rFonts w:ascii="GHEA Grapalat" w:hAnsi="GHEA Grapalat" w:cs="Sylfaen"/>
          <w:sz w:val="16"/>
        </w:rPr>
        <w:t>.</w:t>
      </w:r>
    </w:p>
    <w:p w:rsidR="005E0E50" w:rsidRPr="00F24462" w:rsidRDefault="00A150A9" w:rsidP="00A1665E">
      <w:pPr>
        <w:pStyle w:val="23"/>
        <w:widowControl w:val="0"/>
        <w:tabs>
          <w:tab w:val="left" w:pos="1276"/>
        </w:tabs>
        <w:spacing w:line="240" w:lineRule="auto"/>
        <w:ind w:firstLine="567"/>
        <w:rPr>
          <w:rFonts w:ascii="GHEA Grapalat" w:hAnsi="GHEA Grapalat" w:cs="Sylfaen"/>
          <w:sz w:val="16"/>
        </w:rPr>
      </w:pPr>
      <w:r w:rsidRPr="00F24462">
        <w:rPr>
          <w:rFonts w:ascii="GHEA Grapalat" w:hAnsi="GHEA Grapalat"/>
          <w:sz w:val="16"/>
        </w:rPr>
        <w:t>8.1</w:t>
      </w:r>
      <w:r w:rsidR="00B81197" w:rsidRPr="00F24462">
        <w:rPr>
          <w:rFonts w:ascii="GHEA Grapalat" w:hAnsi="GHEA Grapalat"/>
          <w:sz w:val="16"/>
        </w:rPr>
        <w:t>0</w:t>
      </w:r>
      <w:r w:rsidRPr="00F24462">
        <w:rPr>
          <w:rFonts w:ascii="GHEA Grapalat" w:hAnsi="GHEA Grapalat"/>
          <w:sz w:val="16"/>
        </w:rPr>
        <w:t>.</w:t>
      </w:r>
      <w:r w:rsidR="00213830" w:rsidRPr="00F24462">
        <w:rPr>
          <w:rFonts w:ascii="GHEA Grapalat" w:hAnsi="GHEA Grapalat"/>
          <w:sz w:val="16"/>
        </w:rPr>
        <w:tab/>
      </w:r>
      <w:r w:rsidRPr="00F24462">
        <w:rPr>
          <w:rFonts w:ascii="GHEA Grapalat" w:hAnsi="GHEA Grapalat"/>
          <w:sz w:val="16"/>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F24462" w:rsidRDefault="00A150A9" w:rsidP="00A1665E">
      <w:pPr>
        <w:pStyle w:val="23"/>
        <w:widowControl w:val="0"/>
        <w:tabs>
          <w:tab w:val="left" w:pos="1276"/>
        </w:tabs>
        <w:spacing w:line="240" w:lineRule="auto"/>
        <w:ind w:firstLine="567"/>
        <w:rPr>
          <w:rFonts w:ascii="GHEA Grapalat" w:hAnsi="GHEA Grapalat" w:cs="Sylfaen"/>
          <w:sz w:val="16"/>
        </w:rPr>
      </w:pPr>
      <w:r w:rsidRPr="00F24462">
        <w:rPr>
          <w:rFonts w:ascii="GHEA Grapalat" w:hAnsi="GHEA Grapalat"/>
          <w:sz w:val="16"/>
        </w:rPr>
        <w:t>8.1</w:t>
      </w:r>
      <w:r w:rsidR="00B55371" w:rsidRPr="00F24462">
        <w:rPr>
          <w:rFonts w:ascii="GHEA Grapalat" w:hAnsi="GHEA Grapalat"/>
          <w:sz w:val="16"/>
        </w:rPr>
        <w:t>1</w:t>
      </w:r>
      <w:r w:rsidR="004409B1" w:rsidRPr="00F24462">
        <w:rPr>
          <w:rFonts w:ascii="GHEA Grapalat" w:hAnsi="GHEA Grapalat"/>
          <w:sz w:val="16"/>
        </w:rPr>
        <w:t>.</w:t>
      </w:r>
      <w:r w:rsidR="004409B1" w:rsidRPr="00F24462">
        <w:rPr>
          <w:rFonts w:ascii="GHEA Grapalat" w:hAnsi="GHEA Grapalat"/>
          <w:sz w:val="16"/>
        </w:rPr>
        <w:tab/>
      </w:r>
      <w:r w:rsidRPr="00F24462">
        <w:rPr>
          <w:rFonts w:ascii="GHEA Grapalat" w:hAnsi="GHEA Grapalat"/>
          <w:sz w:val="16"/>
        </w:rPr>
        <w:t>После вскрытия</w:t>
      </w:r>
      <w:r w:rsidR="00895E05" w:rsidRPr="00F24462">
        <w:rPr>
          <w:rFonts w:ascii="GHEA Grapalat" w:hAnsi="GHEA Grapalat"/>
          <w:sz w:val="16"/>
        </w:rPr>
        <w:t xml:space="preserve"> и оценки</w:t>
      </w:r>
      <w:r w:rsidRPr="00F24462">
        <w:rPr>
          <w:rFonts w:ascii="GHEA Grapalat" w:hAnsi="GHEA Grapalat"/>
          <w:sz w:val="16"/>
        </w:rPr>
        <w:t xml:space="preserve"> заявок составляется протокол в порядке, установленном законодательством Республики Армения о закупках.</w:t>
      </w:r>
      <w:r w:rsidR="00895E05" w:rsidRPr="00F24462">
        <w:rPr>
          <w:rFonts w:ascii="GHEA Grapalat" w:hAnsi="GHEA Grapalat"/>
          <w:sz w:val="16"/>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F24462">
        <w:rPr>
          <w:rFonts w:ascii="GHEA Grapalat" w:hAnsi="GHEA Grapalat"/>
          <w:sz w:val="16"/>
        </w:rPr>
        <w:t>.</w:t>
      </w:r>
    </w:p>
    <w:p w:rsidR="00E65F37" w:rsidRPr="00F24462" w:rsidRDefault="00A150A9" w:rsidP="00A1665E">
      <w:pPr>
        <w:pStyle w:val="23"/>
        <w:widowControl w:val="0"/>
        <w:tabs>
          <w:tab w:val="left" w:pos="1276"/>
        </w:tabs>
        <w:spacing w:line="240" w:lineRule="auto"/>
        <w:ind w:firstLine="567"/>
        <w:rPr>
          <w:rFonts w:ascii="GHEA Grapalat" w:hAnsi="GHEA Grapalat" w:cs="Sylfaen"/>
          <w:sz w:val="16"/>
        </w:rPr>
      </w:pPr>
      <w:r w:rsidRPr="00F24462">
        <w:rPr>
          <w:rFonts w:ascii="GHEA Grapalat" w:hAnsi="GHEA Grapalat"/>
          <w:sz w:val="16"/>
        </w:rPr>
        <w:t>8.1</w:t>
      </w:r>
      <w:r w:rsidR="00696900" w:rsidRPr="00F24462">
        <w:rPr>
          <w:rFonts w:ascii="GHEA Grapalat" w:hAnsi="GHEA Grapalat"/>
          <w:sz w:val="16"/>
        </w:rPr>
        <w:t>2</w:t>
      </w:r>
      <w:r w:rsidRPr="00F24462">
        <w:rPr>
          <w:rFonts w:ascii="GHEA Grapalat" w:hAnsi="GHEA Grapalat"/>
          <w:sz w:val="16"/>
        </w:rPr>
        <w:t>.</w:t>
      </w:r>
      <w:r w:rsidR="004409B1" w:rsidRPr="00F24462">
        <w:rPr>
          <w:rFonts w:ascii="GHEA Grapalat" w:hAnsi="GHEA Grapalat"/>
          <w:sz w:val="16"/>
        </w:rPr>
        <w:tab/>
      </w:r>
      <w:r w:rsidRPr="00F24462">
        <w:rPr>
          <w:rFonts w:ascii="GHEA Grapalat" w:hAnsi="GHEA Grapalat"/>
          <w:sz w:val="16"/>
        </w:rPr>
        <w:t>Не позднее чем на следующий рабочий день после завершения заседания по вскрытию</w:t>
      </w:r>
      <w:r w:rsidR="001E4A24" w:rsidRPr="00F24462">
        <w:rPr>
          <w:rFonts w:ascii="GHEA Grapalat" w:hAnsi="GHEA Grapalat"/>
          <w:sz w:val="16"/>
        </w:rPr>
        <w:t xml:space="preserve"> и оценке</w:t>
      </w:r>
      <w:r w:rsidRPr="00F24462">
        <w:rPr>
          <w:rFonts w:ascii="GHEA Grapalat" w:hAnsi="GHEA Grapalat"/>
          <w:sz w:val="16"/>
        </w:rPr>
        <w:t xml:space="preserve"> заявок секретарь комиссии: </w:t>
      </w:r>
    </w:p>
    <w:p w:rsidR="00A24827" w:rsidRPr="00F24462" w:rsidRDefault="00A24827" w:rsidP="00A1665E">
      <w:pPr>
        <w:pStyle w:val="23"/>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1)</w:t>
      </w:r>
      <w:r w:rsidR="00DC64B5" w:rsidRPr="00F24462">
        <w:rPr>
          <w:rFonts w:ascii="GHEA Grapalat" w:hAnsi="GHEA Grapalat"/>
          <w:sz w:val="16"/>
        </w:rPr>
        <w:tab/>
      </w:r>
      <w:r w:rsidRPr="00F24462">
        <w:rPr>
          <w:rFonts w:ascii="GHEA Grapalat" w:hAnsi="GHEA Grapalat"/>
          <w:sz w:val="16"/>
        </w:rPr>
        <w:t>опубликовывает в бюллетене воспроизведенный (отсканированный) с</w:t>
      </w:r>
      <w:r w:rsidR="00DC64B5" w:rsidRPr="00F24462">
        <w:rPr>
          <w:rFonts w:ascii="Courier New" w:hAnsi="Courier New" w:cs="Courier New"/>
          <w:sz w:val="16"/>
          <w:lang w:val="en-US"/>
        </w:rPr>
        <w:t> </w:t>
      </w:r>
      <w:r w:rsidRPr="00F24462">
        <w:rPr>
          <w:rFonts w:ascii="GHEA Grapalat" w:hAnsi="GHEA Grapalat"/>
          <w:sz w:val="16"/>
        </w:rPr>
        <w:t>оригинала вариант протокола заседания по вскрытию заявок</w:t>
      </w:r>
      <w:r w:rsidR="001E4A24" w:rsidRPr="00F24462">
        <w:rPr>
          <w:rFonts w:ascii="GHEA Grapalat" w:hAnsi="GHEA Grapalat"/>
          <w:sz w:val="16"/>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F24462" w:rsidRDefault="008B73CD" w:rsidP="00A1665E">
      <w:pPr>
        <w:pStyle w:val="23"/>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2)</w:t>
      </w:r>
      <w:r w:rsidR="00DC64B5" w:rsidRPr="00F24462">
        <w:rPr>
          <w:rFonts w:ascii="GHEA Grapalat" w:hAnsi="GHEA Grapalat"/>
          <w:sz w:val="16"/>
        </w:rPr>
        <w:tab/>
      </w:r>
      <w:r w:rsidRPr="00F24462">
        <w:rPr>
          <w:rFonts w:ascii="GHEA Grapalat" w:hAnsi="GHEA Grapalat"/>
          <w:sz w:val="16"/>
        </w:rPr>
        <w:t>опубликовывает в бюллетене воспроизведенные (отсканированные) с</w:t>
      </w:r>
      <w:r w:rsidR="00DC64B5" w:rsidRPr="00F24462">
        <w:rPr>
          <w:rFonts w:ascii="Courier New" w:hAnsi="Courier New" w:cs="Courier New"/>
          <w:sz w:val="16"/>
          <w:lang w:val="en-US"/>
        </w:rPr>
        <w:t> </w:t>
      </w:r>
      <w:r w:rsidRPr="00F24462">
        <w:rPr>
          <w:rFonts w:ascii="GHEA Grapalat" w:hAnsi="GHEA Grapalat"/>
          <w:sz w:val="16"/>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F24462">
        <w:rPr>
          <w:rFonts w:ascii="GHEA Grapalat" w:hAnsi="GHEA Grapalat"/>
          <w:sz w:val="16"/>
        </w:rPr>
        <w:t xml:space="preserve"> и оценке</w:t>
      </w:r>
      <w:r w:rsidRPr="00F24462">
        <w:rPr>
          <w:rFonts w:ascii="GHEA Grapalat" w:hAnsi="GHEA Grapalat"/>
          <w:sz w:val="16"/>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F24462" w:rsidRDefault="008769B4"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8.</w:t>
      </w:r>
      <w:r w:rsidR="005B6DCF" w:rsidRPr="00F24462">
        <w:rPr>
          <w:rFonts w:ascii="GHEA Grapalat" w:hAnsi="GHEA Grapalat"/>
          <w:sz w:val="16"/>
          <w:szCs w:val="20"/>
          <w:lang w:val="hy-AM"/>
        </w:rPr>
        <w:t>1</w:t>
      </w:r>
      <w:r w:rsidR="00762474" w:rsidRPr="00F24462">
        <w:rPr>
          <w:rFonts w:ascii="GHEA Grapalat" w:hAnsi="GHEA Grapalat"/>
          <w:sz w:val="16"/>
          <w:szCs w:val="20"/>
        </w:rPr>
        <w:t>3</w:t>
      </w:r>
      <w:r w:rsidR="00493CC7" w:rsidRPr="00F24462">
        <w:rPr>
          <w:rFonts w:ascii="GHEA Grapalat" w:hAnsi="GHEA Grapalat"/>
          <w:sz w:val="16"/>
          <w:szCs w:val="20"/>
        </w:rPr>
        <w:t>.</w:t>
      </w:r>
      <w:r w:rsidR="00493CC7" w:rsidRPr="00F24462">
        <w:rPr>
          <w:rFonts w:ascii="GHEA Grapalat" w:hAnsi="GHEA Grapalat"/>
          <w:sz w:val="16"/>
          <w:szCs w:val="20"/>
        </w:rPr>
        <w:tab/>
      </w:r>
      <w:r w:rsidRPr="00F24462">
        <w:rPr>
          <w:rFonts w:ascii="GHEA Grapalat" w:hAnsi="GHEA Grapalat"/>
          <w:sz w:val="16"/>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F24462">
        <w:rPr>
          <w:rFonts w:ascii="GHEA Grapalat" w:hAnsi="GHEA Grapalat"/>
          <w:sz w:val="16"/>
          <w:szCs w:val="20"/>
        </w:rPr>
        <w:t xml:space="preserve"> их</w:t>
      </w:r>
      <w:r w:rsidRPr="00F24462">
        <w:rPr>
          <w:rFonts w:ascii="GHEA Grapalat" w:hAnsi="GHEA Grapalat"/>
          <w:sz w:val="16"/>
          <w:szCs w:val="20"/>
        </w:rPr>
        <w:t xml:space="preserve"> получения </w:t>
      </w:r>
      <w:r w:rsidR="00C42879" w:rsidRPr="00F24462">
        <w:rPr>
          <w:rFonts w:ascii="GHEA Grapalat" w:hAnsi="GHEA Grapalat"/>
          <w:sz w:val="16"/>
          <w:szCs w:val="20"/>
        </w:rPr>
        <w:t>инициирует процедуру включения данного участника в список участников, не имеющих права участвовать в процессе закупок</w:t>
      </w:r>
      <w:r w:rsidRPr="00F24462">
        <w:rPr>
          <w:rFonts w:ascii="GHEA Grapalat" w:hAnsi="GHEA Grapalat"/>
          <w:sz w:val="16"/>
          <w:szCs w:val="20"/>
        </w:rPr>
        <w:t xml:space="preserve">. При этом если </w:t>
      </w:r>
      <w:r w:rsidR="00F763EC" w:rsidRPr="00F24462">
        <w:rPr>
          <w:rFonts w:ascii="GHEA Grapalat" w:hAnsi="GHEA Grapalat"/>
          <w:sz w:val="16"/>
          <w:szCs w:val="20"/>
        </w:rPr>
        <w:t xml:space="preserve">представленное </w:t>
      </w:r>
      <w:r w:rsidRPr="00F24462">
        <w:rPr>
          <w:rFonts w:ascii="GHEA Grapalat" w:hAnsi="GHEA Grapalat"/>
          <w:sz w:val="16"/>
          <w:szCs w:val="20"/>
        </w:rPr>
        <w:t xml:space="preserve">по заявке </w:t>
      </w:r>
      <w:r w:rsidR="00FA2B47" w:rsidRPr="00F24462">
        <w:rPr>
          <w:rFonts w:ascii="GHEA Grapalat" w:hAnsi="GHEA Grapalat"/>
          <w:sz w:val="16"/>
          <w:szCs w:val="20"/>
        </w:rPr>
        <w:t>подтверждени</w:t>
      </w:r>
      <w:r w:rsidR="00F763EC" w:rsidRPr="00F24462">
        <w:rPr>
          <w:rFonts w:ascii="GHEA Grapalat" w:hAnsi="GHEA Grapalat"/>
          <w:sz w:val="16"/>
          <w:szCs w:val="20"/>
        </w:rPr>
        <w:t>е</w:t>
      </w:r>
      <w:r w:rsidRPr="00F24462">
        <w:rPr>
          <w:rFonts w:ascii="GHEA Grapalat" w:hAnsi="GHEA Grapalat"/>
          <w:sz w:val="16"/>
          <w:szCs w:val="20"/>
        </w:rPr>
        <w:t xml:space="preserve">участника о том, что он имеет право на участие в предусмотренных приглашением закупках квалифицируются как не </w:t>
      </w:r>
      <w:r w:rsidR="00F763EC" w:rsidRPr="00F24462">
        <w:rPr>
          <w:rFonts w:ascii="GHEA Grapalat" w:hAnsi="GHEA Grapalat"/>
          <w:sz w:val="16"/>
          <w:szCs w:val="20"/>
        </w:rPr>
        <w:t xml:space="preserve">соответствующее </w:t>
      </w:r>
      <w:r w:rsidRPr="00F24462">
        <w:rPr>
          <w:rFonts w:ascii="GHEA Grapalat" w:hAnsi="GHEA Grapalat"/>
          <w:sz w:val="16"/>
          <w:szCs w:val="20"/>
        </w:rPr>
        <w:t xml:space="preserve">действительности </w:t>
      </w:r>
      <w:r w:rsidR="00F763EC" w:rsidRPr="00F24462">
        <w:rPr>
          <w:rFonts w:ascii="GHEA Grapalat" w:hAnsi="GHEA Grapalat"/>
          <w:sz w:val="16"/>
          <w:szCs w:val="20"/>
        </w:rPr>
        <w:t xml:space="preserve">либо </w:t>
      </w:r>
      <w:r w:rsidRPr="00F24462">
        <w:rPr>
          <w:rFonts w:ascii="GHEA Grapalat" w:hAnsi="GHEA Grapalat"/>
          <w:sz w:val="16"/>
          <w:szCs w:val="20"/>
        </w:rPr>
        <w:t xml:space="preserve">участник в установленные </w:t>
      </w:r>
      <w:r w:rsidR="004623A3" w:rsidRPr="00F24462">
        <w:rPr>
          <w:rFonts w:ascii="GHEA Grapalat" w:hAnsi="GHEA Grapalat"/>
          <w:sz w:val="16"/>
          <w:szCs w:val="20"/>
        </w:rPr>
        <w:t xml:space="preserve">настоящим </w:t>
      </w:r>
      <w:r w:rsidRPr="00F24462">
        <w:rPr>
          <w:rFonts w:ascii="GHEA Grapalat" w:hAnsi="GHEA Grapalat"/>
          <w:sz w:val="16"/>
          <w:szCs w:val="20"/>
        </w:rPr>
        <w:t xml:space="preserve">приглашением сроки и порядке не представляет предусмотренные приглашением документы, </w:t>
      </w:r>
      <w:r w:rsidR="00F763EC" w:rsidRPr="00F24462">
        <w:rPr>
          <w:rFonts w:ascii="GHEA Grapalat" w:hAnsi="GHEA Grapalat"/>
          <w:sz w:val="16"/>
          <w:szCs w:val="20"/>
        </w:rPr>
        <w:t>или отобранный участник не представляет обеспечение квалификации,</w:t>
      </w:r>
      <w:r w:rsidRPr="00F24462">
        <w:rPr>
          <w:rFonts w:ascii="GHEA Grapalat" w:hAnsi="GHEA Grapalat"/>
          <w:sz w:val="16"/>
          <w:szCs w:val="20"/>
        </w:rPr>
        <w:t>то это обстоятельство считается нарушением обязательства, принятого в рамках процесса закупки.</w:t>
      </w:r>
    </w:p>
    <w:p w:rsidR="00A63D83" w:rsidRPr="00F24462" w:rsidRDefault="00A63D83"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8.1</w:t>
      </w:r>
      <w:r w:rsidR="008067C5" w:rsidRPr="00F24462">
        <w:rPr>
          <w:rFonts w:ascii="GHEA Grapalat" w:hAnsi="GHEA Grapalat"/>
          <w:sz w:val="16"/>
          <w:szCs w:val="20"/>
        </w:rPr>
        <w:t>4</w:t>
      </w:r>
      <w:r w:rsidR="00A31DCA" w:rsidRPr="00F24462">
        <w:rPr>
          <w:rFonts w:ascii="GHEA Grapalat" w:hAnsi="GHEA Grapalat"/>
          <w:sz w:val="16"/>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F24462" w:rsidRDefault="00E64D24" w:rsidP="00A1665E">
      <w:pPr>
        <w:pStyle w:val="norm"/>
        <w:widowControl w:val="0"/>
        <w:tabs>
          <w:tab w:val="left" w:pos="1276"/>
        </w:tabs>
        <w:spacing w:line="240" w:lineRule="auto"/>
        <w:ind w:firstLine="567"/>
        <w:rPr>
          <w:rFonts w:ascii="GHEA Grapalat" w:hAnsi="GHEA Grapalat" w:cs="Sylfaen"/>
          <w:sz w:val="16"/>
        </w:rPr>
      </w:pPr>
      <w:r w:rsidRPr="00F24462">
        <w:rPr>
          <w:rFonts w:ascii="GHEA Grapalat" w:hAnsi="GHEA Grapalat"/>
          <w:sz w:val="16"/>
        </w:rPr>
        <w:t>8.1</w:t>
      </w:r>
      <w:r w:rsidR="00FE1D95" w:rsidRPr="00F24462">
        <w:rPr>
          <w:rFonts w:ascii="GHEA Grapalat" w:hAnsi="GHEA Grapalat"/>
          <w:sz w:val="16"/>
        </w:rPr>
        <w:t>5</w:t>
      </w:r>
      <w:r w:rsidR="00A74478" w:rsidRPr="00F24462">
        <w:rPr>
          <w:rFonts w:ascii="GHEA Grapalat" w:hAnsi="GHEA Grapalat"/>
          <w:sz w:val="16"/>
        </w:rPr>
        <w:t>Документы, указанные в пунктах 8.</w:t>
      </w:r>
      <w:r w:rsidR="00D0532E" w:rsidRPr="00F24462">
        <w:rPr>
          <w:rFonts w:ascii="GHEA Grapalat" w:hAnsi="GHEA Grapalat"/>
          <w:sz w:val="16"/>
        </w:rPr>
        <w:t>8</w:t>
      </w:r>
      <w:r w:rsidR="00A74478" w:rsidRPr="00F24462">
        <w:rPr>
          <w:rFonts w:ascii="GHEA Grapalat" w:hAnsi="GHEA Grapalat"/>
          <w:sz w:val="16"/>
        </w:rPr>
        <w:t xml:space="preserve"> и 8.</w:t>
      </w:r>
      <w:r w:rsidR="00D0532E" w:rsidRPr="00F24462">
        <w:rPr>
          <w:rFonts w:ascii="GHEA Grapalat" w:hAnsi="GHEA Grapalat"/>
          <w:sz w:val="16"/>
        </w:rPr>
        <w:t>9</w:t>
      </w:r>
      <w:r w:rsidR="00A74478" w:rsidRPr="00F24462">
        <w:rPr>
          <w:rFonts w:ascii="GHEA Grapalat" w:hAnsi="GHEA Grapalat"/>
          <w:sz w:val="16"/>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F24462">
        <w:rPr>
          <w:rFonts w:ascii="GHEA Grapalat" w:hAnsi="GHEA Grapalat"/>
          <w:sz w:val="16"/>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F24462" w:rsidRDefault="00A150A9" w:rsidP="00A1665E">
      <w:pPr>
        <w:pStyle w:val="23"/>
        <w:widowControl w:val="0"/>
        <w:tabs>
          <w:tab w:val="left" w:pos="1276"/>
        </w:tabs>
        <w:spacing w:line="240" w:lineRule="auto"/>
        <w:ind w:firstLine="567"/>
        <w:rPr>
          <w:rFonts w:ascii="GHEA Grapalat" w:hAnsi="GHEA Grapalat" w:cs="Sylfaen"/>
          <w:spacing w:val="-4"/>
          <w:sz w:val="16"/>
        </w:rPr>
      </w:pPr>
      <w:r w:rsidRPr="00F24462">
        <w:rPr>
          <w:rFonts w:ascii="GHEA Grapalat" w:hAnsi="GHEA Grapalat"/>
          <w:sz w:val="16"/>
        </w:rPr>
        <w:t>8.</w:t>
      </w:r>
      <w:r w:rsidR="0093610F" w:rsidRPr="00F24462">
        <w:rPr>
          <w:rFonts w:ascii="GHEA Grapalat" w:hAnsi="GHEA Grapalat"/>
          <w:sz w:val="16"/>
        </w:rPr>
        <w:t>1</w:t>
      </w:r>
      <w:r w:rsidR="00D51DF5" w:rsidRPr="00F24462">
        <w:rPr>
          <w:rFonts w:ascii="GHEA Grapalat" w:hAnsi="GHEA Grapalat"/>
          <w:sz w:val="16"/>
        </w:rPr>
        <w:t>6</w:t>
      </w:r>
      <w:r w:rsidR="00EE0CB1" w:rsidRPr="00F24462">
        <w:rPr>
          <w:rFonts w:ascii="GHEA Grapalat" w:hAnsi="GHEA Grapalat"/>
          <w:sz w:val="16"/>
        </w:rPr>
        <w:t>.</w:t>
      </w:r>
      <w:r w:rsidR="00EE0CB1" w:rsidRPr="00F24462">
        <w:rPr>
          <w:rFonts w:ascii="GHEA Grapalat" w:hAnsi="GHEA Grapalat"/>
          <w:sz w:val="16"/>
        </w:rPr>
        <w:tab/>
      </w:r>
      <w:r w:rsidRPr="00F24462">
        <w:rPr>
          <w:rFonts w:ascii="GHEA Grapalat" w:hAnsi="GHEA Grapalat"/>
          <w:spacing w:val="-4"/>
          <w:sz w:val="16"/>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F24462" w:rsidRDefault="00B5219E" w:rsidP="00A1665E">
      <w:pPr>
        <w:widowControl w:val="0"/>
        <w:tabs>
          <w:tab w:val="left" w:pos="1276"/>
        </w:tabs>
        <w:ind w:firstLine="567"/>
        <w:contextualSpacing/>
        <w:jc w:val="both"/>
        <w:rPr>
          <w:rFonts w:ascii="GHEA Grapalat" w:hAnsi="GHEA Grapalat"/>
          <w:spacing w:val="-4"/>
          <w:sz w:val="16"/>
          <w:szCs w:val="20"/>
        </w:rPr>
      </w:pPr>
      <w:r w:rsidRPr="00F24462">
        <w:rPr>
          <w:rFonts w:ascii="GHEA Grapalat" w:hAnsi="GHEA Grapalat"/>
          <w:spacing w:val="-4"/>
          <w:sz w:val="16"/>
          <w:szCs w:val="20"/>
        </w:rPr>
        <w:t>8</w:t>
      </w:r>
      <w:r w:rsidR="00A150A9" w:rsidRPr="00F24462">
        <w:rPr>
          <w:rFonts w:ascii="GHEA Grapalat" w:hAnsi="GHEA Grapalat"/>
          <w:spacing w:val="-4"/>
          <w:sz w:val="16"/>
          <w:szCs w:val="20"/>
        </w:rPr>
        <w:t>.</w:t>
      </w:r>
      <w:r w:rsidR="0093610F" w:rsidRPr="00F24462">
        <w:rPr>
          <w:rFonts w:ascii="GHEA Grapalat" w:hAnsi="GHEA Grapalat"/>
          <w:spacing w:val="-4"/>
          <w:sz w:val="16"/>
          <w:szCs w:val="20"/>
        </w:rPr>
        <w:t>1</w:t>
      </w:r>
      <w:r w:rsidR="00A161B0" w:rsidRPr="00F24462">
        <w:rPr>
          <w:rFonts w:ascii="GHEA Grapalat" w:hAnsi="GHEA Grapalat"/>
          <w:spacing w:val="-4"/>
          <w:sz w:val="16"/>
          <w:szCs w:val="20"/>
        </w:rPr>
        <w:t>7</w:t>
      </w:r>
      <w:r w:rsidR="00EE0CB1" w:rsidRPr="00F24462">
        <w:rPr>
          <w:rFonts w:ascii="GHEA Grapalat" w:hAnsi="GHEA Grapalat"/>
          <w:spacing w:val="-4"/>
          <w:sz w:val="16"/>
          <w:szCs w:val="20"/>
        </w:rPr>
        <w:t>.</w:t>
      </w:r>
      <w:r w:rsidR="00EE0CB1" w:rsidRPr="00F24462">
        <w:rPr>
          <w:rFonts w:ascii="GHEA Grapalat" w:hAnsi="GHEA Grapalat"/>
          <w:spacing w:val="-4"/>
          <w:sz w:val="16"/>
          <w:szCs w:val="20"/>
        </w:rPr>
        <w:tab/>
      </w:r>
      <w:r w:rsidR="00BF1CBD" w:rsidRPr="00F24462">
        <w:rPr>
          <w:rFonts w:ascii="GHEA Grapalat" w:hAnsi="GHEA Grapalat"/>
          <w:spacing w:val="-4"/>
          <w:sz w:val="16"/>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F24462" w:rsidRDefault="00BF1CBD" w:rsidP="00A1665E">
      <w:pPr>
        <w:widowControl w:val="0"/>
        <w:ind w:firstLine="567"/>
        <w:contextualSpacing/>
        <w:jc w:val="both"/>
        <w:rPr>
          <w:rFonts w:ascii="GHEA Grapalat" w:hAnsi="GHEA Grapalat"/>
          <w:spacing w:val="-4"/>
          <w:sz w:val="16"/>
          <w:szCs w:val="20"/>
        </w:rPr>
      </w:pPr>
      <w:r w:rsidRPr="00F24462">
        <w:rPr>
          <w:rFonts w:ascii="GHEA Grapalat" w:hAnsi="GHEA Grapalat"/>
          <w:spacing w:val="-4"/>
          <w:sz w:val="16"/>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24462" w:rsidRDefault="00A150A9" w:rsidP="00A1665E">
      <w:pPr>
        <w:pStyle w:val="23"/>
        <w:widowControl w:val="0"/>
        <w:tabs>
          <w:tab w:val="left" w:pos="1276"/>
        </w:tabs>
        <w:spacing w:line="240" w:lineRule="auto"/>
        <w:ind w:firstLine="567"/>
        <w:rPr>
          <w:rFonts w:ascii="GHEA Grapalat" w:hAnsi="GHEA Grapalat"/>
          <w:sz w:val="16"/>
        </w:rPr>
      </w:pPr>
      <w:r w:rsidRPr="00F24462">
        <w:rPr>
          <w:rFonts w:ascii="GHEA Grapalat" w:hAnsi="GHEA Grapalat"/>
          <w:sz w:val="16"/>
        </w:rPr>
        <w:t>8.</w:t>
      </w:r>
      <w:r w:rsidR="000E624C" w:rsidRPr="00F24462">
        <w:rPr>
          <w:rFonts w:ascii="GHEA Grapalat" w:hAnsi="GHEA Grapalat"/>
          <w:sz w:val="16"/>
          <w:lang w:val="hy-AM"/>
        </w:rPr>
        <w:t>1</w:t>
      </w:r>
      <w:r w:rsidR="00B325AF" w:rsidRPr="00F24462">
        <w:rPr>
          <w:rFonts w:ascii="GHEA Grapalat" w:hAnsi="GHEA Grapalat"/>
          <w:sz w:val="16"/>
        </w:rPr>
        <w:t>8</w:t>
      </w:r>
      <w:r w:rsidRPr="00F24462">
        <w:rPr>
          <w:rFonts w:ascii="GHEA Grapalat" w:hAnsi="GHEA Grapalat"/>
          <w:sz w:val="16"/>
        </w:rPr>
        <w:t>.</w:t>
      </w:r>
      <w:r w:rsidR="00EE0CB1" w:rsidRPr="00F24462">
        <w:rPr>
          <w:rFonts w:ascii="GHEA Grapalat" w:hAnsi="GHEA Grapalat"/>
          <w:sz w:val="16"/>
        </w:rPr>
        <w:tab/>
      </w:r>
      <w:r w:rsidRPr="00F24462">
        <w:rPr>
          <w:rFonts w:ascii="GHEA Grapalat" w:hAnsi="GHEA Grapalat"/>
          <w:sz w:val="16"/>
        </w:rPr>
        <w:t>Оценка заявок и определение отобранного участника осуществляются по отдельным лотам</w:t>
      </w:r>
      <w:r w:rsidR="00FE2802" w:rsidRPr="00F24462">
        <w:rPr>
          <w:rStyle w:val="af6"/>
          <w:rFonts w:ascii="GHEA Grapalat" w:hAnsi="GHEA Grapalat"/>
          <w:sz w:val="16"/>
        </w:rPr>
        <w:footnoteReference w:customMarkFollows="1" w:id="3"/>
        <w:t>11</w:t>
      </w:r>
      <w:r w:rsidRPr="00F24462">
        <w:rPr>
          <w:rFonts w:ascii="GHEA Grapalat" w:hAnsi="GHEA Grapalat"/>
          <w:sz w:val="16"/>
        </w:rPr>
        <w:t xml:space="preserve">. </w:t>
      </w:r>
    </w:p>
    <w:p w:rsidR="00583092" w:rsidRPr="00F24462" w:rsidRDefault="00A150A9"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8.</w:t>
      </w:r>
      <w:r w:rsidR="00E44A71" w:rsidRPr="00F24462">
        <w:rPr>
          <w:rFonts w:ascii="GHEA Grapalat" w:hAnsi="GHEA Grapalat"/>
          <w:sz w:val="16"/>
          <w:szCs w:val="20"/>
        </w:rPr>
        <w:t>19</w:t>
      </w:r>
      <w:r w:rsidR="009F2C5D" w:rsidRPr="00F24462">
        <w:rPr>
          <w:rFonts w:ascii="GHEA Grapalat" w:hAnsi="GHEA Grapalat"/>
          <w:sz w:val="16"/>
          <w:szCs w:val="20"/>
        </w:rPr>
        <w:t>.</w:t>
      </w:r>
      <w:r w:rsidR="009F2C5D" w:rsidRPr="00F24462">
        <w:rPr>
          <w:rFonts w:ascii="GHEA Grapalat" w:hAnsi="GHEA Grapalat"/>
          <w:sz w:val="16"/>
          <w:szCs w:val="20"/>
        </w:rPr>
        <w:tab/>
      </w:r>
      <w:r w:rsidRPr="00F24462">
        <w:rPr>
          <w:rFonts w:ascii="GHEA Grapalat" w:hAnsi="GHEA Grapalat"/>
          <w:sz w:val="16"/>
          <w:szCs w:val="20"/>
        </w:rPr>
        <w:t>В случае если отобранный участник не заключает (отказывается</w:t>
      </w:r>
      <w:r w:rsidR="00521B59" w:rsidRPr="00F24462">
        <w:rPr>
          <w:rFonts w:ascii="Courier New" w:hAnsi="Courier New" w:cs="Courier New"/>
          <w:sz w:val="16"/>
          <w:szCs w:val="20"/>
          <w:lang w:val="en-US"/>
        </w:rPr>
        <w:t> </w:t>
      </w:r>
      <w:r w:rsidRPr="00F24462">
        <w:rPr>
          <w:rFonts w:ascii="GHEA Grapalat" w:hAnsi="GHEA Grapalat"/>
          <w:sz w:val="16"/>
          <w:szCs w:val="20"/>
        </w:rPr>
        <w:t xml:space="preserve">заключать) договор или лишается права на заключение договора, </w:t>
      </w:r>
      <w:r w:rsidR="000702A0" w:rsidRPr="00F24462">
        <w:rPr>
          <w:rFonts w:ascii="GHEA Grapalat" w:hAnsi="GHEA Grapalat"/>
          <w:sz w:val="16"/>
          <w:szCs w:val="20"/>
        </w:rPr>
        <w:t xml:space="preserve">решением комиссии </w:t>
      </w:r>
      <w:r w:rsidR="005F2F3B" w:rsidRPr="00F24462">
        <w:rPr>
          <w:rFonts w:ascii="GHEA Grapalat" w:hAnsi="GHEA Grapalat"/>
          <w:sz w:val="16"/>
          <w:szCs w:val="20"/>
        </w:rPr>
        <w:t xml:space="preserve">отобранным  </w:t>
      </w:r>
      <w:r w:rsidRPr="00F24462">
        <w:rPr>
          <w:rFonts w:ascii="GHEA Grapalat" w:hAnsi="GHEA Grapalat"/>
          <w:sz w:val="16"/>
          <w:szCs w:val="20"/>
        </w:rPr>
        <w:t>участник</w:t>
      </w:r>
      <w:r w:rsidR="005F2F3B" w:rsidRPr="00F24462">
        <w:rPr>
          <w:rFonts w:ascii="GHEA Grapalat" w:hAnsi="GHEA Grapalat"/>
          <w:sz w:val="16"/>
          <w:szCs w:val="20"/>
        </w:rPr>
        <w:t>ом признается участник занявший следующее место</w:t>
      </w:r>
      <w:r w:rsidR="00951CE5" w:rsidRPr="00F24462">
        <w:rPr>
          <w:rFonts w:ascii="GHEA Grapalat" w:hAnsi="GHEA Grapalat"/>
          <w:sz w:val="16"/>
          <w:szCs w:val="20"/>
        </w:rPr>
        <w:t>сприменением процедуры</w:t>
      </w:r>
      <w:r w:rsidRPr="00F24462">
        <w:rPr>
          <w:rFonts w:ascii="GHEA Grapalat" w:hAnsi="GHEA Grapalat"/>
          <w:sz w:val="16"/>
          <w:szCs w:val="20"/>
        </w:rPr>
        <w:t>, установленн</w:t>
      </w:r>
      <w:r w:rsidR="00951CE5" w:rsidRPr="00F24462">
        <w:rPr>
          <w:rFonts w:ascii="GHEA Grapalat" w:hAnsi="GHEA Grapalat"/>
          <w:sz w:val="16"/>
          <w:szCs w:val="20"/>
        </w:rPr>
        <w:t>ой</w:t>
      </w:r>
      <w:r w:rsidRPr="00F24462">
        <w:rPr>
          <w:rFonts w:ascii="GHEA Grapalat" w:hAnsi="GHEA Grapalat"/>
          <w:sz w:val="16"/>
          <w:szCs w:val="20"/>
        </w:rPr>
        <w:t xml:space="preserve"> пунктами 8.1</w:t>
      </w:r>
      <w:r w:rsidR="00625515" w:rsidRPr="00F24462">
        <w:rPr>
          <w:rFonts w:ascii="GHEA Grapalat" w:hAnsi="GHEA Grapalat"/>
          <w:sz w:val="16"/>
          <w:szCs w:val="20"/>
        </w:rPr>
        <w:t>2</w:t>
      </w:r>
      <w:r w:rsidRPr="00F24462">
        <w:rPr>
          <w:rFonts w:ascii="GHEA Grapalat" w:hAnsi="GHEA Grapalat"/>
          <w:sz w:val="16"/>
          <w:szCs w:val="20"/>
        </w:rPr>
        <w:t>-8.</w:t>
      </w:r>
      <w:r w:rsidR="00625515" w:rsidRPr="00F24462">
        <w:rPr>
          <w:rFonts w:ascii="GHEA Grapalat" w:hAnsi="GHEA Grapalat"/>
          <w:sz w:val="16"/>
          <w:szCs w:val="20"/>
        </w:rPr>
        <w:t>18</w:t>
      </w:r>
      <w:r w:rsidRPr="00F24462">
        <w:rPr>
          <w:rFonts w:ascii="GHEA Grapalat" w:hAnsi="GHEA Grapalat"/>
          <w:sz w:val="16"/>
          <w:szCs w:val="20"/>
        </w:rPr>
        <w:t>части 1 настоящего Приглашения.</w:t>
      </w:r>
    </w:p>
    <w:p w:rsidR="00583092" w:rsidRPr="00F24462" w:rsidRDefault="00A150A9" w:rsidP="00A1665E">
      <w:pPr>
        <w:pStyle w:val="23"/>
        <w:widowControl w:val="0"/>
        <w:tabs>
          <w:tab w:val="left" w:pos="1276"/>
        </w:tabs>
        <w:spacing w:line="240" w:lineRule="auto"/>
        <w:ind w:firstLine="567"/>
        <w:rPr>
          <w:rFonts w:ascii="GHEA Grapalat" w:hAnsi="GHEA Grapalat" w:cs="Sylfaen"/>
          <w:sz w:val="16"/>
        </w:rPr>
      </w:pPr>
      <w:r w:rsidRPr="00F24462">
        <w:rPr>
          <w:rFonts w:ascii="GHEA Grapalat" w:hAnsi="GHEA Grapalat"/>
          <w:sz w:val="16"/>
        </w:rPr>
        <w:t>8.</w:t>
      </w:r>
      <w:r w:rsidR="0022247D" w:rsidRPr="00F24462">
        <w:rPr>
          <w:rFonts w:ascii="GHEA Grapalat" w:hAnsi="GHEA Grapalat"/>
          <w:sz w:val="16"/>
        </w:rPr>
        <w:t>2</w:t>
      </w:r>
      <w:r w:rsidR="005D0468" w:rsidRPr="00F24462">
        <w:rPr>
          <w:rFonts w:ascii="GHEA Grapalat" w:hAnsi="GHEA Grapalat"/>
          <w:sz w:val="16"/>
        </w:rPr>
        <w:t>0</w:t>
      </w:r>
      <w:r w:rsidR="00FA2DBA" w:rsidRPr="00F24462">
        <w:rPr>
          <w:rFonts w:ascii="GHEA Grapalat" w:hAnsi="GHEA Grapalat"/>
          <w:sz w:val="16"/>
        </w:rPr>
        <w:t>.</w:t>
      </w:r>
      <w:r w:rsidR="00FA2DBA" w:rsidRPr="00F24462">
        <w:rPr>
          <w:rFonts w:ascii="GHEA Grapalat" w:hAnsi="GHEA Grapalat"/>
          <w:sz w:val="16"/>
        </w:rPr>
        <w:tab/>
      </w:r>
      <w:r w:rsidRPr="00F24462">
        <w:rPr>
          <w:rFonts w:ascii="GHEA Grapalat" w:hAnsi="GHEA Grapalat"/>
          <w:sz w:val="16"/>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F24462" w:rsidRDefault="00662165" w:rsidP="00A1665E">
      <w:pPr>
        <w:pStyle w:val="23"/>
        <w:widowControl w:val="0"/>
        <w:spacing w:line="240" w:lineRule="auto"/>
        <w:ind w:firstLine="567"/>
        <w:rPr>
          <w:rFonts w:ascii="GHEA Grapalat" w:hAnsi="GHEA Grapalat"/>
          <w:sz w:val="16"/>
        </w:rPr>
      </w:pPr>
      <w:r w:rsidRPr="00F24462">
        <w:rPr>
          <w:rFonts w:ascii="GHEA Grapalat" w:hAnsi="GHEA Grapalat"/>
          <w:sz w:val="16"/>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F24462" w:rsidRDefault="00A150A9" w:rsidP="00A1665E">
      <w:pPr>
        <w:pStyle w:val="23"/>
        <w:widowControl w:val="0"/>
        <w:tabs>
          <w:tab w:val="left" w:pos="1276"/>
        </w:tabs>
        <w:spacing w:line="240" w:lineRule="auto"/>
        <w:ind w:firstLine="567"/>
        <w:rPr>
          <w:rFonts w:ascii="GHEA Grapalat" w:hAnsi="GHEA Grapalat"/>
          <w:sz w:val="16"/>
        </w:rPr>
      </w:pPr>
      <w:r w:rsidRPr="00F24462">
        <w:rPr>
          <w:rFonts w:ascii="GHEA Grapalat" w:hAnsi="GHEA Grapalat"/>
          <w:sz w:val="16"/>
        </w:rPr>
        <w:t>8.</w:t>
      </w:r>
      <w:r w:rsidR="005A79EE" w:rsidRPr="00F24462">
        <w:rPr>
          <w:rFonts w:ascii="GHEA Grapalat" w:hAnsi="GHEA Grapalat"/>
          <w:sz w:val="16"/>
        </w:rPr>
        <w:t>2</w:t>
      </w:r>
      <w:r w:rsidR="000241CA" w:rsidRPr="00F24462">
        <w:rPr>
          <w:rFonts w:ascii="GHEA Grapalat" w:hAnsi="GHEA Grapalat"/>
          <w:sz w:val="16"/>
        </w:rPr>
        <w:t>1</w:t>
      </w:r>
      <w:r w:rsidRPr="00F24462">
        <w:rPr>
          <w:rFonts w:ascii="GHEA Grapalat" w:hAnsi="GHEA Grapalat"/>
          <w:sz w:val="16"/>
        </w:rPr>
        <w:t>.</w:t>
      </w:r>
      <w:r w:rsidR="00FA2DBA" w:rsidRPr="00F24462">
        <w:rPr>
          <w:rFonts w:ascii="GHEA Grapalat" w:hAnsi="GHEA Grapalat"/>
          <w:sz w:val="16"/>
        </w:rPr>
        <w:tab/>
      </w:r>
      <w:r w:rsidRPr="00F24462">
        <w:rPr>
          <w:rFonts w:ascii="GHEA Grapalat" w:hAnsi="GHEA Grapalat"/>
          <w:sz w:val="16"/>
        </w:rPr>
        <w:t>С целью применения пункта 8.</w:t>
      </w:r>
      <w:r w:rsidR="005A79EE" w:rsidRPr="00F24462">
        <w:rPr>
          <w:rFonts w:ascii="GHEA Grapalat" w:hAnsi="GHEA Grapalat"/>
          <w:sz w:val="16"/>
        </w:rPr>
        <w:t>2</w:t>
      </w:r>
      <w:r w:rsidR="00D35E75" w:rsidRPr="00F24462">
        <w:rPr>
          <w:rFonts w:ascii="GHEA Grapalat" w:hAnsi="GHEA Grapalat"/>
          <w:sz w:val="16"/>
        </w:rPr>
        <w:t>0</w:t>
      </w:r>
      <w:r w:rsidRPr="00F24462">
        <w:rPr>
          <w:rFonts w:ascii="GHEA Grapalat" w:hAnsi="GHEA Grapalat"/>
          <w:sz w:val="16"/>
        </w:rPr>
        <w:t xml:space="preserve">. части 1 настоящего приглашения </w:t>
      </w:r>
      <w:r w:rsidR="005A79EE" w:rsidRPr="00F24462">
        <w:rPr>
          <w:rFonts w:ascii="GHEA Grapalat" w:hAnsi="GHEA Grapalat"/>
          <w:sz w:val="16"/>
        </w:rPr>
        <w:t xml:space="preserve">может быть созвано </w:t>
      </w:r>
      <w:r w:rsidRPr="00F24462">
        <w:rPr>
          <w:rFonts w:ascii="GHEA Grapalat" w:hAnsi="GHEA Grapalat"/>
          <w:sz w:val="16"/>
        </w:rPr>
        <w:t>внеочередное заседание комиссии.</w:t>
      </w:r>
    </w:p>
    <w:p w:rsidR="00E45ACA" w:rsidRPr="00F24462" w:rsidRDefault="00A150A9" w:rsidP="00A1665E">
      <w:pPr>
        <w:pStyle w:val="norm"/>
        <w:widowControl w:val="0"/>
        <w:tabs>
          <w:tab w:val="left" w:pos="1276"/>
        </w:tabs>
        <w:spacing w:line="240" w:lineRule="auto"/>
        <w:ind w:firstLine="567"/>
        <w:rPr>
          <w:rFonts w:ascii="GHEA Grapalat" w:hAnsi="GHEA Grapalat"/>
          <w:sz w:val="16"/>
        </w:rPr>
      </w:pPr>
      <w:r w:rsidRPr="00F24462">
        <w:rPr>
          <w:rFonts w:ascii="GHEA Grapalat" w:hAnsi="GHEA Grapalat"/>
          <w:spacing w:val="-6"/>
          <w:sz w:val="16"/>
        </w:rPr>
        <w:t>8.</w:t>
      </w:r>
      <w:r w:rsidR="004D0EA7" w:rsidRPr="00F24462">
        <w:rPr>
          <w:rFonts w:ascii="GHEA Grapalat" w:hAnsi="GHEA Grapalat"/>
          <w:spacing w:val="-6"/>
          <w:sz w:val="16"/>
        </w:rPr>
        <w:t>2</w:t>
      </w:r>
      <w:r w:rsidR="005D5CCD" w:rsidRPr="00F24462">
        <w:rPr>
          <w:rFonts w:ascii="GHEA Grapalat" w:hAnsi="GHEA Grapalat"/>
          <w:spacing w:val="-6"/>
          <w:sz w:val="16"/>
        </w:rPr>
        <w:t>2</w:t>
      </w:r>
      <w:r w:rsidR="00544D9F" w:rsidRPr="00F24462">
        <w:rPr>
          <w:rFonts w:ascii="GHEA Grapalat" w:hAnsi="GHEA Grapalat"/>
          <w:spacing w:val="-6"/>
          <w:sz w:val="16"/>
        </w:rPr>
        <w:t>.</w:t>
      </w:r>
      <w:r w:rsidR="00544D9F" w:rsidRPr="00F24462">
        <w:rPr>
          <w:rFonts w:ascii="GHEA Grapalat" w:hAnsi="GHEA Grapalat"/>
          <w:spacing w:val="-6"/>
          <w:sz w:val="16"/>
        </w:rPr>
        <w:tab/>
      </w:r>
      <w:r w:rsidRPr="00F24462">
        <w:rPr>
          <w:rFonts w:ascii="GHEA Grapalat" w:hAnsi="GHEA Grapalat"/>
          <w:spacing w:val="-6"/>
          <w:sz w:val="16"/>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24462">
        <w:rPr>
          <w:rFonts w:ascii="GHEA Grapalat" w:hAnsi="GHEA Grapalat"/>
          <w:sz w:val="16"/>
        </w:rPr>
        <w:t xml:space="preserve"> Решение о</w:t>
      </w:r>
      <w:r w:rsidR="00BA2853" w:rsidRPr="00F24462">
        <w:rPr>
          <w:rFonts w:ascii="Courier New" w:hAnsi="Courier New" w:cs="Courier New"/>
          <w:sz w:val="16"/>
          <w:lang w:val="en-US"/>
        </w:rPr>
        <w:t> </w:t>
      </w:r>
      <w:r w:rsidRPr="00F24462">
        <w:rPr>
          <w:rFonts w:ascii="GHEA Grapalat" w:hAnsi="GHEA Grapalat"/>
          <w:sz w:val="16"/>
        </w:rPr>
        <w:t>заключении договора содержит краткую информацию об оценке заявок, о</w:t>
      </w:r>
      <w:r w:rsidR="00BA2853" w:rsidRPr="00F24462">
        <w:rPr>
          <w:rFonts w:ascii="Courier New" w:hAnsi="Courier New" w:cs="Courier New"/>
          <w:sz w:val="16"/>
          <w:lang w:val="en-US"/>
        </w:rPr>
        <w:t> </w:t>
      </w:r>
      <w:r w:rsidRPr="00F24462">
        <w:rPr>
          <w:rFonts w:ascii="GHEA Grapalat" w:hAnsi="GHEA Grapalat"/>
          <w:sz w:val="16"/>
        </w:rPr>
        <w:t>причинах, обосновывающих выбор отобранного участника, и объявление о</w:t>
      </w:r>
      <w:r w:rsidR="00BA2853" w:rsidRPr="00F24462">
        <w:rPr>
          <w:rFonts w:ascii="Courier New" w:hAnsi="Courier New" w:cs="Courier New"/>
          <w:sz w:val="16"/>
          <w:lang w:val="en-US"/>
        </w:rPr>
        <w:t> </w:t>
      </w:r>
      <w:r w:rsidRPr="00F24462">
        <w:rPr>
          <w:rFonts w:ascii="GHEA Grapalat" w:hAnsi="GHEA Grapalat"/>
          <w:sz w:val="16"/>
        </w:rPr>
        <w:t>периоде ожидания.</w:t>
      </w:r>
    </w:p>
    <w:p w:rsidR="00583092" w:rsidRPr="00F24462" w:rsidRDefault="00A150A9" w:rsidP="00A1665E">
      <w:pPr>
        <w:pStyle w:val="23"/>
        <w:widowControl w:val="0"/>
        <w:tabs>
          <w:tab w:val="left" w:pos="1276"/>
        </w:tabs>
        <w:spacing w:line="240" w:lineRule="auto"/>
        <w:ind w:firstLine="567"/>
        <w:rPr>
          <w:rFonts w:ascii="GHEA Grapalat" w:hAnsi="GHEA Grapalat" w:cs="Sylfaen"/>
          <w:sz w:val="16"/>
        </w:rPr>
      </w:pPr>
      <w:r w:rsidRPr="00F24462">
        <w:rPr>
          <w:rFonts w:ascii="GHEA Grapalat" w:hAnsi="GHEA Grapalat"/>
          <w:sz w:val="16"/>
        </w:rPr>
        <w:t>8.</w:t>
      </w:r>
      <w:r w:rsidR="00163324" w:rsidRPr="00F24462">
        <w:rPr>
          <w:rFonts w:ascii="GHEA Grapalat" w:hAnsi="GHEA Grapalat"/>
          <w:sz w:val="16"/>
        </w:rPr>
        <w:t>2</w:t>
      </w:r>
      <w:r w:rsidR="00BE4CFA" w:rsidRPr="00F24462">
        <w:rPr>
          <w:rFonts w:ascii="GHEA Grapalat" w:hAnsi="GHEA Grapalat"/>
          <w:sz w:val="16"/>
        </w:rPr>
        <w:t>3</w:t>
      </w:r>
      <w:r w:rsidR="00BA2853" w:rsidRPr="00F24462">
        <w:rPr>
          <w:rFonts w:ascii="GHEA Grapalat" w:hAnsi="GHEA Grapalat"/>
          <w:sz w:val="16"/>
        </w:rPr>
        <w:t>.</w:t>
      </w:r>
      <w:r w:rsidRPr="00F24462">
        <w:rPr>
          <w:rFonts w:ascii="GHEA Grapalat" w:hAnsi="GHEA Grapalat"/>
          <w:sz w:val="16"/>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F24462" w:rsidRDefault="00583092" w:rsidP="00A1665E">
      <w:pPr>
        <w:pStyle w:val="23"/>
        <w:widowControl w:val="0"/>
        <w:spacing w:line="240" w:lineRule="auto"/>
        <w:ind w:firstLine="567"/>
        <w:rPr>
          <w:rFonts w:ascii="GHEA Grapalat" w:hAnsi="GHEA Grapalat"/>
          <w:i/>
          <w:sz w:val="16"/>
        </w:rPr>
      </w:pPr>
      <w:r w:rsidRPr="00F24462">
        <w:rPr>
          <w:rFonts w:ascii="GHEA Grapalat" w:hAnsi="GHEA Grapalat"/>
          <w:sz w:val="16"/>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583092" w:rsidRPr="00F24462" w:rsidRDefault="00583092" w:rsidP="00A1665E">
      <w:pPr>
        <w:pStyle w:val="23"/>
        <w:widowControl w:val="0"/>
        <w:spacing w:line="240" w:lineRule="auto"/>
        <w:ind w:firstLine="567"/>
        <w:rPr>
          <w:rFonts w:ascii="GHEA Grapalat" w:hAnsi="GHEA Grapalat" w:cs="Sylfaen"/>
          <w:sz w:val="16"/>
        </w:rPr>
      </w:pPr>
      <w:r w:rsidRPr="00F24462">
        <w:rPr>
          <w:rFonts w:ascii="GHEA Grapalat" w:hAnsi="GHEA Grapalat"/>
          <w:sz w:val="16"/>
        </w:rPr>
        <w:t xml:space="preserve">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w:t>
      </w:r>
      <w:r w:rsidRPr="00F24462">
        <w:rPr>
          <w:rFonts w:ascii="GHEA Grapalat" w:hAnsi="GHEA Grapalat"/>
          <w:sz w:val="16"/>
        </w:rPr>
        <w:lastRenderedPageBreak/>
        <w:t>заключенный без опубликования объявления о заключении договора, является ничтожным.</w:t>
      </w:r>
    </w:p>
    <w:p w:rsidR="006F04A8" w:rsidRPr="00F24462" w:rsidRDefault="006F04A8" w:rsidP="00A1665E">
      <w:pPr>
        <w:widowControl w:val="0"/>
        <w:jc w:val="center"/>
        <w:rPr>
          <w:rFonts w:ascii="GHEA Grapalat" w:hAnsi="GHEA Grapalat"/>
          <w:b/>
          <w:sz w:val="16"/>
          <w:szCs w:val="20"/>
          <w:lang w:val="hy-AM"/>
        </w:rPr>
      </w:pPr>
    </w:p>
    <w:p w:rsidR="000313A6" w:rsidRPr="00F24462" w:rsidRDefault="00AA0AD8" w:rsidP="00A1665E">
      <w:pPr>
        <w:widowControl w:val="0"/>
        <w:jc w:val="center"/>
        <w:rPr>
          <w:rFonts w:ascii="GHEA Grapalat" w:hAnsi="GHEA Grapalat" w:cs="Arial"/>
          <w:b/>
          <w:iCs/>
          <w:sz w:val="16"/>
          <w:szCs w:val="20"/>
        </w:rPr>
      </w:pPr>
      <w:r w:rsidRPr="00F24462">
        <w:rPr>
          <w:rFonts w:ascii="GHEA Grapalat" w:hAnsi="GHEA Grapalat"/>
          <w:b/>
          <w:sz w:val="16"/>
          <w:szCs w:val="20"/>
        </w:rPr>
        <w:t xml:space="preserve">9. ЗАКЛЮЧЕНИЕ ДОГОВОРА </w:t>
      </w:r>
    </w:p>
    <w:p w:rsidR="00096865" w:rsidRPr="00F24462" w:rsidRDefault="00AA0AD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9.1</w:t>
      </w:r>
      <w:r w:rsidR="002A3FC1" w:rsidRPr="00F24462">
        <w:rPr>
          <w:rFonts w:ascii="GHEA Grapalat" w:hAnsi="GHEA Grapalat"/>
          <w:sz w:val="16"/>
          <w:szCs w:val="20"/>
        </w:rPr>
        <w:t>.</w:t>
      </w:r>
      <w:r w:rsidR="002A3FC1" w:rsidRPr="00F24462">
        <w:rPr>
          <w:rFonts w:ascii="GHEA Grapalat" w:hAnsi="GHEA Grapalat"/>
          <w:sz w:val="16"/>
          <w:szCs w:val="20"/>
        </w:rPr>
        <w:tab/>
      </w:r>
      <w:r w:rsidRPr="00F24462">
        <w:rPr>
          <w:rFonts w:ascii="GHEA Grapalat" w:hAnsi="GHEA Grapalat"/>
          <w:sz w:val="16"/>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F24462" w:rsidRDefault="00AA0AD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9.2.</w:t>
      </w:r>
      <w:r w:rsidR="002A3FC1" w:rsidRPr="00F24462">
        <w:rPr>
          <w:rFonts w:ascii="GHEA Grapalat" w:hAnsi="GHEA Grapalat"/>
          <w:sz w:val="16"/>
          <w:szCs w:val="20"/>
        </w:rPr>
        <w:tab/>
      </w:r>
      <w:r w:rsidRPr="00F24462">
        <w:rPr>
          <w:rFonts w:ascii="GHEA Grapalat" w:hAnsi="GHEA Grapalat"/>
          <w:sz w:val="16"/>
          <w:szCs w:val="20"/>
        </w:rPr>
        <w:t>В течение четырех рабочих дней, следующих за окончанием периода ожидания, установленного пунктом 8.</w:t>
      </w:r>
      <w:r w:rsidR="00DA3F9C" w:rsidRPr="00F24462">
        <w:rPr>
          <w:rFonts w:ascii="GHEA Grapalat" w:hAnsi="GHEA Grapalat"/>
          <w:sz w:val="16"/>
          <w:szCs w:val="20"/>
        </w:rPr>
        <w:t>2</w:t>
      </w:r>
      <w:r w:rsidR="00655890" w:rsidRPr="00F24462">
        <w:rPr>
          <w:rFonts w:ascii="GHEA Grapalat" w:hAnsi="GHEA Grapalat"/>
          <w:sz w:val="16"/>
          <w:szCs w:val="20"/>
        </w:rPr>
        <w:t>3</w:t>
      </w:r>
      <w:r w:rsidRPr="00F24462">
        <w:rPr>
          <w:rFonts w:ascii="GHEA Grapalat" w:hAnsi="GHEA Grapalat"/>
          <w:sz w:val="16"/>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F24462">
        <w:rPr>
          <w:rFonts w:ascii="GHEA Grapalat" w:hAnsi="GHEA Grapalat"/>
          <w:sz w:val="16"/>
          <w:szCs w:val="20"/>
        </w:rPr>
        <w:t>2</w:t>
      </w:r>
      <w:r w:rsidR="00655890" w:rsidRPr="00F24462">
        <w:rPr>
          <w:rFonts w:ascii="GHEA Grapalat" w:hAnsi="GHEA Grapalat"/>
          <w:sz w:val="16"/>
          <w:szCs w:val="20"/>
        </w:rPr>
        <w:t>3</w:t>
      </w:r>
      <w:r w:rsidRPr="00F24462">
        <w:rPr>
          <w:rFonts w:ascii="GHEA Grapalat" w:hAnsi="GHEA Grapalat"/>
          <w:sz w:val="16"/>
          <w:szCs w:val="20"/>
        </w:rPr>
        <w:t>части 1 настоящего Приглашения.</w:t>
      </w:r>
    </w:p>
    <w:p w:rsidR="00F23A51" w:rsidRPr="00F24462" w:rsidRDefault="00AA0AD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9.3.</w:t>
      </w:r>
      <w:r w:rsidR="002A3FC1" w:rsidRPr="00F24462">
        <w:rPr>
          <w:rFonts w:ascii="GHEA Grapalat" w:hAnsi="GHEA Grapalat"/>
          <w:sz w:val="16"/>
          <w:szCs w:val="20"/>
        </w:rPr>
        <w:tab/>
      </w:r>
      <w:r w:rsidRPr="00F24462">
        <w:rPr>
          <w:rFonts w:ascii="GHEA Grapalat" w:hAnsi="GHEA Grapalat"/>
          <w:sz w:val="16"/>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F24462" w:rsidRDefault="00AA0AD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9.</w:t>
      </w:r>
      <w:r w:rsidR="008E1532" w:rsidRPr="00F24462">
        <w:rPr>
          <w:rFonts w:ascii="GHEA Grapalat" w:hAnsi="GHEA Grapalat"/>
          <w:sz w:val="16"/>
          <w:szCs w:val="20"/>
        </w:rPr>
        <w:t>4</w:t>
      </w:r>
      <w:r w:rsidR="00DC30CC" w:rsidRPr="00F24462">
        <w:rPr>
          <w:rFonts w:ascii="GHEA Grapalat" w:hAnsi="GHEA Grapalat"/>
          <w:sz w:val="16"/>
          <w:szCs w:val="20"/>
        </w:rPr>
        <w:t>.</w:t>
      </w:r>
      <w:r w:rsidR="00DC30CC" w:rsidRPr="00F24462">
        <w:rPr>
          <w:rFonts w:ascii="GHEA Grapalat" w:hAnsi="GHEA Grapalat"/>
          <w:sz w:val="16"/>
          <w:szCs w:val="20"/>
        </w:rPr>
        <w:tab/>
      </w:r>
      <w:r w:rsidRPr="00F24462">
        <w:rPr>
          <w:rFonts w:ascii="GHEA Grapalat" w:hAnsi="GHEA Grapalat"/>
          <w:sz w:val="16"/>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F24462">
        <w:rPr>
          <w:rFonts w:ascii="GHEA Grapalat" w:hAnsi="GHEA Grapalat"/>
          <w:sz w:val="16"/>
          <w:szCs w:val="20"/>
        </w:rPr>
        <w:t xml:space="preserve"> квалификации и</w:t>
      </w:r>
      <w:r w:rsidRPr="00F24462">
        <w:rPr>
          <w:rFonts w:ascii="GHEA Grapalat" w:hAnsi="GHEA Grapalat"/>
          <w:sz w:val="16"/>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F24462" w:rsidRDefault="000313A6" w:rsidP="00A1665E">
      <w:pPr>
        <w:widowControl w:val="0"/>
        <w:ind w:firstLine="567"/>
        <w:jc w:val="both"/>
        <w:rPr>
          <w:rFonts w:ascii="GHEA Grapalat" w:hAnsi="GHEA Grapalat" w:cs="Sylfaen"/>
          <w:sz w:val="16"/>
          <w:szCs w:val="20"/>
        </w:rPr>
      </w:pPr>
      <w:r w:rsidRPr="00F24462">
        <w:rPr>
          <w:rFonts w:ascii="GHEA Grapalat" w:hAnsi="GHEA Grapalat"/>
          <w:sz w:val="16"/>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F24462" w:rsidRDefault="00AA0AD8" w:rsidP="00A1665E">
      <w:pPr>
        <w:pStyle w:val="a3"/>
        <w:widowControl w:val="0"/>
        <w:tabs>
          <w:tab w:val="left" w:pos="1134"/>
        </w:tabs>
        <w:spacing w:line="240" w:lineRule="auto"/>
        <w:ind w:firstLine="567"/>
        <w:rPr>
          <w:rFonts w:ascii="GHEA Grapalat" w:hAnsi="GHEA Grapalat" w:cs="Sylfaen"/>
          <w:i w:val="0"/>
          <w:sz w:val="16"/>
        </w:rPr>
      </w:pPr>
      <w:r w:rsidRPr="00F24462">
        <w:rPr>
          <w:rFonts w:ascii="GHEA Grapalat" w:hAnsi="GHEA Grapalat"/>
          <w:i w:val="0"/>
          <w:sz w:val="16"/>
        </w:rPr>
        <w:t>9.</w:t>
      </w:r>
      <w:r w:rsidR="00CC3097" w:rsidRPr="00F24462">
        <w:rPr>
          <w:rFonts w:ascii="GHEA Grapalat" w:hAnsi="GHEA Grapalat"/>
          <w:i w:val="0"/>
          <w:sz w:val="16"/>
        </w:rPr>
        <w:t>5</w:t>
      </w:r>
      <w:r w:rsidR="00DC30CC" w:rsidRPr="00F24462">
        <w:rPr>
          <w:rFonts w:ascii="GHEA Grapalat" w:hAnsi="GHEA Grapalat"/>
          <w:i w:val="0"/>
          <w:sz w:val="16"/>
        </w:rPr>
        <w:t>.</w:t>
      </w:r>
      <w:r w:rsidR="00DC30CC" w:rsidRPr="00F24462">
        <w:rPr>
          <w:rFonts w:ascii="GHEA Grapalat" w:hAnsi="GHEA Grapalat"/>
          <w:i w:val="0"/>
          <w:sz w:val="16"/>
        </w:rPr>
        <w:tab/>
      </w:r>
      <w:r w:rsidRPr="00F24462">
        <w:rPr>
          <w:rFonts w:ascii="GHEA Grapalat" w:hAnsi="GHEA Grapalat"/>
          <w:i w:val="0"/>
          <w:sz w:val="16"/>
        </w:rPr>
        <w:t>До истечения срока, предусмотренного пунктом 9.</w:t>
      </w:r>
      <w:r w:rsidR="00E048B1" w:rsidRPr="00F24462">
        <w:rPr>
          <w:rFonts w:ascii="GHEA Grapalat" w:hAnsi="GHEA Grapalat"/>
          <w:i w:val="0"/>
          <w:sz w:val="16"/>
        </w:rPr>
        <w:t>4</w:t>
      </w:r>
      <w:r w:rsidRPr="00F24462">
        <w:rPr>
          <w:rFonts w:ascii="GHEA Grapalat" w:hAnsi="GHEA Grapalat"/>
          <w:i w:val="0"/>
          <w:sz w:val="16"/>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F24462" w:rsidRDefault="00030D40" w:rsidP="00A1665E">
      <w:pPr>
        <w:widowControl w:val="0"/>
        <w:jc w:val="center"/>
        <w:rPr>
          <w:rFonts w:ascii="GHEA Grapalat" w:hAnsi="GHEA Grapalat" w:cs="Arial"/>
          <w:b/>
          <w:iCs/>
          <w:sz w:val="16"/>
          <w:szCs w:val="20"/>
        </w:rPr>
      </w:pPr>
      <w:r w:rsidRPr="00F24462">
        <w:rPr>
          <w:rFonts w:ascii="GHEA Grapalat" w:hAnsi="GHEA Grapalat"/>
          <w:b/>
          <w:sz w:val="16"/>
          <w:szCs w:val="20"/>
        </w:rPr>
        <w:t xml:space="preserve">10. </w:t>
      </w:r>
      <w:r w:rsidR="00F83409" w:rsidRPr="00F24462">
        <w:rPr>
          <w:rFonts w:ascii="GHEA Grapalat" w:hAnsi="GHEA Grapalat"/>
          <w:b/>
          <w:sz w:val="16"/>
          <w:szCs w:val="20"/>
        </w:rPr>
        <w:t xml:space="preserve">ОБЕСПЕЧЕНИЯ КВАЛИФИКАЦИИ И </w:t>
      </w:r>
      <w:r w:rsidRPr="00F24462">
        <w:rPr>
          <w:rFonts w:ascii="GHEA Grapalat" w:hAnsi="GHEA Grapalat"/>
          <w:b/>
          <w:sz w:val="16"/>
          <w:szCs w:val="20"/>
        </w:rPr>
        <w:t xml:space="preserve">ДОГОВОРА </w:t>
      </w:r>
    </w:p>
    <w:p w:rsidR="00096865" w:rsidRPr="00F24462" w:rsidRDefault="00030D40"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10.1</w:t>
      </w:r>
      <w:r w:rsidR="00DC30CC" w:rsidRPr="00F24462">
        <w:rPr>
          <w:rFonts w:ascii="GHEA Grapalat" w:hAnsi="GHEA Grapalat"/>
          <w:sz w:val="16"/>
          <w:szCs w:val="20"/>
        </w:rPr>
        <w:t>.</w:t>
      </w:r>
      <w:r w:rsidR="00DC30CC" w:rsidRPr="00F24462">
        <w:rPr>
          <w:rFonts w:ascii="GHEA Grapalat" w:hAnsi="GHEA Grapalat"/>
          <w:sz w:val="16"/>
          <w:szCs w:val="20"/>
        </w:rPr>
        <w:tab/>
      </w:r>
      <w:r w:rsidRPr="00F24462">
        <w:rPr>
          <w:rFonts w:ascii="GHEA Grapalat" w:hAnsi="GHEA Grapalat"/>
          <w:sz w:val="16"/>
          <w:szCs w:val="20"/>
        </w:rPr>
        <w:t xml:space="preserve">На основании требования о предоставлении </w:t>
      </w:r>
      <w:r w:rsidR="000E4039" w:rsidRPr="00F24462">
        <w:rPr>
          <w:rFonts w:ascii="GHEA Grapalat" w:hAnsi="GHEA Grapalat"/>
          <w:sz w:val="16"/>
          <w:szCs w:val="20"/>
        </w:rPr>
        <w:t xml:space="preserve">обеспечений квалификации и </w:t>
      </w:r>
      <w:r w:rsidRPr="00F24462">
        <w:rPr>
          <w:rFonts w:ascii="GHEA Grapalat" w:hAnsi="GHEA Grapalat"/>
          <w:sz w:val="16"/>
          <w:szCs w:val="20"/>
        </w:rPr>
        <w:t>договора отобранный участник в течение 10</w:t>
      </w:r>
      <w:r w:rsidR="000E4039" w:rsidRPr="00F24462">
        <w:rPr>
          <w:rFonts w:ascii="GHEA Grapalat" w:hAnsi="GHEA Grapalat"/>
          <w:sz w:val="16"/>
          <w:szCs w:val="20"/>
        </w:rPr>
        <w:t xml:space="preserve">-и, а в случае, если заключаемым договором предусмотрена предоплата – 15-ирабочих дней со дня его получения, </w:t>
      </w:r>
      <w:r w:rsidRPr="00F24462">
        <w:rPr>
          <w:rFonts w:ascii="GHEA Grapalat" w:hAnsi="GHEA Grapalat"/>
          <w:sz w:val="16"/>
          <w:szCs w:val="20"/>
        </w:rPr>
        <w:t xml:space="preserve">обязан представить </w:t>
      </w:r>
      <w:r w:rsidR="000E4039" w:rsidRPr="00F24462">
        <w:rPr>
          <w:rFonts w:ascii="GHEA Grapalat" w:hAnsi="GHEA Grapalat"/>
          <w:sz w:val="16"/>
          <w:szCs w:val="20"/>
        </w:rPr>
        <w:t xml:space="preserve">обеспечения квалификации и </w:t>
      </w:r>
      <w:r w:rsidRPr="00F24462">
        <w:rPr>
          <w:rFonts w:ascii="GHEA Grapalat" w:hAnsi="GHEA Grapalat"/>
          <w:sz w:val="16"/>
          <w:szCs w:val="20"/>
        </w:rPr>
        <w:t xml:space="preserve">договора. С отобранным участником заключается договор, если он представляет </w:t>
      </w:r>
      <w:r w:rsidR="000E4039" w:rsidRPr="00F24462">
        <w:rPr>
          <w:rFonts w:ascii="GHEA Grapalat" w:hAnsi="GHEA Grapalat"/>
          <w:sz w:val="16"/>
          <w:szCs w:val="20"/>
        </w:rPr>
        <w:t xml:space="preserve">обеспечения квалификации и  </w:t>
      </w:r>
      <w:r w:rsidRPr="00F24462">
        <w:rPr>
          <w:rFonts w:ascii="GHEA Grapalat" w:hAnsi="GHEA Grapalat"/>
          <w:sz w:val="16"/>
          <w:szCs w:val="20"/>
        </w:rPr>
        <w:t>договора.</w:t>
      </w:r>
    </w:p>
    <w:p w:rsidR="003D57AD" w:rsidRPr="00F24462" w:rsidRDefault="00A6609C" w:rsidP="00A1665E">
      <w:pPr>
        <w:widowControl w:val="0"/>
        <w:tabs>
          <w:tab w:val="left" w:pos="1276"/>
        </w:tabs>
        <w:ind w:firstLine="567"/>
        <w:jc w:val="both"/>
        <w:rPr>
          <w:rFonts w:ascii="GHEA Grapalat" w:hAnsi="GHEA Grapalat"/>
          <w:sz w:val="16"/>
          <w:szCs w:val="20"/>
          <w:lang w:val="hy-AM"/>
        </w:rPr>
      </w:pPr>
      <w:r w:rsidRPr="00F24462">
        <w:rPr>
          <w:rFonts w:ascii="GHEA Grapalat" w:hAnsi="GHEA Grapalat"/>
          <w:sz w:val="16"/>
          <w:szCs w:val="20"/>
        </w:rPr>
        <w:t xml:space="preserve">10.2 </w:t>
      </w:r>
      <w:r w:rsidR="008C5F2A" w:rsidRPr="00F24462">
        <w:rPr>
          <w:rFonts w:ascii="GHEA Grapalat" w:hAnsi="GHEA Grapalat"/>
          <w:sz w:val="16"/>
          <w:szCs w:val="20"/>
        </w:rPr>
        <w:t xml:space="preserve">Размер обеспечения квалификации равен </w:t>
      </w:r>
      <w:r w:rsidR="003D57AD" w:rsidRPr="00F24462">
        <w:rPr>
          <w:rFonts w:ascii="GHEA Grapalat" w:hAnsi="GHEA Grapalat"/>
          <w:sz w:val="16"/>
          <w:szCs w:val="20"/>
        </w:rPr>
        <w:t>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571E4C" w:rsidRPr="00F24462" w:rsidRDefault="00801A4F"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cs="Sylfaen"/>
          <w:sz w:val="16"/>
          <w:szCs w:val="20"/>
        </w:rPr>
        <w:t xml:space="preserve">Если процедура закупки организована </w:t>
      </w:r>
      <w:r w:rsidR="00571E4C" w:rsidRPr="00F24462">
        <w:rPr>
          <w:rFonts w:ascii="GHEA Grapalat" w:hAnsi="GHEA Grapalat" w:cs="Sylfaen"/>
          <w:sz w:val="16"/>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F24462">
        <w:rPr>
          <w:rFonts w:ascii="GHEA Grapalat" w:hAnsi="GHEA Grapalat"/>
          <w:sz w:val="16"/>
          <w:szCs w:val="20"/>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71E4C" w:rsidRPr="00F24462">
        <w:rPr>
          <w:rFonts w:ascii="GHEA Grapalat" w:hAnsi="GHEA Grapalat" w:cs="Sylfaen"/>
          <w:sz w:val="16"/>
          <w:szCs w:val="20"/>
        </w:rPr>
        <w:t>Обеспечение квалификации, представленное в виде наличных денег, должно быть перечислено на казначейский счет</w:t>
      </w:r>
      <w:r w:rsidR="00571E4C" w:rsidRPr="00F24462">
        <w:rPr>
          <w:rFonts w:ascii="Courier New" w:hAnsi="Courier New" w:cs="Courier New"/>
          <w:sz w:val="16"/>
          <w:szCs w:val="20"/>
        </w:rPr>
        <w:t> </w:t>
      </w:r>
      <w:r w:rsidR="00571E4C" w:rsidRPr="00F24462">
        <w:rPr>
          <w:rFonts w:ascii="GHEA Grapalat" w:hAnsi="GHEA Grapalat" w:cs="GHEA Grapalat"/>
          <w:sz w:val="16"/>
          <w:szCs w:val="20"/>
        </w:rPr>
        <w:t>«</w:t>
      </w:r>
      <w:r w:rsidR="00571E4C" w:rsidRPr="00F24462">
        <w:rPr>
          <w:rFonts w:ascii="GHEA Grapalat" w:hAnsi="GHEA Grapalat" w:cs="Sylfaen"/>
          <w:sz w:val="16"/>
          <w:szCs w:val="20"/>
        </w:rPr>
        <w:t>900008000698</w:t>
      </w:r>
      <w:r w:rsidR="00571E4C" w:rsidRPr="00F24462">
        <w:rPr>
          <w:rFonts w:ascii="GHEA Grapalat" w:hAnsi="GHEA Grapalat" w:cs="GHEA Grapalat"/>
          <w:sz w:val="16"/>
          <w:szCs w:val="20"/>
        </w:rPr>
        <w:t>»открытый</w:t>
      </w:r>
      <w:r w:rsidR="00571E4C" w:rsidRPr="00F24462">
        <w:rPr>
          <w:rFonts w:ascii="GHEA Grapalat" w:hAnsi="GHEA Grapalat" w:cs="Sylfaen"/>
          <w:sz w:val="16"/>
          <w:szCs w:val="20"/>
        </w:rPr>
        <w:t xml:space="preserve"> в Центральном казначействе на имя уполномоченного органа.</w:t>
      </w:r>
    </w:p>
    <w:p w:rsidR="004F01AF" w:rsidRPr="00F24462" w:rsidRDefault="004F01AF"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F24462" w:rsidRDefault="00801A4F" w:rsidP="00A1665E">
      <w:pPr>
        <w:widowControl w:val="0"/>
        <w:tabs>
          <w:tab w:val="left" w:pos="1276"/>
        </w:tabs>
        <w:ind w:firstLine="567"/>
        <w:jc w:val="both"/>
        <w:rPr>
          <w:rFonts w:ascii="GHEA Grapalat" w:hAnsi="GHEA Grapalat"/>
          <w:b/>
          <w:sz w:val="16"/>
          <w:szCs w:val="20"/>
          <w:lang w:val="hy-AM"/>
        </w:rPr>
      </w:pPr>
      <w:r w:rsidRPr="00F24462">
        <w:rPr>
          <w:rFonts w:ascii="GHEA Grapalat" w:hAnsi="GHEA Grapalat"/>
          <w:b/>
          <w:sz w:val="16"/>
          <w:szCs w:val="20"/>
        </w:rPr>
        <w:t xml:space="preserve">Если выполнение договора поэтапное и выполнение каждого этапа </w:t>
      </w:r>
      <w:r w:rsidR="00DC6732" w:rsidRPr="00F24462">
        <w:rPr>
          <w:rFonts w:ascii="GHEA Grapalat" w:hAnsi="GHEA Grapalat"/>
          <w:b/>
          <w:sz w:val="16"/>
          <w:szCs w:val="20"/>
        </w:rPr>
        <w:t xml:space="preserve">непосредственно не взаимосвязано </w:t>
      </w:r>
      <w:r w:rsidRPr="00F24462">
        <w:rPr>
          <w:rFonts w:ascii="GHEA Grapalat" w:hAnsi="GHEA Grapalat"/>
          <w:b/>
          <w:sz w:val="16"/>
          <w:szCs w:val="20"/>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F24462">
        <w:rPr>
          <w:rFonts w:ascii="GHEA Grapalat" w:hAnsi="GHEA Grapalat"/>
          <w:b/>
          <w:sz w:val="16"/>
          <w:szCs w:val="20"/>
        </w:rPr>
        <w:t>пропорции, исчисленной в отношении суммы этого этапа</w:t>
      </w:r>
      <w:r w:rsidRPr="00F24462">
        <w:rPr>
          <w:rFonts w:ascii="GHEA Grapalat" w:hAnsi="GHEA Grapalat"/>
          <w:b/>
          <w:sz w:val="16"/>
          <w:szCs w:val="20"/>
        </w:rPr>
        <w:t>.</w:t>
      </w:r>
    </w:p>
    <w:p w:rsidR="0035631F" w:rsidRPr="00F24462" w:rsidRDefault="00801A4F" w:rsidP="00A1665E">
      <w:pPr>
        <w:widowControl w:val="0"/>
        <w:tabs>
          <w:tab w:val="left" w:pos="1276"/>
        </w:tabs>
        <w:ind w:firstLine="567"/>
        <w:jc w:val="both"/>
        <w:rPr>
          <w:rFonts w:ascii="GHEA Grapalat" w:hAnsi="GHEA Grapalat"/>
          <w:sz w:val="16"/>
          <w:szCs w:val="20"/>
        </w:rPr>
      </w:pPr>
      <w:r w:rsidRPr="00F24462">
        <w:rPr>
          <w:rFonts w:ascii="GHEA Grapalat" w:hAnsi="GHEA Grapalat" w:cs="Sylfaen"/>
          <w:sz w:val="16"/>
          <w:szCs w:val="20"/>
        </w:rPr>
        <w:t>Обеспечение квалификации в виде гарантии отобранный участник представляет согласно приложению 4 или приложению 4.1.</w:t>
      </w:r>
      <w:r w:rsidR="009A0467" w:rsidRPr="00F24462">
        <w:rPr>
          <w:rStyle w:val="af6"/>
          <w:rFonts w:ascii="GHEA Grapalat" w:hAnsi="GHEA Grapalat"/>
          <w:sz w:val="16"/>
          <w:szCs w:val="20"/>
        </w:rPr>
        <w:footnoteReference w:customMarkFollows="1" w:id="4"/>
        <w:t>12</w:t>
      </w:r>
      <w:r w:rsidR="00853CBA" w:rsidRPr="00F24462">
        <w:rPr>
          <w:rFonts w:ascii="GHEA Grapalat" w:hAnsi="GHEA Grapalat"/>
          <w:sz w:val="16"/>
          <w:szCs w:val="20"/>
        </w:rPr>
        <w:t>.</w:t>
      </w:r>
    </w:p>
    <w:p w:rsidR="002406D8" w:rsidRPr="00F24462" w:rsidRDefault="002406D8"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cs="Sylfaen"/>
          <w:sz w:val="16"/>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F24462" w:rsidRDefault="00030D40"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10.</w:t>
      </w:r>
      <w:r w:rsidR="001723D6" w:rsidRPr="00F24462">
        <w:rPr>
          <w:rFonts w:ascii="GHEA Grapalat" w:hAnsi="GHEA Grapalat"/>
          <w:sz w:val="16"/>
          <w:szCs w:val="20"/>
        </w:rPr>
        <w:t>3</w:t>
      </w:r>
      <w:r w:rsidR="00DC30CC" w:rsidRPr="00F24462">
        <w:rPr>
          <w:rFonts w:ascii="GHEA Grapalat" w:hAnsi="GHEA Grapalat"/>
          <w:sz w:val="16"/>
          <w:szCs w:val="20"/>
        </w:rPr>
        <w:t>.</w:t>
      </w:r>
      <w:r w:rsidR="00DC30CC" w:rsidRPr="00F24462">
        <w:rPr>
          <w:rFonts w:ascii="GHEA Grapalat" w:hAnsi="GHEA Grapalat"/>
          <w:sz w:val="16"/>
          <w:szCs w:val="20"/>
        </w:rPr>
        <w:tab/>
      </w:r>
      <w:r w:rsidRPr="00F24462">
        <w:rPr>
          <w:rFonts w:ascii="GHEA Grapalat" w:hAnsi="GHEA Grapalat"/>
          <w:sz w:val="16"/>
          <w:szCs w:val="20"/>
        </w:rPr>
        <w:t xml:space="preserve">Размер обеспечения договора составляет 10 процентов от цены договора. </w:t>
      </w:r>
      <w:r w:rsidR="001723D6" w:rsidRPr="00F24462">
        <w:rPr>
          <w:rFonts w:ascii="GHEA Grapalat" w:hAnsi="GHEA Grapalat"/>
          <w:sz w:val="16"/>
          <w:szCs w:val="20"/>
        </w:rPr>
        <w:t xml:space="preserve">Обеспечение </w:t>
      </w:r>
      <w:r w:rsidR="00896AAF" w:rsidRPr="00F24462">
        <w:rPr>
          <w:rFonts w:ascii="GHEA Grapalat" w:hAnsi="GHEA Grapalat"/>
          <w:sz w:val="16"/>
          <w:szCs w:val="20"/>
        </w:rPr>
        <w:t>договора</w:t>
      </w:r>
      <w:r w:rsidR="001723D6" w:rsidRPr="00F24462">
        <w:rPr>
          <w:rFonts w:ascii="GHEA Grapalat" w:hAnsi="GHEA Grapalat"/>
          <w:sz w:val="16"/>
          <w:szCs w:val="20"/>
        </w:rPr>
        <w:t xml:space="preserve"> представляется в </w:t>
      </w:r>
      <w:r w:rsidR="005876A3" w:rsidRPr="00F24462">
        <w:rPr>
          <w:rFonts w:ascii="GHEA Grapalat" w:hAnsi="GHEA Grapalat"/>
          <w:sz w:val="16"/>
          <w:szCs w:val="20"/>
        </w:rPr>
        <w:t>виде</w:t>
      </w:r>
      <w:r w:rsidR="001723D6" w:rsidRPr="00F24462">
        <w:rPr>
          <w:rFonts w:ascii="GHEA Grapalat" w:hAnsi="GHEA Grapalat"/>
          <w:sz w:val="16"/>
          <w:szCs w:val="20"/>
        </w:rPr>
        <w:t xml:space="preserve"> банковской гарантии (Приложение 5)</w:t>
      </w:r>
      <w:r w:rsidR="00375E5E" w:rsidRPr="00F24462">
        <w:rPr>
          <w:rFonts w:ascii="GHEA Grapalat" w:hAnsi="GHEA Grapalat"/>
          <w:sz w:val="16"/>
          <w:szCs w:val="20"/>
        </w:rPr>
        <w:t xml:space="preserve"> или наличных денег</w:t>
      </w:r>
      <w:r w:rsidR="009A0467" w:rsidRPr="00F24462">
        <w:rPr>
          <w:rStyle w:val="af6"/>
          <w:rFonts w:ascii="GHEA Grapalat" w:hAnsi="GHEA Grapalat"/>
          <w:sz w:val="16"/>
          <w:szCs w:val="20"/>
        </w:rPr>
        <w:footnoteReference w:customMarkFollows="1" w:id="5"/>
        <w:t>13</w:t>
      </w:r>
      <w:r w:rsidR="00375E5E" w:rsidRPr="00F24462">
        <w:rPr>
          <w:rFonts w:ascii="GHEA Grapalat" w:hAnsi="GHEA Grapalat"/>
          <w:sz w:val="16"/>
          <w:szCs w:val="20"/>
        </w:rPr>
        <w:t>.</w:t>
      </w:r>
    </w:p>
    <w:p w:rsidR="00BE0C42" w:rsidRPr="00F24462" w:rsidRDefault="0058395E" w:rsidP="00A1665E">
      <w:pPr>
        <w:widowControl w:val="0"/>
        <w:tabs>
          <w:tab w:val="left" w:pos="1276"/>
        </w:tabs>
        <w:ind w:firstLine="567"/>
        <w:jc w:val="both"/>
        <w:rPr>
          <w:rFonts w:ascii="GHEA Grapalat" w:hAnsi="GHEA Grapalat"/>
          <w:sz w:val="16"/>
          <w:szCs w:val="20"/>
          <w:lang w:val="hy-AM"/>
        </w:rPr>
      </w:pPr>
      <w:r w:rsidRPr="00F24462">
        <w:rPr>
          <w:rFonts w:ascii="GHEA Grapalat" w:hAnsi="GHEA Grapalat"/>
          <w:sz w:val="16"/>
          <w:szCs w:val="20"/>
        </w:rPr>
        <w:t xml:space="preserve">Если процедура закупки организована </w:t>
      </w:r>
      <w:r w:rsidR="00BE0C42" w:rsidRPr="00F24462">
        <w:rPr>
          <w:rFonts w:ascii="GHEA Grapalat" w:hAnsi="GHEA Grapalat"/>
          <w:sz w:val="16"/>
          <w:szCs w:val="20"/>
        </w:rPr>
        <w:t xml:space="preserve">по лотам и участник признается отобранным участником по более чем одному лоту, </w:t>
      </w:r>
      <w:r w:rsidR="00BE0C42" w:rsidRPr="00F24462">
        <w:rPr>
          <w:rFonts w:ascii="GHEA Grapalat" w:hAnsi="GHEA Grapalat" w:cs="Sylfaen"/>
          <w:sz w:val="16"/>
          <w:szCs w:val="20"/>
        </w:rPr>
        <w:t xml:space="preserve">то он может предоставить обеспечение договора как </w:t>
      </w:r>
      <w:r w:rsidR="00BE0C42" w:rsidRPr="00F24462">
        <w:rPr>
          <w:rFonts w:ascii="GHEA Grapalat" w:hAnsi="GHEA Grapalat"/>
          <w:sz w:val="16"/>
          <w:szCs w:val="20"/>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F24462" w:rsidRDefault="00030D40"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 xml:space="preserve">Обеспечение договора должно быть действительно как минимум включительно до </w:t>
      </w:r>
      <w:r w:rsidR="00411A25" w:rsidRPr="00F24462">
        <w:rPr>
          <w:rFonts w:ascii="GHEA Grapalat" w:hAnsi="GHEA Grapalat"/>
          <w:sz w:val="16"/>
          <w:szCs w:val="20"/>
        </w:rPr>
        <w:t>90</w:t>
      </w:r>
      <w:r w:rsidRPr="00F24462">
        <w:rPr>
          <w:rFonts w:ascii="GHEA Grapalat" w:hAnsi="GHEA Grapalat"/>
          <w:sz w:val="16"/>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F24462">
        <w:rPr>
          <w:rFonts w:ascii="GHEA Grapalat" w:hAnsi="GHEA Grapalat"/>
          <w:sz w:val="16"/>
          <w:szCs w:val="20"/>
        </w:rPr>
        <w:t xml:space="preserve">пяти </w:t>
      </w:r>
      <w:r w:rsidRPr="00F24462">
        <w:rPr>
          <w:rFonts w:ascii="GHEA Grapalat" w:hAnsi="GHEA Grapalat"/>
          <w:sz w:val="16"/>
          <w:szCs w:val="20"/>
        </w:rPr>
        <w:t xml:space="preserve">рабочих дней, следующих за исполнением в полном объеме обязательств, взятых на себя по заключенному </w:t>
      </w:r>
      <w:r w:rsidR="00DC30CC" w:rsidRPr="00F24462">
        <w:rPr>
          <w:rFonts w:ascii="GHEA Grapalat" w:hAnsi="GHEA Grapalat"/>
          <w:sz w:val="16"/>
          <w:szCs w:val="20"/>
        </w:rPr>
        <w:t>договору.</w:t>
      </w:r>
    </w:p>
    <w:p w:rsidR="00F0759D" w:rsidRPr="00F24462" w:rsidRDefault="00F92A53"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Обеспечение договора, представленное в виде наличных денег, должно быть перечислено на казначейский счет</w:t>
      </w:r>
      <w:r w:rsidRPr="00F24462">
        <w:rPr>
          <w:rFonts w:ascii="Courier New" w:hAnsi="Courier New" w:cs="Courier New"/>
          <w:sz w:val="16"/>
          <w:szCs w:val="20"/>
        </w:rPr>
        <w:t> </w:t>
      </w:r>
      <w:r w:rsidRPr="00F24462">
        <w:rPr>
          <w:rFonts w:ascii="GHEA Grapalat" w:hAnsi="GHEA Grapalat"/>
          <w:sz w:val="16"/>
          <w:szCs w:val="20"/>
        </w:rPr>
        <w:t>"900008000</w:t>
      </w:r>
      <w:r w:rsidR="00B66AB9" w:rsidRPr="00F24462">
        <w:rPr>
          <w:rFonts w:ascii="GHEA Grapalat" w:hAnsi="GHEA Grapalat"/>
          <w:sz w:val="16"/>
          <w:szCs w:val="20"/>
        </w:rPr>
        <w:t>66</w:t>
      </w:r>
      <w:r w:rsidRPr="00F24462">
        <w:rPr>
          <w:rFonts w:ascii="GHEA Grapalat" w:hAnsi="GHEA Grapalat"/>
          <w:sz w:val="16"/>
          <w:szCs w:val="20"/>
        </w:rPr>
        <w:t xml:space="preserve">4", </w:t>
      </w:r>
      <w:r w:rsidRPr="00F24462">
        <w:rPr>
          <w:rFonts w:ascii="GHEA Grapalat" w:hAnsi="GHEA Grapalat"/>
          <w:sz w:val="16"/>
          <w:szCs w:val="20"/>
        </w:rPr>
        <w:lastRenderedPageBreak/>
        <w:t>открытый в Центральном казначействе на имя уполномоченного органа.</w:t>
      </w:r>
    </w:p>
    <w:p w:rsidR="00D32092" w:rsidRPr="00F24462" w:rsidRDefault="004A0321"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10.4</w:t>
      </w:r>
      <w:r w:rsidR="0076763C" w:rsidRPr="00F24462">
        <w:rPr>
          <w:rFonts w:ascii="GHEA Grapalat" w:hAnsi="GHEA Grapalat"/>
          <w:sz w:val="16"/>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F24462">
        <w:rPr>
          <w:rFonts w:ascii="GHEA Grapalat" w:hAnsi="GHEA Grapalat"/>
          <w:sz w:val="16"/>
          <w:szCs w:val="20"/>
        </w:rPr>
        <w:t>я квалификации и</w:t>
      </w:r>
      <w:r w:rsidR="0076763C" w:rsidRPr="00F24462">
        <w:rPr>
          <w:rFonts w:ascii="GHEA Grapalat" w:hAnsi="GHEA Grapalat"/>
          <w:sz w:val="16"/>
          <w:szCs w:val="20"/>
        </w:rPr>
        <w:t xml:space="preserve"> договора представля</w:t>
      </w:r>
      <w:r w:rsidR="00DE7753" w:rsidRPr="00F24462">
        <w:rPr>
          <w:rFonts w:ascii="GHEA Grapalat" w:hAnsi="GHEA Grapalat"/>
          <w:sz w:val="16"/>
          <w:szCs w:val="20"/>
        </w:rPr>
        <w:t>ю</w:t>
      </w:r>
      <w:r w:rsidR="0076763C" w:rsidRPr="00F24462">
        <w:rPr>
          <w:rFonts w:ascii="GHEA Grapalat" w:hAnsi="GHEA Grapalat"/>
          <w:sz w:val="16"/>
          <w:szCs w:val="20"/>
        </w:rPr>
        <w:t>тся</w:t>
      </w:r>
      <w:r w:rsidR="00180134" w:rsidRPr="00F24462">
        <w:rPr>
          <w:rFonts w:ascii="GHEA Grapalat" w:hAnsi="GHEA Grapalat"/>
          <w:sz w:val="16"/>
          <w:szCs w:val="20"/>
        </w:rPr>
        <w:t xml:space="preserve"> в виде заключенного в одностороннем порядке </w:t>
      </w:r>
      <w:r w:rsidR="00A9694C" w:rsidRPr="00F24462">
        <w:rPr>
          <w:rFonts w:ascii="GHEA Grapalat" w:hAnsi="GHEA Grapalat"/>
          <w:sz w:val="16"/>
          <w:szCs w:val="20"/>
        </w:rPr>
        <w:t>за</w:t>
      </w:r>
      <w:r w:rsidR="00180134" w:rsidRPr="00F24462">
        <w:rPr>
          <w:rFonts w:ascii="GHEA Grapalat" w:hAnsi="GHEA Grapalat"/>
          <w:sz w:val="16"/>
          <w:szCs w:val="20"/>
        </w:rPr>
        <w:t>явления - в виде неустойки или наличных денег</w:t>
      </w:r>
      <w:r w:rsidR="006D7219" w:rsidRPr="00F24462">
        <w:rPr>
          <w:rFonts w:ascii="GHEA Grapalat" w:hAnsi="GHEA Grapalat"/>
          <w:sz w:val="16"/>
          <w:szCs w:val="20"/>
        </w:rPr>
        <w:t>. Если на момент возникновения правомочия по заключению договора</w:t>
      </w:r>
      <w:r w:rsidR="00D32092" w:rsidRPr="00F24462">
        <w:rPr>
          <w:rFonts w:ascii="GHEA Grapalat" w:hAnsi="GHEA Grapalat" w:cs="Sylfaen"/>
          <w:sz w:val="16"/>
          <w:szCs w:val="20"/>
        </w:rPr>
        <w:t xml:space="preserve">предусмотренные финансовые средства превышают </w:t>
      </w:r>
      <w:r w:rsidR="00E01672" w:rsidRPr="00F24462">
        <w:rPr>
          <w:rFonts w:ascii="GHEA Grapalat" w:hAnsi="GHEA Grapalat" w:cs="Sylfaen"/>
          <w:sz w:val="16"/>
          <w:szCs w:val="20"/>
          <w:lang w:val="hy-AM"/>
        </w:rPr>
        <w:t>25</w:t>
      </w:r>
      <w:r w:rsidR="00D32092" w:rsidRPr="00F24462">
        <w:rPr>
          <w:rFonts w:ascii="GHEA Grapalat" w:hAnsi="GHEA Grapalat" w:cs="Sylfaen"/>
          <w:sz w:val="16"/>
          <w:szCs w:val="20"/>
        </w:rPr>
        <w:t xml:space="preserve"> млн. драмов, однако для полного выполнения договора и в дальнейшем требуются финансовые средства, то обеспечени</w:t>
      </w:r>
      <w:r w:rsidR="00F66146" w:rsidRPr="00F24462">
        <w:rPr>
          <w:rFonts w:ascii="GHEA Grapalat" w:hAnsi="GHEA Grapalat" w:cs="Sylfaen"/>
          <w:sz w:val="16"/>
          <w:szCs w:val="20"/>
        </w:rPr>
        <w:t>я квалификации и</w:t>
      </w:r>
      <w:r w:rsidR="00D32092" w:rsidRPr="00F24462">
        <w:rPr>
          <w:rFonts w:ascii="GHEA Grapalat" w:hAnsi="GHEA Grapalat" w:cs="Sylfaen"/>
          <w:sz w:val="16"/>
          <w:szCs w:val="20"/>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F24462" w:rsidRDefault="00030D40" w:rsidP="00A1665E">
      <w:pPr>
        <w:widowControl w:val="0"/>
        <w:tabs>
          <w:tab w:val="left" w:pos="1276"/>
        </w:tabs>
        <w:ind w:firstLine="567"/>
        <w:jc w:val="both"/>
        <w:rPr>
          <w:rFonts w:ascii="GHEA Grapalat" w:hAnsi="GHEA Grapalat"/>
          <w:i/>
          <w:sz w:val="16"/>
          <w:szCs w:val="20"/>
        </w:rPr>
      </w:pPr>
      <w:r w:rsidRPr="00F24462">
        <w:rPr>
          <w:rFonts w:ascii="GHEA Grapalat" w:hAnsi="GHEA Grapalat"/>
          <w:sz w:val="16"/>
          <w:szCs w:val="20"/>
        </w:rPr>
        <w:t>10.</w:t>
      </w:r>
      <w:r w:rsidR="00DF09E7" w:rsidRPr="00F24462">
        <w:rPr>
          <w:rFonts w:ascii="GHEA Grapalat" w:hAnsi="GHEA Grapalat"/>
          <w:sz w:val="16"/>
          <w:szCs w:val="20"/>
        </w:rPr>
        <w:t>5</w:t>
      </w:r>
      <w:r w:rsidR="003E194D" w:rsidRPr="00F24462">
        <w:rPr>
          <w:rFonts w:ascii="GHEA Grapalat" w:hAnsi="GHEA Grapalat"/>
          <w:sz w:val="16"/>
          <w:szCs w:val="20"/>
        </w:rPr>
        <w:t>.</w:t>
      </w:r>
      <w:r w:rsidR="003E194D" w:rsidRPr="00F24462">
        <w:rPr>
          <w:rFonts w:ascii="GHEA Grapalat" w:hAnsi="GHEA Grapalat"/>
          <w:sz w:val="16"/>
          <w:szCs w:val="20"/>
        </w:rPr>
        <w:tab/>
      </w:r>
      <w:r w:rsidRPr="00F24462">
        <w:rPr>
          <w:rFonts w:ascii="GHEA Grapalat" w:hAnsi="GHEA Grapalat"/>
          <w:sz w:val="16"/>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F24462">
        <w:rPr>
          <w:rFonts w:ascii="GHEA Grapalat" w:hAnsi="GHEA Grapalat"/>
          <w:sz w:val="16"/>
          <w:szCs w:val="20"/>
        </w:rPr>
        <w:t xml:space="preserve"> (Приложение 5.2)</w:t>
      </w:r>
      <w:r w:rsidRPr="00F24462">
        <w:rPr>
          <w:rFonts w:ascii="GHEA Grapalat" w:hAnsi="GHEA Grapalat"/>
          <w:sz w:val="16"/>
          <w:szCs w:val="20"/>
        </w:rPr>
        <w:t>.</w:t>
      </w:r>
    </w:p>
    <w:p w:rsidR="005162B1" w:rsidRPr="00F24462" w:rsidRDefault="00030D40"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10.</w:t>
      </w:r>
      <w:r w:rsidR="00401B30" w:rsidRPr="00F24462">
        <w:rPr>
          <w:rFonts w:ascii="GHEA Grapalat" w:hAnsi="GHEA Grapalat"/>
          <w:sz w:val="16"/>
          <w:szCs w:val="20"/>
        </w:rPr>
        <w:t>6</w:t>
      </w:r>
      <w:r w:rsidR="003E194D" w:rsidRPr="00F24462">
        <w:rPr>
          <w:rFonts w:ascii="GHEA Grapalat" w:hAnsi="GHEA Grapalat"/>
          <w:sz w:val="16"/>
          <w:szCs w:val="20"/>
        </w:rPr>
        <w:t>.</w:t>
      </w:r>
      <w:r w:rsidRPr="00F24462">
        <w:rPr>
          <w:rFonts w:ascii="GHEA Grapalat" w:hAnsi="GHEA Grapalat"/>
          <w:sz w:val="16"/>
          <w:szCs w:val="20"/>
        </w:rPr>
        <w:t>Если в рамках процедуры закупки, организованной по лотам</w:t>
      </w:r>
      <w:r w:rsidR="00125AA6" w:rsidRPr="00F24462">
        <w:rPr>
          <w:rFonts w:ascii="GHEA Grapalat" w:hAnsi="GHEA Grapalat"/>
          <w:sz w:val="16"/>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F24462">
        <w:rPr>
          <w:rFonts w:ascii="GHEA Grapalat" w:hAnsi="GHEA Grapalat"/>
          <w:sz w:val="16"/>
          <w:szCs w:val="20"/>
        </w:rPr>
        <w:t>я квалификации и</w:t>
      </w:r>
      <w:r w:rsidR="00125AA6" w:rsidRPr="00F24462">
        <w:rPr>
          <w:rFonts w:ascii="GHEA Grapalat" w:hAnsi="GHEA Grapalat"/>
          <w:sz w:val="16"/>
          <w:szCs w:val="20"/>
        </w:rPr>
        <w:t xml:space="preserve"> договора выплачива</w:t>
      </w:r>
      <w:r w:rsidR="00DC14CE" w:rsidRPr="00F24462">
        <w:rPr>
          <w:rFonts w:ascii="GHEA Grapalat" w:hAnsi="GHEA Grapalat"/>
          <w:sz w:val="16"/>
          <w:szCs w:val="20"/>
        </w:rPr>
        <w:t>ю</w:t>
      </w:r>
      <w:r w:rsidR="00125AA6" w:rsidRPr="00F24462">
        <w:rPr>
          <w:rFonts w:ascii="GHEA Grapalat" w:hAnsi="GHEA Grapalat"/>
          <w:sz w:val="16"/>
          <w:szCs w:val="20"/>
        </w:rPr>
        <w:t>тся в размере суммы, исчисленной только за этот лот</w:t>
      </w:r>
      <w:r w:rsidR="00DC14CE" w:rsidRPr="00F24462">
        <w:rPr>
          <w:rFonts w:ascii="GHEA Grapalat" w:hAnsi="GHEA Grapalat"/>
          <w:sz w:val="16"/>
          <w:szCs w:val="20"/>
        </w:rPr>
        <w:t>.</w:t>
      </w:r>
    </w:p>
    <w:p w:rsidR="00637D24" w:rsidRPr="00F24462" w:rsidRDefault="003E194D"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ab/>
      </w:r>
    </w:p>
    <w:p w:rsidR="00096865" w:rsidRPr="00F24462" w:rsidRDefault="008D5016" w:rsidP="00A1665E">
      <w:pPr>
        <w:rPr>
          <w:rFonts w:ascii="GHEA Grapalat" w:hAnsi="GHEA Grapalat"/>
          <w:b/>
          <w:sz w:val="16"/>
          <w:szCs w:val="20"/>
        </w:rPr>
      </w:pPr>
      <w:r w:rsidRPr="00F24462">
        <w:rPr>
          <w:rFonts w:ascii="GHEA Grapalat" w:hAnsi="GHEA Grapalat"/>
          <w:b/>
          <w:sz w:val="16"/>
          <w:szCs w:val="20"/>
        </w:rPr>
        <w:t>11. ОБЪЯВЛЕНИЕ ПРОЦЕДУРЫ НЕСОСТОЯВШЕЙСЯ</w:t>
      </w:r>
    </w:p>
    <w:p w:rsidR="003D5CAF" w:rsidRPr="00F24462" w:rsidRDefault="003D5CAF" w:rsidP="00A1665E">
      <w:pPr>
        <w:rPr>
          <w:rFonts w:ascii="GHEA Grapalat" w:hAnsi="GHEA Grapalat" w:cs="Arial"/>
          <w:b/>
          <w:sz w:val="16"/>
          <w:szCs w:val="20"/>
        </w:rPr>
      </w:pPr>
    </w:p>
    <w:p w:rsidR="00096865" w:rsidRPr="00F24462" w:rsidRDefault="00096865"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11.1</w:t>
      </w:r>
      <w:r w:rsidR="00801AC7" w:rsidRPr="00F24462">
        <w:rPr>
          <w:rFonts w:ascii="GHEA Grapalat" w:hAnsi="GHEA Grapalat"/>
          <w:sz w:val="16"/>
          <w:szCs w:val="20"/>
        </w:rPr>
        <w:t>.</w:t>
      </w:r>
      <w:r w:rsidR="00801AC7" w:rsidRPr="00F24462">
        <w:rPr>
          <w:rFonts w:ascii="GHEA Grapalat" w:hAnsi="GHEA Grapalat"/>
          <w:sz w:val="16"/>
          <w:szCs w:val="20"/>
        </w:rPr>
        <w:tab/>
      </w:r>
      <w:r w:rsidRPr="00F24462">
        <w:rPr>
          <w:rFonts w:ascii="GHEA Grapalat" w:hAnsi="GHEA Grapalat"/>
          <w:sz w:val="16"/>
          <w:szCs w:val="20"/>
        </w:rPr>
        <w:t>Согласно статье 37 Закона, Комиссия объявляет настоящую процедуру несостоявшейся, если:</w:t>
      </w:r>
    </w:p>
    <w:p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1)</w:t>
      </w:r>
      <w:r w:rsidR="00801AC7" w:rsidRPr="00F24462">
        <w:rPr>
          <w:rFonts w:ascii="GHEA Grapalat" w:hAnsi="GHEA Grapalat"/>
          <w:sz w:val="16"/>
          <w:szCs w:val="20"/>
        </w:rPr>
        <w:tab/>
      </w:r>
      <w:r w:rsidRPr="00F24462">
        <w:rPr>
          <w:rFonts w:ascii="GHEA Grapalat" w:hAnsi="GHEA Grapalat"/>
          <w:sz w:val="16"/>
          <w:szCs w:val="20"/>
        </w:rPr>
        <w:t>ни одна из заявок не соответствует условиям приглашения;</w:t>
      </w:r>
    </w:p>
    <w:p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2)</w:t>
      </w:r>
      <w:r w:rsidR="00801AC7" w:rsidRPr="00F24462">
        <w:rPr>
          <w:rFonts w:ascii="GHEA Grapalat" w:hAnsi="GHEA Grapalat"/>
          <w:sz w:val="16"/>
          <w:szCs w:val="20"/>
        </w:rPr>
        <w:tab/>
      </w:r>
      <w:r w:rsidRPr="00F24462">
        <w:rPr>
          <w:rFonts w:ascii="GHEA Grapalat" w:hAnsi="GHEA Grapalat"/>
          <w:sz w:val="16"/>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F24462">
        <w:rPr>
          <w:rFonts w:ascii="Courier New" w:hAnsi="Courier New" w:cs="Courier New"/>
          <w:sz w:val="16"/>
          <w:szCs w:val="20"/>
          <w:lang w:val="en-US"/>
        </w:rPr>
        <w:t> </w:t>
      </w:r>
      <w:r w:rsidRPr="00F24462">
        <w:rPr>
          <w:rFonts w:ascii="GHEA Grapalat" w:hAnsi="GHEA Grapalat"/>
          <w:sz w:val="16"/>
          <w:szCs w:val="20"/>
        </w:rPr>
        <w:t>— Совета попечителей</w:t>
      </w:r>
      <w:r w:rsidR="0027573B" w:rsidRPr="00F24462">
        <w:rPr>
          <w:rStyle w:val="af6"/>
          <w:rFonts w:ascii="GHEA Grapalat" w:hAnsi="GHEA Grapalat"/>
          <w:sz w:val="16"/>
          <w:szCs w:val="20"/>
        </w:rPr>
        <w:footnoteReference w:customMarkFollows="1" w:id="6"/>
        <w:t>14</w:t>
      </w:r>
      <w:r w:rsidRPr="00F24462">
        <w:rPr>
          <w:rFonts w:ascii="GHEA Grapalat" w:hAnsi="GHEA Grapalat"/>
          <w:sz w:val="16"/>
          <w:szCs w:val="20"/>
        </w:rPr>
        <w:t>.</w:t>
      </w:r>
    </w:p>
    <w:p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3)</w:t>
      </w:r>
      <w:r w:rsidR="00801AC7" w:rsidRPr="00F24462">
        <w:rPr>
          <w:rFonts w:ascii="GHEA Grapalat" w:hAnsi="GHEA Grapalat"/>
          <w:sz w:val="16"/>
          <w:szCs w:val="20"/>
        </w:rPr>
        <w:tab/>
      </w:r>
      <w:r w:rsidRPr="00F24462">
        <w:rPr>
          <w:rFonts w:ascii="GHEA Grapalat" w:hAnsi="GHEA Grapalat"/>
          <w:sz w:val="16"/>
          <w:szCs w:val="20"/>
        </w:rPr>
        <w:t>не подано ни одной заявки;</w:t>
      </w:r>
    </w:p>
    <w:p w:rsidR="00096865" w:rsidRPr="00F24462" w:rsidRDefault="00096865"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4)</w:t>
      </w:r>
      <w:r w:rsidR="00801AC7" w:rsidRPr="00F24462">
        <w:rPr>
          <w:rFonts w:ascii="GHEA Grapalat" w:hAnsi="GHEA Grapalat"/>
          <w:sz w:val="16"/>
          <w:szCs w:val="20"/>
        </w:rPr>
        <w:tab/>
      </w:r>
      <w:r w:rsidRPr="00F24462">
        <w:rPr>
          <w:rFonts w:ascii="GHEA Grapalat" w:hAnsi="GHEA Grapalat"/>
          <w:sz w:val="16"/>
          <w:szCs w:val="20"/>
        </w:rPr>
        <w:t>договор не заключается.</w:t>
      </w:r>
    </w:p>
    <w:p w:rsidR="00CA1C11" w:rsidRPr="00F24462" w:rsidRDefault="00731D26"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11.2</w:t>
      </w:r>
      <w:r w:rsidR="007642C2" w:rsidRPr="00F24462">
        <w:rPr>
          <w:rFonts w:ascii="GHEA Grapalat" w:hAnsi="GHEA Grapalat"/>
          <w:sz w:val="16"/>
          <w:szCs w:val="20"/>
        </w:rPr>
        <w:t>.</w:t>
      </w:r>
      <w:r w:rsidR="007642C2" w:rsidRPr="00F24462">
        <w:rPr>
          <w:rFonts w:ascii="GHEA Grapalat" w:hAnsi="GHEA Grapalat"/>
          <w:sz w:val="16"/>
          <w:szCs w:val="20"/>
        </w:rPr>
        <w:tab/>
      </w:r>
      <w:r w:rsidRPr="00F24462">
        <w:rPr>
          <w:rFonts w:ascii="GHEA Grapalat" w:hAnsi="GHEA Grapalat"/>
          <w:sz w:val="16"/>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F24462" w:rsidRDefault="00C54730" w:rsidP="00A1665E">
      <w:pPr>
        <w:jc w:val="center"/>
        <w:rPr>
          <w:rFonts w:ascii="GHEA Grapalat" w:hAnsi="GHEA Grapalat"/>
          <w:b/>
          <w:sz w:val="16"/>
          <w:szCs w:val="20"/>
        </w:rPr>
      </w:pPr>
    </w:p>
    <w:p w:rsidR="00096865" w:rsidRPr="00F24462" w:rsidRDefault="008D5016" w:rsidP="00A1665E">
      <w:pPr>
        <w:jc w:val="center"/>
        <w:rPr>
          <w:rFonts w:ascii="GHEA Grapalat" w:hAnsi="GHEA Grapalat"/>
          <w:b/>
          <w:sz w:val="16"/>
          <w:szCs w:val="20"/>
        </w:rPr>
      </w:pPr>
      <w:r w:rsidRPr="00F24462">
        <w:rPr>
          <w:rFonts w:ascii="GHEA Grapalat" w:hAnsi="GHEA Grapalat"/>
          <w:b/>
          <w:sz w:val="16"/>
          <w:szCs w:val="20"/>
        </w:rPr>
        <w:t xml:space="preserve">12. ПРАВО УЧАСТНИКА И </w:t>
      </w:r>
      <w:r w:rsidR="008E3307" w:rsidRPr="00F24462">
        <w:rPr>
          <w:rFonts w:ascii="GHEA Grapalat" w:hAnsi="GHEA Grapalat"/>
          <w:b/>
          <w:sz w:val="16"/>
          <w:szCs w:val="20"/>
        </w:rPr>
        <w:t xml:space="preserve">ПОРЯДОК ОБЖАЛОВАНИЯ ИМ </w:t>
      </w:r>
      <w:r w:rsidR="00025A85" w:rsidRPr="00F24462">
        <w:rPr>
          <w:rFonts w:ascii="GHEA Grapalat" w:hAnsi="GHEA Grapalat"/>
          <w:b/>
          <w:sz w:val="16"/>
          <w:szCs w:val="20"/>
        </w:rPr>
        <w:br/>
      </w:r>
      <w:r w:rsidRPr="00F24462">
        <w:rPr>
          <w:rFonts w:ascii="GHEA Grapalat" w:hAnsi="GHEA Grapalat"/>
          <w:b/>
          <w:sz w:val="16"/>
          <w:szCs w:val="20"/>
        </w:rPr>
        <w:t>ДЕЙСТВИЙ И (ИЛИ) ПРИНЯТЫХ РЕШЕНИЙ, СВЯЗАННЫХ</w:t>
      </w:r>
      <w:r w:rsidR="00025A85" w:rsidRPr="00F24462">
        <w:rPr>
          <w:rFonts w:ascii="Courier New" w:hAnsi="Courier New" w:cs="Courier New"/>
          <w:b/>
          <w:sz w:val="16"/>
          <w:szCs w:val="20"/>
          <w:lang w:val="en-US"/>
        </w:rPr>
        <w:t> </w:t>
      </w:r>
      <w:r w:rsidRPr="00F24462">
        <w:rPr>
          <w:rFonts w:ascii="GHEA Grapalat" w:hAnsi="GHEA Grapalat"/>
          <w:b/>
          <w:sz w:val="16"/>
          <w:szCs w:val="20"/>
        </w:rPr>
        <w:t>С</w:t>
      </w:r>
      <w:r w:rsidR="00025A85" w:rsidRPr="00F24462">
        <w:rPr>
          <w:rFonts w:ascii="Courier New" w:hAnsi="Courier New" w:cs="Courier New"/>
          <w:b/>
          <w:sz w:val="16"/>
          <w:szCs w:val="20"/>
          <w:lang w:val="en-US"/>
        </w:rPr>
        <w:t> </w:t>
      </w:r>
      <w:r w:rsidRPr="00F24462">
        <w:rPr>
          <w:rFonts w:ascii="GHEA Grapalat" w:hAnsi="GHEA Grapalat"/>
          <w:b/>
          <w:sz w:val="16"/>
          <w:szCs w:val="20"/>
        </w:rPr>
        <w:t>ПРОЦЕССОМ ЗАКУПКИ</w:t>
      </w:r>
    </w:p>
    <w:p w:rsidR="00C54730" w:rsidRPr="00F24462" w:rsidRDefault="00C54730" w:rsidP="00A1665E">
      <w:pPr>
        <w:jc w:val="center"/>
        <w:rPr>
          <w:rFonts w:ascii="GHEA Grapalat" w:hAnsi="GHEA Grapalat"/>
          <w:b/>
          <w:sz w:val="16"/>
          <w:szCs w:val="20"/>
        </w:rPr>
      </w:pP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12.1</w:t>
      </w:r>
      <w:r w:rsidR="00025A85" w:rsidRPr="00F24462">
        <w:rPr>
          <w:rFonts w:ascii="GHEA Grapalat" w:hAnsi="GHEA Grapalat"/>
          <w:sz w:val="16"/>
          <w:szCs w:val="20"/>
        </w:rPr>
        <w:t>.</w:t>
      </w:r>
      <w:r w:rsidR="00025A85" w:rsidRPr="00F24462">
        <w:rPr>
          <w:rFonts w:ascii="GHEA Grapalat" w:hAnsi="GHEA Grapalat"/>
          <w:sz w:val="16"/>
          <w:szCs w:val="20"/>
        </w:rPr>
        <w:tab/>
      </w:r>
      <w:r w:rsidRPr="00F24462">
        <w:rPr>
          <w:rFonts w:ascii="GHEA Grapalat" w:hAnsi="GHEA Grapalat"/>
          <w:sz w:val="16"/>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F24462">
        <w:rPr>
          <w:rFonts w:ascii="GHEA Grapalat" w:hAnsi="GHEA Grapalat"/>
          <w:sz w:val="16"/>
          <w:szCs w:val="20"/>
        </w:rPr>
        <w:t>связанные с закупками жалобы.</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12.2</w:t>
      </w:r>
      <w:r w:rsidR="00025A85" w:rsidRPr="00F24462">
        <w:rPr>
          <w:rFonts w:ascii="GHEA Grapalat" w:hAnsi="GHEA Grapalat"/>
          <w:sz w:val="16"/>
          <w:szCs w:val="20"/>
        </w:rPr>
        <w:t>.</w:t>
      </w:r>
      <w:r w:rsidR="00025A85" w:rsidRPr="00F24462">
        <w:rPr>
          <w:rFonts w:ascii="GHEA Grapalat" w:hAnsi="GHEA Grapalat"/>
          <w:sz w:val="16"/>
          <w:szCs w:val="20"/>
        </w:rPr>
        <w:tab/>
      </w:r>
      <w:r w:rsidRPr="00F24462">
        <w:rPr>
          <w:rFonts w:ascii="GHEA Grapalat" w:hAnsi="GHEA Grapalat"/>
          <w:sz w:val="16"/>
          <w:szCs w:val="20"/>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12.3</w:t>
      </w:r>
      <w:r w:rsidR="00025A85" w:rsidRPr="00F24462">
        <w:rPr>
          <w:rFonts w:ascii="GHEA Grapalat" w:hAnsi="GHEA Grapalat"/>
          <w:sz w:val="16"/>
          <w:szCs w:val="20"/>
        </w:rPr>
        <w:t>.</w:t>
      </w:r>
      <w:r w:rsidR="00025A85" w:rsidRPr="00F24462">
        <w:rPr>
          <w:rFonts w:ascii="GHEA Grapalat" w:hAnsi="GHEA Grapalat"/>
          <w:sz w:val="16"/>
          <w:szCs w:val="20"/>
        </w:rPr>
        <w:tab/>
      </w:r>
      <w:r w:rsidRPr="00F24462">
        <w:rPr>
          <w:rFonts w:ascii="GHEA Grapalat" w:hAnsi="GHEA Grapalat"/>
          <w:sz w:val="16"/>
          <w:szCs w:val="20"/>
        </w:rPr>
        <w:t>Каждое лицо согласно Закону имеет право:</w:t>
      </w:r>
    </w:p>
    <w:p w:rsidR="00D51669" w:rsidRPr="00F24462" w:rsidRDefault="00996C19"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1)</w:t>
      </w:r>
      <w:r w:rsidR="00025A85" w:rsidRPr="00F24462">
        <w:rPr>
          <w:rFonts w:ascii="GHEA Grapalat" w:hAnsi="GHEA Grapalat"/>
          <w:sz w:val="16"/>
          <w:szCs w:val="20"/>
        </w:rPr>
        <w:tab/>
      </w:r>
      <w:r w:rsidRPr="00F24462">
        <w:rPr>
          <w:rFonts w:ascii="GHEA Grapalat" w:hAnsi="GHEA Grapalat"/>
          <w:sz w:val="16"/>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F24462">
        <w:rPr>
          <w:rFonts w:ascii="GHEA Grapalat" w:hAnsi="GHEA Grapalat"/>
          <w:sz w:val="16"/>
          <w:szCs w:val="20"/>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2)</w:t>
      </w:r>
      <w:r w:rsidR="00025A85" w:rsidRPr="00F24462">
        <w:rPr>
          <w:rFonts w:ascii="GHEA Grapalat" w:hAnsi="GHEA Grapalat"/>
          <w:sz w:val="16"/>
          <w:szCs w:val="20"/>
        </w:rPr>
        <w:tab/>
      </w:r>
      <w:r w:rsidRPr="00F24462">
        <w:rPr>
          <w:rFonts w:ascii="GHEA Grapalat" w:hAnsi="GHEA Grapalat"/>
          <w:sz w:val="16"/>
          <w:szCs w:val="20"/>
        </w:rPr>
        <w:t xml:space="preserve">на обжалование в судебном порядке действий (бездействия) и решений лица, </w:t>
      </w:r>
      <w:r w:rsidR="00B716B0" w:rsidRPr="00F24462">
        <w:rPr>
          <w:rFonts w:ascii="GHEA Grapalat" w:hAnsi="GHEA Grapalat"/>
          <w:sz w:val="16"/>
          <w:szCs w:val="20"/>
        </w:rPr>
        <w:t>рассматривающего связанные с закупками жалобы</w:t>
      </w:r>
      <w:r w:rsidRPr="00F24462">
        <w:rPr>
          <w:rFonts w:ascii="GHEA Grapalat" w:hAnsi="GHEA Grapalat"/>
          <w:sz w:val="16"/>
          <w:szCs w:val="20"/>
        </w:rPr>
        <w:t>, заказчика и Комиссии.</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12.4</w:t>
      </w:r>
      <w:r w:rsidR="00025A85" w:rsidRPr="00F24462">
        <w:rPr>
          <w:rFonts w:ascii="GHEA Grapalat" w:hAnsi="GHEA Grapalat"/>
          <w:sz w:val="16"/>
          <w:szCs w:val="20"/>
        </w:rPr>
        <w:t>.</w:t>
      </w:r>
      <w:r w:rsidR="00025A85" w:rsidRPr="00F24462">
        <w:rPr>
          <w:rFonts w:ascii="GHEA Grapalat" w:hAnsi="GHEA Grapalat"/>
          <w:sz w:val="16"/>
          <w:szCs w:val="20"/>
        </w:rPr>
        <w:tab/>
      </w:r>
      <w:r w:rsidRPr="00F24462">
        <w:rPr>
          <w:rFonts w:ascii="GHEA Grapalat" w:hAnsi="GHEA Grapalat"/>
          <w:sz w:val="16"/>
          <w:szCs w:val="20"/>
        </w:rPr>
        <w:t>Если подавшее жалобу лицо обжалует:</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1)</w:t>
      </w:r>
      <w:r w:rsidR="001926B2" w:rsidRPr="00F24462">
        <w:rPr>
          <w:rFonts w:ascii="GHEA Grapalat" w:hAnsi="GHEA Grapalat"/>
          <w:sz w:val="16"/>
          <w:szCs w:val="20"/>
        </w:rPr>
        <w:tab/>
      </w:r>
      <w:r w:rsidRPr="00F24462">
        <w:rPr>
          <w:rFonts w:ascii="GHEA Grapalat" w:hAnsi="GHEA Grapalat"/>
          <w:sz w:val="16"/>
          <w:szCs w:val="20"/>
        </w:rPr>
        <w:t>решение о заключении договора, то жалоба подается в период ожидания, предусмотренный пунктом 8.2</w:t>
      </w:r>
      <w:r w:rsidR="004862B6" w:rsidRPr="00F24462">
        <w:rPr>
          <w:rFonts w:ascii="GHEA Grapalat" w:hAnsi="GHEA Grapalat"/>
          <w:sz w:val="16"/>
          <w:szCs w:val="20"/>
        </w:rPr>
        <w:t>3</w:t>
      </w:r>
      <w:r w:rsidRPr="00F24462">
        <w:rPr>
          <w:rFonts w:ascii="GHEA Grapalat" w:hAnsi="GHEA Grapalat"/>
          <w:sz w:val="16"/>
          <w:szCs w:val="20"/>
        </w:rPr>
        <w:t xml:space="preserve"> части 1 настоящего Приглашения;</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2)</w:t>
      </w:r>
      <w:r w:rsidR="001926B2" w:rsidRPr="00F24462">
        <w:rPr>
          <w:rFonts w:ascii="GHEA Grapalat" w:hAnsi="GHEA Grapalat"/>
          <w:sz w:val="16"/>
          <w:szCs w:val="20"/>
        </w:rPr>
        <w:tab/>
      </w:r>
      <w:r w:rsidRPr="00F24462">
        <w:rPr>
          <w:rFonts w:ascii="GHEA Grapalat" w:hAnsi="GHEA Grapalat"/>
          <w:sz w:val="16"/>
          <w:szCs w:val="20"/>
        </w:rPr>
        <w:t>характеристики предмета закупки или требования приглашения, то</w:t>
      </w:r>
      <w:r w:rsidR="00720542" w:rsidRPr="00F24462">
        <w:rPr>
          <w:rFonts w:ascii="Courier New" w:hAnsi="Courier New" w:cs="Courier New"/>
          <w:sz w:val="16"/>
          <w:szCs w:val="20"/>
          <w:lang w:val="en-US"/>
        </w:rPr>
        <w:t> </w:t>
      </w:r>
      <w:r w:rsidRPr="00F24462">
        <w:rPr>
          <w:rFonts w:ascii="GHEA Grapalat" w:hAnsi="GHEA Grapalat"/>
          <w:sz w:val="16"/>
          <w:szCs w:val="20"/>
        </w:rPr>
        <w:t>жалоба подается до истечения окончательного срока подачи заявок.</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12.5</w:t>
      </w:r>
      <w:r w:rsidR="001926B2" w:rsidRPr="00F24462">
        <w:rPr>
          <w:rFonts w:ascii="GHEA Grapalat" w:hAnsi="GHEA Grapalat"/>
          <w:sz w:val="16"/>
          <w:szCs w:val="20"/>
        </w:rPr>
        <w:t>.</w:t>
      </w:r>
      <w:r w:rsidR="001926B2" w:rsidRPr="00F24462">
        <w:rPr>
          <w:rFonts w:ascii="GHEA Grapalat" w:hAnsi="GHEA Grapalat"/>
          <w:sz w:val="16"/>
          <w:szCs w:val="20"/>
        </w:rPr>
        <w:tab/>
      </w:r>
      <w:r w:rsidRPr="00F24462">
        <w:rPr>
          <w:rFonts w:ascii="GHEA Grapalat" w:hAnsi="GHEA Grapalat"/>
          <w:sz w:val="16"/>
          <w:szCs w:val="20"/>
        </w:rPr>
        <w:t xml:space="preserve">Жалоба подается лицу, рассматривающему </w:t>
      </w:r>
      <w:r w:rsidR="007E4355" w:rsidRPr="00F24462">
        <w:rPr>
          <w:rFonts w:ascii="GHEA Grapalat" w:hAnsi="GHEA Grapalat"/>
          <w:sz w:val="16"/>
          <w:szCs w:val="20"/>
        </w:rPr>
        <w:t>связанные с закупками жалобы</w:t>
      </w:r>
      <w:r w:rsidRPr="00F24462">
        <w:rPr>
          <w:rFonts w:ascii="GHEA Grapalat" w:hAnsi="GHEA Grapalat"/>
          <w:sz w:val="16"/>
          <w:szCs w:val="20"/>
        </w:rPr>
        <w:t>, в письменной форме, подписанной, с включением в нее:</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1)</w:t>
      </w:r>
      <w:r w:rsidR="001926B2" w:rsidRPr="00F24462">
        <w:rPr>
          <w:rFonts w:ascii="GHEA Grapalat" w:hAnsi="GHEA Grapalat"/>
          <w:sz w:val="16"/>
          <w:szCs w:val="20"/>
        </w:rPr>
        <w:tab/>
      </w:r>
      <w:r w:rsidRPr="00F24462">
        <w:rPr>
          <w:rFonts w:ascii="GHEA Grapalat" w:hAnsi="GHEA Grapalat"/>
          <w:sz w:val="16"/>
          <w:szCs w:val="20"/>
        </w:rPr>
        <w:t>наименования (имени, фамилии, копии документа, удостоверяющего личность) и адреса подавшего жалобу лица;</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2)</w:t>
      </w:r>
      <w:r w:rsidR="001926B2" w:rsidRPr="00F24462">
        <w:rPr>
          <w:rFonts w:ascii="GHEA Grapalat" w:hAnsi="GHEA Grapalat"/>
          <w:sz w:val="16"/>
          <w:szCs w:val="20"/>
        </w:rPr>
        <w:tab/>
      </w:r>
      <w:r w:rsidRPr="00F24462">
        <w:rPr>
          <w:rFonts w:ascii="GHEA Grapalat" w:hAnsi="GHEA Grapalat"/>
          <w:sz w:val="16"/>
          <w:szCs w:val="20"/>
        </w:rPr>
        <w:t>наименования и адреса заказчика;</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3)</w:t>
      </w:r>
      <w:r w:rsidR="001926B2" w:rsidRPr="00F24462">
        <w:rPr>
          <w:rFonts w:ascii="GHEA Grapalat" w:hAnsi="GHEA Grapalat"/>
          <w:sz w:val="16"/>
          <w:szCs w:val="20"/>
        </w:rPr>
        <w:tab/>
      </w:r>
      <w:r w:rsidRPr="00F24462">
        <w:rPr>
          <w:rFonts w:ascii="GHEA Grapalat" w:hAnsi="GHEA Grapalat"/>
          <w:sz w:val="16"/>
          <w:szCs w:val="20"/>
        </w:rPr>
        <w:t>кода и предмета обжалуемой процедуры закупки;</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4)</w:t>
      </w:r>
      <w:r w:rsidR="001926B2" w:rsidRPr="00F24462">
        <w:rPr>
          <w:rFonts w:ascii="GHEA Grapalat" w:hAnsi="GHEA Grapalat"/>
          <w:sz w:val="16"/>
          <w:szCs w:val="20"/>
        </w:rPr>
        <w:tab/>
      </w:r>
      <w:r w:rsidRPr="00F24462">
        <w:rPr>
          <w:rFonts w:ascii="GHEA Grapalat" w:hAnsi="GHEA Grapalat"/>
          <w:sz w:val="16"/>
          <w:szCs w:val="20"/>
        </w:rPr>
        <w:t>предмета спора и требования подавшего жалобу лица;</w:t>
      </w:r>
    </w:p>
    <w:p w:rsidR="00996C19" w:rsidRPr="00F24462" w:rsidRDefault="00996C19"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5)</w:t>
      </w:r>
      <w:r w:rsidR="001926B2" w:rsidRPr="00F24462">
        <w:rPr>
          <w:rFonts w:ascii="GHEA Grapalat" w:hAnsi="GHEA Grapalat"/>
          <w:sz w:val="16"/>
          <w:szCs w:val="20"/>
        </w:rPr>
        <w:tab/>
      </w:r>
      <w:r w:rsidRPr="00F24462">
        <w:rPr>
          <w:rFonts w:ascii="GHEA Grapalat" w:hAnsi="GHEA Grapalat"/>
          <w:sz w:val="16"/>
          <w:szCs w:val="20"/>
        </w:rPr>
        <w:t>фактических и правовых оснований жалобы, доказательств по ней;</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6)</w:t>
      </w:r>
      <w:r w:rsidR="001926B2" w:rsidRPr="00F24462">
        <w:rPr>
          <w:rFonts w:ascii="GHEA Grapalat" w:hAnsi="GHEA Grapalat"/>
          <w:sz w:val="16"/>
          <w:szCs w:val="20"/>
        </w:rPr>
        <w:tab/>
      </w:r>
      <w:r w:rsidRPr="00F24462">
        <w:rPr>
          <w:rFonts w:ascii="GHEA Grapalat" w:hAnsi="GHEA Grapalat"/>
          <w:sz w:val="16"/>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7)</w:t>
      </w:r>
      <w:r w:rsidR="001926B2" w:rsidRPr="00F24462">
        <w:rPr>
          <w:rFonts w:ascii="GHEA Grapalat" w:hAnsi="GHEA Grapalat"/>
          <w:sz w:val="16"/>
          <w:szCs w:val="20"/>
        </w:rPr>
        <w:tab/>
      </w:r>
      <w:r w:rsidRPr="00F24462">
        <w:rPr>
          <w:rFonts w:ascii="GHEA Grapalat" w:hAnsi="GHEA Grapalat"/>
          <w:sz w:val="16"/>
          <w:szCs w:val="20"/>
        </w:rPr>
        <w:t>наименования и номера счета того банка, которому в случае удовлетворения жалобы должна быть обратно перечислена плата;</w:t>
      </w:r>
    </w:p>
    <w:p w:rsidR="00996C19" w:rsidRPr="00F24462" w:rsidRDefault="00996C19"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8)</w:t>
      </w:r>
      <w:r w:rsidR="001926B2" w:rsidRPr="00F24462">
        <w:rPr>
          <w:rFonts w:ascii="GHEA Grapalat" w:hAnsi="GHEA Grapalat"/>
          <w:sz w:val="16"/>
          <w:szCs w:val="20"/>
        </w:rPr>
        <w:tab/>
      </w:r>
      <w:r w:rsidRPr="00F24462">
        <w:rPr>
          <w:rFonts w:ascii="GHEA Grapalat" w:hAnsi="GHEA Grapalat"/>
          <w:sz w:val="16"/>
          <w:szCs w:val="20"/>
        </w:rPr>
        <w:t>иных необходимых сведений.</w:t>
      </w:r>
    </w:p>
    <w:p w:rsidR="00D51669" w:rsidRPr="00F24462" w:rsidRDefault="00D51669"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1</w:t>
      </w:r>
      <w:r w:rsidR="004F78B4" w:rsidRPr="00F24462">
        <w:rPr>
          <w:rFonts w:ascii="GHEA Grapalat" w:hAnsi="GHEA Grapalat"/>
          <w:sz w:val="16"/>
          <w:szCs w:val="20"/>
        </w:rPr>
        <w:t>2</w:t>
      </w:r>
      <w:r w:rsidRPr="00F24462">
        <w:rPr>
          <w:rFonts w:ascii="GHEA Grapalat" w:hAnsi="GHEA Grapalat"/>
          <w:sz w:val="16"/>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F24462">
          <w:rPr>
            <w:rStyle w:val="a9"/>
            <w:rFonts w:ascii="GHEA Grapalat" w:hAnsi="GHEA Grapalat"/>
            <w:sz w:val="16"/>
            <w:szCs w:val="20"/>
          </w:rPr>
          <w:t>secretariat@minfin.am</w:t>
        </w:r>
      </w:hyperlink>
      <w:r w:rsidRPr="00F24462">
        <w:rPr>
          <w:rFonts w:ascii="GHEA Grapalat" w:hAnsi="GHEA Grapalat"/>
          <w:sz w:val="16"/>
          <w:szCs w:val="20"/>
        </w:rPr>
        <w:t xml:space="preserve">. </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D51669" w:rsidRPr="00F24462">
        <w:rPr>
          <w:rFonts w:ascii="GHEA Grapalat" w:hAnsi="GHEA Grapalat"/>
          <w:sz w:val="16"/>
          <w:szCs w:val="20"/>
        </w:rPr>
        <w:t>7</w:t>
      </w:r>
      <w:r w:rsidR="001926B2" w:rsidRPr="00F24462">
        <w:rPr>
          <w:rFonts w:ascii="GHEA Grapalat" w:hAnsi="GHEA Grapalat"/>
          <w:sz w:val="16"/>
          <w:szCs w:val="20"/>
        </w:rPr>
        <w:t>.</w:t>
      </w:r>
      <w:r w:rsidR="001926B2" w:rsidRPr="00F24462">
        <w:rPr>
          <w:rFonts w:ascii="GHEA Grapalat" w:hAnsi="GHEA Grapalat"/>
          <w:sz w:val="16"/>
          <w:szCs w:val="20"/>
        </w:rPr>
        <w:tab/>
      </w:r>
      <w:r w:rsidRPr="00F24462">
        <w:rPr>
          <w:rFonts w:ascii="GHEA Grapalat" w:hAnsi="GHEA Grapalat"/>
          <w:sz w:val="16"/>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F24462">
        <w:rPr>
          <w:rFonts w:ascii="Courier New" w:hAnsi="Courier New" w:cs="Courier New"/>
          <w:sz w:val="16"/>
          <w:szCs w:val="20"/>
        </w:rPr>
        <w:t> </w:t>
      </w:r>
      <w:r w:rsidRPr="00F24462">
        <w:rPr>
          <w:rFonts w:ascii="GHEA Grapalat" w:hAnsi="GHEA Grapalat"/>
          <w:sz w:val="16"/>
          <w:szCs w:val="20"/>
        </w:rPr>
        <w:t>уполномоченный орган копию документа, удостоверяющего внесение платы за</w:t>
      </w:r>
      <w:r w:rsidR="00EF11FF" w:rsidRPr="00F24462">
        <w:rPr>
          <w:rFonts w:ascii="Courier New" w:hAnsi="Courier New" w:cs="Courier New"/>
          <w:sz w:val="16"/>
          <w:szCs w:val="20"/>
        </w:rPr>
        <w:t> </w:t>
      </w:r>
      <w:r w:rsidRPr="00F24462">
        <w:rPr>
          <w:rFonts w:ascii="GHEA Grapalat" w:hAnsi="GHEA Grapalat"/>
          <w:sz w:val="16"/>
          <w:szCs w:val="20"/>
        </w:rPr>
        <w:t xml:space="preserve">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w:t>
      </w:r>
      <w:r w:rsidRPr="00F24462">
        <w:rPr>
          <w:rFonts w:ascii="GHEA Grapalat" w:hAnsi="GHEA Grapalat"/>
          <w:sz w:val="16"/>
          <w:szCs w:val="20"/>
        </w:rPr>
        <w:lastRenderedPageBreak/>
        <w:t>получения копии указанного в настоящем пункте документа уполномоченный орган перечисляет обратно плату за обжалование внесшему ее</w:t>
      </w:r>
      <w:r w:rsidR="00720542" w:rsidRPr="00F24462">
        <w:rPr>
          <w:rFonts w:ascii="Courier New" w:hAnsi="Courier New" w:cs="Courier New"/>
          <w:sz w:val="16"/>
          <w:szCs w:val="20"/>
          <w:lang w:val="en-US"/>
        </w:rPr>
        <w:t> </w:t>
      </w:r>
      <w:r w:rsidRPr="00F24462">
        <w:rPr>
          <w:rFonts w:ascii="GHEA Grapalat" w:hAnsi="GHEA Grapalat"/>
          <w:sz w:val="16"/>
          <w:szCs w:val="20"/>
        </w:rPr>
        <w:t>лицу посредством совершения перевода на указанный банковский счет.</w:t>
      </w:r>
    </w:p>
    <w:p w:rsidR="00996C19" w:rsidRPr="00F24462" w:rsidRDefault="00996C19"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12.7</w:t>
      </w:r>
      <w:r w:rsidR="001926B2" w:rsidRPr="00F24462">
        <w:rPr>
          <w:rFonts w:ascii="GHEA Grapalat" w:hAnsi="GHEA Grapalat"/>
          <w:sz w:val="16"/>
          <w:szCs w:val="20"/>
        </w:rPr>
        <w:t>.</w:t>
      </w:r>
      <w:r w:rsidR="001926B2" w:rsidRPr="00F24462">
        <w:rPr>
          <w:rFonts w:ascii="GHEA Grapalat" w:hAnsi="GHEA Grapalat"/>
          <w:sz w:val="16"/>
          <w:szCs w:val="20"/>
        </w:rPr>
        <w:tab/>
      </w:r>
      <w:r w:rsidR="00D51669" w:rsidRPr="00F24462">
        <w:rPr>
          <w:rFonts w:ascii="GHEA Grapalat" w:hAnsi="GHEA Grapalat"/>
          <w:sz w:val="16"/>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F24462">
        <w:rPr>
          <w:rFonts w:ascii="GHEA Grapalat" w:hAnsi="GHEA Grapalat"/>
          <w:sz w:val="16"/>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F24462" w:rsidRDefault="000473EF"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A677CD" w:rsidRPr="00F24462">
        <w:rPr>
          <w:rFonts w:ascii="GHEA Grapalat" w:hAnsi="GHEA Grapalat"/>
          <w:sz w:val="16"/>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F24462">
        <w:rPr>
          <w:rFonts w:ascii="GHEA Grapalat" w:hAnsi="GHEA Grapalat"/>
          <w:sz w:val="16"/>
          <w:szCs w:val="20"/>
        </w:rPr>
        <w:t>2</w:t>
      </w:r>
      <w:r w:rsidR="00A677CD" w:rsidRPr="00F24462">
        <w:rPr>
          <w:rFonts w:ascii="GHEA Grapalat" w:hAnsi="GHEA Grapalat"/>
          <w:sz w:val="16"/>
          <w:szCs w:val="20"/>
        </w:rPr>
        <w:t>.</w:t>
      </w:r>
      <w:r w:rsidR="00A677CD" w:rsidRPr="00F24462">
        <w:rPr>
          <w:rFonts w:ascii="GHEA Grapalat" w:hAnsi="GHEA Grapalat"/>
          <w:sz w:val="16"/>
          <w:szCs w:val="20"/>
          <w:lang w:val="hy-AM"/>
        </w:rPr>
        <w:t>8</w:t>
      </w:r>
      <w:r w:rsidR="00A677CD" w:rsidRPr="00F24462">
        <w:rPr>
          <w:rFonts w:ascii="GHEA Grapalat" w:hAnsi="GHEA Grapalat"/>
          <w:sz w:val="16"/>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F24462" w:rsidRDefault="000473EF"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cs="Sylfaen"/>
          <w:sz w:val="16"/>
          <w:szCs w:val="20"/>
        </w:rPr>
        <w:t>12</w:t>
      </w:r>
      <w:r w:rsidR="00A677CD" w:rsidRPr="00F24462">
        <w:rPr>
          <w:rFonts w:ascii="GHEA Grapalat" w:hAnsi="GHEA Grapalat" w:cs="Sylfaen"/>
          <w:sz w:val="16"/>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F24462">
        <w:rPr>
          <w:rFonts w:ascii="GHEA Grapalat" w:hAnsi="GHEA Grapalat" w:cs="Sylfaen"/>
          <w:sz w:val="16"/>
          <w:szCs w:val="20"/>
        </w:rPr>
        <w:t>2</w:t>
      </w:r>
      <w:r w:rsidR="00A677CD" w:rsidRPr="00F24462">
        <w:rPr>
          <w:rFonts w:ascii="GHEA Grapalat" w:hAnsi="GHEA Grapalat" w:cs="Sylfaen"/>
          <w:sz w:val="16"/>
          <w:szCs w:val="20"/>
        </w:rPr>
        <w:t>.5 части 1 настоящего приглашения.</w:t>
      </w:r>
    </w:p>
    <w:p w:rsidR="00A677CD" w:rsidRPr="00F24462" w:rsidRDefault="00A677CD"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cs="Sylfaen"/>
          <w:sz w:val="16"/>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2C605B" w:rsidRPr="00F24462">
        <w:rPr>
          <w:rFonts w:ascii="GHEA Grapalat" w:hAnsi="GHEA Grapalat"/>
          <w:sz w:val="16"/>
          <w:szCs w:val="20"/>
        </w:rPr>
        <w:t>11</w:t>
      </w:r>
      <w:r w:rsidR="00D334B6" w:rsidRPr="00F24462">
        <w:rPr>
          <w:rFonts w:ascii="GHEA Grapalat" w:hAnsi="GHEA Grapalat"/>
          <w:sz w:val="16"/>
          <w:szCs w:val="20"/>
        </w:rPr>
        <w:t>.</w:t>
      </w:r>
      <w:r w:rsidR="00D334B6" w:rsidRPr="00F24462">
        <w:rPr>
          <w:rFonts w:ascii="GHEA Grapalat" w:hAnsi="GHEA Grapalat"/>
          <w:sz w:val="16"/>
          <w:szCs w:val="20"/>
        </w:rPr>
        <w:tab/>
      </w:r>
      <w:r w:rsidRPr="00F24462">
        <w:rPr>
          <w:rFonts w:ascii="GHEA Grapalat" w:hAnsi="GHEA Grapalat"/>
          <w:sz w:val="16"/>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2C605B" w:rsidRPr="00F24462">
        <w:rPr>
          <w:rFonts w:ascii="GHEA Grapalat" w:hAnsi="GHEA Grapalat"/>
          <w:sz w:val="16"/>
          <w:szCs w:val="20"/>
        </w:rPr>
        <w:t>12</w:t>
      </w:r>
      <w:r w:rsidR="00D334B6" w:rsidRPr="00F24462">
        <w:rPr>
          <w:rFonts w:ascii="GHEA Grapalat" w:hAnsi="GHEA Grapalat"/>
          <w:sz w:val="16"/>
          <w:szCs w:val="20"/>
        </w:rPr>
        <w:t>.</w:t>
      </w:r>
      <w:r w:rsidR="00D334B6" w:rsidRPr="00F24462">
        <w:rPr>
          <w:rFonts w:ascii="GHEA Grapalat" w:hAnsi="GHEA Grapalat"/>
          <w:sz w:val="16"/>
          <w:szCs w:val="20"/>
        </w:rPr>
        <w:tab/>
      </w:r>
      <w:r w:rsidR="002C605B" w:rsidRPr="00F24462">
        <w:rPr>
          <w:rFonts w:ascii="GHEA Grapalat" w:hAnsi="GHEA Grapalat"/>
          <w:sz w:val="16"/>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F24462">
        <w:rPr>
          <w:rFonts w:ascii="GHEA Grapalat" w:hAnsi="GHEA Grapalat"/>
          <w:sz w:val="16"/>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35482E" w:rsidRPr="00F24462">
        <w:rPr>
          <w:rFonts w:ascii="GHEA Grapalat" w:hAnsi="GHEA Grapalat"/>
          <w:sz w:val="16"/>
          <w:szCs w:val="20"/>
        </w:rPr>
        <w:t>13</w:t>
      </w:r>
      <w:r w:rsidR="00D334B6" w:rsidRPr="00F24462">
        <w:rPr>
          <w:rFonts w:ascii="GHEA Grapalat" w:hAnsi="GHEA Grapalat"/>
          <w:sz w:val="16"/>
          <w:szCs w:val="20"/>
        </w:rPr>
        <w:t>.</w:t>
      </w:r>
      <w:r w:rsidR="00D334B6" w:rsidRPr="00F24462">
        <w:rPr>
          <w:rFonts w:ascii="GHEA Grapalat" w:hAnsi="GHEA Grapalat"/>
          <w:sz w:val="16"/>
          <w:szCs w:val="20"/>
        </w:rPr>
        <w:tab/>
      </w:r>
      <w:r w:rsidRPr="00F24462">
        <w:rPr>
          <w:rFonts w:ascii="GHEA Grapalat" w:hAnsi="GHEA Grapalat"/>
          <w:sz w:val="16"/>
          <w:szCs w:val="20"/>
        </w:rPr>
        <w:t xml:space="preserve">Лицо, рассматривающее </w:t>
      </w:r>
      <w:r w:rsidR="0035482E" w:rsidRPr="00F24462">
        <w:rPr>
          <w:rFonts w:ascii="GHEA Grapalat" w:hAnsi="GHEA Grapalat"/>
          <w:sz w:val="16"/>
          <w:szCs w:val="20"/>
        </w:rPr>
        <w:t xml:space="preserve">связанные с закупками </w:t>
      </w:r>
      <w:r w:rsidRPr="00F24462">
        <w:rPr>
          <w:rFonts w:ascii="GHEA Grapalat" w:hAnsi="GHEA Grapalat"/>
          <w:sz w:val="16"/>
          <w:szCs w:val="20"/>
        </w:rPr>
        <w:t>жалобы:</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1)</w:t>
      </w:r>
      <w:r w:rsidR="00D334B6" w:rsidRPr="00F24462">
        <w:rPr>
          <w:rFonts w:ascii="GHEA Grapalat" w:hAnsi="GHEA Grapalat"/>
          <w:sz w:val="16"/>
          <w:szCs w:val="20"/>
        </w:rPr>
        <w:tab/>
      </w:r>
      <w:r w:rsidRPr="00F24462">
        <w:rPr>
          <w:rFonts w:ascii="GHEA Grapalat" w:hAnsi="GHEA Grapalat"/>
          <w:sz w:val="16"/>
          <w:szCs w:val="20"/>
        </w:rPr>
        <w:t>вправе принимать следующие решения относительно действий или бездействия заказчика и Комиссии:</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а.</w:t>
      </w:r>
      <w:r w:rsidR="00D334B6" w:rsidRPr="00F24462">
        <w:rPr>
          <w:rFonts w:ascii="GHEA Grapalat" w:hAnsi="GHEA Grapalat"/>
          <w:sz w:val="16"/>
          <w:szCs w:val="20"/>
        </w:rPr>
        <w:tab/>
      </w:r>
      <w:r w:rsidRPr="00F24462">
        <w:rPr>
          <w:rFonts w:ascii="GHEA Grapalat" w:hAnsi="GHEA Grapalat"/>
          <w:sz w:val="16"/>
          <w:szCs w:val="20"/>
        </w:rPr>
        <w:t>запретить выполнение определенных действий и принятие решений;</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б.</w:t>
      </w:r>
      <w:r w:rsidR="00D334B6" w:rsidRPr="00F24462">
        <w:rPr>
          <w:rFonts w:ascii="GHEA Grapalat" w:hAnsi="GHEA Grapalat"/>
          <w:sz w:val="16"/>
          <w:szCs w:val="20"/>
        </w:rPr>
        <w:tab/>
      </w:r>
      <w:r w:rsidRPr="00F24462">
        <w:rPr>
          <w:rFonts w:ascii="GHEA Grapalat" w:hAnsi="GHEA Grapalat"/>
          <w:sz w:val="16"/>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2)</w:t>
      </w:r>
      <w:r w:rsidR="00DE1D22" w:rsidRPr="00F24462">
        <w:rPr>
          <w:rFonts w:ascii="GHEA Grapalat" w:hAnsi="GHEA Grapalat"/>
          <w:sz w:val="16"/>
          <w:szCs w:val="20"/>
        </w:rPr>
        <w:tab/>
      </w:r>
      <w:r w:rsidRPr="00F24462">
        <w:rPr>
          <w:rFonts w:ascii="GHEA Grapalat" w:hAnsi="GHEA Grapalat"/>
          <w:sz w:val="16"/>
          <w:szCs w:val="20"/>
        </w:rPr>
        <w:t>принимает решение о включении участника в список участников, не</w:t>
      </w:r>
      <w:r w:rsidR="00720542" w:rsidRPr="00F24462">
        <w:rPr>
          <w:rFonts w:ascii="Courier New" w:hAnsi="Courier New" w:cs="Courier New"/>
          <w:sz w:val="16"/>
          <w:szCs w:val="20"/>
          <w:lang w:val="en-US"/>
        </w:rPr>
        <w:t> </w:t>
      </w:r>
      <w:r w:rsidRPr="00F24462">
        <w:rPr>
          <w:rFonts w:ascii="GHEA Grapalat" w:hAnsi="GHEA Grapalat"/>
          <w:sz w:val="16"/>
          <w:szCs w:val="20"/>
        </w:rPr>
        <w:t>имеющих права на участие в процессе закупок;</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3)</w:t>
      </w:r>
      <w:r w:rsidR="00DE1D22" w:rsidRPr="00F24462">
        <w:rPr>
          <w:rFonts w:ascii="GHEA Grapalat" w:hAnsi="GHEA Grapalat"/>
          <w:sz w:val="16"/>
          <w:szCs w:val="20"/>
        </w:rPr>
        <w:tab/>
      </w:r>
      <w:r w:rsidRPr="00F24462">
        <w:rPr>
          <w:rFonts w:ascii="GHEA Grapalat" w:hAnsi="GHEA Grapalat"/>
          <w:sz w:val="16"/>
          <w:szCs w:val="20"/>
        </w:rPr>
        <w:t>ведет учет решений, принятых лицом, рассматривающим жалобы в</w:t>
      </w:r>
      <w:r w:rsidR="00720542" w:rsidRPr="00F24462">
        <w:rPr>
          <w:rFonts w:ascii="Courier New" w:hAnsi="Courier New" w:cs="Courier New"/>
          <w:sz w:val="16"/>
          <w:szCs w:val="20"/>
          <w:lang w:val="en-US"/>
        </w:rPr>
        <w:t> </w:t>
      </w:r>
      <w:r w:rsidRPr="00F24462">
        <w:rPr>
          <w:rFonts w:ascii="GHEA Grapalat" w:hAnsi="GHEA Grapalat"/>
          <w:sz w:val="16"/>
          <w:szCs w:val="20"/>
        </w:rPr>
        <w:t>связи с закупками, и осуществляет контроль над их исполнением.</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9639DF" w:rsidRPr="00F24462">
        <w:rPr>
          <w:rFonts w:ascii="GHEA Grapalat" w:hAnsi="GHEA Grapalat"/>
          <w:sz w:val="16"/>
          <w:szCs w:val="20"/>
        </w:rPr>
        <w:t>14</w:t>
      </w:r>
      <w:r w:rsidR="00DE1D22" w:rsidRPr="00F24462">
        <w:rPr>
          <w:rFonts w:ascii="GHEA Grapalat" w:hAnsi="GHEA Grapalat"/>
          <w:sz w:val="16"/>
          <w:szCs w:val="20"/>
        </w:rPr>
        <w:t>.</w:t>
      </w:r>
      <w:r w:rsidR="00DE1D22" w:rsidRPr="00F24462">
        <w:rPr>
          <w:rFonts w:ascii="GHEA Grapalat" w:hAnsi="GHEA Grapalat"/>
          <w:sz w:val="16"/>
          <w:szCs w:val="20"/>
        </w:rPr>
        <w:tab/>
      </w:r>
      <w:r w:rsidRPr="00F24462">
        <w:rPr>
          <w:rFonts w:ascii="GHEA Grapalat" w:hAnsi="GHEA Grapalat"/>
          <w:sz w:val="16"/>
          <w:szCs w:val="20"/>
        </w:rPr>
        <w:t xml:space="preserve">В случае удовлетворения жалобы лицом, рассматривающим </w:t>
      </w:r>
      <w:r w:rsidR="00A32D42" w:rsidRPr="00F24462">
        <w:rPr>
          <w:rFonts w:ascii="GHEA Grapalat" w:hAnsi="GHEA Grapalat"/>
          <w:sz w:val="16"/>
          <w:szCs w:val="20"/>
        </w:rPr>
        <w:t>связанные с закупками жалобы</w:t>
      </w:r>
      <w:r w:rsidRPr="00F24462">
        <w:rPr>
          <w:rFonts w:ascii="GHEA Grapalat" w:hAnsi="GHEA Grapalat"/>
          <w:sz w:val="16"/>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F24462" w:rsidRDefault="00996C19"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12.</w:t>
      </w:r>
      <w:r w:rsidR="009639DF" w:rsidRPr="00F24462">
        <w:rPr>
          <w:rFonts w:ascii="GHEA Grapalat" w:hAnsi="GHEA Grapalat"/>
          <w:sz w:val="16"/>
          <w:szCs w:val="20"/>
        </w:rPr>
        <w:t>15</w:t>
      </w:r>
      <w:r w:rsidR="00DE1D22" w:rsidRPr="00F24462">
        <w:rPr>
          <w:rFonts w:ascii="GHEA Grapalat" w:hAnsi="GHEA Grapalat"/>
          <w:sz w:val="16"/>
          <w:szCs w:val="20"/>
        </w:rPr>
        <w:t>.</w:t>
      </w:r>
      <w:r w:rsidR="00DE1D22" w:rsidRPr="00F24462">
        <w:rPr>
          <w:rFonts w:ascii="GHEA Grapalat" w:hAnsi="GHEA Grapalat"/>
          <w:sz w:val="16"/>
          <w:szCs w:val="20"/>
        </w:rPr>
        <w:tab/>
      </w:r>
      <w:r w:rsidRPr="00F24462">
        <w:rPr>
          <w:rFonts w:ascii="GHEA Grapalat" w:hAnsi="GHEA Grapalat"/>
          <w:sz w:val="16"/>
          <w:szCs w:val="20"/>
        </w:rPr>
        <w:t>Рассмотрение жалобы является открытым для общественности</w:t>
      </w:r>
      <w:r w:rsidR="009639DF" w:rsidRPr="00F24462">
        <w:rPr>
          <w:rFonts w:ascii="GHEA Grapalat" w:hAnsi="GHEA Grapalat"/>
          <w:sz w:val="16"/>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F24462">
        <w:rPr>
          <w:rFonts w:ascii="GHEA Grapalat" w:hAnsi="GHEA Grapalat"/>
          <w:sz w:val="16"/>
          <w:szCs w:val="20"/>
          <w:lang w:val="hy-AM"/>
        </w:rPr>
        <w:t>.</w:t>
      </w:r>
      <w:r w:rsidR="009639DF" w:rsidRPr="00F24462">
        <w:rPr>
          <w:rFonts w:ascii="GHEA Grapalat" w:hAnsi="GHEA Grapalat"/>
          <w:sz w:val="16"/>
          <w:szCs w:val="20"/>
        </w:rPr>
        <w:t xml:space="preserve"> Заседания онлайн транслируются также в интернете.</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9639DF" w:rsidRPr="00F24462">
        <w:rPr>
          <w:rFonts w:ascii="GHEA Grapalat" w:hAnsi="GHEA Grapalat"/>
          <w:sz w:val="16"/>
          <w:szCs w:val="20"/>
        </w:rPr>
        <w:t>16</w:t>
      </w:r>
      <w:r w:rsidR="00DE1D22" w:rsidRPr="00F24462">
        <w:rPr>
          <w:rFonts w:ascii="GHEA Grapalat" w:hAnsi="GHEA Grapalat"/>
          <w:sz w:val="16"/>
          <w:szCs w:val="20"/>
        </w:rPr>
        <w:t>.</w:t>
      </w:r>
      <w:r w:rsidR="00DE1D22" w:rsidRPr="00F24462">
        <w:rPr>
          <w:rFonts w:ascii="GHEA Grapalat" w:hAnsi="GHEA Grapalat"/>
          <w:sz w:val="16"/>
          <w:szCs w:val="20"/>
        </w:rPr>
        <w:tab/>
      </w:r>
      <w:r w:rsidRPr="00F24462">
        <w:rPr>
          <w:rFonts w:ascii="GHEA Grapalat" w:hAnsi="GHEA Grapalat"/>
          <w:sz w:val="16"/>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F24462">
        <w:rPr>
          <w:rFonts w:ascii="GHEA Grapalat" w:hAnsi="GHEA Grapalat"/>
          <w:sz w:val="16"/>
          <w:szCs w:val="20"/>
        </w:rPr>
        <w:t>связанные с закупками жалобы</w:t>
      </w:r>
      <w:r w:rsidRPr="00F24462">
        <w:rPr>
          <w:rFonts w:ascii="GHEA Grapalat" w:hAnsi="GHEA Grapalat"/>
          <w:sz w:val="16"/>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9639DF" w:rsidRPr="00F24462">
        <w:rPr>
          <w:rFonts w:ascii="GHEA Grapalat" w:hAnsi="GHEA Grapalat"/>
          <w:sz w:val="16"/>
          <w:szCs w:val="20"/>
        </w:rPr>
        <w:t>17</w:t>
      </w:r>
      <w:r w:rsidR="00DE1D22" w:rsidRPr="00F24462">
        <w:rPr>
          <w:rFonts w:ascii="GHEA Grapalat" w:hAnsi="GHEA Grapalat"/>
          <w:sz w:val="16"/>
          <w:szCs w:val="20"/>
        </w:rPr>
        <w:t>.</w:t>
      </w:r>
      <w:r w:rsidR="00DE1D22" w:rsidRPr="00F24462">
        <w:rPr>
          <w:rFonts w:ascii="GHEA Grapalat" w:hAnsi="GHEA Grapalat"/>
          <w:sz w:val="16"/>
          <w:szCs w:val="20"/>
        </w:rPr>
        <w:tab/>
      </w:r>
      <w:r w:rsidRPr="00F24462">
        <w:rPr>
          <w:rFonts w:ascii="GHEA Grapalat" w:hAnsi="GHEA Grapalat"/>
          <w:sz w:val="16"/>
          <w:szCs w:val="20"/>
        </w:rPr>
        <w:t xml:space="preserve">Лицо, рассматривающее </w:t>
      </w:r>
      <w:r w:rsidR="00723E02" w:rsidRPr="00F24462">
        <w:rPr>
          <w:rFonts w:ascii="GHEA Grapalat" w:hAnsi="GHEA Grapalat"/>
          <w:sz w:val="16"/>
          <w:szCs w:val="20"/>
        </w:rPr>
        <w:t xml:space="preserve">связанные </w:t>
      </w:r>
      <w:r w:rsidRPr="00F24462">
        <w:rPr>
          <w:rFonts w:ascii="GHEA Grapalat" w:hAnsi="GHEA Grapalat"/>
          <w:sz w:val="16"/>
          <w:szCs w:val="20"/>
        </w:rPr>
        <w:t>с закупками</w:t>
      </w:r>
      <w:r w:rsidR="00723E02" w:rsidRPr="00F24462">
        <w:rPr>
          <w:rFonts w:ascii="GHEA Grapalat" w:hAnsi="GHEA Grapalat"/>
          <w:sz w:val="16"/>
          <w:szCs w:val="20"/>
        </w:rPr>
        <w:t xml:space="preserve"> жалобы</w:t>
      </w:r>
      <w:r w:rsidRPr="00F24462">
        <w:rPr>
          <w:rFonts w:ascii="GHEA Grapalat" w:hAnsi="GHEA Grapalat"/>
          <w:sz w:val="16"/>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5D27D0" w:rsidRPr="00F24462">
        <w:rPr>
          <w:rFonts w:ascii="GHEA Grapalat" w:hAnsi="GHEA Grapalat"/>
          <w:sz w:val="16"/>
          <w:szCs w:val="20"/>
        </w:rPr>
        <w:t>18</w:t>
      </w:r>
      <w:r w:rsidR="00DE1D22" w:rsidRPr="00F24462">
        <w:rPr>
          <w:rFonts w:ascii="GHEA Grapalat" w:hAnsi="GHEA Grapalat"/>
          <w:sz w:val="16"/>
          <w:szCs w:val="20"/>
        </w:rPr>
        <w:t>.</w:t>
      </w:r>
      <w:r w:rsidR="00DE1D22" w:rsidRPr="00F24462">
        <w:rPr>
          <w:rFonts w:ascii="GHEA Grapalat" w:hAnsi="GHEA Grapalat"/>
          <w:sz w:val="16"/>
          <w:szCs w:val="20"/>
        </w:rPr>
        <w:tab/>
      </w:r>
      <w:r w:rsidRPr="00F24462">
        <w:rPr>
          <w:rFonts w:ascii="GHEA Grapalat" w:hAnsi="GHEA Grapalat"/>
          <w:sz w:val="16"/>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F24462">
        <w:rPr>
          <w:rFonts w:ascii="GHEA Grapalat" w:hAnsi="GHEA Grapalat"/>
          <w:sz w:val="16"/>
          <w:szCs w:val="20"/>
        </w:rPr>
        <w:t>рассматривающего связанные с закупками жалобы</w:t>
      </w:r>
      <w:r w:rsidRPr="00F24462">
        <w:rPr>
          <w:rFonts w:ascii="GHEA Grapalat" w:hAnsi="GHEA Grapalat"/>
          <w:sz w:val="16"/>
          <w:szCs w:val="20"/>
        </w:rPr>
        <w:t>, вправе требовать в судебном порядке возмещения убытков.</w:t>
      </w:r>
    </w:p>
    <w:p w:rsidR="00996C19" w:rsidRPr="00F24462" w:rsidRDefault="00996C19"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12.</w:t>
      </w:r>
      <w:r w:rsidR="005D27D0" w:rsidRPr="00F24462">
        <w:rPr>
          <w:rFonts w:ascii="GHEA Grapalat" w:hAnsi="GHEA Grapalat"/>
          <w:sz w:val="16"/>
          <w:szCs w:val="20"/>
        </w:rPr>
        <w:t>19</w:t>
      </w:r>
      <w:r w:rsidR="00DE1D22" w:rsidRPr="00F24462">
        <w:rPr>
          <w:rFonts w:ascii="GHEA Grapalat" w:hAnsi="GHEA Grapalat"/>
          <w:sz w:val="16"/>
          <w:szCs w:val="20"/>
        </w:rPr>
        <w:t>.</w:t>
      </w:r>
      <w:r w:rsidR="00DE1D22" w:rsidRPr="00F24462">
        <w:rPr>
          <w:rFonts w:ascii="GHEA Grapalat" w:hAnsi="GHEA Grapalat"/>
          <w:sz w:val="16"/>
          <w:szCs w:val="20"/>
        </w:rPr>
        <w:tab/>
      </w:r>
      <w:r w:rsidRPr="00F24462">
        <w:rPr>
          <w:rFonts w:ascii="GHEA Grapalat" w:hAnsi="GHEA Grapalat"/>
          <w:sz w:val="16"/>
          <w:szCs w:val="20"/>
        </w:rPr>
        <w:t xml:space="preserve">Представленная лицу, рассматривающему </w:t>
      </w:r>
      <w:r w:rsidR="00CA485E" w:rsidRPr="00F24462">
        <w:rPr>
          <w:rFonts w:ascii="GHEA Grapalat" w:hAnsi="GHEA Grapalat"/>
          <w:sz w:val="16"/>
          <w:szCs w:val="20"/>
        </w:rPr>
        <w:t>связанные с закупками жалобы</w:t>
      </w:r>
      <w:r w:rsidRPr="00F24462">
        <w:rPr>
          <w:rFonts w:ascii="GHEA Grapalat" w:hAnsi="GHEA Grapalat"/>
          <w:sz w:val="16"/>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F24462">
        <w:rPr>
          <w:rFonts w:ascii="GHEA Grapalat" w:hAnsi="GHEA Grapalat"/>
          <w:sz w:val="16"/>
          <w:szCs w:val="20"/>
        </w:rPr>
        <w:t>зультатам рассмотрения жалобы.</w:t>
      </w:r>
    </w:p>
    <w:p w:rsidR="00AE679C" w:rsidRPr="00F24462" w:rsidRDefault="002004DB" w:rsidP="00A1665E">
      <w:pPr>
        <w:widowControl w:val="0"/>
        <w:ind w:firstLine="567"/>
        <w:jc w:val="both"/>
        <w:rPr>
          <w:rFonts w:ascii="GHEA Grapalat" w:hAnsi="GHEA Grapalat" w:cs="Sylfaen"/>
          <w:b/>
          <w:sz w:val="16"/>
          <w:szCs w:val="20"/>
        </w:rPr>
      </w:pPr>
      <w:r w:rsidRPr="00F24462">
        <w:rPr>
          <w:rFonts w:ascii="GHEA Grapalat" w:hAnsi="GHEA Grapalat"/>
          <w:sz w:val="16"/>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F24462">
        <w:rPr>
          <w:rFonts w:ascii="GHEA Grapalat" w:hAnsi="GHEA Grapalat"/>
          <w:sz w:val="16"/>
          <w:szCs w:val="20"/>
        </w:rPr>
        <w:t>З</w:t>
      </w:r>
      <w:r w:rsidRPr="00F24462">
        <w:rPr>
          <w:rFonts w:ascii="GHEA Grapalat" w:hAnsi="GHEA Grapalat"/>
          <w:sz w:val="16"/>
          <w:szCs w:val="20"/>
        </w:rPr>
        <w:t>акона, а в случае юридических лиц-руководитель исполнительного органа письменно сообщает, что исходя из общественн</w:t>
      </w:r>
      <w:r w:rsidR="006F2702" w:rsidRPr="00F24462">
        <w:rPr>
          <w:rFonts w:ascii="GHEA Grapalat" w:hAnsi="GHEA Grapalat"/>
          <w:sz w:val="16"/>
          <w:szCs w:val="20"/>
        </w:rPr>
        <w:t xml:space="preserve">ыхинтересов </w:t>
      </w:r>
      <w:r w:rsidRPr="00F24462">
        <w:rPr>
          <w:rFonts w:ascii="GHEA Grapalat" w:hAnsi="GHEA Grapalat"/>
          <w:sz w:val="16"/>
          <w:szCs w:val="20"/>
        </w:rPr>
        <w:t xml:space="preserve">или </w:t>
      </w:r>
      <w:r w:rsidR="006F2702" w:rsidRPr="00F24462">
        <w:rPr>
          <w:rFonts w:ascii="GHEA Grapalat" w:hAnsi="GHEA Grapalat"/>
          <w:sz w:val="16"/>
          <w:szCs w:val="20"/>
        </w:rPr>
        <w:t xml:space="preserve">интересов </w:t>
      </w:r>
      <w:r w:rsidRPr="00F24462">
        <w:rPr>
          <w:rFonts w:ascii="GHEA Grapalat" w:hAnsi="GHEA Grapalat"/>
          <w:sz w:val="16"/>
          <w:szCs w:val="20"/>
        </w:rPr>
        <w:t>обороны и национальной безопасности, необходимо продолжить процесс закупки.</w:t>
      </w:r>
      <w:r w:rsidR="00996C19" w:rsidRPr="00F24462">
        <w:rPr>
          <w:rFonts w:ascii="GHEA Grapalat" w:hAnsi="GHEA Grapalat"/>
          <w:sz w:val="16"/>
          <w:szCs w:val="20"/>
        </w:rPr>
        <w:t xml:space="preserve">Лицо, рассматривающее </w:t>
      </w:r>
      <w:r w:rsidR="00A31442" w:rsidRPr="00F24462">
        <w:rPr>
          <w:rFonts w:ascii="GHEA Grapalat" w:hAnsi="GHEA Grapalat"/>
          <w:sz w:val="16"/>
          <w:szCs w:val="20"/>
        </w:rPr>
        <w:t xml:space="preserve">связанные с закупками </w:t>
      </w:r>
      <w:r w:rsidR="00996C19" w:rsidRPr="00F24462">
        <w:rPr>
          <w:rFonts w:ascii="GHEA Grapalat" w:hAnsi="GHEA Grapalat"/>
          <w:sz w:val="16"/>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F24462" w:rsidRDefault="00AE679C" w:rsidP="00A1665E">
      <w:pPr>
        <w:widowControl w:val="0"/>
        <w:jc w:val="center"/>
        <w:rPr>
          <w:rFonts w:ascii="GHEA Grapalat" w:hAnsi="GHEA Grapalat" w:cs="Sylfaen"/>
          <w:b/>
          <w:sz w:val="16"/>
          <w:szCs w:val="20"/>
        </w:rPr>
      </w:pPr>
    </w:p>
    <w:p w:rsidR="00096865" w:rsidRPr="00F24462" w:rsidRDefault="00096865" w:rsidP="00EE21FE">
      <w:pPr>
        <w:jc w:val="center"/>
        <w:rPr>
          <w:rFonts w:ascii="GHEA Grapalat" w:hAnsi="GHEA Grapalat"/>
          <w:b/>
          <w:sz w:val="16"/>
          <w:szCs w:val="20"/>
        </w:rPr>
      </w:pPr>
      <w:r w:rsidRPr="00F24462">
        <w:rPr>
          <w:rFonts w:ascii="GHEA Grapalat" w:hAnsi="GHEA Grapalat"/>
          <w:b/>
          <w:sz w:val="16"/>
          <w:szCs w:val="20"/>
        </w:rPr>
        <w:t>ЧАСТЬ II</w:t>
      </w:r>
    </w:p>
    <w:p w:rsidR="008842CE" w:rsidRPr="00F24462" w:rsidRDefault="008842CE" w:rsidP="00A1665E">
      <w:pPr>
        <w:widowControl w:val="0"/>
        <w:jc w:val="center"/>
        <w:rPr>
          <w:rFonts w:ascii="GHEA Grapalat" w:hAnsi="GHEA Grapalat"/>
          <w:b/>
          <w:sz w:val="16"/>
          <w:szCs w:val="20"/>
        </w:rPr>
      </w:pPr>
    </w:p>
    <w:p w:rsidR="00096865" w:rsidRPr="00F24462" w:rsidRDefault="00096865" w:rsidP="00A1665E">
      <w:pPr>
        <w:pStyle w:val="aa"/>
        <w:widowControl w:val="0"/>
        <w:spacing w:after="0"/>
        <w:jc w:val="center"/>
        <w:rPr>
          <w:rFonts w:ascii="GHEA Grapalat" w:hAnsi="GHEA Grapalat"/>
          <w:b/>
          <w:sz w:val="16"/>
          <w:szCs w:val="20"/>
        </w:rPr>
      </w:pPr>
      <w:r w:rsidRPr="00F24462">
        <w:rPr>
          <w:rFonts w:ascii="GHEA Grapalat" w:hAnsi="GHEA Grapalat"/>
          <w:b/>
          <w:sz w:val="16"/>
          <w:szCs w:val="20"/>
        </w:rPr>
        <w:t xml:space="preserve">ИНСТРУКЦИЯПО СОСТАВЛЕНИЮ </w:t>
      </w:r>
      <w:r w:rsidR="00191D27" w:rsidRPr="00F24462">
        <w:rPr>
          <w:rFonts w:ascii="GHEA Grapalat" w:hAnsi="GHEA Grapalat"/>
          <w:b/>
          <w:sz w:val="16"/>
          <w:szCs w:val="20"/>
        </w:rPr>
        <w:br/>
      </w:r>
      <w:r w:rsidRPr="00F24462">
        <w:rPr>
          <w:rFonts w:ascii="GHEA Grapalat" w:hAnsi="GHEA Grapalat"/>
          <w:b/>
          <w:sz w:val="16"/>
          <w:szCs w:val="20"/>
        </w:rPr>
        <w:t xml:space="preserve">ЗАЯВКИ НА </w:t>
      </w:r>
      <w:r w:rsidR="00DE428C" w:rsidRPr="00F24462">
        <w:rPr>
          <w:rFonts w:ascii="GHEA Grapalat" w:hAnsi="GHEA Grapalat"/>
          <w:b/>
          <w:sz w:val="16"/>
          <w:szCs w:val="20"/>
        </w:rPr>
        <w:t>ЗАПРОС КОТИРОВКИ</w:t>
      </w:r>
    </w:p>
    <w:p w:rsidR="00096865" w:rsidRPr="00F24462" w:rsidRDefault="00096865" w:rsidP="00A1665E">
      <w:pPr>
        <w:widowControl w:val="0"/>
        <w:jc w:val="center"/>
        <w:rPr>
          <w:rFonts w:ascii="GHEA Grapalat" w:hAnsi="GHEA Grapalat"/>
          <w:sz w:val="16"/>
          <w:szCs w:val="20"/>
        </w:rPr>
      </w:pPr>
    </w:p>
    <w:p w:rsidR="00096865" w:rsidRPr="00F24462" w:rsidRDefault="008D5016" w:rsidP="00A1665E">
      <w:pPr>
        <w:widowControl w:val="0"/>
        <w:jc w:val="center"/>
        <w:rPr>
          <w:rFonts w:ascii="GHEA Grapalat" w:hAnsi="GHEA Grapalat"/>
          <w:b/>
          <w:sz w:val="16"/>
          <w:szCs w:val="20"/>
        </w:rPr>
      </w:pPr>
      <w:r w:rsidRPr="00F24462">
        <w:rPr>
          <w:rFonts w:ascii="GHEA Grapalat" w:hAnsi="GHEA Grapalat"/>
          <w:b/>
          <w:sz w:val="16"/>
          <w:szCs w:val="20"/>
        </w:rPr>
        <w:lastRenderedPageBreak/>
        <w:t>1. ОБЩИЕ ПОЛОЖЕНИЯ</w:t>
      </w:r>
    </w:p>
    <w:p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1.1</w:t>
      </w:r>
      <w:r w:rsidR="003802B8" w:rsidRPr="00F24462">
        <w:rPr>
          <w:rFonts w:ascii="GHEA Grapalat" w:hAnsi="GHEA Grapalat"/>
          <w:sz w:val="16"/>
          <w:szCs w:val="20"/>
        </w:rPr>
        <w:t>.</w:t>
      </w:r>
      <w:r w:rsidR="003802B8" w:rsidRPr="00F24462">
        <w:rPr>
          <w:rFonts w:ascii="GHEA Grapalat" w:hAnsi="GHEA Grapalat"/>
          <w:sz w:val="16"/>
          <w:szCs w:val="20"/>
        </w:rPr>
        <w:tab/>
      </w:r>
      <w:r w:rsidRPr="00F24462">
        <w:rPr>
          <w:rFonts w:ascii="GHEA Grapalat" w:hAnsi="GHEA Grapalat"/>
          <w:sz w:val="16"/>
          <w:szCs w:val="20"/>
        </w:rPr>
        <w:t>Целью настоящей Инструкции является содействие участникам при подготовке заявки.</w:t>
      </w:r>
    </w:p>
    <w:p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1.2</w:t>
      </w:r>
      <w:r w:rsidR="003802B8" w:rsidRPr="00F24462">
        <w:rPr>
          <w:rFonts w:ascii="GHEA Grapalat" w:hAnsi="GHEA Grapalat"/>
          <w:sz w:val="16"/>
          <w:szCs w:val="20"/>
        </w:rPr>
        <w:t>.</w:t>
      </w:r>
      <w:r w:rsidR="003802B8" w:rsidRPr="00F24462">
        <w:rPr>
          <w:rFonts w:ascii="GHEA Grapalat" w:hAnsi="GHEA Grapalat"/>
          <w:sz w:val="16"/>
          <w:szCs w:val="20"/>
        </w:rPr>
        <w:tab/>
      </w:r>
      <w:r w:rsidRPr="00F24462">
        <w:rPr>
          <w:rFonts w:ascii="GHEA Grapalat" w:hAnsi="GHEA Grapalat"/>
          <w:sz w:val="16"/>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F24462" w:rsidRDefault="00096865"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1.3</w:t>
      </w:r>
      <w:r w:rsidR="003802B8" w:rsidRPr="00F24462">
        <w:rPr>
          <w:rFonts w:ascii="GHEA Grapalat" w:hAnsi="GHEA Grapalat"/>
          <w:sz w:val="16"/>
          <w:szCs w:val="20"/>
        </w:rPr>
        <w:t>.</w:t>
      </w:r>
      <w:r w:rsidR="003802B8" w:rsidRPr="00F24462">
        <w:rPr>
          <w:rFonts w:ascii="GHEA Grapalat" w:hAnsi="GHEA Grapalat"/>
          <w:sz w:val="16"/>
          <w:szCs w:val="20"/>
        </w:rPr>
        <w:tab/>
      </w:r>
      <w:r w:rsidRPr="00F24462">
        <w:rPr>
          <w:rFonts w:ascii="GHEA Grapalat" w:hAnsi="GHEA Grapalat"/>
          <w:sz w:val="16"/>
          <w:szCs w:val="20"/>
        </w:rPr>
        <w:t>Кроме армянского языка, заявки могут быть поданы также н</w:t>
      </w:r>
      <w:r w:rsidR="00191D27" w:rsidRPr="00F24462">
        <w:rPr>
          <w:rFonts w:ascii="GHEA Grapalat" w:hAnsi="GHEA Grapalat"/>
          <w:sz w:val="16"/>
          <w:szCs w:val="20"/>
        </w:rPr>
        <w:t>а английском или русском языке.</w:t>
      </w:r>
    </w:p>
    <w:p w:rsidR="008F15B9" w:rsidRPr="00F24462" w:rsidRDefault="008F15B9" w:rsidP="00A1665E">
      <w:pPr>
        <w:widowControl w:val="0"/>
        <w:jc w:val="center"/>
        <w:rPr>
          <w:rFonts w:ascii="GHEA Grapalat" w:hAnsi="GHEA Grapalat"/>
          <w:b/>
          <w:sz w:val="16"/>
          <w:szCs w:val="20"/>
        </w:rPr>
      </w:pPr>
    </w:p>
    <w:p w:rsidR="008F15B9" w:rsidRPr="00F24462" w:rsidRDefault="008F15B9" w:rsidP="00A1665E">
      <w:pPr>
        <w:widowControl w:val="0"/>
        <w:jc w:val="center"/>
        <w:rPr>
          <w:rFonts w:ascii="GHEA Grapalat" w:hAnsi="GHEA Grapalat"/>
          <w:b/>
          <w:sz w:val="16"/>
          <w:szCs w:val="20"/>
        </w:rPr>
      </w:pPr>
    </w:p>
    <w:p w:rsidR="00096865" w:rsidRPr="00F24462" w:rsidRDefault="008D5016" w:rsidP="00A1665E">
      <w:pPr>
        <w:widowControl w:val="0"/>
        <w:jc w:val="center"/>
        <w:rPr>
          <w:rFonts w:ascii="GHEA Grapalat" w:hAnsi="GHEA Grapalat"/>
          <w:b/>
          <w:sz w:val="16"/>
          <w:szCs w:val="20"/>
        </w:rPr>
      </w:pPr>
      <w:r w:rsidRPr="00F24462">
        <w:rPr>
          <w:rFonts w:ascii="GHEA Grapalat" w:hAnsi="GHEA Grapalat"/>
          <w:b/>
          <w:sz w:val="16"/>
          <w:szCs w:val="20"/>
        </w:rPr>
        <w:t>2. ЗАЯВКА НА ПРОЦЕДУРУ</w:t>
      </w:r>
    </w:p>
    <w:p w:rsidR="008F15B9" w:rsidRPr="00F24462" w:rsidRDefault="00EA1314" w:rsidP="00A1665E">
      <w:pPr>
        <w:widowControl w:val="0"/>
        <w:ind w:firstLine="567"/>
        <w:jc w:val="both"/>
        <w:rPr>
          <w:rFonts w:ascii="GHEA Grapalat" w:hAnsi="GHEA Grapalat"/>
          <w:sz w:val="16"/>
          <w:szCs w:val="20"/>
        </w:rPr>
      </w:pPr>
      <w:r w:rsidRPr="00F24462">
        <w:rPr>
          <w:rFonts w:ascii="GHEA Grapalat" w:hAnsi="GHEA Grapalat"/>
          <w:sz w:val="16"/>
          <w:szCs w:val="20"/>
        </w:rPr>
        <w:t xml:space="preserve">2. </w:t>
      </w:r>
      <w:r w:rsidR="008F15B9" w:rsidRPr="00F24462">
        <w:rPr>
          <w:rFonts w:ascii="GHEA Grapalat" w:hAnsi="GHEA Grapalat"/>
          <w:sz w:val="16"/>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F24462">
        <w:rPr>
          <w:rFonts w:ascii="GHEA Grapalat" w:hAnsi="GHEA Grapalat"/>
          <w:sz w:val="16"/>
          <w:szCs w:val="20"/>
        </w:rPr>
        <w:t>:</w:t>
      </w:r>
    </w:p>
    <w:p w:rsidR="00096865" w:rsidRPr="00F24462" w:rsidRDefault="002D5CF0"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2.1</w:t>
      </w:r>
      <w:r w:rsidR="005114D0" w:rsidRPr="00F24462">
        <w:rPr>
          <w:rFonts w:ascii="GHEA Grapalat" w:hAnsi="GHEA Grapalat"/>
          <w:sz w:val="16"/>
          <w:szCs w:val="20"/>
        </w:rPr>
        <w:t>.</w:t>
      </w:r>
      <w:r w:rsidR="009873F3" w:rsidRPr="00F24462">
        <w:rPr>
          <w:rFonts w:ascii="GHEA Grapalat" w:hAnsi="GHEA Grapalat"/>
          <w:sz w:val="16"/>
          <w:szCs w:val="20"/>
        </w:rPr>
        <w:tab/>
      </w:r>
      <w:r w:rsidRPr="00F24462">
        <w:rPr>
          <w:rFonts w:ascii="GHEA Grapalat" w:hAnsi="GHEA Grapalat"/>
          <w:sz w:val="16"/>
          <w:szCs w:val="20"/>
        </w:rPr>
        <w:t>заявление</w:t>
      </w:r>
      <w:r w:rsidR="00EB3C28" w:rsidRPr="00F24462">
        <w:rPr>
          <w:rFonts w:ascii="GHEA Grapalat" w:hAnsi="GHEA Grapalat"/>
          <w:sz w:val="16"/>
          <w:szCs w:val="20"/>
        </w:rPr>
        <w:t>--объявлени</w:t>
      </w:r>
      <w:r w:rsidR="00EB3C28" w:rsidRPr="00F24462">
        <w:rPr>
          <w:rFonts w:ascii="GHEA Grapalat" w:hAnsi="GHEA Grapalat"/>
          <w:sz w:val="16"/>
          <w:szCs w:val="20"/>
          <w:lang w:val="en-US"/>
        </w:rPr>
        <w:t>e</w:t>
      </w:r>
      <w:r w:rsidRPr="00F24462">
        <w:rPr>
          <w:rFonts w:ascii="GHEA Grapalat" w:hAnsi="GHEA Grapalat"/>
          <w:sz w:val="16"/>
          <w:szCs w:val="20"/>
        </w:rPr>
        <w:t xml:space="preserve"> на участие в процедуре согласно Приложению №1;</w:t>
      </w:r>
    </w:p>
    <w:p w:rsidR="00172BC4" w:rsidRPr="00F24462" w:rsidRDefault="00172BC4"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2.2</w:t>
      </w:r>
      <w:r w:rsidR="00D23E36" w:rsidRPr="00F24462">
        <w:rPr>
          <w:rFonts w:ascii="GHEA Grapalat" w:hAnsi="GHEA Grapalat"/>
          <w:sz w:val="16"/>
          <w:szCs w:val="20"/>
        </w:rPr>
        <w:t>.</w:t>
      </w:r>
      <w:r w:rsidRPr="00F24462">
        <w:rPr>
          <w:rFonts w:ascii="GHEA Grapalat" w:hAnsi="GHEA Grapalat"/>
          <w:sz w:val="16"/>
          <w:szCs w:val="20"/>
        </w:rPr>
        <w:t xml:space="preserve"> утвержденн</w:t>
      </w:r>
      <w:r w:rsidRPr="00F24462">
        <w:rPr>
          <w:rFonts w:ascii="GHEA Grapalat" w:hAnsi="GHEA Grapalat"/>
          <w:sz w:val="16"/>
          <w:szCs w:val="20"/>
          <w:lang w:val="en-US"/>
        </w:rPr>
        <w:t>o</w:t>
      </w:r>
      <w:r w:rsidRPr="00F24462">
        <w:rPr>
          <w:rFonts w:ascii="GHEA Grapalat" w:hAnsi="GHEA Grapalat"/>
          <w:sz w:val="16"/>
          <w:szCs w:val="20"/>
        </w:rPr>
        <w:t xml:space="preserve">е им полное описание предлагаемого товара согласно Приложению </w:t>
      </w:r>
      <w:r w:rsidRPr="00F24462">
        <w:rPr>
          <w:rFonts w:ascii="GHEA Grapalat" w:hAnsi="GHEA Grapalat"/>
          <w:sz w:val="16"/>
          <w:szCs w:val="20"/>
          <w:lang w:val="en-US"/>
        </w:rPr>
        <w:t>N</w:t>
      </w:r>
      <w:r w:rsidRPr="00F24462">
        <w:rPr>
          <w:rFonts w:ascii="GHEA Grapalat" w:hAnsi="GHEA Grapalat"/>
          <w:sz w:val="16"/>
          <w:szCs w:val="20"/>
        </w:rPr>
        <w:t xml:space="preserve"> 1.1.</w:t>
      </w:r>
    </w:p>
    <w:p w:rsidR="009D7EFF" w:rsidRPr="00F24462" w:rsidRDefault="009D7EFF"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w:t>
      </w:r>
      <w:r w:rsidR="00EA7CA6" w:rsidRPr="00F24462">
        <w:rPr>
          <w:rFonts w:ascii="GHEA Grapalat" w:hAnsi="GHEA Grapalat"/>
          <w:sz w:val="16"/>
          <w:szCs w:val="20"/>
        </w:rPr>
        <w:t xml:space="preserve">3 </w:t>
      </w:r>
      <w:r w:rsidRPr="00F24462">
        <w:rPr>
          <w:rFonts w:ascii="GHEA Grapalat" w:hAnsi="GHEA Grapalat"/>
          <w:sz w:val="16"/>
          <w:szCs w:val="20"/>
        </w:rPr>
        <w:t>копию агентского договора и данные лица, являющегося стороной этого договора, если Договор будет выполняться через агентство;</w:t>
      </w:r>
    </w:p>
    <w:p w:rsidR="006505D2" w:rsidRPr="00F24462" w:rsidRDefault="008D4137"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w:t>
      </w:r>
      <w:r w:rsidR="00EA7CA6" w:rsidRPr="00F24462">
        <w:rPr>
          <w:rFonts w:ascii="GHEA Grapalat" w:hAnsi="GHEA Grapalat"/>
          <w:sz w:val="16"/>
          <w:szCs w:val="20"/>
        </w:rPr>
        <w:t xml:space="preserve">4 </w:t>
      </w:r>
      <w:r w:rsidRPr="00F24462">
        <w:rPr>
          <w:rFonts w:ascii="GHEA Grapalat" w:hAnsi="GHEA Grapalat"/>
          <w:sz w:val="16"/>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F24462">
        <w:rPr>
          <w:rStyle w:val="af6"/>
          <w:rFonts w:ascii="GHEA Grapalat" w:hAnsi="GHEA Grapalat"/>
          <w:sz w:val="16"/>
          <w:szCs w:val="20"/>
        </w:rPr>
        <w:footnoteReference w:customMarkFollows="1" w:id="7"/>
        <w:t>15</w:t>
      </w:r>
    </w:p>
    <w:p w:rsidR="00E67BA7" w:rsidRPr="00F24462" w:rsidRDefault="00096865"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w:t>
      </w:r>
      <w:r w:rsidR="00385C27" w:rsidRPr="00F24462">
        <w:rPr>
          <w:rFonts w:ascii="GHEA Grapalat" w:hAnsi="GHEA Grapalat"/>
          <w:sz w:val="16"/>
          <w:szCs w:val="20"/>
        </w:rPr>
        <w:t>6</w:t>
      </w:r>
      <w:r w:rsidR="004413A5" w:rsidRPr="00F24462">
        <w:rPr>
          <w:rFonts w:ascii="GHEA Grapalat" w:hAnsi="GHEA Grapalat"/>
          <w:sz w:val="16"/>
          <w:szCs w:val="20"/>
        </w:rPr>
        <w:t>.</w:t>
      </w:r>
      <w:r w:rsidR="00367A9A" w:rsidRPr="00F24462">
        <w:rPr>
          <w:rFonts w:ascii="GHEA Grapalat" w:hAnsi="GHEA Grapalat"/>
          <w:sz w:val="16"/>
          <w:szCs w:val="20"/>
        </w:rPr>
        <w:tab/>
      </w:r>
      <w:r w:rsidRPr="00F24462">
        <w:rPr>
          <w:rFonts w:ascii="GHEA Grapalat" w:hAnsi="GHEA Grapalat"/>
          <w:sz w:val="16"/>
          <w:szCs w:val="20"/>
        </w:rPr>
        <w:t>ценовое предложение согласно Приложению №</w:t>
      </w:r>
      <w:r w:rsidR="00385C27" w:rsidRPr="00F24462">
        <w:rPr>
          <w:rFonts w:ascii="GHEA Grapalat" w:hAnsi="GHEA Grapalat"/>
          <w:sz w:val="16"/>
          <w:szCs w:val="20"/>
        </w:rPr>
        <w:t>2</w:t>
      </w:r>
      <w:r w:rsidRPr="00F24462">
        <w:rPr>
          <w:rFonts w:ascii="GHEA Grapalat" w:hAnsi="GHEA Grapalat"/>
          <w:sz w:val="16"/>
          <w:szCs w:val="20"/>
        </w:rPr>
        <w:t>; Ценовое предложение представляется в форме расчета, состоящего из обобщенных компонентов стоимости</w:t>
      </w:r>
      <w:r w:rsidR="00FB3AE2" w:rsidRPr="00F24462">
        <w:rPr>
          <w:rFonts w:ascii="GHEA Grapalat" w:hAnsi="GHEA Grapalat"/>
          <w:sz w:val="16"/>
          <w:szCs w:val="20"/>
        </w:rPr>
        <w:t xml:space="preserve"> (совокупность себестоимости и прогнозируемой прибыли</w:t>
      </w:r>
      <w:r w:rsidR="00A57B1A" w:rsidRPr="00F24462">
        <w:rPr>
          <w:rFonts w:ascii="GHEA Grapalat" w:hAnsi="GHEA Grapalat"/>
          <w:sz w:val="16"/>
          <w:szCs w:val="20"/>
        </w:rPr>
        <w:t>)</w:t>
      </w:r>
      <w:r w:rsidRPr="00F24462">
        <w:rPr>
          <w:rFonts w:ascii="GHEA Grapalat" w:hAnsi="GHEA Grapalat"/>
          <w:sz w:val="16"/>
          <w:szCs w:val="20"/>
        </w:rPr>
        <w:t xml:space="preserve"> и налога на добавленную стоимость. Расчет компонентов стоимости — разбивка или другие детали — не</w:t>
      </w:r>
      <w:r w:rsidR="00E267E5" w:rsidRPr="00F24462">
        <w:rPr>
          <w:rFonts w:ascii="GHEA Grapalat" w:hAnsi="GHEA Grapalat"/>
          <w:sz w:val="16"/>
          <w:szCs w:val="20"/>
        </w:rPr>
        <w:t xml:space="preserve"> требуются и не представляются.</w:t>
      </w:r>
    </w:p>
    <w:p w:rsidR="008937EA" w:rsidRPr="00F24462" w:rsidRDefault="008937EA" w:rsidP="00A1665E">
      <w:pPr>
        <w:widowControl w:val="0"/>
        <w:spacing w:line="360" w:lineRule="auto"/>
        <w:jc w:val="center"/>
        <w:rPr>
          <w:rFonts w:ascii="GHEA Grapalat" w:hAnsi="GHEA Grapalat" w:cs="Sylfaen"/>
          <w:b/>
          <w:sz w:val="16"/>
          <w:szCs w:val="20"/>
        </w:rPr>
      </w:pPr>
      <w:r w:rsidRPr="00F24462">
        <w:rPr>
          <w:rFonts w:ascii="GHEA Grapalat" w:hAnsi="GHEA Grapalat"/>
          <w:b/>
          <w:sz w:val="16"/>
          <w:szCs w:val="20"/>
        </w:rPr>
        <w:t>3. ПОРЯДОК ПОДГОТОВКИ ЗАЯВКИ</w:t>
      </w:r>
    </w:p>
    <w:p w:rsidR="008937EA" w:rsidRPr="00F24462" w:rsidRDefault="00F535C1"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3</w:t>
      </w:r>
      <w:r w:rsidR="008937EA" w:rsidRPr="00F24462">
        <w:rPr>
          <w:rFonts w:ascii="GHEA Grapalat" w:hAnsi="GHEA Grapalat"/>
          <w:sz w:val="16"/>
          <w:szCs w:val="20"/>
        </w:rPr>
        <w:t>.1.</w:t>
      </w:r>
      <w:r w:rsidR="008937EA" w:rsidRPr="00F24462">
        <w:rPr>
          <w:rFonts w:ascii="GHEA Grapalat" w:hAnsi="GHEA Grapalat"/>
          <w:sz w:val="16"/>
          <w:szCs w:val="20"/>
        </w:rPr>
        <w:tab/>
        <w:t xml:space="preserve">Участник подает заявку в порядке, установленном настоящим приглашением. </w:t>
      </w:r>
    </w:p>
    <w:p w:rsidR="008937EA" w:rsidRPr="00F24462" w:rsidRDefault="008937EA" w:rsidP="00A1665E">
      <w:pPr>
        <w:widowControl w:val="0"/>
        <w:ind w:firstLine="567"/>
        <w:jc w:val="both"/>
        <w:rPr>
          <w:rFonts w:ascii="GHEA Grapalat" w:hAnsi="GHEA Grapalat" w:cs="Sylfaen"/>
          <w:sz w:val="16"/>
          <w:szCs w:val="20"/>
        </w:rPr>
      </w:pPr>
      <w:r w:rsidRPr="00F24462">
        <w:rPr>
          <w:rFonts w:ascii="GHEA Grapalat" w:hAnsi="GHEA Grapalat"/>
          <w:sz w:val="16"/>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F24462">
        <w:rPr>
          <w:rFonts w:ascii="Courier New" w:hAnsi="Courier New" w:cs="Courier New"/>
          <w:sz w:val="16"/>
          <w:szCs w:val="20"/>
        </w:rPr>
        <w:t> </w:t>
      </w:r>
      <w:r w:rsidRPr="00F24462">
        <w:rPr>
          <w:rFonts w:ascii="GHEA Grapalat" w:hAnsi="GHEA Grapalat"/>
          <w:sz w:val="16"/>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F24462">
        <w:rPr>
          <w:rFonts w:ascii="Courier New" w:hAnsi="Courier New" w:cs="Courier New"/>
          <w:sz w:val="16"/>
          <w:szCs w:val="20"/>
        </w:rPr>
        <w:t> </w:t>
      </w:r>
      <w:r w:rsidRPr="00F24462">
        <w:rPr>
          <w:rFonts w:ascii="GHEA Grapalat" w:hAnsi="GHEA Grapalat"/>
          <w:sz w:val="16"/>
          <w:szCs w:val="20"/>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F24462" w:rsidRDefault="008937EA" w:rsidP="00A1665E">
      <w:pPr>
        <w:widowControl w:val="0"/>
        <w:ind w:firstLine="567"/>
        <w:jc w:val="both"/>
        <w:rPr>
          <w:rFonts w:ascii="GHEA Grapalat" w:hAnsi="GHEA Grapalat"/>
          <w:sz w:val="16"/>
          <w:szCs w:val="20"/>
        </w:rPr>
      </w:pPr>
      <w:r w:rsidRPr="00F24462">
        <w:rPr>
          <w:rFonts w:ascii="GHEA Grapalat" w:hAnsi="GHEA Grapalat"/>
          <w:sz w:val="16"/>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24462" w:rsidRDefault="008937E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4.2.</w:t>
      </w:r>
      <w:r w:rsidRPr="00F24462">
        <w:rPr>
          <w:rFonts w:ascii="GHEA Grapalat" w:hAnsi="GHEA Grapalat"/>
          <w:sz w:val="16"/>
          <w:szCs w:val="20"/>
        </w:rPr>
        <w:tab/>
        <w:t xml:space="preserve">На конверте, указанном в пункте 4.1 настоящей инструкции, на языке составления заявки указываются: </w:t>
      </w:r>
    </w:p>
    <w:p w:rsidR="008937EA" w:rsidRPr="00F24462" w:rsidRDefault="008937EA" w:rsidP="00A1665E">
      <w:pPr>
        <w:widowControl w:val="0"/>
        <w:tabs>
          <w:tab w:val="left" w:pos="1134"/>
        </w:tabs>
        <w:ind w:firstLine="567"/>
        <w:rPr>
          <w:rFonts w:ascii="GHEA Grapalat" w:hAnsi="GHEA Grapalat"/>
          <w:sz w:val="16"/>
          <w:szCs w:val="20"/>
        </w:rPr>
      </w:pPr>
      <w:r w:rsidRPr="00F24462">
        <w:rPr>
          <w:rFonts w:ascii="GHEA Grapalat" w:hAnsi="GHEA Grapalat"/>
          <w:sz w:val="16"/>
          <w:szCs w:val="20"/>
        </w:rPr>
        <w:t>1)</w:t>
      </w:r>
      <w:r w:rsidRPr="00F24462">
        <w:rPr>
          <w:rFonts w:ascii="GHEA Grapalat" w:hAnsi="GHEA Grapalat"/>
          <w:sz w:val="16"/>
          <w:szCs w:val="20"/>
        </w:rPr>
        <w:tab/>
        <w:t>наименование заказчика и место (адрес) подачи заявки;</w:t>
      </w:r>
    </w:p>
    <w:p w:rsidR="008937EA" w:rsidRPr="00F24462" w:rsidRDefault="008937E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w:t>
      </w:r>
      <w:r w:rsidRPr="00F24462">
        <w:rPr>
          <w:rFonts w:ascii="GHEA Grapalat" w:hAnsi="GHEA Grapalat"/>
          <w:sz w:val="16"/>
          <w:szCs w:val="20"/>
        </w:rPr>
        <w:tab/>
        <w:t xml:space="preserve">код </w:t>
      </w:r>
      <w:r w:rsidR="00F535C1" w:rsidRPr="00F24462">
        <w:rPr>
          <w:rFonts w:ascii="GHEA Grapalat" w:hAnsi="GHEA Grapalat"/>
          <w:sz w:val="16"/>
          <w:szCs w:val="20"/>
        </w:rPr>
        <w:t>процедуры</w:t>
      </w:r>
      <w:r w:rsidRPr="00F24462">
        <w:rPr>
          <w:rFonts w:ascii="GHEA Grapalat" w:hAnsi="GHEA Grapalat"/>
          <w:sz w:val="16"/>
          <w:szCs w:val="20"/>
        </w:rPr>
        <w:t>;</w:t>
      </w:r>
    </w:p>
    <w:p w:rsidR="008937EA" w:rsidRPr="00F24462" w:rsidRDefault="008937E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3)</w:t>
      </w:r>
      <w:r w:rsidRPr="00F24462">
        <w:rPr>
          <w:rFonts w:ascii="GHEA Grapalat" w:hAnsi="GHEA Grapalat"/>
          <w:sz w:val="16"/>
          <w:szCs w:val="20"/>
        </w:rPr>
        <w:tab/>
        <w:t>слова “не вскрывать до заседания по вскрытию заявок”;</w:t>
      </w:r>
    </w:p>
    <w:p w:rsidR="008937EA" w:rsidRPr="00F24462" w:rsidRDefault="008937E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4)</w:t>
      </w:r>
      <w:r w:rsidRPr="00F24462">
        <w:rPr>
          <w:rFonts w:ascii="GHEA Grapalat" w:hAnsi="GHEA Grapalat"/>
          <w:sz w:val="16"/>
          <w:szCs w:val="20"/>
        </w:rPr>
        <w:tab/>
        <w:t>наименование (имя), место нахождения и номер телефона участника.</w:t>
      </w:r>
    </w:p>
    <w:p w:rsidR="008937EA" w:rsidRPr="00F24462" w:rsidRDefault="008937EA"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4.3.</w:t>
      </w:r>
      <w:r w:rsidRPr="00F24462">
        <w:rPr>
          <w:rFonts w:ascii="GHEA Grapalat" w:hAnsi="GHEA Grapalat"/>
          <w:sz w:val="16"/>
          <w:szCs w:val="20"/>
        </w:rPr>
        <w:tab/>
        <w:t>На заседании по вскрытию заявок комиссия отклоняет заявки, не</w:t>
      </w:r>
      <w:r w:rsidRPr="00F24462">
        <w:rPr>
          <w:rFonts w:ascii="Courier New" w:hAnsi="Courier New" w:cs="Courier New"/>
          <w:sz w:val="16"/>
          <w:szCs w:val="20"/>
        </w:rPr>
        <w:t> </w:t>
      </w:r>
      <w:r w:rsidRPr="00F24462">
        <w:rPr>
          <w:rFonts w:ascii="GHEA Grapalat" w:hAnsi="GHEA Grapalat"/>
          <w:sz w:val="16"/>
          <w:szCs w:val="20"/>
        </w:rPr>
        <w:t xml:space="preserve">соответствующие требованиям пунктов </w:t>
      </w:r>
      <w:r w:rsidR="00EE46E2" w:rsidRPr="00F24462">
        <w:rPr>
          <w:rFonts w:ascii="GHEA Grapalat" w:hAnsi="GHEA Grapalat"/>
          <w:sz w:val="16"/>
          <w:szCs w:val="20"/>
        </w:rPr>
        <w:t>3</w:t>
      </w:r>
      <w:r w:rsidRPr="00F24462">
        <w:rPr>
          <w:rFonts w:ascii="GHEA Grapalat" w:hAnsi="GHEA Grapalat"/>
          <w:sz w:val="16"/>
          <w:szCs w:val="20"/>
        </w:rPr>
        <w:t xml:space="preserve">.1 и </w:t>
      </w:r>
      <w:r w:rsidR="00EE46E2" w:rsidRPr="00F24462">
        <w:rPr>
          <w:rFonts w:ascii="GHEA Grapalat" w:hAnsi="GHEA Grapalat"/>
          <w:sz w:val="16"/>
          <w:szCs w:val="20"/>
        </w:rPr>
        <w:t>3</w:t>
      </w:r>
      <w:r w:rsidRPr="00F24462">
        <w:rPr>
          <w:rFonts w:ascii="GHEA Grapalat" w:hAnsi="GHEA Grapalat"/>
          <w:sz w:val="16"/>
          <w:szCs w:val="20"/>
        </w:rPr>
        <w:t>.2 настоящей инструкции, и в том же виде возвращает подающему их лицу.</w:t>
      </w:r>
    </w:p>
    <w:p w:rsidR="00ED59E0" w:rsidRPr="00F24462" w:rsidRDefault="00ED59E0" w:rsidP="00A1665E">
      <w:pPr>
        <w:widowControl w:val="0"/>
        <w:tabs>
          <w:tab w:val="left" w:pos="1134"/>
        </w:tabs>
        <w:ind w:firstLine="567"/>
        <w:jc w:val="both"/>
        <w:rPr>
          <w:rFonts w:ascii="GHEA Grapalat" w:hAnsi="GHEA Grapalat"/>
          <w:sz w:val="16"/>
          <w:szCs w:val="20"/>
        </w:rPr>
      </w:pPr>
    </w:p>
    <w:p w:rsidR="00ED59E0" w:rsidRPr="00F24462" w:rsidRDefault="00ED59E0" w:rsidP="00A1665E">
      <w:pPr>
        <w:widowControl w:val="0"/>
        <w:tabs>
          <w:tab w:val="left" w:pos="1134"/>
        </w:tabs>
        <w:ind w:firstLine="567"/>
        <w:jc w:val="both"/>
        <w:rPr>
          <w:rFonts w:ascii="GHEA Grapalat" w:hAnsi="GHEA Grapalat"/>
          <w:sz w:val="16"/>
          <w:szCs w:val="20"/>
        </w:rPr>
      </w:pPr>
    </w:p>
    <w:p w:rsidR="00ED59E0" w:rsidRDefault="00ED59E0" w:rsidP="00A1665E">
      <w:pPr>
        <w:widowControl w:val="0"/>
        <w:tabs>
          <w:tab w:val="left" w:pos="1134"/>
        </w:tabs>
        <w:ind w:firstLine="567"/>
        <w:jc w:val="both"/>
        <w:rPr>
          <w:rFonts w:ascii="GHEA Grapalat" w:hAnsi="GHEA Grapalat"/>
          <w:sz w:val="16"/>
          <w:szCs w:val="20"/>
        </w:rPr>
      </w:pPr>
    </w:p>
    <w:p w:rsidR="00BE054C" w:rsidRDefault="00BE054C" w:rsidP="00A1665E">
      <w:pPr>
        <w:widowControl w:val="0"/>
        <w:tabs>
          <w:tab w:val="left" w:pos="1134"/>
        </w:tabs>
        <w:ind w:firstLine="567"/>
        <w:jc w:val="both"/>
        <w:rPr>
          <w:rFonts w:ascii="GHEA Grapalat" w:hAnsi="GHEA Grapalat"/>
          <w:sz w:val="16"/>
          <w:szCs w:val="20"/>
        </w:rPr>
      </w:pPr>
    </w:p>
    <w:p w:rsidR="00BE054C" w:rsidRDefault="00BE054C" w:rsidP="00A1665E">
      <w:pPr>
        <w:widowControl w:val="0"/>
        <w:tabs>
          <w:tab w:val="left" w:pos="1134"/>
        </w:tabs>
        <w:ind w:firstLine="567"/>
        <w:jc w:val="both"/>
        <w:rPr>
          <w:rFonts w:ascii="GHEA Grapalat" w:hAnsi="GHEA Grapalat"/>
          <w:sz w:val="16"/>
          <w:szCs w:val="20"/>
        </w:rPr>
      </w:pPr>
    </w:p>
    <w:p w:rsidR="00BE054C" w:rsidRPr="00F24462" w:rsidRDefault="00BE054C" w:rsidP="00A1665E">
      <w:pPr>
        <w:widowControl w:val="0"/>
        <w:tabs>
          <w:tab w:val="left" w:pos="1134"/>
        </w:tabs>
        <w:ind w:firstLine="567"/>
        <w:jc w:val="both"/>
        <w:rPr>
          <w:rFonts w:ascii="GHEA Grapalat" w:hAnsi="GHEA Grapalat"/>
          <w:sz w:val="16"/>
          <w:szCs w:val="20"/>
        </w:rPr>
      </w:pPr>
    </w:p>
    <w:p w:rsidR="00654E19" w:rsidRPr="00F24462" w:rsidRDefault="00654E19" w:rsidP="00A1665E">
      <w:pPr>
        <w:pStyle w:val="norm"/>
        <w:widowControl w:val="0"/>
        <w:spacing w:line="240" w:lineRule="auto"/>
        <w:ind w:firstLine="284"/>
        <w:jc w:val="right"/>
        <w:rPr>
          <w:rFonts w:ascii="GHEA Grapalat" w:hAnsi="GHEA Grapalat"/>
          <w:b/>
          <w:sz w:val="16"/>
        </w:rPr>
      </w:pPr>
    </w:p>
    <w:p w:rsidR="00830A7D" w:rsidRDefault="00830A7D" w:rsidP="00830A7D">
      <w:pPr>
        <w:pStyle w:val="norm"/>
        <w:widowControl w:val="0"/>
        <w:spacing w:line="240" w:lineRule="auto"/>
        <w:ind w:firstLine="0"/>
        <w:rPr>
          <w:rFonts w:asciiTheme="minorHAnsi" w:hAnsiTheme="minorHAnsi"/>
          <w:b/>
          <w:sz w:val="16"/>
        </w:rPr>
      </w:pPr>
    </w:p>
    <w:p w:rsidR="00664F32" w:rsidRDefault="00664F32" w:rsidP="00830A7D">
      <w:pPr>
        <w:pStyle w:val="norm"/>
        <w:widowControl w:val="0"/>
        <w:spacing w:line="240" w:lineRule="auto"/>
        <w:ind w:firstLine="0"/>
        <w:rPr>
          <w:rFonts w:asciiTheme="minorHAnsi" w:hAnsiTheme="minorHAnsi"/>
          <w:b/>
          <w:sz w:val="16"/>
        </w:rPr>
      </w:pPr>
    </w:p>
    <w:p w:rsidR="00664F32" w:rsidRDefault="00664F32" w:rsidP="00830A7D">
      <w:pPr>
        <w:pStyle w:val="norm"/>
        <w:widowControl w:val="0"/>
        <w:spacing w:line="240" w:lineRule="auto"/>
        <w:ind w:firstLine="0"/>
        <w:rPr>
          <w:rFonts w:asciiTheme="minorHAnsi" w:hAnsiTheme="minorHAnsi"/>
          <w:b/>
          <w:sz w:val="16"/>
        </w:rPr>
      </w:pPr>
    </w:p>
    <w:p w:rsidR="006E7D03" w:rsidRDefault="006E7D03" w:rsidP="00830A7D">
      <w:pPr>
        <w:pStyle w:val="norm"/>
        <w:widowControl w:val="0"/>
        <w:spacing w:line="240" w:lineRule="auto"/>
        <w:ind w:firstLine="0"/>
        <w:rPr>
          <w:rFonts w:asciiTheme="minorHAnsi" w:hAnsiTheme="minorHAnsi"/>
          <w:b/>
          <w:sz w:val="16"/>
        </w:rPr>
      </w:pPr>
    </w:p>
    <w:p w:rsidR="006E7D03" w:rsidRDefault="006E7D03" w:rsidP="00830A7D">
      <w:pPr>
        <w:pStyle w:val="norm"/>
        <w:widowControl w:val="0"/>
        <w:spacing w:line="240" w:lineRule="auto"/>
        <w:ind w:firstLine="0"/>
        <w:rPr>
          <w:rFonts w:asciiTheme="minorHAnsi" w:hAnsiTheme="minorHAnsi"/>
          <w:b/>
          <w:sz w:val="16"/>
        </w:rPr>
      </w:pPr>
    </w:p>
    <w:p w:rsidR="006E7D03" w:rsidRDefault="006E7D03" w:rsidP="00830A7D">
      <w:pPr>
        <w:pStyle w:val="norm"/>
        <w:widowControl w:val="0"/>
        <w:spacing w:line="240" w:lineRule="auto"/>
        <w:ind w:firstLine="0"/>
        <w:rPr>
          <w:rFonts w:asciiTheme="minorHAnsi" w:hAnsiTheme="minorHAnsi"/>
          <w:b/>
          <w:sz w:val="16"/>
        </w:rPr>
      </w:pPr>
    </w:p>
    <w:p w:rsidR="00664F32" w:rsidRDefault="00664F32" w:rsidP="00830A7D">
      <w:pPr>
        <w:pStyle w:val="norm"/>
        <w:widowControl w:val="0"/>
        <w:spacing w:line="240" w:lineRule="auto"/>
        <w:ind w:firstLine="0"/>
        <w:rPr>
          <w:rFonts w:asciiTheme="minorHAnsi" w:hAnsiTheme="minorHAnsi"/>
          <w:b/>
          <w:sz w:val="16"/>
        </w:rPr>
      </w:pPr>
    </w:p>
    <w:p w:rsidR="00664F32" w:rsidRDefault="00664F32" w:rsidP="00830A7D">
      <w:pPr>
        <w:pStyle w:val="norm"/>
        <w:widowControl w:val="0"/>
        <w:spacing w:line="240" w:lineRule="auto"/>
        <w:ind w:firstLine="0"/>
        <w:rPr>
          <w:rFonts w:asciiTheme="minorHAnsi" w:hAnsiTheme="minorHAnsi"/>
          <w:b/>
          <w:sz w:val="16"/>
        </w:rPr>
      </w:pPr>
    </w:p>
    <w:p w:rsidR="002C004A" w:rsidRPr="00830A7D" w:rsidRDefault="002C004A" w:rsidP="00830A7D">
      <w:pPr>
        <w:pStyle w:val="norm"/>
        <w:widowControl w:val="0"/>
        <w:spacing w:line="240" w:lineRule="auto"/>
        <w:ind w:firstLine="0"/>
        <w:rPr>
          <w:rFonts w:asciiTheme="minorHAnsi" w:hAnsiTheme="minorHAnsi"/>
          <w:b/>
          <w:sz w:val="16"/>
        </w:rPr>
      </w:pPr>
    </w:p>
    <w:p w:rsidR="00A022E0" w:rsidRPr="000D633B" w:rsidRDefault="00A022E0" w:rsidP="00A1665E">
      <w:pPr>
        <w:pStyle w:val="norm"/>
        <w:widowControl w:val="0"/>
        <w:spacing w:line="240" w:lineRule="auto"/>
        <w:ind w:firstLine="284"/>
        <w:jc w:val="right"/>
        <w:rPr>
          <w:rFonts w:ascii="GHEA Grapalat" w:hAnsi="GHEA Grapalat"/>
          <w:b/>
          <w:sz w:val="16"/>
        </w:rPr>
      </w:pPr>
    </w:p>
    <w:p w:rsidR="00B2572B" w:rsidRPr="00F24462" w:rsidRDefault="00B2572B" w:rsidP="00A1665E">
      <w:pPr>
        <w:pStyle w:val="norm"/>
        <w:widowControl w:val="0"/>
        <w:spacing w:line="240" w:lineRule="auto"/>
        <w:ind w:firstLine="284"/>
        <w:jc w:val="right"/>
        <w:rPr>
          <w:rFonts w:ascii="GHEA Grapalat" w:hAnsi="GHEA Grapalat" w:cs="Arial"/>
          <w:b/>
          <w:sz w:val="16"/>
        </w:rPr>
      </w:pPr>
      <w:r w:rsidRPr="00F24462">
        <w:rPr>
          <w:rFonts w:ascii="GHEA Grapalat" w:hAnsi="GHEA Grapalat"/>
          <w:b/>
          <w:sz w:val="16"/>
        </w:rPr>
        <w:t>Приложение № 1</w:t>
      </w:r>
    </w:p>
    <w:p w:rsidR="00C31144" w:rsidRDefault="00B2572B" w:rsidP="00C31144">
      <w:pPr>
        <w:pStyle w:val="31"/>
        <w:widowControl w:val="0"/>
        <w:spacing w:line="240" w:lineRule="auto"/>
        <w:jc w:val="right"/>
        <w:rPr>
          <w:rFonts w:ascii="GHEA Grapalat" w:hAnsi="GHEA Grapalat"/>
          <w:i/>
          <w:u w:val="single"/>
          <w:lang w:val="af-ZA"/>
        </w:rPr>
      </w:pPr>
      <w:r w:rsidRPr="00F24462">
        <w:rPr>
          <w:rFonts w:ascii="GHEA Grapalat" w:hAnsi="GHEA Grapalat"/>
          <w:b/>
          <w:sz w:val="16"/>
        </w:rPr>
        <w:t xml:space="preserve">к Приглашению на </w:t>
      </w:r>
      <w:r w:rsidR="00DE428C" w:rsidRPr="00F24462">
        <w:rPr>
          <w:rFonts w:ascii="GHEA Grapalat" w:hAnsi="GHEA Grapalat"/>
          <w:b/>
          <w:sz w:val="16"/>
        </w:rPr>
        <w:t>Запрос котировки</w:t>
      </w:r>
      <w:r w:rsidR="00123294" w:rsidRPr="00F24462">
        <w:rPr>
          <w:rFonts w:ascii="GHEA Grapalat" w:hAnsi="GHEA Grapalat" w:cs="Arial"/>
          <w:b/>
          <w:sz w:val="16"/>
        </w:rPr>
        <w:br/>
      </w:r>
      <w:r w:rsidRPr="00F24462">
        <w:rPr>
          <w:rFonts w:ascii="GHEA Grapalat" w:hAnsi="GHEA Grapalat"/>
          <w:b/>
          <w:sz w:val="16"/>
        </w:rPr>
        <w:t xml:space="preserve">под кодом </w:t>
      </w:r>
      <w:r w:rsidR="006132ED" w:rsidRPr="00F24462">
        <w:rPr>
          <w:rFonts w:ascii="GHEA Grapalat" w:hAnsi="GHEA Grapalat"/>
          <w:sz w:val="16"/>
        </w:rPr>
        <w:t>"</w:t>
      </w:r>
      <w:r w:rsidR="000B4B52" w:rsidRPr="000B4B52">
        <w:rPr>
          <w:rFonts w:ascii="GHEA Grapalat" w:hAnsi="GHEA Grapalat"/>
          <w:b/>
          <w:i/>
        </w:rPr>
        <w:t xml:space="preserve"> </w:t>
      </w:r>
      <w:r w:rsidR="00252471">
        <w:rPr>
          <w:rFonts w:ascii="GHEA Grapalat" w:hAnsi="GHEA Grapalat"/>
          <w:b/>
          <w:i/>
          <w:lang w:val="af-ZA"/>
        </w:rPr>
        <w:t>ФТРКПД-ГААПДЗБ-2025</w:t>
      </w:r>
      <w:r w:rsidR="00C31144" w:rsidRPr="00C31144">
        <w:rPr>
          <w:rFonts w:ascii="GHEA Grapalat" w:hAnsi="GHEA Grapalat"/>
          <w:b/>
          <w:i/>
          <w:lang w:val="af-ZA"/>
        </w:rPr>
        <w:t>/</w:t>
      </w:r>
      <w:r w:rsidR="00252471">
        <w:rPr>
          <w:rFonts w:ascii="GHEA Grapalat" w:hAnsi="GHEA Grapalat"/>
          <w:b/>
          <w:i/>
          <w:lang w:val="af-ZA"/>
        </w:rPr>
        <w:t>1</w:t>
      </w:r>
      <w:r w:rsidR="00C31144" w:rsidRPr="00AE2768">
        <w:rPr>
          <w:rFonts w:ascii="GHEA Grapalat" w:hAnsi="GHEA Grapalat"/>
          <w:i/>
          <w:u w:val="single"/>
          <w:lang w:val="af-ZA"/>
        </w:rPr>
        <w:t xml:space="preserve"> </w:t>
      </w:r>
    </w:p>
    <w:p w:rsidR="00B2572B" w:rsidRPr="00F24462" w:rsidRDefault="00B2572B" w:rsidP="00C31144">
      <w:pPr>
        <w:pStyle w:val="31"/>
        <w:widowControl w:val="0"/>
        <w:spacing w:line="240" w:lineRule="auto"/>
        <w:jc w:val="right"/>
        <w:rPr>
          <w:rFonts w:ascii="GHEA Grapalat" w:hAnsi="GHEA Grapalat" w:cs="Arial"/>
          <w:b/>
          <w:sz w:val="16"/>
        </w:rPr>
      </w:pPr>
      <w:r w:rsidRPr="00F24462">
        <w:rPr>
          <w:rFonts w:ascii="GHEA Grapalat" w:hAnsi="GHEA Grapalat"/>
          <w:b/>
          <w:sz w:val="16"/>
        </w:rPr>
        <w:t>ЗАЯВЛЕНИЕ</w:t>
      </w:r>
      <w:r w:rsidR="00350210" w:rsidRPr="00F24462">
        <w:rPr>
          <w:rFonts w:ascii="GHEA Grapalat" w:hAnsi="GHEA Grapalat"/>
          <w:b/>
          <w:sz w:val="16"/>
        </w:rPr>
        <w:t>-</w:t>
      </w:r>
      <w:r w:rsidR="005A6435" w:rsidRPr="00F24462">
        <w:rPr>
          <w:rFonts w:ascii="GHEA Grapalat" w:hAnsi="GHEA Grapalat"/>
          <w:b/>
          <w:sz w:val="16"/>
        </w:rPr>
        <w:t xml:space="preserve">  ОБЪЯВЛЕНИЕ </w:t>
      </w:r>
      <w:r w:rsidRPr="00F24462">
        <w:rPr>
          <w:rFonts w:ascii="GHEA Grapalat" w:hAnsi="GHEA Grapalat"/>
          <w:b/>
          <w:sz w:val="16"/>
        </w:rPr>
        <w:t>*</w:t>
      </w:r>
    </w:p>
    <w:p w:rsidR="00B2572B" w:rsidRPr="00F24462" w:rsidRDefault="00B2572B" w:rsidP="002C004A">
      <w:pPr>
        <w:pStyle w:val="6"/>
        <w:keepNext w:val="0"/>
        <w:widowControl w:val="0"/>
        <w:ind w:right="-566"/>
        <w:rPr>
          <w:rFonts w:ascii="GHEA Grapalat" w:hAnsi="GHEA Grapalat" w:cs="Arial"/>
          <w:color w:val="auto"/>
          <w:sz w:val="16"/>
        </w:rPr>
      </w:pPr>
      <w:r w:rsidRPr="00F24462">
        <w:rPr>
          <w:rFonts w:ascii="GHEA Grapalat" w:hAnsi="GHEA Grapalat"/>
          <w:color w:val="auto"/>
          <w:sz w:val="16"/>
        </w:rPr>
        <w:t xml:space="preserve">на участие в </w:t>
      </w:r>
      <w:r w:rsidR="0059528A" w:rsidRPr="00F24462">
        <w:rPr>
          <w:rFonts w:ascii="GHEA Grapalat" w:hAnsi="GHEA Grapalat"/>
          <w:color w:val="auto"/>
          <w:sz w:val="16"/>
        </w:rPr>
        <w:t>запрос котировки</w:t>
      </w:r>
    </w:p>
    <w:p w:rsidR="00B2572B" w:rsidRPr="00F24462" w:rsidRDefault="00B2572B" w:rsidP="002C004A">
      <w:pPr>
        <w:widowControl w:val="0"/>
        <w:ind w:right="-566"/>
        <w:rPr>
          <w:rFonts w:ascii="GHEA Grapalat" w:hAnsi="GHEA Grapalat"/>
          <w:sz w:val="16"/>
          <w:szCs w:val="20"/>
        </w:rPr>
      </w:pPr>
    </w:p>
    <w:p w:rsidR="00374F4A" w:rsidRPr="00F24462" w:rsidRDefault="00374F4A" w:rsidP="002C004A">
      <w:pPr>
        <w:ind w:right="-566"/>
        <w:rPr>
          <w:rFonts w:ascii="GHEA Grapalat" w:hAnsi="GHEA Grapalat"/>
          <w:sz w:val="16"/>
          <w:szCs w:val="20"/>
        </w:rPr>
      </w:pPr>
      <w:r w:rsidRPr="00F24462">
        <w:rPr>
          <w:rFonts w:ascii="GHEA Grapalat" w:hAnsi="GHEA Grapalat"/>
          <w:sz w:val="16"/>
          <w:szCs w:val="20"/>
        </w:rPr>
        <w:t>______________________________________________________________заявляет, что</w:t>
      </w:r>
    </w:p>
    <w:p w:rsidR="00374F4A" w:rsidRPr="00F24462" w:rsidRDefault="00374F4A" w:rsidP="002C004A">
      <w:pPr>
        <w:ind w:left="2694" w:right="-566"/>
        <w:rPr>
          <w:rFonts w:ascii="GHEA Grapalat" w:hAnsi="GHEA Grapalat"/>
          <w:sz w:val="16"/>
          <w:szCs w:val="20"/>
        </w:rPr>
      </w:pPr>
      <w:r w:rsidRPr="00F24462">
        <w:rPr>
          <w:rFonts w:ascii="GHEA Grapalat" w:hAnsi="GHEA Grapalat"/>
          <w:sz w:val="16"/>
          <w:szCs w:val="20"/>
        </w:rPr>
        <w:t>наименование участника</w:t>
      </w:r>
    </w:p>
    <w:p w:rsidR="00374F4A" w:rsidRPr="00F24462" w:rsidRDefault="00374F4A" w:rsidP="002C004A">
      <w:pPr>
        <w:ind w:right="-566"/>
        <w:rPr>
          <w:rFonts w:ascii="GHEA Grapalat" w:hAnsi="GHEA Grapalat"/>
          <w:sz w:val="16"/>
          <w:szCs w:val="20"/>
          <w:u w:val="single"/>
        </w:rPr>
      </w:pPr>
      <w:r w:rsidRPr="00F24462">
        <w:rPr>
          <w:rFonts w:ascii="GHEA Grapalat" w:hAnsi="GHEA Grapalat"/>
          <w:sz w:val="16"/>
          <w:szCs w:val="20"/>
        </w:rPr>
        <w:t>желает участвовать в лоте (лотах)_______________________________ объявленного</w:t>
      </w:r>
    </w:p>
    <w:p w:rsidR="00374F4A" w:rsidRPr="00F24462" w:rsidRDefault="00374F4A" w:rsidP="002C004A">
      <w:pPr>
        <w:ind w:left="4395" w:right="-566"/>
        <w:rPr>
          <w:rFonts w:ascii="GHEA Grapalat" w:hAnsi="GHEA Grapalat" w:cs="Sylfaen"/>
          <w:sz w:val="16"/>
          <w:szCs w:val="20"/>
        </w:rPr>
      </w:pPr>
      <w:r w:rsidRPr="00F24462">
        <w:rPr>
          <w:rFonts w:ascii="GHEA Grapalat" w:hAnsi="GHEA Grapalat"/>
          <w:sz w:val="16"/>
          <w:szCs w:val="20"/>
        </w:rPr>
        <w:t>номер лота (лотов)</w:t>
      </w:r>
    </w:p>
    <w:p w:rsidR="00374F4A" w:rsidRPr="00BA139B" w:rsidRDefault="00374F4A" w:rsidP="002C004A">
      <w:pPr>
        <w:ind w:right="-566"/>
        <w:rPr>
          <w:rFonts w:ascii="GHEA Grapalat" w:hAnsi="GHEA Grapalat" w:cs="Sylfaen"/>
          <w:sz w:val="20"/>
          <w:szCs w:val="20"/>
        </w:rPr>
      </w:pPr>
      <w:r w:rsidRPr="00F24462">
        <w:rPr>
          <w:rFonts w:ascii="GHEA Grapalat" w:hAnsi="GHEA Grapalat"/>
          <w:sz w:val="16"/>
          <w:szCs w:val="20"/>
        </w:rPr>
        <w:t xml:space="preserve">______________________________________________ под кодом </w:t>
      </w:r>
      <w:r w:rsidR="00345381" w:rsidRPr="00F24462">
        <w:rPr>
          <w:rFonts w:ascii="GHEA Grapalat" w:hAnsi="GHEA Grapalat"/>
          <w:sz w:val="16"/>
          <w:szCs w:val="20"/>
        </w:rPr>
        <w:t>«</w:t>
      </w:r>
      <w:r w:rsidR="00252471">
        <w:rPr>
          <w:rFonts w:ascii="GHEA Grapalat" w:hAnsi="GHEA Grapalat"/>
          <w:sz w:val="18"/>
          <w:lang w:val="af-ZA"/>
        </w:rPr>
        <w:t>ФТРКПД-ГААПДЗБ-2025</w:t>
      </w:r>
      <w:r w:rsidR="00C31144" w:rsidRPr="00C31144">
        <w:rPr>
          <w:rFonts w:ascii="GHEA Grapalat" w:hAnsi="GHEA Grapalat"/>
          <w:sz w:val="18"/>
          <w:lang w:val="af-ZA"/>
        </w:rPr>
        <w:t>/</w:t>
      </w:r>
      <w:r w:rsidR="00252471">
        <w:rPr>
          <w:rFonts w:ascii="GHEA Grapalat" w:hAnsi="GHEA Grapalat"/>
          <w:sz w:val="18"/>
          <w:lang w:val="af-ZA"/>
        </w:rPr>
        <w:t>1</w:t>
      </w:r>
      <w:r w:rsidR="00345381" w:rsidRPr="00BA139B">
        <w:rPr>
          <w:rFonts w:ascii="GHEA Grapalat" w:hAnsi="GHEA Grapalat"/>
          <w:sz w:val="20"/>
          <w:szCs w:val="20"/>
        </w:rPr>
        <w:t>»</w:t>
      </w:r>
    </w:p>
    <w:p w:rsidR="00374F4A" w:rsidRPr="00F24462" w:rsidRDefault="00374F4A" w:rsidP="002C004A">
      <w:pPr>
        <w:ind w:left="1560" w:right="-566"/>
        <w:rPr>
          <w:rFonts w:ascii="GHEA Grapalat" w:hAnsi="GHEA Grapalat"/>
          <w:sz w:val="16"/>
          <w:szCs w:val="20"/>
        </w:rPr>
      </w:pPr>
      <w:r w:rsidRPr="00F24462">
        <w:rPr>
          <w:rFonts w:ascii="GHEA Grapalat" w:hAnsi="GHEA Grapalat"/>
          <w:sz w:val="16"/>
          <w:szCs w:val="20"/>
        </w:rPr>
        <w:lastRenderedPageBreak/>
        <w:t>наименование заказчика</w:t>
      </w:r>
    </w:p>
    <w:p w:rsidR="00374F4A" w:rsidRPr="00F24462" w:rsidRDefault="00374F4A" w:rsidP="002C004A">
      <w:pPr>
        <w:ind w:right="-566"/>
        <w:rPr>
          <w:rFonts w:ascii="GHEA Grapalat" w:hAnsi="GHEA Grapalat"/>
          <w:sz w:val="16"/>
          <w:szCs w:val="20"/>
        </w:rPr>
      </w:pPr>
      <w:r w:rsidRPr="00F24462">
        <w:rPr>
          <w:rFonts w:ascii="GHEA Grapalat" w:hAnsi="GHEA Grapalat"/>
          <w:sz w:val="16"/>
          <w:szCs w:val="20"/>
        </w:rPr>
        <w:t>открытого конкурса и в соответствии с требованиями приглашения подает заявку.</w:t>
      </w:r>
    </w:p>
    <w:p w:rsidR="00374F4A" w:rsidRPr="00F24462" w:rsidRDefault="00374F4A" w:rsidP="002C004A">
      <w:pPr>
        <w:ind w:right="-566"/>
        <w:rPr>
          <w:rFonts w:ascii="GHEA Grapalat" w:hAnsi="GHEA Grapalat"/>
          <w:sz w:val="16"/>
          <w:szCs w:val="20"/>
        </w:rPr>
      </w:pPr>
      <w:r w:rsidRPr="00F24462">
        <w:rPr>
          <w:rFonts w:ascii="GHEA Grapalat" w:hAnsi="GHEA Grapalat"/>
          <w:sz w:val="16"/>
          <w:szCs w:val="20"/>
        </w:rPr>
        <w:t>__________________________________________________ заявляет и заверяет, что</w:t>
      </w:r>
    </w:p>
    <w:p w:rsidR="00374F4A" w:rsidRPr="00F24462" w:rsidRDefault="00374F4A" w:rsidP="002C004A">
      <w:pPr>
        <w:ind w:left="1843" w:right="-566"/>
        <w:rPr>
          <w:rFonts w:ascii="GHEA Grapalat" w:hAnsi="GHEA Grapalat" w:cs="Sylfaen"/>
          <w:sz w:val="16"/>
          <w:szCs w:val="20"/>
        </w:rPr>
      </w:pPr>
      <w:r w:rsidRPr="00F24462">
        <w:rPr>
          <w:rFonts w:ascii="GHEA Grapalat" w:hAnsi="GHEA Grapalat"/>
          <w:sz w:val="16"/>
          <w:szCs w:val="20"/>
        </w:rPr>
        <w:t>наименование участника</w:t>
      </w:r>
    </w:p>
    <w:p w:rsidR="00374F4A" w:rsidRPr="00F24462" w:rsidRDefault="00374F4A" w:rsidP="002C004A">
      <w:pPr>
        <w:ind w:right="-566"/>
        <w:rPr>
          <w:rFonts w:ascii="GHEA Grapalat" w:hAnsi="GHEA Grapalat" w:cs="Sylfaen"/>
          <w:sz w:val="16"/>
          <w:szCs w:val="20"/>
        </w:rPr>
      </w:pPr>
      <w:r w:rsidRPr="00F24462">
        <w:rPr>
          <w:rFonts w:ascii="GHEA Grapalat" w:hAnsi="GHEA Grapalat"/>
          <w:sz w:val="16"/>
          <w:szCs w:val="20"/>
        </w:rPr>
        <w:t>является резидентом ______________________________________________________</w:t>
      </w:r>
      <w:r w:rsidR="00D04575" w:rsidRPr="00F24462">
        <w:rPr>
          <w:rFonts w:ascii="GHEA Grapalat" w:hAnsi="GHEA Grapalat"/>
          <w:sz w:val="16"/>
          <w:szCs w:val="20"/>
        </w:rPr>
        <w:t>.</w:t>
      </w:r>
    </w:p>
    <w:p w:rsidR="00374F4A" w:rsidRPr="00F24462" w:rsidRDefault="00374F4A" w:rsidP="002C004A">
      <w:pPr>
        <w:ind w:left="4111" w:right="-566"/>
        <w:rPr>
          <w:rFonts w:ascii="GHEA Grapalat" w:hAnsi="GHEA Grapalat" w:cs="Arial"/>
          <w:sz w:val="16"/>
          <w:szCs w:val="20"/>
        </w:rPr>
      </w:pPr>
      <w:r w:rsidRPr="00F24462">
        <w:rPr>
          <w:rFonts w:ascii="GHEA Grapalat" w:hAnsi="GHEA Grapalat"/>
          <w:sz w:val="16"/>
          <w:szCs w:val="20"/>
        </w:rPr>
        <w:t>наименование страны</w:t>
      </w:r>
    </w:p>
    <w:p w:rsidR="000612B9" w:rsidRPr="00F24462" w:rsidRDefault="000612B9" w:rsidP="002C004A">
      <w:pPr>
        <w:ind w:right="-566"/>
        <w:rPr>
          <w:rFonts w:ascii="GHEA Grapalat" w:hAnsi="GHEA Grapalat"/>
          <w:sz w:val="16"/>
          <w:szCs w:val="20"/>
        </w:rPr>
      </w:pPr>
    </w:p>
    <w:p w:rsidR="000612B9" w:rsidRPr="00F24462" w:rsidRDefault="004F0CAA" w:rsidP="002C004A">
      <w:pPr>
        <w:ind w:right="-566"/>
        <w:rPr>
          <w:rFonts w:ascii="GHEA Grapalat" w:hAnsi="GHEA Grapalat"/>
          <w:sz w:val="16"/>
          <w:szCs w:val="20"/>
        </w:rPr>
      </w:pPr>
      <w:r w:rsidRPr="00F24462">
        <w:rPr>
          <w:rFonts w:ascii="GHEA Grapalat" w:hAnsi="GHEA Grapalat"/>
          <w:sz w:val="16"/>
          <w:szCs w:val="20"/>
        </w:rPr>
        <w:t>Данные</w:t>
      </w:r>
      <w:r w:rsidR="000612B9" w:rsidRPr="00F24462">
        <w:rPr>
          <w:rFonts w:ascii="GHEA Grapalat" w:hAnsi="GHEA Grapalat"/>
          <w:sz w:val="16"/>
          <w:szCs w:val="20"/>
        </w:rPr>
        <w:t>----------------------------------------</w:t>
      </w:r>
      <w:r w:rsidR="00F96993" w:rsidRPr="00F24462">
        <w:rPr>
          <w:rFonts w:ascii="GHEA Grapalat" w:hAnsi="GHEA Grapalat"/>
          <w:sz w:val="16"/>
          <w:szCs w:val="20"/>
        </w:rPr>
        <w:t>следующие</w:t>
      </w:r>
      <w:r w:rsidR="00304237" w:rsidRPr="00F24462">
        <w:rPr>
          <w:rFonts w:ascii="GHEA Grapalat" w:hAnsi="GHEA Grapalat"/>
          <w:sz w:val="16"/>
          <w:szCs w:val="20"/>
        </w:rPr>
        <w:t>:</w:t>
      </w:r>
    </w:p>
    <w:p w:rsidR="002A0700" w:rsidRPr="00F24462" w:rsidRDefault="002A0700" w:rsidP="002C004A">
      <w:pPr>
        <w:ind w:left="1843" w:right="-566"/>
        <w:rPr>
          <w:rFonts w:ascii="GHEA Grapalat" w:hAnsi="GHEA Grapalat" w:cs="Sylfaen"/>
          <w:sz w:val="16"/>
          <w:szCs w:val="20"/>
          <w:lang w:val="hy-AM"/>
        </w:rPr>
      </w:pPr>
      <w:r w:rsidRPr="00F24462">
        <w:rPr>
          <w:rFonts w:ascii="GHEA Grapalat" w:hAnsi="GHEA Grapalat"/>
          <w:sz w:val="16"/>
          <w:szCs w:val="20"/>
        </w:rPr>
        <w:t>наименование участника</w:t>
      </w:r>
    </w:p>
    <w:p w:rsidR="000612B9" w:rsidRPr="00F24462" w:rsidRDefault="000612B9" w:rsidP="002C004A">
      <w:pPr>
        <w:ind w:right="-566"/>
        <w:rPr>
          <w:rFonts w:ascii="GHEA Grapalat" w:hAnsi="GHEA Grapalat"/>
          <w:sz w:val="16"/>
          <w:szCs w:val="20"/>
        </w:rPr>
      </w:pPr>
    </w:p>
    <w:p w:rsidR="00374F4A" w:rsidRPr="00F24462" w:rsidRDefault="00374F4A" w:rsidP="002C004A">
      <w:pPr>
        <w:ind w:right="-566"/>
        <w:rPr>
          <w:rFonts w:ascii="GHEA Grapalat" w:hAnsi="GHEA Grapalat"/>
          <w:sz w:val="16"/>
          <w:szCs w:val="20"/>
        </w:rPr>
      </w:pPr>
      <w:r w:rsidRPr="00F24462">
        <w:rPr>
          <w:rFonts w:ascii="GHEA Grapalat" w:hAnsi="GHEA Grapalat"/>
          <w:sz w:val="16"/>
          <w:szCs w:val="20"/>
        </w:rPr>
        <w:t>Учетный номер налогоплательщика  ________________</w:t>
      </w:r>
    </w:p>
    <w:p w:rsidR="00374F4A" w:rsidRPr="00F24462" w:rsidRDefault="00374F4A" w:rsidP="002C004A">
      <w:pPr>
        <w:tabs>
          <w:tab w:val="left" w:pos="7371"/>
        </w:tabs>
        <w:ind w:left="4111" w:right="-566"/>
        <w:rPr>
          <w:rFonts w:ascii="GHEA Grapalat" w:hAnsi="GHEA Grapalat" w:cs="Arial"/>
          <w:sz w:val="16"/>
          <w:szCs w:val="20"/>
        </w:rPr>
      </w:pPr>
      <w:r w:rsidRPr="00F24462">
        <w:rPr>
          <w:rFonts w:ascii="GHEA Grapalat" w:hAnsi="GHEA Grapalat"/>
          <w:sz w:val="16"/>
          <w:szCs w:val="20"/>
        </w:rPr>
        <w:t>учетный номерналогоплательщика</w:t>
      </w:r>
    </w:p>
    <w:p w:rsidR="00B138F3" w:rsidRPr="00F24462" w:rsidRDefault="00B138F3" w:rsidP="002C004A">
      <w:pPr>
        <w:ind w:right="-566"/>
        <w:rPr>
          <w:rFonts w:ascii="GHEA Grapalat" w:hAnsi="GHEA Grapalat"/>
          <w:sz w:val="16"/>
          <w:szCs w:val="20"/>
        </w:rPr>
      </w:pPr>
    </w:p>
    <w:p w:rsidR="00374F4A" w:rsidRPr="00F24462" w:rsidRDefault="00374F4A" w:rsidP="002C004A">
      <w:pPr>
        <w:ind w:right="-566"/>
        <w:rPr>
          <w:rFonts w:ascii="GHEA Grapalat" w:hAnsi="GHEA Grapalat"/>
          <w:sz w:val="16"/>
          <w:szCs w:val="20"/>
        </w:rPr>
      </w:pPr>
      <w:r w:rsidRPr="00F24462">
        <w:rPr>
          <w:rFonts w:ascii="GHEA Grapalat" w:hAnsi="GHEA Grapalat"/>
          <w:sz w:val="16"/>
          <w:szCs w:val="20"/>
        </w:rPr>
        <w:t>Адрес электронной почты __________________</w:t>
      </w:r>
    </w:p>
    <w:p w:rsidR="00374F4A" w:rsidRPr="00F24462" w:rsidRDefault="00374F4A" w:rsidP="002C004A">
      <w:pPr>
        <w:tabs>
          <w:tab w:val="left" w:pos="6946"/>
        </w:tabs>
        <w:ind w:left="3402" w:right="-566" w:firstLine="6"/>
        <w:rPr>
          <w:rFonts w:ascii="GHEA Grapalat" w:hAnsi="GHEA Grapalat"/>
          <w:sz w:val="16"/>
          <w:szCs w:val="20"/>
        </w:rPr>
      </w:pPr>
      <w:r w:rsidRPr="00F24462">
        <w:rPr>
          <w:rFonts w:ascii="GHEA Grapalat" w:hAnsi="GHEA Grapalat"/>
          <w:sz w:val="16"/>
          <w:szCs w:val="20"/>
        </w:rPr>
        <w:t>адрес электронной</w:t>
      </w:r>
      <w:r w:rsidRPr="00F24462">
        <w:rPr>
          <w:rFonts w:ascii="GHEA Grapalat" w:hAnsi="GHEA Grapalat"/>
          <w:sz w:val="16"/>
          <w:szCs w:val="20"/>
        </w:rPr>
        <w:tab/>
        <w:t>почты</w:t>
      </w:r>
    </w:p>
    <w:p w:rsidR="00B138F3" w:rsidRPr="00F24462" w:rsidRDefault="00B138F3" w:rsidP="002C004A">
      <w:pPr>
        <w:ind w:right="-566"/>
        <w:rPr>
          <w:rFonts w:ascii="GHEA Grapalat" w:hAnsi="GHEA Grapalat"/>
          <w:sz w:val="16"/>
          <w:szCs w:val="20"/>
        </w:rPr>
      </w:pPr>
    </w:p>
    <w:p w:rsidR="009E1181" w:rsidRPr="00F24462" w:rsidRDefault="00F96993" w:rsidP="002C004A">
      <w:pPr>
        <w:ind w:right="-566"/>
        <w:rPr>
          <w:rFonts w:ascii="GHEA Grapalat" w:hAnsi="GHEA Grapalat"/>
          <w:sz w:val="16"/>
          <w:szCs w:val="20"/>
        </w:rPr>
      </w:pPr>
      <w:r w:rsidRPr="00F24462">
        <w:rPr>
          <w:rFonts w:ascii="GHEA Grapalat" w:hAnsi="GHEA Grapalat"/>
          <w:sz w:val="16"/>
          <w:szCs w:val="20"/>
        </w:rPr>
        <w:t>Адрес деятельности</w:t>
      </w:r>
      <w:r w:rsidR="009E1181" w:rsidRPr="00F24462">
        <w:rPr>
          <w:rFonts w:ascii="GHEA Grapalat" w:hAnsi="GHEA Grapalat"/>
          <w:sz w:val="16"/>
          <w:szCs w:val="20"/>
        </w:rPr>
        <w:t xml:space="preserve">              ----------------------------</w:t>
      </w:r>
      <w:r w:rsidR="009627B3" w:rsidRPr="00F24462">
        <w:rPr>
          <w:rFonts w:ascii="GHEA Grapalat" w:hAnsi="GHEA Grapalat"/>
          <w:sz w:val="16"/>
          <w:szCs w:val="20"/>
        </w:rPr>
        <w:t>--------------------------------</w:t>
      </w:r>
    </w:p>
    <w:p w:rsidR="00F96993" w:rsidRPr="00F24462" w:rsidRDefault="009E1181" w:rsidP="002C004A">
      <w:pPr>
        <w:ind w:right="-566"/>
        <w:rPr>
          <w:rFonts w:ascii="GHEA Grapalat" w:hAnsi="GHEA Grapalat"/>
          <w:sz w:val="16"/>
          <w:szCs w:val="20"/>
        </w:rPr>
      </w:pPr>
      <w:r w:rsidRPr="00F24462">
        <w:rPr>
          <w:rFonts w:ascii="GHEA Grapalat" w:hAnsi="GHEA Grapalat"/>
          <w:sz w:val="16"/>
          <w:szCs w:val="20"/>
        </w:rPr>
        <w:t>адрес деятельности</w:t>
      </w:r>
    </w:p>
    <w:p w:rsidR="00B16483" w:rsidRPr="00F24462" w:rsidRDefault="00B16483" w:rsidP="002C004A">
      <w:pPr>
        <w:ind w:right="-566"/>
        <w:rPr>
          <w:rFonts w:ascii="GHEA Grapalat" w:hAnsi="GHEA Grapalat"/>
          <w:sz w:val="16"/>
          <w:szCs w:val="20"/>
        </w:rPr>
      </w:pPr>
    </w:p>
    <w:p w:rsidR="00B16483" w:rsidRPr="00F24462" w:rsidRDefault="00B16483" w:rsidP="002C004A">
      <w:pPr>
        <w:ind w:right="-566"/>
        <w:rPr>
          <w:rFonts w:ascii="GHEA Grapalat" w:hAnsi="GHEA Grapalat"/>
          <w:sz w:val="16"/>
          <w:szCs w:val="20"/>
        </w:rPr>
      </w:pPr>
      <w:r w:rsidRPr="00F24462">
        <w:rPr>
          <w:rFonts w:ascii="GHEA Grapalat" w:hAnsi="GHEA Grapalat"/>
          <w:sz w:val="16"/>
          <w:szCs w:val="20"/>
        </w:rPr>
        <w:t>Номер телефона                     ------------------------------</w:t>
      </w:r>
      <w:r w:rsidR="009627B3" w:rsidRPr="00F24462">
        <w:rPr>
          <w:rFonts w:ascii="GHEA Grapalat" w:hAnsi="GHEA Grapalat"/>
          <w:sz w:val="16"/>
          <w:szCs w:val="20"/>
        </w:rPr>
        <w:t>-------------------------------</w:t>
      </w:r>
    </w:p>
    <w:p w:rsidR="006B3E56" w:rsidRPr="00F24462" w:rsidRDefault="00B16483" w:rsidP="002C004A">
      <w:pPr>
        <w:tabs>
          <w:tab w:val="left" w:pos="7371"/>
        </w:tabs>
        <w:ind w:left="3544" w:right="-566" w:firstLine="3"/>
        <w:rPr>
          <w:rFonts w:ascii="GHEA Grapalat" w:hAnsi="GHEA Grapalat"/>
          <w:sz w:val="16"/>
          <w:szCs w:val="20"/>
        </w:rPr>
      </w:pPr>
      <w:r w:rsidRPr="00F24462">
        <w:rPr>
          <w:rFonts w:ascii="GHEA Grapalat" w:hAnsi="GHEA Grapalat"/>
          <w:sz w:val="16"/>
          <w:szCs w:val="20"/>
        </w:rPr>
        <w:t>Номер телефона</w:t>
      </w:r>
    </w:p>
    <w:p w:rsidR="00B16483" w:rsidRPr="00F24462" w:rsidRDefault="00B16483" w:rsidP="002C004A">
      <w:pPr>
        <w:tabs>
          <w:tab w:val="left" w:pos="7371"/>
        </w:tabs>
        <w:ind w:left="3544" w:right="-566" w:firstLine="3"/>
        <w:rPr>
          <w:rFonts w:ascii="GHEA Grapalat" w:hAnsi="GHEA Grapalat"/>
          <w:sz w:val="16"/>
          <w:szCs w:val="20"/>
        </w:rPr>
      </w:pPr>
    </w:p>
    <w:p w:rsidR="006B3E56" w:rsidRPr="00F24462" w:rsidRDefault="006B3E56" w:rsidP="002C004A">
      <w:pPr>
        <w:widowControl w:val="0"/>
        <w:ind w:right="-566"/>
        <w:rPr>
          <w:rFonts w:ascii="GHEA Grapalat" w:hAnsi="GHEA Grapalat"/>
          <w:sz w:val="16"/>
          <w:szCs w:val="20"/>
        </w:rPr>
      </w:pPr>
      <w:r w:rsidRPr="00F24462">
        <w:rPr>
          <w:rFonts w:ascii="GHEA Grapalat" w:hAnsi="GHEA Grapalat"/>
          <w:sz w:val="16"/>
          <w:szCs w:val="20"/>
        </w:rPr>
        <w:t>Настоящим _________________________________объявляет и подтверждает,что:</w:t>
      </w:r>
    </w:p>
    <w:p w:rsidR="006B3E56" w:rsidRPr="00F24462" w:rsidRDefault="006B3E56" w:rsidP="00A1665E">
      <w:pPr>
        <w:widowControl w:val="0"/>
        <w:ind w:left="2835"/>
        <w:jc w:val="both"/>
        <w:rPr>
          <w:rFonts w:ascii="GHEA Grapalat" w:hAnsi="GHEA Grapalat"/>
          <w:sz w:val="16"/>
          <w:szCs w:val="20"/>
        </w:rPr>
      </w:pPr>
      <w:r w:rsidRPr="00F24462">
        <w:rPr>
          <w:rFonts w:ascii="GHEA Grapalat" w:hAnsi="GHEA Grapalat"/>
          <w:sz w:val="16"/>
          <w:szCs w:val="20"/>
        </w:rPr>
        <w:t>наименование участника</w:t>
      </w:r>
    </w:p>
    <w:p w:rsidR="006B3E56" w:rsidRPr="00F24462" w:rsidRDefault="006B3E56" w:rsidP="00A1665E">
      <w:pPr>
        <w:pStyle w:val="aff"/>
        <w:widowControl w:val="0"/>
        <w:numPr>
          <w:ilvl w:val="0"/>
          <w:numId w:val="21"/>
        </w:numPr>
        <w:ind w:left="284"/>
        <w:jc w:val="both"/>
        <w:rPr>
          <w:rFonts w:ascii="GHEA Grapalat" w:hAnsi="GHEA Grapalat" w:cs="Arial"/>
          <w:sz w:val="16"/>
          <w:szCs w:val="20"/>
        </w:rPr>
      </w:pPr>
      <w:r w:rsidRPr="00F24462">
        <w:rPr>
          <w:rFonts w:ascii="GHEA Grapalat" w:hAnsi="GHEA Grapalat"/>
          <w:sz w:val="16"/>
          <w:szCs w:val="20"/>
        </w:rPr>
        <w:t>удовлетворяет</w:t>
      </w:r>
      <w:r w:rsidRPr="00F24462">
        <w:rPr>
          <w:rFonts w:ascii="GHEA Grapalat" w:hAnsi="GHEA Grapalat"/>
          <w:spacing w:val="-4"/>
          <w:sz w:val="16"/>
          <w:szCs w:val="20"/>
        </w:rPr>
        <w:t xml:space="preserve"> требованиям к праву участия установленным приглашением на </w:t>
      </w:r>
      <w:r w:rsidR="00DE428C" w:rsidRPr="00F24462">
        <w:rPr>
          <w:rFonts w:ascii="GHEA Grapalat" w:hAnsi="GHEA Grapalat"/>
          <w:sz w:val="16"/>
          <w:szCs w:val="20"/>
        </w:rPr>
        <w:t>Запрос котировки</w:t>
      </w:r>
      <w:r w:rsidR="00345381" w:rsidRPr="00F24462">
        <w:rPr>
          <w:rFonts w:ascii="GHEA Grapalat" w:hAnsi="GHEA Grapalat"/>
          <w:sz w:val="16"/>
          <w:szCs w:val="20"/>
        </w:rPr>
        <w:t xml:space="preserve"> под кодом "</w:t>
      </w:r>
      <w:r w:rsidR="000B4B52" w:rsidRPr="000B4B52">
        <w:rPr>
          <w:rFonts w:ascii="GHEA Grapalat" w:hAnsi="GHEA Grapalat"/>
          <w:b/>
          <w:i/>
          <w:sz w:val="20"/>
        </w:rPr>
        <w:t xml:space="preserve"> </w:t>
      </w:r>
      <w:r w:rsidR="00252471">
        <w:rPr>
          <w:rFonts w:ascii="GHEA Grapalat" w:hAnsi="GHEA Grapalat"/>
          <w:b/>
          <w:i/>
          <w:sz w:val="18"/>
          <w:lang w:val="af-ZA"/>
        </w:rPr>
        <w:t>ФТРКПД-ГААПДЗБ-2025</w:t>
      </w:r>
      <w:r w:rsidR="00252471" w:rsidRPr="00C31144">
        <w:rPr>
          <w:rFonts w:ascii="GHEA Grapalat" w:hAnsi="GHEA Grapalat"/>
          <w:b/>
          <w:i/>
          <w:sz w:val="18"/>
          <w:lang w:val="af-ZA"/>
        </w:rPr>
        <w:t>/2</w:t>
      </w:r>
      <w:r w:rsidR="00A90FCD" w:rsidRPr="00F24462">
        <w:rPr>
          <w:rFonts w:ascii="GHEA Grapalat" w:hAnsi="GHEA Grapalat"/>
          <w:sz w:val="16"/>
          <w:szCs w:val="20"/>
        </w:rPr>
        <w:t xml:space="preserve">и обязуется в случае признания </w:t>
      </w:r>
      <w:r w:rsidR="00BF09F8" w:rsidRPr="00F24462">
        <w:rPr>
          <w:rFonts w:ascii="GHEA Grapalat" w:hAnsi="GHEA Grapalat"/>
          <w:sz w:val="16"/>
          <w:szCs w:val="20"/>
        </w:rPr>
        <w:t>отобранным</w:t>
      </w:r>
      <w:r w:rsidR="00A90FCD" w:rsidRPr="00F24462">
        <w:rPr>
          <w:rFonts w:ascii="GHEA Grapalat" w:hAnsi="GHEA Grapalat"/>
          <w:sz w:val="16"/>
          <w:szCs w:val="20"/>
        </w:rPr>
        <w:t xml:space="preserve"> участником в порядке и сроки, установленные </w:t>
      </w:r>
      <w:r w:rsidR="00B64C48" w:rsidRPr="00F24462">
        <w:rPr>
          <w:rFonts w:ascii="GHEA Grapalat" w:hAnsi="GHEA Grapalat"/>
          <w:sz w:val="16"/>
          <w:szCs w:val="20"/>
        </w:rPr>
        <w:t xml:space="preserve">настоящим </w:t>
      </w:r>
      <w:r w:rsidR="00A90FCD" w:rsidRPr="00F24462">
        <w:rPr>
          <w:rFonts w:ascii="GHEA Grapalat" w:hAnsi="GHEA Grapalat"/>
          <w:sz w:val="16"/>
          <w:szCs w:val="20"/>
        </w:rPr>
        <w:t xml:space="preserve">приглашением </w:t>
      </w:r>
      <w:r w:rsidR="00952531" w:rsidRPr="00F24462">
        <w:rPr>
          <w:rFonts w:ascii="GHEA Grapalat" w:hAnsi="GHEA Grapalat"/>
          <w:sz w:val="16"/>
          <w:szCs w:val="20"/>
        </w:rPr>
        <w:t xml:space="preserve"> представить обеспечение квалификации</w:t>
      </w:r>
      <w:r w:rsidR="0035493A" w:rsidRPr="00F24462">
        <w:rPr>
          <w:rFonts w:ascii="GHEA Grapalat" w:hAnsi="GHEA Grapalat"/>
          <w:sz w:val="16"/>
          <w:szCs w:val="20"/>
          <w:vertAlign w:val="superscript"/>
        </w:rPr>
        <w:t>16</w:t>
      </w:r>
      <w:r w:rsidR="00952531" w:rsidRPr="00F24462">
        <w:rPr>
          <w:rFonts w:ascii="GHEA Grapalat" w:hAnsi="GHEA Grapalat"/>
          <w:sz w:val="16"/>
          <w:szCs w:val="20"/>
        </w:rPr>
        <w:t>,</w:t>
      </w:r>
    </w:p>
    <w:p w:rsidR="006B3E56" w:rsidRPr="00F24462" w:rsidRDefault="006B3E56" w:rsidP="00A1665E">
      <w:pPr>
        <w:pStyle w:val="aff"/>
        <w:widowControl w:val="0"/>
        <w:numPr>
          <w:ilvl w:val="0"/>
          <w:numId w:val="21"/>
        </w:numPr>
        <w:tabs>
          <w:tab w:val="left" w:pos="567"/>
        </w:tabs>
        <w:ind w:left="284"/>
        <w:jc w:val="both"/>
        <w:rPr>
          <w:rFonts w:ascii="GHEA Grapalat" w:hAnsi="GHEA Grapalat" w:cs="Arial"/>
          <w:sz w:val="16"/>
          <w:szCs w:val="20"/>
        </w:rPr>
      </w:pPr>
      <w:r w:rsidRPr="00F24462">
        <w:rPr>
          <w:rFonts w:ascii="GHEA Grapalat" w:hAnsi="GHEA Grapalat"/>
          <w:sz w:val="16"/>
          <w:szCs w:val="20"/>
        </w:rPr>
        <w:t xml:space="preserve">в рамках участия в </w:t>
      </w:r>
      <w:r w:rsidR="0059528A" w:rsidRPr="00F24462">
        <w:rPr>
          <w:rFonts w:ascii="GHEA Grapalat" w:hAnsi="GHEA Grapalat"/>
          <w:sz w:val="16"/>
          <w:szCs w:val="20"/>
        </w:rPr>
        <w:t>запрос котировки</w:t>
      </w:r>
      <w:r w:rsidR="00345381" w:rsidRPr="00F24462">
        <w:rPr>
          <w:rFonts w:ascii="GHEA Grapalat" w:hAnsi="GHEA Grapalat"/>
          <w:sz w:val="16"/>
          <w:szCs w:val="20"/>
        </w:rPr>
        <w:t>под кодом "</w:t>
      </w:r>
      <w:r w:rsidR="000B4B52" w:rsidRPr="000B4B52">
        <w:rPr>
          <w:rFonts w:ascii="GHEA Grapalat" w:hAnsi="GHEA Grapalat"/>
          <w:b/>
          <w:i/>
          <w:sz w:val="20"/>
        </w:rPr>
        <w:t xml:space="preserve"> </w:t>
      </w:r>
      <w:r w:rsidR="00252471">
        <w:rPr>
          <w:rFonts w:ascii="GHEA Grapalat" w:hAnsi="GHEA Grapalat"/>
          <w:b/>
          <w:i/>
          <w:sz w:val="18"/>
          <w:lang w:val="af-ZA"/>
        </w:rPr>
        <w:t>ФТРКПД-ГААПДЗБ-2025</w:t>
      </w:r>
      <w:r w:rsidR="00C31144" w:rsidRPr="00C31144">
        <w:rPr>
          <w:rFonts w:ascii="GHEA Grapalat" w:hAnsi="GHEA Grapalat"/>
          <w:b/>
          <w:i/>
          <w:sz w:val="18"/>
          <w:lang w:val="af-ZA"/>
        </w:rPr>
        <w:t>/2</w:t>
      </w:r>
      <w:r w:rsidR="00BA139B" w:rsidRPr="00BA139B">
        <w:rPr>
          <w:rFonts w:ascii="GHEA Grapalat" w:hAnsi="GHEA Grapalat"/>
          <w:sz w:val="18"/>
          <w:szCs w:val="18"/>
        </w:rPr>
        <w:t>"*,</w:t>
      </w:r>
    </w:p>
    <w:p w:rsidR="006B3E56" w:rsidRPr="00F24462" w:rsidRDefault="006B3E56" w:rsidP="00A1665E">
      <w:pPr>
        <w:pStyle w:val="aff"/>
        <w:widowControl w:val="0"/>
        <w:numPr>
          <w:ilvl w:val="0"/>
          <w:numId w:val="22"/>
        </w:numPr>
        <w:tabs>
          <w:tab w:val="left" w:pos="567"/>
        </w:tabs>
        <w:ind w:left="284"/>
        <w:jc w:val="both"/>
        <w:rPr>
          <w:rFonts w:ascii="GHEA Grapalat" w:hAnsi="GHEA Grapalat"/>
          <w:sz w:val="16"/>
          <w:szCs w:val="20"/>
        </w:rPr>
      </w:pPr>
      <w:r w:rsidRPr="00F24462">
        <w:rPr>
          <w:rFonts w:ascii="GHEA Grapalat" w:hAnsi="GHEA Grapalat"/>
          <w:sz w:val="16"/>
          <w:szCs w:val="20"/>
        </w:rPr>
        <w:t>не допускал и (или) не допустит злоупотребления доминирующим положением и нтиконкурентного соглашения,</w:t>
      </w:r>
    </w:p>
    <w:p w:rsidR="006B3E56" w:rsidRPr="00F24462" w:rsidRDefault="006B3E56" w:rsidP="00A1665E">
      <w:pPr>
        <w:pStyle w:val="aff"/>
        <w:widowControl w:val="0"/>
        <w:numPr>
          <w:ilvl w:val="0"/>
          <w:numId w:val="22"/>
        </w:numPr>
        <w:tabs>
          <w:tab w:val="left" w:pos="567"/>
        </w:tabs>
        <w:ind w:left="284"/>
        <w:jc w:val="both"/>
        <w:rPr>
          <w:rFonts w:ascii="GHEA Grapalat" w:hAnsi="GHEA Grapalat"/>
          <w:spacing w:val="-6"/>
          <w:sz w:val="16"/>
          <w:szCs w:val="20"/>
        </w:rPr>
      </w:pPr>
      <w:r w:rsidRPr="00F24462">
        <w:rPr>
          <w:rFonts w:ascii="GHEA Grapalat" w:hAnsi="GHEA Grapalat"/>
          <w:spacing w:val="-6"/>
          <w:sz w:val="16"/>
          <w:szCs w:val="20"/>
        </w:rPr>
        <w:t xml:space="preserve">отсутствует случай установленного приглашением на </w:t>
      </w:r>
      <w:r w:rsidR="00DE428C" w:rsidRPr="00F24462">
        <w:rPr>
          <w:rFonts w:ascii="GHEA Grapalat" w:hAnsi="GHEA Grapalat"/>
          <w:sz w:val="16"/>
          <w:szCs w:val="20"/>
        </w:rPr>
        <w:t>Запрос котировки</w:t>
      </w:r>
      <w:r w:rsidRPr="00F24462">
        <w:rPr>
          <w:rFonts w:ascii="GHEA Grapalat" w:hAnsi="GHEA Grapalat"/>
          <w:sz w:val="16"/>
          <w:szCs w:val="20"/>
        </w:rPr>
        <w:t xml:space="preserve"> случая     одновременного </w:t>
      </w:r>
    </w:p>
    <w:p w:rsidR="006B3E56" w:rsidRPr="00F24462" w:rsidRDefault="006B3E56" w:rsidP="00A1665E">
      <w:pPr>
        <w:pStyle w:val="a3"/>
        <w:widowControl w:val="0"/>
        <w:spacing w:line="240" w:lineRule="auto"/>
        <w:ind w:left="284" w:firstLine="0"/>
        <w:jc w:val="left"/>
        <w:rPr>
          <w:rFonts w:ascii="GHEA Grapalat" w:hAnsi="GHEA Grapalat"/>
          <w:i w:val="0"/>
          <w:sz w:val="16"/>
        </w:rPr>
      </w:pPr>
      <w:r w:rsidRPr="00F24462">
        <w:rPr>
          <w:rFonts w:ascii="GHEA Grapalat" w:hAnsi="GHEA Grapalat"/>
          <w:i w:val="0"/>
          <w:sz w:val="16"/>
        </w:rPr>
        <w:t>участия взаимосвязанных с ________________ лиц и (или) учрежденных__________</w:t>
      </w:r>
    </w:p>
    <w:p w:rsidR="006B3E56" w:rsidRPr="00F24462" w:rsidRDefault="006B3E56" w:rsidP="00A1665E">
      <w:pPr>
        <w:widowControl w:val="0"/>
        <w:tabs>
          <w:tab w:val="left" w:pos="7938"/>
        </w:tabs>
        <w:ind w:left="284"/>
        <w:jc w:val="both"/>
        <w:rPr>
          <w:rFonts w:ascii="GHEA Grapalat" w:hAnsi="GHEA Grapalat"/>
          <w:sz w:val="16"/>
          <w:szCs w:val="20"/>
        </w:rPr>
      </w:pPr>
      <w:r w:rsidRPr="00F24462">
        <w:rPr>
          <w:rFonts w:ascii="GHEA Grapalat" w:hAnsi="GHEA Grapalat"/>
          <w:sz w:val="16"/>
          <w:szCs w:val="20"/>
        </w:rPr>
        <w:t>наименование участника</w:t>
      </w:r>
      <w:r w:rsidRPr="00F24462">
        <w:rPr>
          <w:rFonts w:ascii="GHEA Grapalat" w:hAnsi="GHEA Grapalat"/>
          <w:sz w:val="16"/>
          <w:szCs w:val="20"/>
        </w:rPr>
        <w:tab/>
        <w:t>наименование</w:t>
      </w:r>
    </w:p>
    <w:p w:rsidR="006B3E56" w:rsidRPr="00F24462" w:rsidRDefault="006B3E56" w:rsidP="00A1665E">
      <w:pPr>
        <w:widowControl w:val="0"/>
        <w:tabs>
          <w:tab w:val="left" w:pos="7938"/>
        </w:tabs>
        <w:ind w:left="284"/>
        <w:jc w:val="both"/>
        <w:rPr>
          <w:rFonts w:ascii="GHEA Grapalat" w:hAnsi="GHEA Grapalat" w:cs="Arial"/>
          <w:sz w:val="16"/>
          <w:szCs w:val="20"/>
        </w:rPr>
      </w:pPr>
      <w:r w:rsidRPr="00F24462">
        <w:rPr>
          <w:rFonts w:ascii="GHEA Grapalat" w:hAnsi="GHEA Grapalat"/>
          <w:sz w:val="16"/>
          <w:szCs w:val="20"/>
        </w:rPr>
        <w:t>участника</w:t>
      </w:r>
    </w:p>
    <w:p w:rsidR="006B3E56" w:rsidRPr="00252471" w:rsidRDefault="006B3E56" w:rsidP="00A1665E">
      <w:pPr>
        <w:widowControl w:val="0"/>
        <w:ind w:left="284"/>
        <w:jc w:val="both"/>
        <w:rPr>
          <w:rFonts w:ascii="GHEA Grapalat" w:hAnsi="GHEA Grapalat"/>
          <w:sz w:val="22"/>
          <w:szCs w:val="22"/>
          <w:u w:val="single"/>
        </w:rPr>
      </w:pPr>
      <w:r w:rsidRPr="00252471">
        <w:rPr>
          <w:rFonts w:ascii="GHEA Grapalat" w:hAnsi="GHEA Grapalat"/>
          <w:sz w:val="22"/>
          <w:szCs w:val="22"/>
        </w:rPr>
        <w:t>организаций, либо организаций, имеющих принадлежащую ____________________</w:t>
      </w:r>
    </w:p>
    <w:p w:rsidR="006B3E56" w:rsidRPr="00252471" w:rsidRDefault="006B3E56" w:rsidP="00A1665E">
      <w:pPr>
        <w:widowControl w:val="0"/>
        <w:ind w:left="284"/>
        <w:jc w:val="both"/>
        <w:rPr>
          <w:rFonts w:ascii="GHEA Grapalat" w:hAnsi="GHEA Grapalat"/>
          <w:sz w:val="28"/>
          <w:szCs w:val="28"/>
        </w:rPr>
      </w:pPr>
      <w:r w:rsidRPr="00252471">
        <w:rPr>
          <w:rFonts w:ascii="GHEA Grapalat" w:hAnsi="GHEA Grapalat"/>
          <w:sz w:val="28"/>
          <w:szCs w:val="28"/>
          <w:vertAlign w:val="superscript"/>
        </w:rPr>
        <w:t>наименование участника</w:t>
      </w:r>
    </w:p>
    <w:p w:rsidR="006B3E56" w:rsidRPr="00F24462" w:rsidRDefault="006B3E56" w:rsidP="00A1665E">
      <w:pPr>
        <w:widowControl w:val="0"/>
        <w:ind w:left="284"/>
        <w:jc w:val="both"/>
        <w:rPr>
          <w:rFonts w:ascii="GHEA Grapalat" w:hAnsi="GHEA Grapalat"/>
          <w:sz w:val="16"/>
          <w:szCs w:val="20"/>
        </w:rPr>
      </w:pPr>
      <w:r w:rsidRPr="00F24462">
        <w:rPr>
          <w:rFonts w:ascii="GHEA Grapalat" w:hAnsi="GHEA Grapalat"/>
          <w:sz w:val="16"/>
          <w:szCs w:val="20"/>
        </w:rPr>
        <w:t>долю (пай) в размере более пятидесяти процентов,</w:t>
      </w:r>
    </w:p>
    <w:p w:rsidR="007D1008" w:rsidRPr="00F24462" w:rsidRDefault="006B3E56" w:rsidP="00A1665E">
      <w:pPr>
        <w:pStyle w:val="aff"/>
        <w:widowControl w:val="0"/>
        <w:numPr>
          <w:ilvl w:val="0"/>
          <w:numId w:val="23"/>
        </w:numPr>
        <w:tabs>
          <w:tab w:val="left" w:pos="1134"/>
        </w:tabs>
        <w:ind w:left="284"/>
        <w:jc w:val="both"/>
        <w:rPr>
          <w:rFonts w:ascii="GHEA Grapalat" w:hAnsi="GHEA Grapalat"/>
          <w:sz w:val="16"/>
          <w:szCs w:val="20"/>
        </w:rPr>
      </w:pPr>
      <w:r w:rsidRPr="00F24462">
        <w:rPr>
          <w:rFonts w:ascii="GHEA Grapalat" w:hAnsi="GHEA Grapalat"/>
          <w:sz w:val="16"/>
          <w:szCs w:val="20"/>
        </w:rPr>
        <w:tab/>
      </w:r>
      <w:r w:rsidR="006B3B3D" w:rsidRPr="00F24462">
        <w:rPr>
          <w:rFonts w:ascii="GHEA Grapalat" w:hAnsi="GHEA Grapalat"/>
          <w:sz w:val="16"/>
          <w:szCs w:val="20"/>
        </w:rPr>
        <w:t xml:space="preserve">ниже представляет </w:t>
      </w:r>
      <w:r w:rsidRPr="00F24462">
        <w:rPr>
          <w:rFonts w:ascii="GHEA Grapalat" w:hAnsi="GHEA Grapalat"/>
          <w:sz w:val="16"/>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F24462">
        <w:rPr>
          <w:rStyle w:val="af6"/>
          <w:rFonts w:ascii="GHEA Grapalat" w:hAnsi="GHEA Grapalat"/>
          <w:sz w:val="16"/>
          <w:szCs w:val="20"/>
        </w:rPr>
        <w:footnoteReference w:customMarkFollows="1" w:id="8"/>
        <w:t>**</w:t>
      </w:r>
      <w:r w:rsidRPr="00F24462">
        <w:rPr>
          <w:rFonts w:ascii="GHEA Grapalat" w:hAnsi="GHEA Grapalat"/>
          <w:sz w:val="16"/>
          <w:szCs w:val="20"/>
        </w:rPr>
        <w:t xml:space="preserve"> и подтверждает, что информация относительно реальных бенефициаров действительна и не содержит недостоверных сведений.</w:t>
      </w:r>
    </w:p>
    <w:p w:rsidR="007D1008" w:rsidRPr="00F24462" w:rsidRDefault="007D1008" w:rsidP="00A1665E">
      <w:pPr>
        <w:ind w:left="284"/>
        <w:rPr>
          <w:rFonts w:ascii="GHEA Grapalat" w:hAnsi="GHEA Grapalat"/>
          <w:sz w:val="16"/>
          <w:szCs w:val="20"/>
        </w:rPr>
      </w:pPr>
      <w:r w:rsidRPr="00F24462">
        <w:rPr>
          <w:rFonts w:ascii="GHEA Grapalat" w:hAnsi="GHEA Grapalat"/>
          <w:sz w:val="16"/>
          <w:szCs w:val="20"/>
        </w:rPr>
        <w:br w:type="page"/>
      </w:r>
    </w:p>
    <w:p w:rsidR="006B3E56" w:rsidRPr="00F24462" w:rsidRDefault="006B3E56" w:rsidP="00A1665E">
      <w:pPr>
        <w:pStyle w:val="aff"/>
        <w:widowControl w:val="0"/>
        <w:numPr>
          <w:ilvl w:val="0"/>
          <w:numId w:val="23"/>
        </w:numPr>
        <w:tabs>
          <w:tab w:val="left" w:pos="1134"/>
        </w:tabs>
        <w:jc w:val="both"/>
        <w:rPr>
          <w:rFonts w:ascii="GHEA Grapalat" w:hAnsi="GHEA Grapalat" w:cs="Sylfaen"/>
          <w:sz w:val="16"/>
          <w:szCs w:val="20"/>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6"/>
        <w:gridCol w:w="2783"/>
        <w:gridCol w:w="4329"/>
        <w:gridCol w:w="3241"/>
      </w:tblGrid>
      <w:tr w:rsidR="006B3E56" w:rsidRPr="00F24462" w:rsidTr="00A1665E">
        <w:trPr>
          <w:trHeight w:val="1353"/>
        </w:trPr>
        <w:tc>
          <w:tcPr>
            <w:tcW w:w="526" w:type="dxa"/>
            <w:tcBorders>
              <w:top w:val="single" w:sz="4" w:space="0" w:color="auto"/>
              <w:left w:val="single" w:sz="4" w:space="0" w:color="auto"/>
              <w:bottom w:val="single" w:sz="4" w:space="0" w:color="auto"/>
              <w:right w:val="single" w:sz="4" w:space="0" w:color="auto"/>
            </w:tcBorders>
            <w:vAlign w:val="center"/>
            <w:hideMark/>
          </w:tcPr>
          <w:p w:rsidR="006B3E56" w:rsidRPr="00F24462" w:rsidRDefault="006B3E56" w:rsidP="00A1665E">
            <w:pPr>
              <w:pStyle w:val="31"/>
              <w:widowControl w:val="0"/>
              <w:spacing w:line="240" w:lineRule="auto"/>
              <w:ind w:firstLine="0"/>
              <w:jc w:val="center"/>
              <w:rPr>
                <w:rFonts w:ascii="GHEA Grapalat" w:hAnsi="GHEA Grapalat"/>
                <w:sz w:val="16"/>
              </w:rPr>
            </w:pPr>
            <w:r w:rsidRPr="00F24462">
              <w:rPr>
                <w:rFonts w:ascii="GHEA Grapalat" w:hAnsi="GHEA Grapalat"/>
                <w:sz w:val="16"/>
              </w:rPr>
              <w:t>п/н</w:t>
            </w:r>
          </w:p>
        </w:tc>
        <w:tc>
          <w:tcPr>
            <w:tcW w:w="2783" w:type="dxa"/>
            <w:tcBorders>
              <w:top w:val="single" w:sz="4" w:space="0" w:color="auto"/>
              <w:left w:val="single" w:sz="4" w:space="0" w:color="auto"/>
              <w:bottom w:val="single" w:sz="4" w:space="0" w:color="auto"/>
              <w:right w:val="single" w:sz="4" w:space="0" w:color="auto"/>
            </w:tcBorders>
            <w:vAlign w:val="center"/>
            <w:hideMark/>
          </w:tcPr>
          <w:p w:rsidR="006B3E56" w:rsidRPr="00F24462" w:rsidRDefault="006B3E56" w:rsidP="00A1665E">
            <w:pPr>
              <w:pStyle w:val="31"/>
              <w:widowControl w:val="0"/>
              <w:spacing w:line="240" w:lineRule="auto"/>
              <w:ind w:firstLine="0"/>
              <w:jc w:val="center"/>
              <w:rPr>
                <w:rFonts w:ascii="GHEA Grapalat" w:hAnsi="GHEA Grapalat"/>
                <w:sz w:val="16"/>
              </w:rPr>
            </w:pPr>
            <w:r w:rsidRPr="00F24462">
              <w:rPr>
                <w:rFonts w:ascii="GHEA Grapalat" w:hAnsi="GHEA Grapalat"/>
                <w:sz w:val="16"/>
              </w:rPr>
              <w:t>Имя, фамилия, отчество</w:t>
            </w:r>
          </w:p>
        </w:tc>
        <w:tc>
          <w:tcPr>
            <w:tcW w:w="4329" w:type="dxa"/>
            <w:tcBorders>
              <w:top w:val="single" w:sz="4" w:space="0" w:color="auto"/>
              <w:left w:val="single" w:sz="4" w:space="0" w:color="auto"/>
              <w:bottom w:val="single" w:sz="4" w:space="0" w:color="auto"/>
              <w:right w:val="single" w:sz="4" w:space="0" w:color="auto"/>
            </w:tcBorders>
            <w:vAlign w:val="center"/>
            <w:hideMark/>
          </w:tcPr>
          <w:p w:rsidR="006B3E56" w:rsidRPr="00F24462" w:rsidRDefault="006B3E56" w:rsidP="00A1665E">
            <w:pPr>
              <w:pStyle w:val="31"/>
              <w:widowControl w:val="0"/>
              <w:spacing w:line="240" w:lineRule="auto"/>
              <w:ind w:firstLine="0"/>
              <w:jc w:val="center"/>
              <w:rPr>
                <w:rFonts w:ascii="GHEA Grapalat" w:hAnsi="GHEA Grapalat"/>
                <w:sz w:val="16"/>
              </w:rPr>
            </w:pPr>
            <w:r w:rsidRPr="00F24462">
              <w:rPr>
                <w:rFonts w:ascii="GHEA Grapalat" w:hAnsi="GHEA Grapalat"/>
                <w:sz w:val="16"/>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241" w:type="dxa"/>
            <w:tcBorders>
              <w:top w:val="single" w:sz="4" w:space="0" w:color="auto"/>
              <w:left w:val="single" w:sz="4" w:space="0" w:color="auto"/>
              <w:bottom w:val="single" w:sz="4" w:space="0" w:color="auto"/>
              <w:right w:val="single" w:sz="4" w:space="0" w:color="auto"/>
            </w:tcBorders>
            <w:hideMark/>
          </w:tcPr>
          <w:p w:rsidR="006B3E56" w:rsidRPr="00F24462" w:rsidRDefault="006B3E56" w:rsidP="00A1665E">
            <w:pPr>
              <w:pStyle w:val="31"/>
              <w:widowControl w:val="0"/>
              <w:spacing w:line="240" w:lineRule="auto"/>
              <w:ind w:firstLine="0"/>
              <w:jc w:val="center"/>
              <w:rPr>
                <w:rFonts w:ascii="GHEA Grapalat" w:hAnsi="GHEA Grapalat"/>
                <w:sz w:val="16"/>
              </w:rPr>
            </w:pPr>
            <w:r w:rsidRPr="00F24462">
              <w:rPr>
                <w:rFonts w:ascii="GHEA Grapalat" w:hAnsi="GHEA Grapalat"/>
                <w:sz w:val="16"/>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F24462" w:rsidTr="00A1665E">
        <w:trPr>
          <w:trHeight w:val="233"/>
        </w:trPr>
        <w:tc>
          <w:tcPr>
            <w:tcW w:w="526" w:type="dxa"/>
            <w:tcBorders>
              <w:top w:val="single" w:sz="4" w:space="0" w:color="auto"/>
              <w:left w:val="single" w:sz="4" w:space="0" w:color="auto"/>
              <w:bottom w:val="single" w:sz="4" w:space="0" w:color="auto"/>
              <w:right w:val="single" w:sz="4" w:space="0" w:color="auto"/>
            </w:tcBorders>
            <w:vAlign w:val="center"/>
          </w:tcPr>
          <w:p w:rsidR="006B3E56" w:rsidRPr="00F24462" w:rsidRDefault="006B3E56" w:rsidP="00A1665E">
            <w:pPr>
              <w:pStyle w:val="31"/>
              <w:widowControl w:val="0"/>
              <w:spacing w:line="240" w:lineRule="auto"/>
              <w:ind w:firstLine="0"/>
              <w:jc w:val="center"/>
              <w:rPr>
                <w:rFonts w:ascii="GHEA Grapalat" w:hAnsi="GHEA Grapalat"/>
                <w:sz w:val="16"/>
              </w:rPr>
            </w:pPr>
          </w:p>
        </w:tc>
        <w:tc>
          <w:tcPr>
            <w:tcW w:w="2783" w:type="dxa"/>
            <w:tcBorders>
              <w:top w:val="single" w:sz="4" w:space="0" w:color="auto"/>
              <w:left w:val="single" w:sz="4" w:space="0" w:color="auto"/>
              <w:bottom w:val="single" w:sz="4" w:space="0" w:color="auto"/>
              <w:right w:val="single" w:sz="4" w:space="0" w:color="auto"/>
            </w:tcBorders>
            <w:vAlign w:val="center"/>
          </w:tcPr>
          <w:p w:rsidR="006B3E56" w:rsidRPr="00F24462" w:rsidRDefault="006B3E56" w:rsidP="00A1665E">
            <w:pPr>
              <w:pStyle w:val="31"/>
              <w:widowControl w:val="0"/>
              <w:spacing w:line="240" w:lineRule="auto"/>
              <w:ind w:firstLine="0"/>
              <w:jc w:val="center"/>
              <w:rPr>
                <w:rFonts w:ascii="GHEA Grapalat" w:hAnsi="GHEA Grapalat"/>
                <w:sz w:val="16"/>
              </w:rPr>
            </w:pPr>
          </w:p>
        </w:tc>
        <w:tc>
          <w:tcPr>
            <w:tcW w:w="4329" w:type="dxa"/>
            <w:tcBorders>
              <w:top w:val="single" w:sz="4" w:space="0" w:color="auto"/>
              <w:left w:val="single" w:sz="4" w:space="0" w:color="auto"/>
              <w:bottom w:val="single" w:sz="4" w:space="0" w:color="auto"/>
              <w:right w:val="single" w:sz="4" w:space="0" w:color="auto"/>
            </w:tcBorders>
            <w:vAlign w:val="center"/>
          </w:tcPr>
          <w:p w:rsidR="006B3E56" w:rsidRPr="00F24462" w:rsidRDefault="006B3E56" w:rsidP="00A1665E">
            <w:pPr>
              <w:pStyle w:val="31"/>
              <w:widowControl w:val="0"/>
              <w:spacing w:line="240" w:lineRule="auto"/>
              <w:ind w:firstLine="0"/>
              <w:jc w:val="center"/>
              <w:rPr>
                <w:rFonts w:ascii="GHEA Grapalat" w:hAnsi="GHEA Grapalat"/>
                <w:sz w:val="16"/>
              </w:rPr>
            </w:pPr>
          </w:p>
        </w:tc>
        <w:tc>
          <w:tcPr>
            <w:tcW w:w="3241" w:type="dxa"/>
            <w:tcBorders>
              <w:top w:val="single" w:sz="4" w:space="0" w:color="auto"/>
              <w:left w:val="single" w:sz="4" w:space="0" w:color="auto"/>
              <w:bottom w:val="single" w:sz="4" w:space="0" w:color="auto"/>
              <w:right w:val="single" w:sz="4" w:space="0" w:color="auto"/>
            </w:tcBorders>
          </w:tcPr>
          <w:p w:rsidR="006B3E56" w:rsidRPr="00F24462" w:rsidRDefault="006B3E56" w:rsidP="00A1665E">
            <w:pPr>
              <w:pStyle w:val="31"/>
              <w:widowControl w:val="0"/>
              <w:spacing w:line="240" w:lineRule="auto"/>
              <w:ind w:firstLine="0"/>
              <w:jc w:val="center"/>
              <w:rPr>
                <w:rFonts w:ascii="GHEA Grapalat" w:hAnsi="GHEA Grapalat"/>
                <w:sz w:val="16"/>
              </w:rPr>
            </w:pPr>
          </w:p>
        </w:tc>
      </w:tr>
      <w:tr w:rsidR="006B3E56" w:rsidRPr="00F24462" w:rsidTr="00A1665E">
        <w:trPr>
          <w:trHeight w:val="217"/>
        </w:trPr>
        <w:tc>
          <w:tcPr>
            <w:tcW w:w="526" w:type="dxa"/>
            <w:tcBorders>
              <w:top w:val="single" w:sz="4" w:space="0" w:color="auto"/>
              <w:left w:val="single" w:sz="4" w:space="0" w:color="auto"/>
              <w:bottom w:val="single" w:sz="4" w:space="0" w:color="auto"/>
              <w:right w:val="single" w:sz="4" w:space="0" w:color="auto"/>
            </w:tcBorders>
            <w:vAlign w:val="center"/>
          </w:tcPr>
          <w:p w:rsidR="006B3E56" w:rsidRPr="00F24462" w:rsidRDefault="006B3E56" w:rsidP="00A1665E">
            <w:pPr>
              <w:pStyle w:val="31"/>
              <w:widowControl w:val="0"/>
              <w:spacing w:line="240" w:lineRule="auto"/>
              <w:ind w:firstLine="0"/>
              <w:jc w:val="center"/>
              <w:rPr>
                <w:rFonts w:ascii="GHEA Grapalat" w:hAnsi="GHEA Grapalat"/>
                <w:sz w:val="16"/>
              </w:rPr>
            </w:pPr>
          </w:p>
        </w:tc>
        <w:tc>
          <w:tcPr>
            <w:tcW w:w="2783" w:type="dxa"/>
            <w:tcBorders>
              <w:top w:val="single" w:sz="4" w:space="0" w:color="auto"/>
              <w:left w:val="single" w:sz="4" w:space="0" w:color="auto"/>
              <w:bottom w:val="single" w:sz="4" w:space="0" w:color="auto"/>
              <w:right w:val="single" w:sz="4" w:space="0" w:color="auto"/>
            </w:tcBorders>
            <w:vAlign w:val="center"/>
          </w:tcPr>
          <w:p w:rsidR="006B3E56" w:rsidRPr="00F24462" w:rsidRDefault="006B3E56" w:rsidP="00A1665E">
            <w:pPr>
              <w:pStyle w:val="31"/>
              <w:widowControl w:val="0"/>
              <w:spacing w:line="240" w:lineRule="auto"/>
              <w:ind w:firstLine="0"/>
              <w:jc w:val="center"/>
              <w:rPr>
                <w:rFonts w:ascii="GHEA Grapalat" w:hAnsi="GHEA Grapalat"/>
                <w:sz w:val="16"/>
              </w:rPr>
            </w:pPr>
          </w:p>
        </w:tc>
        <w:tc>
          <w:tcPr>
            <w:tcW w:w="4329" w:type="dxa"/>
            <w:tcBorders>
              <w:top w:val="single" w:sz="4" w:space="0" w:color="auto"/>
              <w:left w:val="single" w:sz="4" w:space="0" w:color="auto"/>
              <w:bottom w:val="single" w:sz="4" w:space="0" w:color="auto"/>
              <w:right w:val="single" w:sz="4" w:space="0" w:color="auto"/>
            </w:tcBorders>
            <w:vAlign w:val="center"/>
          </w:tcPr>
          <w:p w:rsidR="006B3E56" w:rsidRPr="00F24462" w:rsidRDefault="006B3E56" w:rsidP="00A1665E">
            <w:pPr>
              <w:pStyle w:val="31"/>
              <w:widowControl w:val="0"/>
              <w:spacing w:line="240" w:lineRule="auto"/>
              <w:ind w:firstLine="0"/>
              <w:jc w:val="center"/>
              <w:rPr>
                <w:rFonts w:ascii="GHEA Grapalat" w:hAnsi="GHEA Grapalat"/>
                <w:sz w:val="16"/>
              </w:rPr>
            </w:pPr>
          </w:p>
        </w:tc>
        <w:tc>
          <w:tcPr>
            <w:tcW w:w="3241" w:type="dxa"/>
            <w:tcBorders>
              <w:top w:val="single" w:sz="4" w:space="0" w:color="auto"/>
              <w:left w:val="single" w:sz="4" w:space="0" w:color="auto"/>
              <w:bottom w:val="single" w:sz="4" w:space="0" w:color="auto"/>
              <w:right w:val="single" w:sz="4" w:space="0" w:color="auto"/>
            </w:tcBorders>
          </w:tcPr>
          <w:p w:rsidR="006B3E56" w:rsidRPr="00F24462" w:rsidRDefault="006B3E56" w:rsidP="00A1665E">
            <w:pPr>
              <w:pStyle w:val="31"/>
              <w:widowControl w:val="0"/>
              <w:spacing w:line="240" w:lineRule="auto"/>
              <w:ind w:firstLine="0"/>
              <w:jc w:val="center"/>
              <w:rPr>
                <w:rFonts w:ascii="GHEA Grapalat" w:hAnsi="GHEA Grapalat"/>
                <w:sz w:val="16"/>
              </w:rPr>
            </w:pPr>
          </w:p>
        </w:tc>
      </w:tr>
      <w:tr w:rsidR="006B3E56" w:rsidRPr="00F24462" w:rsidTr="00A1665E">
        <w:trPr>
          <w:trHeight w:val="217"/>
        </w:trPr>
        <w:tc>
          <w:tcPr>
            <w:tcW w:w="526" w:type="dxa"/>
            <w:tcBorders>
              <w:top w:val="single" w:sz="4" w:space="0" w:color="auto"/>
              <w:left w:val="single" w:sz="4" w:space="0" w:color="auto"/>
              <w:bottom w:val="single" w:sz="4" w:space="0" w:color="auto"/>
              <w:right w:val="single" w:sz="4" w:space="0" w:color="auto"/>
            </w:tcBorders>
            <w:vAlign w:val="center"/>
          </w:tcPr>
          <w:p w:rsidR="006B3E56" w:rsidRPr="00F24462" w:rsidRDefault="006B3E56" w:rsidP="00A1665E">
            <w:pPr>
              <w:pStyle w:val="31"/>
              <w:widowControl w:val="0"/>
              <w:spacing w:line="240" w:lineRule="auto"/>
              <w:ind w:firstLine="0"/>
              <w:jc w:val="center"/>
              <w:rPr>
                <w:rFonts w:ascii="GHEA Grapalat" w:hAnsi="GHEA Grapalat"/>
                <w:sz w:val="16"/>
              </w:rPr>
            </w:pPr>
          </w:p>
        </w:tc>
        <w:tc>
          <w:tcPr>
            <w:tcW w:w="2783" w:type="dxa"/>
            <w:tcBorders>
              <w:top w:val="single" w:sz="4" w:space="0" w:color="auto"/>
              <w:left w:val="single" w:sz="4" w:space="0" w:color="auto"/>
              <w:bottom w:val="single" w:sz="4" w:space="0" w:color="auto"/>
              <w:right w:val="single" w:sz="4" w:space="0" w:color="auto"/>
            </w:tcBorders>
            <w:vAlign w:val="center"/>
          </w:tcPr>
          <w:p w:rsidR="006B3E56" w:rsidRPr="00F24462" w:rsidRDefault="006B3E56" w:rsidP="00A1665E">
            <w:pPr>
              <w:pStyle w:val="31"/>
              <w:widowControl w:val="0"/>
              <w:spacing w:line="240" w:lineRule="auto"/>
              <w:ind w:firstLine="0"/>
              <w:jc w:val="center"/>
              <w:rPr>
                <w:rFonts w:ascii="GHEA Grapalat" w:hAnsi="GHEA Grapalat"/>
                <w:sz w:val="16"/>
              </w:rPr>
            </w:pPr>
          </w:p>
        </w:tc>
        <w:tc>
          <w:tcPr>
            <w:tcW w:w="4329" w:type="dxa"/>
            <w:tcBorders>
              <w:top w:val="single" w:sz="4" w:space="0" w:color="auto"/>
              <w:left w:val="single" w:sz="4" w:space="0" w:color="auto"/>
              <w:bottom w:val="single" w:sz="4" w:space="0" w:color="auto"/>
              <w:right w:val="single" w:sz="4" w:space="0" w:color="auto"/>
            </w:tcBorders>
            <w:vAlign w:val="center"/>
          </w:tcPr>
          <w:p w:rsidR="006B3E56" w:rsidRPr="00F24462" w:rsidRDefault="006B3E56" w:rsidP="00A1665E">
            <w:pPr>
              <w:pStyle w:val="31"/>
              <w:widowControl w:val="0"/>
              <w:spacing w:line="240" w:lineRule="auto"/>
              <w:ind w:firstLine="0"/>
              <w:jc w:val="center"/>
              <w:rPr>
                <w:rFonts w:ascii="GHEA Grapalat" w:hAnsi="GHEA Grapalat"/>
                <w:sz w:val="16"/>
              </w:rPr>
            </w:pPr>
          </w:p>
        </w:tc>
        <w:tc>
          <w:tcPr>
            <w:tcW w:w="3241" w:type="dxa"/>
            <w:tcBorders>
              <w:top w:val="single" w:sz="4" w:space="0" w:color="auto"/>
              <w:left w:val="single" w:sz="4" w:space="0" w:color="auto"/>
              <w:bottom w:val="single" w:sz="4" w:space="0" w:color="auto"/>
              <w:right w:val="single" w:sz="4" w:space="0" w:color="auto"/>
            </w:tcBorders>
          </w:tcPr>
          <w:p w:rsidR="006B3E56" w:rsidRPr="00F24462" w:rsidRDefault="006B3E56" w:rsidP="00A1665E">
            <w:pPr>
              <w:pStyle w:val="31"/>
              <w:widowControl w:val="0"/>
              <w:spacing w:line="240" w:lineRule="auto"/>
              <w:ind w:firstLine="0"/>
              <w:jc w:val="center"/>
              <w:rPr>
                <w:rFonts w:ascii="GHEA Grapalat" w:hAnsi="GHEA Grapalat"/>
                <w:sz w:val="16"/>
              </w:rPr>
            </w:pPr>
          </w:p>
        </w:tc>
      </w:tr>
    </w:tbl>
    <w:p w:rsidR="00923711" w:rsidRPr="00F24462" w:rsidRDefault="00923711" w:rsidP="00A1665E">
      <w:pPr>
        <w:rPr>
          <w:rFonts w:ascii="GHEA Grapalat" w:hAnsi="GHEA Grapalat"/>
          <w:sz w:val="16"/>
          <w:szCs w:val="20"/>
        </w:rPr>
      </w:pPr>
    </w:p>
    <w:p w:rsidR="00110534" w:rsidRPr="00F24462" w:rsidRDefault="00110534" w:rsidP="00A1665E">
      <w:pPr>
        <w:jc w:val="both"/>
        <w:rPr>
          <w:rFonts w:ascii="GHEA Grapalat" w:hAnsi="GHEA Grapalat"/>
          <w:sz w:val="16"/>
          <w:szCs w:val="20"/>
        </w:rPr>
      </w:pPr>
    </w:p>
    <w:p w:rsidR="00993891" w:rsidRPr="00F24462" w:rsidRDefault="00F36AD3" w:rsidP="00A1665E">
      <w:pPr>
        <w:jc w:val="both"/>
        <w:rPr>
          <w:rFonts w:ascii="GHEA Grapalat" w:hAnsi="GHEA Grapalat"/>
          <w:sz w:val="16"/>
          <w:szCs w:val="20"/>
        </w:rPr>
      </w:pPr>
      <w:r w:rsidRPr="00F24462">
        <w:rPr>
          <w:rFonts w:ascii="GHEA Grapalat" w:hAnsi="GHEA Grapalat"/>
          <w:sz w:val="16"/>
          <w:szCs w:val="20"/>
        </w:rPr>
        <w:t xml:space="preserve">Прилагается  </w:t>
      </w:r>
      <w:r w:rsidR="00F855BB" w:rsidRPr="00F24462">
        <w:rPr>
          <w:rFonts w:ascii="GHEA Grapalat" w:hAnsi="GHEA Grapalat"/>
          <w:sz w:val="16"/>
          <w:szCs w:val="20"/>
        </w:rPr>
        <w:t xml:space="preserve">полное описание предлагаемого </w:t>
      </w:r>
      <w:r w:rsidR="00AA4DC0" w:rsidRPr="00F24462">
        <w:rPr>
          <w:rFonts w:ascii="GHEA Grapalat" w:hAnsi="GHEA Grapalat"/>
          <w:sz w:val="16"/>
          <w:szCs w:val="20"/>
        </w:rPr>
        <w:t xml:space="preserve">  ----------------------------</w:t>
      </w:r>
      <w:r w:rsidR="00F855BB" w:rsidRPr="00F24462">
        <w:rPr>
          <w:rFonts w:ascii="GHEA Grapalat" w:hAnsi="GHEA Grapalat"/>
          <w:sz w:val="16"/>
          <w:szCs w:val="20"/>
        </w:rPr>
        <w:t xml:space="preserve">    товара</w:t>
      </w:r>
      <w:r w:rsidR="00B14486" w:rsidRPr="00F24462">
        <w:rPr>
          <w:rFonts w:ascii="GHEA Grapalat" w:hAnsi="GHEA Grapalat"/>
          <w:sz w:val="16"/>
          <w:szCs w:val="20"/>
        </w:rPr>
        <w:t>,</w:t>
      </w:r>
    </w:p>
    <w:p w:rsidR="00993891" w:rsidRPr="00F24462" w:rsidRDefault="00993891" w:rsidP="00A1665E">
      <w:pPr>
        <w:jc w:val="both"/>
        <w:rPr>
          <w:rFonts w:ascii="GHEA Grapalat" w:hAnsi="GHEA Grapalat"/>
          <w:sz w:val="16"/>
          <w:szCs w:val="20"/>
        </w:rPr>
      </w:pPr>
      <w:r w:rsidRPr="00F24462">
        <w:rPr>
          <w:rFonts w:ascii="GHEA Grapalat" w:hAnsi="GHEA Grapalat"/>
          <w:sz w:val="16"/>
          <w:szCs w:val="20"/>
        </w:rPr>
        <w:t xml:space="preserve"> наименование участника</w:t>
      </w:r>
    </w:p>
    <w:p w:rsidR="006B3E56" w:rsidRPr="00F24462" w:rsidRDefault="00F855BB" w:rsidP="00A1665E">
      <w:pPr>
        <w:jc w:val="both"/>
        <w:rPr>
          <w:rFonts w:ascii="GHEA Grapalat" w:hAnsi="GHEA Grapalat"/>
          <w:sz w:val="16"/>
          <w:szCs w:val="20"/>
          <w:lang w:val="hy-AM"/>
        </w:rPr>
      </w:pPr>
      <w:r w:rsidRPr="00F24462">
        <w:rPr>
          <w:rFonts w:ascii="GHEA Grapalat" w:hAnsi="GHEA Grapalat"/>
          <w:sz w:val="16"/>
          <w:szCs w:val="20"/>
        </w:rPr>
        <w:t>согласно Приложению 1.1</w:t>
      </w:r>
      <w:r w:rsidR="00C061DC" w:rsidRPr="00F24462">
        <w:rPr>
          <w:rFonts w:ascii="GHEA Grapalat" w:hAnsi="GHEA Grapalat"/>
          <w:sz w:val="16"/>
          <w:szCs w:val="20"/>
        </w:rPr>
        <w:t>.</w:t>
      </w:r>
    </w:p>
    <w:p w:rsidR="00F855BB" w:rsidRPr="00F24462" w:rsidRDefault="00F855BB" w:rsidP="00A1665E">
      <w:pPr>
        <w:tabs>
          <w:tab w:val="left" w:pos="7371"/>
        </w:tabs>
        <w:ind w:left="3544" w:firstLine="3"/>
        <w:jc w:val="both"/>
        <w:rPr>
          <w:rFonts w:ascii="GHEA Grapalat" w:hAnsi="GHEA Grapalat"/>
          <w:sz w:val="16"/>
          <w:szCs w:val="20"/>
          <w:lang w:val="hy-AM"/>
        </w:rPr>
      </w:pPr>
    </w:p>
    <w:p w:rsidR="00F855BB" w:rsidRPr="00F24462" w:rsidRDefault="00F855BB" w:rsidP="00A1665E">
      <w:pPr>
        <w:tabs>
          <w:tab w:val="left" w:pos="7371"/>
        </w:tabs>
        <w:ind w:left="3544" w:firstLine="3"/>
        <w:jc w:val="both"/>
        <w:rPr>
          <w:rFonts w:ascii="GHEA Grapalat" w:hAnsi="GHEA Grapalat"/>
          <w:sz w:val="16"/>
          <w:szCs w:val="20"/>
          <w:lang w:val="hy-AM"/>
        </w:rPr>
      </w:pPr>
    </w:p>
    <w:p w:rsidR="006B3E56" w:rsidRPr="00F24462" w:rsidRDefault="006B3E56" w:rsidP="00A1665E">
      <w:pPr>
        <w:tabs>
          <w:tab w:val="left" w:pos="7371"/>
        </w:tabs>
        <w:ind w:left="3544" w:firstLine="3"/>
        <w:jc w:val="both"/>
        <w:rPr>
          <w:rFonts w:ascii="GHEA Grapalat" w:hAnsi="GHEA Grapalat"/>
          <w:sz w:val="16"/>
          <w:szCs w:val="20"/>
        </w:rPr>
      </w:pPr>
    </w:p>
    <w:p w:rsidR="006B3E56" w:rsidRPr="00F24462" w:rsidRDefault="006B3E56" w:rsidP="00A1665E">
      <w:pPr>
        <w:tabs>
          <w:tab w:val="left" w:pos="7371"/>
        </w:tabs>
        <w:ind w:left="3544" w:firstLine="3"/>
        <w:jc w:val="both"/>
        <w:rPr>
          <w:rFonts w:ascii="GHEA Grapalat" w:hAnsi="GHEA Grapalat"/>
          <w:sz w:val="16"/>
          <w:szCs w:val="20"/>
        </w:rPr>
      </w:pPr>
    </w:p>
    <w:p w:rsidR="00374F4A" w:rsidRPr="00F24462" w:rsidRDefault="00374F4A" w:rsidP="00A1665E">
      <w:pPr>
        <w:jc w:val="both"/>
        <w:rPr>
          <w:rFonts w:ascii="GHEA Grapalat" w:hAnsi="GHEA Grapalat"/>
          <w:sz w:val="16"/>
          <w:szCs w:val="20"/>
        </w:rPr>
      </w:pPr>
      <w:r w:rsidRPr="00F24462">
        <w:rPr>
          <w:rFonts w:ascii="GHEA Grapalat" w:hAnsi="GHEA Grapalat"/>
          <w:sz w:val="16"/>
          <w:szCs w:val="20"/>
        </w:rPr>
        <w:t>_______________________________________________</w:t>
      </w:r>
      <w:r w:rsidRPr="00F24462">
        <w:rPr>
          <w:rFonts w:ascii="GHEA Grapalat" w:hAnsi="GHEA Grapalat"/>
          <w:sz w:val="16"/>
          <w:szCs w:val="20"/>
        </w:rPr>
        <w:tab/>
        <w:t>_____________________</w:t>
      </w:r>
    </w:p>
    <w:p w:rsidR="00374F4A" w:rsidRPr="00F24462" w:rsidRDefault="00374F4A" w:rsidP="00A1665E">
      <w:pPr>
        <w:tabs>
          <w:tab w:val="left" w:pos="7230"/>
        </w:tabs>
        <w:ind w:left="851"/>
        <w:jc w:val="both"/>
        <w:rPr>
          <w:rFonts w:ascii="GHEA Grapalat" w:hAnsi="GHEA Grapalat"/>
          <w:sz w:val="16"/>
          <w:szCs w:val="20"/>
        </w:rPr>
      </w:pPr>
      <w:r w:rsidRPr="00F24462">
        <w:rPr>
          <w:rFonts w:ascii="GHEA Grapalat" w:hAnsi="GHEA Grapalat"/>
          <w:sz w:val="16"/>
          <w:szCs w:val="20"/>
        </w:rPr>
        <w:t>наименование участника (должность,</w:t>
      </w:r>
      <w:r w:rsidRPr="00F24462">
        <w:rPr>
          <w:rFonts w:ascii="GHEA Grapalat" w:hAnsi="GHEA Grapalat"/>
          <w:sz w:val="16"/>
          <w:szCs w:val="20"/>
        </w:rPr>
        <w:tab/>
        <w:t>подпись)</w:t>
      </w:r>
    </w:p>
    <w:p w:rsidR="00374F4A" w:rsidRPr="00F24462" w:rsidRDefault="00374F4A" w:rsidP="00A1665E">
      <w:pPr>
        <w:ind w:left="1134"/>
        <w:jc w:val="both"/>
        <w:rPr>
          <w:rFonts w:ascii="GHEA Grapalat" w:hAnsi="GHEA Grapalat"/>
          <w:sz w:val="16"/>
          <w:szCs w:val="20"/>
        </w:rPr>
      </w:pPr>
      <w:r w:rsidRPr="00F24462">
        <w:rPr>
          <w:rFonts w:ascii="GHEA Grapalat" w:hAnsi="GHEA Grapalat"/>
          <w:sz w:val="16"/>
          <w:szCs w:val="20"/>
        </w:rPr>
        <w:t>имя, фамилия руководителя)</w:t>
      </w:r>
    </w:p>
    <w:p w:rsidR="0094684E" w:rsidRPr="00F24462" w:rsidRDefault="00B2572B" w:rsidP="00A1665E">
      <w:pPr>
        <w:widowControl w:val="0"/>
        <w:jc w:val="right"/>
        <w:rPr>
          <w:rFonts w:ascii="GHEA Grapalat" w:hAnsi="GHEA Grapalat"/>
          <w:b/>
          <w:sz w:val="16"/>
          <w:szCs w:val="20"/>
        </w:rPr>
      </w:pPr>
      <w:r w:rsidRPr="00F24462">
        <w:rPr>
          <w:rFonts w:ascii="GHEA Grapalat" w:hAnsi="GHEA Grapalat"/>
          <w:sz w:val="16"/>
          <w:szCs w:val="20"/>
        </w:rPr>
        <w:t>М. П.</w:t>
      </w:r>
    </w:p>
    <w:p w:rsidR="00123294" w:rsidRPr="00F24462" w:rsidRDefault="00123294" w:rsidP="00A1665E">
      <w:pPr>
        <w:rPr>
          <w:rFonts w:ascii="GHEA Grapalat" w:hAnsi="GHEA Grapalat"/>
          <w:b/>
          <w:sz w:val="16"/>
          <w:szCs w:val="20"/>
        </w:rPr>
      </w:pPr>
      <w:r w:rsidRPr="00F24462">
        <w:rPr>
          <w:rFonts w:ascii="GHEA Grapalat" w:hAnsi="GHEA Grapalat"/>
          <w:b/>
          <w:sz w:val="16"/>
          <w:szCs w:val="20"/>
        </w:rPr>
        <w:br w:type="page"/>
      </w:r>
    </w:p>
    <w:p w:rsidR="00B048B2" w:rsidRPr="00F24462" w:rsidRDefault="00B048B2" w:rsidP="00A1665E">
      <w:pPr>
        <w:rPr>
          <w:rFonts w:ascii="GHEA Grapalat" w:hAnsi="GHEA Grapalat"/>
          <w:b/>
          <w:sz w:val="16"/>
          <w:szCs w:val="20"/>
        </w:rPr>
      </w:pPr>
    </w:p>
    <w:p w:rsidR="00D043C1" w:rsidRPr="00F24462" w:rsidRDefault="00D043C1" w:rsidP="00A1665E">
      <w:pPr>
        <w:pStyle w:val="3"/>
        <w:keepNext w:val="0"/>
        <w:widowControl w:val="0"/>
        <w:spacing w:line="240" w:lineRule="auto"/>
        <w:ind w:firstLine="567"/>
        <w:jc w:val="right"/>
        <w:rPr>
          <w:rFonts w:ascii="GHEA Grapalat" w:hAnsi="GHEA Grapalat" w:cs="Arial"/>
          <w:b/>
          <w:i w:val="0"/>
          <w:sz w:val="16"/>
        </w:rPr>
      </w:pPr>
      <w:r w:rsidRPr="00F24462">
        <w:rPr>
          <w:rFonts w:ascii="GHEA Grapalat" w:hAnsi="GHEA Grapalat"/>
          <w:b/>
          <w:i w:val="0"/>
          <w:sz w:val="16"/>
        </w:rPr>
        <w:t>Приложение № 1,1</w:t>
      </w:r>
    </w:p>
    <w:p w:rsidR="00D043C1" w:rsidRPr="00F24462" w:rsidRDefault="00D043C1" w:rsidP="00A1665E">
      <w:pPr>
        <w:pStyle w:val="31"/>
        <w:widowControl w:val="0"/>
        <w:spacing w:line="240" w:lineRule="auto"/>
        <w:jc w:val="right"/>
        <w:rPr>
          <w:rFonts w:ascii="GHEA Grapalat" w:hAnsi="GHEA Grapalat" w:cs="Arial"/>
          <w:b/>
          <w:sz w:val="16"/>
        </w:rPr>
      </w:pPr>
      <w:r w:rsidRPr="00F24462">
        <w:rPr>
          <w:rFonts w:ascii="GHEA Grapalat" w:hAnsi="GHEA Grapalat"/>
          <w:b/>
          <w:sz w:val="16"/>
        </w:rPr>
        <w:t xml:space="preserve">к Приглашению на </w:t>
      </w:r>
      <w:r w:rsidR="00DE428C" w:rsidRPr="00F24462">
        <w:rPr>
          <w:rFonts w:ascii="GHEA Grapalat" w:hAnsi="GHEA Grapalat"/>
          <w:b/>
          <w:sz w:val="16"/>
        </w:rPr>
        <w:t>Запрос котировки</w:t>
      </w:r>
      <w:r w:rsidRPr="00F24462">
        <w:rPr>
          <w:rFonts w:ascii="GHEA Grapalat" w:hAnsi="GHEA Grapalat" w:cs="Arial"/>
          <w:b/>
          <w:sz w:val="16"/>
        </w:rPr>
        <w:br/>
      </w:r>
      <w:r w:rsidRPr="00F24462">
        <w:rPr>
          <w:rFonts w:ascii="GHEA Grapalat" w:hAnsi="GHEA Grapalat"/>
          <w:b/>
          <w:sz w:val="16"/>
        </w:rPr>
        <w:t xml:space="preserve">под кодом </w:t>
      </w:r>
      <w:r w:rsidR="00C31144" w:rsidRPr="00C31144">
        <w:rPr>
          <w:rFonts w:ascii="GHEA Grapalat" w:hAnsi="GHEA Grapalat"/>
          <w:b/>
          <w:i/>
          <w:sz w:val="18"/>
          <w:lang w:val="af-ZA"/>
        </w:rPr>
        <w:t>ФТРКПД-ГААПДЗБ-2024/2</w:t>
      </w:r>
      <w:r w:rsidR="00BA139B" w:rsidRPr="00C31144">
        <w:rPr>
          <w:rFonts w:ascii="GHEA Grapalat" w:hAnsi="GHEA Grapalat"/>
          <w:sz w:val="16"/>
          <w:szCs w:val="18"/>
        </w:rPr>
        <w:t>"*,</w:t>
      </w:r>
    </w:p>
    <w:p w:rsidR="00D043C1" w:rsidRPr="00F24462" w:rsidRDefault="00D043C1" w:rsidP="00A1665E">
      <w:pPr>
        <w:widowControl w:val="0"/>
        <w:ind w:left="567" w:right="565"/>
        <w:jc w:val="center"/>
        <w:rPr>
          <w:rFonts w:ascii="GHEA Grapalat" w:hAnsi="GHEA Grapalat"/>
          <w:b/>
          <w:sz w:val="16"/>
          <w:szCs w:val="20"/>
        </w:rPr>
      </w:pPr>
    </w:p>
    <w:p w:rsidR="00D043C1" w:rsidRPr="00F24462" w:rsidRDefault="00D043C1" w:rsidP="00A1665E">
      <w:pPr>
        <w:pStyle w:val="3"/>
        <w:keepNext w:val="0"/>
        <w:widowControl w:val="0"/>
        <w:spacing w:line="240" w:lineRule="auto"/>
        <w:ind w:left="567" w:right="565"/>
        <w:rPr>
          <w:rFonts w:ascii="GHEA Grapalat" w:hAnsi="GHEA Grapalat"/>
          <w:b/>
          <w:i w:val="0"/>
          <w:sz w:val="16"/>
        </w:rPr>
      </w:pPr>
      <w:r w:rsidRPr="00F24462">
        <w:rPr>
          <w:rFonts w:ascii="GHEA Grapalat" w:hAnsi="GHEA Grapalat"/>
          <w:b/>
          <w:i w:val="0"/>
          <w:sz w:val="16"/>
        </w:rPr>
        <w:t>ПОЛНОЕ ОПИСАНИЕ</w:t>
      </w:r>
    </w:p>
    <w:p w:rsidR="00D043C1" w:rsidRPr="00F24462" w:rsidRDefault="00D043C1" w:rsidP="00A1665E">
      <w:pPr>
        <w:pStyle w:val="3"/>
        <w:keepNext w:val="0"/>
        <w:widowControl w:val="0"/>
        <w:spacing w:line="240" w:lineRule="auto"/>
        <w:ind w:left="567" w:right="565"/>
        <w:rPr>
          <w:rFonts w:ascii="GHEA Grapalat" w:hAnsi="GHEA Grapalat"/>
          <w:b/>
          <w:i w:val="0"/>
          <w:sz w:val="16"/>
        </w:rPr>
      </w:pPr>
      <w:r w:rsidRPr="00F24462">
        <w:rPr>
          <w:rFonts w:ascii="GHEA Grapalat" w:hAnsi="GHEA Grapalat"/>
          <w:b/>
          <w:i w:val="0"/>
          <w:sz w:val="16"/>
        </w:rPr>
        <w:t xml:space="preserve">предлагаемого </w:t>
      </w:r>
      <w:r w:rsidR="00A35FB1" w:rsidRPr="00F24462">
        <w:rPr>
          <w:rFonts w:ascii="GHEA Grapalat" w:hAnsi="GHEA Grapalat"/>
          <w:b/>
          <w:i w:val="0"/>
          <w:sz w:val="16"/>
        </w:rPr>
        <w:t>товара</w:t>
      </w:r>
    </w:p>
    <w:p w:rsidR="00D043C1" w:rsidRPr="00F24462" w:rsidRDefault="00D043C1" w:rsidP="00A1665E">
      <w:pPr>
        <w:pStyle w:val="3"/>
        <w:keepNext w:val="0"/>
        <w:widowControl w:val="0"/>
        <w:spacing w:line="240" w:lineRule="auto"/>
        <w:ind w:left="567" w:right="565"/>
        <w:rPr>
          <w:rFonts w:ascii="GHEA Grapalat" w:hAnsi="GHEA Grapalat" w:cs="Arial"/>
          <w:sz w:val="16"/>
        </w:rPr>
      </w:pPr>
    </w:p>
    <w:p w:rsidR="00D043C1" w:rsidRPr="00F24462" w:rsidRDefault="00D043C1" w:rsidP="00A1665E">
      <w:pPr>
        <w:widowControl w:val="0"/>
        <w:jc w:val="both"/>
        <w:rPr>
          <w:rFonts w:ascii="GHEA Grapalat" w:hAnsi="GHEA Grapalat"/>
          <w:sz w:val="16"/>
          <w:szCs w:val="20"/>
        </w:rPr>
      </w:pPr>
      <w:r w:rsidRPr="00F24462">
        <w:rPr>
          <w:rFonts w:ascii="GHEA Grapalat" w:hAnsi="GHEA Grapalat"/>
          <w:sz w:val="16"/>
          <w:szCs w:val="20"/>
        </w:rPr>
        <w:t xml:space="preserve">_____________________________,                               в качестве участника в </w:t>
      </w:r>
    </w:p>
    <w:p w:rsidR="00D043C1" w:rsidRPr="00F24462" w:rsidRDefault="00D043C1" w:rsidP="00A1665E">
      <w:pPr>
        <w:widowControl w:val="0"/>
        <w:jc w:val="both"/>
        <w:rPr>
          <w:rFonts w:ascii="GHEA Grapalat" w:hAnsi="GHEA Grapalat" w:cs="Arial"/>
          <w:sz w:val="16"/>
          <w:szCs w:val="20"/>
          <w:u w:val="single"/>
        </w:rPr>
      </w:pPr>
      <w:r w:rsidRPr="00F24462">
        <w:rPr>
          <w:rFonts w:ascii="GHEA Grapalat" w:hAnsi="GHEA Grapalat"/>
          <w:sz w:val="16"/>
          <w:szCs w:val="20"/>
        </w:rPr>
        <w:t>наименование участника</w:t>
      </w:r>
    </w:p>
    <w:p w:rsidR="00D043C1" w:rsidRPr="00F24462" w:rsidRDefault="00D043C1" w:rsidP="00A1665E">
      <w:pPr>
        <w:widowControl w:val="0"/>
        <w:jc w:val="both"/>
        <w:rPr>
          <w:rFonts w:ascii="GHEA Grapalat" w:hAnsi="GHEA Grapalat"/>
          <w:sz w:val="16"/>
          <w:szCs w:val="20"/>
        </w:rPr>
      </w:pPr>
      <w:r w:rsidRPr="00F24462">
        <w:rPr>
          <w:rFonts w:ascii="GHEA Grapalat" w:hAnsi="GHEA Grapalat"/>
          <w:sz w:val="16"/>
          <w:szCs w:val="20"/>
        </w:rPr>
        <w:t xml:space="preserve">рамках открытого конкурса под кодом </w:t>
      </w:r>
      <w:r w:rsidR="00DF7CC7" w:rsidRPr="00DF7CC7">
        <w:rPr>
          <w:rFonts w:ascii="GHEA Grapalat" w:hAnsi="GHEA Grapalat"/>
          <w:sz w:val="20"/>
          <w:lang w:val="af-ZA"/>
        </w:rPr>
        <w:t>ФТРКПД-ГААПДЗБ-2024/2</w:t>
      </w:r>
      <w:r w:rsidR="00DF7CC7" w:rsidRPr="00DF7CC7">
        <w:rPr>
          <w:rFonts w:ascii="GHEA Grapalat" w:hAnsi="GHEA Grapalat"/>
          <w:i/>
          <w:sz w:val="20"/>
          <w:u w:val="single"/>
          <w:lang w:val="af-ZA"/>
        </w:rPr>
        <w:t xml:space="preserve"> </w:t>
      </w:r>
      <w:r w:rsidRPr="00F24462">
        <w:rPr>
          <w:rFonts w:ascii="GHEA Grapalat" w:hAnsi="GHEA Grapalat"/>
          <w:sz w:val="16"/>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F24462" w:rsidTr="00FF3F2A">
        <w:tc>
          <w:tcPr>
            <w:tcW w:w="1042" w:type="dxa"/>
            <w:vMerge w:val="restart"/>
            <w:vAlign w:val="center"/>
          </w:tcPr>
          <w:p w:rsidR="00EE1022" w:rsidRPr="00F24462" w:rsidRDefault="00EE1022" w:rsidP="00A1665E">
            <w:pPr>
              <w:widowControl w:val="0"/>
              <w:jc w:val="center"/>
              <w:rPr>
                <w:rFonts w:ascii="GHEA Grapalat" w:hAnsi="GHEA Grapalat"/>
                <w:b/>
                <w:sz w:val="16"/>
                <w:szCs w:val="20"/>
              </w:rPr>
            </w:pPr>
          </w:p>
          <w:p w:rsidR="00D043C1" w:rsidRPr="00F24462" w:rsidRDefault="00D043C1" w:rsidP="00A1665E">
            <w:pPr>
              <w:widowControl w:val="0"/>
              <w:jc w:val="center"/>
              <w:rPr>
                <w:rFonts w:ascii="GHEA Grapalat" w:hAnsi="GHEA Grapalat"/>
                <w:b/>
                <w:bCs/>
                <w:sz w:val="16"/>
                <w:szCs w:val="20"/>
              </w:rPr>
            </w:pPr>
            <w:r w:rsidRPr="00F24462">
              <w:rPr>
                <w:rFonts w:ascii="GHEA Grapalat" w:hAnsi="GHEA Grapalat"/>
                <w:b/>
                <w:sz w:val="16"/>
                <w:szCs w:val="20"/>
              </w:rPr>
              <w:t>Номер лота</w:t>
            </w:r>
          </w:p>
        </w:tc>
        <w:tc>
          <w:tcPr>
            <w:tcW w:w="8244" w:type="dxa"/>
            <w:gridSpan w:val="5"/>
            <w:vAlign w:val="center"/>
          </w:tcPr>
          <w:p w:rsidR="00D043C1" w:rsidRPr="00F24462" w:rsidRDefault="00D043C1" w:rsidP="00A1665E">
            <w:pPr>
              <w:widowControl w:val="0"/>
              <w:jc w:val="center"/>
              <w:rPr>
                <w:rFonts w:ascii="GHEA Grapalat" w:hAnsi="GHEA Grapalat"/>
                <w:b/>
                <w:bCs/>
                <w:sz w:val="16"/>
                <w:szCs w:val="20"/>
              </w:rPr>
            </w:pPr>
            <w:r w:rsidRPr="00F24462">
              <w:rPr>
                <w:rFonts w:ascii="GHEA Grapalat" w:hAnsi="GHEA Grapalat"/>
                <w:b/>
                <w:sz w:val="16"/>
                <w:szCs w:val="20"/>
              </w:rPr>
              <w:t>Предлагаемый товар</w:t>
            </w:r>
          </w:p>
        </w:tc>
      </w:tr>
      <w:tr w:rsidR="00D043C1" w:rsidRPr="00F24462" w:rsidTr="000811C1">
        <w:trPr>
          <w:trHeight w:val="696"/>
        </w:trPr>
        <w:tc>
          <w:tcPr>
            <w:tcW w:w="1042" w:type="dxa"/>
            <w:vMerge/>
            <w:vAlign w:val="center"/>
          </w:tcPr>
          <w:p w:rsidR="00D043C1" w:rsidRPr="00F24462" w:rsidRDefault="00D043C1" w:rsidP="00A1665E">
            <w:pPr>
              <w:widowControl w:val="0"/>
              <w:jc w:val="center"/>
              <w:rPr>
                <w:rFonts w:ascii="GHEA Grapalat" w:hAnsi="GHEA Grapalat"/>
                <w:b/>
                <w:bCs/>
                <w:sz w:val="16"/>
                <w:szCs w:val="20"/>
              </w:rPr>
            </w:pPr>
          </w:p>
        </w:tc>
        <w:tc>
          <w:tcPr>
            <w:tcW w:w="1605" w:type="dxa"/>
            <w:vAlign w:val="center"/>
          </w:tcPr>
          <w:p w:rsidR="00D043C1" w:rsidRPr="00F24462" w:rsidRDefault="00873A3C" w:rsidP="00A1665E">
            <w:pPr>
              <w:widowControl w:val="0"/>
              <w:jc w:val="center"/>
              <w:rPr>
                <w:rFonts w:ascii="GHEA Grapalat" w:hAnsi="GHEA Grapalat"/>
                <w:b/>
                <w:sz w:val="16"/>
                <w:szCs w:val="20"/>
              </w:rPr>
            </w:pPr>
            <w:r w:rsidRPr="00F24462">
              <w:rPr>
                <w:rFonts w:ascii="GHEA Grapalat" w:hAnsi="GHEA Grapalat"/>
                <w:b/>
                <w:sz w:val="16"/>
                <w:szCs w:val="20"/>
              </w:rPr>
              <w:t>ф</w:t>
            </w:r>
            <w:r w:rsidR="00D043C1" w:rsidRPr="00F24462">
              <w:rPr>
                <w:rFonts w:ascii="GHEA Grapalat" w:hAnsi="GHEA Grapalat"/>
                <w:b/>
                <w:sz w:val="16"/>
                <w:szCs w:val="20"/>
              </w:rPr>
              <w:t>ирменное</w:t>
            </w:r>
          </w:p>
          <w:p w:rsidR="00D043C1" w:rsidRPr="00F24462" w:rsidRDefault="00D043C1" w:rsidP="00A1665E">
            <w:pPr>
              <w:widowControl w:val="0"/>
              <w:jc w:val="center"/>
              <w:rPr>
                <w:rFonts w:ascii="GHEA Grapalat" w:hAnsi="GHEA Grapalat"/>
                <w:b/>
                <w:bCs/>
                <w:sz w:val="16"/>
                <w:szCs w:val="20"/>
              </w:rPr>
            </w:pPr>
            <w:r w:rsidRPr="00F24462">
              <w:rPr>
                <w:rFonts w:ascii="GHEA Grapalat" w:hAnsi="GHEA Grapalat"/>
                <w:b/>
                <w:sz w:val="16"/>
                <w:szCs w:val="20"/>
              </w:rPr>
              <w:t>наименование</w:t>
            </w:r>
          </w:p>
        </w:tc>
        <w:tc>
          <w:tcPr>
            <w:tcW w:w="1463" w:type="dxa"/>
            <w:vAlign w:val="center"/>
          </w:tcPr>
          <w:p w:rsidR="00D043C1" w:rsidRPr="00F24462" w:rsidRDefault="00D043C1" w:rsidP="00A1665E">
            <w:pPr>
              <w:widowControl w:val="0"/>
              <w:jc w:val="center"/>
              <w:rPr>
                <w:rFonts w:ascii="GHEA Grapalat" w:hAnsi="GHEA Grapalat"/>
                <w:b/>
                <w:bCs/>
                <w:sz w:val="16"/>
                <w:szCs w:val="20"/>
              </w:rPr>
            </w:pPr>
            <w:r w:rsidRPr="00F24462">
              <w:rPr>
                <w:rFonts w:ascii="GHEA Grapalat" w:hAnsi="GHEA Grapalat"/>
                <w:b/>
                <w:sz w:val="16"/>
                <w:szCs w:val="20"/>
              </w:rPr>
              <w:t>товарный знак</w:t>
            </w:r>
          </w:p>
        </w:tc>
        <w:tc>
          <w:tcPr>
            <w:tcW w:w="1699" w:type="dxa"/>
            <w:vAlign w:val="center"/>
          </w:tcPr>
          <w:p w:rsidR="00D043C1" w:rsidRPr="00F24462" w:rsidRDefault="00EE1022" w:rsidP="00A1665E">
            <w:pPr>
              <w:widowControl w:val="0"/>
              <w:jc w:val="center"/>
              <w:rPr>
                <w:rFonts w:ascii="GHEA Grapalat" w:hAnsi="GHEA Grapalat"/>
                <w:b/>
                <w:bCs/>
                <w:sz w:val="16"/>
                <w:szCs w:val="20"/>
                <w:lang w:val="hy-AM"/>
              </w:rPr>
            </w:pPr>
            <w:r w:rsidRPr="00F24462">
              <w:rPr>
                <w:rFonts w:ascii="GHEA Grapalat" w:hAnsi="GHEA Grapalat"/>
                <w:b/>
                <w:bCs/>
                <w:sz w:val="16"/>
                <w:szCs w:val="20"/>
              </w:rPr>
              <w:t>марка</w:t>
            </w:r>
          </w:p>
        </w:tc>
        <w:tc>
          <w:tcPr>
            <w:tcW w:w="1727" w:type="dxa"/>
            <w:vAlign w:val="center"/>
          </w:tcPr>
          <w:p w:rsidR="00D043C1" w:rsidRPr="00F24462" w:rsidRDefault="00D043C1" w:rsidP="00A1665E">
            <w:pPr>
              <w:widowControl w:val="0"/>
              <w:jc w:val="center"/>
              <w:rPr>
                <w:rFonts w:ascii="GHEA Grapalat" w:hAnsi="GHEA Grapalat"/>
                <w:b/>
                <w:bCs/>
                <w:sz w:val="16"/>
                <w:szCs w:val="20"/>
              </w:rPr>
            </w:pPr>
            <w:r w:rsidRPr="00F24462">
              <w:rPr>
                <w:rFonts w:ascii="GHEA Grapalat" w:hAnsi="GHEA Grapalat"/>
                <w:b/>
                <w:sz w:val="16"/>
                <w:szCs w:val="20"/>
              </w:rPr>
              <w:t>наименование производителя</w:t>
            </w:r>
          </w:p>
        </w:tc>
        <w:tc>
          <w:tcPr>
            <w:tcW w:w="1750" w:type="dxa"/>
            <w:vAlign w:val="center"/>
          </w:tcPr>
          <w:p w:rsidR="00D043C1" w:rsidRPr="00F24462" w:rsidRDefault="00D043C1" w:rsidP="00A1665E">
            <w:pPr>
              <w:widowControl w:val="0"/>
              <w:jc w:val="center"/>
              <w:rPr>
                <w:rFonts w:ascii="GHEA Grapalat" w:hAnsi="GHEA Grapalat"/>
                <w:b/>
                <w:bCs/>
                <w:sz w:val="16"/>
                <w:szCs w:val="20"/>
              </w:rPr>
            </w:pPr>
            <w:r w:rsidRPr="00F24462">
              <w:rPr>
                <w:rFonts w:ascii="GHEA Grapalat" w:hAnsi="GHEA Grapalat"/>
                <w:b/>
                <w:sz w:val="16"/>
                <w:szCs w:val="20"/>
              </w:rPr>
              <w:t>технические характеристики</w:t>
            </w:r>
          </w:p>
        </w:tc>
      </w:tr>
      <w:tr w:rsidR="00D043C1" w:rsidRPr="00F24462" w:rsidTr="00FF3F2A">
        <w:tc>
          <w:tcPr>
            <w:tcW w:w="1042"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605"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463"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699"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727"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750" w:type="dxa"/>
          </w:tcPr>
          <w:p w:rsidR="00D043C1" w:rsidRPr="00F24462" w:rsidRDefault="00D043C1" w:rsidP="00A1665E">
            <w:pPr>
              <w:pStyle w:val="3"/>
              <w:keepNext w:val="0"/>
              <w:widowControl w:val="0"/>
              <w:spacing w:line="240" w:lineRule="auto"/>
              <w:jc w:val="left"/>
              <w:rPr>
                <w:rFonts w:ascii="GHEA Grapalat" w:hAnsi="GHEA Grapalat"/>
                <w:b/>
                <w:sz w:val="16"/>
              </w:rPr>
            </w:pPr>
          </w:p>
        </w:tc>
      </w:tr>
      <w:tr w:rsidR="00D043C1" w:rsidRPr="00F24462" w:rsidTr="00FF3F2A">
        <w:tc>
          <w:tcPr>
            <w:tcW w:w="1042"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605"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463"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699"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727"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750" w:type="dxa"/>
          </w:tcPr>
          <w:p w:rsidR="00D043C1" w:rsidRPr="00F24462" w:rsidRDefault="00D043C1" w:rsidP="00A1665E">
            <w:pPr>
              <w:pStyle w:val="3"/>
              <w:keepNext w:val="0"/>
              <w:widowControl w:val="0"/>
              <w:spacing w:line="240" w:lineRule="auto"/>
              <w:jc w:val="left"/>
              <w:rPr>
                <w:rFonts w:ascii="GHEA Grapalat" w:hAnsi="GHEA Grapalat"/>
                <w:b/>
                <w:sz w:val="16"/>
              </w:rPr>
            </w:pPr>
          </w:p>
        </w:tc>
      </w:tr>
      <w:tr w:rsidR="00D043C1" w:rsidRPr="00F24462" w:rsidTr="00FF3F2A">
        <w:tc>
          <w:tcPr>
            <w:tcW w:w="1042"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605"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463"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699"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727"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750" w:type="dxa"/>
          </w:tcPr>
          <w:p w:rsidR="00D043C1" w:rsidRPr="00F24462" w:rsidRDefault="00D043C1" w:rsidP="00A1665E">
            <w:pPr>
              <w:pStyle w:val="3"/>
              <w:keepNext w:val="0"/>
              <w:widowControl w:val="0"/>
              <w:spacing w:line="240" w:lineRule="auto"/>
              <w:jc w:val="left"/>
              <w:rPr>
                <w:rFonts w:ascii="GHEA Grapalat" w:hAnsi="GHEA Grapalat"/>
                <w:b/>
                <w:sz w:val="16"/>
              </w:rPr>
            </w:pPr>
          </w:p>
        </w:tc>
      </w:tr>
    </w:tbl>
    <w:p w:rsidR="00D043C1" w:rsidRPr="00F24462" w:rsidRDefault="00D043C1" w:rsidP="00A1665E">
      <w:pPr>
        <w:widowControl w:val="0"/>
        <w:tabs>
          <w:tab w:val="left" w:pos="6804"/>
        </w:tabs>
        <w:jc w:val="center"/>
        <w:rPr>
          <w:rFonts w:ascii="GHEA Grapalat" w:hAnsi="GHEA Grapalat"/>
          <w:sz w:val="16"/>
          <w:szCs w:val="20"/>
          <w:lang w:val="en-US"/>
        </w:rPr>
      </w:pPr>
    </w:p>
    <w:p w:rsidR="00D043C1" w:rsidRPr="00F24462" w:rsidRDefault="00D043C1" w:rsidP="00A1665E">
      <w:pPr>
        <w:widowControl w:val="0"/>
        <w:tabs>
          <w:tab w:val="left" w:pos="6804"/>
        </w:tabs>
        <w:jc w:val="center"/>
        <w:rPr>
          <w:rFonts w:ascii="GHEA Grapalat" w:hAnsi="GHEA Grapalat"/>
          <w:sz w:val="16"/>
          <w:szCs w:val="20"/>
        </w:rPr>
      </w:pPr>
      <w:r w:rsidRPr="00F24462">
        <w:rPr>
          <w:rFonts w:ascii="GHEA Grapalat" w:hAnsi="GHEA Grapalat"/>
          <w:sz w:val="16"/>
          <w:szCs w:val="20"/>
        </w:rPr>
        <w:t>_________________________________________________</w:t>
      </w:r>
      <w:r w:rsidRPr="00F24462">
        <w:rPr>
          <w:rFonts w:ascii="GHEA Grapalat" w:hAnsi="GHEA Grapalat"/>
          <w:sz w:val="16"/>
          <w:szCs w:val="20"/>
        </w:rPr>
        <w:tab/>
        <w:t>_________________</w:t>
      </w:r>
    </w:p>
    <w:p w:rsidR="00D043C1" w:rsidRPr="00F24462" w:rsidRDefault="00D043C1" w:rsidP="00A1665E">
      <w:pPr>
        <w:widowControl w:val="0"/>
        <w:tabs>
          <w:tab w:val="left" w:pos="7513"/>
        </w:tabs>
        <w:ind w:left="709"/>
        <w:jc w:val="both"/>
        <w:rPr>
          <w:rFonts w:ascii="GHEA Grapalat" w:hAnsi="GHEA Grapalat" w:cs="Arial"/>
          <w:sz w:val="16"/>
          <w:szCs w:val="20"/>
        </w:rPr>
      </w:pPr>
      <w:r w:rsidRPr="00F24462">
        <w:rPr>
          <w:rFonts w:ascii="GHEA Grapalat" w:hAnsi="GHEA Grapalat"/>
          <w:sz w:val="16"/>
          <w:szCs w:val="20"/>
        </w:rPr>
        <w:t>наименование участника (должность, имя, фамилия руководителя</w:t>
      </w:r>
      <w:r w:rsidRPr="00F24462">
        <w:rPr>
          <w:rFonts w:ascii="GHEA Grapalat" w:hAnsi="GHEA Grapalat"/>
          <w:sz w:val="16"/>
          <w:szCs w:val="20"/>
        </w:rPr>
        <w:tab/>
        <w:t>подпись</w:t>
      </w:r>
    </w:p>
    <w:p w:rsidR="00D043C1" w:rsidRPr="00F24462" w:rsidRDefault="00D043C1" w:rsidP="00A1665E">
      <w:pPr>
        <w:widowControl w:val="0"/>
        <w:jc w:val="right"/>
        <w:rPr>
          <w:rFonts w:ascii="GHEA Grapalat" w:hAnsi="GHEA Grapalat"/>
          <w:sz w:val="16"/>
          <w:szCs w:val="20"/>
        </w:rPr>
      </w:pPr>
    </w:p>
    <w:p w:rsidR="00D043C1" w:rsidRPr="00F24462" w:rsidRDefault="00D043C1" w:rsidP="00A1665E">
      <w:pPr>
        <w:widowControl w:val="0"/>
        <w:jc w:val="right"/>
        <w:rPr>
          <w:rFonts w:ascii="GHEA Grapalat" w:hAnsi="GHEA Grapalat"/>
          <w:sz w:val="16"/>
          <w:szCs w:val="20"/>
        </w:rPr>
      </w:pPr>
      <w:r w:rsidRPr="00F24462">
        <w:rPr>
          <w:rFonts w:ascii="GHEA Grapalat" w:hAnsi="GHEA Grapalat"/>
          <w:sz w:val="16"/>
          <w:szCs w:val="20"/>
        </w:rPr>
        <w:t>М. П.</w:t>
      </w: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F24462" w:rsidRPr="000D633B" w:rsidRDefault="00F2446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Default="000B4B52" w:rsidP="000B4B52">
      <w:pPr>
        <w:rPr>
          <w:rFonts w:ascii="GHEA Grapalat" w:hAnsi="GHEA Grapalat"/>
          <w:sz w:val="16"/>
          <w:szCs w:val="20"/>
        </w:rPr>
      </w:pPr>
    </w:p>
    <w:p w:rsidR="006E7D03" w:rsidRPr="00735D6E" w:rsidRDefault="006E7D03"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F24462" w:rsidRDefault="00F24462" w:rsidP="002C004A">
      <w:pPr>
        <w:pStyle w:val="31"/>
        <w:widowControl w:val="0"/>
        <w:spacing w:line="240" w:lineRule="auto"/>
        <w:ind w:firstLine="0"/>
        <w:rPr>
          <w:rFonts w:ascii="GHEA Grapalat" w:hAnsi="GHEA Grapalat"/>
          <w:b/>
          <w:sz w:val="16"/>
        </w:rPr>
      </w:pPr>
    </w:p>
    <w:p w:rsidR="002C004A" w:rsidRPr="00114075" w:rsidRDefault="002C004A" w:rsidP="002C004A">
      <w:pPr>
        <w:pStyle w:val="31"/>
        <w:widowControl w:val="0"/>
        <w:spacing w:line="240" w:lineRule="auto"/>
        <w:ind w:firstLine="0"/>
        <w:rPr>
          <w:rFonts w:ascii="GHEA Grapalat" w:hAnsi="GHEA Grapalat"/>
          <w:b/>
          <w:sz w:val="16"/>
        </w:rPr>
      </w:pPr>
    </w:p>
    <w:p w:rsidR="00080176" w:rsidRPr="00712D3A" w:rsidRDefault="00080176" w:rsidP="00080176">
      <w:pPr>
        <w:jc w:val="right"/>
        <w:rPr>
          <w:rFonts w:ascii="GHEA Grapalat" w:eastAsia="Calibri" w:hAnsi="GHEA Grapalat"/>
          <w:b/>
        </w:rPr>
      </w:pPr>
      <w:r w:rsidRPr="00712D3A">
        <w:rPr>
          <w:rFonts w:ascii="GHEA Grapalat" w:eastAsia="Calibri" w:hAnsi="GHEA Grapalat"/>
          <w:b/>
        </w:rPr>
        <w:t>Приложение 1.</w:t>
      </w:r>
      <w:r>
        <w:rPr>
          <w:rFonts w:ascii="GHEA Grapalat" w:eastAsia="Calibri" w:hAnsi="GHEA Grapalat"/>
          <w:b/>
          <w:lang w:val="hy-AM"/>
        </w:rPr>
        <w:t>3</w:t>
      </w:r>
      <w:r w:rsidRPr="00712D3A">
        <w:rPr>
          <w:rFonts w:ascii="GHEA Grapalat" w:eastAsia="Calibri" w:hAnsi="GHEA Grapalat"/>
          <w:b/>
        </w:rPr>
        <w:t>**</w:t>
      </w:r>
    </w:p>
    <w:p w:rsidR="00080176" w:rsidRPr="00712D3A" w:rsidRDefault="00080176" w:rsidP="00080176">
      <w:pPr>
        <w:widowControl w:val="0"/>
        <w:ind w:left="283"/>
        <w:jc w:val="right"/>
        <w:rPr>
          <w:rFonts w:ascii="GHEA Grapalat" w:eastAsia="Calibri" w:hAnsi="GHEA Grapalat"/>
          <w:b/>
          <w:color w:val="000000"/>
        </w:rPr>
      </w:pPr>
      <w:r w:rsidRPr="00712D3A">
        <w:rPr>
          <w:rFonts w:ascii="GHEA Grapalat" w:eastAsia="Calibri" w:hAnsi="GHEA Grapalat"/>
          <w:b/>
          <w:color w:val="000000"/>
        </w:rPr>
        <w:t>к приглашению на электронный аукцион</w:t>
      </w:r>
    </w:p>
    <w:p w:rsidR="00283A30" w:rsidRPr="00911EC8" w:rsidRDefault="00080176" w:rsidP="00283A30">
      <w:pPr>
        <w:widowControl w:val="0"/>
        <w:ind w:left="283"/>
        <w:jc w:val="right"/>
        <w:rPr>
          <w:rFonts w:ascii="GHEA Grapalat" w:hAnsi="GHEA Grapalat"/>
          <w:sz w:val="18"/>
          <w:szCs w:val="18"/>
        </w:rPr>
      </w:pPr>
      <w:r>
        <w:rPr>
          <w:rFonts w:ascii="GHEA Grapalat" w:eastAsia="Calibri" w:hAnsi="GHEA Grapalat"/>
          <w:b/>
          <w:color w:val="000000"/>
        </w:rPr>
        <w:t xml:space="preserve">под </w:t>
      </w:r>
      <w:r w:rsidRPr="008F6B1D">
        <w:rPr>
          <w:rFonts w:ascii="GHEA Grapalat" w:eastAsia="Calibri" w:hAnsi="GHEA Grapalat"/>
          <w:b/>
          <w:color w:val="000000"/>
        </w:rPr>
        <w:t>кодом</w:t>
      </w:r>
      <w:r>
        <w:rPr>
          <w:rFonts w:ascii="GHEA Grapalat" w:eastAsia="Calibri" w:hAnsi="GHEA Grapalat"/>
          <w:b/>
          <w:color w:val="000000"/>
        </w:rPr>
        <w:t xml:space="preserve"> </w:t>
      </w:r>
      <w:r w:rsidRPr="00D178D1">
        <w:rPr>
          <w:rFonts w:ascii="GHEA Grapalat" w:eastAsia="Calibri" w:hAnsi="GHEA Grapalat"/>
          <w:b/>
          <w:color w:val="000000"/>
        </w:rPr>
        <w:t xml:space="preserve">՛՛ </w:t>
      </w:r>
      <w:r w:rsidR="00252471">
        <w:rPr>
          <w:rFonts w:ascii="GHEA Grapalat" w:hAnsi="GHEA Grapalat"/>
          <w:b/>
          <w:i/>
          <w:lang w:val="af-ZA"/>
        </w:rPr>
        <w:t>ФТРКПД-ГААПДЗБ-2025</w:t>
      </w:r>
      <w:r w:rsidR="00DF7CC7" w:rsidRPr="007370D9">
        <w:rPr>
          <w:rFonts w:ascii="GHEA Grapalat" w:hAnsi="GHEA Grapalat"/>
          <w:b/>
          <w:i/>
          <w:lang w:val="af-ZA"/>
        </w:rPr>
        <w:t>/</w:t>
      </w:r>
      <w:r w:rsidR="00252471">
        <w:rPr>
          <w:rFonts w:ascii="GHEA Grapalat" w:hAnsi="GHEA Grapalat"/>
          <w:b/>
          <w:i/>
          <w:lang w:val="af-ZA"/>
        </w:rPr>
        <w:t>1</w:t>
      </w:r>
      <w:r w:rsidR="00283A30" w:rsidRPr="00BA139B">
        <w:rPr>
          <w:rFonts w:ascii="GHEA Grapalat" w:hAnsi="GHEA Grapalat"/>
          <w:sz w:val="18"/>
          <w:szCs w:val="18"/>
        </w:rPr>
        <w:t>"*,</w:t>
      </w:r>
      <w:r w:rsidR="00283A30" w:rsidRPr="00911EC8">
        <w:rPr>
          <w:rFonts w:ascii="GHEA Grapalat" w:hAnsi="GHEA Grapalat"/>
          <w:sz w:val="18"/>
          <w:szCs w:val="18"/>
        </w:rPr>
        <w:t xml:space="preserve">                                </w:t>
      </w:r>
    </w:p>
    <w:p w:rsidR="00080176" w:rsidRPr="00712D3A" w:rsidRDefault="00080176" w:rsidP="00283A30">
      <w:pPr>
        <w:widowControl w:val="0"/>
        <w:ind w:left="283"/>
        <w:jc w:val="right"/>
        <w:rPr>
          <w:rFonts w:ascii="GHEA Grapalat" w:eastAsia="Calibri" w:hAnsi="GHEA Grapalat"/>
          <w:b/>
        </w:rPr>
      </w:pPr>
      <w:r w:rsidRPr="00712D3A">
        <w:rPr>
          <w:rFonts w:ascii="GHEA Grapalat" w:eastAsia="Calibri" w:hAnsi="GHEA Grapalat"/>
          <w:b/>
        </w:rPr>
        <w:t>ФОРМАДЕКЛАРАЦИИ О РЕАЛЬНЫХ  БЕНЕФИЦИАРАХ</w:t>
      </w:r>
    </w:p>
    <w:p w:rsidR="00080176" w:rsidRPr="00712D3A" w:rsidRDefault="00080176" w:rsidP="00080176">
      <w:pPr>
        <w:spacing w:line="360" w:lineRule="auto"/>
        <w:ind w:left="360" w:hanging="360"/>
        <w:jc w:val="center"/>
        <w:rPr>
          <w:rFonts w:ascii="GHEA Grapalat" w:eastAsia="GHEA Grapalat" w:hAnsi="GHEA Grapalat" w:cs="GHEA Grapalat"/>
          <w:b/>
        </w:rPr>
      </w:pPr>
    </w:p>
    <w:p w:rsidR="00080176" w:rsidRPr="00712D3A" w:rsidRDefault="00080176" w:rsidP="00080176">
      <w:pPr>
        <w:numPr>
          <w:ilvl w:val="0"/>
          <w:numId w:val="31"/>
        </w:numPr>
        <w:pBdr>
          <w:top w:val="nil"/>
          <w:left w:val="nil"/>
          <w:bottom w:val="nil"/>
          <w:right w:val="nil"/>
          <w:between w:val="nil"/>
        </w:pBdr>
        <w:spacing w:after="160" w:line="259" w:lineRule="auto"/>
        <w:jc w:val="both"/>
        <w:rPr>
          <w:rFonts w:ascii="GHEA Grapalat" w:eastAsia="GHEA Grapalat" w:hAnsi="GHEA Grapalat" w:cs="GHEA Grapalat"/>
          <w:b/>
          <w:color w:val="000000"/>
        </w:rPr>
      </w:pPr>
      <w:r w:rsidRPr="00712D3A">
        <w:rPr>
          <w:rFonts w:ascii="GHEA Grapalat" w:eastAsia="GHEA Grapalat" w:hAnsi="GHEA Grapalat" w:cs="GHEA Grapalat"/>
          <w:b/>
          <w:color w:val="000000"/>
        </w:rPr>
        <w:t>Организация</w:t>
      </w:r>
    </w:p>
    <w:p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 латинскими буквами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Номер государственной регистрации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День, месяц, год регистрации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r w:rsidRPr="00712D3A">
              <w:rPr>
                <w:rFonts w:ascii="GHEA Grapalat" w:eastAsia="GHEA Grapalat" w:hAnsi="GHEA Grapalat" w:cs="GHEA Grapalat"/>
                <w:color w:val="000000"/>
              </w:rPr>
              <w:t>Адрес  регистрации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r w:rsidRPr="00712D3A">
              <w:rPr>
                <w:rFonts w:ascii="GHEA Grapalat" w:eastAsia="GHEA Grapalat" w:hAnsi="GHEA Grapalat" w:cs="GHEA Grapalat"/>
                <w:color w:val="000000"/>
              </w:rPr>
              <w:t>Государство регистрации</w:t>
            </w:r>
          </w:p>
        </w:tc>
        <w:tc>
          <w:tcPr>
            <w:tcW w:w="6180" w:type="dxa"/>
            <w:vAlign w:val="center"/>
          </w:tcPr>
          <w:p w:rsidR="00080176" w:rsidRPr="00712D3A" w:rsidRDefault="00080176" w:rsidP="002031B9">
            <w:pPr>
              <w:spacing w:before="240" w:after="240" w:line="360" w:lineRule="auto"/>
              <w:ind w:left="993" w:hanging="851"/>
              <w:jc w:val="both"/>
              <w:rPr>
                <w:rFonts w:ascii="GHEA Grapalat" w:eastAsia="GHEA Grapalat" w:hAnsi="GHEA Grapalat" w:cs="GHEA Grapalat"/>
              </w:rPr>
            </w:pPr>
          </w:p>
        </w:tc>
      </w:tr>
      <w:tr w:rsidR="00080176" w:rsidRPr="008471DD"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ind w:left="284" w:hanging="284"/>
              <w:jc w:val="both"/>
              <w:rPr>
                <w:rFonts w:ascii="GHEA Grapalat" w:eastAsia="GHEA Grapalat" w:hAnsi="GHEA Grapalat" w:cs="GHEA Grapalat"/>
                <w:color w:val="000000"/>
              </w:rPr>
            </w:pPr>
            <w:r w:rsidRPr="00712D3A">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080176" w:rsidRPr="00712D3A" w:rsidRDefault="00080176" w:rsidP="002031B9">
            <w:pPr>
              <w:spacing w:before="240" w:after="240" w:line="360" w:lineRule="auto"/>
              <w:ind w:left="993" w:hanging="851"/>
              <w:jc w:val="both"/>
              <w:rPr>
                <w:rFonts w:ascii="GHEA Grapalat" w:eastAsia="GHEA Grapalat" w:hAnsi="GHEA Grapalat" w:cs="GHEA Grapalat"/>
              </w:rPr>
            </w:pPr>
          </w:p>
        </w:tc>
      </w:tr>
    </w:tbl>
    <w:p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lastRenderedPageBreak/>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176" w:rsidRPr="008471DD"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rPr>
          <w:trHeight w:val="1487"/>
        </w:trPr>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Должность лица, представляющего декларацию</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176" w:rsidRPr="008471DD"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hanging="79"/>
              <w:jc w:val="both"/>
              <w:rPr>
                <w:rFonts w:ascii="GHEA Grapalat" w:eastAsia="GHEA Grapalat" w:hAnsi="GHEA Grapalat" w:cs="GHEA Grapalat"/>
                <w:color w:val="000000"/>
              </w:rPr>
            </w:pPr>
            <w:r w:rsidRPr="00712D3A">
              <w:rPr>
                <w:rFonts w:ascii="GHEA Grapalat" w:eastAsia="GHEA Grapalat" w:hAnsi="GHEA Grapalat" w:cs="GHEA Grapalat"/>
                <w:color w:val="000000"/>
              </w:rPr>
              <w:t>День, месяц, год подписания декларации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hanging="79"/>
              <w:jc w:val="both"/>
              <w:rPr>
                <w:rFonts w:ascii="GHEA Grapalat" w:eastAsia="GHEA Grapalat" w:hAnsi="GHEA Grapalat" w:cs="GHEA Grapalat"/>
                <w:color w:val="000000"/>
              </w:rPr>
            </w:pPr>
            <w:r w:rsidRPr="00712D3A">
              <w:rPr>
                <w:rFonts w:ascii="GHEA Grapalat" w:eastAsia="GHEA Grapalat" w:hAnsi="GHEA Grapalat" w:cs="GHEA Grapalat"/>
                <w:color w:val="000000"/>
              </w:rPr>
              <w:t>Количество страниц декларации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hanging="79"/>
              <w:jc w:val="both"/>
              <w:rPr>
                <w:rFonts w:ascii="GHEA Grapalat" w:eastAsia="GHEA Grapalat" w:hAnsi="GHEA Grapalat" w:cs="GHEA Grapalat"/>
                <w:color w:val="000000"/>
              </w:rPr>
            </w:pPr>
            <w:r w:rsidRPr="00712D3A">
              <w:rPr>
                <w:rFonts w:ascii="GHEA Grapalat" w:eastAsia="GHEA Grapalat" w:hAnsi="GHEA Grapalat" w:cs="GHEA Grapalat"/>
                <w:color w:val="000000"/>
              </w:rPr>
              <w:t>Подпись лица, представляющего декларацию</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spacing w:line="360" w:lineRule="auto"/>
        <w:jc w:val="both"/>
        <w:rPr>
          <w:rFonts w:ascii="GHEA Grapalat" w:eastAsia="GHEA Grapalat" w:hAnsi="GHEA Grapalat" w:cs="GHEA Grapalat"/>
        </w:rPr>
      </w:pPr>
    </w:p>
    <w:p w:rsidR="00080176" w:rsidRPr="00712D3A" w:rsidRDefault="00080176" w:rsidP="00080176">
      <w:pPr>
        <w:spacing w:line="360" w:lineRule="auto"/>
        <w:jc w:val="both"/>
        <w:rPr>
          <w:rFonts w:ascii="GHEA Grapalat" w:eastAsia="GHEA Grapalat" w:hAnsi="GHEA Grapalat" w:cs="GHEA Grapalat"/>
        </w:rPr>
      </w:pPr>
      <w:r w:rsidRPr="00712D3A">
        <w:rPr>
          <w:rFonts w:ascii="GHEA Grapalat" w:eastAsia="Calibri" w:hAnsi="GHEA Grapalat"/>
        </w:rPr>
        <w:br w:type="page"/>
      </w:r>
    </w:p>
    <w:p w:rsidR="00080176" w:rsidRPr="00712D3A" w:rsidRDefault="00080176" w:rsidP="00080176">
      <w:pPr>
        <w:numPr>
          <w:ilvl w:val="0"/>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b/>
          <w:color w:val="000000"/>
        </w:rPr>
        <w:lastRenderedPageBreak/>
        <w:t>Данные листинга  акций</w:t>
      </w:r>
    </w:p>
    <w:p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left="284" w:hanging="284"/>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 фондовой биржи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 латинскими буквами</w:t>
            </w:r>
            <w:r w:rsidRPr="00712D3A">
              <w:rPr>
                <w:rFonts w:ascii="Calibri" w:eastAsia="Calibri" w:hAnsi="Calibri"/>
              </w:rPr>
              <w:t xml:space="preserve"> </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Номер государственной регистрации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День, месяц, год регистрации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Адрес регистрации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rPr>
          <w:trHeight w:val="1361"/>
        </w:trPr>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Государтво регистрации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iCs/>
        </w:rPr>
      </w:pPr>
      <w:r w:rsidRPr="00712D3A">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hanging="930"/>
              <w:jc w:val="both"/>
              <w:rPr>
                <w:rFonts w:ascii="GHEA Grapalat" w:eastAsia="GHEA Grapalat" w:hAnsi="GHEA Grapalat" w:cs="GHEA Grapalat"/>
                <w:color w:val="000000"/>
              </w:rPr>
            </w:pPr>
            <w:r w:rsidRPr="00712D3A">
              <w:rPr>
                <w:rFonts w:ascii="GHEA Grapalat" w:eastAsia="GHEA Grapalat" w:hAnsi="GHEA Grapalat" w:cs="GHEA Grapalat"/>
                <w:color w:val="000000"/>
              </w:rPr>
              <w:lastRenderedPageBreak/>
              <w:t>Размер участия (%)</w:t>
            </w:r>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ind w:hanging="930"/>
              <w:jc w:val="both"/>
              <w:rPr>
                <w:rFonts w:ascii="GHEA Grapalat" w:eastAsia="GHEA Grapalat" w:hAnsi="GHEA Grapalat" w:cs="GHEA Grapalat"/>
                <w:color w:val="000000"/>
              </w:rPr>
            </w:pPr>
            <w:r w:rsidRPr="00712D3A">
              <w:rPr>
                <w:rFonts w:ascii="GHEA Grapalat" w:eastAsia="GHEA Grapalat" w:hAnsi="GHEA Grapalat" w:cs="GHEA Grapalat"/>
                <w:color w:val="000000"/>
              </w:rPr>
              <w:t>Вид участия</w:t>
            </w:r>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MS Gothic" w:eastAsia="MS Gothic" w:hAnsi="MS Gothic" w:cs="GHEA Grapalat" w:hint="eastAsia"/>
              </w:rPr>
              <w:t>☐</w:t>
            </w:r>
            <w:r w:rsidRPr="00712D3A">
              <w:rPr>
                <w:rFonts w:ascii="GHEA Grapalat" w:eastAsia="GHEA Grapalat" w:hAnsi="GHEA Grapalat" w:cs="GHEA Grapalat"/>
              </w:rPr>
              <w:tab/>
              <w:t>Прямое участие</w:t>
            </w:r>
          </w:p>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MS Gothic" w:eastAsia="MS Gothic" w:hAnsi="MS Gothic" w:cs="GHEA Grapalat" w:hint="eastAsia"/>
              </w:rPr>
              <w:t>☐</w:t>
            </w:r>
            <w:r w:rsidRPr="00712D3A">
              <w:rPr>
                <w:rFonts w:ascii="GHEA Grapalat" w:eastAsia="GHEA Grapalat" w:hAnsi="GHEA Grapalat" w:cs="GHEA Grapalat"/>
              </w:rPr>
              <w:tab/>
              <w:t>Косвенное участие</w:t>
            </w:r>
          </w:p>
        </w:tc>
      </w:tr>
    </w:tbl>
    <w:p w:rsidR="00080176" w:rsidRPr="00712D3A" w:rsidRDefault="00080176" w:rsidP="00080176">
      <w:pPr>
        <w:pBdr>
          <w:top w:val="nil"/>
          <w:left w:val="nil"/>
          <w:bottom w:val="nil"/>
          <w:right w:val="nil"/>
          <w:between w:val="nil"/>
        </w:pBdr>
        <w:spacing w:before="240" w:line="360" w:lineRule="auto"/>
        <w:jc w:val="both"/>
        <w:rPr>
          <w:rFonts w:ascii="GHEA Grapalat" w:eastAsia="GHEA Grapalat" w:hAnsi="GHEA Grapalat" w:cs="GHEA Grapalat"/>
        </w:rPr>
      </w:pPr>
      <w:r w:rsidRPr="00712D3A">
        <w:rPr>
          <w:rFonts w:ascii="GHEA Grapalat" w:eastAsia="Calibri" w:hAnsi="GHEA Grapalat"/>
        </w:rPr>
        <w:br w:type="page"/>
      </w:r>
    </w:p>
    <w:p w:rsidR="00080176" w:rsidRPr="00712D3A" w:rsidRDefault="00080176" w:rsidP="00080176">
      <w:pPr>
        <w:numPr>
          <w:ilvl w:val="0"/>
          <w:numId w:val="31"/>
        </w:numPr>
        <w:pBdr>
          <w:top w:val="nil"/>
          <w:left w:val="nil"/>
          <w:bottom w:val="nil"/>
          <w:right w:val="nil"/>
          <w:between w:val="nil"/>
        </w:pBdr>
        <w:spacing w:line="259" w:lineRule="auto"/>
        <w:jc w:val="both"/>
        <w:rPr>
          <w:rFonts w:ascii="GHEA Grapalat" w:eastAsia="GHEA Grapalat" w:hAnsi="GHEA Grapalat" w:cs="GHEA Grapalat"/>
          <w:b/>
          <w:color w:val="000000"/>
        </w:rPr>
      </w:pPr>
      <w:r w:rsidRPr="00712D3A">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Название государства</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Название муниципалитета</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Размер участия (%)</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r w:rsidRPr="00712D3A">
              <w:rPr>
                <w:rFonts w:ascii="GHEA Grapalat" w:eastAsia="GHEA Grapalat" w:hAnsi="GHEA Grapalat" w:cs="GHEA Grapalat"/>
                <w:color w:val="000000"/>
              </w:rPr>
              <w:t>Вид участия</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Прямое участие</w:t>
            </w:r>
          </w:p>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Косвенное участие</w:t>
            </w:r>
          </w:p>
        </w:tc>
      </w:tr>
    </w:tbl>
    <w:p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Название международной организации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r w:rsidRPr="00712D3A">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Размер участия</w:t>
            </w:r>
            <w:r w:rsidRPr="00712D3A" w:rsidDel="00C376E4">
              <w:rPr>
                <w:rFonts w:ascii="GHEA Grapalat" w:eastAsia="GHEA Grapalat" w:hAnsi="GHEA Grapalat" w:cs="GHEA Grapalat"/>
                <w:color w:val="000000"/>
              </w:rPr>
              <w:t xml:space="preserve"> </w:t>
            </w:r>
            <w:r w:rsidRPr="00712D3A">
              <w:rPr>
                <w:rFonts w:ascii="GHEA Grapalat" w:eastAsia="GHEA Grapalat" w:hAnsi="GHEA Grapalat" w:cs="GHEA Grapalat"/>
                <w:color w:val="000000"/>
              </w:rPr>
              <w:t>(%)</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r w:rsidRPr="00712D3A">
              <w:rPr>
                <w:rFonts w:ascii="GHEA Grapalat" w:eastAsia="GHEA Grapalat" w:hAnsi="GHEA Grapalat" w:cs="GHEA Grapalat"/>
                <w:color w:val="000000"/>
              </w:rPr>
              <w:t>Вид участия</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Прямое участие</w:t>
            </w:r>
          </w:p>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Косвенное участие</w:t>
            </w:r>
          </w:p>
        </w:tc>
      </w:tr>
    </w:tbl>
    <w:p w:rsidR="00080176" w:rsidRPr="00712D3A" w:rsidRDefault="00080176" w:rsidP="00080176">
      <w:pPr>
        <w:spacing w:line="360" w:lineRule="auto"/>
        <w:jc w:val="both"/>
        <w:rPr>
          <w:rFonts w:ascii="GHEA Grapalat" w:eastAsia="GHEA Grapalat" w:hAnsi="GHEA Grapalat" w:cs="GHEA Grapalat"/>
          <w:b/>
        </w:rPr>
      </w:pPr>
      <w:r w:rsidRPr="00712D3A">
        <w:rPr>
          <w:rFonts w:ascii="GHEA Grapalat" w:eastAsia="Calibri" w:hAnsi="GHEA Grapalat"/>
        </w:rPr>
        <w:br w:type="page"/>
      </w:r>
    </w:p>
    <w:p w:rsidR="00080176" w:rsidRPr="00712D3A" w:rsidRDefault="00080176" w:rsidP="00080176">
      <w:pPr>
        <w:numPr>
          <w:ilvl w:val="0"/>
          <w:numId w:val="31"/>
        </w:numPr>
        <w:pBdr>
          <w:top w:val="nil"/>
          <w:left w:val="nil"/>
          <w:bottom w:val="nil"/>
          <w:right w:val="nil"/>
          <w:between w:val="nil"/>
        </w:pBdr>
        <w:spacing w:line="259" w:lineRule="auto"/>
        <w:jc w:val="both"/>
        <w:rPr>
          <w:rFonts w:ascii="GHEA Grapalat" w:eastAsia="GHEA Grapalat" w:hAnsi="GHEA Grapalat" w:cs="GHEA Grapalat"/>
          <w:b/>
          <w:color w:val="000000"/>
        </w:rPr>
      </w:pPr>
      <w:r w:rsidRPr="00712D3A">
        <w:rPr>
          <w:rFonts w:ascii="GHEA Grapalat" w:eastAsia="GHEA Grapalat" w:hAnsi="GHEA Grapalat" w:cs="GHEA Grapalat"/>
          <w:b/>
          <w:color w:val="000000"/>
        </w:rPr>
        <w:lastRenderedPageBreak/>
        <w:t>Данные реального бенефициара</w:t>
      </w:r>
    </w:p>
    <w:p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Имя</w:t>
            </w:r>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Фамилия</w:t>
            </w:r>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Имя(латинскими буквами)</w:t>
            </w:r>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Фамилия (латинскими буквами)</w:t>
            </w:r>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Гражданство</w:t>
            </w:r>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День, месяц, год рождения</w:t>
            </w:r>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176" w:rsidRPr="00712D3A" w:rsidTr="002031B9">
        <w:tc>
          <w:tcPr>
            <w:tcW w:w="297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Тип документа</w:t>
            </w:r>
          </w:p>
        </w:tc>
        <w:tc>
          <w:tcPr>
            <w:tcW w:w="6096"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97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Номер документа</w:t>
            </w:r>
          </w:p>
        </w:tc>
        <w:tc>
          <w:tcPr>
            <w:tcW w:w="6096"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97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left="317" w:hanging="283"/>
              <w:jc w:val="both"/>
              <w:rPr>
                <w:rFonts w:ascii="GHEA Grapalat" w:eastAsia="GHEA Grapalat" w:hAnsi="GHEA Grapalat" w:cs="GHEA Grapalat"/>
                <w:color w:val="000000"/>
              </w:rPr>
            </w:pPr>
            <w:r w:rsidRPr="00712D3A">
              <w:rPr>
                <w:rFonts w:ascii="GHEA Grapalat" w:eastAsia="GHEA Grapalat" w:hAnsi="GHEA Grapalat" w:cs="GHEA Grapalat"/>
                <w:color w:val="000000"/>
              </w:rPr>
              <w:t>День, месяц, год предоставления</w:t>
            </w:r>
          </w:p>
        </w:tc>
        <w:tc>
          <w:tcPr>
            <w:tcW w:w="6096"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97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left="34"/>
              <w:jc w:val="both"/>
              <w:rPr>
                <w:rFonts w:ascii="GHEA Grapalat" w:eastAsia="GHEA Grapalat" w:hAnsi="GHEA Grapalat" w:cs="GHEA Grapalat"/>
                <w:color w:val="000000"/>
              </w:rPr>
            </w:pPr>
            <w:r w:rsidRPr="00712D3A">
              <w:rPr>
                <w:rFonts w:ascii="GHEA Grapalat" w:eastAsia="GHEA Grapalat" w:hAnsi="GHEA Grapalat" w:cs="GHEA Grapalat"/>
                <w:color w:val="000000"/>
              </w:rPr>
              <w:t>Предоставляющий орган</w:t>
            </w:r>
          </w:p>
        </w:tc>
        <w:tc>
          <w:tcPr>
            <w:tcW w:w="6096"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97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НЗОУ или эквивалентный номер</w:t>
            </w:r>
          </w:p>
        </w:tc>
        <w:tc>
          <w:tcPr>
            <w:tcW w:w="6096"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176" w:rsidRPr="00712D3A" w:rsidTr="002031B9">
        <w:tc>
          <w:tcPr>
            <w:tcW w:w="2943"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lastRenderedPageBreak/>
              <w:t>Государство</w:t>
            </w:r>
          </w:p>
        </w:tc>
        <w:tc>
          <w:tcPr>
            <w:tcW w:w="6072"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943"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Муниципалитет</w:t>
            </w:r>
          </w:p>
        </w:tc>
        <w:tc>
          <w:tcPr>
            <w:tcW w:w="6072"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943"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left="284" w:hanging="284"/>
              <w:jc w:val="both"/>
              <w:rPr>
                <w:rFonts w:ascii="GHEA Grapalat" w:eastAsia="GHEA Grapalat" w:hAnsi="GHEA Grapalat" w:cs="GHEA Grapalat"/>
                <w:color w:val="000000"/>
              </w:rPr>
            </w:pPr>
            <w:r w:rsidRPr="00712D3A">
              <w:rPr>
                <w:rFonts w:ascii="GHEA Grapalat" w:eastAsia="GHEA Grapalat" w:hAnsi="GHEA Grapalat" w:cs="GHEA Grapalat"/>
                <w:color w:val="000000"/>
              </w:rPr>
              <w:t>Административно-территориальная единица</w:t>
            </w:r>
          </w:p>
        </w:tc>
        <w:tc>
          <w:tcPr>
            <w:tcW w:w="6072"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rsidTr="002031B9">
        <w:tc>
          <w:tcPr>
            <w:tcW w:w="2943"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left="426" w:hanging="426"/>
              <w:jc w:val="both"/>
              <w:rPr>
                <w:rFonts w:ascii="GHEA Grapalat" w:eastAsia="GHEA Grapalat" w:hAnsi="GHEA Grapalat" w:cs="GHEA Grapalat"/>
                <w:color w:val="000000"/>
              </w:rPr>
            </w:pPr>
            <w:r w:rsidRPr="00712D3A">
              <w:rPr>
                <w:rFonts w:ascii="GHEA Grapalat" w:eastAsia="GHEA Grapalat" w:hAnsi="GHEA Grapalat" w:cs="GHEA Grapalat"/>
                <w:color w:val="000000"/>
              </w:rPr>
              <w:t>Название улицы, здание (дом), квартира</w:t>
            </w:r>
          </w:p>
        </w:tc>
        <w:tc>
          <w:tcPr>
            <w:tcW w:w="6072"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Государство</w:t>
            </w:r>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Муниципалитет</w:t>
            </w:r>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Административно-территориальная единица</w:t>
            </w:r>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Название улицы, здание (дом), квартира</w:t>
            </w:r>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Основания являться реальным бенефициаром</w:t>
      </w:r>
      <w:r w:rsidRPr="00712D3A" w:rsidDel="00F76C18">
        <w:rPr>
          <w:rFonts w:ascii="GHEA Grapalat" w:eastAsia="GHEA Grapalat" w:hAnsi="GHEA Grapalat" w:cs="GHEA Grapalat"/>
          <w:i/>
          <w:color w:val="000000"/>
        </w:rPr>
        <w:t xml:space="preserve"> </w:t>
      </w:r>
      <w:r w:rsidRPr="00712D3A">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176" w:rsidRPr="008471DD" w:rsidTr="002031B9">
        <w:trPr>
          <w:trHeight w:val="924"/>
        </w:trPr>
        <w:tc>
          <w:tcPr>
            <w:tcW w:w="9016" w:type="dxa"/>
            <w:gridSpan w:val="2"/>
            <w:vAlign w:val="center"/>
          </w:tcPr>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r>
            <w:r w:rsidRPr="00712D3A">
              <w:rPr>
                <w:rFonts w:ascii="GHEA Grapalat" w:eastAsia="GHEA Grapalat" w:hAnsi="GHEA Grapalat" w:cs="GHEA Grapalat"/>
                <w:lang w:val="hy-AM"/>
              </w:rPr>
              <w:t>а</w:t>
            </w:r>
            <w:r w:rsidRPr="00712D3A">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176" w:rsidRPr="00712D3A" w:rsidTr="002031B9">
        <w:trPr>
          <w:trHeight w:val="684"/>
        </w:trPr>
        <w:tc>
          <w:tcPr>
            <w:tcW w:w="4508"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lastRenderedPageBreak/>
              <w:t>Размер участия</w:t>
            </w:r>
            <w:r w:rsidRPr="00712D3A" w:rsidDel="00C376E4">
              <w:rPr>
                <w:rFonts w:ascii="GHEA Grapalat" w:eastAsia="GHEA Grapalat" w:hAnsi="GHEA Grapalat" w:cs="GHEA Grapalat"/>
                <w:color w:val="000000"/>
              </w:rPr>
              <w:t xml:space="preserve"> </w:t>
            </w:r>
            <w:r w:rsidRPr="00712D3A">
              <w:rPr>
                <w:rFonts w:ascii="GHEA Grapalat" w:eastAsia="GHEA Grapalat" w:hAnsi="GHEA Grapalat" w:cs="GHEA Grapalat"/>
                <w:color w:val="000000"/>
              </w:rPr>
              <w:t>(%)</w:t>
            </w:r>
          </w:p>
        </w:tc>
        <w:tc>
          <w:tcPr>
            <w:tcW w:w="4508" w:type="dxa"/>
            <w:shd w:val="clear" w:color="auto" w:fill="FFFFFF"/>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rPr>
          <w:trHeight w:val="1282"/>
        </w:trPr>
        <w:tc>
          <w:tcPr>
            <w:tcW w:w="4508"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Вид участия</w:t>
            </w:r>
          </w:p>
        </w:tc>
        <w:tc>
          <w:tcPr>
            <w:tcW w:w="4508" w:type="dxa"/>
            <w:vAlign w:val="center"/>
          </w:tcPr>
          <w:p w:rsidR="00080176" w:rsidRPr="00712D3A" w:rsidRDefault="00080176" w:rsidP="002031B9">
            <w:pPr>
              <w:spacing w:before="240" w:after="240" w:line="259"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Прямое участие</w:t>
            </w:r>
          </w:p>
          <w:p w:rsidR="00080176" w:rsidRPr="00712D3A" w:rsidRDefault="00080176" w:rsidP="002031B9">
            <w:pPr>
              <w:spacing w:before="240" w:after="240" w:line="259"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Косвенное участие</w:t>
            </w:r>
          </w:p>
        </w:tc>
      </w:tr>
      <w:tr w:rsidR="00080176" w:rsidRPr="008471DD" w:rsidTr="002031B9">
        <w:tc>
          <w:tcPr>
            <w:tcW w:w="9016" w:type="dxa"/>
            <w:gridSpan w:val="2"/>
            <w:vAlign w:val="center"/>
          </w:tcPr>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r>
            <w:r w:rsidRPr="00712D3A">
              <w:rPr>
                <w:rFonts w:ascii="GHEA Grapalat" w:eastAsia="GHEA Grapalat" w:hAnsi="GHEA Grapalat" w:cs="GHEA Grapalat"/>
                <w:lang w:val="hy-AM"/>
              </w:rPr>
              <w:t>б</w:t>
            </w:r>
            <w:r w:rsidRPr="00712D3A">
              <w:rPr>
                <w:rFonts w:ascii="MS Gothic" w:eastAsia="MS Gothic" w:hAnsi="MS Gothic" w:cs="MS Gothic" w:hint="eastAsia"/>
              </w:rPr>
              <w:t>․</w:t>
            </w:r>
            <w:r w:rsidRPr="00712D3A">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80176" w:rsidRPr="008471DD" w:rsidTr="002031B9">
        <w:tc>
          <w:tcPr>
            <w:tcW w:w="9016" w:type="dxa"/>
            <w:gridSpan w:val="2"/>
            <w:vAlign w:val="center"/>
          </w:tcPr>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r>
            <w:r w:rsidRPr="00712D3A">
              <w:rPr>
                <w:rFonts w:ascii="GHEA Grapalat" w:eastAsia="GHEA Grapalat" w:hAnsi="GHEA Grapalat" w:cs="GHEA Grapalat"/>
                <w:lang w:val="hy-AM"/>
              </w:rPr>
              <w:t>в</w:t>
            </w:r>
            <w:r w:rsidRPr="00712D3A">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712D3A">
              <w:rPr>
                <w:rFonts w:ascii="GHEA Grapalat" w:eastAsia="GHEA Grapalat" w:hAnsi="GHEA Grapalat" w:cs="GHEA Grapalat"/>
                <w:lang w:val="hy-AM"/>
              </w:rPr>
              <w:t>б</w:t>
            </w:r>
            <w:r w:rsidRPr="00712D3A">
              <w:rPr>
                <w:rFonts w:ascii="GHEA Grapalat" w:eastAsia="GHEA Grapalat" w:hAnsi="GHEA Grapalat" w:cs="GHEA Grapalat"/>
              </w:rPr>
              <w:t>"</w:t>
            </w:r>
          </w:p>
        </w:tc>
      </w:tr>
    </w:tbl>
    <w:p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Основания являться реальным бенефициаром</w:t>
      </w:r>
      <w:r w:rsidRPr="00712D3A" w:rsidDel="00F76C18">
        <w:rPr>
          <w:rFonts w:ascii="GHEA Grapalat" w:eastAsia="GHEA Grapalat" w:hAnsi="GHEA Grapalat" w:cs="GHEA Grapalat"/>
          <w:i/>
          <w:color w:val="000000"/>
        </w:rPr>
        <w:t xml:space="preserve"> </w:t>
      </w:r>
      <w:r w:rsidRPr="00712D3A">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176" w:rsidRPr="008471DD" w:rsidTr="002031B9">
        <w:trPr>
          <w:trHeight w:val="924"/>
        </w:trPr>
        <w:tc>
          <w:tcPr>
            <w:tcW w:w="9016" w:type="dxa"/>
            <w:gridSpan w:val="2"/>
            <w:vAlign w:val="center"/>
          </w:tcPr>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r>
            <w:r w:rsidRPr="00712D3A">
              <w:rPr>
                <w:rFonts w:ascii="GHEA Grapalat" w:eastAsia="GHEA Grapalat" w:hAnsi="GHEA Grapalat" w:cs="GHEA Grapalat"/>
                <w:lang w:val="hy-AM"/>
              </w:rPr>
              <w:t>а</w:t>
            </w:r>
            <w:r w:rsidRPr="00712D3A">
              <w:rPr>
                <w:rFonts w:ascii="MS Gothic" w:eastAsia="MS Gothic" w:hAnsi="MS Gothic" w:cs="MS Gothic" w:hint="eastAsia"/>
              </w:rPr>
              <w:t>․</w:t>
            </w:r>
            <w:r w:rsidRPr="00712D3A">
              <w:rPr>
                <w:rFonts w:ascii="GHEA Grapalat" w:eastAsia="Cambria Math" w:hAnsi="GHEA Grapalat" w:cs="Cambria Math"/>
              </w:rPr>
              <w:t xml:space="preserve"> </w:t>
            </w:r>
            <w:r w:rsidRPr="00712D3A">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176" w:rsidRPr="00712D3A" w:rsidTr="002031B9">
        <w:trPr>
          <w:trHeight w:val="684"/>
        </w:trPr>
        <w:tc>
          <w:tcPr>
            <w:tcW w:w="4508"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Размер участия (%)</w:t>
            </w:r>
          </w:p>
        </w:tc>
        <w:tc>
          <w:tcPr>
            <w:tcW w:w="4508" w:type="dxa"/>
            <w:shd w:val="clear" w:color="auto" w:fill="auto"/>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rPr>
          <w:trHeight w:val="1282"/>
        </w:trPr>
        <w:tc>
          <w:tcPr>
            <w:tcW w:w="4508"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Вид участия</w:t>
            </w:r>
          </w:p>
        </w:tc>
        <w:tc>
          <w:tcPr>
            <w:tcW w:w="4508" w:type="dxa"/>
            <w:vAlign w:val="center"/>
          </w:tcPr>
          <w:p w:rsidR="00080176" w:rsidRPr="00712D3A" w:rsidRDefault="00080176" w:rsidP="002031B9">
            <w:pPr>
              <w:spacing w:before="240" w:after="240" w:line="259"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Прямое участие</w:t>
            </w:r>
          </w:p>
          <w:p w:rsidR="00080176" w:rsidRPr="00712D3A" w:rsidRDefault="00080176" w:rsidP="002031B9">
            <w:pPr>
              <w:spacing w:before="240" w:after="240" w:line="259"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Косвенное участие</w:t>
            </w:r>
          </w:p>
        </w:tc>
      </w:tr>
      <w:tr w:rsidR="00080176" w:rsidRPr="008471DD" w:rsidTr="002031B9">
        <w:tc>
          <w:tcPr>
            <w:tcW w:w="9016" w:type="dxa"/>
            <w:gridSpan w:val="2"/>
            <w:vAlign w:val="center"/>
          </w:tcPr>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r>
            <w:r w:rsidRPr="00712D3A">
              <w:rPr>
                <w:rFonts w:ascii="GHEA Grapalat" w:eastAsia="GHEA Grapalat" w:hAnsi="GHEA Grapalat" w:cs="GHEA Grapalat"/>
                <w:lang w:val="hy-AM"/>
              </w:rPr>
              <w:t>б</w:t>
            </w:r>
            <w:r w:rsidRPr="00712D3A">
              <w:rPr>
                <w:rFonts w:ascii="MS Gothic" w:eastAsia="MS Gothic" w:hAnsi="MS Gothic" w:cs="MS Gothic" w:hint="eastAsia"/>
              </w:rPr>
              <w:t>․</w:t>
            </w:r>
            <w:r w:rsidRPr="00712D3A">
              <w:rPr>
                <w:rFonts w:ascii="GHEA Grapalat" w:eastAsia="Cambria Math" w:hAnsi="GHEA Grapalat" w:cs="Cambria Math"/>
              </w:rPr>
              <w:t xml:space="preserve"> </w:t>
            </w:r>
            <w:r w:rsidRPr="00712D3A">
              <w:rPr>
                <w:rFonts w:ascii="GHEA Grapalat" w:eastAsia="GHEA Grapalat" w:hAnsi="GHEA Grapalat" w:cs="GHEA Grapalat"/>
              </w:rPr>
              <w:t xml:space="preserve">имеет право назначать или </w:t>
            </w:r>
            <w:r w:rsidRPr="00712D3A">
              <w:rPr>
                <w:rFonts w:ascii="GHEA Grapalat" w:eastAsia="GHEA Grapalat" w:hAnsi="GHEA Grapalat" w:cs="GHEA Grapalat"/>
                <w:lang w:eastAsia="hy-AM"/>
              </w:rPr>
              <w:t>освобождать</w:t>
            </w:r>
            <w:r w:rsidRPr="00712D3A">
              <w:rPr>
                <w:rFonts w:ascii="GHEA Grapalat" w:eastAsia="GHEA Grapalat" w:hAnsi="GHEA Grapalat" w:cs="GHEA Grapalat"/>
              </w:rPr>
              <w:t xml:space="preserve"> большинство членов органов управления юридического лица</w:t>
            </w:r>
          </w:p>
        </w:tc>
      </w:tr>
      <w:tr w:rsidR="00080176" w:rsidRPr="008471DD" w:rsidTr="002031B9">
        <w:tc>
          <w:tcPr>
            <w:tcW w:w="9016" w:type="dxa"/>
            <w:gridSpan w:val="2"/>
            <w:vAlign w:val="center"/>
          </w:tcPr>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r>
            <w:r w:rsidRPr="00712D3A">
              <w:rPr>
                <w:rFonts w:ascii="GHEA Grapalat" w:eastAsia="GHEA Grapalat" w:hAnsi="GHEA Grapalat" w:cs="GHEA Grapalat"/>
                <w:lang w:val="hy-AM"/>
              </w:rPr>
              <w:t>в</w:t>
            </w:r>
            <w:r w:rsidRPr="00712D3A">
              <w:rPr>
                <w:rFonts w:ascii="MS Gothic" w:eastAsia="MS Gothic" w:hAnsi="MS Gothic" w:cs="MS Gothic" w:hint="eastAsia"/>
              </w:rPr>
              <w:t>․</w:t>
            </w:r>
            <w:r w:rsidRPr="00712D3A">
              <w:rPr>
                <w:rFonts w:ascii="GHEA Grapalat" w:eastAsia="Cambria Math" w:hAnsi="GHEA Grapalat" w:cs="Cambria Math"/>
              </w:rPr>
              <w:t xml:space="preserve"> </w:t>
            </w:r>
            <w:r w:rsidRPr="00712D3A">
              <w:rPr>
                <w:rFonts w:ascii="GHEA Grapalat" w:eastAsia="GHEA Grapalat" w:hAnsi="GHEA Grapalat" w:cs="GHEA Grapalat"/>
              </w:rPr>
              <w:t xml:space="preserve">от юридического лица безвозмездно была получена выгода в размере не менее 15 процентов прибыли, полученной данным юридическим лицом в </w:t>
            </w:r>
            <w:r w:rsidRPr="00712D3A">
              <w:rPr>
                <w:rFonts w:ascii="GHEA Grapalat" w:eastAsia="GHEA Grapalat" w:hAnsi="GHEA Grapalat" w:cs="GHEA Grapalat"/>
              </w:rPr>
              <w:lastRenderedPageBreak/>
              <w:t>течение года, предшествующего отчетному году</w:t>
            </w:r>
          </w:p>
        </w:tc>
      </w:tr>
      <w:tr w:rsidR="00080176" w:rsidRPr="008471DD" w:rsidTr="002031B9">
        <w:tc>
          <w:tcPr>
            <w:tcW w:w="9016" w:type="dxa"/>
            <w:gridSpan w:val="2"/>
            <w:vAlign w:val="center"/>
          </w:tcPr>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lastRenderedPageBreak/>
              <w:t>☐</w:t>
            </w:r>
            <w:r w:rsidRPr="00712D3A">
              <w:rPr>
                <w:rFonts w:ascii="GHEA Grapalat" w:eastAsia="GHEA Grapalat" w:hAnsi="GHEA Grapalat" w:cs="GHEA Grapalat"/>
              </w:rPr>
              <w:tab/>
            </w:r>
            <w:r w:rsidRPr="00712D3A">
              <w:rPr>
                <w:rFonts w:ascii="GHEA Grapalat" w:eastAsia="GHEA Grapalat" w:hAnsi="GHEA Grapalat" w:cs="GHEA Grapalat"/>
                <w:lang w:val="hy-AM"/>
              </w:rPr>
              <w:t>г</w:t>
            </w:r>
            <w:r w:rsidRPr="00712D3A">
              <w:rPr>
                <w:rFonts w:ascii="MS Gothic" w:eastAsia="MS Gothic" w:hAnsi="MS Gothic" w:cs="MS Gothic" w:hint="eastAsia"/>
              </w:rPr>
              <w:t>․</w:t>
            </w:r>
            <w:r w:rsidRPr="00712D3A">
              <w:rPr>
                <w:rFonts w:ascii="GHEA Grapalat" w:eastAsia="Cambria Math" w:hAnsi="GHEA Grapalat" w:cs="Cambria Math"/>
              </w:rPr>
              <w:t xml:space="preserve"> </w:t>
            </w:r>
            <w:r w:rsidRPr="00712D3A">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080176" w:rsidRPr="008471DD" w:rsidTr="002031B9">
        <w:tc>
          <w:tcPr>
            <w:tcW w:w="9016" w:type="dxa"/>
            <w:gridSpan w:val="2"/>
            <w:vAlign w:val="center"/>
          </w:tcPr>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r>
            <w:r w:rsidRPr="00712D3A">
              <w:rPr>
                <w:rFonts w:ascii="GHEA Grapalat" w:eastAsia="GHEA Grapalat" w:hAnsi="GHEA Grapalat" w:cs="GHEA Grapalat"/>
                <w:lang w:val="hy-AM"/>
              </w:rPr>
              <w:t>д</w:t>
            </w:r>
            <w:r w:rsidRPr="00712D3A">
              <w:rPr>
                <w:rFonts w:ascii="MS Gothic" w:eastAsia="MS Gothic" w:hAnsi="MS Gothic" w:cs="MS Gothic" w:hint="eastAsia"/>
              </w:rPr>
              <w:t>․</w:t>
            </w:r>
            <w:r w:rsidRPr="00712D3A">
              <w:rPr>
                <w:rFonts w:ascii="GHEA Grapalat" w:eastAsia="Cambria Math" w:hAnsi="GHEA Grapalat" w:cs="Cambria Math"/>
              </w:rPr>
              <w:t xml:space="preserve"> </w:t>
            </w:r>
            <w:r w:rsidRPr="00712D3A">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176" w:rsidRPr="008471DD"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left="284" w:hanging="284"/>
              <w:jc w:val="both"/>
              <w:rPr>
                <w:rFonts w:ascii="GHEA Grapalat" w:eastAsia="GHEA Grapalat" w:hAnsi="GHEA Grapalat" w:cs="GHEA Grapalat"/>
                <w:color w:val="000000"/>
              </w:rPr>
            </w:pPr>
            <w:r w:rsidRPr="00712D3A">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left="142" w:hanging="142"/>
              <w:jc w:val="both"/>
              <w:rPr>
                <w:rFonts w:ascii="GHEA Grapalat" w:eastAsia="GHEA Grapalat" w:hAnsi="GHEA Grapalat" w:cs="GHEA Grapalat"/>
                <w:color w:val="000000"/>
              </w:rPr>
            </w:pPr>
            <w:r w:rsidRPr="00712D3A">
              <w:rPr>
                <w:rFonts w:ascii="GHEA Grapalat" w:eastAsia="GHEA Grapalat" w:hAnsi="GHEA Grapalat" w:cs="GHEA Grapalat"/>
                <w:color w:val="000000"/>
              </w:rPr>
              <w:t>Осуществление контроля за организацией</w:t>
            </w:r>
          </w:p>
        </w:tc>
        <w:tc>
          <w:tcPr>
            <w:tcW w:w="6180" w:type="dxa"/>
            <w:vAlign w:val="center"/>
          </w:tcPr>
          <w:p w:rsidR="00080176" w:rsidRPr="00712D3A" w:rsidRDefault="00080176" w:rsidP="002031B9">
            <w:pPr>
              <w:spacing w:before="240" w:after="240" w:line="259"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Отдельно</w:t>
            </w:r>
          </w:p>
          <w:p w:rsidR="00080176" w:rsidRPr="00712D3A" w:rsidRDefault="00080176" w:rsidP="002031B9">
            <w:pPr>
              <w:spacing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Совместно с аффилированными лицами</w:t>
            </w:r>
          </w:p>
        </w:tc>
      </w:tr>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left="142" w:hanging="142"/>
              <w:jc w:val="both"/>
              <w:rPr>
                <w:rFonts w:ascii="GHEA Grapalat" w:eastAsia="GHEA Grapalat" w:hAnsi="GHEA Grapalat" w:cs="GHEA Grapalat"/>
                <w:color w:val="000000"/>
              </w:rPr>
            </w:pPr>
            <w:r w:rsidRPr="00712D3A">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176" w:rsidRPr="00712D3A" w:rsidRDefault="00080176" w:rsidP="002031B9">
            <w:pPr>
              <w:spacing w:before="240" w:after="240" w:line="259"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Да</w:t>
            </w:r>
          </w:p>
          <w:p w:rsidR="00080176" w:rsidRPr="00712D3A" w:rsidRDefault="00080176" w:rsidP="002031B9">
            <w:pPr>
              <w:spacing w:before="240" w:after="240" w:line="259"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Нет</w:t>
            </w:r>
          </w:p>
        </w:tc>
      </w:tr>
    </w:tbl>
    <w:p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 xml:space="preserve">Адрес </w:t>
            </w:r>
            <w:r w:rsidRPr="00712D3A">
              <w:rPr>
                <w:rFonts w:ascii="Courier New" w:eastAsia="GHEA Grapalat" w:hAnsi="Courier New" w:cs="Courier New"/>
                <w:color w:val="000000"/>
              </w:rPr>
              <w:t> </w:t>
            </w:r>
            <w:r w:rsidRPr="00712D3A">
              <w:rPr>
                <w:rFonts w:ascii="GHEA Grapalat" w:eastAsia="GHEA Grapalat" w:hAnsi="GHEA Grapalat" w:cs="GHEA Grapalat"/>
                <w:color w:val="000000"/>
              </w:rPr>
              <w:t>электронной почты</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Номер телефона</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pBdr>
          <w:top w:val="nil"/>
          <w:left w:val="nil"/>
          <w:bottom w:val="nil"/>
          <w:right w:val="nil"/>
          <w:between w:val="nil"/>
        </w:pBdr>
        <w:spacing w:line="360" w:lineRule="auto"/>
        <w:ind w:left="792"/>
        <w:jc w:val="both"/>
        <w:rPr>
          <w:rFonts w:ascii="GHEA Grapalat" w:eastAsia="GHEA Grapalat" w:hAnsi="GHEA Grapalat" w:cs="GHEA Grapalat"/>
          <w:i/>
          <w:color w:val="000000"/>
        </w:rPr>
      </w:pPr>
      <w:r w:rsidRPr="00712D3A">
        <w:rPr>
          <w:rFonts w:ascii="GHEA Grapalat" w:eastAsia="Calibri" w:hAnsi="GHEA Grapalat"/>
        </w:rPr>
        <w:br w:type="page"/>
      </w:r>
    </w:p>
    <w:p w:rsidR="00080176" w:rsidRPr="00712D3A" w:rsidRDefault="00080176" w:rsidP="00080176">
      <w:pPr>
        <w:numPr>
          <w:ilvl w:val="0"/>
          <w:numId w:val="31"/>
        </w:numPr>
        <w:pBdr>
          <w:top w:val="nil"/>
          <w:left w:val="nil"/>
          <w:bottom w:val="nil"/>
          <w:right w:val="nil"/>
          <w:between w:val="nil"/>
        </w:pBdr>
        <w:spacing w:line="259" w:lineRule="auto"/>
        <w:jc w:val="both"/>
        <w:rPr>
          <w:rFonts w:ascii="GHEA Grapalat" w:eastAsia="GHEA Grapalat" w:hAnsi="GHEA Grapalat" w:cs="GHEA Grapalat"/>
          <w:b/>
          <w:color w:val="000000"/>
        </w:rPr>
      </w:pPr>
      <w:r w:rsidRPr="00712D3A">
        <w:rPr>
          <w:rFonts w:ascii="GHEA Grapalat" w:eastAsia="GHEA Grapalat" w:hAnsi="GHEA Grapalat" w:cs="GHEA Grapalat"/>
          <w:b/>
          <w:color w:val="000000"/>
        </w:rPr>
        <w:lastRenderedPageBreak/>
        <w:t>Промежуточные юридические лица</w:t>
      </w:r>
    </w:p>
    <w:p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 латинскими буквами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Номер государственной регистрации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День, месяц, год регистрации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Адрес регистрации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Государство регистрации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176" w:rsidRPr="008471DD" w:rsidTr="002031B9">
        <w:trPr>
          <w:trHeight w:val="853"/>
        </w:trPr>
        <w:tc>
          <w:tcPr>
            <w:tcW w:w="2835" w:type="dxa"/>
            <w:vMerge w:val="restart"/>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left="142" w:hanging="142"/>
              <w:jc w:val="both"/>
              <w:rPr>
                <w:rFonts w:ascii="GHEA Grapalat" w:eastAsia="GHEA Grapalat" w:hAnsi="GHEA Grapalat" w:cs="GHEA Grapalat"/>
                <w:color w:val="000000"/>
              </w:rPr>
            </w:pPr>
            <w:r w:rsidRPr="00712D3A">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712D3A">
              <w:rPr>
                <w:rFonts w:ascii="GHEA Grapalat" w:eastAsia="GHEA Grapalat" w:hAnsi="GHEA Grapalat" w:cs="GHEA Grapalat"/>
                <w:color w:val="000000"/>
              </w:rPr>
              <w:lastRenderedPageBreak/>
              <w:t>юридическим лицом</w:t>
            </w:r>
          </w:p>
        </w:tc>
        <w:tc>
          <w:tcPr>
            <w:tcW w:w="6180" w:type="dxa"/>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rsidTr="002031B9">
        <w:trPr>
          <w:trHeight w:val="850"/>
        </w:trPr>
        <w:tc>
          <w:tcPr>
            <w:tcW w:w="2835" w:type="dxa"/>
            <w:vMerge/>
            <w:shd w:val="clear" w:color="auto" w:fill="D9E2F3"/>
            <w:vAlign w:val="center"/>
          </w:tcPr>
          <w:p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p>
        </w:tc>
        <w:tc>
          <w:tcPr>
            <w:tcW w:w="6180" w:type="dxa"/>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rsidTr="002031B9">
        <w:trPr>
          <w:trHeight w:val="850"/>
        </w:trPr>
        <w:tc>
          <w:tcPr>
            <w:tcW w:w="2835" w:type="dxa"/>
            <w:vMerge/>
            <w:shd w:val="clear" w:color="auto" w:fill="D9E2F3"/>
            <w:vAlign w:val="center"/>
          </w:tcPr>
          <w:p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p>
        </w:tc>
        <w:tc>
          <w:tcPr>
            <w:tcW w:w="6180" w:type="dxa"/>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rsidTr="002031B9">
        <w:trPr>
          <w:trHeight w:val="850"/>
        </w:trPr>
        <w:tc>
          <w:tcPr>
            <w:tcW w:w="2835" w:type="dxa"/>
            <w:vMerge/>
            <w:shd w:val="clear" w:color="auto" w:fill="D9E2F3"/>
            <w:vAlign w:val="center"/>
          </w:tcPr>
          <w:p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p>
        </w:tc>
        <w:tc>
          <w:tcPr>
            <w:tcW w:w="6180" w:type="dxa"/>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rsidTr="002031B9">
        <w:trPr>
          <w:trHeight w:val="850"/>
        </w:trPr>
        <w:tc>
          <w:tcPr>
            <w:tcW w:w="2835" w:type="dxa"/>
            <w:vMerge/>
            <w:shd w:val="clear" w:color="auto" w:fill="D9E2F3"/>
            <w:vAlign w:val="center"/>
          </w:tcPr>
          <w:p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p>
        </w:tc>
        <w:tc>
          <w:tcPr>
            <w:tcW w:w="6180" w:type="dxa"/>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rPr>
      </w:pPr>
      <w:r w:rsidRPr="00712D3A">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 фондовой биржи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pBdr>
          <w:top w:val="nil"/>
          <w:left w:val="nil"/>
          <w:bottom w:val="nil"/>
          <w:right w:val="nil"/>
          <w:between w:val="nil"/>
        </w:pBdr>
        <w:spacing w:before="240" w:line="360" w:lineRule="auto"/>
        <w:jc w:val="both"/>
        <w:rPr>
          <w:rFonts w:ascii="GHEA Grapalat" w:eastAsia="GHEA Grapalat" w:hAnsi="GHEA Grapalat" w:cs="GHEA Grapalat"/>
          <w:i/>
        </w:rPr>
      </w:pPr>
      <w:r w:rsidRPr="00712D3A">
        <w:rPr>
          <w:rFonts w:ascii="GHEA Grapalat" w:eastAsia="GHEA Grapalat" w:hAnsi="GHEA Grapalat" w:cs="GHEA Grapalat"/>
          <w:i/>
        </w:rPr>
        <w:br w:type="page"/>
      </w:r>
    </w:p>
    <w:p w:rsidR="00080176" w:rsidRPr="00712D3A" w:rsidRDefault="00080176" w:rsidP="00080176">
      <w:pPr>
        <w:pBdr>
          <w:top w:val="nil"/>
          <w:left w:val="nil"/>
          <w:bottom w:val="nil"/>
          <w:right w:val="nil"/>
          <w:between w:val="nil"/>
        </w:pBdr>
        <w:spacing w:line="360" w:lineRule="auto"/>
        <w:jc w:val="both"/>
        <w:rPr>
          <w:rFonts w:ascii="GHEA Grapalat" w:eastAsia="GHEA Grapalat" w:hAnsi="GHEA Grapalat" w:cs="GHEA Grapalat"/>
          <w:b/>
          <w:color w:val="000000"/>
        </w:rPr>
      </w:pPr>
      <w:r w:rsidRPr="00712D3A">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tblPr>
      <w:tblGrid>
        <w:gridCol w:w="9016"/>
      </w:tblGrid>
      <w:tr w:rsidR="00080176" w:rsidRPr="008471DD" w:rsidTr="002031B9">
        <w:tc>
          <w:tcPr>
            <w:tcW w:w="9016" w:type="dxa"/>
            <w:shd w:val="clear" w:color="auto" w:fill="DBE5F1" w:themeFill="accent1" w:themeFillTint="33"/>
          </w:tcPr>
          <w:p w:rsidR="00080176" w:rsidRPr="00712D3A" w:rsidRDefault="00080176" w:rsidP="002031B9">
            <w:pPr>
              <w:spacing w:before="240" w:after="160" w:line="259" w:lineRule="auto"/>
              <w:rPr>
                <w:rFonts w:ascii="GHEA Grapalat" w:eastAsia="GHEA Grapalat" w:hAnsi="GHEA Grapalat" w:cs="GHEA Grapalat"/>
                <w:i/>
                <w:color w:val="000000"/>
              </w:rPr>
            </w:pPr>
            <w:r w:rsidRPr="00712D3A">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176" w:rsidRPr="008471DD" w:rsidTr="002031B9">
        <w:trPr>
          <w:trHeight w:val="10187"/>
        </w:trPr>
        <w:tc>
          <w:tcPr>
            <w:tcW w:w="9016" w:type="dxa"/>
          </w:tcPr>
          <w:p w:rsidR="00080176" w:rsidRPr="00712D3A" w:rsidRDefault="00080176" w:rsidP="002031B9">
            <w:pPr>
              <w:rPr>
                <w:rFonts w:ascii="GHEA Grapalat" w:eastAsia="GHEA Grapalat" w:hAnsi="GHEA Grapalat" w:cs="GHEA Grapalat"/>
                <w:b/>
                <w:color w:val="000000"/>
              </w:rPr>
            </w:pPr>
          </w:p>
        </w:tc>
      </w:tr>
    </w:tbl>
    <w:p w:rsidR="00080176" w:rsidRPr="00712D3A" w:rsidRDefault="00080176" w:rsidP="00080176">
      <w:pPr>
        <w:pBdr>
          <w:top w:val="nil"/>
          <w:left w:val="nil"/>
          <w:bottom w:val="nil"/>
          <w:right w:val="nil"/>
          <w:between w:val="nil"/>
        </w:pBdr>
        <w:spacing w:line="360" w:lineRule="auto"/>
        <w:jc w:val="both"/>
        <w:rPr>
          <w:rFonts w:ascii="GHEA Grapalat" w:eastAsia="GHEA Grapalat" w:hAnsi="GHEA Grapalat" w:cs="GHEA Grapalat"/>
          <w:b/>
          <w:color w:val="000000"/>
        </w:rPr>
      </w:pPr>
    </w:p>
    <w:p w:rsidR="00080176" w:rsidRPr="00712D3A" w:rsidRDefault="00080176" w:rsidP="00080176">
      <w:pPr>
        <w:spacing w:line="360" w:lineRule="auto"/>
        <w:jc w:val="both"/>
        <w:rPr>
          <w:rFonts w:ascii="GHEA Grapalat" w:eastAsia="Calibri" w:hAnsi="GHEA Grapalat"/>
          <w:b/>
        </w:rPr>
      </w:pPr>
    </w:p>
    <w:p w:rsidR="00080176" w:rsidRPr="00712D3A" w:rsidRDefault="00080176" w:rsidP="00080176">
      <w:pPr>
        <w:spacing w:line="360" w:lineRule="auto"/>
        <w:jc w:val="both"/>
        <w:rPr>
          <w:rFonts w:ascii="GHEA Grapalat" w:eastAsia="Calibri" w:hAnsi="GHEA Grapalat"/>
          <w:b/>
        </w:rPr>
      </w:pPr>
    </w:p>
    <w:p w:rsidR="00080176" w:rsidRPr="00712D3A" w:rsidRDefault="00080176" w:rsidP="00080176">
      <w:pPr>
        <w:spacing w:line="360" w:lineRule="auto"/>
        <w:jc w:val="both"/>
        <w:rPr>
          <w:rFonts w:ascii="GHEA Grapalat" w:eastAsia="Calibri" w:hAnsi="GHEA Grapalat"/>
          <w:b/>
        </w:rPr>
      </w:pPr>
    </w:p>
    <w:p w:rsidR="00080176" w:rsidRPr="00712D3A" w:rsidRDefault="00080176" w:rsidP="00080176">
      <w:pPr>
        <w:spacing w:line="360" w:lineRule="auto"/>
        <w:contextualSpacing/>
        <w:jc w:val="center"/>
        <w:rPr>
          <w:rFonts w:ascii="GHEA Grapalat" w:eastAsia="Calibri" w:hAnsi="GHEA Grapalat"/>
          <w:b/>
          <w:lang w:val="hy-AM"/>
        </w:rPr>
      </w:pPr>
      <w:r w:rsidRPr="00712D3A">
        <w:rPr>
          <w:rFonts w:ascii="GHEA Grapalat" w:eastAsia="Calibri" w:hAnsi="GHEA Grapalat"/>
          <w:b/>
        </w:rPr>
        <w:t>Порядок заполнения декларации</w:t>
      </w:r>
    </w:p>
    <w:p w:rsidR="00080176" w:rsidRPr="00712D3A" w:rsidRDefault="00080176" w:rsidP="00080176">
      <w:pPr>
        <w:numPr>
          <w:ilvl w:val="0"/>
          <w:numId w:val="32"/>
        </w:numPr>
        <w:spacing w:line="276" w:lineRule="auto"/>
        <w:contextualSpacing/>
        <w:jc w:val="both"/>
        <w:rPr>
          <w:rFonts w:ascii="GHEA Grapalat" w:eastAsia="Calibri" w:hAnsi="GHEA Grapalat"/>
        </w:rPr>
      </w:pPr>
      <w:r w:rsidRPr="00712D3A">
        <w:rPr>
          <w:rFonts w:ascii="GHEA Grapalat" w:eastAsia="Calibri" w:hAnsi="GHEA Grapalat"/>
        </w:rPr>
        <w:lastRenderedPageBreak/>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080176" w:rsidRPr="00712D3A" w:rsidRDefault="00080176" w:rsidP="00080176">
      <w:pPr>
        <w:numPr>
          <w:ilvl w:val="0"/>
          <w:numId w:val="33"/>
        </w:numPr>
        <w:spacing w:line="276" w:lineRule="auto"/>
        <w:ind w:firstLine="142"/>
        <w:contextualSpacing/>
        <w:jc w:val="both"/>
        <w:rPr>
          <w:rFonts w:ascii="GHEA Grapalat" w:eastAsia="Calibri" w:hAnsi="GHEA Grapalat"/>
        </w:rPr>
      </w:pPr>
      <w:r w:rsidRPr="00712D3A">
        <w:rPr>
          <w:rFonts w:ascii="GHEA Grapalat" w:eastAsia="Calibri"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176" w:rsidRPr="00712D3A" w:rsidRDefault="00080176" w:rsidP="00080176">
      <w:pPr>
        <w:numPr>
          <w:ilvl w:val="0"/>
          <w:numId w:val="33"/>
        </w:numPr>
        <w:spacing w:line="276" w:lineRule="auto"/>
        <w:contextualSpacing/>
        <w:jc w:val="both"/>
        <w:rPr>
          <w:rFonts w:ascii="GHEA Grapalat" w:eastAsia="Calibri" w:hAnsi="GHEA Grapalat"/>
        </w:rPr>
      </w:pPr>
      <w:r w:rsidRPr="00712D3A">
        <w:rPr>
          <w:rFonts w:ascii="GHEA Grapalat" w:eastAsia="Calibri"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176" w:rsidRPr="00712D3A" w:rsidRDefault="00080176" w:rsidP="00080176">
      <w:pPr>
        <w:numPr>
          <w:ilvl w:val="0"/>
          <w:numId w:val="33"/>
        </w:numPr>
        <w:spacing w:line="276" w:lineRule="auto"/>
        <w:contextualSpacing/>
        <w:jc w:val="both"/>
        <w:rPr>
          <w:rFonts w:ascii="GHEA Grapalat" w:eastAsia="Calibri" w:hAnsi="GHEA Grapalat"/>
        </w:rPr>
      </w:pPr>
      <w:r w:rsidRPr="00712D3A">
        <w:rPr>
          <w:rFonts w:ascii="GHEA Grapalat" w:eastAsia="Calibri"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176" w:rsidRPr="00712D3A" w:rsidRDefault="00080176" w:rsidP="00080176">
      <w:pPr>
        <w:numPr>
          <w:ilvl w:val="0"/>
          <w:numId w:val="32"/>
        </w:numPr>
        <w:spacing w:line="276" w:lineRule="auto"/>
        <w:ind w:left="142" w:hanging="284"/>
        <w:contextualSpacing/>
        <w:jc w:val="both"/>
        <w:rPr>
          <w:rFonts w:ascii="GHEA Grapalat" w:eastAsia="Calibri" w:hAnsi="GHEA Grapalat"/>
        </w:rPr>
      </w:pPr>
      <w:r w:rsidRPr="00712D3A">
        <w:rPr>
          <w:rFonts w:ascii="GHEA Grapalat" w:eastAsia="Calibri"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712D3A">
        <w:rPr>
          <w:rFonts w:ascii="Calibri" w:eastAsia="Calibri" w:hAnsi="Calibri"/>
        </w:rPr>
        <w:t xml:space="preserve"> </w:t>
      </w:r>
      <w:r w:rsidRPr="00712D3A">
        <w:rPr>
          <w:rFonts w:ascii="GHEA Grapalat" w:eastAsia="Calibri"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080176" w:rsidRPr="00712D3A" w:rsidRDefault="00080176" w:rsidP="00080176">
      <w:pPr>
        <w:numPr>
          <w:ilvl w:val="0"/>
          <w:numId w:val="34"/>
        </w:numPr>
        <w:spacing w:line="276" w:lineRule="auto"/>
        <w:contextualSpacing/>
        <w:jc w:val="both"/>
        <w:rPr>
          <w:rFonts w:ascii="GHEA Grapalat" w:eastAsia="Calibri" w:hAnsi="GHEA Grapalat"/>
        </w:rPr>
      </w:pPr>
      <w:r w:rsidRPr="00712D3A">
        <w:rPr>
          <w:rFonts w:ascii="GHEA Grapalat" w:eastAsia="Calibri"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176" w:rsidRPr="00712D3A" w:rsidRDefault="00080176" w:rsidP="00080176">
      <w:pPr>
        <w:numPr>
          <w:ilvl w:val="0"/>
          <w:numId w:val="34"/>
        </w:numPr>
        <w:spacing w:line="276" w:lineRule="auto"/>
        <w:contextualSpacing/>
        <w:jc w:val="both"/>
        <w:rPr>
          <w:rFonts w:ascii="GHEA Grapalat" w:eastAsia="Calibri" w:hAnsi="GHEA Grapalat"/>
        </w:rPr>
      </w:pPr>
      <w:r w:rsidRPr="00712D3A">
        <w:rPr>
          <w:rFonts w:ascii="GHEA Grapalat" w:eastAsia="Calibri"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176" w:rsidRPr="00712D3A" w:rsidRDefault="00080176" w:rsidP="00080176">
      <w:pPr>
        <w:numPr>
          <w:ilvl w:val="0"/>
          <w:numId w:val="34"/>
        </w:numPr>
        <w:spacing w:line="276" w:lineRule="auto"/>
        <w:contextualSpacing/>
        <w:jc w:val="both"/>
        <w:rPr>
          <w:rFonts w:ascii="GHEA Grapalat" w:eastAsia="Calibri" w:hAnsi="GHEA Grapalat"/>
        </w:rPr>
      </w:pPr>
      <w:r w:rsidRPr="00712D3A">
        <w:rPr>
          <w:rFonts w:ascii="GHEA Grapalat" w:eastAsia="Calibri"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176" w:rsidRPr="00712D3A" w:rsidRDefault="00080176" w:rsidP="00080176">
      <w:pPr>
        <w:numPr>
          <w:ilvl w:val="0"/>
          <w:numId w:val="32"/>
        </w:numPr>
        <w:spacing w:line="276" w:lineRule="auto"/>
        <w:contextualSpacing/>
        <w:jc w:val="both"/>
        <w:rPr>
          <w:rFonts w:ascii="GHEA Grapalat" w:eastAsia="Calibri" w:hAnsi="GHEA Grapalat"/>
        </w:rPr>
      </w:pPr>
      <w:r w:rsidRPr="00712D3A">
        <w:rPr>
          <w:rFonts w:ascii="GHEA Grapalat" w:eastAsia="Calibri" w:hAnsi="GHEA Grapalat"/>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712D3A">
        <w:rPr>
          <w:rFonts w:ascii="MS Mincho" w:eastAsia="MS Mincho" w:hAnsi="MS Mincho" w:cs="MS Mincho" w:hint="eastAsia"/>
        </w:rPr>
        <w:t>․</w:t>
      </w:r>
    </w:p>
    <w:p w:rsidR="00080176" w:rsidRPr="00712D3A" w:rsidRDefault="00080176" w:rsidP="00080176">
      <w:pPr>
        <w:numPr>
          <w:ilvl w:val="0"/>
          <w:numId w:val="35"/>
        </w:numPr>
        <w:spacing w:line="276" w:lineRule="auto"/>
        <w:ind w:hanging="426"/>
        <w:contextualSpacing/>
        <w:jc w:val="both"/>
        <w:rPr>
          <w:rFonts w:ascii="GHEA Grapalat" w:eastAsia="Calibri" w:hAnsi="GHEA Grapalat"/>
        </w:rPr>
      </w:pPr>
      <w:r w:rsidRPr="00712D3A">
        <w:rPr>
          <w:rFonts w:ascii="GHEA Grapalat" w:eastAsia="Calibri"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176" w:rsidRPr="00712D3A" w:rsidRDefault="00080176" w:rsidP="00080176">
      <w:pPr>
        <w:ind w:left="-360"/>
        <w:contextualSpacing/>
        <w:jc w:val="both"/>
        <w:rPr>
          <w:rFonts w:ascii="GHEA Grapalat" w:eastAsia="Calibri" w:hAnsi="GHEA Grapalat"/>
        </w:rPr>
      </w:pPr>
      <w:r w:rsidRPr="00712D3A">
        <w:rPr>
          <w:rFonts w:ascii="GHEA Grapalat" w:eastAsia="Calibri"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176" w:rsidRPr="00712D3A" w:rsidRDefault="00080176" w:rsidP="00080176">
      <w:pPr>
        <w:numPr>
          <w:ilvl w:val="0"/>
          <w:numId w:val="32"/>
        </w:numPr>
        <w:spacing w:line="276" w:lineRule="auto"/>
        <w:contextualSpacing/>
        <w:jc w:val="both"/>
        <w:rPr>
          <w:rFonts w:ascii="GHEA Grapalat" w:eastAsia="Calibri" w:hAnsi="GHEA Grapalat"/>
        </w:rPr>
      </w:pPr>
      <w:r w:rsidRPr="00712D3A">
        <w:rPr>
          <w:rFonts w:ascii="GHEA Grapalat" w:eastAsia="Calibri"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712D3A">
        <w:rPr>
          <w:rFonts w:ascii="MS Mincho" w:eastAsia="MS Mincho" w:hAnsi="MS Mincho" w:cs="MS Mincho" w:hint="eastAsia"/>
        </w:rPr>
        <w:t>․</w:t>
      </w:r>
    </w:p>
    <w:p w:rsidR="00080176" w:rsidRPr="00712D3A" w:rsidRDefault="00080176" w:rsidP="00080176">
      <w:pPr>
        <w:numPr>
          <w:ilvl w:val="0"/>
          <w:numId w:val="36"/>
        </w:numPr>
        <w:spacing w:line="276" w:lineRule="auto"/>
        <w:contextualSpacing/>
        <w:jc w:val="both"/>
        <w:rPr>
          <w:rFonts w:ascii="GHEA Grapalat" w:eastAsia="Calibri" w:hAnsi="GHEA Grapalat"/>
        </w:rPr>
      </w:pPr>
      <w:r w:rsidRPr="00712D3A">
        <w:rPr>
          <w:rFonts w:ascii="GHEA Grapalat" w:eastAsia="Calibri"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176" w:rsidRPr="00712D3A" w:rsidRDefault="00080176" w:rsidP="00080176">
      <w:pPr>
        <w:ind w:left="-375"/>
        <w:contextualSpacing/>
        <w:jc w:val="both"/>
        <w:rPr>
          <w:rFonts w:ascii="GHEA Grapalat" w:eastAsia="Calibri" w:hAnsi="GHEA Grapalat"/>
          <w:highlight w:val="yellow"/>
        </w:rPr>
      </w:pPr>
      <w:r w:rsidRPr="00712D3A">
        <w:rPr>
          <w:rFonts w:ascii="GHEA Grapalat" w:eastAsia="Calibri"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080176" w:rsidRPr="00712D3A" w:rsidRDefault="00080176" w:rsidP="00080176">
      <w:pPr>
        <w:ind w:left="-375"/>
        <w:contextualSpacing/>
        <w:jc w:val="both"/>
        <w:rPr>
          <w:rFonts w:ascii="GHEA Grapalat" w:eastAsia="Calibri" w:hAnsi="GHEA Grapalat"/>
          <w:highlight w:val="yellow"/>
        </w:rPr>
      </w:pPr>
      <w:r w:rsidRPr="00712D3A">
        <w:rPr>
          <w:rFonts w:ascii="GHEA Grapalat" w:eastAsia="Calibri" w:hAnsi="GHEA Grapalat"/>
        </w:rPr>
        <w:t>3) в подразделе "Адрес учета лица" заполняется адрес места учета реального бенефициара;</w:t>
      </w:r>
    </w:p>
    <w:p w:rsidR="00080176" w:rsidRPr="00712D3A" w:rsidRDefault="00080176" w:rsidP="00080176">
      <w:pPr>
        <w:ind w:left="-375"/>
        <w:contextualSpacing/>
        <w:jc w:val="both"/>
        <w:rPr>
          <w:rFonts w:ascii="GHEA Grapalat" w:eastAsia="Calibri" w:hAnsi="GHEA Grapalat"/>
          <w:highlight w:val="yellow"/>
        </w:rPr>
      </w:pPr>
      <w:r w:rsidRPr="00712D3A">
        <w:rPr>
          <w:rFonts w:ascii="GHEA Grapalat" w:eastAsia="Calibri"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176" w:rsidRPr="00712D3A" w:rsidRDefault="00080176" w:rsidP="00080176">
      <w:pPr>
        <w:ind w:left="-375"/>
        <w:contextualSpacing/>
        <w:jc w:val="both"/>
        <w:rPr>
          <w:rFonts w:ascii="GHEA Grapalat" w:eastAsia="Calibri" w:hAnsi="GHEA Grapalat"/>
        </w:rPr>
      </w:pPr>
      <w:r w:rsidRPr="00712D3A">
        <w:rPr>
          <w:rFonts w:ascii="GHEA Grapalat" w:eastAsia="Calibri" w:hAnsi="GHEA Grapalat"/>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w:t>
      </w:r>
      <w:r w:rsidRPr="00712D3A">
        <w:rPr>
          <w:rFonts w:ascii="GHEA Grapalat" w:eastAsia="Calibri" w:hAnsi="GHEA Grapalat"/>
        </w:rPr>
        <w:lastRenderedPageBreak/>
        <w:t>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176" w:rsidRPr="00712D3A" w:rsidRDefault="00080176" w:rsidP="00080176">
      <w:pPr>
        <w:contextualSpacing/>
        <w:jc w:val="both"/>
        <w:rPr>
          <w:rFonts w:ascii="GHEA Grapalat" w:eastAsia="GHEA Grapalat" w:hAnsi="GHEA Grapalat" w:cs="GHEA Grapalat"/>
        </w:rPr>
      </w:pPr>
      <w:r w:rsidRPr="00712D3A">
        <w:rPr>
          <w:rFonts w:ascii="GHEA Grapalat" w:eastAsia="Calibri"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712D3A">
        <w:rPr>
          <w:rFonts w:ascii="GHEA Grapalat" w:eastAsia="Calibri" w:hAnsi="GHEA Grapalat"/>
          <w:lang w:val="hy-AM"/>
        </w:rPr>
        <w:t>Օ</w:t>
      </w:r>
      <w:r w:rsidRPr="00712D3A">
        <w:rPr>
          <w:rFonts w:ascii="GHEA Grapalat" w:eastAsia="Calibri"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712D3A">
        <w:rPr>
          <w:rFonts w:ascii="GHEA Grapalat" w:eastAsia="Calibri" w:hAnsi="GHEA Grapalat"/>
          <w:lang w:val="hy-AM"/>
        </w:rPr>
        <w:t>Օ</w:t>
      </w:r>
      <w:r w:rsidRPr="00712D3A">
        <w:rPr>
          <w:rFonts w:ascii="GHEA Grapalat" w:eastAsia="Calibri"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712D3A">
        <w:rPr>
          <w:rFonts w:ascii="GHEA Grapalat" w:eastAsia="Calibri" w:hAnsi="GHEA Grapalat"/>
          <w:lang w:val="hy-AM"/>
        </w:rPr>
        <w:t>Օ</w:t>
      </w:r>
      <w:r w:rsidRPr="00712D3A">
        <w:rPr>
          <w:rFonts w:ascii="GHEA Grapalat" w:eastAsia="Calibri"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712D3A">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176" w:rsidRPr="00712D3A" w:rsidRDefault="00080176" w:rsidP="00080176">
      <w:pPr>
        <w:contextualSpacing/>
        <w:jc w:val="both"/>
        <w:rPr>
          <w:rFonts w:ascii="GHEA Grapalat" w:eastAsia="Calibri" w:hAnsi="GHEA Grapalat"/>
          <w:lang w:val="hy-AM"/>
        </w:rPr>
      </w:pPr>
      <w:r w:rsidRPr="00712D3A">
        <w:rPr>
          <w:rFonts w:ascii="GHEA Grapalat" w:eastAsia="Calibri" w:hAnsi="GHEA Grapalat"/>
        </w:rPr>
        <w:t xml:space="preserve">б. в пункте </w:t>
      </w:r>
      <w:r w:rsidRPr="00712D3A">
        <w:rPr>
          <w:rFonts w:ascii="GHEA Grapalat" w:eastAsia="GHEA Grapalat" w:hAnsi="GHEA Grapalat" w:cs="GHEA Grapalat"/>
        </w:rPr>
        <w:t>"</w:t>
      </w:r>
      <w:r w:rsidRPr="00712D3A">
        <w:rPr>
          <w:rFonts w:ascii="GHEA Grapalat" w:eastAsia="Calibri" w:hAnsi="GHEA Grapalat"/>
        </w:rPr>
        <w:t>б</w:t>
      </w:r>
      <w:r w:rsidRPr="00712D3A">
        <w:rPr>
          <w:rFonts w:ascii="GHEA Grapalat" w:eastAsia="GHEA Grapalat" w:hAnsi="GHEA Grapalat" w:cs="GHEA Grapalat"/>
        </w:rPr>
        <w:t>"</w:t>
      </w:r>
      <w:r w:rsidRPr="00712D3A">
        <w:rPr>
          <w:rFonts w:ascii="GHEA Grapalat" w:eastAsia="Calibri" w:hAnsi="GHEA Grapalat"/>
        </w:rPr>
        <w:t xml:space="preserve"> этого подраздела делается отметка, если лицо по смыслу пункта </w:t>
      </w:r>
      <w:r w:rsidRPr="00712D3A">
        <w:rPr>
          <w:rFonts w:ascii="GHEA Grapalat" w:eastAsia="GHEA Grapalat" w:hAnsi="GHEA Grapalat" w:cs="GHEA Grapalat"/>
        </w:rPr>
        <w:t>"</w:t>
      </w:r>
      <w:r w:rsidRPr="00712D3A">
        <w:rPr>
          <w:rFonts w:ascii="GHEA Grapalat" w:eastAsia="Calibri" w:hAnsi="GHEA Grapalat"/>
        </w:rPr>
        <w:t>а</w:t>
      </w:r>
      <w:r w:rsidRPr="00712D3A">
        <w:rPr>
          <w:rFonts w:ascii="GHEA Grapalat" w:eastAsia="GHEA Grapalat" w:hAnsi="GHEA Grapalat" w:cs="GHEA Grapalat"/>
        </w:rPr>
        <w:t>"</w:t>
      </w:r>
      <w:r w:rsidRPr="00712D3A">
        <w:rPr>
          <w:rFonts w:ascii="GHEA Grapalat" w:eastAsia="Calibri" w:hAnsi="GHEA Grapalat"/>
        </w:rPr>
        <w:t xml:space="preserve"> не является реальным бенефициаром Организации, но контролирует </w:t>
      </w:r>
      <w:r w:rsidRPr="00712D3A">
        <w:rPr>
          <w:rFonts w:ascii="GHEA Grapalat" w:eastAsia="Calibri" w:hAnsi="GHEA Grapalat"/>
          <w:lang w:val="hy-AM"/>
        </w:rPr>
        <w:t>Օ</w:t>
      </w:r>
      <w:r w:rsidRPr="00712D3A">
        <w:rPr>
          <w:rFonts w:ascii="GHEA Grapalat" w:eastAsia="Calibri"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в</w:t>
      </w:r>
      <w:r w:rsidRPr="00712D3A">
        <w:rPr>
          <w:rFonts w:ascii="GHEA Grapalat" w:eastAsia="Calibri" w:hAnsi="GHEA Grapalat"/>
          <w:lang w:val="hy-AM"/>
        </w:rPr>
        <w:t xml:space="preserve">. </w:t>
      </w:r>
      <w:r w:rsidRPr="00712D3A">
        <w:rPr>
          <w:rFonts w:ascii="GHEA Grapalat" w:eastAsia="Calibri" w:hAnsi="GHEA Grapalat"/>
        </w:rPr>
        <w:t>в</w:t>
      </w:r>
      <w:r w:rsidRPr="00712D3A">
        <w:rPr>
          <w:rFonts w:ascii="GHEA Grapalat" w:eastAsia="Calibri" w:hAnsi="GHEA Grapalat"/>
          <w:lang w:val="hy-AM"/>
        </w:rPr>
        <w:t xml:space="preserve"> пункте </w:t>
      </w:r>
      <w:r w:rsidRPr="00712D3A">
        <w:rPr>
          <w:rFonts w:ascii="GHEA Grapalat" w:eastAsia="GHEA Grapalat" w:hAnsi="GHEA Grapalat" w:cs="GHEA Grapalat"/>
        </w:rPr>
        <w:t>"</w:t>
      </w:r>
      <w:r w:rsidRPr="00712D3A">
        <w:rPr>
          <w:rFonts w:ascii="GHEA Grapalat" w:eastAsia="Calibri" w:hAnsi="GHEA Grapalat"/>
        </w:rPr>
        <w:t>в</w:t>
      </w:r>
      <w:r w:rsidRPr="00712D3A">
        <w:rPr>
          <w:rFonts w:ascii="GHEA Grapalat" w:eastAsia="GHEA Grapalat" w:hAnsi="GHEA Grapalat" w:cs="GHEA Grapalat"/>
        </w:rPr>
        <w:t>"</w:t>
      </w:r>
      <w:r w:rsidRPr="00712D3A">
        <w:rPr>
          <w:rFonts w:ascii="GHEA Grapalat" w:eastAsia="Calibri" w:hAnsi="GHEA Grapalat"/>
        </w:rPr>
        <w:t xml:space="preserve"> </w:t>
      </w:r>
      <w:r w:rsidRPr="00712D3A">
        <w:rPr>
          <w:rFonts w:ascii="GHEA Grapalat" w:eastAsia="Calibri"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712D3A">
        <w:rPr>
          <w:rFonts w:ascii="GHEA Grapalat" w:eastAsia="Calibri" w:hAnsi="GHEA Grapalat"/>
        </w:rPr>
        <w:t>О</w:t>
      </w:r>
      <w:r w:rsidRPr="00712D3A">
        <w:rPr>
          <w:rFonts w:ascii="GHEA Grapalat" w:eastAsia="Calibri" w:hAnsi="GHEA Grapalat"/>
          <w:lang w:val="hy-AM"/>
        </w:rPr>
        <w:t xml:space="preserve">рганизации, в случае если не имеется физическое лицо, соответствующее требованиям пунктов </w:t>
      </w:r>
      <w:r w:rsidRPr="00712D3A">
        <w:rPr>
          <w:rFonts w:ascii="GHEA Grapalat" w:eastAsia="GHEA Grapalat" w:hAnsi="GHEA Grapalat" w:cs="GHEA Grapalat"/>
        </w:rPr>
        <w:t>"</w:t>
      </w:r>
      <w:r w:rsidRPr="00712D3A">
        <w:rPr>
          <w:rFonts w:ascii="GHEA Grapalat" w:eastAsia="Calibri" w:hAnsi="GHEA Grapalat"/>
        </w:rPr>
        <w:t>а</w:t>
      </w:r>
      <w:r w:rsidRPr="00712D3A">
        <w:rPr>
          <w:rFonts w:ascii="GHEA Grapalat" w:eastAsia="GHEA Grapalat" w:hAnsi="GHEA Grapalat" w:cs="GHEA Grapalat"/>
        </w:rPr>
        <w:t>"</w:t>
      </w:r>
      <w:r w:rsidRPr="00712D3A">
        <w:rPr>
          <w:rFonts w:ascii="GHEA Grapalat" w:eastAsia="Calibri" w:hAnsi="GHEA Grapalat"/>
        </w:rPr>
        <w:t xml:space="preserve"> </w:t>
      </w:r>
      <w:r w:rsidRPr="00712D3A">
        <w:rPr>
          <w:rFonts w:ascii="GHEA Grapalat" w:eastAsia="Calibri" w:hAnsi="GHEA Grapalat"/>
          <w:lang w:val="hy-AM"/>
        </w:rPr>
        <w:t xml:space="preserve">и </w:t>
      </w:r>
      <w:r w:rsidRPr="00712D3A">
        <w:rPr>
          <w:rFonts w:ascii="GHEA Grapalat" w:eastAsia="GHEA Grapalat" w:hAnsi="GHEA Grapalat" w:cs="GHEA Grapalat"/>
        </w:rPr>
        <w:t>"</w:t>
      </w:r>
      <w:r w:rsidRPr="00712D3A">
        <w:rPr>
          <w:rFonts w:ascii="GHEA Grapalat" w:eastAsia="Calibri" w:hAnsi="GHEA Grapalat"/>
        </w:rPr>
        <w:t>б</w:t>
      </w:r>
      <w:r w:rsidRPr="00712D3A">
        <w:rPr>
          <w:rFonts w:ascii="GHEA Grapalat" w:eastAsia="GHEA Grapalat" w:hAnsi="GHEA Grapalat" w:cs="GHEA Grapalat"/>
        </w:rPr>
        <w:t>"</w:t>
      </w:r>
      <w:r w:rsidRPr="00712D3A">
        <w:rPr>
          <w:rFonts w:ascii="GHEA Grapalat" w:eastAsia="Calibri" w:hAnsi="GHEA Grapalat"/>
        </w:rPr>
        <w:t xml:space="preserve"> </w:t>
      </w:r>
      <w:r w:rsidRPr="00712D3A">
        <w:rPr>
          <w:rFonts w:ascii="GHEA Grapalat" w:eastAsia="Calibri" w:hAnsi="GHEA Grapalat"/>
          <w:lang w:val="hy-AM"/>
        </w:rPr>
        <w:t>этого подраздела</w:t>
      </w:r>
      <w:r w:rsidRPr="00712D3A">
        <w:rPr>
          <w:rFonts w:ascii="GHEA Grapalat" w:eastAsia="Calibri" w:hAnsi="GHEA Grapalat"/>
        </w:rPr>
        <w:t>.</w:t>
      </w:r>
    </w:p>
    <w:p w:rsidR="00080176" w:rsidRPr="00712D3A" w:rsidRDefault="00080176" w:rsidP="00080176">
      <w:pPr>
        <w:contextualSpacing/>
        <w:jc w:val="both"/>
        <w:rPr>
          <w:rFonts w:ascii="Cambria Math" w:eastAsia="Calibri" w:hAnsi="Cambria Math" w:cs="Cambria Math"/>
        </w:rPr>
      </w:pPr>
      <w:r w:rsidRPr="00712D3A">
        <w:rPr>
          <w:rFonts w:ascii="GHEA Grapalat" w:eastAsia="Calibri" w:hAnsi="GHEA Grapalat"/>
          <w:lang w:val="hy-AM"/>
        </w:rPr>
        <w:t xml:space="preserve">6) </w:t>
      </w:r>
      <w:r w:rsidRPr="00712D3A">
        <w:rPr>
          <w:rFonts w:ascii="GHEA Grapalat" w:eastAsia="Calibri" w:hAnsi="GHEA Grapalat"/>
        </w:rPr>
        <w:t>П</w:t>
      </w:r>
      <w:r w:rsidRPr="00712D3A">
        <w:rPr>
          <w:rFonts w:ascii="GHEA Grapalat" w:eastAsia="Calibri" w:hAnsi="GHEA Grapalat"/>
          <w:lang w:val="hy-AM"/>
        </w:rPr>
        <w:t xml:space="preserve">одраздел </w:t>
      </w:r>
      <w:r w:rsidRPr="00712D3A">
        <w:rPr>
          <w:rFonts w:ascii="GHEA Grapalat" w:eastAsia="GHEA Grapalat" w:hAnsi="GHEA Grapalat" w:cs="GHEA Grapalat"/>
        </w:rPr>
        <w:t>"</w:t>
      </w:r>
      <w:r w:rsidRPr="00712D3A">
        <w:rPr>
          <w:rFonts w:ascii="GHEA Grapalat" w:eastAsia="Calibri" w:hAnsi="GHEA Grapalat"/>
        </w:rPr>
        <w:t>О</w:t>
      </w:r>
      <w:r w:rsidRPr="00712D3A">
        <w:rPr>
          <w:rFonts w:ascii="GHEA Grapalat" w:eastAsia="Calibri" w:hAnsi="GHEA Grapalat"/>
          <w:lang w:val="hy-AM"/>
        </w:rPr>
        <w:t xml:space="preserve">снования </w:t>
      </w:r>
      <w:r w:rsidRPr="00712D3A">
        <w:rPr>
          <w:rFonts w:ascii="GHEA Grapalat" w:eastAsia="Calibri" w:hAnsi="GHEA Grapalat"/>
        </w:rPr>
        <w:t>являться</w:t>
      </w:r>
      <w:r w:rsidRPr="00712D3A">
        <w:rPr>
          <w:rFonts w:ascii="GHEA Grapalat" w:eastAsia="Calibri" w:hAnsi="GHEA Grapalat"/>
          <w:lang w:val="hy-AM"/>
        </w:rPr>
        <w:t xml:space="preserve"> реальн</w:t>
      </w:r>
      <w:r w:rsidRPr="00712D3A">
        <w:rPr>
          <w:rFonts w:ascii="GHEA Grapalat" w:eastAsia="Calibri" w:hAnsi="GHEA Grapalat"/>
        </w:rPr>
        <w:t>ым</w:t>
      </w:r>
      <w:r w:rsidRPr="00712D3A">
        <w:rPr>
          <w:rFonts w:ascii="GHEA Grapalat" w:eastAsia="Calibri" w:hAnsi="GHEA Grapalat"/>
          <w:lang w:val="hy-AM"/>
        </w:rPr>
        <w:t xml:space="preserve"> </w:t>
      </w:r>
      <w:r w:rsidRPr="00712D3A">
        <w:rPr>
          <w:rFonts w:ascii="GHEA Grapalat" w:eastAsia="Calibri" w:hAnsi="GHEA Grapalat"/>
        </w:rPr>
        <w:t>бенефициаром</w:t>
      </w:r>
      <w:r w:rsidRPr="00712D3A">
        <w:rPr>
          <w:rFonts w:ascii="GHEA Grapalat" w:eastAsia="Calibri"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712D3A">
        <w:rPr>
          <w:rFonts w:ascii="Calibri" w:eastAsia="Calibri" w:hAnsi="Calibri"/>
        </w:rPr>
        <w:t xml:space="preserve"> </w:t>
      </w:r>
      <w:r w:rsidRPr="00712D3A">
        <w:rPr>
          <w:rFonts w:ascii="GHEA Grapalat" w:eastAsia="Calibri" w:hAnsi="GHEA Grapalat"/>
          <w:lang w:val="hy-AM"/>
        </w:rPr>
        <w:t xml:space="preserve">Раскрытие реальных </w:t>
      </w:r>
      <w:r w:rsidRPr="00712D3A">
        <w:rPr>
          <w:rFonts w:ascii="GHEA Grapalat" w:eastAsia="Calibri" w:hAnsi="GHEA Grapalat"/>
        </w:rPr>
        <w:t>бенефициаров</w:t>
      </w:r>
      <w:r w:rsidRPr="00712D3A">
        <w:rPr>
          <w:rFonts w:ascii="GHEA Grapalat" w:eastAsia="Calibri" w:hAnsi="GHEA Grapalat"/>
          <w:lang w:val="hy-AM"/>
        </w:rPr>
        <w:t xml:space="preserve"> осуществляется по критериям, установленным Кодексом О недрах</w:t>
      </w:r>
      <w:r w:rsidRPr="00712D3A">
        <w:rPr>
          <w:rFonts w:ascii="GHEA Grapalat" w:eastAsia="Calibri" w:hAnsi="GHEA Grapalat"/>
        </w:rPr>
        <w:t>.</w:t>
      </w:r>
      <w:r w:rsidRPr="00712D3A">
        <w:rPr>
          <w:rFonts w:ascii="Calibri" w:eastAsia="Calibri" w:hAnsi="Calibri"/>
        </w:rPr>
        <w:t xml:space="preserve"> </w:t>
      </w:r>
      <w:r w:rsidRPr="00712D3A">
        <w:rPr>
          <w:rFonts w:ascii="GHEA Grapalat" w:eastAsia="Calibri"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712D3A">
        <w:rPr>
          <w:rFonts w:ascii="Cambria Math" w:eastAsia="Calibri" w:hAnsi="Cambria Math" w:cs="Cambria Math"/>
        </w:rPr>
        <w:t>:</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 xml:space="preserve">а. в пункте </w:t>
      </w:r>
      <w:r w:rsidRPr="00712D3A">
        <w:rPr>
          <w:rFonts w:ascii="GHEA Grapalat" w:eastAsia="GHEA Grapalat" w:hAnsi="GHEA Grapalat" w:cs="GHEA Grapalat"/>
        </w:rPr>
        <w:t>"</w:t>
      </w:r>
      <w:r w:rsidRPr="00712D3A">
        <w:rPr>
          <w:rFonts w:ascii="GHEA Grapalat" w:eastAsia="Calibri" w:hAnsi="GHEA Grapalat"/>
        </w:rPr>
        <w:t>а</w:t>
      </w:r>
      <w:r w:rsidRPr="00712D3A">
        <w:rPr>
          <w:rFonts w:ascii="GHEA Grapalat" w:eastAsia="GHEA Grapalat" w:hAnsi="GHEA Grapalat" w:cs="GHEA Grapalat"/>
        </w:rPr>
        <w:t>"</w:t>
      </w:r>
      <w:r w:rsidRPr="00712D3A">
        <w:rPr>
          <w:rFonts w:ascii="GHEA Grapalat" w:eastAsia="Calibri"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712D3A">
        <w:rPr>
          <w:rFonts w:ascii="GHEA Grapalat" w:eastAsia="GHEA Grapalat" w:hAnsi="GHEA Grapalat" w:cs="GHEA Grapalat"/>
        </w:rPr>
        <w:t>"</w:t>
      </w:r>
      <w:r w:rsidRPr="00712D3A">
        <w:rPr>
          <w:rFonts w:ascii="GHEA Grapalat" w:eastAsia="Calibri" w:hAnsi="GHEA Grapalat"/>
        </w:rPr>
        <w:t>а</w:t>
      </w:r>
      <w:r w:rsidRPr="00712D3A">
        <w:rPr>
          <w:rFonts w:ascii="GHEA Grapalat" w:eastAsia="GHEA Grapalat" w:hAnsi="GHEA Grapalat" w:cs="GHEA Grapalat"/>
        </w:rPr>
        <w:t>"</w:t>
      </w:r>
      <w:r w:rsidRPr="00712D3A">
        <w:rPr>
          <w:rFonts w:ascii="GHEA Grapalat" w:eastAsia="Calibri" w:hAnsi="GHEA Grapalat"/>
        </w:rPr>
        <w:t xml:space="preserve"> подпункта 5 пункта 4 настоящего Порядка;</w:t>
      </w:r>
    </w:p>
    <w:p w:rsidR="00080176" w:rsidRPr="00712D3A" w:rsidRDefault="00080176" w:rsidP="00080176">
      <w:pPr>
        <w:contextualSpacing/>
        <w:jc w:val="both"/>
        <w:rPr>
          <w:rFonts w:ascii="GHEA Grapalat" w:eastAsia="Calibri" w:hAnsi="GHEA Grapalat"/>
          <w:lang w:val="hy-AM"/>
        </w:rPr>
      </w:pPr>
      <w:r w:rsidRPr="00712D3A">
        <w:rPr>
          <w:rFonts w:ascii="GHEA Grapalat" w:eastAsia="Calibri" w:hAnsi="GHEA Grapalat"/>
          <w:lang w:val="hy-AM"/>
        </w:rPr>
        <w:t xml:space="preserve">б.в пункте </w:t>
      </w:r>
      <w:r w:rsidRPr="00712D3A">
        <w:rPr>
          <w:rFonts w:ascii="GHEA Grapalat" w:eastAsia="GHEA Grapalat" w:hAnsi="GHEA Grapalat" w:cs="GHEA Grapalat"/>
        </w:rPr>
        <w:t>"</w:t>
      </w:r>
      <w:r w:rsidRPr="00712D3A">
        <w:rPr>
          <w:rFonts w:ascii="GHEA Grapalat" w:eastAsia="Calibri" w:hAnsi="GHEA Grapalat"/>
        </w:rPr>
        <w:t>б</w:t>
      </w:r>
      <w:r w:rsidRPr="00712D3A">
        <w:rPr>
          <w:rFonts w:ascii="GHEA Grapalat" w:eastAsia="GHEA Grapalat" w:hAnsi="GHEA Grapalat" w:cs="GHEA Grapalat"/>
        </w:rPr>
        <w:t>"</w:t>
      </w:r>
      <w:r w:rsidRPr="00712D3A">
        <w:rPr>
          <w:rFonts w:ascii="GHEA Grapalat" w:eastAsia="Calibri" w:hAnsi="GHEA Grapalat"/>
        </w:rPr>
        <w:t xml:space="preserve"> </w:t>
      </w:r>
      <w:r w:rsidRPr="00712D3A">
        <w:rPr>
          <w:rFonts w:ascii="GHEA Grapalat" w:eastAsia="Calibri" w:hAnsi="GHEA Grapalat"/>
          <w:lang w:val="hy-AM"/>
        </w:rPr>
        <w:t xml:space="preserve">этого подраздела производится отметка, если лицо имеет право назначать или </w:t>
      </w:r>
      <w:r w:rsidRPr="00712D3A">
        <w:rPr>
          <w:rFonts w:ascii="GHEA Grapalat" w:eastAsia="Calibri" w:hAnsi="GHEA Grapalat"/>
        </w:rPr>
        <w:t>отстраня</w:t>
      </w:r>
      <w:r w:rsidRPr="00712D3A">
        <w:rPr>
          <w:rFonts w:ascii="GHEA Grapalat" w:eastAsia="Calibri" w:hAnsi="GHEA Grapalat"/>
          <w:lang w:val="hy-AM"/>
        </w:rPr>
        <w:t>ть большинство членов органов управления юридического лица;</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lastRenderedPageBreak/>
        <w:t xml:space="preserve">в. В пункте </w:t>
      </w:r>
      <w:r w:rsidRPr="00712D3A">
        <w:rPr>
          <w:rFonts w:ascii="GHEA Grapalat" w:eastAsia="GHEA Grapalat" w:hAnsi="GHEA Grapalat" w:cs="GHEA Grapalat"/>
        </w:rPr>
        <w:t>"</w:t>
      </w:r>
      <w:r w:rsidRPr="00712D3A">
        <w:rPr>
          <w:rFonts w:ascii="GHEA Grapalat" w:eastAsia="Calibri" w:hAnsi="GHEA Grapalat"/>
        </w:rPr>
        <w:t>в</w:t>
      </w:r>
      <w:r w:rsidRPr="00712D3A">
        <w:rPr>
          <w:rFonts w:ascii="GHEA Grapalat" w:eastAsia="GHEA Grapalat" w:hAnsi="GHEA Grapalat" w:cs="GHEA Grapalat"/>
        </w:rPr>
        <w:t>"</w:t>
      </w:r>
      <w:r w:rsidRPr="00712D3A">
        <w:rPr>
          <w:rFonts w:ascii="GHEA Grapalat" w:eastAsia="Calibri"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 xml:space="preserve">г. в пункте </w:t>
      </w:r>
      <w:r w:rsidRPr="00712D3A">
        <w:rPr>
          <w:rFonts w:ascii="GHEA Grapalat" w:eastAsia="GHEA Grapalat" w:hAnsi="GHEA Grapalat" w:cs="GHEA Grapalat"/>
        </w:rPr>
        <w:t>"</w:t>
      </w:r>
      <w:r w:rsidRPr="00712D3A">
        <w:rPr>
          <w:rFonts w:ascii="GHEA Grapalat" w:eastAsia="Calibri" w:hAnsi="GHEA Grapalat"/>
        </w:rPr>
        <w:t>г</w:t>
      </w:r>
      <w:r w:rsidRPr="00712D3A">
        <w:rPr>
          <w:rFonts w:ascii="GHEA Grapalat" w:eastAsia="GHEA Grapalat" w:hAnsi="GHEA Grapalat" w:cs="GHEA Grapalat"/>
        </w:rPr>
        <w:t>"</w:t>
      </w:r>
      <w:r w:rsidRPr="00712D3A">
        <w:rPr>
          <w:rFonts w:ascii="GHEA Grapalat" w:eastAsia="Calibri" w:hAnsi="GHEA Grapalat"/>
        </w:rPr>
        <w:t xml:space="preserve"> этого подраздела производится отметка, если лицо по смыслу пунктов </w:t>
      </w:r>
      <w:r w:rsidRPr="00712D3A">
        <w:rPr>
          <w:rFonts w:ascii="GHEA Grapalat" w:eastAsia="GHEA Grapalat" w:hAnsi="GHEA Grapalat" w:cs="GHEA Grapalat"/>
        </w:rPr>
        <w:t>"</w:t>
      </w:r>
      <w:r w:rsidRPr="00712D3A">
        <w:rPr>
          <w:rFonts w:ascii="GHEA Grapalat" w:eastAsia="Calibri" w:hAnsi="GHEA Grapalat"/>
        </w:rPr>
        <w:t>а</w:t>
      </w:r>
      <w:r w:rsidRPr="00712D3A">
        <w:rPr>
          <w:rFonts w:ascii="GHEA Grapalat" w:eastAsia="GHEA Grapalat" w:hAnsi="GHEA Grapalat" w:cs="GHEA Grapalat"/>
        </w:rPr>
        <w:t>"</w:t>
      </w:r>
      <w:r w:rsidRPr="00712D3A">
        <w:rPr>
          <w:rFonts w:ascii="GHEA Grapalat" w:eastAsia="GHEA Grapalat" w:hAnsi="GHEA Grapalat" w:cs="GHEA Grapalat"/>
          <w:lang w:val="hy-AM"/>
        </w:rPr>
        <w:t xml:space="preserve"> </w:t>
      </w:r>
      <w:r w:rsidRPr="00712D3A">
        <w:rPr>
          <w:rFonts w:ascii="GHEA Grapalat" w:eastAsia="Calibri" w:hAnsi="GHEA Grapalat"/>
        </w:rPr>
        <w:t>-</w:t>
      </w:r>
      <w:r w:rsidRPr="00712D3A">
        <w:rPr>
          <w:rFonts w:ascii="GHEA Grapalat" w:eastAsia="Calibri" w:hAnsi="GHEA Grapalat"/>
          <w:lang w:val="hy-AM"/>
        </w:rPr>
        <w:t xml:space="preserve"> </w:t>
      </w:r>
      <w:r w:rsidRPr="00712D3A">
        <w:rPr>
          <w:rFonts w:ascii="GHEA Grapalat" w:eastAsia="GHEA Grapalat" w:hAnsi="GHEA Grapalat" w:cs="GHEA Grapalat"/>
        </w:rPr>
        <w:t>"</w:t>
      </w:r>
      <w:r w:rsidRPr="00712D3A">
        <w:rPr>
          <w:rFonts w:ascii="GHEA Grapalat" w:eastAsia="Calibri" w:hAnsi="GHEA Grapalat"/>
        </w:rPr>
        <w:t>в</w:t>
      </w:r>
      <w:r w:rsidRPr="00712D3A">
        <w:rPr>
          <w:rFonts w:ascii="GHEA Grapalat" w:eastAsia="GHEA Grapalat" w:hAnsi="GHEA Grapalat" w:cs="GHEA Grapalat"/>
        </w:rPr>
        <w:t>"</w:t>
      </w:r>
      <w:r w:rsidRPr="00712D3A">
        <w:rPr>
          <w:rFonts w:ascii="GHEA Grapalat" w:eastAsia="Calibri"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 xml:space="preserve">д. в пункте </w:t>
      </w:r>
      <w:r w:rsidRPr="00712D3A">
        <w:rPr>
          <w:rFonts w:ascii="GHEA Grapalat" w:eastAsia="GHEA Grapalat" w:hAnsi="GHEA Grapalat" w:cs="GHEA Grapalat"/>
        </w:rPr>
        <w:t>"</w:t>
      </w:r>
      <w:r w:rsidRPr="00712D3A">
        <w:rPr>
          <w:rFonts w:ascii="GHEA Grapalat" w:eastAsia="Calibri" w:hAnsi="GHEA Grapalat"/>
        </w:rPr>
        <w:t>д</w:t>
      </w:r>
      <w:r w:rsidRPr="00712D3A">
        <w:rPr>
          <w:rFonts w:ascii="GHEA Grapalat" w:eastAsia="GHEA Grapalat" w:hAnsi="GHEA Grapalat" w:cs="GHEA Grapalat"/>
        </w:rPr>
        <w:t>"</w:t>
      </w:r>
      <w:r w:rsidRPr="00712D3A">
        <w:rPr>
          <w:rFonts w:ascii="GHEA Grapalat" w:eastAsia="Calibri"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712D3A">
        <w:rPr>
          <w:rFonts w:ascii="GHEA Grapalat" w:eastAsia="GHEA Grapalat" w:hAnsi="GHEA Grapalat" w:cs="GHEA Grapalat"/>
        </w:rPr>
        <w:t>"</w:t>
      </w:r>
      <w:r w:rsidRPr="00712D3A">
        <w:rPr>
          <w:rFonts w:ascii="GHEA Grapalat" w:eastAsia="Calibri" w:hAnsi="GHEA Grapalat"/>
        </w:rPr>
        <w:t>а</w:t>
      </w:r>
      <w:r w:rsidRPr="00712D3A">
        <w:rPr>
          <w:rFonts w:ascii="GHEA Grapalat" w:eastAsia="GHEA Grapalat" w:hAnsi="GHEA Grapalat" w:cs="GHEA Grapalat"/>
        </w:rPr>
        <w:t xml:space="preserve">" </w:t>
      </w:r>
      <w:r w:rsidRPr="00712D3A">
        <w:rPr>
          <w:rFonts w:ascii="GHEA Grapalat" w:eastAsia="Calibri" w:hAnsi="GHEA Grapalat"/>
        </w:rPr>
        <w:t xml:space="preserve">- </w:t>
      </w:r>
      <w:r w:rsidRPr="00712D3A">
        <w:rPr>
          <w:rFonts w:ascii="GHEA Grapalat" w:eastAsia="GHEA Grapalat" w:hAnsi="GHEA Grapalat" w:cs="GHEA Grapalat"/>
        </w:rPr>
        <w:t>"</w:t>
      </w:r>
      <w:r w:rsidRPr="00712D3A">
        <w:rPr>
          <w:rFonts w:ascii="GHEA Grapalat" w:eastAsia="Calibri" w:hAnsi="GHEA Grapalat"/>
        </w:rPr>
        <w:t>г</w:t>
      </w:r>
      <w:r w:rsidRPr="00712D3A">
        <w:rPr>
          <w:rFonts w:ascii="GHEA Grapalat" w:eastAsia="GHEA Grapalat" w:hAnsi="GHEA Grapalat" w:cs="GHEA Grapalat"/>
        </w:rPr>
        <w:t>"</w:t>
      </w:r>
      <w:r w:rsidRPr="00712D3A">
        <w:rPr>
          <w:rFonts w:ascii="GHEA Grapalat" w:eastAsia="Calibri" w:hAnsi="GHEA Grapalat"/>
        </w:rPr>
        <w:t xml:space="preserve"> этого подраздела.</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712D3A">
        <w:rPr>
          <w:rFonts w:ascii="GHEA Grapalat" w:eastAsia="Calibri" w:hAnsi="GHEA Grapalat"/>
          <w:lang w:val="hy-AM"/>
        </w:rPr>
        <w:t>Օ</w:t>
      </w:r>
      <w:r w:rsidRPr="00712D3A">
        <w:rPr>
          <w:rFonts w:ascii="GHEA Grapalat" w:eastAsia="Calibri"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176" w:rsidRPr="00712D3A" w:rsidRDefault="00080176" w:rsidP="00080176">
      <w:pPr>
        <w:contextualSpacing/>
        <w:jc w:val="both"/>
        <w:rPr>
          <w:rFonts w:ascii="GHEA Grapalat" w:eastAsia="GHEA Grapalat" w:hAnsi="GHEA Grapalat" w:cs="GHEA Grapalat"/>
        </w:rPr>
      </w:pPr>
      <w:r w:rsidRPr="00712D3A">
        <w:rPr>
          <w:rFonts w:ascii="GHEA Grapalat" w:eastAsia="GHEA Grapalat" w:hAnsi="GHEA Grapalat" w:cs="GHEA Grapalat"/>
        </w:rPr>
        <w:t>8) в подразделе</w:t>
      </w:r>
      <w:r w:rsidRPr="00712D3A">
        <w:rPr>
          <w:rFonts w:ascii="GHEA Grapalat" w:eastAsia="GHEA Grapalat" w:hAnsi="GHEA Grapalat" w:cs="GHEA Grapalat"/>
          <w:lang w:val="hy-AM"/>
        </w:rPr>
        <w:t xml:space="preserve"> </w:t>
      </w:r>
      <w:r w:rsidRPr="00712D3A">
        <w:rPr>
          <w:rFonts w:ascii="GHEA Grapalat" w:eastAsia="GHEA Grapalat" w:hAnsi="GHEA Grapalat" w:cs="GHEA Grapalat"/>
        </w:rPr>
        <w:t xml:space="preserve">"Контактные данные реального </w:t>
      </w:r>
      <w:r w:rsidRPr="00712D3A">
        <w:rPr>
          <w:rFonts w:ascii="GHEA Grapalat" w:eastAsia="Calibri" w:hAnsi="GHEA Grapalat"/>
        </w:rPr>
        <w:t>бенефициара</w:t>
      </w:r>
      <w:r w:rsidRPr="00712D3A">
        <w:rPr>
          <w:rFonts w:ascii="GHEA Grapalat" w:eastAsia="GHEA Grapalat" w:hAnsi="GHEA Grapalat" w:cs="GHEA Grapalat"/>
        </w:rPr>
        <w:t xml:space="preserve">" заполняются адрес электронной почты и номер телефона реального </w:t>
      </w:r>
      <w:r w:rsidRPr="00712D3A">
        <w:rPr>
          <w:rFonts w:ascii="GHEA Grapalat" w:eastAsia="Calibri" w:hAnsi="GHEA Grapalat"/>
        </w:rPr>
        <w:t>бенефициара</w:t>
      </w:r>
      <w:r w:rsidRPr="00712D3A">
        <w:rPr>
          <w:rFonts w:ascii="GHEA Grapalat" w:eastAsia="GHEA Grapalat" w:hAnsi="GHEA Grapalat" w:cs="GHEA Grapalat"/>
        </w:rPr>
        <w:t>.</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 xml:space="preserve">5. Раздел 5 декларации (Промежуточные юридические лица) заполняется, </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712D3A">
        <w:rPr>
          <w:rFonts w:ascii="MS Mincho" w:eastAsia="MS Mincho" w:hAnsi="MS Mincho" w:cs="MS Mincho"/>
        </w:rPr>
        <w:t>․</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1) в подразделе</w:t>
      </w:r>
      <w:r w:rsidRPr="00712D3A">
        <w:rPr>
          <w:rFonts w:ascii="GHEA Grapalat" w:eastAsia="Calibri" w:hAnsi="GHEA Grapalat"/>
          <w:lang w:val="hy-AM"/>
        </w:rPr>
        <w:t xml:space="preserve"> </w:t>
      </w:r>
      <w:r w:rsidRPr="00712D3A">
        <w:rPr>
          <w:rFonts w:ascii="GHEA Grapalat" w:eastAsia="GHEA Grapalat" w:hAnsi="GHEA Grapalat" w:cs="GHEA Grapalat"/>
        </w:rPr>
        <w:t>"</w:t>
      </w:r>
      <w:r w:rsidRPr="00712D3A">
        <w:rPr>
          <w:rFonts w:ascii="GHEA Grapalat" w:eastAsia="Calibri" w:hAnsi="GHEA Grapalat"/>
        </w:rPr>
        <w:t>Данные организации"</w:t>
      </w:r>
      <w:r w:rsidRPr="00712D3A">
        <w:rPr>
          <w:rFonts w:ascii="GHEA Grapalat" w:eastAsia="Calibri" w:hAnsi="GHEA Grapalat"/>
          <w:lang w:val="hy-AM"/>
        </w:rPr>
        <w:t xml:space="preserve"> </w:t>
      </w:r>
      <w:r w:rsidRPr="00712D3A">
        <w:rPr>
          <w:rFonts w:ascii="GHEA Grapalat" w:eastAsia="Calibri"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3) Подраздел</w:t>
      </w:r>
      <w:r w:rsidRPr="00712D3A">
        <w:rPr>
          <w:rFonts w:ascii="GHEA Grapalat" w:eastAsia="Calibri" w:hAnsi="GHEA Grapalat"/>
          <w:lang w:val="hy-AM"/>
        </w:rPr>
        <w:t xml:space="preserve"> </w:t>
      </w:r>
      <w:r w:rsidRPr="00712D3A">
        <w:rPr>
          <w:rFonts w:ascii="GHEA Grapalat" w:eastAsia="GHEA Grapalat" w:hAnsi="GHEA Grapalat" w:cs="GHEA Grapalat"/>
        </w:rPr>
        <w:t>"</w:t>
      </w:r>
      <w:r w:rsidRPr="00712D3A">
        <w:rPr>
          <w:rFonts w:ascii="GHEA Grapalat" w:eastAsia="Calibri"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w:t>
      </w:r>
      <w:r w:rsidRPr="00712D3A">
        <w:rPr>
          <w:rFonts w:ascii="GHEA Grapalat" w:eastAsia="Calibri" w:hAnsi="GHEA Grapalat"/>
        </w:rPr>
        <w:lastRenderedPageBreak/>
        <w:t>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7. Декларация заполняется и подписывается лицом, подающим заявку.</w:t>
      </w:r>
      <w:r w:rsidRPr="00712D3A">
        <w:rPr>
          <w:rFonts w:ascii="GHEA Grapalat" w:eastAsia="Calibri"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176" w:rsidRPr="00712D3A" w:rsidRDefault="00080176" w:rsidP="00080176">
      <w:pPr>
        <w:contextualSpacing/>
        <w:jc w:val="both"/>
        <w:rPr>
          <w:rFonts w:ascii="GHEA Grapalat" w:eastAsia="Calibri" w:hAnsi="GHEA Grapalat"/>
        </w:rPr>
      </w:pPr>
    </w:p>
    <w:p w:rsidR="00080176" w:rsidRPr="00712D3A" w:rsidRDefault="00080176" w:rsidP="00080176">
      <w:pPr>
        <w:spacing w:line="360" w:lineRule="auto"/>
        <w:contextualSpacing/>
        <w:jc w:val="both"/>
        <w:rPr>
          <w:rFonts w:ascii="GHEA Grapalat" w:eastAsia="Calibri" w:hAnsi="GHEA Grapalat"/>
          <w:i/>
          <w:sz w:val="18"/>
          <w:szCs w:val="18"/>
        </w:rPr>
      </w:pPr>
      <w:r w:rsidRPr="00712D3A">
        <w:rPr>
          <w:rFonts w:ascii="GHEA Grapalat" w:eastAsia="Calibri" w:hAnsi="GHEA Grapalat"/>
          <w:i/>
          <w:sz w:val="18"/>
          <w:szCs w:val="18"/>
        </w:rPr>
        <w:t>** Приложение 1.</w:t>
      </w:r>
      <w:r w:rsidRPr="00821B1C">
        <w:rPr>
          <w:rFonts w:ascii="GHEA Grapalat" w:eastAsia="Calibri" w:hAnsi="GHEA Grapalat"/>
          <w:i/>
          <w:sz w:val="18"/>
          <w:szCs w:val="18"/>
        </w:rPr>
        <w:t>1</w:t>
      </w:r>
      <w:r w:rsidRPr="00712D3A">
        <w:rPr>
          <w:rFonts w:ascii="GHEA Grapalat" w:eastAsia="Calibri" w:hAnsi="GHEA Grapalat"/>
          <w:i/>
          <w:sz w:val="18"/>
          <w:szCs w:val="18"/>
        </w:rPr>
        <w:t xml:space="preserve"> не представляется тем участником, который : </w:t>
      </w:r>
    </w:p>
    <w:p w:rsidR="00080176" w:rsidRPr="00712D3A" w:rsidRDefault="00080176" w:rsidP="00080176">
      <w:pPr>
        <w:spacing w:line="360" w:lineRule="auto"/>
        <w:ind w:left="142"/>
        <w:jc w:val="both"/>
        <w:rPr>
          <w:rFonts w:ascii="GHEA Grapalat" w:eastAsia="Calibri" w:hAnsi="GHEA Grapalat"/>
          <w:i/>
          <w:sz w:val="18"/>
          <w:szCs w:val="18"/>
        </w:rPr>
      </w:pPr>
      <w:r w:rsidRPr="00712D3A">
        <w:rPr>
          <w:rFonts w:ascii="GHEA Grapalat" w:eastAsia="Calibri" w:hAnsi="GHEA Grapalat"/>
          <w:i/>
          <w:sz w:val="18"/>
          <w:szCs w:val="18"/>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w:t>
      </w:r>
      <w:r w:rsidRPr="00821B1C">
        <w:rPr>
          <w:rFonts w:ascii="GHEA Grapalat" w:eastAsia="Calibri" w:hAnsi="GHEA Grapalat"/>
          <w:i/>
          <w:sz w:val="18"/>
          <w:szCs w:val="18"/>
        </w:rPr>
        <w:t>2</w:t>
      </w:r>
      <w:r w:rsidRPr="00712D3A">
        <w:rPr>
          <w:rFonts w:ascii="GHEA Grapalat" w:eastAsia="Calibri" w:hAnsi="GHEA Grapalat"/>
          <w:i/>
          <w:sz w:val="18"/>
          <w:szCs w:val="18"/>
        </w:rPr>
        <w:t>),</w:t>
      </w:r>
    </w:p>
    <w:p w:rsidR="00F24462" w:rsidRPr="00114075" w:rsidRDefault="00080176" w:rsidP="00080176">
      <w:pPr>
        <w:pStyle w:val="31"/>
        <w:widowControl w:val="0"/>
        <w:spacing w:line="240" w:lineRule="auto"/>
        <w:ind w:firstLine="0"/>
        <w:jc w:val="left"/>
        <w:rPr>
          <w:rFonts w:ascii="GHEA Grapalat" w:hAnsi="GHEA Grapalat"/>
          <w:b/>
          <w:sz w:val="16"/>
        </w:rPr>
      </w:pPr>
      <w:r w:rsidRPr="00712D3A">
        <w:rPr>
          <w:rFonts w:ascii="GHEA Grapalat" w:eastAsia="Calibri" w:hAnsi="GHEA Grapalat"/>
          <w:i/>
          <w:sz w:val="18"/>
          <w:szCs w:val="18"/>
        </w:rPr>
        <w:t>- является физическим лицом  или индивидуальным предпринимателем</w:t>
      </w:r>
    </w:p>
    <w:p w:rsidR="00B2572B" w:rsidRPr="00F24462" w:rsidRDefault="00B2572B" w:rsidP="00A1665E">
      <w:pPr>
        <w:pStyle w:val="31"/>
        <w:widowControl w:val="0"/>
        <w:spacing w:line="240" w:lineRule="auto"/>
        <w:ind w:firstLine="0"/>
        <w:jc w:val="right"/>
        <w:rPr>
          <w:rFonts w:ascii="GHEA Grapalat" w:hAnsi="GHEA Grapalat" w:cs="Arial"/>
          <w:b/>
          <w:sz w:val="16"/>
        </w:rPr>
      </w:pPr>
      <w:r w:rsidRPr="00F24462">
        <w:rPr>
          <w:rFonts w:ascii="GHEA Grapalat" w:hAnsi="GHEA Grapalat"/>
          <w:b/>
          <w:sz w:val="16"/>
        </w:rPr>
        <w:t xml:space="preserve">Приложение № </w:t>
      </w:r>
      <w:r w:rsidR="00B048B2" w:rsidRPr="00F24462">
        <w:rPr>
          <w:rFonts w:ascii="GHEA Grapalat" w:hAnsi="GHEA Grapalat"/>
          <w:b/>
          <w:sz w:val="16"/>
        </w:rPr>
        <w:t>2</w:t>
      </w:r>
    </w:p>
    <w:p w:rsidR="00B2572B" w:rsidRPr="00F24462" w:rsidRDefault="00B2572B" w:rsidP="00206FCD">
      <w:pPr>
        <w:pStyle w:val="31"/>
        <w:widowControl w:val="0"/>
        <w:spacing w:line="240" w:lineRule="auto"/>
        <w:jc w:val="right"/>
        <w:rPr>
          <w:rFonts w:ascii="GHEA Grapalat" w:hAnsi="GHEA Grapalat"/>
          <w:sz w:val="16"/>
        </w:rPr>
      </w:pPr>
      <w:r w:rsidRPr="00F24462">
        <w:rPr>
          <w:rFonts w:ascii="GHEA Grapalat" w:hAnsi="GHEA Grapalat"/>
          <w:b/>
          <w:sz w:val="16"/>
        </w:rPr>
        <w:t xml:space="preserve">к Приглашению на </w:t>
      </w:r>
      <w:r w:rsidR="00DE428C" w:rsidRPr="00F24462">
        <w:rPr>
          <w:rFonts w:ascii="GHEA Grapalat" w:hAnsi="GHEA Grapalat"/>
          <w:b/>
          <w:sz w:val="16"/>
        </w:rPr>
        <w:t>Запрос котировки</w:t>
      </w:r>
      <w:r w:rsidR="005744FC" w:rsidRPr="00F24462">
        <w:rPr>
          <w:rFonts w:ascii="GHEA Grapalat" w:hAnsi="GHEA Grapalat" w:cs="Arial"/>
          <w:b/>
          <w:sz w:val="16"/>
        </w:rPr>
        <w:br/>
      </w:r>
      <w:r w:rsidRPr="00F24462">
        <w:rPr>
          <w:rFonts w:ascii="GHEA Grapalat" w:hAnsi="GHEA Grapalat"/>
          <w:b/>
          <w:sz w:val="16"/>
        </w:rPr>
        <w:t xml:space="preserve">под кодом </w:t>
      </w:r>
      <w:r w:rsidR="00345381" w:rsidRPr="00F24462">
        <w:rPr>
          <w:rFonts w:ascii="GHEA Grapalat" w:hAnsi="GHEA Grapalat"/>
          <w:b/>
          <w:sz w:val="16"/>
        </w:rPr>
        <w:t>«</w:t>
      </w:r>
      <w:r w:rsidR="006B5EA0">
        <w:rPr>
          <w:rFonts w:ascii="GHEA Grapalat" w:hAnsi="GHEA Grapalat"/>
          <w:b/>
          <w:i/>
          <w:lang w:val="af-ZA"/>
        </w:rPr>
        <w:t>ФТРКПД-ГААПДЗБ-2025</w:t>
      </w:r>
      <w:r w:rsidR="00DF7CC7" w:rsidRPr="007370D9">
        <w:rPr>
          <w:rFonts w:ascii="GHEA Grapalat" w:hAnsi="GHEA Grapalat"/>
          <w:b/>
          <w:i/>
          <w:lang w:val="af-ZA"/>
        </w:rPr>
        <w:t>/</w:t>
      </w:r>
      <w:r w:rsidR="006B5EA0">
        <w:rPr>
          <w:rFonts w:ascii="GHEA Grapalat" w:hAnsi="GHEA Grapalat"/>
          <w:b/>
          <w:i/>
          <w:lang w:val="af-ZA"/>
        </w:rPr>
        <w:t>1</w:t>
      </w:r>
      <w:r w:rsidR="00206FCD" w:rsidRPr="00BA139B">
        <w:rPr>
          <w:rFonts w:ascii="GHEA Grapalat" w:hAnsi="GHEA Grapalat"/>
          <w:sz w:val="18"/>
          <w:szCs w:val="18"/>
        </w:rPr>
        <w:t>"*,</w:t>
      </w:r>
    </w:p>
    <w:p w:rsidR="00B2572B" w:rsidRPr="00F24462" w:rsidRDefault="00B2572B" w:rsidP="00A1665E">
      <w:pPr>
        <w:widowControl w:val="0"/>
        <w:ind w:left="-66"/>
        <w:jc w:val="center"/>
        <w:rPr>
          <w:rFonts w:ascii="GHEA Grapalat" w:hAnsi="GHEA Grapalat"/>
          <w:b/>
          <w:sz w:val="16"/>
          <w:szCs w:val="20"/>
        </w:rPr>
      </w:pPr>
      <w:r w:rsidRPr="00F24462">
        <w:rPr>
          <w:rFonts w:ascii="GHEA Grapalat" w:hAnsi="GHEA Grapalat"/>
          <w:b/>
          <w:sz w:val="16"/>
          <w:szCs w:val="20"/>
        </w:rPr>
        <w:t>ЦЕНОВОЕ ПРЕДЛОЖЕНИЕ</w:t>
      </w:r>
    </w:p>
    <w:p w:rsidR="00B2572B" w:rsidRPr="00F24462" w:rsidRDefault="00B2572B" w:rsidP="00A1665E">
      <w:pPr>
        <w:widowControl w:val="0"/>
        <w:ind w:firstLine="567"/>
        <w:jc w:val="center"/>
        <w:rPr>
          <w:rFonts w:ascii="GHEA Grapalat" w:hAnsi="GHEA Grapalat"/>
          <w:sz w:val="16"/>
          <w:szCs w:val="20"/>
        </w:rPr>
      </w:pPr>
    </w:p>
    <w:p w:rsidR="005646FC" w:rsidRPr="00F24462" w:rsidRDefault="00B2572B" w:rsidP="00206FCD">
      <w:pPr>
        <w:widowControl w:val="0"/>
        <w:ind w:firstLine="567"/>
        <w:jc w:val="both"/>
        <w:rPr>
          <w:rFonts w:ascii="GHEA Grapalat" w:hAnsi="GHEA Grapalat"/>
          <w:sz w:val="16"/>
          <w:szCs w:val="20"/>
        </w:rPr>
      </w:pPr>
      <w:r w:rsidRPr="00F24462">
        <w:rPr>
          <w:rFonts w:ascii="GHEA Grapalat" w:hAnsi="GHEA Grapalat"/>
          <w:spacing w:val="-6"/>
          <w:sz w:val="16"/>
          <w:szCs w:val="20"/>
        </w:rPr>
        <w:t xml:space="preserve">Рассмотрев приглашение на </w:t>
      </w:r>
      <w:r w:rsidR="00DE428C" w:rsidRPr="00F24462">
        <w:rPr>
          <w:rFonts w:ascii="GHEA Grapalat" w:hAnsi="GHEA Grapalat"/>
          <w:spacing w:val="-6"/>
          <w:sz w:val="16"/>
          <w:szCs w:val="20"/>
        </w:rPr>
        <w:t>Запрос котировки</w:t>
      </w:r>
      <w:r w:rsidRPr="00F24462">
        <w:rPr>
          <w:rFonts w:ascii="GHEA Grapalat" w:hAnsi="GHEA Grapalat"/>
          <w:spacing w:val="-6"/>
          <w:sz w:val="16"/>
          <w:szCs w:val="20"/>
        </w:rPr>
        <w:t xml:space="preserve"> под кодом </w:t>
      </w:r>
      <w:r w:rsidR="00345381" w:rsidRPr="00F24462">
        <w:rPr>
          <w:rFonts w:ascii="GHEA Grapalat" w:hAnsi="GHEA Grapalat"/>
          <w:spacing w:val="-6"/>
          <w:sz w:val="16"/>
          <w:szCs w:val="20"/>
        </w:rPr>
        <w:t>«</w:t>
      </w:r>
      <w:r w:rsidR="006B5EA0">
        <w:rPr>
          <w:rFonts w:ascii="GHEA Grapalat" w:hAnsi="GHEA Grapalat"/>
          <w:b/>
          <w:i/>
          <w:sz w:val="20"/>
          <w:lang w:val="af-ZA"/>
        </w:rPr>
        <w:t>ФТРКПД-ГААПДЗБ-2025</w:t>
      </w:r>
      <w:r w:rsidR="00DF7CC7" w:rsidRPr="00DF7CC7">
        <w:rPr>
          <w:rFonts w:ascii="GHEA Grapalat" w:hAnsi="GHEA Grapalat"/>
          <w:b/>
          <w:i/>
          <w:sz w:val="20"/>
          <w:lang w:val="af-ZA"/>
        </w:rPr>
        <w:t>/</w:t>
      </w:r>
      <w:r w:rsidR="006B5EA0">
        <w:rPr>
          <w:rFonts w:ascii="GHEA Grapalat" w:hAnsi="GHEA Grapalat"/>
          <w:b/>
          <w:i/>
          <w:sz w:val="20"/>
          <w:lang w:val="af-ZA"/>
        </w:rPr>
        <w:t>1</w:t>
      </w:r>
      <w:r w:rsidR="00206FCD" w:rsidRPr="00BA139B">
        <w:rPr>
          <w:rFonts w:ascii="GHEA Grapalat" w:hAnsi="GHEA Grapalat"/>
          <w:sz w:val="18"/>
          <w:szCs w:val="18"/>
        </w:rPr>
        <w:t>"*,</w:t>
      </w:r>
      <w:r w:rsidR="005744FC" w:rsidRPr="00F24462">
        <w:rPr>
          <w:rFonts w:ascii="GHEA Grapalat" w:hAnsi="GHEA Grapalat"/>
          <w:sz w:val="16"/>
          <w:szCs w:val="20"/>
        </w:rPr>
        <w:t xml:space="preserve">в </w:t>
      </w:r>
      <w:r w:rsidRPr="00F24462">
        <w:rPr>
          <w:rFonts w:ascii="GHEA Grapalat" w:hAnsi="GHEA Grapalat"/>
          <w:sz w:val="16"/>
          <w:szCs w:val="20"/>
        </w:rPr>
        <w:t>том числе проект заключаемого договора___</w:t>
      </w:r>
      <w:r w:rsidR="005744FC" w:rsidRPr="00F24462">
        <w:rPr>
          <w:rFonts w:ascii="GHEA Grapalat" w:hAnsi="GHEA Grapalat"/>
          <w:sz w:val="16"/>
          <w:szCs w:val="20"/>
        </w:rPr>
        <w:t>________________________</w:t>
      </w:r>
      <w:r w:rsidRPr="00F24462">
        <w:rPr>
          <w:rFonts w:ascii="GHEA Grapalat" w:hAnsi="GHEA Grapalat"/>
          <w:sz w:val="16"/>
          <w:szCs w:val="20"/>
        </w:rPr>
        <w:t>____</w:t>
      </w:r>
      <w:r w:rsidR="00191D27" w:rsidRPr="00F24462">
        <w:rPr>
          <w:rFonts w:ascii="GHEA Grapalat" w:hAnsi="GHEA Grapalat"/>
          <w:sz w:val="16"/>
          <w:szCs w:val="20"/>
        </w:rPr>
        <w:t>___</w:t>
      </w:r>
    </w:p>
    <w:p w:rsidR="005646FC" w:rsidRPr="00F24462" w:rsidRDefault="005646FC" w:rsidP="00A1665E">
      <w:pPr>
        <w:widowControl w:val="0"/>
        <w:ind w:left="6237"/>
        <w:jc w:val="both"/>
        <w:rPr>
          <w:rFonts w:ascii="GHEA Grapalat" w:hAnsi="GHEA Grapalat"/>
          <w:sz w:val="16"/>
          <w:szCs w:val="20"/>
          <w:vertAlign w:val="superscript"/>
        </w:rPr>
      </w:pPr>
      <w:r w:rsidRPr="00F24462">
        <w:rPr>
          <w:rFonts w:ascii="GHEA Grapalat" w:hAnsi="GHEA Grapalat"/>
          <w:sz w:val="16"/>
          <w:szCs w:val="20"/>
          <w:vertAlign w:val="superscript"/>
        </w:rPr>
        <w:t>наименование участника</w:t>
      </w:r>
    </w:p>
    <w:p w:rsidR="00B2572B" w:rsidRPr="00F24462" w:rsidRDefault="00B2572B" w:rsidP="00A1665E">
      <w:pPr>
        <w:widowControl w:val="0"/>
        <w:jc w:val="both"/>
        <w:rPr>
          <w:rFonts w:ascii="GHEA Grapalat" w:hAnsi="GHEA Grapalat"/>
          <w:sz w:val="16"/>
          <w:szCs w:val="20"/>
        </w:rPr>
      </w:pPr>
      <w:r w:rsidRPr="00F24462">
        <w:rPr>
          <w:rFonts w:ascii="GHEA Grapalat" w:hAnsi="GHEA Grapalat"/>
          <w:sz w:val="16"/>
          <w:szCs w:val="20"/>
        </w:rPr>
        <w:t>предлагаетвыполнить договор по нижеуказанным общим ценам:</w:t>
      </w:r>
    </w:p>
    <w:p w:rsidR="00B2572B" w:rsidRPr="00F24462" w:rsidRDefault="005646FC" w:rsidP="00A1665E">
      <w:pPr>
        <w:widowControl w:val="0"/>
        <w:jc w:val="right"/>
        <w:rPr>
          <w:rFonts w:ascii="GHEA Grapalat" w:hAnsi="GHEA Grapalat"/>
          <w:sz w:val="16"/>
          <w:szCs w:val="20"/>
        </w:rPr>
      </w:pPr>
      <w:r w:rsidRPr="00F24462">
        <w:rPr>
          <w:rFonts w:ascii="GHEA Grapalat" w:hAnsi="GHEA Grapalat"/>
          <w:sz w:val="16"/>
          <w:szCs w:val="20"/>
        </w:rPr>
        <w:t>д</w:t>
      </w:r>
      <w:r w:rsidR="00B2572B" w:rsidRPr="00F24462">
        <w:rPr>
          <w:rFonts w:ascii="GHEA Grapalat" w:hAnsi="GHEA Grapalat"/>
          <w:sz w:val="16"/>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F24462"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F24462" w:rsidRDefault="0009191C" w:rsidP="00A1665E">
            <w:pPr>
              <w:widowControl w:val="0"/>
              <w:jc w:val="center"/>
              <w:rPr>
                <w:rFonts w:ascii="GHEA Grapalat" w:hAnsi="GHEA Grapalat"/>
                <w:b/>
                <w:bCs/>
                <w:sz w:val="16"/>
                <w:szCs w:val="20"/>
                <w:lang w:val="en-US"/>
              </w:rPr>
            </w:pPr>
            <w:r w:rsidRPr="00F24462">
              <w:rPr>
                <w:rFonts w:ascii="GHEA Grapalat" w:hAnsi="GHEA Grapalat"/>
                <w:b/>
                <w:sz w:val="16"/>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Наименование</w:t>
            </w:r>
            <w:r w:rsidRPr="00F24462">
              <w:rPr>
                <w:rFonts w:ascii="Courier New" w:hAnsi="Courier New" w:cs="Courier New"/>
                <w:b/>
                <w:sz w:val="16"/>
                <w:szCs w:val="20"/>
              </w:rPr>
              <w:t> </w:t>
            </w:r>
            <w:r w:rsidRPr="00F24462">
              <w:rPr>
                <w:rFonts w:ascii="GHEA Grapalat" w:hAnsi="GHEA Grapalat" w:cs="GHEA Grapalat"/>
                <w:b/>
                <w:sz w:val="16"/>
                <w:szCs w:val="20"/>
              </w:rPr>
              <w:t>товара</w:t>
            </w:r>
          </w:p>
        </w:tc>
        <w:tc>
          <w:tcPr>
            <w:tcW w:w="2060" w:type="dxa"/>
            <w:tcBorders>
              <w:top w:val="single" w:sz="4" w:space="0" w:color="auto"/>
              <w:left w:val="single" w:sz="4" w:space="0" w:color="auto"/>
              <w:right w:val="single" w:sz="4" w:space="0" w:color="auto"/>
            </w:tcBorders>
            <w:vAlign w:val="center"/>
          </w:tcPr>
          <w:p w:rsidR="0009191C" w:rsidRPr="00F24462" w:rsidRDefault="0009191C" w:rsidP="00A1665E">
            <w:pPr>
              <w:widowControl w:val="0"/>
              <w:jc w:val="center"/>
              <w:rPr>
                <w:rFonts w:ascii="GHEA Grapalat" w:hAnsi="GHEA Grapalat"/>
                <w:b/>
                <w:sz w:val="16"/>
                <w:szCs w:val="20"/>
              </w:rPr>
            </w:pPr>
            <w:r w:rsidRPr="00F24462">
              <w:rPr>
                <w:rFonts w:ascii="GHEA Grapalat" w:hAnsi="GHEA Grapalat"/>
                <w:b/>
                <w:sz w:val="16"/>
                <w:szCs w:val="20"/>
              </w:rPr>
              <w:t>Стоимость</w:t>
            </w:r>
          </w:p>
          <w:p w:rsidR="0009191C" w:rsidRPr="00F24462" w:rsidRDefault="0009191C" w:rsidP="00A1665E">
            <w:pPr>
              <w:widowControl w:val="0"/>
              <w:jc w:val="center"/>
              <w:rPr>
                <w:rFonts w:ascii="GHEA Grapalat" w:hAnsi="GHEA Grapalat"/>
                <w:b/>
                <w:sz w:val="16"/>
                <w:szCs w:val="20"/>
              </w:rPr>
            </w:pPr>
            <w:r w:rsidRPr="00F24462">
              <w:rPr>
                <w:rFonts w:ascii="GHEA Grapalat" w:hAnsi="GHEA Grapalat"/>
                <w:sz w:val="16"/>
                <w:szCs w:val="20"/>
              </w:rPr>
              <w:t>(совокупность себестоимости и прогнозируемой прибыли)</w:t>
            </w:r>
          </w:p>
          <w:p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F24462" w:rsidRDefault="0009191C" w:rsidP="00A1665E">
            <w:pPr>
              <w:widowControl w:val="0"/>
              <w:jc w:val="center"/>
              <w:rPr>
                <w:rFonts w:ascii="GHEA Grapalat" w:hAnsi="GHEA Grapalat"/>
                <w:b/>
                <w:sz w:val="16"/>
                <w:szCs w:val="20"/>
                <w:lang w:val="en-US"/>
              </w:rPr>
            </w:pPr>
            <w:r w:rsidRPr="00F24462">
              <w:rPr>
                <w:rFonts w:ascii="GHEA Grapalat" w:hAnsi="GHEA Grapalat"/>
                <w:b/>
                <w:sz w:val="16"/>
                <w:szCs w:val="20"/>
              </w:rPr>
              <w:t>НДС</w:t>
            </w:r>
            <w:r w:rsidRPr="00F24462">
              <w:rPr>
                <w:rStyle w:val="af6"/>
                <w:rFonts w:ascii="GHEA Grapalat" w:hAnsi="GHEA Grapalat"/>
                <w:b/>
                <w:sz w:val="16"/>
                <w:szCs w:val="20"/>
              </w:rPr>
              <w:footnoteReference w:customMarkFollows="1" w:id="9"/>
              <w:t>**</w:t>
            </w:r>
          </w:p>
          <w:p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Общая цена</w:t>
            </w:r>
          </w:p>
          <w:p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/прописью и цифрами/</w:t>
            </w:r>
          </w:p>
        </w:tc>
      </w:tr>
      <w:tr w:rsidR="0009191C" w:rsidRPr="00F24462"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F24462" w:rsidRDefault="0009191C" w:rsidP="00A1665E">
            <w:pPr>
              <w:widowControl w:val="0"/>
              <w:jc w:val="center"/>
              <w:rPr>
                <w:rFonts w:ascii="GHEA Grapalat" w:hAnsi="GHEA Grapalat"/>
                <w:b/>
                <w:i/>
                <w:sz w:val="16"/>
                <w:szCs w:val="20"/>
              </w:rPr>
            </w:pPr>
            <w:r w:rsidRPr="00F24462">
              <w:rPr>
                <w:rFonts w:ascii="GHEA Grapalat" w:hAnsi="GHEA Grapalat"/>
                <w:b/>
                <w:i/>
                <w:sz w:val="16"/>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F24462" w:rsidRDefault="0009191C" w:rsidP="00A1665E">
            <w:pPr>
              <w:widowControl w:val="0"/>
              <w:jc w:val="center"/>
              <w:rPr>
                <w:rFonts w:ascii="GHEA Grapalat" w:hAnsi="GHEA Grapalat"/>
                <w:b/>
                <w:i/>
                <w:sz w:val="16"/>
                <w:szCs w:val="20"/>
              </w:rPr>
            </w:pPr>
            <w:r w:rsidRPr="00F24462">
              <w:rPr>
                <w:rFonts w:ascii="GHEA Grapalat" w:hAnsi="GHEA Grapalat"/>
                <w:b/>
                <w:i/>
                <w:sz w:val="16"/>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F24462" w:rsidRDefault="0009191C" w:rsidP="00A1665E">
            <w:pPr>
              <w:widowControl w:val="0"/>
              <w:jc w:val="center"/>
              <w:rPr>
                <w:rFonts w:ascii="GHEA Grapalat" w:hAnsi="GHEA Grapalat"/>
                <w:i/>
                <w:sz w:val="16"/>
                <w:szCs w:val="20"/>
              </w:rPr>
            </w:pPr>
            <w:r w:rsidRPr="00F24462">
              <w:rPr>
                <w:rFonts w:ascii="GHEA Grapalat" w:hAnsi="GHEA Grapalat"/>
                <w:b/>
                <w:i/>
                <w:sz w:val="16"/>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F24462" w:rsidRDefault="00E02389" w:rsidP="00A1665E">
            <w:pPr>
              <w:widowControl w:val="0"/>
              <w:jc w:val="center"/>
              <w:rPr>
                <w:rFonts w:ascii="GHEA Grapalat" w:hAnsi="GHEA Grapalat"/>
                <w:i/>
                <w:sz w:val="16"/>
                <w:szCs w:val="20"/>
                <w:lang w:val="en-US"/>
              </w:rPr>
            </w:pPr>
            <w:r w:rsidRPr="00F24462">
              <w:rPr>
                <w:rFonts w:ascii="GHEA Grapalat" w:hAnsi="GHEA Grapalat"/>
                <w:b/>
                <w:i/>
                <w:sz w:val="16"/>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F24462" w:rsidRDefault="00E02389" w:rsidP="00A1665E">
            <w:pPr>
              <w:widowControl w:val="0"/>
              <w:jc w:val="center"/>
              <w:rPr>
                <w:rFonts w:ascii="GHEA Grapalat" w:hAnsi="GHEA Grapalat"/>
                <w:i/>
                <w:sz w:val="16"/>
                <w:szCs w:val="20"/>
              </w:rPr>
            </w:pPr>
            <w:r w:rsidRPr="00F24462">
              <w:rPr>
                <w:rFonts w:ascii="GHEA Grapalat" w:hAnsi="GHEA Grapalat"/>
                <w:b/>
                <w:i/>
                <w:sz w:val="16"/>
                <w:szCs w:val="20"/>
                <w:lang w:val="en-US"/>
              </w:rPr>
              <w:t>5</w:t>
            </w:r>
            <w:r w:rsidR="0009191C" w:rsidRPr="00F24462">
              <w:rPr>
                <w:rFonts w:ascii="GHEA Grapalat" w:hAnsi="GHEA Grapalat"/>
                <w:b/>
                <w:i/>
                <w:sz w:val="16"/>
                <w:szCs w:val="20"/>
              </w:rPr>
              <w:t>=3+4</w:t>
            </w:r>
          </w:p>
        </w:tc>
      </w:tr>
      <w:tr w:rsidR="0009191C" w:rsidRPr="00F2446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F24462" w:rsidRDefault="0009191C" w:rsidP="00A1665E">
            <w:pPr>
              <w:widowControl w:val="0"/>
              <w:rPr>
                <w:rFonts w:ascii="GHEA Grapalat" w:hAnsi="GHEA Grapalat"/>
                <w:sz w:val="16"/>
                <w:szCs w:val="20"/>
              </w:rPr>
            </w:pPr>
            <w:r w:rsidRPr="00F24462">
              <w:rPr>
                <w:rFonts w:ascii="GHEA Grapalat" w:hAnsi="GHEA Grapalat"/>
                <w:sz w:val="16"/>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jc w:val="center"/>
              <w:rPr>
                <w:rFonts w:ascii="GHEA Grapalat" w:hAnsi="GHEA Grapalat"/>
                <w:sz w:val="16"/>
                <w:szCs w:val="20"/>
              </w:rPr>
            </w:pPr>
          </w:p>
        </w:tc>
      </w:tr>
      <w:tr w:rsidR="0009191C" w:rsidRPr="00F24462"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F24462" w:rsidRDefault="0009191C" w:rsidP="00A1665E">
            <w:pPr>
              <w:widowControl w:val="0"/>
              <w:rPr>
                <w:rFonts w:ascii="GHEA Grapalat" w:hAnsi="GHEA Grapalat"/>
                <w:sz w:val="16"/>
                <w:szCs w:val="20"/>
              </w:rPr>
            </w:pPr>
            <w:r w:rsidRPr="00F24462">
              <w:rPr>
                <w:rFonts w:ascii="GHEA Grapalat" w:hAnsi="GHEA Grapalat"/>
                <w:sz w:val="16"/>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rPr>
                <w:rFonts w:ascii="GHEA Grapalat" w:hAnsi="GHEA Grapalat"/>
                <w:sz w:val="16"/>
                <w:szCs w:val="20"/>
              </w:rPr>
            </w:pPr>
          </w:p>
        </w:tc>
      </w:tr>
      <w:tr w:rsidR="0009191C" w:rsidRPr="00F2446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F24462" w:rsidRDefault="0009191C" w:rsidP="00A1665E">
            <w:pPr>
              <w:widowControl w:val="0"/>
              <w:rPr>
                <w:rFonts w:ascii="GHEA Grapalat" w:hAnsi="GHEA Grapalat"/>
                <w:sz w:val="16"/>
                <w:szCs w:val="20"/>
              </w:rPr>
            </w:pPr>
            <w:r w:rsidRPr="00F24462">
              <w:rPr>
                <w:rFonts w:ascii="GHEA Grapalat" w:hAnsi="GHEA Grapalat"/>
                <w:sz w:val="16"/>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jc w:val="center"/>
              <w:rPr>
                <w:rFonts w:ascii="GHEA Grapalat" w:hAnsi="GHEA Grapalat"/>
                <w:sz w:val="16"/>
                <w:szCs w:val="20"/>
              </w:rPr>
            </w:pPr>
          </w:p>
        </w:tc>
      </w:tr>
      <w:tr w:rsidR="0009191C" w:rsidRPr="00F2446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F24462" w:rsidRDefault="0009191C" w:rsidP="00A1665E">
            <w:pPr>
              <w:widowControl w:val="0"/>
              <w:rPr>
                <w:rFonts w:ascii="GHEA Grapalat" w:hAnsi="GHEA Grapalat"/>
                <w:sz w:val="16"/>
                <w:szCs w:val="20"/>
              </w:rPr>
            </w:pPr>
            <w:r w:rsidRPr="00F24462">
              <w:rPr>
                <w:rFonts w:ascii="GHEA Grapalat" w:hAnsi="GHEA Grapalat"/>
                <w:sz w:val="16"/>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jc w:val="center"/>
              <w:rPr>
                <w:rFonts w:ascii="GHEA Grapalat" w:hAnsi="GHEA Grapalat"/>
                <w:sz w:val="16"/>
                <w:szCs w:val="20"/>
              </w:rPr>
            </w:pPr>
          </w:p>
        </w:tc>
      </w:tr>
      <w:tr w:rsidR="0009191C" w:rsidRPr="00F24462"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F24462" w:rsidRDefault="0009191C" w:rsidP="00A1665E">
            <w:pPr>
              <w:widowControl w:val="0"/>
              <w:rPr>
                <w:rFonts w:ascii="GHEA Grapalat" w:hAnsi="GHEA Grapalat"/>
                <w:sz w:val="16"/>
                <w:szCs w:val="20"/>
              </w:rPr>
            </w:pPr>
            <w:r w:rsidRPr="00F24462">
              <w:rPr>
                <w:rFonts w:ascii="GHEA Grapalat" w:hAnsi="GHEA Grapalat"/>
                <w:sz w:val="16"/>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F24462" w:rsidRDefault="0009191C" w:rsidP="00A1665E">
            <w:pPr>
              <w:widowControl w:val="0"/>
              <w:jc w:val="center"/>
              <w:rPr>
                <w:rFonts w:ascii="GHEA Grapalat" w:hAnsi="GHEA Grapalat"/>
                <w:sz w:val="16"/>
                <w:szCs w:val="20"/>
              </w:rPr>
            </w:pPr>
          </w:p>
        </w:tc>
      </w:tr>
    </w:tbl>
    <w:p w:rsidR="00374F4A" w:rsidRPr="00F24462" w:rsidRDefault="00374F4A" w:rsidP="00A1665E">
      <w:pPr>
        <w:widowControl w:val="0"/>
        <w:tabs>
          <w:tab w:val="left" w:pos="6804"/>
        </w:tabs>
        <w:jc w:val="center"/>
        <w:rPr>
          <w:rFonts w:ascii="GHEA Grapalat" w:hAnsi="GHEA Grapalat"/>
          <w:sz w:val="16"/>
          <w:szCs w:val="20"/>
        </w:rPr>
      </w:pPr>
      <w:r w:rsidRPr="00F24462">
        <w:rPr>
          <w:rFonts w:ascii="GHEA Grapalat" w:hAnsi="GHEA Grapalat"/>
          <w:sz w:val="16"/>
          <w:szCs w:val="20"/>
        </w:rPr>
        <w:t>_________________________________________________</w:t>
      </w:r>
      <w:r w:rsidRPr="00F24462">
        <w:rPr>
          <w:rFonts w:ascii="GHEA Grapalat" w:hAnsi="GHEA Grapalat"/>
          <w:sz w:val="16"/>
          <w:szCs w:val="20"/>
        </w:rPr>
        <w:tab/>
        <w:t>_________________</w:t>
      </w:r>
    </w:p>
    <w:p w:rsidR="00374F4A" w:rsidRPr="00F24462" w:rsidRDefault="00374F4A" w:rsidP="00A1665E">
      <w:pPr>
        <w:widowControl w:val="0"/>
        <w:tabs>
          <w:tab w:val="left" w:pos="7513"/>
        </w:tabs>
        <w:ind w:left="709"/>
        <w:jc w:val="both"/>
        <w:rPr>
          <w:rFonts w:ascii="GHEA Grapalat" w:hAnsi="GHEA Grapalat" w:cs="Arial"/>
          <w:sz w:val="16"/>
          <w:szCs w:val="20"/>
        </w:rPr>
      </w:pPr>
      <w:r w:rsidRPr="00F24462">
        <w:rPr>
          <w:rFonts w:ascii="GHEA Grapalat" w:hAnsi="GHEA Grapalat"/>
          <w:sz w:val="16"/>
          <w:szCs w:val="20"/>
        </w:rPr>
        <w:t>наименование участника (должность, имя, фамилия руководителя</w:t>
      </w:r>
      <w:r w:rsidR="00335DAA" w:rsidRPr="00F24462">
        <w:rPr>
          <w:rFonts w:ascii="GHEA Grapalat" w:hAnsi="GHEA Grapalat"/>
          <w:sz w:val="16"/>
          <w:szCs w:val="20"/>
        </w:rPr>
        <w:t>)</w:t>
      </w:r>
      <w:r w:rsidRPr="00F24462">
        <w:rPr>
          <w:rFonts w:ascii="GHEA Grapalat" w:hAnsi="GHEA Grapalat"/>
          <w:sz w:val="16"/>
          <w:szCs w:val="20"/>
        </w:rPr>
        <w:tab/>
        <w:t>подпись</w:t>
      </w:r>
    </w:p>
    <w:p w:rsidR="00DC619D" w:rsidRPr="00F24462" w:rsidRDefault="00DC619D" w:rsidP="00A1665E">
      <w:pPr>
        <w:widowControl w:val="0"/>
        <w:jc w:val="both"/>
        <w:rPr>
          <w:rFonts w:ascii="GHEA Grapalat" w:hAnsi="GHEA Grapalat"/>
          <w:sz w:val="16"/>
          <w:szCs w:val="20"/>
          <w:lang w:val="es-ES"/>
        </w:rPr>
      </w:pPr>
    </w:p>
    <w:p w:rsidR="00B2572B" w:rsidRPr="00F24462" w:rsidRDefault="00B2572B" w:rsidP="00A1665E">
      <w:pPr>
        <w:widowControl w:val="0"/>
        <w:jc w:val="right"/>
        <w:rPr>
          <w:rFonts w:ascii="GHEA Grapalat" w:hAnsi="GHEA Grapalat"/>
          <w:sz w:val="16"/>
          <w:szCs w:val="20"/>
          <w:lang w:val="hy-AM"/>
        </w:rPr>
      </w:pPr>
      <w:r w:rsidRPr="00F24462">
        <w:rPr>
          <w:rFonts w:ascii="GHEA Grapalat" w:hAnsi="GHEA Grapalat"/>
          <w:sz w:val="16"/>
          <w:szCs w:val="20"/>
        </w:rPr>
        <w:t>М. П.</w:t>
      </w:r>
    </w:p>
    <w:p w:rsidR="00345381" w:rsidRPr="00F24462" w:rsidRDefault="00345381" w:rsidP="00A1665E">
      <w:pPr>
        <w:widowControl w:val="0"/>
        <w:jc w:val="right"/>
        <w:rPr>
          <w:rFonts w:ascii="GHEA Grapalat" w:hAnsi="GHEA Grapalat"/>
          <w:sz w:val="16"/>
          <w:szCs w:val="20"/>
          <w:lang w:val="hy-AM"/>
        </w:rPr>
      </w:pPr>
    </w:p>
    <w:p w:rsidR="00345381" w:rsidRPr="00F24462" w:rsidRDefault="00345381"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Default="00A1665E" w:rsidP="00A1665E">
      <w:pPr>
        <w:widowControl w:val="0"/>
        <w:jc w:val="right"/>
        <w:rPr>
          <w:rFonts w:ascii="GHEA Grapalat" w:hAnsi="GHEA Grapalat"/>
          <w:sz w:val="16"/>
          <w:szCs w:val="20"/>
          <w:lang w:val="hy-AM"/>
        </w:rPr>
      </w:pPr>
    </w:p>
    <w:p w:rsidR="006E7D03" w:rsidRDefault="006E7D03" w:rsidP="00A1665E">
      <w:pPr>
        <w:widowControl w:val="0"/>
        <w:jc w:val="right"/>
        <w:rPr>
          <w:rFonts w:ascii="GHEA Grapalat" w:hAnsi="GHEA Grapalat"/>
          <w:sz w:val="16"/>
          <w:szCs w:val="20"/>
          <w:lang w:val="hy-AM"/>
        </w:rPr>
      </w:pPr>
    </w:p>
    <w:p w:rsidR="006E7D03" w:rsidRDefault="006E7D03" w:rsidP="00A1665E">
      <w:pPr>
        <w:widowControl w:val="0"/>
        <w:jc w:val="right"/>
        <w:rPr>
          <w:rFonts w:ascii="GHEA Grapalat" w:hAnsi="GHEA Grapalat"/>
          <w:sz w:val="16"/>
          <w:szCs w:val="20"/>
          <w:lang w:val="hy-AM"/>
        </w:rPr>
      </w:pPr>
    </w:p>
    <w:p w:rsidR="006E7D03" w:rsidRPr="00F24462" w:rsidRDefault="006E7D03"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D66A21" w:rsidRDefault="00D66A21" w:rsidP="00A1665E">
      <w:pPr>
        <w:widowControl w:val="0"/>
        <w:jc w:val="right"/>
        <w:rPr>
          <w:rFonts w:ascii="GHEA Grapalat" w:hAnsi="GHEA Grapalat"/>
          <w:i/>
          <w:sz w:val="16"/>
          <w:szCs w:val="20"/>
        </w:rPr>
      </w:pPr>
    </w:p>
    <w:p w:rsidR="003D2FE2" w:rsidRPr="00F24462" w:rsidRDefault="003D2FE2" w:rsidP="00A1665E">
      <w:pPr>
        <w:widowControl w:val="0"/>
        <w:jc w:val="right"/>
        <w:rPr>
          <w:rFonts w:ascii="GHEA Grapalat" w:hAnsi="GHEA Grapalat" w:cs="GHEA Grapalat"/>
          <w:i/>
          <w:sz w:val="16"/>
          <w:szCs w:val="20"/>
        </w:rPr>
      </w:pPr>
      <w:r w:rsidRPr="00F24462">
        <w:rPr>
          <w:rFonts w:ascii="GHEA Grapalat" w:hAnsi="GHEA Grapalat"/>
          <w:i/>
          <w:sz w:val="16"/>
          <w:szCs w:val="20"/>
        </w:rPr>
        <w:t>Приложение № 4.</w:t>
      </w:r>
      <w:r w:rsidR="00A13428" w:rsidRPr="00F24462">
        <w:rPr>
          <w:rFonts w:ascii="GHEA Grapalat" w:hAnsi="GHEA Grapalat"/>
          <w:i/>
          <w:sz w:val="16"/>
          <w:szCs w:val="20"/>
        </w:rPr>
        <w:t>2</w:t>
      </w:r>
    </w:p>
    <w:p w:rsidR="003D2FE2" w:rsidRPr="006B5EA0" w:rsidRDefault="003D2FE2" w:rsidP="00206FCD">
      <w:pPr>
        <w:widowControl w:val="0"/>
        <w:jc w:val="right"/>
        <w:rPr>
          <w:rFonts w:ascii="GHEA Grapalat" w:hAnsi="GHEA Grapalat"/>
          <w:b/>
          <w:sz w:val="22"/>
          <w:szCs w:val="22"/>
        </w:rPr>
      </w:pPr>
      <w:r w:rsidRPr="006B5EA0">
        <w:rPr>
          <w:rFonts w:ascii="GHEA Grapalat" w:hAnsi="GHEA Grapalat"/>
          <w:i/>
          <w:sz w:val="22"/>
          <w:szCs w:val="22"/>
        </w:rPr>
        <w:t xml:space="preserve">к Приглашению на </w:t>
      </w:r>
      <w:r w:rsidR="00DE428C" w:rsidRPr="006B5EA0">
        <w:rPr>
          <w:rFonts w:ascii="GHEA Grapalat" w:hAnsi="GHEA Grapalat"/>
          <w:i/>
          <w:sz w:val="22"/>
          <w:szCs w:val="22"/>
        </w:rPr>
        <w:t>Запрос котировки</w:t>
      </w:r>
      <w:r w:rsidRPr="006B5EA0">
        <w:rPr>
          <w:rFonts w:ascii="GHEA Grapalat" w:hAnsi="GHEA Grapalat" w:cs="GHEA Grapalat"/>
          <w:i/>
          <w:sz w:val="22"/>
          <w:szCs w:val="22"/>
        </w:rPr>
        <w:br/>
      </w:r>
      <w:r w:rsidRPr="006B5EA0">
        <w:rPr>
          <w:rFonts w:ascii="GHEA Grapalat" w:hAnsi="GHEA Grapalat"/>
          <w:i/>
          <w:sz w:val="22"/>
          <w:szCs w:val="22"/>
        </w:rPr>
        <w:t xml:space="preserve">под кодом </w:t>
      </w:r>
      <w:r w:rsidR="00345381" w:rsidRPr="006B5EA0">
        <w:rPr>
          <w:rFonts w:ascii="GHEA Grapalat" w:hAnsi="GHEA Grapalat"/>
          <w:i/>
          <w:sz w:val="22"/>
          <w:szCs w:val="22"/>
        </w:rPr>
        <w:t>«</w:t>
      </w:r>
      <w:r w:rsidR="006B5EA0" w:rsidRPr="006B5EA0">
        <w:rPr>
          <w:rFonts w:ascii="GHEA Grapalat" w:hAnsi="GHEA Grapalat"/>
          <w:b/>
          <w:i/>
          <w:sz w:val="22"/>
          <w:szCs w:val="22"/>
          <w:lang w:val="af-ZA"/>
        </w:rPr>
        <w:t>ФТРКПД-ГААПДЗБ-2025</w:t>
      </w:r>
      <w:r w:rsidR="00DF7CC7" w:rsidRPr="006B5EA0">
        <w:rPr>
          <w:rFonts w:ascii="GHEA Grapalat" w:hAnsi="GHEA Grapalat"/>
          <w:b/>
          <w:i/>
          <w:sz w:val="22"/>
          <w:szCs w:val="22"/>
          <w:lang w:val="af-ZA"/>
        </w:rPr>
        <w:t>/</w:t>
      </w:r>
      <w:r w:rsidR="006B5EA0" w:rsidRPr="006B5EA0">
        <w:rPr>
          <w:rFonts w:ascii="GHEA Grapalat" w:hAnsi="GHEA Grapalat"/>
          <w:b/>
          <w:i/>
          <w:sz w:val="22"/>
          <w:szCs w:val="22"/>
          <w:lang w:val="af-ZA"/>
        </w:rPr>
        <w:t>1</w:t>
      </w:r>
      <w:r w:rsidR="00DF7CC7" w:rsidRPr="006B5EA0">
        <w:rPr>
          <w:rFonts w:ascii="GHEA Grapalat" w:hAnsi="GHEA Grapalat"/>
          <w:i/>
          <w:sz w:val="22"/>
          <w:szCs w:val="22"/>
          <w:u w:val="single"/>
          <w:lang w:val="af-ZA"/>
        </w:rPr>
        <w:t xml:space="preserve">     </w:t>
      </w:r>
    </w:p>
    <w:p w:rsidR="003D2FE2" w:rsidRPr="006B5EA0" w:rsidRDefault="003D2FE2" w:rsidP="00A1665E">
      <w:pPr>
        <w:widowControl w:val="0"/>
        <w:jc w:val="center"/>
        <w:rPr>
          <w:rFonts w:ascii="GHEA Grapalat" w:hAnsi="GHEA Grapalat" w:cs="GHEA Grapalat"/>
          <w:b/>
          <w:sz w:val="22"/>
          <w:szCs w:val="22"/>
        </w:rPr>
      </w:pPr>
      <w:r w:rsidRPr="006B5EA0">
        <w:rPr>
          <w:rFonts w:ascii="GHEA Grapalat" w:hAnsi="GHEA Grapalat"/>
          <w:b/>
          <w:sz w:val="22"/>
          <w:szCs w:val="22"/>
        </w:rPr>
        <w:t xml:space="preserve">СОГЛАШЕНИЕ О НЕУСТОЙКЕ </w:t>
      </w:r>
    </w:p>
    <w:p w:rsidR="003D2FE2" w:rsidRPr="006B5EA0" w:rsidRDefault="003D2FE2" w:rsidP="00A1665E">
      <w:pPr>
        <w:widowControl w:val="0"/>
        <w:jc w:val="center"/>
        <w:rPr>
          <w:rFonts w:ascii="GHEA Grapalat" w:hAnsi="GHEA Grapalat" w:cs="GHEA Grapalat"/>
          <w:b/>
          <w:sz w:val="22"/>
          <w:szCs w:val="22"/>
        </w:rPr>
      </w:pPr>
      <w:r w:rsidRPr="006B5EA0">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6B5EA0" w:rsidTr="00B932B8">
        <w:tc>
          <w:tcPr>
            <w:tcW w:w="4786" w:type="dxa"/>
          </w:tcPr>
          <w:p w:rsidR="003D2FE2" w:rsidRPr="006B5EA0" w:rsidRDefault="003D2FE2" w:rsidP="00DF7CC7">
            <w:pPr>
              <w:widowControl w:val="0"/>
              <w:rPr>
                <w:rFonts w:ascii="GHEA Grapalat" w:hAnsi="GHEA Grapalat" w:cs="GHEA Grapalat"/>
                <w:b/>
                <w:sz w:val="22"/>
                <w:szCs w:val="22"/>
                <w:lang w:val="en-US"/>
              </w:rPr>
            </w:pPr>
            <w:r w:rsidRPr="006B5EA0">
              <w:rPr>
                <w:rFonts w:ascii="GHEA Grapalat" w:hAnsi="GHEA Grapalat"/>
                <w:sz w:val="22"/>
                <w:szCs w:val="22"/>
              </w:rPr>
              <w:t xml:space="preserve">г. </w:t>
            </w:r>
            <w:r w:rsidR="00DF7CC7" w:rsidRPr="006B5EA0">
              <w:rPr>
                <w:rFonts w:ascii="GHEA Grapalat" w:hAnsi="GHEA Grapalat"/>
                <w:sz w:val="22"/>
                <w:szCs w:val="22"/>
                <w:lang w:val="en-US"/>
              </w:rPr>
              <w:t>Иджеван</w:t>
            </w:r>
          </w:p>
        </w:tc>
        <w:tc>
          <w:tcPr>
            <w:tcW w:w="4500" w:type="dxa"/>
          </w:tcPr>
          <w:p w:rsidR="003D2FE2" w:rsidRPr="006B5EA0" w:rsidRDefault="003D2FE2" w:rsidP="00A1665E">
            <w:pPr>
              <w:widowControl w:val="0"/>
              <w:jc w:val="right"/>
              <w:rPr>
                <w:rFonts w:ascii="GHEA Grapalat" w:hAnsi="GHEA Grapalat" w:cs="GHEA Grapalat"/>
                <w:b/>
                <w:sz w:val="22"/>
                <w:szCs w:val="22"/>
              </w:rPr>
            </w:pPr>
            <w:r w:rsidRPr="006B5EA0">
              <w:rPr>
                <w:rFonts w:ascii="GHEA Grapalat" w:hAnsi="GHEA Grapalat"/>
                <w:sz w:val="22"/>
                <w:szCs w:val="22"/>
              </w:rPr>
              <w:t>"</w:t>
            </w:r>
            <w:r w:rsidRPr="006B5EA0">
              <w:rPr>
                <w:rFonts w:ascii="GHEA Grapalat" w:hAnsi="GHEA Grapalat"/>
                <w:sz w:val="22"/>
                <w:szCs w:val="22"/>
                <w:lang w:val="en-US"/>
              </w:rPr>
              <w:tab/>
            </w:r>
            <w:r w:rsidRPr="006B5EA0">
              <w:rPr>
                <w:rFonts w:ascii="GHEA Grapalat" w:hAnsi="GHEA Grapalat"/>
                <w:sz w:val="22"/>
                <w:szCs w:val="22"/>
              </w:rPr>
              <w:t xml:space="preserve">" </w:t>
            </w:r>
            <w:r w:rsidRPr="006B5EA0">
              <w:rPr>
                <w:rFonts w:ascii="GHEA Grapalat" w:hAnsi="GHEA Grapalat"/>
                <w:sz w:val="22"/>
                <w:szCs w:val="22"/>
                <w:lang w:val="en-US"/>
              </w:rPr>
              <w:tab/>
            </w:r>
            <w:r w:rsidRPr="006B5EA0">
              <w:rPr>
                <w:rFonts w:ascii="GHEA Grapalat" w:hAnsi="GHEA Grapalat"/>
                <w:sz w:val="22"/>
                <w:szCs w:val="22"/>
              </w:rPr>
              <w:t>20</w:t>
            </w:r>
            <w:r w:rsidRPr="006B5EA0">
              <w:rPr>
                <w:rFonts w:ascii="GHEA Grapalat" w:hAnsi="GHEA Grapalat"/>
                <w:sz w:val="22"/>
                <w:szCs w:val="22"/>
                <w:lang w:val="en-US"/>
              </w:rPr>
              <w:tab/>
            </w:r>
            <w:r w:rsidRPr="006B5EA0">
              <w:rPr>
                <w:rFonts w:ascii="GHEA Grapalat" w:hAnsi="GHEA Grapalat"/>
                <w:sz w:val="22"/>
                <w:szCs w:val="22"/>
              </w:rPr>
              <w:t>г.</w:t>
            </w:r>
            <w:r w:rsidRPr="006B5EA0">
              <w:rPr>
                <w:rStyle w:val="af6"/>
                <w:rFonts w:ascii="GHEA Grapalat" w:hAnsi="GHEA Grapalat"/>
                <w:sz w:val="22"/>
                <w:szCs w:val="22"/>
              </w:rPr>
              <w:footnoteReference w:customMarkFollows="1" w:id="10"/>
              <w:t>**</w:t>
            </w:r>
          </w:p>
        </w:tc>
      </w:tr>
    </w:tbl>
    <w:p w:rsidR="003D2FE2" w:rsidRPr="006B5EA0" w:rsidRDefault="003D2FE2" w:rsidP="00A1665E">
      <w:pPr>
        <w:widowControl w:val="0"/>
        <w:jc w:val="both"/>
        <w:rPr>
          <w:rFonts w:ascii="GHEA Grapalat" w:hAnsi="GHEA Grapalat" w:cs="GHEA Grapalat"/>
          <w:sz w:val="22"/>
          <w:szCs w:val="22"/>
          <w:u w:val="single"/>
          <w:vertAlign w:val="subscript"/>
        </w:rPr>
      </w:pPr>
      <w:r w:rsidRPr="006B5EA0">
        <w:rPr>
          <w:rFonts w:ascii="GHEA Grapalat" w:hAnsi="GHEA Grapalat"/>
          <w:sz w:val="22"/>
          <w:szCs w:val="22"/>
        </w:rPr>
        <w:t>_______________________________________________, в лице директора Компании,</w:t>
      </w:r>
    </w:p>
    <w:p w:rsidR="003D2FE2" w:rsidRPr="006B5EA0" w:rsidRDefault="003D2FE2" w:rsidP="00A1665E">
      <w:pPr>
        <w:widowControl w:val="0"/>
        <w:ind w:left="1843"/>
        <w:jc w:val="both"/>
        <w:rPr>
          <w:rFonts w:ascii="GHEA Grapalat" w:hAnsi="GHEA Grapalat"/>
          <w:sz w:val="22"/>
          <w:szCs w:val="22"/>
          <w:vertAlign w:val="superscript"/>
        </w:rPr>
      </w:pPr>
      <w:r w:rsidRPr="006B5EA0">
        <w:rPr>
          <w:rFonts w:ascii="GHEA Grapalat" w:hAnsi="GHEA Grapalat"/>
          <w:sz w:val="22"/>
          <w:szCs w:val="22"/>
          <w:vertAlign w:val="superscript"/>
        </w:rPr>
        <w:t>наименование Компании</w:t>
      </w:r>
    </w:p>
    <w:p w:rsidR="003D2FE2" w:rsidRPr="006B5EA0" w:rsidRDefault="003D2FE2" w:rsidP="00A1665E">
      <w:pPr>
        <w:widowControl w:val="0"/>
        <w:jc w:val="both"/>
        <w:rPr>
          <w:rFonts w:ascii="GHEA Grapalat" w:hAnsi="GHEA Grapalat"/>
          <w:sz w:val="22"/>
          <w:szCs w:val="22"/>
        </w:rPr>
      </w:pPr>
      <w:r w:rsidRPr="006B5EA0">
        <w:rPr>
          <w:rFonts w:ascii="GHEA Grapalat" w:hAnsi="GHEA Grapalat"/>
          <w:sz w:val="22"/>
          <w:szCs w:val="22"/>
        </w:rPr>
        <w:t>_________________________________________________________________________</w:t>
      </w:r>
    </w:p>
    <w:p w:rsidR="003D2FE2" w:rsidRPr="006B5EA0" w:rsidRDefault="003D2FE2" w:rsidP="00A1665E">
      <w:pPr>
        <w:widowControl w:val="0"/>
        <w:jc w:val="center"/>
        <w:rPr>
          <w:rFonts w:ascii="GHEA Grapalat" w:hAnsi="GHEA Grapalat"/>
          <w:sz w:val="22"/>
          <w:szCs w:val="22"/>
          <w:vertAlign w:val="superscript"/>
        </w:rPr>
      </w:pPr>
      <w:r w:rsidRPr="006B5EA0">
        <w:rPr>
          <w:rFonts w:ascii="GHEA Grapalat" w:hAnsi="GHEA Grapalat"/>
          <w:sz w:val="22"/>
          <w:szCs w:val="22"/>
          <w:vertAlign w:val="superscript"/>
        </w:rPr>
        <w:t>имя, фамилия, паспортные данные директора компании</w:t>
      </w:r>
    </w:p>
    <w:p w:rsidR="003D2FE2" w:rsidRPr="006B5EA0" w:rsidRDefault="003D2FE2" w:rsidP="0059528A">
      <w:pPr>
        <w:widowControl w:val="0"/>
        <w:jc w:val="both"/>
        <w:rPr>
          <w:rFonts w:ascii="GHEA Grapalat" w:hAnsi="GHEA Grapalat" w:cs="GHEA Grapalat"/>
          <w:sz w:val="22"/>
          <w:szCs w:val="22"/>
        </w:rPr>
      </w:pPr>
      <w:r w:rsidRPr="006B5EA0">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6B5EA0" w:rsidRDefault="003D2FE2" w:rsidP="00A1665E">
      <w:pPr>
        <w:widowControl w:val="0"/>
        <w:jc w:val="center"/>
        <w:rPr>
          <w:rFonts w:ascii="GHEA Grapalat" w:hAnsi="GHEA Grapalat" w:cs="GHEA Grapalat"/>
          <w:b/>
          <w:bCs/>
          <w:sz w:val="22"/>
          <w:szCs w:val="22"/>
        </w:rPr>
      </w:pPr>
      <w:r w:rsidRPr="006B5EA0">
        <w:rPr>
          <w:rFonts w:ascii="GHEA Grapalat" w:hAnsi="GHEA Grapalat"/>
          <w:b/>
          <w:sz w:val="22"/>
          <w:szCs w:val="22"/>
        </w:rPr>
        <w:t>1. Предмет соглашения</w:t>
      </w:r>
    </w:p>
    <w:p w:rsidR="003D2FE2" w:rsidRPr="006B5EA0" w:rsidRDefault="003D2FE2" w:rsidP="00A1665E">
      <w:pPr>
        <w:widowControl w:val="0"/>
        <w:tabs>
          <w:tab w:val="left" w:pos="567"/>
        </w:tabs>
        <w:jc w:val="both"/>
        <w:rPr>
          <w:rFonts w:ascii="GHEA Grapalat" w:hAnsi="GHEA Grapalat" w:cs="GHEA Grapalat"/>
          <w:spacing w:val="-6"/>
          <w:sz w:val="22"/>
          <w:szCs w:val="22"/>
        </w:rPr>
      </w:pPr>
      <w:r w:rsidRPr="006B5EA0">
        <w:rPr>
          <w:rFonts w:ascii="GHEA Grapalat" w:hAnsi="GHEA Grapalat"/>
          <w:sz w:val="22"/>
          <w:szCs w:val="22"/>
        </w:rPr>
        <w:t>1</w:t>
      </w:r>
      <w:r w:rsidRPr="006B5EA0">
        <w:rPr>
          <w:rFonts w:ascii="GHEA Grapalat" w:hAnsi="GHEA Grapalat"/>
          <w:spacing w:val="-6"/>
          <w:sz w:val="22"/>
          <w:szCs w:val="22"/>
        </w:rPr>
        <w:t>.1.</w:t>
      </w:r>
      <w:r w:rsidRPr="006B5EA0">
        <w:rPr>
          <w:rFonts w:ascii="GHEA Grapalat" w:hAnsi="GHEA Grapalat"/>
          <w:spacing w:val="-6"/>
          <w:sz w:val="22"/>
          <w:szCs w:val="22"/>
        </w:rPr>
        <w:tab/>
        <w:t xml:space="preserve">Компания участвует в организованной ___________________ *(далее — Заказчик) </w:t>
      </w:r>
    </w:p>
    <w:p w:rsidR="003D2FE2" w:rsidRPr="006B5EA0" w:rsidRDefault="003D2FE2" w:rsidP="00A1665E">
      <w:pPr>
        <w:widowControl w:val="0"/>
        <w:tabs>
          <w:tab w:val="left" w:pos="284"/>
        </w:tabs>
        <w:ind w:left="5245"/>
        <w:jc w:val="both"/>
        <w:rPr>
          <w:rFonts w:ascii="GHEA Grapalat" w:hAnsi="GHEA Grapalat" w:cs="GHEA Grapalat"/>
          <w:sz w:val="22"/>
          <w:szCs w:val="22"/>
        </w:rPr>
      </w:pPr>
      <w:r w:rsidRPr="006B5EA0">
        <w:rPr>
          <w:rFonts w:ascii="GHEA Grapalat" w:hAnsi="GHEA Grapalat"/>
          <w:sz w:val="22"/>
          <w:szCs w:val="22"/>
          <w:vertAlign w:val="superscript"/>
        </w:rPr>
        <w:t>наименование заказчика</w:t>
      </w:r>
    </w:p>
    <w:p w:rsidR="003D2FE2" w:rsidRPr="006B5EA0" w:rsidRDefault="003D2FE2" w:rsidP="00A1665E">
      <w:pPr>
        <w:widowControl w:val="0"/>
        <w:jc w:val="both"/>
        <w:rPr>
          <w:rFonts w:ascii="GHEA Grapalat" w:hAnsi="GHEA Grapalat" w:cs="GHEA Grapalat"/>
          <w:sz w:val="22"/>
          <w:szCs w:val="22"/>
        </w:rPr>
      </w:pPr>
      <w:r w:rsidRPr="006B5EA0">
        <w:rPr>
          <w:rFonts w:ascii="GHEA Grapalat" w:hAnsi="GHEA Grapalat"/>
          <w:sz w:val="22"/>
          <w:szCs w:val="22"/>
        </w:rPr>
        <w:t>процедуре закупок под кодом ____________________________________________ *.</w:t>
      </w:r>
    </w:p>
    <w:p w:rsidR="003D2FE2" w:rsidRPr="006B5EA0" w:rsidRDefault="003D2FE2" w:rsidP="00A1665E">
      <w:pPr>
        <w:widowControl w:val="0"/>
        <w:ind w:left="5245"/>
        <w:jc w:val="both"/>
        <w:rPr>
          <w:rFonts w:ascii="GHEA Grapalat" w:hAnsi="GHEA Grapalat" w:cs="GHEA Grapalat"/>
          <w:sz w:val="22"/>
          <w:szCs w:val="22"/>
        </w:rPr>
      </w:pPr>
      <w:r w:rsidRPr="006B5EA0">
        <w:rPr>
          <w:rFonts w:ascii="GHEA Grapalat" w:hAnsi="GHEA Grapalat"/>
          <w:sz w:val="22"/>
          <w:szCs w:val="22"/>
          <w:vertAlign w:val="superscript"/>
        </w:rPr>
        <w:t>код процедуры</w:t>
      </w:r>
    </w:p>
    <w:p w:rsidR="003D2FE2" w:rsidRPr="006B5EA0" w:rsidRDefault="003D2FE2" w:rsidP="00A1665E">
      <w:pPr>
        <w:widowControl w:val="0"/>
        <w:tabs>
          <w:tab w:val="left" w:pos="1134"/>
        </w:tabs>
        <w:ind w:firstLine="567"/>
        <w:jc w:val="both"/>
        <w:rPr>
          <w:rFonts w:ascii="GHEA Grapalat" w:hAnsi="GHEA Grapalat"/>
          <w:sz w:val="22"/>
          <w:szCs w:val="22"/>
        </w:rPr>
      </w:pPr>
      <w:r w:rsidRPr="006B5EA0">
        <w:rPr>
          <w:rFonts w:ascii="GHEA Grapalat" w:hAnsi="GHEA Grapalat"/>
          <w:sz w:val="22"/>
          <w:szCs w:val="22"/>
        </w:rPr>
        <w:t>1.2.</w:t>
      </w:r>
      <w:r w:rsidRPr="006B5EA0">
        <w:rPr>
          <w:rFonts w:ascii="GHEA Grapalat" w:hAnsi="GHEA Grapalat"/>
          <w:sz w:val="22"/>
          <w:szCs w:val="22"/>
        </w:rPr>
        <w:tab/>
      </w:r>
      <w:r w:rsidRPr="006B5EA0">
        <w:rPr>
          <w:rFonts w:ascii="GHEA Grapalat" w:hAnsi="GHEA Grapalat" w:cs="GHEA Grapalat"/>
          <w:sz w:val="22"/>
          <w:szCs w:val="22"/>
        </w:rPr>
        <w:t xml:space="preserve">В качестве участника, </w:t>
      </w:r>
      <w:r w:rsidRPr="006B5EA0">
        <w:rPr>
          <w:rFonts w:ascii="GHEA Grapalat" w:hAnsi="GHEA Grapalat" w:cs="GHEA Grapalat"/>
          <w:sz w:val="22"/>
          <w:szCs w:val="22"/>
          <w:lang w:val="hy-AM"/>
        </w:rPr>
        <w:t>օ</w:t>
      </w:r>
      <w:r w:rsidRPr="006B5EA0">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6B5EA0">
        <w:rPr>
          <w:rFonts w:ascii="GHEA Grapalat" w:hAnsi="GHEA Grapalat" w:cs="GHEA Grapalat"/>
          <w:sz w:val="22"/>
          <w:szCs w:val="22"/>
          <w:lang w:val="en-US"/>
        </w:rPr>
        <w:t>K</w:t>
      </w:r>
      <w:r w:rsidRPr="006B5EA0">
        <w:rPr>
          <w:rFonts w:ascii="GHEA Grapalat" w:hAnsi="GHEA Grapalat" w:cs="GHEA Grapalat"/>
          <w:sz w:val="22"/>
          <w:szCs w:val="22"/>
        </w:rPr>
        <w:t xml:space="preserve">омпания </w:t>
      </w:r>
      <w:r w:rsidRPr="006B5EA0">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1.3.</w:t>
      </w:r>
      <w:r w:rsidRPr="006B5EA0">
        <w:rPr>
          <w:rFonts w:ascii="GHEA Grapalat" w:hAnsi="GHEA Grapalat"/>
          <w:sz w:val="22"/>
          <w:szCs w:val="22"/>
        </w:rPr>
        <w:tab/>
        <w:t>Подписав платежное требование (далее — Требование), прилагаемое к</w:t>
      </w:r>
      <w:r w:rsidRPr="006B5EA0">
        <w:rPr>
          <w:rFonts w:ascii="Courier New" w:hAnsi="Courier New" w:cs="Courier New"/>
          <w:sz w:val="22"/>
          <w:szCs w:val="22"/>
          <w:lang w:val="en-US"/>
        </w:rPr>
        <w:t> </w:t>
      </w:r>
      <w:r w:rsidRPr="006B5EA0">
        <w:rPr>
          <w:rFonts w:ascii="GHEA Grapalat" w:hAnsi="GHEA Grapalat"/>
          <w:sz w:val="22"/>
          <w:szCs w:val="22"/>
        </w:rPr>
        <w:t xml:space="preserve">настоящему Соглашению о неустойке, Компания безотзывно соглашается, что: </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а)</w:t>
      </w:r>
      <w:r w:rsidRPr="006B5EA0">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б)</w:t>
      </w:r>
      <w:r w:rsidRPr="006B5EA0">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lastRenderedPageBreak/>
        <w:t>в)</w:t>
      </w:r>
      <w:r w:rsidRPr="006B5EA0">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г)</w:t>
      </w:r>
      <w:r w:rsidRPr="006B5EA0">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д)</w:t>
      </w:r>
      <w:r w:rsidRPr="006B5EA0">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1.4.</w:t>
      </w:r>
      <w:r w:rsidRPr="006B5EA0">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6B5EA0">
        <w:rPr>
          <w:rFonts w:ascii="Courier New" w:hAnsi="Courier New" w:cs="Courier New"/>
          <w:sz w:val="22"/>
          <w:szCs w:val="22"/>
          <w:lang w:val="en-US"/>
        </w:rPr>
        <w:t> </w:t>
      </w:r>
      <w:r w:rsidRPr="006B5EA0">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1.5.</w:t>
      </w:r>
      <w:r w:rsidRPr="006B5EA0">
        <w:rPr>
          <w:rFonts w:ascii="GHEA Grapalat" w:hAnsi="GHEA Grapalat"/>
          <w:sz w:val="22"/>
          <w:szCs w:val="22"/>
        </w:rPr>
        <w:tab/>
        <w:t>Заказчик может представить в Банк-плательщик иные дополнительные документы.</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1.6. Банк не несет какой-либо ответственности за риски (понесенные</w:t>
      </w:r>
      <w:r w:rsidRPr="006B5EA0">
        <w:rPr>
          <w:rFonts w:ascii="Courier New" w:hAnsi="Courier New" w:cs="Courier New"/>
          <w:sz w:val="22"/>
          <w:szCs w:val="22"/>
          <w:lang w:val="en-US"/>
        </w:rPr>
        <w:t> </w:t>
      </w:r>
      <w:r w:rsidRPr="006B5EA0">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6B5EA0">
        <w:rPr>
          <w:rFonts w:ascii="Courier New" w:hAnsi="Courier New" w:cs="Courier New"/>
          <w:sz w:val="22"/>
          <w:szCs w:val="22"/>
          <w:lang w:val="en-US"/>
        </w:rPr>
        <w:t> </w:t>
      </w:r>
      <w:r w:rsidRPr="006B5EA0">
        <w:rPr>
          <w:rFonts w:ascii="GHEA Grapalat" w:hAnsi="GHEA Grapalat"/>
          <w:sz w:val="22"/>
          <w:szCs w:val="22"/>
        </w:rPr>
        <w:t>Требовании. Банк не обязан проверять факты нарушения Компанией условий договора.</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1.7.</w:t>
      </w:r>
      <w:r w:rsidRPr="006B5EA0">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1.8.</w:t>
      </w:r>
      <w:r w:rsidRPr="006B5EA0">
        <w:rPr>
          <w:rFonts w:ascii="GHEA Grapalat" w:hAnsi="GHEA Grapalat"/>
          <w:sz w:val="22"/>
          <w:szCs w:val="22"/>
        </w:rPr>
        <w:tab/>
        <w:t>В случае если в течение десяти рабочих дней после представления в</w:t>
      </w:r>
      <w:r w:rsidRPr="006B5EA0">
        <w:rPr>
          <w:rFonts w:ascii="Courier New" w:hAnsi="Courier New" w:cs="Courier New"/>
          <w:sz w:val="22"/>
          <w:szCs w:val="22"/>
          <w:lang w:val="en-US"/>
        </w:rPr>
        <w:t> </w:t>
      </w:r>
      <w:r w:rsidRPr="006B5EA0">
        <w:rPr>
          <w:rFonts w:ascii="GHEA Grapalat" w:hAnsi="GHEA Grapalat"/>
          <w:sz w:val="22"/>
          <w:szCs w:val="22"/>
        </w:rPr>
        <w:t>Банк настоящего Соглашения и прилагаемого Требования по независящим от</w:t>
      </w:r>
      <w:r w:rsidRPr="006B5EA0">
        <w:rPr>
          <w:rFonts w:ascii="Courier New" w:hAnsi="Courier New" w:cs="Courier New"/>
          <w:sz w:val="22"/>
          <w:szCs w:val="22"/>
          <w:lang w:val="en-US"/>
        </w:rPr>
        <w:t> </w:t>
      </w:r>
      <w:r w:rsidRPr="006B5EA0">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B5EA0">
        <w:rPr>
          <w:rFonts w:ascii="Courier New" w:hAnsi="Courier New" w:cs="Courier New"/>
          <w:sz w:val="22"/>
          <w:szCs w:val="22"/>
          <w:lang w:val="en-US"/>
        </w:rPr>
        <w:t> </w:t>
      </w:r>
      <w:r w:rsidRPr="006B5EA0">
        <w:rPr>
          <w:rFonts w:ascii="GHEA Grapalat" w:hAnsi="GHEA Grapalat"/>
          <w:sz w:val="22"/>
          <w:szCs w:val="22"/>
        </w:rPr>
        <w:t>неуплатой.</w:t>
      </w:r>
    </w:p>
    <w:p w:rsidR="003D2FE2" w:rsidRPr="006B5EA0" w:rsidRDefault="003D2FE2" w:rsidP="00A1665E">
      <w:pPr>
        <w:widowControl w:val="0"/>
        <w:jc w:val="center"/>
        <w:rPr>
          <w:rFonts w:ascii="GHEA Grapalat" w:hAnsi="GHEA Grapalat" w:cs="GHEA Grapalat"/>
          <w:b/>
          <w:bCs/>
          <w:sz w:val="22"/>
          <w:szCs w:val="22"/>
        </w:rPr>
      </w:pPr>
      <w:r w:rsidRPr="006B5EA0">
        <w:rPr>
          <w:rFonts w:ascii="GHEA Grapalat" w:hAnsi="GHEA Grapalat"/>
          <w:b/>
          <w:sz w:val="22"/>
          <w:szCs w:val="22"/>
        </w:rPr>
        <w:t>2. Иные условия</w:t>
      </w:r>
    </w:p>
    <w:p w:rsidR="003D2FE2" w:rsidRPr="006B5EA0" w:rsidRDefault="003D2FE2" w:rsidP="00A1665E">
      <w:pPr>
        <w:widowControl w:val="0"/>
        <w:tabs>
          <w:tab w:val="left" w:pos="1134"/>
        </w:tabs>
        <w:ind w:firstLine="567"/>
        <w:jc w:val="both"/>
        <w:rPr>
          <w:rFonts w:ascii="GHEA Grapalat" w:hAnsi="GHEA Grapalat"/>
          <w:sz w:val="22"/>
          <w:szCs w:val="22"/>
        </w:rPr>
      </w:pPr>
      <w:r w:rsidRPr="006B5EA0">
        <w:rPr>
          <w:rFonts w:ascii="GHEA Grapalat" w:hAnsi="GHEA Grapalat"/>
          <w:sz w:val="22"/>
          <w:szCs w:val="22"/>
        </w:rPr>
        <w:t>2.1.</w:t>
      </w:r>
      <w:r w:rsidRPr="006B5EA0">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6B5EA0">
        <w:rPr>
          <w:rFonts w:ascii="GHEA Grapalat" w:hAnsi="GHEA Grapalat"/>
          <w:sz w:val="22"/>
          <w:szCs w:val="22"/>
        </w:rPr>
        <w:t>двадцатого</w:t>
      </w:r>
      <w:r w:rsidRPr="006B5EA0">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2.2.</w:t>
      </w:r>
      <w:r w:rsidRPr="006B5EA0">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2.2.1.</w:t>
      </w:r>
      <w:r w:rsidRPr="006B5EA0">
        <w:rPr>
          <w:rFonts w:ascii="GHEA Grapalat" w:hAnsi="GHEA Grapalat"/>
          <w:sz w:val="22"/>
          <w:szCs w:val="22"/>
        </w:rPr>
        <w:tab/>
        <w:t>Заказчик подтверждает, что Компания допустила нарушение договорных обязательств, а</w:t>
      </w:r>
    </w:p>
    <w:p w:rsidR="003D2FE2" w:rsidRPr="006B5EA0" w:rsidDel="00A13215"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2.2.2.</w:t>
      </w:r>
      <w:r w:rsidRPr="006B5EA0">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6B5EA0" w:rsidRDefault="003D2FE2" w:rsidP="00A1665E">
      <w:pPr>
        <w:widowControl w:val="0"/>
        <w:tabs>
          <w:tab w:val="left" w:pos="1134"/>
        </w:tabs>
        <w:ind w:firstLine="567"/>
        <w:jc w:val="both"/>
        <w:rPr>
          <w:rFonts w:ascii="GHEA Grapalat" w:hAnsi="GHEA Grapalat"/>
          <w:sz w:val="22"/>
          <w:szCs w:val="22"/>
        </w:rPr>
      </w:pPr>
      <w:r w:rsidRPr="006B5EA0">
        <w:rPr>
          <w:rFonts w:ascii="GHEA Grapalat" w:hAnsi="GHEA Grapalat"/>
          <w:sz w:val="22"/>
          <w:szCs w:val="22"/>
        </w:rPr>
        <w:t>2.3.</w:t>
      </w:r>
      <w:r w:rsidRPr="006B5EA0">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6B5EA0" w:rsidRDefault="003D2FE2" w:rsidP="00A1665E">
      <w:pPr>
        <w:widowControl w:val="0"/>
        <w:ind w:firstLine="567"/>
        <w:jc w:val="center"/>
        <w:rPr>
          <w:rFonts w:ascii="GHEA Grapalat" w:hAnsi="GHEA Grapalat"/>
          <w:b/>
          <w:sz w:val="22"/>
          <w:szCs w:val="22"/>
        </w:rPr>
      </w:pPr>
      <w:r w:rsidRPr="006B5EA0">
        <w:rPr>
          <w:rFonts w:ascii="GHEA Grapalat" w:hAnsi="GHEA Grapalat"/>
          <w:b/>
          <w:sz w:val="22"/>
          <w:szCs w:val="22"/>
        </w:rPr>
        <w:t>3. Адрес, банковские реквизиты Компании</w:t>
      </w:r>
    </w:p>
    <w:p w:rsidR="003D2FE2" w:rsidRPr="006B5EA0" w:rsidRDefault="003D2FE2" w:rsidP="00A1665E">
      <w:pPr>
        <w:widowControl w:val="0"/>
        <w:jc w:val="both"/>
        <w:rPr>
          <w:rFonts w:ascii="GHEA Grapalat" w:hAnsi="GHEA Grapalat"/>
          <w:sz w:val="22"/>
          <w:szCs w:val="22"/>
        </w:rPr>
      </w:pPr>
      <w:r w:rsidRPr="006B5EA0">
        <w:rPr>
          <w:rFonts w:ascii="GHEA Grapalat" w:hAnsi="GHEA Grapalat"/>
          <w:sz w:val="22"/>
          <w:szCs w:val="22"/>
        </w:rPr>
        <w:t>_______________________________________</w:t>
      </w:r>
    </w:p>
    <w:p w:rsidR="003D2FE2" w:rsidRPr="006B5EA0" w:rsidRDefault="003D2FE2" w:rsidP="00A1665E">
      <w:pPr>
        <w:widowControl w:val="0"/>
        <w:ind w:right="4250"/>
        <w:jc w:val="center"/>
        <w:rPr>
          <w:rFonts w:ascii="GHEA Grapalat" w:hAnsi="GHEA Grapalat"/>
          <w:sz w:val="22"/>
          <w:szCs w:val="22"/>
          <w:vertAlign w:val="superscript"/>
        </w:rPr>
      </w:pPr>
      <w:r w:rsidRPr="006B5EA0">
        <w:rPr>
          <w:rFonts w:ascii="GHEA Grapalat" w:hAnsi="GHEA Grapalat"/>
          <w:sz w:val="22"/>
          <w:szCs w:val="22"/>
          <w:vertAlign w:val="superscript"/>
        </w:rPr>
        <w:t>наименование компании</w:t>
      </w:r>
    </w:p>
    <w:p w:rsidR="003D2FE2" w:rsidRPr="006B5EA0" w:rsidRDefault="003D2FE2" w:rsidP="00A1665E">
      <w:pPr>
        <w:widowControl w:val="0"/>
        <w:jc w:val="both"/>
        <w:rPr>
          <w:rFonts w:ascii="GHEA Grapalat" w:hAnsi="GHEA Grapalat"/>
          <w:sz w:val="22"/>
          <w:szCs w:val="22"/>
        </w:rPr>
      </w:pPr>
      <w:r w:rsidRPr="006B5EA0">
        <w:rPr>
          <w:rFonts w:ascii="GHEA Grapalat" w:hAnsi="GHEA Grapalat"/>
          <w:sz w:val="22"/>
          <w:szCs w:val="22"/>
        </w:rPr>
        <w:t>_______________________________________</w:t>
      </w:r>
    </w:p>
    <w:p w:rsidR="003D2FE2" w:rsidRPr="006B5EA0" w:rsidRDefault="003D2FE2" w:rsidP="00A1665E">
      <w:pPr>
        <w:widowControl w:val="0"/>
        <w:pBdr>
          <w:bottom w:val="single" w:sz="12" w:space="1" w:color="auto"/>
        </w:pBdr>
        <w:ind w:right="4250"/>
        <w:jc w:val="center"/>
        <w:rPr>
          <w:rFonts w:ascii="GHEA Grapalat" w:hAnsi="GHEA Grapalat"/>
          <w:sz w:val="22"/>
          <w:szCs w:val="22"/>
          <w:vertAlign w:val="superscript"/>
        </w:rPr>
      </w:pPr>
      <w:r w:rsidRPr="006B5EA0">
        <w:rPr>
          <w:rFonts w:ascii="GHEA Grapalat" w:hAnsi="GHEA Grapalat"/>
          <w:sz w:val="22"/>
          <w:szCs w:val="22"/>
          <w:vertAlign w:val="superscript"/>
        </w:rPr>
        <w:t>адрес компании</w:t>
      </w:r>
    </w:p>
    <w:p w:rsidR="00806004" w:rsidRPr="006B5EA0" w:rsidRDefault="00806004" w:rsidP="00A1665E">
      <w:pPr>
        <w:widowControl w:val="0"/>
        <w:jc w:val="both"/>
        <w:rPr>
          <w:rFonts w:ascii="GHEA Grapalat" w:hAnsi="GHEA Grapalat"/>
          <w:sz w:val="22"/>
          <w:szCs w:val="22"/>
        </w:rPr>
      </w:pPr>
    </w:p>
    <w:p w:rsidR="003D2FE2" w:rsidRPr="006B5EA0" w:rsidRDefault="003D2FE2" w:rsidP="0059528A">
      <w:pPr>
        <w:widowControl w:val="0"/>
        <w:ind w:right="4250"/>
        <w:jc w:val="center"/>
        <w:rPr>
          <w:rFonts w:ascii="GHEA Grapalat" w:hAnsi="GHEA Grapalat"/>
          <w:sz w:val="22"/>
          <w:szCs w:val="22"/>
        </w:rPr>
      </w:pPr>
      <w:r w:rsidRPr="006B5EA0">
        <w:rPr>
          <w:rFonts w:ascii="GHEA Grapalat" w:hAnsi="GHEA Grapalat"/>
          <w:sz w:val="22"/>
          <w:szCs w:val="22"/>
          <w:vertAlign w:val="superscript"/>
        </w:rPr>
        <w:t>наименование обслуживающего компанию банка</w:t>
      </w:r>
      <w:r w:rsidRPr="006B5EA0">
        <w:rPr>
          <w:rFonts w:ascii="GHEA Grapalat" w:hAnsi="GHEA Grapalat"/>
          <w:sz w:val="22"/>
          <w:szCs w:val="22"/>
        </w:rPr>
        <w:t>М. П.</w:t>
      </w:r>
    </w:p>
    <w:p w:rsidR="001005B0" w:rsidRPr="006B5EA0" w:rsidRDefault="003D2FE2" w:rsidP="0059528A">
      <w:pPr>
        <w:widowControl w:val="0"/>
        <w:jc w:val="both"/>
        <w:rPr>
          <w:rFonts w:ascii="GHEA Grapalat" w:hAnsi="GHEA Grapalat"/>
          <w:sz w:val="22"/>
          <w:szCs w:val="22"/>
        </w:rPr>
      </w:pPr>
      <w:r w:rsidRPr="006B5EA0">
        <w:rPr>
          <w:rFonts w:ascii="GHEA Grapalat" w:hAnsi="GHEA Grapalat"/>
          <w:sz w:val="22"/>
          <w:szCs w:val="22"/>
        </w:rPr>
        <w:t>День/месяц/год</w:t>
      </w:r>
    </w:p>
    <w:p w:rsidR="001005B0" w:rsidRPr="006B5EA0" w:rsidRDefault="001005B0" w:rsidP="00A1665E">
      <w:pPr>
        <w:widowControl w:val="0"/>
        <w:ind w:left="567" w:right="565"/>
        <w:jc w:val="center"/>
        <w:rPr>
          <w:rFonts w:ascii="GHEA Grapalat" w:hAnsi="GHEA Grapalat"/>
          <w:b/>
          <w:sz w:val="22"/>
          <w:szCs w:val="22"/>
        </w:rPr>
      </w:pPr>
    </w:p>
    <w:p w:rsidR="001005B0" w:rsidRPr="006B5EA0" w:rsidRDefault="001005B0" w:rsidP="00A1665E">
      <w:pPr>
        <w:widowControl w:val="0"/>
        <w:ind w:left="567" w:right="565"/>
        <w:jc w:val="center"/>
        <w:rPr>
          <w:rFonts w:ascii="GHEA Grapalat" w:hAnsi="GHEA Grapalat"/>
          <w:b/>
          <w:sz w:val="22"/>
          <w:szCs w:val="22"/>
        </w:rPr>
      </w:pPr>
    </w:p>
    <w:tbl>
      <w:tblPr>
        <w:tblpPr w:leftFromText="180" w:rightFromText="180" w:vertAnchor="page" w:horzAnchor="margin" w:tblpY="1705"/>
        <w:tblW w:w="10980" w:type="dxa"/>
        <w:tblLook w:val="0000"/>
      </w:tblPr>
      <w:tblGrid>
        <w:gridCol w:w="5616"/>
        <w:gridCol w:w="5364"/>
      </w:tblGrid>
      <w:tr w:rsidR="0059528A" w:rsidRPr="006B5EA0" w:rsidTr="0059528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3402"/>
              </w:tabs>
              <w:ind w:left="360"/>
              <w:rPr>
                <w:rFonts w:ascii="GHEA Grapalat" w:hAnsi="GHEA Grapalat" w:cs="Sylfaen"/>
                <w:b/>
                <w:bCs/>
                <w:sz w:val="22"/>
                <w:szCs w:val="22"/>
                <w:lang w:val="en-US"/>
              </w:rPr>
            </w:pPr>
            <w:r w:rsidRPr="006B5EA0">
              <w:rPr>
                <w:rFonts w:ascii="GHEA Grapalat" w:hAnsi="GHEA Grapalat"/>
                <w:b/>
                <w:sz w:val="22"/>
                <w:szCs w:val="22"/>
                <w:lang w:val="en-US"/>
              </w:rPr>
              <w:lastRenderedPageBreak/>
              <w:t>1.</w:t>
            </w:r>
            <w:r w:rsidRPr="006B5EA0">
              <w:rPr>
                <w:rFonts w:ascii="GHEA Grapalat" w:hAnsi="GHEA Grapalat"/>
                <w:b/>
                <w:sz w:val="22"/>
                <w:szCs w:val="22"/>
                <w:lang w:val="en-US"/>
              </w:rPr>
              <w:tab/>
            </w:r>
            <w:r w:rsidRPr="006B5EA0">
              <w:rPr>
                <w:rFonts w:ascii="GHEA Grapalat" w:hAnsi="GHEA Grapalat"/>
                <w:b/>
                <w:sz w:val="22"/>
                <w:szCs w:val="22"/>
              </w:rPr>
              <w:t xml:space="preserve">ПЛАТЕЖНОЕ ТРЕБОВАНИЕ </w:t>
            </w:r>
            <w:r w:rsidRPr="006B5EA0">
              <w:rPr>
                <w:rFonts w:ascii="GHEA Grapalat" w:hAnsi="GHEA Grapalat"/>
                <w:b/>
                <w:sz w:val="22"/>
                <w:szCs w:val="22"/>
                <w:lang w:val="en-US"/>
              </w:rPr>
              <w:t>*</w:t>
            </w:r>
          </w:p>
        </w:tc>
      </w:tr>
      <w:tr w:rsidR="0059528A" w:rsidRPr="006B5EA0" w:rsidTr="0059528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cs="Sylfaen"/>
                <w:sz w:val="22"/>
                <w:szCs w:val="22"/>
              </w:rPr>
            </w:pPr>
            <w:r w:rsidRPr="006B5EA0">
              <w:rPr>
                <w:rFonts w:ascii="GHEA Grapalat" w:hAnsi="GHEA Grapalat"/>
                <w:sz w:val="22"/>
                <w:szCs w:val="22"/>
              </w:rPr>
              <w:t>2.</w:t>
            </w:r>
            <w:r w:rsidRPr="006B5EA0">
              <w:rPr>
                <w:rFonts w:ascii="GHEA Grapalat" w:hAnsi="GHEA Grapalat"/>
                <w:sz w:val="22"/>
                <w:szCs w:val="22"/>
              </w:rPr>
              <w:tab/>
              <w:t xml:space="preserve">Номер </w:t>
            </w:r>
          </w:p>
        </w:tc>
      </w:tr>
      <w:tr w:rsidR="0059528A" w:rsidRPr="006B5EA0" w:rsidTr="0059528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3390"/>
              </w:tabs>
              <w:ind w:left="322"/>
              <w:rPr>
                <w:rFonts w:ascii="GHEA Grapalat" w:hAnsi="GHEA Grapalat" w:cs="Sylfaen"/>
                <w:sz w:val="22"/>
                <w:szCs w:val="22"/>
              </w:rPr>
            </w:pPr>
            <w:r w:rsidRPr="006B5EA0">
              <w:rPr>
                <w:rFonts w:ascii="GHEA Grapalat" w:hAnsi="GHEA Grapalat"/>
                <w:sz w:val="22"/>
                <w:szCs w:val="22"/>
              </w:rPr>
              <w:t>3</w:t>
            </w:r>
            <w:r w:rsidRPr="006B5EA0">
              <w:rPr>
                <w:rFonts w:ascii="GHEA Grapalat" w:hAnsi="GHEA Grapalat"/>
                <w:sz w:val="22"/>
                <w:szCs w:val="22"/>
              </w:rPr>
              <w:tab/>
              <w:t>Дата представления: "___" ___ 20___г.</w:t>
            </w:r>
          </w:p>
        </w:tc>
      </w:tr>
      <w:tr w:rsidR="0059528A" w:rsidRPr="006B5EA0" w:rsidTr="0059528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4.</w:t>
            </w:r>
            <w:r w:rsidRPr="006B5EA0">
              <w:rPr>
                <w:rFonts w:ascii="GHEA Grapalat" w:hAnsi="GHEA Grapalat"/>
                <w:sz w:val="22"/>
                <w:szCs w:val="22"/>
              </w:rPr>
              <w:tab/>
              <w:t>Наименование, или имя, фамилия плательщика (Компания:</w:t>
            </w:r>
          </w:p>
        </w:tc>
      </w:tr>
      <w:tr w:rsidR="0059528A" w:rsidRPr="006B5EA0" w:rsidTr="0059528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5.</w:t>
            </w:r>
            <w:r w:rsidRPr="006B5EA0">
              <w:rPr>
                <w:rFonts w:ascii="GHEA Grapalat" w:hAnsi="GHEA Grapalat"/>
                <w:sz w:val="22"/>
                <w:szCs w:val="22"/>
              </w:rPr>
              <w:tab/>
              <w:t>Обслуживающая плательщика Финансовая организация (банк):</w:t>
            </w:r>
          </w:p>
        </w:tc>
      </w:tr>
      <w:tr w:rsidR="0059528A" w:rsidRPr="006B5EA0" w:rsidTr="0059528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6.</w:t>
            </w:r>
            <w:r w:rsidRPr="006B5EA0">
              <w:rPr>
                <w:rFonts w:ascii="GHEA Grapalat" w:hAnsi="GHEA Grapalat"/>
                <w:sz w:val="22"/>
                <w:szCs w:val="22"/>
              </w:rPr>
              <w:tab/>
              <w:t>Номер счета плательщика:</w:t>
            </w:r>
          </w:p>
        </w:tc>
      </w:tr>
      <w:tr w:rsidR="0059528A" w:rsidRPr="006B5EA0" w:rsidTr="0059528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7.</w:t>
            </w:r>
            <w:r w:rsidRPr="006B5EA0">
              <w:rPr>
                <w:rFonts w:ascii="GHEA Grapalat" w:hAnsi="GHEA Grapalat"/>
                <w:sz w:val="22"/>
                <w:szCs w:val="22"/>
              </w:rPr>
              <w:tab/>
              <w:t>УНН плательщика:</w:t>
            </w:r>
          </w:p>
        </w:tc>
      </w:tr>
      <w:tr w:rsidR="0059528A" w:rsidRPr="006B5EA0" w:rsidTr="0059528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8.</w:t>
            </w:r>
            <w:r w:rsidRPr="006B5EA0">
              <w:rPr>
                <w:rFonts w:ascii="GHEA Grapalat" w:hAnsi="GHEA Grapalat"/>
                <w:sz w:val="22"/>
                <w:szCs w:val="22"/>
              </w:rPr>
              <w:tab/>
              <w:t>НЗОУ плательщика:</w:t>
            </w:r>
          </w:p>
        </w:tc>
      </w:tr>
      <w:tr w:rsidR="0059528A" w:rsidRPr="006B5EA0" w:rsidTr="0059528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9.</w:t>
            </w:r>
            <w:r w:rsidRPr="006B5EA0">
              <w:rPr>
                <w:rFonts w:ascii="GHEA Grapalat" w:hAnsi="GHEA Grapalat"/>
                <w:sz w:val="22"/>
                <w:szCs w:val="22"/>
              </w:rPr>
              <w:tab/>
              <w:t xml:space="preserve">Наименование, или имя, фамилия бенефициара: </w:t>
            </w:r>
            <w:r w:rsidR="001B1DF5" w:rsidRPr="006B5EA0">
              <w:rPr>
                <w:rFonts w:ascii="GHEA Grapalat" w:hAnsi="GHEA Grapalat"/>
                <w:b/>
                <w:sz w:val="22"/>
                <w:szCs w:val="22"/>
              </w:rPr>
              <w:t xml:space="preserve"> </w:t>
            </w:r>
            <w:r w:rsidR="0067503C" w:rsidRPr="006B5EA0">
              <w:rPr>
                <w:rFonts w:ascii="GHEA Grapalat" w:hAnsi="GHEA Grapalat"/>
                <w:sz w:val="22"/>
                <w:szCs w:val="22"/>
                <w:lang w:val="af-ZA"/>
              </w:rPr>
              <w:t xml:space="preserve"> </w:t>
            </w:r>
            <w:r w:rsidR="00DF7CC7" w:rsidRPr="006B5EA0">
              <w:rPr>
                <w:rFonts w:ascii="GHEA Grapalat" w:hAnsi="GHEA Grapalat"/>
                <w:spacing w:val="6"/>
                <w:sz w:val="22"/>
                <w:szCs w:val="22"/>
              </w:rPr>
              <w:t>«Фонд Тавушского регионального колледжа Патрика Деведжяна»,</w:t>
            </w:r>
          </w:p>
        </w:tc>
      </w:tr>
      <w:tr w:rsidR="0059528A" w:rsidRPr="006B5EA0" w:rsidTr="0059528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10.</w:t>
            </w:r>
            <w:r w:rsidRPr="006B5EA0">
              <w:rPr>
                <w:rFonts w:ascii="GHEA Grapalat" w:hAnsi="GHEA Grapalat"/>
                <w:sz w:val="22"/>
                <w:szCs w:val="22"/>
              </w:rPr>
              <w:tab/>
              <w:t>НЗОУ бенефициара (не заполняется)</w:t>
            </w:r>
          </w:p>
        </w:tc>
      </w:tr>
      <w:tr w:rsidR="0059528A" w:rsidRPr="006B5EA0" w:rsidTr="0059528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DF7CC7">
            <w:pPr>
              <w:widowControl w:val="0"/>
              <w:tabs>
                <w:tab w:val="left" w:pos="855"/>
              </w:tabs>
              <w:ind w:left="360"/>
              <w:rPr>
                <w:rFonts w:ascii="GHEA Grapalat" w:hAnsi="GHEA Grapalat"/>
                <w:sz w:val="22"/>
                <w:szCs w:val="22"/>
                <w:lang w:val="en-US"/>
              </w:rPr>
            </w:pPr>
            <w:r w:rsidRPr="006B5EA0">
              <w:rPr>
                <w:rFonts w:ascii="GHEA Grapalat" w:hAnsi="GHEA Grapalat"/>
                <w:sz w:val="22"/>
                <w:szCs w:val="22"/>
              </w:rPr>
              <w:t>11.</w:t>
            </w:r>
            <w:r w:rsidRPr="006B5EA0">
              <w:rPr>
                <w:rFonts w:ascii="GHEA Grapalat" w:hAnsi="GHEA Grapalat"/>
                <w:sz w:val="22"/>
                <w:szCs w:val="22"/>
              </w:rPr>
              <w:tab/>
              <w:t>УНН бенефициара:</w:t>
            </w:r>
            <w:r w:rsidR="0031748B" w:rsidRPr="006B5EA0">
              <w:rPr>
                <w:rFonts w:ascii="GHEA Grapalat" w:hAnsi="GHEA Grapalat"/>
                <w:sz w:val="22"/>
                <w:szCs w:val="22"/>
                <w:lang w:val="en-US"/>
              </w:rPr>
              <w:t xml:space="preserve"> </w:t>
            </w:r>
            <w:r w:rsidR="00DF7CC7" w:rsidRPr="006B5EA0">
              <w:rPr>
                <w:rFonts w:ascii="GHEA Grapalat" w:hAnsi="GHEA Grapalat"/>
                <w:sz w:val="22"/>
                <w:szCs w:val="22"/>
                <w:lang w:val="en-US"/>
              </w:rPr>
              <w:t>07601399</w:t>
            </w:r>
          </w:p>
        </w:tc>
      </w:tr>
      <w:tr w:rsidR="0059528A" w:rsidRPr="006B5EA0" w:rsidTr="0059528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DF7CC7">
            <w:pPr>
              <w:widowControl w:val="0"/>
              <w:tabs>
                <w:tab w:val="left" w:pos="855"/>
              </w:tabs>
              <w:ind w:left="360"/>
              <w:rPr>
                <w:rFonts w:ascii="GHEA Grapalat" w:hAnsi="GHEA Grapalat"/>
                <w:sz w:val="22"/>
                <w:szCs w:val="22"/>
              </w:rPr>
            </w:pPr>
            <w:r w:rsidRPr="006B5EA0">
              <w:rPr>
                <w:rFonts w:ascii="GHEA Grapalat" w:hAnsi="GHEA Grapalat"/>
                <w:sz w:val="22"/>
                <w:szCs w:val="22"/>
              </w:rPr>
              <w:t>12.</w:t>
            </w:r>
            <w:r w:rsidRPr="006B5EA0">
              <w:rPr>
                <w:rFonts w:ascii="GHEA Grapalat" w:hAnsi="GHEA Grapalat"/>
                <w:sz w:val="22"/>
                <w:szCs w:val="22"/>
              </w:rPr>
              <w:tab/>
              <w:t>Обслуживающая бенефициара Финансовая организация (банк):</w:t>
            </w:r>
            <w:r w:rsidR="00DF7CC7" w:rsidRPr="006B5EA0">
              <w:rPr>
                <w:rFonts w:ascii="GHEA Grapalat" w:hAnsi="GHEA Grapalat"/>
                <w:sz w:val="22"/>
                <w:szCs w:val="22"/>
              </w:rPr>
              <w:t>«АКБАБАНК»</w:t>
            </w:r>
          </w:p>
        </w:tc>
      </w:tr>
      <w:tr w:rsidR="0059528A" w:rsidRPr="006B5EA0" w:rsidTr="0059528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DF7CC7">
            <w:pPr>
              <w:widowControl w:val="0"/>
              <w:tabs>
                <w:tab w:val="left" w:pos="855"/>
              </w:tabs>
              <w:ind w:left="360"/>
              <w:rPr>
                <w:rFonts w:ascii="GHEA Grapalat" w:hAnsi="GHEA Grapalat"/>
                <w:sz w:val="22"/>
                <w:szCs w:val="22"/>
                <w:lang w:val="en-US"/>
              </w:rPr>
            </w:pPr>
            <w:r w:rsidRPr="006B5EA0">
              <w:rPr>
                <w:rFonts w:ascii="GHEA Grapalat" w:hAnsi="GHEA Grapalat"/>
                <w:sz w:val="22"/>
                <w:szCs w:val="22"/>
              </w:rPr>
              <w:t>13.</w:t>
            </w:r>
            <w:r w:rsidRPr="006B5EA0">
              <w:rPr>
                <w:rFonts w:ascii="GHEA Grapalat" w:hAnsi="GHEA Grapalat"/>
                <w:sz w:val="22"/>
                <w:szCs w:val="22"/>
              </w:rPr>
              <w:tab/>
              <w:t>Номер счета бенефициара (сч.№)</w:t>
            </w:r>
            <w:r w:rsidR="00DF7CC7" w:rsidRPr="006B5EA0">
              <w:rPr>
                <w:rFonts w:ascii="GHEA Grapalat" w:hAnsi="GHEA Grapalat"/>
                <w:sz w:val="22"/>
                <w:szCs w:val="22"/>
                <w:lang w:val="en-US"/>
              </w:rPr>
              <w:t xml:space="preserve"> </w:t>
            </w:r>
            <w:r w:rsidR="00DF7CC7" w:rsidRPr="006B5EA0">
              <w:rPr>
                <w:rFonts w:ascii="GHEA Grapalat" w:hAnsi="GHEA Grapalat"/>
                <w:b/>
                <w:sz w:val="22"/>
                <w:szCs w:val="22"/>
              </w:rPr>
              <w:t>220105140481000</w:t>
            </w:r>
          </w:p>
        </w:tc>
      </w:tr>
      <w:tr w:rsidR="0059528A" w:rsidRPr="006B5EA0" w:rsidTr="0059528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14.</w:t>
            </w:r>
            <w:r w:rsidRPr="006B5EA0">
              <w:rPr>
                <w:rFonts w:ascii="GHEA Grapalat" w:hAnsi="GHEA Grapalat"/>
                <w:sz w:val="22"/>
                <w:szCs w:val="22"/>
              </w:rPr>
              <w:tab/>
              <w:t>Сумма (цифрами и прописью):</w:t>
            </w:r>
          </w:p>
        </w:tc>
      </w:tr>
      <w:tr w:rsidR="0059528A" w:rsidRPr="006B5EA0" w:rsidTr="0059528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15.</w:t>
            </w:r>
            <w:r w:rsidRPr="006B5EA0">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59528A" w:rsidRPr="006B5EA0" w:rsidTr="0059528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16.</w:t>
            </w:r>
            <w:r w:rsidRPr="006B5EA0">
              <w:rPr>
                <w:rFonts w:ascii="GHEA Grapalat" w:hAnsi="GHEA Grapalat"/>
                <w:sz w:val="22"/>
                <w:szCs w:val="22"/>
              </w:rPr>
              <w:tab/>
              <w:t>Валюта (прописью и по коду):</w:t>
            </w:r>
          </w:p>
        </w:tc>
      </w:tr>
      <w:tr w:rsidR="0059528A" w:rsidRPr="006B5EA0" w:rsidTr="0059528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17.</w:t>
            </w:r>
            <w:r w:rsidRPr="006B5EA0">
              <w:rPr>
                <w:rFonts w:ascii="GHEA Grapalat" w:hAnsi="GHEA Grapalat"/>
                <w:sz w:val="22"/>
                <w:szCs w:val="22"/>
              </w:rPr>
              <w:tab/>
              <w:t>Цель сделки (уплаты): (для обеспечения квалификации)</w:t>
            </w:r>
          </w:p>
        </w:tc>
      </w:tr>
      <w:tr w:rsidR="0059528A" w:rsidRPr="006B5EA0" w:rsidTr="0059528A">
        <w:trPr>
          <w:trHeight w:val="424"/>
        </w:trPr>
        <w:tc>
          <w:tcPr>
            <w:tcW w:w="10980" w:type="dxa"/>
            <w:gridSpan w:val="2"/>
            <w:tcBorders>
              <w:top w:val="single" w:sz="4" w:space="0" w:color="auto"/>
              <w:left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18.</w:t>
            </w:r>
            <w:r w:rsidRPr="006B5EA0">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9528A" w:rsidRPr="006B5EA0" w:rsidTr="0059528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19.</w:t>
            </w:r>
            <w:r w:rsidRPr="006B5EA0">
              <w:rPr>
                <w:rFonts w:ascii="GHEA Grapalat" w:hAnsi="GHEA Grapalat"/>
                <w:sz w:val="22"/>
                <w:szCs w:val="22"/>
                <w:lang w:val="en-US"/>
              </w:rPr>
              <w:tab/>
            </w:r>
            <w:r w:rsidRPr="006B5EA0">
              <w:rPr>
                <w:rFonts w:ascii="GHEA Grapalat" w:hAnsi="GHEA Grapalat"/>
                <w:sz w:val="22"/>
                <w:szCs w:val="22"/>
              </w:rPr>
              <w:t>Условия оплаты: &lt;акцептованный платеж&gt;</w:t>
            </w:r>
          </w:p>
        </w:tc>
      </w:tr>
      <w:tr w:rsidR="0059528A" w:rsidRPr="006B5EA0" w:rsidTr="0059528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lang w:val="en-US"/>
              </w:rPr>
            </w:pPr>
            <w:r w:rsidRPr="006B5EA0">
              <w:rPr>
                <w:rFonts w:ascii="GHEA Grapalat" w:hAnsi="GHEA Grapalat"/>
                <w:sz w:val="22"/>
                <w:szCs w:val="22"/>
              </w:rPr>
              <w:t>20.</w:t>
            </w:r>
            <w:r w:rsidRPr="006B5EA0">
              <w:rPr>
                <w:rFonts w:ascii="GHEA Grapalat" w:hAnsi="GHEA Grapalat"/>
                <w:sz w:val="22"/>
                <w:szCs w:val="22"/>
                <w:lang w:val="en-US"/>
              </w:rPr>
              <w:tab/>
            </w:r>
            <w:r w:rsidRPr="006B5EA0">
              <w:rPr>
                <w:rFonts w:ascii="GHEA Grapalat" w:hAnsi="GHEA Grapalat"/>
                <w:sz w:val="22"/>
                <w:szCs w:val="22"/>
              </w:rPr>
              <w:t>Количество прилагаемых страниц: --- страниц</w:t>
            </w:r>
          </w:p>
        </w:tc>
      </w:tr>
      <w:tr w:rsidR="0059528A" w:rsidRPr="006B5EA0" w:rsidTr="0059528A">
        <w:trPr>
          <w:trHeight w:val="2194"/>
        </w:trPr>
        <w:tc>
          <w:tcPr>
            <w:tcW w:w="5616" w:type="dxa"/>
            <w:tcBorders>
              <w:top w:val="nil"/>
              <w:left w:val="single" w:sz="4" w:space="0" w:color="auto"/>
              <w:bottom w:val="single" w:sz="4" w:space="0" w:color="auto"/>
              <w:right w:val="single" w:sz="4" w:space="0" w:color="auto"/>
            </w:tcBorders>
            <w:noWrap/>
            <w:vAlign w:val="bottom"/>
          </w:tcPr>
          <w:p w:rsidR="0059528A" w:rsidRPr="006B5EA0" w:rsidRDefault="0059528A" w:rsidP="0059528A">
            <w:pPr>
              <w:widowControl w:val="0"/>
              <w:tabs>
                <w:tab w:val="left" w:pos="851"/>
              </w:tabs>
              <w:rPr>
                <w:rFonts w:ascii="GHEA Grapalat" w:hAnsi="GHEA Grapalat" w:cs="Sylfaen"/>
                <w:sz w:val="22"/>
                <w:szCs w:val="22"/>
              </w:rPr>
            </w:pPr>
            <w:r w:rsidRPr="006B5EA0">
              <w:rPr>
                <w:rFonts w:ascii="GHEA Grapalat" w:hAnsi="GHEA Grapalat"/>
                <w:sz w:val="22"/>
                <w:szCs w:val="22"/>
              </w:rPr>
              <w:t>22.а.</w:t>
            </w:r>
            <w:r w:rsidRPr="006B5EA0">
              <w:rPr>
                <w:rFonts w:ascii="GHEA Grapalat" w:hAnsi="GHEA Grapalat"/>
                <w:sz w:val="22"/>
                <w:szCs w:val="22"/>
              </w:rPr>
              <w:tab/>
              <w:t>Подписи бенефициара</w:t>
            </w:r>
          </w:p>
          <w:p w:rsidR="0059528A" w:rsidRPr="006B5EA0" w:rsidRDefault="0059528A" w:rsidP="0059528A">
            <w:pPr>
              <w:widowControl w:val="0"/>
              <w:rPr>
                <w:rFonts w:ascii="GHEA Grapalat" w:hAnsi="GHEA Grapalat" w:cs="Sylfaen"/>
                <w:sz w:val="22"/>
                <w:szCs w:val="22"/>
              </w:rPr>
            </w:pPr>
          </w:p>
          <w:p w:rsidR="0059528A" w:rsidRPr="006B5EA0" w:rsidRDefault="0059528A" w:rsidP="0059528A">
            <w:pPr>
              <w:widowControl w:val="0"/>
              <w:jc w:val="right"/>
              <w:rPr>
                <w:rFonts w:ascii="GHEA Grapalat" w:hAnsi="GHEA Grapalat" w:cs="Tahoma"/>
                <w:sz w:val="22"/>
                <w:szCs w:val="22"/>
              </w:rPr>
            </w:pPr>
            <w:r w:rsidRPr="006B5EA0">
              <w:rPr>
                <w:rFonts w:ascii="GHEA Grapalat" w:hAnsi="GHEA Grapalat"/>
                <w:sz w:val="22"/>
                <w:szCs w:val="22"/>
              </w:rPr>
              <w:t>/____________________/</w:t>
            </w:r>
          </w:p>
          <w:p w:rsidR="0059528A" w:rsidRPr="006B5EA0" w:rsidRDefault="0059528A" w:rsidP="0059528A">
            <w:pPr>
              <w:widowControl w:val="0"/>
              <w:rPr>
                <w:rFonts w:ascii="GHEA Grapalat" w:hAnsi="GHEA Grapalat" w:cs="Sylfaen"/>
                <w:sz w:val="22"/>
                <w:szCs w:val="22"/>
              </w:rPr>
            </w:pPr>
          </w:p>
          <w:p w:rsidR="0059528A" w:rsidRPr="006B5EA0" w:rsidRDefault="0059528A" w:rsidP="0059528A">
            <w:pPr>
              <w:widowControl w:val="0"/>
              <w:jc w:val="right"/>
              <w:rPr>
                <w:rFonts w:ascii="GHEA Grapalat" w:hAnsi="GHEA Grapalat" w:cs="Sylfaen"/>
                <w:sz w:val="22"/>
                <w:szCs w:val="22"/>
              </w:rPr>
            </w:pPr>
            <w:r w:rsidRPr="006B5EA0">
              <w:rPr>
                <w:rFonts w:ascii="GHEA Grapalat" w:hAnsi="GHEA Grapalat"/>
                <w:sz w:val="22"/>
                <w:szCs w:val="22"/>
              </w:rPr>
              <w:t>/____________________/</w:t>
            </w:r>
          </w:p>
          <w:p w:rsidR="0059528A" w:rsidRPr="006B5EA0" w:rsidRDefault="0059528A" w:rsidP="0059528A">
            <w:pPr>
              <w:widowControl w:val="0"/>
              <w:rPr>
                <w:rFonts w:ascii="GHEA Grapalat" w:hAnsi="GHEA Grapalat" w:cs="Sylfaen"/>
                <w:sz w:val="22"/>
                <w:szCs w:val="22"/>
              </w:rPr>
            </w:pPr>
          </w:p>
          <w:p w:rsidR="0059528A" w:rsidRPr="006B5EA0" w:rsidRDefault="0059528A" w:rsidP="0059528A">
            <w:pPr>
              <w:widowControl w:val="0"/>
              <w:tabs>
                <w:tab w:val="left" w:pos="4545"/>
              </w:tabs>
              <w:rPr>
                <w:rFonts w:ascii="GHEA Grapalat" w:hAnsi="GHEA Grapalat" w:cs="Sylfaen"/>
                <w:sz w:val="22"/>
                <w:szCs w:val="22"/>
              </w:rPr>
            </w:pPr>
            <w:r w:rsidRPr="006B5EA0">
              <w:rPr>
                <w:rFonts w:ascii="GHEA Grapalat" w:hAnsi="GHEA Grapalat"/>
                <w:sz w:val="22"/>
                <w:szCs w:val="22"/>
              </w:rPr>
              <w:t>22.б.</w:t>
            </w:r>
            <w:r w:rsidRPr="006B5EA0">
              <w:rPr>
                <w:rFonts w:ascii="GHEA Grapalat" w:hAnsi="GHEA Grapalat"/>
                <w:sz w:val="22"/>
                <w:szCs w:val="22"/>
              </w:rPr>
              <w:tab/>
              <w:t>М. П.</w:t>
            </w:r>
          </w:p>
          <w:p w:rsidR="0059528A" w:rsidRPr="006B5EA0" w:rsidRDefault="0059528A" w:rsidP="0059528A">
            <w:pPr>
              <w:widowControl w:val="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rsidR="0059528A" w:rsidRPr="006B5EA0" w:rsidRDefault="0059528A" w:rsidP="0059528A">
            <w:pPr>
              <w:widowControl w:val="0"/>
              <w:tabs>
                <w:tab w:val="left" w:pos="905"/>
              </w:tabs>
              <w:rPr>
                <w:rFonts w:ascii="GHEA Grapalat" w:hAnsi="GHEA Grapalat" w:cs="Sylfaen"/>
                <w:sz w:val="22"/>
                <w:szCs w:val="22"/>
              </w:rPr>
            </w:pPr>
            <w:r w:rsidRPr="006B5EA0">
              <w:rPr>
                <w:rFonts w:ascii="GHEA Grapalat" w:hAnsi="GHEA Grapalat"/>
                <w:sz w:val="22"/>
                <w:szCs w:val="22"/>
              </w:rPr>
              <w:t>21.а.</w:t>
            </w:r>
            <w:r w:rsidRPr="006B5EA0">
              <w:rPr>
                <w:rFonts w:ascii="GHEA Grapalat" w:hAnsi="GHEA Grapalat"/>
                <w:sz w:val="22"/>
                <w:szCs w:val="22"/>
              </w:rPr>
              <w:tab/>
            </w:r>
            <w:r w:rsidRPr="006B5EA0">
              <w:rPr>
                <w:rFonts w:ascii="Courier New" w:hAnsi="Courier New" w:cs="Courier New"/>
                <w:sz w:val="22"/>
                <w:szCs w:val="22"/>
              </w:rPr>
              <w:t> </w:t>
            </w:r>
            <w:r w:rsidRPr="006B5EA0">
              <w:rPr>
                <w:rFonts w:ascii="GHEA Grapalat" w:hAnsi="GHEA Grapalat"/>
                <w:sz w:val="22"/>
                <w:szCs w:val="22"/>
              </w:rPr>
              <w:t>Подписи плательщика:</w:t>
            </w:r>
          </w:p>
          <w:p w:rsidR="0059528A" w:rsidRPr="006B5EA0" w:rsidRDefault="0059528A" w:rsidP="0059528A">
            <w:pPr>
              <w:widowControl w:val="0"/>
              <w:rPr>
                <w:rFonts w:ascii="GHEA Grapalat" w:hAnsi="GHEA Grapalat" w:cs="Sylfaen"/>
                <w:sz w:val="22"/>
                <w:szCs w:val="22"/>
              </w:rPr>
            </w:pPr>
          </w:p>
          <w:p w:rsidR="0059528A" w:rsidRPr="006B5EA0" w:rsidRDefault="0059528A" w:rsidP="0059528A">
            <w:pPr>
              <w:widowControl w:val="0"/>
              <w:jc w:val="right"/>
              <w:rPr>
                <w:rFonts w:ascii="GHEA Grapalat" w:hAnsi="GHEA Grapalat" w:cs="Sylfaen"/>
                <w:sz w:val="22"/>
                <w:szCs w:val="22"/>
              </w:rPr>
            </w:pPr>
            <w:r w:rsidRPr="006B5EA0">
              <w:rPr>
                <w:rFonts w:ascii="GHEA Grapalat" w:hAnsi="GHEA Grapalat"/>
                <w:sz w:val="22"/>
                <w:szCs w:val="22"/>
              </w:rPr>
              <w:t>/____________________/</w:t>
            </w:r>
          </w:p>
          <w:p w:rsidR="0059528A" w:rsidRPr="006B5EA0" w:rsidRDefault="0059528A" w:rsidP="0059528A">
            <w:pPr>
              <w:widowControl w:val="0"/>
              <w:jc w:val="right"/>
              <w:rPr>
                <w:rFonts w:ascii="GHEA Grapalat" w:hAnsi="GHEA Grapalat" w:cs="Tahoma"/>
                <w:sz w:val="22"/>
                <w:szCs w:val="22"/>
              </w:rPr>
            </w:pPr>
          </w:p>
          <w:p w:rsidR="0059528A" w:rsidRPr="006B5EA0" w:rsidRDefault="0059528A" w:rsidP="0059528A">
            <w:pPr>
              <w:widowControl w:val="0"/>
              <w:jc w:val="right"/>
              <w:rPr>
                <w:rFonts w:ascii="GHEA Grapalat" w:hAnsi="GHEA Grapalat" w:cs="Sylfaen"/>
                <w:sz w:val="22"/>
                <w:szCs w:val="22"/>
              </w:rPr>
            </w:pPr>
            <w:r w:rsidRPr="006B5EA0">
              <w:rPr>
                <w:rFonts w:ascii="GHEA Grapalat" w:hAnsi="GHEA Grapalat"/>
                <w:sz w:val="22"/>
                <w:szCs w:val="22"/>
              </w:rPr>
              <w:t>/____________________/</w:t>
            </w:r>
          </w:p>
          <w:p w:rsidR="0059528A" w:rsidRPr="006B5EA0" w:rsidRDefault="0059528A" w:rsidP="0059528A">
            <w:pPr>
              <w:widowControl w:val="0"/>
              <w:rPr>
                <w:rFonts w:ascii="GHEA Grapalat" w:hAnsi="GHEA Grapalat" w:cs="Sylfaen"/>
                <w:sz w:val="22"/>
                <w:szCs w:val="22"/>
              </w:rPr>
            </w:pPr>
          </w:p>
          <w:p w:rsidR="0059528A" w:rsidRPr="006B5EA0" w:rsidRDefault="0059528A" w:rsidP="0059528A">
            <w:pPr>
              <w:widowControl w:val="0"/>
              <w:tabs>
                <w:tab w:val="left" w:pos="4539"/>
              </w:tabs>
              <w:rPr>
                <w:rFonts w:ascii="GHEA Grapalat" w:hAnsi="GHEA Grapalat" w:cs="Sylfaen"/>
                <w:sz w:val="22"/>
                <w:szCs w:val="22"/>
              </w:rPr>
            </w:pPr>
            <w:r w:rsidRPr="006B5EA0">
              <w:rPr>
                <w:rFonts w:ascii="GHEA Grapalat" w:hAnsi="GHEA Grapalat"/>
                <w:sz w:val="22"/>
                <w:szCs w:val="22"/>
              </w:rPr>
              <w:t>21.б.</w:t>
            </w:r>
            <w:r w:rsidRPr="006B5EA0">
              <w:rPr>
                <w:rFonts w:ascii="GHEA Grapalat" w:hAnsi="GHEA Grapalat"/>
                <w:sz w:val="22"/>
                <w:szCs w:val="22"/>
              </w:rPr>
              <w:tab/>
              <w:t>М. П.</w:t>
            </w:r>
          </w:p>
        </w:tc>
      </w:tr>
      <w:tr w:rsidR="0059528A" w:rsidRPr="006B5EA0" w:rsidTr="0059528A">
        <w:trPr>
          <w:trHeight w:val="2194"/>
        </w:trPr>
        <w:tc>
          <w:tcPr>
            <w:tcW w:w="5616" w:type="dxa"/>
            <w:tcBorders>
              <w:top w:val="single" w:sz="4" w:space="0" w:color="auto"/>
              <w:left w:val="single" w:sz="4" w:space="0" w:color="auto"/>
              <w:right w:val="single" w:sz="4" w:space="0" w:color="auto"/>
            </w:tcBorders>
            <w:noWrap/>
            <w:vAlign w:val="bottom"/>
          </w:tcPr>
          <w:p w:rsidR="0059528A" w:rsidRPr="006B5EA0" w:rsidRDefault="0059528A" w:rsidP="0059528A">
            <w:pPr>
              <w:widowControl w:val="0"/>
              <w:rPr>
                <w:rFonts w:ascii="GHEA Grapalat" w:hAnsi="GHEA Grapalat" w:cs="Tahoma"/>
                <w:sz w:val="22"/>
                <w:szCs w:val="22"/>
              </w:rPr>
            </w:pPr>
            <w:r w:rsidRPr="006B5EA0">
              <w:rPr>
                <w:rFonts w:ascii="GHEA Grapalat" w:hAnsi="GHEA Grapalat"/>
                <w:sz w:val="22"/>
                <w:szCs w:val="22"/>
              </w:rPr>
              <w:t>24.а.</w:t>
            </w:r>
            <w:r w:rsidRPr="006B5EA0">
              <w:rPr>
                <w:rFonts w:ascii="GHEA Grapalat" w:hAnsi="GHEA Grapalat"/>
                <w:sz w:val="22"/>
                <w:szCs w:val="22"/>
              </w:rPr>
              <w:tab/>
              <w:t xml:space="preserve"> Обслуживающая бенефициара финансовая организация </w:t>
            </w:r>
          </w:p>
          <w:p w:rsidR="0059528A" w:rsidRPr="006B5EA0" w:rsidRDefault="0059528A" w:rsidP="0059528A">
            <w:pPr>
              <w:widowControl w:val="0"/>
              <w:rPr>
                <w:rFonts w:ascii="GHEA Grapalat" w:hAnsi="GHEA Grapalat"/>
                <w:sz w:val="22"/>
                <w:szCs w:val="22"/>
              </w:rPr>
            </w:pPr>
          </w:p>
          <w:p w:rsidR="0059528A" w:rsidRPr="006B5EA0" w:rsidRDefault="0059528A" w:rsidP="0059528A">
            <w:pPr>
              <w:widowControl w:val="0"/>
              <w:jc w:val="right"/>
              <w:rPr>
                <w:rFonts w:ascii="GHEA Grapalat" w:hAnsi="GHEA Grapalat" w:cs="Tahoma"/>
                <w:sz w:val="22"/>
                <w:szCs w:val="22"/>
              </w:rPr>
            </w:pPr>
            <w:r w:rsidRPr="006B5EA0">
              <w:rPr>
                <w:rFonts w:ascii="GHEA Grapalat" w:hAnsi="GHEA Grapalat"/>
                <w:sz w:val="22"/>
                <w:szCs w:val="22"/>
              </w:rPr>
              <w:t>/____________________/</w:t>
            </w:r>
          </w:p>
          <w:p w:rsidR="0059528A" w:rsidRPr="006B5EA0" w:rsidRDefault="0059528A" w:rsidP="0059528A">
            <w:pPr>
              <w:widowControl w:val="0"/>
              <w:ind w:left="3828" w:right="13"/>
              <w:jc w:val="both"/>
              <w:rPr>
                <w:rFonts w:ascii="GHEA Grapalat" w:hAnsi="GHEA Grapalat" w:cs="Sylfaen"/>
                <w:sz w:val="22"/>
                <w:szCs w:val="22"/>
                <w:vertAlign w:val="superscript"/>
              </w:rPr>
            </w:pPr>
            <w:r w:rsidRPr="006B5EA0">
              <w:rPr>
                <w:rFonts w:ascii="GHEA Grapalat" w:hAnsi="GHEA Grapalat"/>
                <w:sz w:val="22"/>
                <w:szCs w:val="22"/>
                <w:vertAlign w:val="superscript"/>
              </w:rPr>
              <w:t>подпись/</w:t>
            </w:r>
          </w:p>
          <w:p w:rsidR="0059528A" w:rsidRPr="006B5EA0" w:rsidRDefault="0059528A" w:rsidP="0059528A">
            <w:pPr>
              <w:widowControl w:val="0"/>
              <w:rPr>
                <w:rFonts w:ascii="GHEA Grapalat" w:hAnsi="GHEA Grapalat" w:cs="Tahoma"/>
                <w:sz w:val="22"/>
                <w:szCs w:val="22"/>
              </w:rPr>
            </w:pPr>
          </w:p>
          <w:p w:rsidR="0059528A" w:rsidRPr="006B5EA0" w:rsidRDefault="0059528A" w:rsidP="0059528A">
            <w:pPr>
              <w:widowControl w:val="0"/>
              <w:rPr>
                <w:rFonts w:ascii="GHEA Grapalat" w:hAnsi="GHEA Grapalat" w:cs="Arial"/>
                <w:sz w:val="22"/>
                <w:szCs w:val="22"/>
              </w:rPr>
            </w:pPr>
          </w:p>
        </w:tc>
        <w:tc>
          <w:tcPr>
            <w:tcW w:w="5364" w:type="dxa"/>
            <w:tcBorders>
              <w:top w:val="single" w:sz="4" w:space="0" w:color="auto"/>
              <w:left w:val="nil"/>
              <w:right w:val="single" w:sz="4" w:space="0" w:color="auto"/>
            </w:tcBorders>
            <w:noWrap/>
          </w:tcPr>
          <w:p w:rsidR="0059528A" w:rsidRPr="006B5EA0" w:rsidRDefault="0059528A" w:rsidP="0059528A">
            <w:pPr>
              <w:widowControl w:val="0"/>
              <w:rPr>
                <w:rFonts w:ascii="GHEA Grapalat" w:hAnsi="GHEA Grapalat" w:cs="Tahoma"/>
                <w:sz w:val="22"/>
                <w:szCs w:val="22"/>
              </w:rPr>
            </w:pPr>
            <w:r w:rsidRPr="006B5EA0">
              <w:rPr>
                <w:rFonts w:ascii="GHEA Grapalat" w:hAnsi="GHEA Grapalat"/>
                <w:sz w:val="22"/>
                <w:szCs w:val="22"/>
              </w:rPr>
              <w:t>23.а.</w:t>
            </w:r>
            <w:r w:rsidRPr="006B5EA0">
              <w:rPr>
                <w:rFonts w:ascii="GHEA Grapalat" w:hAnsi="GHEA Grapalat"/>
                <w:sz w:val="22"/>
                <w:szCs w:val="22"/>
              </w:rPr>
              <w:tab/>
              <w:t xml:space="preserve"> Обслуживающая плательщика финансовая организация </w:t>
            </w:r>
          </w:p>
          <w:p w:rsidR="0059528A" w:rsidRPr="006B5EA0" w:rsidRDefault="0059528A" w:rsidP="0059528A">
            <w:pPr>
              <w:widowControl w:val="0"/>
              <w:rPr>
                <w:rFonts w:ascii="GHEA Grapalat" w:hAnsi="GHEA Grapalat" w:cs="Tahoma"/>
                <w:sz w:val="22"/>
                <w:szCs w:val="22"/>
              </w:rPr>
            </w:pPr>
          </w:p>
          <w:p w:rsidR="0059528A" w:rsidRPr="006B5EA0" w:rsidRDefault="0059528A" w:rsidP="0059528A">
            <w:pPr>
              <w:widowControl w:val="0"/>
              <w:jc w:val="right"/>
              <w:rPr>
                <w:rFonts w:ascii="GHEA Grapalat" w:hAnsi="GHEA Grapalat" w:cs="Tahoma"/>
                <w:sz w:val="22"/>
                <w:szCs w:val="22"/>
              </w:rPr>
            </w:pPr>
            <w:r w:rsidRPr="006B5EA0">
              <w:rPr>
                <w:rFonts w:ascii="GHEA Grapalat" w:hAnsi="GHEA Grapalat"/>
                <w:sz w:val="22"/>
                <w:szCs w:val="22"/>
              </w:rPr>
              <w:t>/____________________/</w:t>
            </w:r>
          </w:p>
          <w:p w:rsidR="0059528A" w:rsidRPr="006B5EA0" w:rsidRDefault="0059528A" w:rsidP="0059528A">
            <w:pPr>
              <w:widowControl w:val="0"/>
              <w:ind w:right="983"/>
              <w:jc w:val="right"/>
              <w:rPr>
                <w:rFonts w:ascii="GHEA Grapalat" w:hAnsi="GHEA Grapalat" w:cs="Sylfaen"/>
                <w:sz w:val="22"/>
                <w:szCs w:val="22"/>
                <w:vertAlign w:val="superscript"/>
              </w:rPr>
            </w:pPr>
            <w:r w:rsidRPr="006B5EA0">
              <w:rPr>
                <w:rFonts w:ascii="GHEA Grapalat" w:hAnsi="GHEA Grapalat"/>
                <w:sz w:val="22"/>
                <w:szCs w:val="22"/>
                <w:vertAlign w:val="superscript"/>
              </w:rPr>
              <w:t>/подпись/</w:t>
            </w:r>
          </w:p>
          <w:p w:rsidR="0059528A" w:rsidRPr="006B5EA0" w:rsidRDefault="0059528A" w:rsidP="0059528A">
            <w:pPr>
              <w:widowControl w:val="0"/>
              <w:rPr>
                <w:rFonts w:ascii="GHEA Grapalat" w:hAnsi="GHEA Grapalat" w:cs="Arial"/>
                <w:sz w:val="22"/>
                <w:szCs w:val="22"/>
              </w:rPr>
            </w:pPr>
          </w:p>
        </w:tc>
      </w:tr>
      <w:tr w:rsidR="0059528A" w:rsidRPr="006B5EA0" w:rsidTr="0059528A">
        <w:trPr>
          <w:trHeight w:val="80"/>
        </w:trPr>
        <w:tc>
          <w:tcPr>
            <w:tcW w:w="5616" w:type="dxa"/>
            <w:tcBorders>
              <w:top w:val="nil"/>
              <w:left w:val="single" w:sz="4" w:space="0" w:color="auto"/>
              <w:bottom w:val="single" w:sz="4" w:space="0" w:color="auto"/>
              <w:right w:val="single" w:sz="4" w:space="0" w:color="auto"/>
            </w:tcBorders>
            <w:noWrap/>
            <w:vAlign w:val="bottom"/>
          </w:tcPr>
          <w:p w:rsidR="0059528A" w:rsidRPr="006B5EA0" w:rsidRDefault="0059528A" w:rsidP="0059528A">
            <w:pPr>
              <w:widowControl w:val="0"/>
              <w:tabs>
                <w:tab w:val="left" w:pos="4678"/>
              </w:tabs>
              <w:rPr>
                <w:rFonts w:ascii="GHEA Grapalat" w:hAnsi="GHEA Grapalat" w:cs="Sylfaen"/>
                <w:sz w:val="22"/>
                <w:szCs w:val="22"/>
              </w:rPr>
            </w:pPr>
            <w:r w:rsidRPr="006B5EA0">
              <w:rPr>
                <w:rFonts w:ascii="GHEA Grapalat" w:hAnsi="GHEA Grapalat"/>
                <w:sz w:val="22"/>
                <w:szCs w:val="22"/>
              </w:rPr>
              <w:t>24.б.</w:t>
            </w:r>
            <w:r w:rsidRPr="006B5EA0">
              <w:rPr>
                <w:rFonts w:ascii="GHEA Grapalat" w:hAnsi="GHEA Grapalat"/>
                <w:sz w:val="22"/>
                <w:szCs w:val="22"/>
              </w:rPr>
              <w:tab/>
              <w:t>П.</w:t>
            </w:r>
          </w:p>
          <w:p w:rsidR="0059528A" w:rsidRPr="006B5EA0" w:rsidRDefault="0059528A" w:rsidP="0059528A">
            <w:pPr>
              <w:widowControl w:val="0"/>
              <w:rPr>
                <w:rFonts w:ascii="GHEA Grapalat" w:hAnsi="GHEA Grapalat" w:cs="Sylfaen"/>
                <w:sz w:val="22"/>
                <w:szCs w:val="22"/>
              </w:rPr>
            </w:pPr>
          </w:p>
          <w:p w:rsidR="0059528A" w:rsidRPr="006B5EA0" w:rsidRDefault="0059528A" w:rsidP="0059528A">
            <w:pPr>
              <w:widowControl w:val="0"/>
              <w:ind w:right="155"/>
              <w:jc w:val="right"/>
              <w:rPr>
                <w:rFonts w:ascii="GHEA Grapalat" w:hAnsi="GHEA Grapalat" w:cs="Sylfaen"/>
                <w:sz w:val="22"/>
                <w:szCs w:val="22"/>
                <w:lang w:val="en-US"/>
              </w:rPr>
            </w:pPr>
            <w:r w:rsidRPr="006B5EA0">
              <w:rPr>
                <w:rFonts w:ascii="GHEA Grapalat" w:hAnsi="GHEA Grapalat"/>
                <w:sz w:val="22"/>
                <w:szCs w:val="22"/>
              </w:rPr>
              <w:lastRenderedPageBreak/>
              <w:t xml:space="preserve">24.в"___" ___ 20___ г. </w:t>
            </w:r>
          </w:p>
        </w:tc>
        <w:tc>
          <w:tcPr>
            <w:tcW w:w="5364" w:type="dxa"/>
            <w:tcBorders>
              <w:top w:val="nil"/>
              <w:left w:val="nil"/>
              <w:bottom w:val="single" w:sz="4" w:space="0" w:color="auto"/>
              <w:right w:val="single" w:sz="4" w:space="0" w:color="auto"/>
            </w:tcBorders>
            <w:noWrap/>
            <w:vAlign w:val="bottom"/>
          </w:tcPr>
          <w:p w:rsidR="0059528A" w:rsidRPr="006B5EA0" w:rsidRDefault="0059528A" w:rsidP="0059528A">
            <w:pPr>
              <w:widowControl w:val="0"/>
              <w:tabs>
                <w:tab w:val="left" w:pos="4554"/>
              </w:tabs>
              <w:rPr>
                <w:rFonts w:ascii="GHEA Grapalat" w:hAnsi="GHEA Grapalat" w:cs="Sylfaen"/>
                <w:sz w:val="22"/>
                <w:szCs w:val="22"/>
              </w:rPr>
            </w:pPr>
            <w:r w:rsidRPr="006B5EA0">
              <w:rPr>
                <w:rFonts w:ascii="GHEA Grapalat" w:hAnsi="GHEA Grapalat"/>
                <w:sz w:val="22"/>
                <w:szCs w:val="22"/>
              </w:rPr>
              <w:lastRenderedPageBreak/>
              <w:t>23.б.</w:t>
            </w:r>
            <w:r w:rsidRPr="006B5EA0">
              <w:rPr>
                <w:rFonts w:ascii="GHEA Grapalat" w:hAnsi="GHEA Grapalat"/>
                <w:sz w:val="22"/>
                <w:szCs w:val="22"/>
              </w:rPr>
              <w:tab/>
              <w:t>М. П.</w:t>
            </w:r>
          </w:p>
          <w:p w:rsidR="0059528A" w:rsidRPr="006B5EA0" w:rsidRDefault="0059528A" w:rsidP="0059528A">
            <w:pPr>
              <w:widowControl w:val="0"/>
              <w:rPr>
                <w:rFonts w:ascii="GHEA Grapalat" w:hAnsi="GHEA Grapalat"/>
                <w:sz w:val="22"/>
                <w:szCs w:val="22"/>
              </w:rPr>
            </w:pPr>
          </w:p>
          <w:p w:rsidR="0059528A" w:rsidRPr="006B5EA0" w:rsidRDefault="0059528A" w:rsidP="0059528A">
            <w:pPr>
              <w:widowControl w:val="0"/>
              <w:jc w:val="right"/>
              <w:rPr>
                <w:rFonts w:ascii="GHEA Grapalat" w:hAnsi="GHEA Grapalat" w:cs="Sylfaen"/>
                <w:sz w:val="22"/>
                <w:szCs w:val="22"/>
              </w:rPr>
            </w:pPr>
            <w:r w:rsidRPr="006B5EA0">
              <w:rPr>
                <w:rFonts w:ascii="GHEA Grapalat" w:hAnsi="GHEA Grapalat"/>
                <w:sz w:val="22"/>
                <w:szCs w:val="22"/>
              </w:rPr>
              <w:lastRenderedPageBreak/>
              <w:t>23.в Дата исполнения: "___" ___ 20___г.</w:t>
            </w:r>
          </w:p>
        </w:tc>
      </w:tr>
    </w:tbl>
    <w:p w:rsidR="00C3421C" w:rsidRPr="006B5EA0" w:rsidRDefault="00C3421C" w:rsidP="00A1665E">
      <w:pPr>
        <w:rPr>
          <w:rFonts w:ascii="GHEA Grapalat" w:hAnsi="GHEA Grapalat" w:cs="Sylfaen"/>
          <w:sz w:val="22"/>
          <w:szCs w:val="22"/>
        </w:rPr>
      </w:pPr>
      <w:r w:rsidRPr="006B5EA0">
        <w:rPr>
          <w:rFonts w:ascii="GHEA Grapalat" w:hAnsi="GHEA Grapalat" w:cs="Sylfaen"/>
          <w:sz w:val="22"/>
          <w:szCs w:val="22"/>
        </w:rPr>
        <w:lastRenderedPageBreak/>
        <w:t xml:space="preserve">*  </w:t>
      </w:r>
      <w:r w:rsidRPr="006B5EA0">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6B5EA0" w:rsidRDefault="00C3421C" w:rsidP="00A1665E">
      <w:pPr>
        <w:rPr>
          <w:rFonts w:ascii="GHEA Grapalat" w:hAnsi="GHEA Grapalat" w:cs="Sylfaen"/>
          <w:sz w:val="22"/>
          <w:szCs w:val="22"/>
        </w:rPr>
      </w:pPr>
    </w:p>
    <w:p w:rsidR="00CB6B7F" w:rsidRPr="006B5EA0" w:rsidRDefault="00CB6B7F" w:rsidP="00A1665E">
      <w:pPr>
        <w:widowControl w:val="0"/>
        <w:ind w:left="567" w:right="565"/>
        <w:jc w:val="center"/>
        <w:rPr>
          <w:rFonts w:ascii="GHEA Grapalat" w:hAnsi="GHEA Grapalat"/>
          <w:b/>
          <w:sz w:val="22"/>
          <w:szCs w:val="22"/>
        </w:rPr>
      </w:pPr>
    </w:p>
    <w:p w:rsidR="00CB6B7F" w:rsidRPr="006B5EA0" w:rsidRDefault="00CB6B7F" w:rsidP="00A1665E">
      <w:pPr>
        <w:widowControl w:val="0"/>
        <w:ind w:left="567" w:right="565"/>
        <w:jc w:val="center"/>
        <w:rPr>
          <w:rFonts w:ascii="GHEA Grapalat" w:hAnsi="GHEA Grapalat"/>
          <w:b/>
          <w:sz w:val="22"/>
          <w:szCs w:val="22"/>
        </w:rPr>
      </w:pPr>
    </w:p>
    <w:p w:rsidR="00C3421C" w:rsidRPr="006B5EA0" w:rsidRDefault="00C3421C" w:rsidP="00A1665E">
      <w:pPr>
        <w:widowControl w:val="0"/>
        <w:ind w:left="567" w:right="565"/>
        <w:jc w:val="center"/>
        <w:rPr>
          <w:rFonts w:ascii="GHEA Grapalat" w:hAnsi="GHEA Grapalat"/>
          <w:b/>
          <w:sz w:val="22"/>
          <w:szCs w:val="22"/>
        </w:rPr>
      </w:pPr>
      <w:r w:rsidRPr="006B5EA0">
        <w:rPr>
          <w:rFonts w:ascii="GHEA Grapalat" w:hAnsi="GHEA Grapalat"/>
          <w:b/>
          <w:sz w:val="22"/>
          <w:szCs w:val="22"/>
        </w:rPr>
        <w:t xml:space="preserve">Обязательные реквизиты платежного требования </w:t>
      </w:r>
      <w:r w:rsidRPr="006B5EA0">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F2446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Наличие указанного поля/</w:t>
            </w:r>
          </w:p>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 xml:space="preserve">Требование о заполнении реквизита </w:t>
            </w:r>
          </w:p>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Сторона,</w:t>
            </w:r>
          </w:p>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 xml:space="preserve">заполняющая реквизит </w:t>
            </w:r>
          </w:p>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бенефициар или плательщик</w:t>
            </w:r>
          </w:p>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(в связи с процессом закупки)</w:t>
            </w:r>
          </w:p>
        </w:tc>
      </w:tr>
      <w:tr w:rsidR="00B138F3" w:rsidRPr="00F2446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5</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на документе заранее заполнено "Платежное требование"</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both"/>
              <w:rPr>
                <w:rFonts w:ascii="GHEA Grapalat" w:hAnsi="GHEA Grapalat"/>
                <w:sz w:val="16"/>
                <w:szCs w:val="20"/>
              </w:rPr>
            </w:pPr>
            <w:r w:rsidRPr="00F24462">
              <w:rPr>
                <w:rFonts w:ascii="GHEA Grapalat" w:hAnsi="GHEA Grapalat"/>
                <w:sz w:val="16"/>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бенефициаром при представлении платежного требования в банк плательщика</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both"/>
              <w:rPr>
                <w:rFonts w:ascii="GHEA Grapalat" w:hAnsi="GHEA Grapalat"/>
                <w:sz w:val="16"/>
                <w:szCs w:val="20"/>
              </w:rPr>
            </w:pPr>
            <w:r w:rsidRPr="00F24462">
              <w:rPr>
                <w:rFonts w:ascii="GHEA Grapalat" w:hAnsi="GHEA Grapalat"/>
                <w:sz w:val="16"/>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C3421C" w:rsidRPr="00F24462" w:rsidRDefault="00C3421C" w:rsidP="00A1665E">
            <w:pPr>
              <w:widowControl w:val="0"/>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бенефициаром в день представления платежного требования в банк плательщика </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both"/>
              <w:rPr>
                <w:rFonts w:ascii="GHEA Grapalat" w:hAnsi="GHEA Grapalat"/>
                <w:sz w:val="16"/>
                <w:szCs w:val="20"/>
              </w:rPr>
            </w:pPr>
            <w:r w:rsidRPr="00F24462">
              <w:rPr>
                <w:rFonts w:ascii="GHEA Grapalat" w:hAnsi="GHEA Grapalat"/>
                <w:sz w:val="16"/>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 заполняется)</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lastRenderedPageBreak/>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lastRenderedPageBreak/>
              <w:t xml:space="preserve">заранее заполняется </w:t>
            </w:r>
            <w:r w:rsidRPr="00F24462">
              <w:rPr>
                <w:rFonts w:ascii="GHEA Grapalat" w:hAnsi="GHEA Grapalat"/>
                <w:sz w:val="16"/>
                <w:szCs w:val="20"/>
              </w:rPr>
              <w:lastRenderedPageBreak/>
              <w:t>бенефициаром — по приглашению</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плательщиком </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 заполняется и не применяется)</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В обязательном порядке заполняются слова "для обеспечения </w:t>
            </w:r>
            <w:r w:rsidR="00040F6C" w:rsidRPr="00F24462">
              <w:rPr>
                <w:rFonts w:ascii="GHEA Grapalat" w:hAnsi="GHEA Grapalat"/>
                <w:sz w:val="16"/>
                <w:szCs w:val="20"/>
              </w:rPr>
              <w:t>квалификации</w:t>
            </w:r>
            <w:r w:rsidRPr="00F24462">
              <w:rPr>
                <w:rFonts w:ascii="GHEA Grapalat" w:hAnsi="GHEA Grapalat"/>
                <w:sz w:val="16"/>
                <w:szCs w:val="20"/>
              </w:rPr>
              <w:t>"</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бенефициаром</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Del="0010680B" w:rsidRDefault="00C3421C" w:rsidP="00A1665E">
            <w:pPr>
              <w:widowControl w:val="0"/>
              <w:jc w:val="center"/>
              <w:rPr>
                <w:rFonts w:ascii="GHEA Grapalat" w:hAnsi="GHEA Grapalat"/>
                <w:sz w:val="16"/>
                <w:szCs w:val="20"/>
              </w:rPr>
            </w:pPr>
            <w:r w:rsidRPr="00F24462">
              <w:rPr>
                <w:rFonts w:ascii="GHEA Grapalat" w:hAnsi="GHEA Grapalat"/>
                <w:sz w:val="16"/>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cs="Sylfaen"/>
                <w:sz w:val="16"/>
                <w:szCs w:val="20"/>
              </w:rPr>
            </w:pPr>
            <w:r w:rsidRPr="00F24462">
              <w:rPr>
                <w:rFonts w:ascii="GHEA Grapalat" w:hAnsi="GHEA Grapalat"/>
                <w:sz w:val="16"/>
                <w:szCs w:val="20"/>
              </w:rPr>
              <w:t xml:space="preserve">обязательно </w:t>
            </w:r>
          </w:p>
          <w:p w:rsidR="00C3421C" w:rsidRPr="00F24462" w:rsidRDefault="00C3421C" w:rsidP="00A1665E">
            <w:pPr>
              <w:widowControl w:val="0"/>
              <w:jc w:val="center"/>
              <w:rPr>
                <w:rFonts w:ascii="GHEA Grapalat" w:hAnsi="GHEA Grapalat" w:cs="Sylfaen"/>
                <w:sz w:val="16"/>
                <w:szCs w:val="20"/>
              </w:rPr>
            </w:pPr>
            <w:r w:rsidRPr="00F24462">
              <w:rPr>
                <w:rFonts w:ascii="GHEA Grapalat" w:hAnsi="GHEA Grapalat"/>
                <w:sz w:val="16"/>
                <w:szCs w:val="20"/>
              </w:rPr>
              <w:t xml:space="preserve">заполняются слова "акцептованный платеж", </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заранее заполняется бенефициаром </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бенефициаром</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w:t>
            </w:r>
            <w:r w:rsidRPr="00F24462">
              <w:rPr>
                <w:rFonts w:ascii="GHEA Grapalat" w:hAnsi="GHEA Grapalat"/>
                <w:sz w:val="16"/>
                <w:szCs w:val="20"/>
              </w:rPr>
              <w:lastRenderedPageBreak/>
              <w:t>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lastRenderedPageBreak/>
              <w:t xml:space="preserve">подписывается плательщиком или </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проставляется электронная подпись плательщика</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при наличии печати, когда плательщик представляет Требование в бумажной форме</w:t>
            </w:r>
          </w:p>
          <w:p w:rsidR="00C3421C" w:rsidRPr="00F24462" w:rsidRDefault="00C3421C" w:rsidP="00A1665E">
            <w:pPr>
              <w:widowControl w:val="0"/>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скрепляется печатью плательщика </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при представлении в бумажной форме</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подписывается бенефициаром</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скрепляется печатью бенефициара </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при представлении в банк в бумажной форме</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p>
        </w:tc>
      </w:tr>
      <w:tr w:rsidR="00FF3DE9"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p>
        </w:tc>
      </w:tr>
    </w:tbl>
    <w:p w:rsidR="001005B0" w:rsidRPr="00F24462" w:rsidRDefault="001005B0" w:rsidP="00A1665E">
      <w:pPr>
        <w:widowControl w:val="0"/>
        <w:ind w:left="567" w:right="565"/>
        <w:jc w:val="center"/>
        <w:rPr>
          <w:rFonts w:ascii="GHEA Grapalat" w:hAnsi="GHEA Grapalat"/>
          <w:b/>
          <w:sz w:val="16"/>
          <w:szCs w:val="20"/>
        </w:rPr>
      </w:pPr>
    </w:p>
    <w:p w:rsidR="00FC10BB" w:rsidRPr="00F24462" w:rsidRDefault="00FC10BB" w:rsidP="00A1665E">
      <w:pPr>
        <w:rPr>
          <w:rFonts w:ascii="GHEA Grapalat" w:hAnsi="GHEA Grapalat"/>
          <w:i/>
          <w:sz w:val="16"/>
          <w:szCs w:val="20"/>
        </w:rPr>
      </w:pPr>
      <w:r w:rsidRPr="00F24462">
        <w:rPr>
          <w:rFonts w:ascii="GHEA Grapalat" w:hAnsi="GHEA Grapalat"/>
          <w:i/>
          <w:sz w:val="16"/>
          <w:szCs w:val="20"/>
        </w:rPr>
        <w:br w:type="page"/>
      </w:r>
    </w:p>
    <w:p w:rsidR="000A214C" w:rsidRPr="006B5EA0" w:rsidRDefault="000A214C" w:rsidP="00A1665E">
      <w:pPr>
        <w:widowControl w:val="0"/>
        <w:jc w:val="right"/>
        <w:rPr>
          <w:rFonts w:ascii="GHEA Grapalat" w:hAnsi="GHEA Grapalat" w:cs="GHEA Grapalat"/>
          <w:i/>
          <w:sz w:val="22"/>
          <w:szCs w:val="22"/>
        </w:rPr>
      </w:pPr>
      <w:r w:rsidRPr="006B5EA0">
        <w:rPr>
          <w:rFonts w:ascii="GHEA Grapalat" w:hAnsi="GHEA Grapalat"/>
          <w:i/>
          <w:sz w:val="22"/>
          <w:szCs w:val="22"/>
        </w:rPr>
        <w:lastRenderedPageBreak/>
        <w:t>Приложение № 5.1</w:t>
      </w:r>
    </w:p>
    <w:p w:rsidR="000A214C" w:rsidRPr="006B5EA0" w:rsidRDefault="000A214C" w:rsidP="00A1665E">
      <w:pPr>
        <w:widowControl w:val="0"/>
        <w:jc w:val="right"/>
        <w:rPr>
          <w:rFonts w:ascii="GHEA Grapalat" w:hAnsi="GHEA Grapalat" w:cs="GHEA Grapalat"/>
          <w:i/>
          <w:sz w:val="22"/>
          <w:szCs w:val="22"/>
        </w:rPr>
      </w:pPr>
      <w:r w:rsidRPr="006B5EA0">
        <w:rPr>
          <w:rFonts w:ascii="GHEA Grapalat" w:hAnsi="GHEA Grapalat"/>
          <w:i/>
          <w:sz w:val="22"/>
          <w:szCs w:val="22"/>
        </w:rPr>
        <w:t xml:space="preserve">к Приглашению на </w:t>
      </w:r>
      <w:r w:rsidR="00DE428C" w:rsidRPr="006B5EA0">
        <w:rPr>
          <w:rFonts w:ascii="GHEA Grapalat" w:hAnsi="GHEA Grapalat"/>
          <w:i/>
          <w:sz w:val="22"/>
          <w:szCs w:val="22"/>
        </w:rPr>
        <w:t>Запрос котировки</w:t>
      </w:r>
      <w:r w:rsidRPr="006B5EA0">
        <w:rPr>
          <w:rFonts w:ascii="GHEA Grapalat" w:hAnsi="GHEA Grapalat"/>
          <w:i/>
          <w:sz w:val="22"/>
          <w:szCs w:val="22"/>
        </w:rPr>
        <w:br/>
        <w:t xml:space="preserve">под кодом </w:t>
      </w:r>
      <w:r w:rsidR="00345381" w:rsidRPr="006B5EA0">
        <w:rPr>
          <w:rFonts w:ascii="GHEA Grapalat" w:hAnsi="GHEA Grapalat"/>
          <w:i/>
          <w:sz w:val="22"/>
          <w:szCs w:val="22"/>
        </w:rPr>
        <w:t>«</w:t>
      </w:r>
      <w:r w:rsidR="00DF7CC7" w:rsidRPr="006B5EA0">
        <w:rPr>
          <w:rFonts w:ascii="GHEA Grapalat" w:hAnsi="GHEA Grapalat"/>
          <w:i/>
          <w:sz w:val="22"/>
          <w:szCs w:val="22"/>
        </w:rPr>
        <w:t>«</w:t>
      </w:r>
      <w:r w:rsidR="006B5EA0" w:rsidRPr="006B5EA0">
        <w:rPr>
          <w:rFonts w:ascii="GHEA Grapalat" w:hAnsi="GHEA Grapalat"/>
          <w:b/>
          <w:i/>
          <w:sz w:val="22"/>
          <w:szCs w:val="22"/>
          <w:lang w:val="af-ZA"/>
        </w:rPr>
        <w:t>ФТРКПД-ГААПДЗБ-2025</w:t>
      </w:r>
      <w:r w:rsidR="00DF7CC7" w:rsidRPr="006B5EA0">
        <w:rPr>
          <w:rFonts w:ascii="GHEA Grapalat" w:hAnsi="GHEA Grapalat"/>
          <w:b/>
          <w:i/>
          <w:sz w:val="22"/>
          <w:szCs w:val="22"/>
          <w:lang w:val="af-ZA"/>
        </w:rPr>
        <w:t>/</w:t>
      </w:r>
      <w:r w:rsidR="006B5EA0" w:rsidRPr="006B5EA0">
        <w:rPr>
          <w:rFonts w:ascii="GHEA Grapalat" w:hAnsi="GHEA Grapalat"/>
          <w:b/>
          <w:i/>
          <w:sz w:val="22"/>
          <w:szCs w:val="22"/>
          <w:lang w:val="af-ZA"/>
        </w:rPr>
        <w:t>1</w:t>
      </w:r>
      <w:r w:rsidR="00DF7CC7" w:rsidRPr="006B5EA0">
        <w:rPr>
          <w:rFonts w:ascii="GHEA Grapalat" w:hAnsi="GHEA Grapalat"/>
          <w:i/>
          <w:sz w:val="22"/>
          <w:szCs w:val="22"/>
          <w:u w:val="single"/>
          <w:lang w:val="af-ZA"/>
        </w:rPr>
        <w:t xml:space="preserve">      </w:t>
      </w:r>
    </w:p>
    <w:p w:rsidR="00AF4211" w:rsidRPr="006B5EA0" w:rsidRDefault="00AF4211" w:rsidP="00A1665E">
      <w:pPr>
        <w:widowControl w:val="0"/>
        <w:jc w:val="center"/>
        <w:rPr>
          <w:rFonts w:ascii="GHEA Grapalat" w:hAnsi="GHEA Grapalat"/>
          <w:b/>
          <w:sz w:val="22"/>
          <w:szCs w:val="22"/>
        </w:rPr>
      </w:pPr>
    </w:p>
    <w:p w:rsidR="000A214C" w:rsidRPr="006B5EA0" w:rsidRDefault="000A214C" w:rsidP="00A1665E">
      <w:pPr>
        <w:widowControl w:val="0"/>
        <w:jc w:val="center"/>
        <w:rPr>
          <w:rFonts w:ascii="GHEA Grapalat" w:hAnsi="GHEA Grapalat" w:cs="GHEA Grapalat"/>
          <w:b/>
          <w:sz w:val="22"/>
          <w:szCs w:val="22"/>
        </w:rPr>
      </w:pPr>
      <w:r w:rsidRPr="006B5EA0">
        <w:rPr>
          <w:rFonts w:ascii="GHEA Grapalat" w:hAnsi="GHEA Grapalat"/>
          <w:b/>
          <w:sz w:val="22"/>
          <w:szCs w:val="22"/>
        </w:rPr>
        <w:t xml:space="preserve">СОГЛАШЕНИЕ О НЕУСТОЙКЕ </w:t>
      </w:r>
    </w:p>
    <w:p w:rsidR="000A214C" w:rsidRPr="006B5EA0" w:rsidRDefault="000A214C" w:rsidP="00A1665E">
      <w:pPr>
        <w:widowControl w:val="0"/>
        <w:jc w:val="center"/>
        <w:rPr>
          <w:rFonts w:ascii="GHEA Grapalat" w:hAnsi="GHEA Grapalat" w:cs="GHEA Grapalat"/>
          <w:b/>
          <w:sz w:val="22"/>
          <w:szCs w:val="22"/>
        </w:rPr>
      </w:pPr>
      <w:r w:rsidRPr="006B5EA0">
        <w:rPr>
          <w:rFonts w:ascii="GHEA Grapalat" w:hAnsi="GHEA Grapalat"/>
          <w:b/>
          <w:sz w:val="22"/>
          <w:szCs w:val="22"/>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6B5EA0" w:rsidTr="00DE2AE3">
        <w:tc>
          <w:tcPr>
            <w:tcW w:w="4786" w:type="dxa"/>
          </w:tcPr>
          <w:p w:rsidR="000A214C" w:rsidRPr="006B5EA0" w:rsidRDefault="000A214C" w:rsidP="00DF7CC7">
            <w:pPr>
              <w:widowControl w:val="0"/>
              <w:rPr>
                <w:rFonts w:ascii="GHEA Grapalat" w:hAnsi="GHEA Grapalat" w:cs="GHEA Grapalat"/>
                <w:b/>
                <w:sz w:val="22"/>
                <w:szCs w:val="22"/>
                <w:lang w:val="en-US"/>
              </w:rPr>
            </w:pPr>
            <w:r w:rsidRPr="006B5EA0">
              <w:rPr>
                <w:rFonts w:ascii="GHEA Grapalat" w:hAnsi="GHEA Grapalat"/>
                <w:sz w:val="22"/>
                <w:szCs w:val="22"/>
              </w:rPr>
              <w:t xml:space="preserve">г. </w:t>
            </w:r>
            <w:r w:rsidR="00DF7CC7" w:rsidRPr="006B5EA0">
              <w:rPr>
                <w:rFonts w:ascii="GHEA Grapalat" w:hAnsi="GHEA Grapalat"/>
                <w:sz w:val="22"/>
                <w:szCs w:val="22"/>
                <w:lang w:val="en-US"/>
              </w:rPr>
              <w:t>Иджеван</w:t>
            </w:r>
          </w:p>
        </w:tc>
        <w:tc>
          <w:tcPr>
            <w:tcW w:w="4500" w:type="dxa"/>
          </w:tcPr>
          <w:p w:rsidR="000A214C" w:rsidRPr="006B5EA0" w:rsidRDefault="000A214C" w:rsidP="00A1665E">
            <w:pPr>
              <w:widowControl w:val="0"/>
              <w:jc w:val="right"/>
              <w:rPr>
                <w:rFonts w:ascii="GHEA Grapalat" w:hAnsi="GHEA Grapalat" w:cs="GHEA Grapalat"/>
                <w:b/>
                <w:sz w:val="22"/>
                <w:szCs w:val="22"/>
              </w:rPr>
            </w:pPr>
            <w:r w:rsidRPr="006B5EA0">
              <w:rPr>
                <w:rFonts w:ascii="GHEA Grapalat" w:hAnsi="GHEA Grapalat"/>
                <w:sz w:val="22"/>
                <w:szCs w:val="22"/>
              </w:rPr>
              <w:t>"</w:t>
            </w:r>
            <w:r w:rsidRPr="006B5EA0">
              <w:rPr>
                <w:rFonts w:ascii="GHEA Grapalat" w:hAnsi="GHEA Grapalat"/>
                <w:sz w:val="22"/>
                <w:szCs w:val="22"/>
                <w:lang w:val="en-US"/>
              </w:rPr>
              <w:tab/>
            </w:r>
            <w:r w:rsidRPr="006B5EA0">
              <w:rPr>
                <w:rFonts w:ascii="GHEA Grapalat" w:hAnsi="GHEA Grapalat"/>
                <w:sz w:val="22"/>
                <w:szCs w:val="22"/>
              </w:rPr>
              <w:t xml:space="preserve">" </w:t>
            </w:r>
            <w:r w:rsidRPr="006B5EA0">
              <w:rPr>
                <w:rFonts w:ascii="GHEA Grapalat" w:hAnsi="GHEA Grapalat"/>
                <w:sz w:val="22"/>
                <w:szCs w:val="22"/>
                <w:lang w:val="en-US"/>
              </w:rPr>
              <w:tab/>
            </w:r>
            <w:r w:rsidRPr="006B5EA0">
              <w:rPr>
                <w:rFonts w:ascii="GHEA Grapalat" w:hAnsi="GHEA Grapalat"/>
                <w:sz w:val="22"/>
                <w:szCs w:val="22"/>
              </w:rPr>
              <w:t>20</w:t>
            </w:r>
            <w:r w:rsidRPr="006B5EA0">
              <w:rPr>
                <w:rFonts w:ascii="GHEA Grapalat" w:hAnsi="GHEA Grapalat"/>
                <w:sz w:val="22"/>
                <w:szCs w:val="22"/>
                <w:lang w:val="en-US"/>
              </w:rPr>
              <w:tab/>
            </w:r>
            <w:r w:rsidRPr="006B5EA0">
              <w:rPr>
                <w:rFonts w:ascii="GHEA Grapalat" w:hAnsi="GHEA Grapalat"/>
                <w:sz w:val="22"/>
                <w:szCs w:val="22"/>
              </w:rPr>
              <w:t>г.</w:t>
            </w:r>
            <w:r w:rsidRPr="006B5EA0">
              <w:rPr>
                <w:rStyle w:val="af6"/>
                <w:rFonts w:ascii="GHEA Grapalat" w:hAnsi="GHEA Grapalat"/>
                <w:sz w:val="22"/>
                <w:szCs w:val="22"/>
              </w:rPr>
              <w:footnoteReference w:customMarkFollows="1" w:id="11"/>
              <w:t>**</w:t>
            </w:r>
          </w:p>
        </w:tc>
      </w:tr>
    </w:tbl>
    <w:p w:rsidR="000A214C" w:rsidRPr="006B5EA0" w:rsidRDefault="000A214C" w:rsidP="00A1665E">
      <w:pPr>
        <w:widowControl w:val="0"/>
        <w:rPr>
          <w:rFonts w:ascii="GHEA Grapalat" w:hAnsi="GHEA Grapalat" w:cs="GHEA Grapalat"/>
          <w:b/>
          <w:sz w:val="22"/>
          <w:szCs w:val="22"/>
        </w:rPr>
      </w:pPr>
    </w:p>
    <w:p w:rsidR="000A214C" w:rsidRPr="006B5EA0" w:rsidRDefault="000A214C" w:rsidP="00A1665E">
      <w:pPr>
        <w:widowControl w:val="0"/>
        <w:jc w:val="both"/>
        <w:rPr>
          <w:rFonts w:ascii="GHEA Grapalat" w:hAnsi="GHEA Grapalat" w:cs="GHEA Grapalat"/>
          <w:sz w:val="22"/>
          <w:szCs w:val="22"/>
          <w:u w:val="single"/>
          <w:vertAlign w:val="subscript"/>
        </w:rPr>
      </w:pPr>
      <w:r w:rsidRPr="006B5EA0">
        <w:rPr>
          <w:rFonts w:ascii="GHEA Grapalat" w:hAnsi="GHEA Grapalat"/>
          <w:sz w:val="22"/>
          <w:szCs w:val="22"/>
        </w:rPr>
        <w:t>_______________________________________________, в лице директора Компании,</w:t>
      </w:r>
    </w:p>
    <w:p w:rsidR="000A214C" w:rsidRPr="006B5EA0" w:rsidRDefault="000A214C" w:rsidP="00A1665E">
      <w:pPr>
        <w:widowControl w:val="0"/>
        <w:ind w:left="1843"/>
        <w:jc w:val="both"/>
        <w:rPr>
          <w:rFonts w:ascii="GHEA Grapalat" w:hAnsi="GHEA Grapalat"/>
          <w:sz w:val="22"/>
          <w:szCs w:val="22"/>
          <w:vertAlign w:val="superscript"/>
          <w:lang w:val="en-US"/>
        </w:rPr>
      </w:pPr>
      <w:r w:rsidRPr="006B5EA0">
        <w:rPr>
          <w:rFonts w:ascii="GHEA Grapalat" w:hAnsi="GHEA Grapalat"/>
          <w:sz w:val="22"/>
          <w:szCs w:val="22"/>
          <w:vertAlign w:val="superscript"/>
        </w:rPr>
        <w:t>наименование Компании</w:t>
      </w:r>
    </w:p>
    <w:p w:rsidR="000A214C" w:rsidRPr="006B5EA0" w:rsidRDefault="000A214C" w:rsidP="00A1665E">
      <w:pPr>
        <w:widowControl w:val="0"/>
        <w:jc w:val="both"/>
        <w:rPr>
          <w:rFonts w:ascii="GHEA Grapalat" w:hAnsi="GHEA Grapalat"/>
          <w:sz w:val="22"/>
          <w:szCs w:val="22"/>
          <w:lang w:val="en-US"/>
        </w:rPr>
      </w:pPr>
      <w:r w:rsidRPr="006B5EA0">
        <w:rPr>
          <w:rFonts w:ascii="GHEA Grapalat" w:hAnsi="GHEA Grapalat"/>
          <w:sz w:val="22"/>
          <w:szCs w:val="22"/>
          <w:lang w:val="en-US"/>
        </w:rPr>
        <w:t>_________________________________________________________________________</w:t>
      </w:r>
    </w:p>
    <w:p w:rsidR="000A214C" w:rsidRPr="006B5EA0" w:rsidRDefault="000A214C" w:rsidP="00A1665E">
      <w:pPr>
        <w:widowControl w:val="0"/>
        <w:jc w:val="center"/>
        <w:rPr>
          <w:rFonts w:ascii="GHEA Grapalat" w:hAnsi="GHEA Grapalat"/>
          <w:sz w:val="22"/>
          <w:szCs w:val="22"/>
          <w:vertAlign w:val="superscript"/>
        </w:rPr>
      </w:pPr>
      <w:r w:rsidRPr="006B5EA0">
        <w:rPr>
          <w:rFonts w:ascii="GHEA Grapalat" w:hAnsi="GHEA Grapalat"/>
          <w:sz w:val="22"/>
          <w:szCs w:val="22"/>
          <w:vertAlign w:val="superscript"/>
        </w:rPr>
        <w:t>имя, фамилия, паспортные данные директора компании</w:t>
      </w:r>
    </w:p>
    <w:p w:rsidR="000A214C" w:rsidRPr="006B5EA0" w:rsidRDefault="000A214C" w:rsidP="00A1665E">
      <w:pPr>
        <w:widowControl w:val="0"/>
        <w:jc w:val="both"/>
        <w:rPr>
          <w:rFonts w:ascii="GHEA Grapalat" w:hAnsi="GHEA Grapalat" w:cs="GHEA Grapalat"/>
          <w:sz w:val="22"/>
          <w:szCs w:val="22"/>
        </w:rPr>
      </w:pPr>
      <w:r w:rsidRPr="006B5EA0">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6B5EA0" w:rsidRDefault="000A214C" w:rsidP="00A1665E">
      <w:pPr>
        <w:widowControl w:val="0"/>
        <w:jc w:val="center"/>
        <w:rPr>
          <w:rFonts w:ascii="GHEA Grapalat" w:hAnsi="GHEA Grapalat" w:cs="GHEA Grapalat"/>
          <w:b/>
          <w:bCs/>
          <w:sz w:val="22"/>
          <w:szCs w:val="22"/>
        </w:rPr>
      </w:pPr>
      <w:r w:rsidRPr="006B5EA0">
        <w:rPr>
          <w:rFonts w:ascii="GHEA Grapalat" w:hAnsi="GHEA Grapalat"/>
          <w:b/>
          <w:sz w:val="22"/>
          <w:szCs w:val="22"/>
        </w:rPr>
        <w:t>1. Предмет соглашения</w:t>
      </w:r>
    </w:p>
    <w:p w:rsidR="000A214C" w:rsidRPr="006B5EA0" w:rsidRDefault="000A214C" w:rsidP="00A1665E">
      <w:pPr>
        <w:widowControl w:val="0"/>
        <w:tabs>
          <w:tab w:val="left" w:pos="567"/>
        </w:tabs>
        <w:jc w:val="both"/>
        <w:rPr>
          <w:rFonts w:ascii="GHEA Grapalat" w:hAnsi="GHEA Grapalat" w:cs="GHEA Grapalat"/>
          <w:spacing w:val="-6"/>
          <w:sz w:val="22"/>
          <w:szCs w:val="22"/>
        </w:rPr>
      </w:pPr>
      <w:r w:rsidRPr="006B5EA0">
        <w:rPr>
          <w:rFonts w:ascii="GHEA Grapalat" w:hAnsi="GHEA Grapalat"/>
          <w:sz w:val="22"/>
          <w:szCs w:val="22"/>
        </w:rPr>
        <w:t>1</w:t>
      </w:r>
      <w:r w:rsidRPr="006B5EA0">
        <w:rPr>
          <w:rFonts w:ascii="GHEA Grapalat" w:hAnsi="GHEA Grapalat"/>
          <w:spacing w:val="-6"/>
          <w:sz w:val="22"/>
          <w:szCs w:val="22"/>
        </w:rPr>
        <w:t>.1.</w:t>
      </w:r>
      <w:r w:rsidRPr="006B5EA0">
        <w:rPr>
          <w:rFonts w:ascii="GHEA Grapalat" w:hAnsi="GHEA Grapalat"/>
          <w:spacing w:val="-6"/>
          <w:sz w:val="22"/>
          <w:szCs w:val="22"/>
        </w:rPr>
        <w:tab/>
        <w:t xml:space="preserve">Компания участвует в организованной ___________________ *(далее — Заказчик) </w:t>
      </w:r>
    </w:p>
    <w:p w:rsidR="000A214C" w:rsidRPr="006B5EA0" w:rsidRDefault="000A214C" w:rsidP="00A1665E">
      <w:pPr>
        <w:widowControl w:val="0"/>
        <w:tabs>
          <w:tab w:val="left" w:pos="284"/>
        </w:tabs>
        <w:ind w:left="5245"/>
        <w:jc w:val="both"/>
        <w:rPr>
          <w:rFonts w:ascii="GHEA Grapalat" w:hAnsi="GHEA Grapalat" w:cs="GHEA Grapalat"/>
          <w:sz w:val="22"/>
          <w:szCs w:val="22"/>
        </w:rPr>
      </w:pPr>
      <w:r w:rsidRPr="006B5EA0">
        <w:rPr>
          <w:rFonts w:ascii="GHEA Grapalat" w:hAnsi="GHEA Grapalat"/>
          <w:sz w:val="22"/>
          <w:szCs w:val="22"/>
          <w:vertAlign w:val="superscript"/>
        </w:rPr>
        <w:t>наименование заказчика</w:t>
      </w:r>
    </w:p>
    <w:p w:rsidR="000A214C" w:rsidRPr="006B5EA0" w:rsidRDefault="000A214C" w:rsidP="00A1665E">
      <w:pPr>
        <w:widowControl w:val="0"/>
        <w:jc w:val="both"/>
        <w:rPr>
          <w:rFonts w:ascii="GHEA Grapalat" w:hAnsi="GHEA Grapalat" w:cs="GHEA Grapalat"/>
          <w:sz w:val="22"/>
          <w:szCs w:val="22"/>
        </w:rPr>
      </w:pPr>
      <w:r w:rsidRPr="006B5EA0">
        <w:rPr>
          <w:rFonts w:ascii="GHEA Grapalat" w:hAnsi="GHEA Grapalat"/>
          <w:sz w:val="22"/>
          <w:szCs w:val="22"/>
        </w:rPr>
        <w:t>процедуре закупок под кодом ____________________________________________ *.</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1.2.</w:t>
      </w:r>
      <w:r w:rsidRPr="006B5EA0">
        <w:rPr>
          <w:rFonts w:ascii="GHEA Grapalat" w:hAnsi="GHEA Grapalat"/>
          <w:sz w:val="22"/>
          <w:szCs w:val="22"/>
        </w:rPr>
        <w:tab/>
        <w:t>В качестве обеспечения исполнения договора, заключаемого в</w:t>
      </w:r>
      <w:r w:rsidRPr="006B5EA0">
        <w:rPr>
          <w:rFonts w:ascii="Courier New" w:hAnsi="Courier New" w:cs="Courier New"/>
          <w:sz w:val="22"/>
          <w:szCs w:val="22"/>
          <w:lang w:val="en-US"/>
        </w:rPr>
        <w:t> </w:t>
      </w:r>
      <w:r w:rsidRPr="006B5EA0">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1.3.</w:t>
      </w:r>
      <w:r w:rsidRPr="006B5EA0">
        <w:rPr>
          <w:rFonts w:ascii="GHEA Grapalat" w:hAnsi="GHEA Grapalat"/>
          <w:sz w:val="22"/>
          <w:szCs w:val="22"/>
        </w:rPr>
        <w:tab/>
        <w:t>Подписав платежное требование (далее — Требование), прилагаемое к</w:t>
      </w:r>
      <w:r w:rsidRPr="006B5EA0">
        <w:rPr>
          <w:rFonts w:ascii="Courier New" w:hAnsi="Courier New" w:cs="Courier New"/>
          <w:sz w:val="22"/>
          <w:szCs w:val="22"/>
          <w:lang w:val="en-US"/>
        </w:rPr>
        <w:t> </w:t>
      </w:r>
      <w:r w:rsidRPr="006B5EA0">
        <w:rPr>
          <w:rFonts w:ascii="GHEA Grapalat" w:hAnsi="GHEA Grapalat"/>
          <w:sz w:val="22"/>
          <w:szCs w:val="22"/>
        </w:rPr>
        <w:t xml:space="preserve">настоящему Соглашению о неустойке, Компания безотзывно соглашается, что: </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а)</w:t>
      </w:r>
      <w:r w:rsidRPr="006B5EA0">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б)</w:t>
      </w:r>
      <w:r w:rsidRPr="006B5EA0">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в)</w:t>
      </w:r>
      <w:r w:rsidRPr="006B5EA0">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г)</w:t>
      </w:r>
      <w:r w:rsidRPr="006B5EA0">
        <w:rPr>
          <w:rFonts w:ascii="GHEA Grapalat" w:hAnsi="GHEA Grapalat"/>
          <w:sz w:val="22"/>
          <w:szCs w:val="22"/>
        </w:rPr>
        <w:tab/>
        <w:t>Компания подтверждает, что акцептовала Требование в полном размере суммы неустойки.</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д)</w:t>
      </w:r>
      <w:r w:rsidRPr="006B5EA0">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1.5.</w:t>
      </w:r>
      <w:r w:rsidRPr="006B5EA0">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B5EA0">
        <w:rPr>
          <w:rFonts w:ascii="Courier New" w:hAnsi="Courier New" w:cs="Courier New"/>
          <w:sz w:val="22"/>
          <w:szCs w:val="22"/>
          <w:lang w:val="en-US"/>
        </w:rPr>
        <w:t> </w:t>
      </w:r>
      <w:r w:rsidRPr="006B5EA0">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1.6.</w:t>
      </w:r>
      <w:r w:rsidRPr="006B5EA0">
        <w:rPr>
          <w:rFonts w:ascii="GHEA Grapalat" w:hAnsi="GHEA Grapalat"/>
          <w:sz w:val="22"/>
          <w:szCs w:val="22"/>
        </w:rPr>
        <w:tab/>
        <w:t>Заказчик может представить в Банк-плательщик иные дополнительные документы.</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1.7. Банк не несет какой-либо ответственности за риски (понесенные</w:t>
      </w:r>
      <w:r w:rsidRPr="006B5EA0">
        <w:rPr>
          <w:rFonts w:ascii="Courier New" w:hAnsi="Courier New" w:cs="Courier New"/>
          <w:sz w:val="22"/>
          <w:szCs w:val="22"/>
          <w:lang w:val="en-US"/>
        </w:rPr>
        <w:t> </w:t>
      </w:r>
      <w:r w:rsidRPr="006B5EA0">
        <w:rPr>
          <w:rFonts w:ascii="GHEA Grapalat" w:hAnsi="GHEA Grapalat"/>
          <w:sz w:val="22"/>
          <w:szCs w:val="22"/>
        </w:rPr>
        <w:t xml:space="preserve">Компанией убытки) и негативные последствия, возникшие для Компании в результате уплаты Банком-плательщиком суммы, </w:t>
      </w:r>
      <w:r w:rsidRPr="006B5EA0">
        <w:rPr>
          <w:rFonts w:ascii="GHEA Grapalat" w:hAnsi="GHEA Grapalat"/>
          <w:sz w:val="22"/>
          <w:szCs w:val="22"/>
        </w:rPr>
        <w:lastRenderedPageBreak/>
        <w:t>указанной в</w:t>
      </w:r>
      <w:r w:rsidRPr="006B5EA0">
        <w:rPr>
          <w:rFonts w:ascii="Courier New" w:hAnsi="Courier New" w:cs="Courier New"/>
          <w:sz w:val="22"/>
          <w:szCs w:val="22"/>
          <w:lang w:val="en-US"/>
        </w:rPr>
        <w:t> </w:t>
      </w:r>
      <w:r w:rsidRPr="006B5EA0">
        <w:rPr>
          <w:rFonts w:ascii="GHEA Grapalat" w:hAnsi="GHEA Grapalat"/>
          <w:sz w:val="22"/>
          <w:szCs w:val="22"/>
        </w:rPr>
        <w:t>Требовании. Банк не обязан проверять факты нарушения Компанией условий договора.</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1.8.</w:t>
      </w:r>
      <w:r w:rsidRPr="006B5EA0">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1.9.</w:t>
      </w:r>
      <w:r w:rsidRPr="006B5EA0">
        <w:rPr>
          <w:rFonts w:ascii="GHEA Grapalat" w:hAnsi="GHEA Grapalat"/>
          <w:sz w:val="22"/>
          <w:szCs w:val="22"/>
        </w:rPr>
        <w:tab/>
        <w:t>В случае если в течение десяти рабочих дней после представления в</w:t>
      </w:r>
      <w:r w:rsidRPr="006B5EA0">
        <w:rPr>
          <w:rFonts w:ascii="Courier New" w:hAnsi="Courier New" w:cs="Courier New"/>
          <w:sz w:val="22"/>
          <w:szCs w:val="22"/>
          <w:lang w:val="en-US"/>
        </w:rPr>
        <w:t> </w:t>
      </w:r>
      <w:r w:rsidRPr="006B5EA0">
        <w:rPr>
          <w:rFonts w:ascii="GHEA Grapalat" w:hAnsi="GHEA Grapalat"/>
          <w:sz w:val="22"/>
          <w:szCs w:val="22"/>
        </w:rPr>
        <w:t>Банк настоящего Соглашения и прилагаемого Требования по независящим от</w:t>
      </w:r>
      <w:r w:rsidRPr="006B5EA0">
        <w:rPr>
          <w:rFonts w:ascii="Courier New" w:hAnsi="Courier New" w:cs="Courier New"/>
          <w:sz w:val="22"/>
          <w:szCs w:val="22"/>
          <w:lang w:val="en-US"/>
        </w:rPr>
        <w:t> </w:t>
      </w:r>
      <w:r w:rsidRPr="006B5EA0">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B5EA0">
        <w:rPr>
          <w:rFonts w:ascii="Courier New" w:hAnsi="Courier New" w:cs="Courier New"/>
          <w:sz w:val="22"/>
          <w:szCs w:val="22"/>
          <w:lang w:val="en-US"/>
        </w:rPr>
        <w:t> </w:t>
      </w:r>
      <w:r w:rsidRPr="006B5EA0">
        <w:rPr>
          <w:rFonts w:ascii="GHEA Grapalat" w:hAnsi="GHEA Grapalat"/>
          <w:sz w:val="22"/>
          <w:szCs w:val="22"/>
        </w:rPr>
        <w:t>неуплатой.</w:t>
      </w:r>
    </w:p>
    <w:p w:rsidR="00806004" w:rsidRPr="006B5EA0" w:rsidRDefault="00806004" w:rsidP="00806004">
      <w:pPr>
        <w:widowControl w:val="0"/>
        <w:jc w:val="center"/>
        <w:rPr>
          <w:rFonts w:ascii="GHEA Grapalat" w:hAnsi="GHEA Grapalat" w:cs="GHEA Grapalat"/>
          <w:b/>
          <w:bCs/>
          <w:sz w:val="22"/>
          <w:szCs w:val="22"/>
        </w:rPr>
      </w:pPr>
      <w:r w:rsidRPr="006B5EA0">
        <w:rPr>
          <w:rFonts w:ascii="GHEA Grapalat" w:hAnsi="GHEA Grapalat"/>
          <w:b/>
          <w:sz w:val="22"/>
          <w:szCs w:val="22"/>
        </w:rPr>
        <w:t>2. Иные условия</w:t>
      </w:r>
    </w:p>
    <w:p w:rsidR="00806004" w:rsidRPr="006B5EA0" w:rsidRDefault="00806004" w:rsidP="00806004">
      <w:pPr>
        <w:widowControl w:val="0"/>
        <w:tabs>
          <w:tab w:val="left" w:pos="1134"/>
        </w:tabs>
        <w:ind w:firstLine="567"/>
        <w:jc w:val="both"/>
        <w:rPr>
          <w:rFonts w:ascii="GHEA Grapalat" w:hAnsi="GHEA Grapalat"/>
          <w:sz w:val="22"/>
          <w:szCs w:val="22"/>
        </w:rPr>
      </w:pPr>
      <w:r w:rsidRPr="006B5EA0">
        <w:rPr>
          <w:rFonts w:ascii="GHEA Grapalat" w:hAnsi="GHEA Grapalat"/>
          <w:sz w:val="22"/>
          <w:szCs w:val="22"/>
        </w:rPr>
        <w:t>2.1.</w:t>
      </w:r>
      <w:r w:rsidRPr="006B5EA0">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2.2.</w:t>
      </w:r>
      <w:r w:rsidRPr="006B5EA0">
        <w:rPr>
          <w:rFonts w:ascii="GHEA Grapalat" w:hAnsi="GHEA Grapalat"/>
          <w:sz w:val="22"/>
          <w:szCs w:val="22"/>
        </w:rPr>
        <w:tab/>
        <w:t xml:space="preserve">Представив настоящее Соглашение и прилагаемое Требование в Банк-плательщик: </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2.2.1.</w:t>
      </w:r>
      <w:r w:rsidRPr="006B5EA0">
        <w:rPr>
          <w:rFonts w:ascii="GHEA Grapalat" w:hAnsi="GHEA Grapalat"/>
          <w:sz w:val="22"/>
          <w:szCs w:val="22"/>
        </w:rPr>
        <w:tab/>
        <w:t>Заказчик подтверждает, что Компания допустила нарушение договорных обязательств, а</w:t>
      </w:r>
    </w:p>
    <w:p w:rsidR="00806004" w:rsidRPr="006B5EA0" w:rsidDel="00A13215"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2.2.2.</w:t>
      </w:r>
      <w:r w:rsidRPr="006B5EA0">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06004" w:rsidRPr="006B5EA0" w:rsidRDefault="00806004" w:rsidP="00806004">
      <w:pPr>
        <w:widowControl w:val="0"/>
        <w:tabs>
          <w:tab w:val="left" w:pos="1134"/>
        </w:tabs>
        <w:ind w:firstLine="567"/>
        <w:jc w:val="both"/>
        <w:rPr>
          <w:rFonts w:ascii="GHEA Grapalat" w:hAnsi="GHEA Grapalat"/>
          <w:sz w:val="22"/>
          <w:szCs w:val="22"/>
        </w:rPr>
      </w:pPr>
      <w:r w:rsidRPr="006B5EA0">
        <w:rPr>
          <w:rFonts w:ascii="GHEA Grapalat" w:hAnsi="GHEA Grapalat"/>
          <w:sz w:val="22"/>
          <w:szCs w:val="22"/>
        </w:rPr>
        <w:t>2.3.</w:t>
      </w:r>
      <w:r w:rsidRPr="006B5EA0">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06004" w:rsidRPr="006B5EA0" w:rsidRDefault="00806004" w:rsidP="00806004">
      <w:pPr>
        <w:widowControl w:val="0"/>
        <w:ind w:firstLine="567"/>
        <w:jc w:val="center"/>
        <w:rPr>
          <w:rFonts w:ascii="GHEA Grapalat" w:hAnsi="GHEA Grapalat"/>
          <w:b/>
          <w:sz w:val="22"/>
          <w:szCs w:val="22"/>
        </w:rPr>
      </w:pPr>
      <w:r w:rsidRPr="006B5EA0">
        <w:rPr>
          <w:rFonts w:ascii="GHEA Grapalat" w:hAnsi="GHEA Grapalat"/>
          <w:b/>
          <w:sz w:val="22"/>
          <w:szCs w:val="22"/>
        </w:rPr>
        <w:t>3. Адрес, банковские реквизиты Компании</w:t>
      </w:r>
    </w:p>
    <w:p w:rsidR="00806004" w:rsidRPr="006B5EA0" w:rsidRDefault="00806004" w:rsidP="00806004">
      <w:pPr>
        <w:widowControl w:val="0"/>
        <w:jc w:val="both"/>
        <w:rPr>
          <w:rFonts w:ascii="GHEA Grapalat" w:hAnsi="GHEA Grapalat"/>
          <w:sz w:val="22"/>
          <w:szCs w:val="22"/>
        </w:rPr>
      </w:pPr>
      <w:r w:rsidRPr="006B5EA0">
        <w:rPr>
          <w:rFonts w:ascii="GHEA Grapalat" w:hAnsi="GHEA Grapalat"/>
          <w:sz w:val="22"/>
          <w:szCs w:val="22"/>
        </w:rPr>
        <w:t>_______________________________________</w:t>
      </w:r>
    </w:p>
    <w:p w:rsidR="00806004" w:rsidRPr="006B5EA0" w:rsidRDefault="00806004" w:rsidP="00806004">
      <w:pPr>
        <w:widowControl w:val="0"/>
        <w:ind w:right="4250"/>
        <w:jc w:val="center"/>
        <w:rPr>
          <w:rFonts w:ascii="GHEA Grapalat" w:hAnsi="GHEA Grapalat"/>
          <w:sz w:val="22"/>
          <w:szCs w:val="22"/>
          <w:vertAlign w:val="superscript"/>
        </w:rPr>
      </w:pPr>
      <w:r w:rsidRPr="006B5EA0">
        <w:rPr>
          <w:rFonts w:ascii="GHEA Grapalat" w:hAnsi="GHEA Grapalat"/>
          <w:sz w:val="22"/>
          <w:szCs w:val="22"/>
          <w:vertAlign w:val="superscript"/>
        </w:rPr>
        <w:t>наименование компании</w:t>
      </w:r>
    </w:p>
    <w:p w:rsidR="00806004" w:rsidRPr="006B5EA0" w:rsidRDefault="00806004" w:rsidP="00806004">
      <w:pPr>
        <w:widowControl w:val="0"/>
        <w:jc w:val="both"/>
        <w:rPr>
          <w:rFonts w:ascii="GHEA Grapalat" w:hAnsi="GHEA Grapalat"/>
          <w:sz w:val="22"/>
          <w:szCs w:val="22"/>
        </w:rPr>
      </w:pPr>
      <w:r w:rsidRPr="006B5EA0">
        <w:rPr>
          <w:rFonts w:ascii="GHEA Grapalat" w:hAnsi="GHEA Grapalat"/>
          <w:sz w:val="22"/>
          <w:szCs w:val="22"/>
        </w:rPr>
        <w:t>_______________________________________</w:t>
      </w:r>
    </w:p>
    <w:p w:rsidR="00806004" w:rsidRPr="006B5EA0" w:rsidRDefault="00806004" w:rsidP="00806004">
      <w:pPr>
        <w:widowControl w:val="0"/>
        <w:ind w:right="4250"/>
        <w:jc w:val="center"/>
        <w:rPr>
          <w:rFonts w:ascii="GHEA Grapalat" w:hAnsi="GHEA Grapalat"/>
          <w:sz w:val="22"/>
          <w:szCs w:val="22"/>
          <w:vertAlign w:val="superscript"/>
        </w:rPr>
      </w:pPr>
      <w:r w:rsidRPr="006B5EA0">
        <w:rPr>
          <w:rFonts w:ascii="GHEA Grapalat" w:hAnsi="GHEA Grapalat"/>
          <w:sz w:val="22"/>
          <w:szCs w:val="22"/>
          <w:vertAlign w:val="superscript"/>
        </w:rPr>
        <w:t>адрес компании</w:t>
      </w:r>
    </w:p>
    <w:p w:rsidR="00806004" w:rsidRPr="006B5EA0" w:rsidRDefault="00806004" w:rsidP="00806004">
      <w:pPr>
        <w:widowControl w:val="0"/>
        <w:jc w:val="both"/>
        <w:rPr>
          <w:rFonts w:ascii="GHEA Grapalat" w:hAnsi="GHEA Grapalat"/>
          <w:sz w:val="22"/>
          <w:szCs w:val="22"/>
        </w:rPr>
      </w:pPr>
      <w:r w:rsidRPr="006B5EA0">
        <w:rPr>
          <w:rFonts w:ascii="GHEA Grapalat" w:hAnsi="GHEA Grapalat"/>
          <w:sz w:val="22"/>
          <w:szCs w:val="22"/>
        </w:rPr>
        <w:t>_______________________________________</w:t>
      </w:r>
    </w:p>
    <w:p w:rsidR="00806004" w:rsidRPr="006B5EA0" w:rsidRDefault="00806004" w:rsidP="00806004">
      <w:pPr>
        <w:widowControl w:val="0"/>
        <w:ind w:right="4250"/>
        <w:jc w:val="center"/>
        <w:rPr>
          <w:rFonts w:ascii="GHEA Grapalat" w:hAnsi="GHEA Grapalat"/>
          <w:sz w:val="22"/>
          <w:szCs w:val="22"/>
          <w:vertAlign w:val="superscript"/>
        </w:rPr>
      </w:pPr>
      <w:r w:rsidRPr="006B5EA0">
        <w:rPr>
          <w:rFonts w:ascii="GHEA Grapalat" w:hAnsi="GHEA Grapalat"/>
          <w:sz w:val="22"/>
          <w:szCs w:val="22"/>
          <w:vertAlign w:val="superscript"/>
        </w:rPr>
        <w:t>наименование обслуживающего компанию банка</w:t>
      </w:r>
    </w:p>
    <w:p w:rsidR="00806004" w:rsidRPr="006B5EA0" w:rsidRDefault="00806004" w:rsidP="00806004">
      <w:pPr>
        <w:widowControl w:val="0"/>
        <w:jc w:val="both"/>
        <w:rPr>
          <w:rFonts w:ascii="GHEA Grapalat" w:hAnsi="GHEA Grapalat"/>
          <w:sz w:val="22"/>
          <w:szCs w:val="22"/>
        </w:rPr>
      </w:pPr>
      <w:r w:rsidRPr="006B5EA0">
        <w:rPr>
          <w:rFonts w:ascii="GHEA Grapalat" w:hAnsi="GHEA Grapalat"/>
          <w:sz w:val="22"/>
          <w:szCs w:val="22"/>
        </w:rPr>
        <w:t>_______________________________________</w:t>
      </w:r>
    </w:p>
    <w:p w:rsidR="00806004" w:rsidRPr="006B5EA0" w:rsidRDefault="00806004" w:rsidP="00806004">
      <w:pPr>
        <w:widowControl w:val="0"/>
        <w:ind w:right="4250"/>
        <w:jc w:val="center"/>
        <w:rPr>
          <w:rFonts w:ascii="GHEA Grapalat" w:hAnsi="GHEA Grapalat"/>
          <w:sz w:val="22"/>
          <w:szCs w:val="22"/>
          <w:vertAlign w:val="superscript"/>
        </w:rPr>
      </w:pPr>
      <w:r w:rsidRPr="006B5EA0">
        <w:rPr>
          <w:rFonts w:ascii="GHEA Grapalat" w:hAnsi="GHEA Grapalat"/>
          <w:sz w:val="22"/>
          <w:szCs w:val="22"/>
          <w:vertAlign w:val="superscript"/>
        </w:rPr>
        <w:t>номер банковского счета компании</w:t>
      </w:r>
    </w:p>
    <w:p w:rsidR="00806004" w:rsidRPr="006B5EA0" w:rsidRDefault="00806004" w:rsidP="00806004">
      <w:pPr>
        <w:widowControl w:val="0"/>
        <w:jc w:val="both"/>
        <w:rPr>
          <w:rFonts w:ascii="GHEA Grapalat" w:hAnsi="GHEA Grapalat"/>
          <w:sz w:val="22"/>
          <w:szCs w:val="22"/>
        </w:rPr>
      </w:pPr>
      <w:r w:rsidRPr="006B5EA0">
        <w:rPr>
          <w:rFonts w:ascii="GHEA Grapalat" w:hAnsi="GHEA Grapalat"/>
          <w:sz w:val="22"/>
          <w:szCs w:val="22"/>
        </w:rPr>
        <w:t>_______________________________________</w:t>
      </w:r>
    </w:p>
    <w:p w:rsidR="00806004" w:rsidRPr="006B5EA0" w:rsidRDefault="00806004" w:rsidP="00806004">
      <w:pPr>
        <w:widowControl w:val="0"/>
        <w:ind w:right="4250"/>
        <w:jc w:val="center"/>
        <w:rPr>
          <w:rFonts w:ascii="GHEA Grapalat" w:hAnsi="GHEA Grapalat"/>
          <w:sz w:val="22"/>
          <w:szCs w:val="22"/>
          <w:vertAlign w:val="superscript"/>
        </w:rPr>
      </w:pPr>
      <w:r w:rsidRPr="006B5EA0">
        <w:rPr>
          <w:rFonts w:ascii="GHEA Grapalat" w:hAnsi="GHEA Grapalat"/>
          <w:sz w:val="22"/>
          <w:szCs w:val="22"/>
          <w:vertAlign w:val="superscript"/>
        </w:rPr>
        <w:t>учетный номер налогоплательщика компании</w:t>
      </w:r>
    </w:p>
    <w:p w:rsidR="00806004" w:rsidRPr="006B5EA0" w:rsidRDefault="00806004" w:rsidP="00806004">
      <w:pPr>
        <w:widowControl w:val="0"/>
        <w:jc w:val="both"/>
        <w:rPr>
          <w:rFonts w:ascii="GHEA Grapalat" w:hAnsi="GHEA Grapalat"/>
          <w:sz w:val="22"/>
          <w:szCs w:val="22"/>
        </w:rPr>
      </w:pPr>
      <w:r w:rsidRPr="006B5EA0">
        <w:rPr>
          <w:rFonts w:ascii="GHEA Grapalat" w:hAnsi="GHEA Grapalat"/>
          <w:sz w:val="22"/>
          <w:szCs w:val="22"/>
        </w:rPr>
        <w:t>_______________________________________</w:t>
      </w:r>
    </w:p>
    <w:p w:rsidR="00806004" w:rsidRPr="006B5EA0" w:rsidRDefault="00806004" w:rsidP="00806004">
      <w:pPr>
        <w:widowControl w:val="0"/>
        <w:ind w:right="4250"/>
        <w:jc w:val="center"/>
        <w:rPr>
          <w:rFonts w:ascii="GHEA Grapalat" w:hAnsi="GHEA Grapalat"/>
          <w:sz w:val="22"/>
          <w:szCs w:val="22"/>
          <w:vertAlign w:val="superscript"/>
        </w:rPr>
      </w:pPr>
      <w:r w:rsidRPr="006B5EA0">
        <w:rPr>
          <w:rFonts w:ascii="GHEA Grapalat" w:hAnsi="GHEA Grapalat"/>
          <w:sz w:val="22"/>
          <w:szCs w:val="22"/>
          <w:vertAlign w:val="superscript"/>
        </w:rPr>
        <w:t>имя, фамилия и подпись директора компании</w:t>
      </w:r>
    </w:p>
    <w:p w:rsidR="000A214C" w:rsidRPr="006B5EA0" w:rsidRDefault="000A214C" w:rsidP="00A1665E">
      <w:pPr>
        <w:widowControl w:val="0"/>
        <w:ind w:left="5245"/>
        <w:jc w:val="both"/>
        <w:rPr>
          <w:rFonts w:ascii="GHEA Grapalat" w:hAnsi="GHEA Grapalat" w:cs="GHEA Grapalat"/>
          <w:sz w:val="22"/>
          <w:szCs w:val="22"/>
        </w:rPr>
      </w:pPr>
      <w:r w:rsidRPr="006B5EA0">
        <w:rPr>
          <w:rFonts w:ascii="GHEA Grapalat" w:hAnsi="GHEA Grapalat"/>
          <w:sz w:val="22"/>
          <w:szCs w:val="22"/>
          <w:vertAlign w:val="superscript"/>
        </w:rPr>
        <w:t>код процедуры</w:t>
      </w:r>
    </w:p>
    <w:p w:rsidR="000A214C" w:rsidRPr="006B5EA0" w:rsidRDefault="000A214C" w:rsidP="00A1665E">
      <w:pPr>
        <w:rPr>
          <w:rFonts w:ascii="GHEA Grapalat" w:hAnsi="GHEA Grapalat"/>
          <w:sz w:val="22"/>
          <w:szCs w:val="22"/>
        </w:rPr>
      </w:pPr>
      <w:r w:rsidRPr="006B5EA0">
        <w:rPr>
          <w:rFonts w:ascii="GHEA Grapalat" w:hAnsi="GHEA Grapalat"/>
          <w:sz w:val="22"/>
          <w:szCs w:val="22"/>
        </w:rPr>
        <w:br w:type="page"/>
      </w:r>
    </w:p>
    <w:p w:rsidR="00806004" w:rsidRPr="00F24462" w:rsidRDefault="00806004" w:rsidP="00A1665E">
      <w:pPr>
        <w:widowControl w:val="0"/>
        <w:ind w:right="4250"/>
        <w:jc w:val="center"/>
        <w:rPr>
          <w:rFonts w:ascii="GHEA Grapalat" w:hAnsi="GHEA Grapalat"/>
          <w:sz w:val="16"/>
          <w:szCs w:val="20"/>
          <w:vertAlign w:val="superscript"/>
        </w:rPr>
      </w:pPr>
    </w:p>
    <w:tbl>
      <w:tblPr>
        <w:tblpPr w:leftFromText="180" w:rightFromText="180" w:vertAnchor="page" w:horzAnchor="margin" w:tblpY="1261"/>
        <w:tblW w:w="10980" w:type="dxa"/>
        <w:tblLook w:val="0000"/>
      </w:tblPr>
      <w:tblGrid>
        <w:gridCol w:w="5616"/>
        <w:gridCol w:w="5364"/>
      </w:tblGrid>
      <w:tr w:rsidR="00806004" w:rsidRPr="00F24462" w:rsidTr="0080600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3402"/>
              </w:tabs>
              <w:ind w:left="360"/>
              <w:rPr>
                <w:rFonts w:ascii="GHEA Grapalat" w:hAnsi="GHEA Grapalat" w:cs="Sylfaen"/>
                <w:b/>
                <w:bCs/>
                <w:sz w:val="16"/>
                <w:szCs w:val="20"/>
                <w:lang w:val="en-US"/>
              </w:rPr>
            </w:pPr>
            <w:r w:rsidRPr="00F24462">
              <w:rPr>
                <w:rFonts w:ascii="GHEA Grapalat" w:hAnsi="GHEA Grapalat"/>
                <w:b/>
                <w:sz w:val="16"/>
                <w:szCs w:val="20"/>
                <w:lang w:val="en-US"/>
              </w:rPr>
              <w:t>1.</w:t>
            </w:r>
            <w:r w:rsidRPr="00F24462">
              <w:rPr>
                <w:rFonts w:ascii="GHEA Grapalat" w:hAnsi="GHEA Grapalat"/>
                <w:b/>
                <w:sz w:val="16"/>
                <w:szCs w:val="20"/>
                <w:lang w:val="en-US"/>
              </w:rPr>
              <w:tab/>
            </w:r>
            <w:r w:rsidRPr="00F24462">
              <w:rPr>
                <w:rFonts w:ascii="GHEA Grapalat" w:hAnsi="GHEA Grapalat"/>
                <w:b/>
                <w:sz w:val="16"/>
                <w:szCs w:val="20"/>
              </w:rPr>
              <w:t xml:space="preserve">ПЛАТЕЖНОЕ ТРЕБОВАНИЕ </w:t>
            </w:r>
            <w:r w:rsidRPr="00F24462">
              <w:rPr>
                <w:rFonts w:ascii="GHEA Grapalat" w:hAnsi="GHEA Grapalat"/>
                <w:b/>
                <w:sz w:val="16"/>
                <w:szCs w:val="20"/>
                <w:lang w:val="en-US"/>
              </w:rPr>
              <w:t>*</w:t>
            </w:r>
          </w:p>
        </w:tc>
      </w:tr>
      <w:tr w:rsidR="00806004" w:rsidRPr="00F24462" w:rsidTr="0080600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cs="Sylfaen"/>
                <w:sz w:val="16"/>
                <w:szCs w:val="20"/>
              </w:rPr>
            </w:pPr>
            <w:r w:rsidRPr="00F24462">
              <w:rPr>
                <w:rFonts w:ascii="GHEA Grapalat" w:hAnsi="GHEA Grapalat"/>
                <w:sz w:val="16"/>
                <w:szCs w:val="20"/>
              </w:rPr>
              <w:t>2.</w:t>
            </w:r>
            <w:r w:rsidRPr="00F24462">
              <w:rPr>
                <w:rFonts w:ascii="GHEA Grapalat" w:hAnsi="GHEA Grapalat"/>
                <w:sz w:val="16"/>
                <w:szCs w:val="20"/>
              </w:rPr>
              <w:tab/>
              <w:t xml:space="preserve">Номер </w:t>
            </w:r>
          </w:p>
        </w:tc>
      </w:tr>
      <w:tr w:rsidR="00806004" w:rsidRPr="00F24462" w:rsidTr="0080600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3390"/>
              </w:tabs>
              <w:ind w:left="322"/>
              <w:rPr>
                <w:rFonts w:ascii="GHEA Grapalat" w:hAnsi="GHEA Grapalat" w:cs="Sylfaen"/>
                <w:sz w:val="16"/>
                <w:szCs w:val="20"/>
              </w:rPr>
            </w:pPr>
            <w:r w:rsidRPr="00F24462">
              <w:rPr>
                <w:rFonts w:ascii="GHEA Grapalat" w:hAnsi="GHEA Grapalat"/>
                <w:sz w:val="16"/>
                <w:szCs w:val="20"/>
              </w:rPr>
              <w:t>3</w:t>
            </w:r>
            <w:r w:rsidRPr="00F24462">
              <w:rPr>
                <w:rFonts w:ascii="GHEA Grapalat" w:hAnsi="GHEA Grapalat"/>
                <w:sz w:val="16"/>
                <w:szCs w:val="20"/>
              </w:rPr>
              <w:tab/>
              <w:t>Дата представления: "___" ___ 20___г.</w:t>
            </w:r>
          </w:p>
        </w:tc>
      </w:tr>
      <w:tr w:rsidR="00806004" w:rsidRPr="00F24462" w:rsidTr="0080600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4.</w:t>
            </w:r>
            <w:r w:rsidRPr="00F24462">
              <w:rPr>
                <w:rFonts w:ascii="GHEA Grapalat" w:hAnsi="GHEA Grapalat"/>
                <w:sz w:val="16"/>
                <w:szCs w:val="20"/>
              </w:rPr>
              <w:tab/>
              <w:t>Наименование, или имя, фамилия плательщика (Компания:</w:t>
            </w:r>
          </w:p>
        </w:tc>
      </w:tr>
      <w:tr w:rsidR="00806004" w:rsidRPr="00F24462" w:rsidTr="0080600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5.</w:t>
            </w:r>
            <w:r w:rsidRPr="00F24462">
              <w:rPr>
                <w:rFonts w:ascii="GHEA Grapalat" w:hAnsi="GHEA Grapalat"/>
                <w:sz w:val="16"/>
                <w:szCs w:val="20"/>
              </w:rPr>
              <w:tab/>
              <w:t>Обслуживающая плательщика Финансовая организация (банк):</w:t>
            </w:r>
          </w:p>
        </w:tc>
      </w:tr>
      <w:tr w:rsidR="00806004" w:rsidRPr="00F24462" w:rsidTr="0080600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6.</w:t>
            </w:r>
            <w:r w:rsidRPr="00F24462">
              <w:rPr>
                <w:rFonts w:ascii="GHEA Grapalat" w:hAnsi="GHEA Grapalat"/>
                <w:sz w:val="16"/>
                <w:szCs w:val="20"/>
              </w:rPr>
              <w:tab/>
              <w:t>Номер счета плательщика:</w:t>
            </w:r>
          </w:p>
        </w:tc>
      </w:tr>
      <w:tr w:rsidR="00806004" w:rsidRPr="00F24462" w:rsidTr="0080600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7.</w:t>
            </w:r>
            <w:r w:rsidRPr="00F24462">
              <w:rPr>
                <w:rFonts w:ascii="GHEA Grapalat" w:hAnsi="GHEA Grapalat"/>
                <w:sz w:val="16"/>
                <w:szCs w:val="20"/>
              </w:rPr>
              <w:tab/>
              <w:t>УНН плательщика:</w:t>
            </w:r>
          </w:p>
        </w:tc>
      </w:tr>
      <w:tr w:rsidR="00806004" w:rsidRPr="00F24462" w:rsidTr="0080600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8.</w:t>
            </w:r>
            <w:r w:rsidRPr="00F24462">
              <w:rPr>
                <w:rFonts w:ascii="GHEA Grapalat" w:hAnsi="GHEA Grapalat"/>
                <w:sz w:val="16"/>
                <w:szCs w:val="20"/>
              </w:rPr>
              <w:tab/>
              <w:t>НЗОУ плательщика:</w:t>
            </w:r>
          </w:p>
        </w:tc>
      </w:tr>
      <w:tr w:rsidR="00806004" w:rsidRPr="00F24462" w:rsidTr="0080600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9.</w:t>
            </w:r>
            <w:r w:rsidRPr="00F24462">
              <w:rPr>
                <w:rFonts w:ascii="GHEA Grapalat" w:hAnsi="GHEA Grapalat"/>
                <w:sz w:val="16"/>
                <w:szCs w:val="20"/>
              </w:rPr>
              <w:tab/>
              <w:t>Наименование, или имя, фамилия бенефициара</w:t>
            </w:r>
            <w:r w:rsidR="00DE0A2A" w:rsidRPr="00D472A6">
              <w:rPr>
                <w:rFonts w:ascii="GHEA Grapalat" w:hAnsi="GHEA Grapalat"/>
                <w:sz w:val="22"/>
                <w:szCs w:val="22"/>
              </w:rPr>
              <w:t>"</w:t>
            </w:r>
            <w:r w:rsidR="00DE0A2A">
              <w:rPr>
                <w:rFonts w:ascii="GHEA Grapalat" w:hAnsi="GHEA Grapalat"/>
                <w:sz w:val="22"/>
                <w:szCs w:val="22"/>
                <w:lang w:val="af-ZA"/>
              </w:rPr>
              <w:t xml:space="preserve"> </w:t>
            </w:r>
            <w:r w:rsidR="00DF7CC7" w:rsidRPr="000E4D3B">
              <w:rPr>
                <w:rFonts w:ascii="GHEA Grapalat" w:hAnsi="GHEA Grapalat"/>
                <w:spacing w:val="6"/>
              </w:rPr>
              <w:t>«Фонд Тавушского регионального колледжа Патрика Деведжяна»,</w:t>
            </w:r>
          </w:p>
        </w:tc>
      </w:tr>
      <w:tr w:rsidR="00806004" w:rsidRPr="00F24462" w:rsidTr="0080600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10.</w:t>
            </w:r>
            <w:r w:rsidRPr="00F24462">
              <w:rPr>
                <w:rFonts w:ascii="GHEA Grapalat" w:hAnsi="GHEA Grapalat"/>
                <w:sz w:val="16"/>
                <w:szCs w:val="20"/>
              </w:rPr>
              <w:tab/>
              <w:t>НЗОУ бенефициара (не заполняется)</w:t>
            </w:r>
          </w:p>
        </w:tc>
      </w:tr>
      <w:tr w:rsidR="00806004" w:rsidRPr="00F24462" w:rsidTr="0080600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31748B" w:rsidRDefault="00806004" w:rsidP="00DF7CC7">
            <w:pPr>
              <w:widowControl w:val="0"/>
              <w:tabs>
                <w:tab w:val="left" w:pos="855"/>
              </w:tabs>
              <w:ind w:left="360"/>
              <w:rPr>
                <w:rFonts w:ascii="GHEA Grapalat" w:hAnsi="GHEA Grapalat"/>
                <w:sz w:val="16"/>
                <w:szCs w:val="16"/>
                <w:lang w:val="en-US"/>
              </w:rPr>
            </w:pPr>
            <w:r w:rsidRPr="00F24462">
              <w:rPr>
                <w:rFonts w:ascii="GHEA Grapalat" w:hAnsi="GHEA Grapalat"/>
                <w:sz w:val="16"/>
                <w:szCs w:val="16"/>
              </w:rPr>
              <w:t>11.</w:t>
            </w:r>
            <w:r w:rsidRPr="00F24462">
              <w:rPr>
                <w:rFonts w:ascii="GHEA Grapalat" w:hAnsi="GHEA Grapalat"/>
                <w:sz w:val="16"/>
                <w:szCs w:val="16"/>
              </w:rPr>
              <w:tab/>
              <w:t>УНН бенефициара:</w:t>
            </w:r>
            <w:r w:rsidR="0031748B">
              <w:rPr>
                <w:rFonts w:ascii="GHEA Grapalat" w:hAnsi="GHEA Grapalat"/>
                <w:sz w:val="16"/>
                <w:szCs w:val="16"/>
                <w:lang w:val="en-US"/>
              </w:rPr>
              <w:t xml:space="preserve"> </w:t>
            </w:r>
            <w:r w:rsidR="00DF7CC7">
              <w:rPr>
                <w:rFonts w:ascii="GHEA Grapalat" w:hAnsi="GHEA Grapalat"/>
                <w:sz w:val="16"/>
                <w:szCs w:val="16"/>
                <w:lang w:val="en-US"/>
              </w:rPr>
              <w:t>07601399</w:t>
            </w:r>
          </w:p>
        </w:tc>
      </w:tr>
      <w:tr w:rsidR="00806004" w:rsidRPr="00F24462" w:rsidTr="0080600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5A3F97" w:rsidRDefault="00806004" w:rsidP="005A3F97">
            <w:pPr>
              <w:widowControl w:val="0"/>
              <w:tabs>
                <w:tab w:val="left" w:pos="855"/>
              </w:tabs>
              <w:ind w:left="360"/>
              <w:rPr>
                <w:rFonts w:ascii="GHEA Grapalat" w:hAnsi="GHEA Grapalat"/>
                <w:sz w:val="16"/>
                <w:szCs w:val="16"/>
              </w:rPr>
            </w:pPr>
            <w:r w:rsidRPr="00F24462">
              <w:rPr>
                <w:rFonts w:ascii="GHEA Grapalat" w:hAnsi="GHEA Grapalat"/>
                <w:sz w:val="16"/>
                <w:szCs w:val="16"/>
              </w:rPr>
              <w:t>12.</w:t>
            </w:r>
            <w:r w:rsidRPr="00F24462">
              <w:rPr>
                <w:rFonts w:ascii="GHEA Grapalat" w:hAnsi="GHEA Grapalat"/>
                <w:sz w:val="16"/>
                <w:szCs w:val="16"/>
              </w:rPr>
              <w:tab/>
              <w:t>Обслуживающая бенефициара Финансовая организация (банк):</w:t>
            </w:r>
            <w:r w:rsidR="005A3F97">
              <w:rPr>
                <w:rFonts w:ascii="GHEA Grapalat" w:hAnsi="GHEA Grapalat"/>
                <w:sz w:val="16"/>
                <w:szCs w:val="16"/>
              </w:rPr>
              <w:t>АКБА</w:t>
            </w:r>
            <w:r w:rsidR="005A3F97" w:rsidRPr="005A3F97">
              <w:rPr>
                <w:rFonts w:ascii="GHEA Grapalat" w:hAnsi="GHEA Grapalat"/>
                <w:sz w:val="16"/>
                <w:szCs w:val="16"/>
              </w:rPr>
              <w:t>БАНК</w:t>
            </w:r>
          </w:p>
        </w:tc>
      </w:tr>
      <w:tr w:rsidR="00806004" w:rsidRPr="00F24462" w:rsidTr="0080600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31748B" w:rsidRDefault="00806004" w:rsidP="00806004">
            <w:pPr>
              <w:widowControl w:val="0"/>
              <w:tabs>
                <w:tab w:val="left" w:pos="855"/>
              </w:tabs>
              <w:ind w:left="360"/>
              <w:rPr>
                <w:rFonts w:ascii="GHEA Grapalat" w:hAnsi="GHEA Grapalat"/>
                <w:sz w:val="16"/>
                <w:szCs w:val="16"/>
                <w:lang w:val="en-US"/>
              </w:rPr>
            </w:pPr>
            <w:r w:rsidRPr="00F24462">
              <w:rPr>
                <w:rFonts w:ascii="GHEA Grapalat" w:hAnsi="GHEA Grapalat"/>
                <w:sz w:val="16"/>
                <w:szCs w:val="16"/>
              </w:rPr>
              <w:t>13.</w:t>
            </w:r>
            <w:r w:rsidRPr="00F24462">
              <w:rPr>
                <w:rFonts w:ascii="GHEA Grapalat" w:hAnsi="GHEA Grapalat"/>
                <w:sz w:val="16"/>
                <w:szCs w:val="16"/>
              </w:rPr>
              <w:tab/>
              <w:t>Номер счета бенефициара (сч.№)</w:t>
            </w:r>
            <w:r w:rsidR="005A3F97">
              <w:rPr>
                <w:rFonts w:ascii="GHEA Grapalat" w:hAnsi="GHEA Grapalat"/>
                <w:b/>
                <w:sz w:val="20"/>
              </w:rPr>
              <w:t>220105140481000</w:t>
            </w:r>
          </w:p>
        </w:tc>
      </w:tr>
      <w:tr w:rsidR="00806004" w:rsidRPr="00F24462" w:rsidTr="0080600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14.</w:t>
            </w:r>
            <w:r w:rsidRPr="00F24462">
              <w:rPr>
                <w:rFonts w:ascii="GHEA Grapalat" w:hAnsi="GHEA Grapalat"/>
                <w:sz w:val="16"/>
                <w:szCs w:val="20"/>
              </w:rPr>
              <w:tab/>
              <w:t>Сумма (цифрами и прописью):</w:t>
            </w:r>
          </w:p>
        </w:tc>
      </w:tr>
      <w:tr w:rsidR="00806004" w:rsidRPr="00F24462" w:rsidTr="0080600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15.</w:t>
            </w:r>
            <w:r w:rsidRPr="00F24462">
              <w:rPr>
                <w:rFonts w:ascii="GHEA Grapalat" w:hAnsi="GHEA Grapalat"/>
                <w:sz w:val="16"/>
                <w:szCs w:val="20"/>
              </w:rPr>
              <w:tab/>
              <w:t>Акцептованная сумма (цифрами и прописью) (предусмотрена для частичного акцепта указанной суммы, который не применяется)</w:t>
            </w:r>
          </w:p>
        </w:tc>
      </w:tr>
      <w:tr w:rsidR="00806004" w:rsidRPr="00F24462" w:rsidTr="0080600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16.</w:t>
            </w:r>
            <w:r w:rsidRPr="00F24462">
              <w:rPr>
                <w:rFonts w:ascii="GHEA Grapalat" w:hAnsi="GHEA Grapalat"/>
                <w:sz w:val="16"/>
                <w:szCs w:val="20"/>
              </w:rPr>
              <w:tab/>
              <w:t>Валюта (прописью и по коду):</w:t>
            </w:r>
          </w:p>
        </w:tc>
      </w:tr>
      <w:tr w:rsidR="00806004" w:rsidRPr="00F24462" w:rsidTr="0080600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17.</w:t>
            </w:r>
            <w:r w:rsidRPr="00F24462">
              <w:rPr>
                <w:rFonts w:ascii="GHEA Grapalat" w:hAnsi="GHEA Grapalat"/>
                <w:sz w:val="16"/>
                <w:szCs w:val="20"/>
              </w:rPr>
              <w:tab/>
              <w:t>Цель сделки (уплаты): (для обеспечения исполнения договора)</w:t>
            </w:r>
          </w:p>
        </w:tc>
      </w:tr>
      <w:tr w:rsidR="00806004" w:rsidRPr="00F24462" w:rsidTr="00806004">
        <w:trPr>
          <w:trHeight w:val="424"/>
        </w:trPr>
        <w:tc>
          <w:tcPr>
            <w:tcW w:w="10980" w:type="dxa"/>
            <w:gridSpan w:val="2"/>
            <w:tcBorders>
              <w:top w:val="single" w:sz="4" w:space="0" w:color="auto"/>
              <w:left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18.</w:t>
            </w:r>
            <w:r w:rsidRPr="00F24462">
              <w:rPr>
                <w:rFonts w:ascii="GHEA Grapalat" w:hAnsi="GHEA Grapalat"/>
                <w:sz w:val="16"/>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06004" w:rsidRPr="00F24462" w:rsidTr="0080600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19.</w:t>
            </w:r>
            <w:r w:rsidRPr="00F24462">
              <w:rPr>
                <w:rFonts w:ascii="GHEA Grapalat" w:hAnsi="GHEA Grapalat"/>
                <w:sz w:val="16"/>
                <w:szCs w:val="20"/>
                <w:lang w:val="en-US"/>
              </w:rPr>
              <w:tab/>
            </w:r>
            <w:r w:rsidRPr="00F24462">
              <w:rPr>
                <w:rFonts w:ascii="GHEA Grapalat" w:hAnsi="GHEA Grapalat"/>
                <w:sz w:val="16"/>
                <w:szCs w:val="20"/>
              </w:rPr>
              <w:t>Условия оплаты: &lt;акцептованный платеж&gt;</w:t>
            </w:r>
          </w:p>
        </w:tc>
      </w:tr>
      <w:tr w:rsidR="00806004" w:rsidRPr="00F24462" w:rsidTr="0080600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lang w:val="en-US"/>
              </w:rPr>
            </w:pPr>
            <w:r w:rsidRPr="00F24462">
              <w:rPr>
                <w:rFonts w:ascii="GHEA Grapalat" w:hAnsi="GHEA Grapalat"/>
                <w:sz w:val="16"/>
                <w:szCs w:val="20"/>
              </w:rPr>
              <w:t>20.</w:t>
            </w:r>
            <w:r w:rsidRPr="00F24462">
              <w:rPr>
                <w:rFonts w:ascii="GHEA Grapalat" w:hAnsi="GHEA Grapalat"/>
                <w:sz w:val="16"/>
                <w:szCs w:val="20"/>
                <w:lang w:val="en-US"/>
              </w:rPr>
              <w:tab/>
            </w:r>
            <w:r w:rsidRPr="00F24462">
              <w:rPr>
                <w:rFonts w:ascii="GHEA Grapalat" w:hAnsi="GHEA Grapalat"/>
                <w:sz w:val="16"/>
                <w:szCs w:val="20"/>
              </w:rPr>
              <w:t>Количество прилагаемых страниц: --- страниц</w:t>
            </w:r>
          </w:p>
        </w:tc>
      </w:tr>
      <w:tr w:rsidR="00806004" w:rsidRPr="00F24462" w:rsidTr="00806004">
        <w:trPr>
          <w:trHeight w:val="2194"/>
        </w:trPr>
        <w:tc>
          <w:tcPr>
            <w:tcW w:w="5616" w:type="dxa"/>
            <w:tcBorders>
              <w:top w:val="nil"/>
              <w:left w:val="single" w:sz="4" w:space="0" w:color="auto"/>
              <w:bottom w:val="single" w:sz="4" w:space="0" w:color="auto"/>
              <w:right w:val="single" w:sz="4" w:space="0" w:color="auto"/>
            </w:tcBorders>
            <w:noWrap/>
            <w:vAlign w:val="bottom"/>
          </w:tcPr>
          <w:p w:rsidR="00806004" w:rsidRPr="00F24462" w:rsidRDefault="00806004" w:rsidP="00806004">
            <w:pPr>
              <w:widowControl w:val="0"/>
              <w:tabs>
                <w:tab w:val="left" w:pos="851"/>
              </w:tabs>
              <w:rPr>
                <w:rFonts w:ascii="GHEA Grapalat" w:hAnsi="GHEA Grapalat" w:cs="Sylfaen"/>
                <w:sz w:val="16"/>
                <w:szCs w:val="20"/>
              </w:rPr>
            </w:pPr>
            <w:r w:rsidRPr="00F24462">
              <w:rPr>
                <w:rFonts w:ascii="GHEA Grapalat" w:hAnsi="GHEA Grapalat"/>
                <w:sz w:val="16"/>
                <w:szCs w:val="20"/>
              </w:rPr>
              <w:t>22.а.</w:t>
            </w:r>
            <w:r w:rsidRPr="00F24462">
              <w:rPr>
                <w:rFonts w:ascii="GHEA Grapalat" w:hAnsi="GHEA Grapalat"/>
                <w:sz w:val="16"/>
                <w:szCs w:val="20"/>
              </w:rPr>
              <w:tab/>
              <w:t>Подписи бенефициара</w:t>
            </w:r>
          </w:p>
          <w:p w:rsidR="00806004" w:rsidRPr="00F24462" w:rsidRDefault="00806004" w:rsidP="00806004">
            <w:pPr>
              <w:widowControl w:val="0"/>
              <w:rPr>
                <w:rFonts w:ascii="GHEA Grapalat" w:hAnsi="GHEA Grapalat" w:cs="Sylfaen"/>
                <w:sz w:val="16"/>
                <w:szCs w:val="20"/>
              </w:rPr>
            </w:pPr>
          </w:p>
          <w:p w:rsidR="00806004" w:rsidRPr="00F24462" w:rsidRDefault="00806004" w:rsidP="00806004">
            <w:pPr>
              <w:widowControl w:val="0"/>
              <w:jc w:val="right"/>
              <w:rPr>
                <w:rFonts w:ascii="GHEA Grapalat" w:hAnsi="GHEA Grapalat" w:cs="Tahoma"/>
                <w:sz w:val="16"/>
                <w:szCs w:val="20"/>
              </w:rPr>
            </w:pPr>
            <w:r w:rsidRPr="00F24462">
              <w:rPr>
                <w:rFonts w:ascii="GHEA Grapalat" w:hAnsi="GHEA Grapalat"/>
                <w:sz w:val="16"/>
                <w:szCs w:val="20"/>
              </w:rPr>
              <w:t>/____________________/</w:t>
            </w:r>
          </w:p>
          <w:p w:rsidR="00806004" w:rsidRPr="00F24462" w:rsidRDefault="00806004" w:rsidP="00806004">
            <w:pPr>
              <w:widowControl w:val="0"/>
              <w:rPr>
                <w:rFonts w:ascii="GHEA Grapalat" w:hAnsi="GHEA Grapalat" w:cs="Sylfaen"/>
                <w:sz w:val="16"/>
                <w:szCs w:val="20"/>
              </w:rPr>
            </w:pPr>
          </w:p>
          <w:p w:rsidR="00806004" w:rsidRPr="00F24462" w:rsidRDefault="00806004" w:rsidP="00806004">
            <w:pPr>
              <w:widowControl w:val="0"/>
              <w:jc w:val="right"/>
              <w:rPr>
                <w:rFonts w:ascii="GHEA Grapalat" w:hAnsi="GHEA Grapalat" w:cs="Sylfaen"/>
                <w:sz w:val="16"/>
                <w:szCs w:val="20"/>
              </w:rPr>
            </w:pPr>
            <w:r w:rsidRPr="00F24462">
              <w:rPr>
                <w:rFonts w:ascii="GHEA Grapalat" w:hAnsi="GHEA Grapalat"/>
                <w:sz w:val="16"/>
                <w:szCs w:val="20"/>
              </w:rPr>
              <w:t>/____________________/</w:t>
            </w:r>
          </w:p>
          <w:p w:rsidR="00806004" w:rsidRPr="00F24462" w:rsidRDefault="00806004" w:rsidP="00806004">
            <w:pPr>
              <w:widowControl w:val="0"/>
              <w:rPr>
                <w:rFonts w:ascii="GHEA Grapalat" w:hAnsi="GHEA Grapalat" w:cs="Sylfaen"/>
                <w:sz w:val="16"/>
                <w:szCs w:val="20"/>
              </w:rPr>
            </w:pPr>
          </w:p>
          <w:p w:rsidR="00806004" w:rsidRPr="00F24462" w:rsidRDefault="00806004" w:rsidP="00806004">
            <w:pPr>
              <w:widowControl w:val="0"/>
              <w:tabs>
                <w:tab w:val="left" w:pos="4545"/>
              </w:tabs>
              <w:rPr>
                <w:rFonts w:ascii="GHEA Grapalat" w:hAnsi="GHEA Grapalat" w:cs="Sylfaen"/>
                <w:sz w:val="16"/>
                <w:szCs w:val="20"/>
              </w:rPr>
            </w:pPr>
            <w:r w:rsidRPr="00F24462">
              <w:rPr>
                <w:rFonts w:ascii="GHEA Grapalat" w:hAnsi="GHEA Grapalat"/>
                <w:sz w:val="16"/>
                <w:szCs w:val="20"/>
              </w:rPr>
              <w:t>22.б.</w:t>
            </w:r>
            <w:r w:rsidRPr="00F24462">
              <w:rPr>
                <w:rFonts w:ascii="GHEA Grapalat" w:hAnsi="GHEA Grapalat"/>
                <w:sz w:val="16"/>
                <w:szCs w:val="20"/>
              </w:rPr>
              <w:tab/>
              <w:t>М. П.</w:t>
            </w:r>
          </w:p>
          <w:p w:rsidR="00806004" w:rsidRPr="00F24462" w:rsidRDefault="00806004" w:rsidP="00806004">
            <w:pPr>
              <w:widowControl w:val="0"/>
              <w:rPr>
                <w:rFonts w:ascii="GHEA Grapalat" w:hAnsi="GHEA Grapalat" w:cs="Sylfaen"/>
                <w:sz w:val="16"/>
                <w:szCs w:val="20"/>
              </w:rPr>
            </w:pPr>
          </w:p>
        </w:tc>
        <w:tc>
          <w:tcPr>
            <w:tcW w:w="5364" w:type="dxa"/>
            <w:tcBorders>
              <w:top w:val="nil"/>
              <w:left w:val="nil"/>
              <w:bottom w:val="single" w:sz="4" w:space="0" w:color="auto"/>
              <w:right w:val="single" w:sz="4" w:space="0" w:color="auto"/>
            </w:tcBorders>
            <w:noWrap/>
          </w:tcPr>
          <w:p w:rsidR="00806004" w:rsidRPr="00F24462" w:rsidRDefault="00806004" w:rsidP="00806004">
            <w:pPr>
              <w:widowControl w:val="0"/>
              <w:tabs>
                <w:tab w:val="left" w:pos="905"/>
              </w:tabs>
              <w:rPr>
                <w:rFonts w:ascii="GHEA Grapalat" w:hAnsi="GHEA Grapalat" w:cs="Sylfaen"/>
                <w:sz w:val="16"/>
                <w:szCs w:val="20"/>
              </w:rPr>
            </w:pPr>
            <w:r w:rsidRPr="00F24462">
              <w:rPr>
                <w:rFonts w:ascii="GHEA Grapalat" w:hAnsi="GHEA Grapalat"/>
                <w:sz w:val="16"/>
                <w:szCs w:val="20"/>
              </w:rPr>
              <w:t>21.а.</w:t>
            </w:r>
            <w:r w:rsidRPr="00F24462">
              <w:rPr>
                <w:rFonts w:ascii="GHEA Grapalat" w:hAnsi="GHEA Grapalat"/>
                <w:sz w:val="16"/>
                <w:szCs w:val="20"/>
              </w:rPr>
              <w:tab/>
            </w:r>
            <w:r w:rsidRPr="00F24462">
              <w:rPr>
                <w:rFonts w:ascii="Courier New" w:hAnsi="Courier New" w:cs="Courier New"/>
                <w:sz w:val="16"/>
                <w:szCs w:val="20"/>
              </w:rPr>
              <w:t> </w:t>
            </w:r>
            <w:r w:rsidRPr="00F24462">
              <w:rPr>
                <w:rFonts w:ascii="GHEA Grapalat" w:hAnsi="GHEA Grapalat"/>
                <w:sz w:val="16"/>
                <w:szCs w:val="20"/>
              </w:rPr>
              <w:t>Подписи плательщика:</w:t>
            </w:r>
          </w:p>
          <w:p w:rsidR="00806004" w:rsidRPr="00F24462" w:rsidRDefault="00806004" w:rsidP="00806004">
            <w:pPr>
              <w:widowControl w:val="0"/>
              <w:rPr>
                <w:rFonts w:ascii="GHEA Grapalat" w:hAnsi="GHEA Grapalat" w:cs="Sylfaen"/>
                <w:sz w:val="16"/>
                <w:szCs w:val="20"/>
              </w:rPr>
            </w:pPr>
          </w:p>
          <w:p w:rsidR="00806004" w:rsidRPr="00F24462" w:rsidRDefault="00806004" w:rsidP="00806004">
            <w:pPr>
              <w:widowControl w:val="0"/>
              <w:jc w:val="right"/>
              <w:rPr>
                <w:rFonts w:ascii="GHEA Grapalat" w:hAnsi="GHEA Grapalat" w:cs="Sylfaen"/>
                <w:sz w:val="16"/>
                <w:szCs w:val="20"/>
              </w:rPr>
            </w:pPr>
            <w:r w:rsidRPr="00F24462">
              <w:rPr>
                <w:rFonts w:ascii="GHEA Grapalat" w:hAnsi="GHEA Grapalat"/>
                <w:sz w:val="16"/>
                <w:szCs w:val="20"/>
              </w:rPr>
              <w:t>/____________________/</w:t>
            </w:r>
          </w:p>
          <w:p w:rsidR="00806004" w:rsidRPr="00F24462" w:rsidRDefault="00806004" w:rsidP="00806004">
            <w:pPr>
              <w:widowControl w:val="0"/>
              <w:jc w:val="right"/>
              <w:rPr>
                <w:rFonts w:ascii="GHEA Grapalat" w:hAnsi="GHEA Grapalat" w:cs="Tahoma"/>
                <w:sz w:val="16"/>
                <w:szCs w:val="20"/>
              </w:rPr>
            </w:pPr>
          </w:p>
          <w:p w:rsidR="00806004" w:rsidRPr="00F24462" w:rsidRDefault="00806004" w:rsidP="00806004">
            <w:pPr>
              <w:widowControl w:val="0"/>
              <w:jc w:val="right"/>
              <w:rPr>
                <w:rFonts w:ascii="GHEA Grapalat" w:hAnsi="GHEA Grapalat" w:cs="Sylfaen"/>
                <w:sz w:val="16"/>
                <w:szCs w:val="20"/>
              </w:rPr>
            </w:pPr>
            <w:r w:rsidRPr="00F24462">
              <w:rPr>
                <w:rFonts w:ascii="GHEA Grapalat" w:hAnsi="GHEA Grapalat"/>
                <w:sz w:val="16"/>
                <w:szCs w:val="20"/>
              </w:rPr>
              <w:t>/____________________/</w:t>
            </w:r>
          </w:p>
          <w:p w:rsidR="00806004" w:rsidRPr="00F24462" w:rsidRDefault="00806004" w:rsidP="00806004">
            <w:pPr>
              <w:widowControl w:val="0"/>
              <w:rPr>
                <w:rFonts w:ascii="GHEA Grapalat" w:hAnsi="GHEA Grapalat" w:cs="Sylfaen"/>
                <w:sz w:val="16"/>
                <w:szCs w:val="20"/>
              </w:rPr>
            </w:pPr>
          </w:p>
          <w:p w:rsidR="00806004" w:rsidRPr="00F24462" w:rsidRDefault="00806004" w:rsidP="00806004">
            <w:pPr>
              <w:widowControl w:val="0"/>
              <w:tabs>
                <w:tab w:val="left" w:pos="4539"/>
              </w:tabs>
              <w:rPr>
                <w:rFonts w:ascii="GHEA Grapalat" w:hAnsi="GHEA Grapalat" w:cs="Sylfaen"/>
                <w:sz w:val="16"/>
                <w:szCs w:val="20"/>
              </w:rPr>
            </w:pPr>
            <w:r w:rsidRPr="00F24462">
              <w:rPr>
                <w:rFonts w:ascii="GHEA Grapalat" w:hAnsi="GHEA Grapalat"/>
                <w:sz w:val="16"/>
                <w:szCs w:val="20"/>
              </w:rPr>
              <w:t>21.б.</w:t>
            </w:r>
            <w:r w:rsidRPr="00F24462">
              <w:rPr>
                <w:rFonts w:ascii="GHEA Grapalat" w:hAnsi="GHEA Grapalat"/>
                <w:sz w:val="16"/>
                <w:szCs w:val="20"/>
              </w:rPr>
              <w:tab/>
              <w:t>М. П.</w:t>
            </w:r>
          </w:p>
        </w:tc>
      </w:tr>
      <w:tr w:rsidR="00806004" w:rsidRPr="00F24462" w:rsidTr="00806004">
        <w:trPr>
          <w:trHeight w:val="2194"/>
        </w:trPr>
        <w:tc>
          <w:tcPr>
            <w:tcW w:w="5616" w:type="dxa"/>
            <w:tcBorders>
              <w:top w:val="single" w:sz="4" w:space="0" w:color="auto"/>
              <w:left w:val="single" w:sz="4" w:space="0" w:color="auto"/>
              <w:right w:val="single" w:sz="4" w:space="0" w:color="auto"/>
            </w:tcBorders>
            <w:noWrap/>
            <w:vAlign w:val="bottom"/>
          </w:tcPr>
          <w:p w:rsidR="00806004" w:rsidRPr="00F24462" w:rsidRDefault="00806004" w:rsidP="00806004">
            <w:pPr>
              <w:widowControl w:val="0"/>
              <w:rPr>
                <w:rFonts w:ascii="GHEA Grapalat" w:hAnsi="GHEA Grapalat" w:cs="Tahoma"/>
                <w:sz w:val="16"/>
                <w:szCs w:val="20"/>
              </w:rPr>
            </w:pPr>
            <w:r w:rsidRPr="00F24462">
              <w:rPr>
                <w:rFonts w:ascii="GHEA Grapalat" w:hAnsi="GHEA Grapalat"/>
                <w:sz w:val="16"/>
                <w:szCs w:val="20"/>
              </w:rPr>
              <w:t>24.а.</w:t>
            </w:r>
            <w:r w:rsidRPr="00F24462">
              <w:rPr>
                <w:rFonts w:ascii="GHEA Grapalat" w:hAnsi="GHEA Grapalat"/>
                <w:sz w:val="16"/>
                <w:szCs w:val="20"/>
              </w:rPr>
              <w:tab/>
              <w:t xml:space="preserve"> Обслуживающая бенефициара финансовая организация </w:t>
            </w:r>
          </w:p>
          <w:p w:rsidR="00806004" w:rsidRPr="00F24462" w:rsidRDefault="00806004" w:rsidP="00806004">
            <w:pPr>
              <w:widowControl w:val="0"/>
              <w:rPr>
                <w:rFonts w:ascii="GHEA Grapalat" w:hAnsi="GHEA Grapalat"/>
                <w:sz w:val="16"/>
                <w:szCs w:val="20"/>
              </w:rPr>
            </w:pPr>
          </w:p>
          <w:p w:rsidR="00806004" w:rsidRPr="00F24462" w:rsidRDefault="00806004" w:rsidP="00806004">
            <w:pPr>
              <w:widowControl w:val="0"/>
              <w:jc w:val="right"/>
              <w:rPr>
                <w:rFonts w:ascii="GHEA Grapalat" w:hAnsi="GHEA Grapalat" w:cs="Tahoma"/>
                <w:sz w:val="16"/>
                <w:szCs w:val="20"/>
              </w:rPr>
            </w:pPr>
            <w:r w:rsidRPr="00F24462">
              <w:rPr>
                <w:rFonts w:ascii="GHEA Grapalat" w:hAnsi="GHEA Grapalat"/>
                <w:sz w:val="16"/>
                <w:szCs w:val="20"/>
              </w:rPr>
              <w:t>/____________________/</w:t>
            </w:r>
          </w:p>
          <w:p w:rsidR="00806004" w:rsidRPr="00F24462" w:rsidRDefault="00806004" w:rsidP="00806004">
            <w:pPr>
              <w:widowControl w:val="0"/>
              <w:ind w:left="3828" w:right="13"/>
              <w:jc w:val="both"/>
              <w:rPr>
                <w:rFonts w:ascii="GHEA Grapalat" w:hAnsi="GHEA Grapalat" w:cs="Sylfaen"/>
                <w:sz w:val="16"/>
                <w:szCs w:val="20"/>
                <w:vertAlign w:val="superscript"/>
              </w:rPr>
            </w:pPr>
            <w:r w:rsidRPr="00F24462">
              <w:rPr>
                <w:rFonts w:ascii="GHEA Grapalat" w:hAnsi="GHEA Grapalat"/>
                <w:sz w:val="16"/>
                <w:szCs w:val="20"/>
                <w:vertAlign w:val="superscript"/>
              </w:rPr>
              <w:t>подпись/</w:t>
            </w:r>
          </w:p>
          <w:p w:rsidR="00806004" w:rsidRPr="00F24462" w:rsidRDefault="00806004" w:rsidP="00806004">
            <w:pPr>
              <w:widowControl w:val="0"/>
              <w:rPr>
                <w:rFonts w:ascii="GHEA Grapalat" w:hAnsi="GHEA Grapalat" w:cs="Tahoma"/>
                <w:sz w:val="16"/>
                <w:szCs w:val="20"/>
              </w:rPr>
            </w:pPr>
          </w:p>
          <w:p w:rsidR="00806004" w:rsidRPr="00F24462" w:rsidRDefault="00806004" w:rsidP="00806004">
            <w:pPr>
              <w:widowControl w:val="0"/>
              <w:rPr>
                <w:rFonts w:ascii="GHEA Grapalat" w:hAnsi="GHEA Grapalat" w:cs="Arial"/>
                <w:sz w:val="16"/>
                <w:szCs w:val="20"/>
              </w:rPr>
            </w:pPr>
          </w:p>
        </w:tc>
        <w:tc>
          <w:tcPr>
            <w:tcW w:w="5364" w:type="dxa"/>
            <w:tcBorders>
              <w:top w:val="single" w:sz="4" w:space="0" w:color="auto"/>
              <w:left w:val="nil"/>
              <w:right w:val="single" w:sz="4" w:space="0" w:color="auto"/>
            </w:tcBorders>
            <w:noWrap/>
          </w:tcPr>
          <w:p w:rsidR="00806004" w:rsidRPr="00F24462" w:rsidRDefault="00806004" w:rsidP="00806004">
            <w:pPr>
              <w:widowControl w:val="0"/>
              <w:rPr>
                <w:rFonts w:ascii="GHEA Grapalat" w:hAnsi="GHEA Grapalat" w:cs="Tahoma"/>
                <w:sz w:val="16"/>
                <w:szCs w:val="20"/>
              </w:rPr>
            </w:pPr>
            <w:r w:rsidRPr="00F24462">
              <w:rPr>
                <w:rFonts w:ascii="GHEA Grapalat" w:hAnsi="GHEA Grapalat"/>
                <w:sz w:val="16"/>
                <w:szCs w:val="20"/>
              </w:rPr>
              <w:t>23.а.</w:t>
            </w:r>
            <w:r w:rsidRPr="00F24462">
              <w:rPr>
                <w:rFonts w:ascii="GHEA Grapalat" w:hAnsi="GHEA Grapalat"/>
                <w:sz w:val="16"/>
                <w:szCs w:val="20"/>
              </w:rPr>
              <w:tab/>
              <w:t xml:space="preserve"> Обслуживающая плательщика финансовая организация </w:t>
            </w:r>
          </w:p>
          <w:p w:rsidR="00806004" w:rsidRPr="00F24462" w:rsidRDefault="00806004" w:rsidP="00806004">
            <w:pPr>
              <w:widowControl w:val="0"/>
              <w:rPr>
                <w:rFonts w:ascii="GHEA Grapalat" w:hAnsi="GHEA Grapalat" w:cs="Tahoma"/>
                <w:sz w:val="16"/>
                <w:szCs w:val="20"/>
              </w:rPr>
            </w:pPr>
          </w:p>
          <w:p w:rsidR="00806004" w:rsidRPr="00F24462" w:rsidRDefault="00806004" w:rsidP="00806004">
            <w:pPr>
              <w:widowControl w:val="0"/>
              <w:jc w:val="right"/>
              <w:rPr>
                <w:rFonts w:ascii="GHEA Grapalat" w:hAnsi="GHEA Grapalat" w:cs="Tahoma"/>
                <w:sz w:val="16"/>
                <w:szCs w:val="20"/>
              </w:rPr>
            </w:pPr>
            <w:r w:rsidRPr="00F24462">
              <w:rPr>
                <w:rFonts w:ascii="GHEA Grapalat" w:hAnsi="GHEA Grapalat"/>
                <w:sz w:val="16"/>
                <w:szCs w:val="20"/>
              </w:rPr>
              <w:t>/____________________/</w:t>
            </w:r>
          </w:p>
          <w:p w:rsidR="00806004" w:rsidRPr="00F24462" w:rsidRDefault="00806004" w:rsidP="00806004">
            <w:pPr>
              <w:widowControl w:val="0"/>
              <w:ind w:right="983"/>
              <w:jc w:val="right"/>
              <w:rPr>
                <w:rFonts w:ascii="GHEA Grapalat" w:hAnsi="GHEA Grapalat" w:cs="Sylfaen"/>
                <w:sz w:val="16"/>
                <w:szCs w:val="20"/>
                <w:vertAlign w:val="superscript"/>
              </w:rPr>
            </w:pPr>
            <w:r w:rsidRPr="00F24462">
              <w:rPr>
                <w:rFonts w:ascii="GHEA Grapalat" w:hAnsi="GHEA Grapalat"/>
                <w:sz w:val="16"/>
                <w:szCs w:val="20"/>
                <w:vertAlign w:val="superscript"/>
              </w:rPr>
              <w:t>/подпись/</w:t>
            </w:r>
          </w:p>
          <w:p w:rsidR="00806004" w:rsidRPr="00F24462" w:rsidRDefault="00806004" w:rsidP="00806004">
            <w:pPr>
              <w:widowControl w:val="0"/>
              <w:rPr>
                <w:rFonts w:ascii="GHEA Grapalat" w:hAnsi="GHEA Grapalat" w:cs="Arial"/>
                <w:sz w:val="16"/>
                <w:szCs w:val="20"/>
              </w:rPr>
            </w:pPr>
          </w:p>
        </w:tc>
      </w:tr>
      <w:tr w:rsidR="00806004" w:rsidRPr="00F24462" w:rsidTr="00806004">
        <w:trPr>
          <w:trHeight w:val="428"/>
        </w:trPr>
        <w:tc>
          <w:tcPr>
            <w:tcW w:w="5616" w:type="dxa"/>
            <w:tcBorders>
              <w:top w:val="nil"/>
              <w:left w:val="single" w:sz="4" w:space="0" w:color="auto"/>
              <w:bottom w:val="single" w:sz="4" w:space="0" w:color="auto"/>
              <w:right w:val="single" w:sz="4" w:space="0" w:color="auto"/>
            </w:tcBorders>
            <w:noWrap/>
            <w:vAlign w:val="bottom"/>
          </w:tcPr>
          <w:p w:rsidR="00806004" w:rsidRPr="00F24462" w:rsidRDefault="00806004" w:rsidP="00806004">
            <w:pPr>
              <w:widowControl w:val="0"/>
              <w:tabs>
                <w:tab w:val="left" w:pos="4678"/>
              </w:tabs>
              <w:rPr>
                <w:rFonts w:ascii="GHEA Grapalat" w:hAnsi="GHEA Grapalat" w:cs="Sylfaen"/>
                <w:sz w:val="16"/>
                <w:szCs w:val="20"/>
              </w:rPr>
            </w:pPr>
            <w:r w:rsidRPr="00F24462">
              <w:rPr>
                <w:rFonts w:ascii="GHEA Grapalat" w:hAnsi="GHEA Grapalat"/>
                <w:sz w:val="16"/>
                <w:szCs w:val="20"/>
              </w:rPr>
              <w:t>24.б.</w:t>
            </w:r>
            <w:r w:rsidRPr="00F24462">
              <w:rPr>
                <w:rFonts w:ascii="GHEA Grapalat" w:hAnsi="GHEA Grapalat"/>
                <w:sz w:val="16"/>
                <w:szCs w:val="20"/>
              </w:rPr>
              <w:tab/>
              <w:t>М. П.</w:t>
            </w:r>
          </w:p>
          <w:p w:rsidR="00806004" w:rsidRPr="00F24462" w:rsidRDefault="00806004" w:rsidP="00806004">
            <w:pPr>
              <w:widowControl w:val="0"/>
              <w:rPr>
                <w:rFonts w:ascii="GHEA Grapalat" w:hAnsi="GHEA Grapalat" w:cs="Sylfaen"/>
                <w:sz w:val="16"/>
                <w:szCs w:val="20"/>
              </w:rPr>
            </w:pPr>
          </w:p>
          <w:p w:rsidR="00806004" w:rsidRPr="00F24462" w:rsidRDefault="00806004" w:rsidP="00806004">
            <w:pPr>
              <w:widowControl w:val="0"/>
              <w:ind w:right="155"/>
              <w:jc w:val="right"/>
              <w:rPr>
                <w:rFonts w:ascii="GHEA Grapalat" w:hAnsi="GHEA Grapalat" w:cs="Sylfaen"/>
                <w:sz w:val="16"/>
                <w:szCs w:val="20"/>
                <w:lang w:val="en-US"/>
              </w:rPr>
            </w:pPr>
            <w:r w:rsidRPr="00F24462">
              <w:rPr>
                <w:rFonts w:ascii="GHEA Grapalat" w:hAnsi="GHEA Grapalat"/>
                <w:sz w:val="16"/>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806004" w:rsidRPr="00F24462" w:rsidRDefault="00806004" w:rsidP="00806004">
            <w:pPr>
              <w:widowControl w:val="0"/>
              <w:tabs>
                <w:tab w:val="left" w:pos="4554"/>
              </w:tabs>
              <w:rPr>
                <w:rFonts w:ascii="GHEA Grapalat" w:hAnsi="GHEA Grapalat" w:cs="Sylfaen"/>
                <w:sz w:val="16"/>
                <w:szCs w:val="20"/>
              </w:rPr>
            </w:pPr>
            <w:r w:rsidRPr="00F24462">
              <w:rPr>
                <w:rFonts w:ascii="GHEA Grapalat" w:hAnsi="GHEA Grapalat"/>
                <w:sz w:val="16"/>
                <w:szCs w:val="20"/>
              </w:rPr>
              <w:t>23.б.</w:t>
            </w:r>
            <w:r w:rsidRPr="00F24462">
              <w:rPr>
                <w:rFonts w:ascii="GHEA Grapalat" w:hAnsi="GHEA Grapalat"/>
                <w:sz w:val="16"/>
                <w:szCs w:val="20"/>
              </w:rPr>
              <w:tab/>
              <w:t>М. П.</w:t>
            </w:r>
          </w:p>
          <w:p w:rsidR="00806004" w:rsidRPr="00F24462" w:rsidRDefault="00806004" w:rsidP="00806004">
            <w:pPr>
              <w:widowControl w:val="0"/>
              <w:rPr>
                <w:rFonts w:ascii="GHEA Grapalat" w:hAnsi="GHEA Grapalat"/>
                <w:sz w:val="16"/>
                <w:szCs w:val="20"/>
              </w:rPr>
            </w:pPr>
          </w:p>
          <w:p w:rsidR="00806004" w:rsidRPr="00F24462" w:rsidRDefault="00806004" w:rsidP="00806004">
            <w:pPr>
              <w:widowControl w:val="0"/>
              <w:jc w:val="right"/>
              <w:rPr>
                <w:rFonts w:ascii="GHEA Grapalat" w:hAnsi="GHEA Grapalat" w:cs="Sylfaen"/>
                <w:sz w:val="16"/>
                <w:szCs w:val="20"/>
              </w:rPr>
            </w:pPr>
            <w:r w:rsidRPr="00F24462">
              <w:rPr>
                <w:rFonts w:ascii="GHEA Grapalat" w:hAnsi="GHEA Grapalat"/>
                <w:sz w:val="16"/>
                <w:szCs w:val="20"/>
              </w:rPr>
              <w:t>23.в Дата исполнения: "___" ___ 20___г.</w:t>
            </w:r>
          </w:p>
        </w:tc>
      </w:tr>
    </w:tbl>
    <w:p w:rsidR="00806004" w:rsidRPr="00F24462" w:rsidRDefault="00806004" w:rsidP="00A1665E">
      <w:pPr>
        <w:widowControl w:val="0"/>
        <w:ind w:right="4250"/>
        <w:jc w:val="center"/>
        <w:rPr>
          <w:rFonts w:ascii="GHEA Grapalat" w:hAnsi="GHEA Grapalat"/>
          <w:sz w:val="16"/>
          <w:szCs w:val="20"/>
          <w:vertAlign w:val="superscript"/>
        </w:rPr>
      </w:pPr>
    </w:p>
    <w:p w:rsidR="00806004" w:rsidRPr="00F24462" w:rsidRDefault="00806004" w:rsidP="00A1665E">
      <w:pPr>
        <w:widowControl w:val="0"/>
        <w:ind w:right="4250"/>
        <w:jc w:val="center"/>
        <w:rPr>
          <w:rFonts w:ascii="GHEA Grapalat" w:hAnsi="GHEA Grapalat"/>
          <w:sz w:val="16"/>
          <w:szCs w:val="20"/>
          <w:vertAlign w:val="superscript"/>
        </w:rPr>
      </w:pPr>
    </w:p>
    <w:p w:rsidR="00806004" w:rsidRPr="00F24462" w:rsidRDefault="00806004" w:rsidP="00A1665E">
      <w:pPr>
        <w:widowControl w:val="0"/>
        <w:ind w:right="4250"/>
        <w:jc w:val="center"/>
        <w:rPr>
          <w:rFonts w:ascii="GHEA Grapalat" w:hAnsi="GHEA Grapalat"/>
          <w:sz w:val="16"/>
          <w:szCs w:val="20"/>
          <w:vertAlign w:val="superscript"/>
        </w:rPr>
      </w:pPr>
    </w:p>
    <w:p w:rsidR="00806004" w:rsidRPr="00F24462" w:rsidRDefault="00806004" w:rsidP="00A1665E">
      <w:pPr>
        <w:widowControl w:val="0"/>
        <w:ind w:right="4250"/>
        <w:jc w:val="center"/>
        <w:rPr>
          <w:rFonts w:ascii="GHEA Grapalat" w:hAnsi="GHEA Grapalat"/>
          <w:sz w:val="16"/>
          <w:szCs w:val="20"/>
          <w:vertAlign w:val="superscript"/>
        </w:rPr>
      </w:pPr>
    </w:p>
    <w:p w:rsidR="00BE2572" w:rsidRPr="00F24462" w:rsidRDefault="00BE2572" w:rsidP="00A1665E">
      <w:pPr>
        <w:rPr>
          <w:rFonts w:ascii="GHEA Grapalat" w:hAnsi="GHEA Grapalat" w:cs="Sylfaen"/>
          <w:sz w:val="16"/>
          <w:szCs w:val="20"/>
        </w:rPr>
      </w:pPr>
    </w:p>
    <w:p w:rsidR="00BE2572" w:rsidRPr="00F24462" w:rsidRDefault="00BE2572" w:rsidP="00A1665E">
      <w:pPr>
        <w:widowControl w:val="0"/>
        <w:ind w:left="567" w:right="565"/>
        <w:jc w:val="center"/>
        <w:rPr>
          <w:rFonts w:ascii="GHEA Grapalat" w:hAnsi="GHEA Grapalat"/>
          <w:b/>
          <w:sz w:val="16"/>
          <w:szCs w:val="20"/>
        </w:rPr>
      </w:pPr>
      <w:r w:rsidRPr="00F24462">
        <w:rPr>
          <w:rFonts w:ascii="GHEA Grapalat" w:hAnsi="GHEA Grapalat"/>
          <w:b/>
          <w:sz w:val="16"/>
          <w:szCs w:val="20"/>
        </w:rPr>
        <w:t xml:space="preserve">Обязательные реквизиты платежного требования </w:t>
      </w:r>
      <w:r w:rsidRPr="00F24462">
        <w:rPr>
          <w:rFonts w:ascii="GHEA Grapalat" w:hAnsi="GHEA Grapalat"/>
          <w:b/>
          <w:sz w:val="16"/>
          <w:szCs w:val="20"/>
        </w:rPr>
        <w:br/>
        <w:t>и руководство по его заполнению</w:t>
      </w:r>
    </w:p>
    <w:tbl>
      <w:tblPr>
        <w:tblW w:w="10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1782"/>
        <w:gridCol w:w="3477"/>
        <w:gridCol w:w="2962"/>
      </w:tblGrid>
      <w:tr w:rsidR="00B138F3" w:rsidRPr="00F24462" w:rsidTr="00A1665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Реквизиты документа "Платежное требование"</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Наличие указанного поля/</w:t>
            </w:r>
          </w:p>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реквизита в документе</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 xml:space="preserve">Требование о заполнении реквизита </w:t>
            </w:r>
          </w:p>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(в связи с процессом закупки)</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Сторона,</w:t>
            </w:r>
          </w:p>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 xml:space="preserve">заполняющая реквизит </w:t>
            </w:r>
          </w:p>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бенефициар или плательщик</w:t>
            </w:r>
          </w:p>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(в связи с процессом закупки)</w:t>
            </w:r>
          </w:p>
        </w:tc>
      </w:tr>
      <w:tr w:rsidR="00B138F3" w:rsidRPr="00F24462" w:rsidTr="00A1665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2</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3</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4</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5</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наименование документа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на документе заранее заполнено "Платежное требование"</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both"/>
              <w:rPr>
                <w:rFonts w:ascii="GHEA Grapalat" w:hAnsi="GHEA Grapalat"/>
                <w:sz w:val="16"/>
                <w:szCs w:val="20"/>
              </w:rPr>
            </w:pPr>
            <w:r w:rsidRPr="00F24462">
              <w:rPr>
                <w:rFonts w:ascii="GHEA Grapalat" w:hAnsi="GHEA Grapalat"/>
                <w:sz w:val="16"/>
                <w:szCs w:val="20"/>
              </w:rPr>
              <w:t>номер платежного требования</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бенефициаром при представлении платежного требования в банк плательщика</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both"/>
              <w:rPr>
                <w:rFonts w:ascii="GHEA Grapalat" w:hAnsi="GHEA Grapalat"/>
                <w:sz w:val="16"/>
                <w:szCs w:val="20"/>
              </w:rPr>
            </w:pPr>
            <w:r w:rsidRPr="00F24462">
              <w:rPr>
                <w:rFonts w:ascii="GHEA Grapalat" w:hAnsi="GHEA Grapalat"/>
                <w:sz w:val="16"/>
                <w:szCs w:val="20"/>
              </w:rPr>
              <w:t>дата представления</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BE2572" w:rsidRPr="00F24462" w:rsidRDefault="00BE2572" w:rsidP="00A1665E">
            <w:pPr>
              <w:widowControl w:val="0"/>
              <w:jc w:val="center"/>
              <w:rPr>
                <w:rFonts w:ascii="GHEA Grapalat" w:hAnsi="GHEA Grapalat"/>
                <w:sz w:val="16"/>
                <w:szCs w:val="20"/>
              </w:rPr>
            </w:pP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бенефициаром в день представления платежного требования в банк плательщика </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both"/>
              <w:rPr>
                <w:rFonts w:ascii="GHEA Grapalat" w:hAnsi="GHEA Grapalat"/>
                <w:sz w:val="16"/>
                <w:szCs w:val="20"/>
              </w:rPr>
            </w:pPr>
            <w:r w:rsidRPr="00F24462">
              <w:rPr>
                <w:rFonts w:ascii="GHEA Grapalat" w:hAnsi="GHEA Grapalat"/>
                <w:sz w:val="16"/>
                <w:szCs w:val="20"/>
              </w:rPr>
              <w:t>Наименование или имя, фамилия плательщика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наименование финансовой организации (филиала), обслуживающей плательщика (банк плательщика)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номер счета плательщика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УНН плательщика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НЗОУ плательщика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наименование, или имя, фамилия бенефициара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НЗОУ бенефициара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 заполняется в процессе в связи с закупками)</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 заполняется)</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УНН бенефициара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w:t>
            </w:r>
            <w:r w:rsidRPr="00F24462">
              <w:rPr>
                <w:rFonts w:ascii="GHEA Grapalat" w:hAnsi="GHEA Grapalat"/>
                <w:sz w:val="16"/>
                <w:szCs w:val="20"/>
              </w:rPr>
              <w:lastRenderedPageBreak/>
              <w:t xml:space="preserve">налогоплательщиком </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lastRenderedPageBreak/>
              <w:t>заранее заполняется бенефициаром — по приглашению</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наименование финансовой организации (филиала), обслуживающей бенефициара </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номер счета бенефициара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сумма (цифрами и прописью)</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сумма, подлежащая уплате бенефициару</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плательщиком </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акцептованная сумма (цифрами и прописью) </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(предусмотрена для частичного акцепта указанной суммы, который не применяется в связи с закупками)</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 заполняется и не применяется)</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валюта (прописью и по коду)</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цель сделки</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В обязательном порядке заполняются слова "для обеспечения исполнения договора"</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основания для совершения платежа: </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бенефициаром</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Del="0010680B" w:rsidRDefault="00BE2572" w:rsidP="00A1665E">
            <w:pPr>
              <w:widowControl w:val="0"/>
              <w:jc w:val="center"/>
              <w:rPr>
                <w:rFonts w:ascii="GHEA Grapalat" w:hAnsi="GHEA Grapalat"/>
                <w:sz w:val="16"/>
                <w:szCs w:val="20"/>
              </w:rPr>
            </w:pPr>
            <w:r w:rsidRPr="00F24462">
              <w:rPr>
                <w:rFonts w:ascii="GHEA Grapalat" w:hAnsi="GHEA Grapalat"/>
                <w:sz w:val="16"/>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условия оплаты: </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cs="Sylfaen"/>
                <w:sz w:val="16"/>
                <w:szCs w:val="20"/>
              </w:rPr>
            </w:pPr>
            <w:r w:rsidRPr="00F24462">
              <w:rPr>
                <w:rFonts w:ascii="GHEA Grapalat" w:hAnsi="GHEA Grapalat"/>
                <w:sz w:val="16"/>
                <w:szCs w:val="20"/>
              </w:rPr>
              <w:t xml:space="preserve">обязательно </w:t>
            </w:r>
          </w:p>
          <w:p w:rsidR="00BE2572" w:rsidRPr="00F24462" w:rsidRDefault="00BE2572" w:rsidP="00A1665E">
            <w:pPr>
              <w:widowControl w:val="0"/>
              <w:jc w:val="center"/>
              <w:rPr>
                <w:rFonts w:ascii="GHEA Grapalat" w:hAnsi="GHEA Grapalat" w:cs="Sylfaen"/>
                <w:sz w:val="16"/>
                <w:szCs w:val="20"/>
              </w:rPr>
            </w:pPr>
            <w:r w:rsidRPr="00F24462">
              <w:rPr>
                <w:rFonts w:ascii="GHEA Grapalat" w:hAnsi="GHEA Grapalat"/>
                <w:sz w:val="16"/>
                <w:szCs w:val="20"/>
              </w:rPr>
              <w:t xml:space="preserve">заполняются слова "акцептованный платеж", </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заранее заполняется бенефициаром </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количество прилагаемых страниц</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Если заполнено поле "Основания для совершения платежа", то настоящие данные обязательно заполняются.</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бенефициаром</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подпись плательщика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подписывается плательщиком или </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проставляется электронная подпись плательщика</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печать плательщика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при наличии печати, когда плательщик представляет Требование в бумажной </w:t>
            </w:r>
            <w:r w:rsidRPr="00F24462">
              <w:rPr>
                <w:rFonts w:ascii="GHEA Grapalat" w:hAnsi="GHEA Grapalat"/>
                <w:sz w:val="16"/>
                <w:szCs w:val="20"/>
              </w:rPr>
              <w:lastRenderedPageBreak/>
              <w:t>форме</w:t>
            </w:r>
          </w:p>
          <w:p w:rsidR="00BE2572" w:rsidRPr="00F24462" w:rsidRDefault="00BE2572" w:rsidP="00A1665E">
            <w:pPr>
              <w:widowControl w:val="0"/>
              <w:jc w:val="center"/>
              <w:rPr>
                <w:rFonts w:ascii="GHEA Grapalat" w:hAnsi="GHEA Grapalat"/>
                <w:sz w:val="16"/>
                <w:szCs w:val="20"/>
              </w:rPr>
            </w:pP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lastRenderedPageBreak/>
              <w:t xml:space="preserve">скрепляется печатью плательщика </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при представлении в бумажной форме</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подпись бенефициара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в банк</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подписывается бенефициаром</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печать бенефициара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при наличии печати</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скрепляется печатью бенефициара </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при представлении в банк в бумажной форме</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подпись сотрудника обслуживающей плательщика финансовой организации (филиала)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в случае если Платежное требование представлено в обслуживающую плательщика финансовую организацию в бумажной форме</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штамп обслуживающей плательщика финансовой организации (филиала) </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в случае если Платежное требование представлено в обслуживающую плательщика финансовую организацию в бумажной форме</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дата, время, минута исполнения финансовой организацией (филиалом), обслуживающей плательщика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подпись сотрудника финансовой организации (филиала), обслуживающей бенефициара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штамп обслуживающей бенефициара финансовой организации (филиала)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p>
        </w:tc>
      </w:tr>
      <w:tr w:rsidR="00FF3DE9"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p>
        </w:tc>
      </w:tr>
    </w:tbl>
    <w:p w:rsidR="000A214C" w:rsidRPr="00F24462" w:rsidRDefault="000A214C" w:rsidP="00A1665E">
      <w:pPr>
        <w:widowControl w:val="0"/>
        <w:jc w:val="both"/>
        <w:rPr>
          <w:rFonts w:ascii="GHEA Grapalat" w:hAnsi="GHEA Grapalat"/>
          <w:sz w:val="16"/>
          <w:szCs w:val="20"/>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0D633B" w:rsidRDefault="00A1665E" w:rsidP="00A1665E">
      <w:pPr>
        <w:pStyle w:val="31"/>
        <w:widowControl w:val="0"/>
        <w:spacing w:line="240" w:lineRule="auto"/>
        <w:jc w:val="right"/>
        <w:rPr>
          <w:rFonts w:ascii="GHEA Grapalat" w:hAnsi="GHEA Grapalat"/>
          <w:b/>
          <w:sz w:val="16"/>
        </w:rPr>
      </w:pPr>
    </w:p>
    <w:p w:rsidR="0031748B" w:rsidRPr="000D633B" w:rsidRDefault="0031748B" w:rsidP="00A1665E">
      <w:pPr>
        <w:pStyle w:val="31"/>
        <w:widowControl w:val="0"/>
        <w:spacing w:line="240" w:lineRule="auto"/>
        <w:jc w:val="right"/>
        <w:rPr>
          <w:rFonts w:ascii="GHEA Grapalat" w:hAnsi="GHEA Grapalat"/>
          <w:b/>
          <w:sz w:val="16"/>
        </w:rPr>
      </w:pPr>
    </w:p>
    <w:p w:rsidR="0031748B" w:rsidRPr="000D633B" w:rsidRDefault="0031748B" w:rsidP="00A1665E">
      <w:pPr>
        <w:pStyle w:val="31"/>
        <w:widowControl w:val="0"/>
        <w:spacing w:line="240" w:lineRule="auto"/>
        <w:jc w:val="right"/>
        <w:rPr>
          <w:rFonts w:ascii="GHEA Grapalat" w:hAnsi="GHEA Grapalat"/>
          <w:b/>
          <w:sz w:val="16"/>
        </w:rPr>
      </w:pPr>
    </w:p>
    <w:p w:rsidR="0031748B" w:rsidRPr="000D633B" w:rsidRDefault="0031748B" w:rsidP="00A1665E">
      <w:pPr>
        <w:pStyle w:val="31"/>
        <w:widowControl w:val="0"/>
        <w:spacing w:line="240" w:lineRule="auto"/>
        <w:jc w:val="right"/>
        <w:rPr>
          <w:rFonts w:ascii="GHEA Grapalat" w:hAnsi="GHEA Grapalat"/>
          <w:b/>
          <w:sz w:val="16"/>
        </w:rPr>
      </w:pPr>
    </w:p>
    <w:p w:rsidR="0031748B" w:rsidRPr="000D633B" w:rsidRDefault="0031748B" w:rsidP="00A1665E">
      <w:pPr>
        <w:pStyle w:val="31"/>
        <w:widowControl w:val="0"/>
        <w:spacing w:line="240" w:lineRule="auto"/>
        <w:jc w:val="right"/>
        <w:rPr>
          <w:rFonts w:ascii="GHEA Grapalat" w:hAnsi="GHEA Grapalat"/>
          <w:b/>
          <w:sz w:val="16"/>
        </w:rPr>
      </w:pPr>
    </w:p>
    <w:p w:rsidR="0031748B" w:rsidRPr="000D633B" w:rsidRDefault="0031748B" w:rsidP="00A1665E">
      <w:pPr>
        <w:pStyle w:val="31"/>
        <w:widowControl w:val="0"/>
        <w:spacing w:line="240" w:lineRule="auto"/>
        <w:jc w:val="right"/>
        <w:rPr>
          <w:rFonts w:ascii="GHEA Grapalat" w:hAnsi="GHEA Grapalat"/>
          <w:b/>
          <w:sz w:val="16"/>
        </w:rPr>
      </w:pPr>
    </w:p>
    <w:p w:rsidR="0031748B" w:rsidRPr="000D633B" w:rsidRDefault="0031748B" w:rsidP="00A1665E">
      <w:pPr>
        <w:pStyle w:val="31"/>
        <w:widowControl w:val="0"/>
        <w:spacing w:line="240" w:lineRule="auto"/>
        <w:jc w:val="right"/>
        <w:rPr>
          <w:rFonts w:ascii="GHEA Grapalat" w:hAnsi="GHEA Grapalat"/>
          <w:b/>
          <w:sz w:val="16"/>
        </w:rPr>
      </w:pPr>
    </w:p>
    <w:p w:rsidR="0031748B" w:rsidRPr="000D633B" w:rsidRDefault="0031748B" w:rsidP="00A1665E">
      <w:pPr>
        <w:pStyle w:val="31"/>
        <w:widowControl w:val="0"/>
        <w:spacing w:line="240" w:lineRule="auto"/>
        <w:jc w:val="right"/>
        <w:rPr>
          <w:rFonts w:ascii="GHEA Grapalat" w:hAnsi="GHEA Grapalat"/>
          <w:b/>
          <w:sz w:val="16"/>
        </w:rPr>
      </w:pPr>
    </w:p>
    <w:p w:rsidR="0031748B" w:rsidRPr="000D633B" w:rsidRDefault="0031748B" w:rsidP="00A1665E">
      <w:pPr>
        <w:pStyle w:val="31"/>
        <w:widowControl w:val="0"/>
        <w:spacing w:line="240" w:lineRule="auto"/>
        <w:jc w:val="right"/>
        <w:rPr>
          <w:rFonts w:ascii="GHEA Grapalat" w:hAnsi="GHEA Grapalat"/>
          <w:b/>
          <w:sz w:val="16"/>
        </w:rPr>
      </w:pPr>
    </w:p>
    <w:p w:rsidR="0031748B" w:rsidRPr="000D633B" w:rsidRDefault="0031748B" w:rsidP="00A1665E">
      <w:pPr>
        <w:pStyle w:val="31"/>
        <w:widowControl w:val="0"/>
        <w:spacing w:line="240" w:lineRule="auto"/>
        <w:jc w:val="right"/>
        <w:rPr>
          <w:rFonts w:ascii="GHEA Grapalat" w:hAnsi="GHEA Grapalat"/>
          <w:b/>
          <w:sz w:val="16"/>
        </w:rPr>
      </w:pPr>
    </w:p>
    <w:p w:rsidR="00A1665E" w:rsidRDefault="00A1665E" w:rsidP="00EA1DA4">
      <w:pPr>
        <w:pStyle w:val="31"/>
        <w:widowControl w:val="0"/>
        <w:spacing w:line="240" w:lineRule="auto"/>
        <w:ind w:firstLine="0"/>
        <w:rPr>
          <w:rFonts w:ascii="GHEA Grapalat" w:hAnsi="GHEA Grapalat"/>
          <w:b/>
          <w:sz w:val="16"/>
        </w:rPr>
      </w:pPr>
    </w:p>
    <w:p w:rsidR="00806004" w:rsidRPr="00F24462" w:rsidRDefault="00806004" w:rsidP="00A1665E">
      <w:pPr>
        <w:pStyle w:val="31"/>
        <w:widowControl w:val="0"/>
        <w:spacing w:line="240" w:lineRule="auto"/>
        <w:jc w:val="right"/>
        <w:rPr>
          <w:rFonts w:ascii="GHEA Grapalat" w:hAnsi="GHEA Grapalat"/>
          <w:b/>
          <w:sz w:val="16"/>
        </w:rPr>
      </w:pPr>
    </w:p>
    <w:p w:rsidR="00806004" w:rsidRPr="00F24462" w:rsidRDefault="00806004" w:rsidP="00A1665E">
      <w:pPr>
        <w:pStyle w:val="31"/>
        <w:widowControl w:val="0"/>
        <w:spacing w:line="240" w:lineRule="auto"/>
        <w:jc w:val="right"/>
        <w:rPr>
          <w:rFonts w:ascii="GHEA Grapalat" w:hAnsi="GHEA Grapalat"/>
          <w:b/>
          <w:sz w:val="16"/>
        </w:rPr>
      </w:pPr>
    </w:p>
    <w:p w:rsidR="00071D1C" w:rsidRPr="00F24462" w:rsidRDefault="00B2572B" w:rsidP="00A1665E">
      <w:pPr>
        <w:pStyle w:val="31"/>
        <w:widowControl w:val="0"/>
        <w:spacing w:line="240" w:lineRule="auto"/>
        <w:jc w:val="right"/>
        <w:rPr>
          <w:rFonts w:ascii="GHEA Grapalat" w:hAnsi="GHEA Grapalat" w:cs="Sylfaen"/>
          <w:b/>
          <w:sz w:val="16"/>
        </w:rPr>
      </w:pPr>
      <w:r w:rsidRPr="00F24462">
        <w:rPr>
          <w:rFonts w:ascii="GHEA Grapalat" w:hAnsi="GHEA Grapalat"/>
          <w:b/>
          <w:sz w:val="16"/>
        </w:rPr>
        <w:t xml:space="preserve">Приложение № </w:t>
      </w:r>
      <w:r w:rsidR="004A51CE" w:rsidRPr="00F24462">
        <w:rPr>
          <w:rFonts w:ascii="GHEA Grapalat" w:hAnsi="GHEA Grapalat"/>
          <w:b/>
          <w:sz w:val="16"/>
        </w:rPr>
        <w:t>6</w:t>
      </w:r>
    </w:p>
    <w:p w:rsidR="00071D1C" w:rsidRPr="00EC7450" w:rsidRDefault="00071D1C" w:rsidP="00A1665E">
      <w:pPr>
        <w:pStyle w:val="31"/>
        <w:widowControl w:val="0"/>
        <w:spacing w:line="240" w:lineRule="auto"/>
        <w:jc w:val="right"/>
        <w:rPr>
          <w:rFonts w:ascii="GHEA Grapalat" w:hAnsi="GHEA Grapalat" w:cs="Sylfaen"/>
          <w:b/>
          <w:sz w:val="16"/>
        </w:rPr>
      </w:pPr>
      <w:r w:rsidRPr="00F24462">
        <w:rPr>
          <w:rFonts w:ascii="GHEA Grapalat" w:hAnsi="GHEA Grapalat"/>
          <w:b/>
          <w:sz w:val="16"/>
        </w:rPr>
        <w:t>к Приглашению на электронный аукцион</w:t>
      </w:r>
      <w:r w:rsidR="008D352C" w:rsidRPr="00F24462">
        <w:rPr>
          <w:rFonts w:ascii="GHEA Grapalat" w:hAnsi="GHEA Grapalat" w:cs="Sylfaen"/>
          <w:b/>
          <w:sz w:val="16"/>
        </w:rPr>
        <w:br/>
      </w:r>
      <w:r w:rsidRPr="00F24462">
        <w:rPr>
          <w:rFonts w:ascii="GHEA Grapalat" w:hAnsi="GHEA Grapalat"/>
          <w:b/>
          <w:sz w:val="16"/>
        </w:rPr>
        <w:t xml:space="preserve">под кодом </w:t>
      </w:r>
      <w:r w:rsidR="00345381" w:rsidRPr="005A3F97">
        <w:rPr>
          <w:rFonts w:ascii="GHEA Grapalat" w:hAnsi="GHEA Grapalat"/>
          <w:b/>
          <w:sz w:val="14"/>
        </w:rPr>
        <w:t>«</w:t>
      </w:r>
      <w:r w:rsidR="006B5EA0">
        <w:rPr>
          <w:rFonts w:ascii="GHEA Grapalat" w:hAnsi="GHEA Grapalat"/>
          <w:b/>
          <w:i/>
          <w:sz w:val="16"/>
          <w:lang w:val="af-ZA"/>
        </w:rPr>
        <w:t>ФТРКПД-ГААПДЗБ-2025</w:t>
      </w:r>
      <w:r w:rsidR="005A3F97" w:rsidRPr="005A3F97">
        <w:rPr>
          <w:rFonts w:ascii="GHEA Grapalat" w:hAnsi="GHEA Grapalat"/>
          <w:b/>
          <w:i/>
          <w:sz w:val="16"/>
          <w:lang w:val="af-ZA"/>
        </w:rPr>
        <w:t>/</w:t>
      </w:r>
      <w:r w:rsidR="006B5EA0">
        <w:rPr>
          <w:rFonts w:ascii="GHEA Grapalat" w:hAnsi="GHEA Grapalat"/>
          <w:i/>
          <w:sz w:val="16"/>
          <w:u w:val="single"/>
          <w:lang w:val="af-ZA"/>
        </w:rPr>
        <w:t>1</w:t>
      </w:r>
      <w:r w:rsidR="005A3F97" w:rsidRPr="005A3F97">
        <w:rPr>
          <w:rFonts w:ascii="GHEA Grapalat" w:hAnsi="GHEA Grapalat"/>
          <w:i/>
          <w:sz w:val="16"/>
          <w:u w:val="single"/>
          <w:lang w:val="af-ZA"/>
        </w:rPr>
        <w:t xml:space="preserve">     </w:t>
      </w:r>
    </w:p>
    <w:p w:rsidR="008D352C" w:rsidRPr="00F24462" w:rsidRDefault="008D352C" w:rsidP="00A1665E">
      <w:pPr>
        <w:widowControl w:val="0"/>
        <w:ind w:left="-142" w:firstLine="142"/>
        <w:jc w:val="center"/>
        <w:rPr>
          <w:rFonts w:ascii="GHEA Grapalat" w:hAnsi="GHEA Grapalat"/>
          <w:i/>
          <w:sz w:val="16"/>
          <w:szCs w:val="20"/>
        </w:rPr>
      </w:pPr>
    </w:p>
    <w:p w:rsidR="00071D1C" w:rsidRPr="00F24462" w:rsidRDefault="00071D1C" w:rsidP="00A1665E">
      <w:pPr>
        <w:widowControl w:val="0"/>
        <w:ind w:left="-142" w:firstLine="142"/>
        <w:jc w:val="center"/>
        <w:rPr>
          <w:rFonts w:ascii="GHEA Grapalat" w:hAnsi="GHEA Grapalat"/>
          <w:b/>
          <w:sz w:val="16"/>
          <w:szCs w:val="20"/>
        </w:rPr>
      </w:pPr>
      <w:r w:rsidRPr="00F24462">
        <w:rPr>
          <w:rFonts w:ascii="GHEA Grapalat" w:hAnsi="GHEA Grapalat"/>
          <w:b/>
          <w:sz w:val="16"/>
          <w:szCs w:val="20"/>
        </w:rPr>
        <w:t xml:space="preserve">ДОГОВОР </w:t>
      </w:r>
    </w:p>
    <w:p w:rsidR="00071D1C" w:rsidRPr="00F24462" w:rsidRDefault="00071D1C" w:rsidP="00A1665E">
      <w:pPr>
        <w:widowControl w:val="0"/>
        <w:ind w:left="-142" w:firstLine="142"/>
        <w:jc w:val="center"/>
        <w:rPr>
          <w:rFonts w:ascii="GHEA Grapalat" w:hAnsi="GHEA Grapalat" w:cs="Times Armenian"/>
          <w:b/>
          <w:sz w:val="16"/>
          <w:szCs w:val="20"/>
        </w:rPr>
      </w:pPr>
      <w:r w:rsidRPr="00F24462">
        <w:rPr>
          <w:rFonts w:ascii="GHEA Grapalat" w:hAnsi="GHEA Grapalat"/>
          <w:b/>
          <w:sz w:val="16"/>
          <w:szCs w:val="20"/>
        </w:rPr>
        <w:t>ПОСТАВК</w:t>
      </w:r>
      <w:r w:rsidR="00F15CED" w:rsidRPr="00F24462">
        <w:rPr>
          <w:rFonts w:ascii="GHEA Grapalat" w:hAnsi="GHEA Grapalat"/>
          <w:b/>
          <w:sz w:val="16"/>
          <w:szCs w:val="20"/>
        </w:rPr>
        <w:t>И ТОВАРА ДЛЯ НУЖД ГОСУДАРСТВА</w:t>
      </w:r>
    </w:p>
    <w:p w:rsidR="00071D1C" w:rsidRPr="00F24462" w:rsidRDefault="00071D1C" w:rsidP="00A1665E">
      <w:pPr>
        <w:widowControl w:val="0"/>
        <w:ind w:left="-142" w:firstLine="142"/>
        <w:jc w:val="center"/>
        <w:rPr>
          <w:rFonts w:ascii="GHEA Grapalat" w:hAnsi="GHEA Grapalat"/>
          <w:b/>
          <w:sz w:val="16"/>
          <w:szCs w:val="20"/>
          <w:u w:val="single"/>
        </w:rPr>
      </w:pPr>
      <w:r w:rsidRPr="00F24462">
        <w:rPr>
          <w:rFonts w:ascii="GHEA Grapalat" w:hAnsi="GHEA Grapalat"/>
          <w:b/>
          <w:sz w:val="16"/>
          <w:szCs w:val="20"/>
        </w:rPr>
        <w:t>№ ____________________</w:t>
      </w:r>
    </w:p>
    <w:p w:rsidR="00071D1C" w:rsidRPr="00F24462" w:rsidRDefault="00071D1C" w:rsidP="00A1665E">
      <w:pPr>
        <w:widowControl w:val="0"/>
        <w:jc w:val="center"/>
        <w:rPr>
          <w:rFonts w:ascii="GHEA Grapalat" w:hAnsi="GHEA Grapalat" w:cs="Sylfaen"/>
          <w:sz w:val="16"/>
          <w:szCs w:val="20"/>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F24462" w:rsidTr="00F15CED">
        <w:tc>
          <w:tcPr>
            <w:tcW w:w="4643" w:type="dxa"/>
          </w:tcPr>
          <w:p w:rsidR="00F15CED" w:rsidRPr="00F24462" w:rsidRDefault="00F83E0A" w:rsidP="00A1665E">
            <w:pPr>
              <w:widowControl w:val="0"/>
              <w:rPr>
                <w:rFonts w:ascii="GHEA Grapalat" w:hAnsi="GHEA Grapalat" w:cs="Sylfaen"/>
                <w:sz w:val="16"/>
                <w:szCs w:val="20"/>
                <w:lang w:val="en-US"/>
              </w:rPr>
            </w:pPr>
            <w:r w:rsidRPr="00F24462">
              <w:rPr>
                <w:rFonts w:ascii="GHEA Grapalat" w:hAnsi="GHEA Grapalat"/>
                <w:sz w:val="16"/>
                <w:szCs w:val="20"/>
                <w:lang w:val="en-US"/>
              </w:rPr>
              <w:tab/>
            </w:r>
            <w:r w:rsidR="00F15CED" w:rsidRPr="00F24462">
              <w:rPr>
                <w:rFonts w:ascii="GHEA Grapalat" w:hAnsi="GHEA Grapalat"/>
                <w:sz w:val="16"/>
                <w:szCs w:val="20"/>
              </w:rPr>
              <w:t>г</w:t>
            </w:r>
          </w:p>
        </w:tc>
        <w:tc>
          <w:tcPr>
            <w:tcW w:w="4643" w:type="dxa"/>
          </w:tcPr>
          <w:p w:rsidR="00F15CED" w:rsidRPr="00F24462" w:rsidRDefault="00F15CED" w:rsidP="00A1665E">
            <w:pPr>
              <w:widowControl w:val="0"/>
              <w:jc w:val="right"/>
              <w:rPr>
                <w:rFonts w:ascii="GHEA Grapalat" w:hAnsi="GHEA Grapalat" w:cs="Sylfaen"/>
                <w:sz w:val="16"/>
                <w:szCs w:val="20"/>
                <w:lang w:val="en-US"/>
              </w:rPr>
            </w:pPr>
            <w:r w:rsidRPr="00F24462">
              <w:rPr>
                <w:rFonts w:ascii="GHEA Grapalat" w:hAnsi="GHEA Grapalat"/>
                <w:sz w:val="16"/>
                <w:szCs w:val="20"/>
              </w:rPr>
              <w:t>"</w:t>
            </w:r>
            <w:r w:rsidR="00F83E0A" w:rsidRPr="00F24462">
              <w:rPr>
                <w:rFonts w:ascii="GHEA Grapalat" w:hAnsi="GHEA Grapalat"/>
                <w:sz w:val="16"/>
                <w:szCs w:val="20"/>
                <w:lang w:val="en-US"/>
              </w:rPr>
              <w:tab/>
            </w:r>
            <w:r w:rsidRPr="00F24462">
              <w:rPr>
                <w:rFonts w:ascii="GHEA Grapalat" w:hAnsi="GHEA Grapalat"/>
                <w:sz w:val="16"/>
                <w:szCs w:val="20"/>
              </w:rPr>
              <w:t xml:space="preserve">" </w:t>
            </w:r>
            <w:r w:rsidR="00F83E0A" w:rsidRPr="00F24462">
              <w:rPr>
                <w:rFonts w:ascii="GHEA Grapalat" w:hAnsi="GHEA Grapalat"/>
                <w:sz w:val="16"/>
                <w:szCs w:val="20"/>
                <w:lang w:val="en-US"/>
              </w:rPr>
              <w:tab/>
            </w:r>
            <w:r w:rsidRPr="00F24462">
              <w:rPr>
                <w:rFonts w:ascii="GHEA Grapalat" w:hAnsi="GHEA Grapalat"/>
                <w:sz w:val="16"/>
                <w:szCs w:val="20"/>
              </w:rPr>
              <w:t>20</w:t>
            </w:r>
            <w:r w:rsidR="00F83E0A" w:rsidRPr="00F24462">
              <w:rPr>
                <w:rFonts w:ascii="GHEA Grapalat" w:hAnsi="GHEA Grapalat"/>
                <w:sz w:val="16"/>
                <w:szCs w:val="20"/>
                <w:lang w:val="en-US"/>
              </w:rPr>
              <w:tab/>
            </w:r>
            <w:r w:rsidRPr="00F24462">
              <w:rPr>
                <w:rFonts w:ascii="GHEA Grapalat" w:hAnsi="GHEA Grapalat"/>
                <w:sz w:val="16"/>
                <w:szCs w:val="20"/>
              </w:rPr>
              <w:t>г.</w:t>
            </w:r>
          </w:p>
        </w:tc>
      </w:tr>
    </w:tbl>
    <w:p w:rsidR="00071D1C" w:rsidRPr="00F24462" w:rsidRDefault="00071D1C" w:rsidP="00A1665E">
      <w:pPr>
        <w:widowControl w:val="0"/>
        <w:tabs>
          <w:tab w:val="left" w:pos="720"/>
          <w:tab w:val="left" w:pos="1440"/>
          <w:tab w:val="left" w:pos="8865"/>
        </w:tabs>
        <w:jc w:val="center"/>
        <w:rPr>
          <w:rFonts w:ascii="GHEA Grapalat" w:hAnsi="GHEA Grapalat" w:cs="Sylfaen"/>
          <w:sz w:val="16"/>
          <w:szCs w:val="20"/>
        </w:rPr>
      </w:pPr>
    </w:p>
    <w:p w:rsidR="00071D1C" w:rsidRPr="00F24462" w:rsidRDefault="006B3AE3" w:rsidP="00A1665E">
      <w:pPr>
        <w:widowControl w:val="0"/>
        <w:jc w:val="both"/>
        <w:rPr>
          <w:rFonts w:ascii="GHEA Grapalat" w:hAnsi="GHEA Grapalat"/>
          <w:sz w:val="16"/>
          <w:szCs w:val="20"/>
        </w:rPr>
      </w:pPr>
      <w:r w:rsidRPr="00F24462">
        <w:rPr>
          <w:rFonts w:ascii="GHEA Grapalat" w:hAnsi="GHEA Grapalat"/>
          <w:sz w:val="16"/>
          <w:szCs w:val="20"/>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F24462" w:rsidRDefault="00071D1C" w:rsidP="00A1665E">
      <w:pPr>
        <w:widowControl w:val="0"/>
        <w:ind w:firstLine="709"/>
        <w:jc w:val="both"/>
        <w:rPr>
          <w:rFonts w:ascii="GHEA Grapalat" w:hAnsi="GHEA Grapalat"/>
          <w:b/>
          <w:sz w:val="16"/>
          <w:szCs w:val="20"/>
        </w:rPr>
      </w:pPr>
    </w:p>
    <w:p w:rsidR="00071D1C" w:rsidRPr="00F24462" w:rsidRDefault="00071D1C" w:rsidP="00A1665E">
      <w:pPr>
        <w:widowControl w:val="0"/>
        <w:jc w:val="center"/>
        <w:rPr>
          <w:rFonts w:ascii="GHEA Grapalat" w:hAnsi="GHEA Grapalat" w:cs="Times Armenian"/>
          <w:b/>
          <w:sz w:val="16"/>
          <w:szCs w:val="20"/>
        </w:rPr>
      </w:pPr>
      <w:r w:rsidRPr="00F24462">
        <w:rPr>
          <w:rFonts w:ascii="GHEA Grapalat" w:hAnsi="GHEA Grapalat"/>
          <w:b/>
          <w:sz w:val="16"/>
          <w:szCs w:val="20"/>
        </w:rPr>
        <w:t>1. ПРЕДМЕТ ДОГОВОРА</w:t>
      </w:r>
    </w:p>
    <w:p w:rsidR="00071D1C" w:rsidRPr="00F24462" w:rsidRDefault="00071D1C" w:rsidP="00A1665E">
      <w:pPr>
        <w:widowControl w:val="0"/>
        <w:tabs>
          <w:tab w:val="left" w:pos="1134"/>
        </w:tabs>
        <w:ind w:firstLine="567"/>
        <w:jc w:val="both"/>
        <w:rPr>
          <w:rFonts w:ascii="GHEA Grapalat" w:hAnsi="GHEA Grapalat" w:cs="Times Armenian"/>
          <w:sz w:val="16"/>
          <w:szCs w:val="20"/>
        </w:rPr>
      </w:pPr>
      <w:r w:rsidRPr="00F24462">
        <w:rPr>
          <w:rFonts w:ascii="GHEA Grapalat" w:hAnsi="GHEA Grapalat"/>
          <w:sz w:val="16"/>
          <w:szCs w:val="20"/>
        </w:rPr>
        <w:t>1.1.</w:t>
      </w:r>
      <w:r w:rsidR="00F15CED" w:rsidRPr="00F24462">
        <w:rPr>
          <w:rFonts w:ascii="GHEA Grapalat" w:hAnsi="GHEA Grapalat"/>
          <w:sz w:val="16"/>
          <w:szCs w:val="20"/>
        </w:rPr>
        <w:tab/>
      </w:r>
      <w:r w:rsidRPr="00F24462">
        <w:rPr>
          <w:rFonts w:ascii="GHEA Grapalat" w:hAnsi="GHEA Grapalat"/>
          <w:spacing w:val="6"/>
          <w:sz w:val="16"/>
          <w:szCs w:val="20"/>
        </w:rPr>
        <w:t>Продавец обязуется в установленном настоящим Договором (далее</w:t>
      </w:r>
      <w:r w:rsidR="00F15CED" w:rsidRPr="00F24462">
        <w:rPr>
          <w:rFonts w:ascii="Courier New" w:hAnsi="Courier New" w:cs="Courier New"/>
          <w:spacing w:val="6"/>
          <w:sz w:val="16"/>
          <w:szCs w:val="20"/>
          <w:lang w:val="en-US"/>
        </w:rPr>
        <w:t> </w:t>
      </w:r>
      <w:r w:rsidRPr="00F24462">
        <w:rPr>
          <w:rFonts w:ascii="GHEA Grapalat" w:hAnsi="GHEA Grapalat"/>
          <w:spacing w:val="6"/>
          <w:sz w:val="16"/>
          <w:szCs w:val="20"/>
        </w:rPr>
        <w:t xml:space="preserve">— договор) </w:t>
      </w:r>
      <w:r w:rsidRPr="00F24462">
        <w:rPr>
          <w:rFonts w:ascii="GHEA Grapalat" w:hAnsi="GHEA Grapalat"/>
          <w:sz w:val="16"/>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F24462" w:rsidRDefault="00071D1C" w:rsidP="00A1665E">
      <w:pPr>
        <w:widowControl w:val="0"/>
        <w:ind w:firstLine="709"/>
        <w:jc w:val="both"/>
        <w:rPr>
          <w:rFonts w:ascii="GHEA Grapalat" w:hAnsi="GHEA Grapalat" w:cs="Times Armenian"/>
          <w:sz w:val="16"/>
          <w:szCs w:val="20"/>
        </w:rPr>
      </w:pPr>
    </w:p>
    <w:p w:rsidR="00071D1C" w:rsidRPr="00F24462" w:rsidRDefault="00071D1C" w:rsidP="00A1665E">
      <w:pPr>
        <w:widowControl w:val="0"/>
        <w:jc w:val="center"/>
        <w:rPr>
          <w:rFonts w:ascii="GHEA Grapalat" w:hAnsi="GHEA Grapalat"/>
          <w:b/>
          <w:sz w:val="16"/>
          <w:szCs w:val="20"/>
        </w:rPr>
      </w:pPr>
      <w:r w:rsidRPr="00F24462">
        <w:rPr>
          <w:rFonts w:ascii="GHEA Grapalat" w:hAnsi="GHEA Grapalat"/>
          <w:b/>
          <w:sz w:val="16"/>
          <w:szCs w:val="20"/>
        </w:rPr>
        <w:t>2.ПРАВА И ОБЯЗАННОСТИ СТОРОН</w:t>
      </w:r>
    </w:p>
    <w:p w:rsidR="00071D1C" w:rsidRPr="00F24462" w:rsidRDefault="00071D1C" w:rsidP="00A1665E">
      <w:pPr>
        <w:widowControl w:val="0"/>
        <w:tabs>
          <w:tab w:val="left" w:pos="1134"/>
        </w:tabs>
        <w:ind w:firstLine="567"/>
        <w:jc w:val="both"/>
        <w:rPr>
          <w:rFonts w:ascii="GHEA Grapalat" w:hAnsi="GHEA Grapalat"/>
          <w:b/>
          <w:sz w:val="16"/>
          <w:szCs w:val="20"/>
        </w:rPr>
      </w:pPr>
      <w:r w:rsidRPr="00F24462">
        <w:rPr>
          <w:rFonts w:ascii="GHEA Grapalat" w:hAnsi="GHEA Grapalat"/>
          <w:b/>
          <w:sz w:val="16"/>
          <w:szCs w:val="20"/>
        </w:rPr>
        <w:t>2.</w:t>
      </w:r>
      <w:r w:rsidR="009D71F8" w:rsidRPr="00F24462">
        <w:rPr>
          <w:rFonts w:ascii="GHEA Grapalat" w:hAnsi="GHEA Grapalat"/>
          <w:b/>
          <w:sz w:val="16"/>
          <w:szCs w:val="20"/>
        </w:rPr>
        <w:t>1.</w:t>
      </w:r>
      <w:r w:rsidR="009D71F8" w:rsidRPr="00F24462">
        <w:rPr>
          <w:rFonts w:ascii="GHEA Grapalat" w:hAnsi="GHEA Grapalat"/>
          <w:b/>
          <w:sz w:val="16"/>
          <w:szCs w:val="20"/>
        </w:rPr>
        <w:tab/>
      </w:r>
      <w:r w:rsidRPr="00F24462">
        <w:rPr>
          <w:rFonts w:ascii="GHEA Grapalat" w:hAnsi="GHEA Grapalat"/>
          <w:b/>
          <w:sz w:val="16"/>
          <w:szCs w:val="20"/>
        </w:rPr>
        <w:t>Покупатель имеет право:</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Отказываться от товара в случае непоставки товара Продавцом в</w:t>
      </w:r>
      <w:r w:rsidR="005250C2" w:rsidRPr="00F24462">
        <w:rPr>
          <w:rFonts w:ascii="Courier New" w:hAnsi="Courier New" w:cs="Courier New"/>
          <w:sz w:val="16"/>
          <w:szCs w:val="20"/>
          <w:lang w:val="en-US"/>
        </w:rPr>
        <w:t> </w:t>
      </w:r>
      <w:r w:rsidRPr="00F24462">
        <w:rPr>
          <w:rFonts w:ascii="GHEA Grapalat" w:hAnsi="GHEA Grapalat"/>
          <w:sz w:val="16"/>
          <w:szCs w:val="20"/>
        </w:rPr>
        <w:t>установленный договором срок, если сроки поставки были нарушены более чем на ______</w:t>
      </w:r>
      <w:r w:rsidR="00F15CED" w:rsidRPr="00F24462">
        <w:rPr>
          <w:rFonts w:ascii="GHEA Grapalat" w:hAnsi="GHEA Grapalat"/>
          <w:sz w:val="16"/>
          <w:szCs w:val="20"/>
        </w:rPr>
        <w:t>__________</w:t>
      </w:r>
      <w:r w:rsidR="00EC165E" w:rsidRPr="00F24462">
        <w:rPr>
          <w:rFonts w:ascii="GHEA Grapalat" w:hAnsi="GHEA Grapalat"/>
          <w:sz w:val="16"/>
          <w:szCs w:val="20"/>
        </w:rPr>
        <w:t>__</w:t>
      </w:r>
      <w:r w:rsidR="00F15CED" w:rsidRPr="00F24462">
        <w:rPr>
          <w:rFonts w:ascii="GHEA Grapalat" w:hAnsi="GHEA Grapalat"/>
          <w:sz w:val="16"/>
          <w:szCs w:val="20"/>
        </w:rPr>
        <w:t>__</w:t>
      </w:r>
      <w:r w:rsidRPr="00F24462">
        <w:rPr>
          <w:rFonts w:ascii="GHEA Grapalat" w:hAnsi="GHEA Grapalat"/>
          <w:sz w:val="16"/>
          <w:szCs w:val="20"/>
        </w:rPr>
        <w:t>__ дней.</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а)</w:t>
      </w:r>
      <w:r w:rsidR="005250C2" w:rsidRPr="00F24462">
        <w:rPr>
          <w:rFonts w:ascii="GHEA Grapalat" w:hAnsi="GHEA Grapalat"/>
          <w:sz w:val="16"/>
          <w:szCs w:val="20"/>
        </w:rPr>
        <w:tab/>
      </w:r>
      <w:r w:rsidRPr="00F24462">
        <w:rPr>
          <w:rFonts w:ascii="GHEA Grapalat" w:hAnsi="GHEA Grapalat"/>
          <w:sz w:val="16"/>
          <w:szCs w:val="20"/>
        </w:rPr>
        <w:t>требовать возмещения расходов, произведенных им по причине ненадлежащего качества товара;</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б)</w:t>
      </w:r>
      <w:r w:rsidR="005250C2" w:rsidRPr="00F24462">
        <w:rPr>
          <w:rFonts w:ascii="GHEA Grapalat" w:hAnsi="GHEA Grapalat"/>
          <w:sz w:val="16"/>
          <w:szCs w:val="20"/>
        </w:rPr>
        <w:tab/>
      </w:r>
      <w:r w:rsidRPr="00F24462">
        <w:rPr>
          <w:rFonts w:ascii="GHEA Grapalat" w:hAnsi="GHEA Grapalat"/>
          <w:sz w:val="16"/>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в)</w:t>
      </w:r>
      <w:r w:rsidR="005250C2" w:rsidRPr="00F24462">
        <w:rPr>
          <w:rFonts w:ascii="GHEA Grapalat" w:hAnsi="GHEA Grapalat"/>
          <w:sz w:val="16"/>
          <w:szCs w:val="20"/>
        </w:rPr>
        <w:tab/>
      </w:r>
      <w:r w:rsidRPr="00F24462">
        <w:rPr>
          <w:rFonts w:ascii="GHEA Grapalat" w:hAnsi="GHEA Grapalat"/>
          <w:sz w:val="16"/>
          <w:szCs w:val="20"/>
        </w:rPr>
        <w:t>отказываться от исполнения договора и требовать возврата уплаченной за товар суммы.</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w:t>
      </w:r>
      <w:r w:rsidR="005B2A24" w:rsidRPr="00F24462">
        <w:rPr>
          <w:rFonts w:ascii="GHEA Grapalat" w:hAnsi="GHEA Grapalat"/>
          <w:sz w:val="16"/>
          <w:szCs w:val="20"/>
        </w:rPr>
        <w:t>3.</w:t>
      </w:r>
      <w:r w:rsidR="005B2A24" w:rsidRPr="00F24462">
        <w:rPr>
          <w:rFonts w:ascii="GHEA Grapalat" w:hAnsi="GHEA Grapalat"/>
          <w:sz w:val="16"/>
          <w:szCs w:val="20"/>
        </w:rPr>
        <w:tab/>
      </w:r>
      <w:r w:rsidRPr="00F24462">
        <w:rPr>
          <w:rFonts w:ascii="GHEA Grapalat" w:hAnsi="GHEA Grapalat"/>
          <w:sz w:val="16"/>
          <w:szCs w:val="20"/>
        </w:rPr>
        <w:t xml:space="preserve">Если передан товар в количестве меньше оговоренного в договоре, то: </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а)</w:t>
      </w:r>
      <w:r w:rsidR="005250C2" w:rsidRPr="00F24462">
        <w:rPr>
          <w:rFonts w:ascii="GHEA Grapalat" w:hAnsi="GHEA Grapalat"/>
          <w:sz w:val="16"/>
          <w:szCs w:val="20"/>
        </w:rPr>
        <w:tab/>
      </w:r>
      <w:r w:rsidRPr="00F24462">
        <w:rPr>
          <w:rFonts w:ascii="GHEA Grapalat" w:hAnsi="GHEA Grapalat"/>
          <w:sz w:val="16"/>
          <w:szCs w:val="20"/>
        </w:rPr>
        <w:t>требовать восполнения недопереданного количестватовара;</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б)</w:t>
      </w:r>
      <w:r w:rsidR="005250C2" w:rsidRPr="00F24462">
        <w:rPr>
          <w:rFonts w:ascii="GHEA Grapalat" w:hAnsi="GHEA Grapalat"/>
          <w:sz w:val="16"/>
          <w:szCs w:val="20"/>
        </w:rPr>
        <w:tab/>
      </w:r>
      <w:r w:rsidRPr="00F24462">
        <w:rPr>
          <w:rFonts w:ascii="GHEA Grapalat" w:hAnsi="GHEA Grapalat"/>
          <w:sz w:val="16"/>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2.1.4</w:t>
      </w:r>
      <w:r w:rsidR="005250C2" w:rsidRPr="00F24462">
        <w:rPr>
          <w:rFonts w:ascii="GHEA Grapalat" w:hAnsi="GHEA Grapalat"/>
          <w:sz w:val="16"/>
          <w:szCs w:val="20"/>
        </w:rPr>
        <w:t>.</w:t>
      </w:r>
      <w:r w:rsidR="005250C2" w:rsidRPr="00F24462">
        <w:rPr>
          <w:rFonts w:ascii="GHEA Grapalat" w:hAnsi="GHEA Grapalat"/>
          <w:sz w:val="16"/>
          <w:szCs w:val="20"/>
        </w:rPr>
        <w:tab/>
      </w:r>
      <w:r w:rsidRPr="00F24462">
        <w:rPr>
          <w:rFonts w:ascii="GHEA Grapalat" w:hAnsi="GHEA Grapalat"/>
          <w:sz w:val="16"/>
          <w:szCs w:val="20"/>
        </w:rPr>
        <w:t>Если передан товар с нарушением условия его вида, по своему усмотрению:</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а)</w:t>
      </w:r>
      <w:r w:rsidR="005250C2" w:rsidRPr="00F24462">
        <w:rPr>
          <w:rFonts w:ascii="GHEA Grapalat" w:hAnsi="GHEA Grapalat"/>
          <w:sz w:val="16"/>
          <w:szCs w:val="20"/>
        </w:rPr>
        <w:tab/>
      </w:r>
      <w:r w:rsidRPr="00F24462">
        <w:rPr>
          <w:rFonts w:ascii="GHEA Grapalat" w:hAnsi="GHEA Grapalat"/>
          <w:sz w:val="16"/>
          <w:szCs w:val="20"/>
        </w:rPr>
        <w:t>принимать товар, соответствующий условию относительно его вида, и отказываться от остальных товаров;</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б)</w:t>
      </w:r>
      <w:r w:rsidR="005250C2" w:rsidRPr="00F24462">
        <w:rPr>
          <w:rFonts w:ascii="GHEA Grapalat" w:hAnsi="GHEA Grapalat"/>
          <w:sz w:val="16"/>
          <w:szCs w:val="20"/>
        </w:rPr>
        <w:tab/>
      </w:r>
      <w:r w:rsidRPr="00F24462">
        <w:rPr>
          <w:rFonts w:ascii="GHEA Grapalat" w:hAnsi="GHEA Grapalat"/>
          <w:sz w:val="16"/>
          <w:szCs w:val="20"/>
        </w:rPr>
        <w:t xml:space="preserve">отказываться от всех переданных товаров и требовать уплаты пени, предусмотренной пунктом 6.2 договора; </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в)</w:t>
      </w:r>
      <w:r w:rsidR="005250C2" w:rsidRPr="00F24462">
        <w:rPr>
          <w:rFonts w:ascii="GHEA Grapalat" w:hAnsi="GHEA Grapalat"/>
          <w:sz w:val="16"/>
          <w:szCs w:val="20"/>
        </w:rPr>
        <w:tab/>
      </w:r>
      <w:r w:rsidRPr="00F24462">
        <w:rPr>
          <w:rFonts w:ascii="GHEA Grapalat" w:hAnsi="GHEA Grapalat"/>
          <w:sz w:val="16"/>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F24462">
        <w:rPr>
          <w:rFonts w:ascii="Courier New" w:hAnsi="Courier New" w:cs="Courier New"/>
          <w:sz w:val="16"/>
          <w:szCs w:val="20"/>
          <w:lang w:val="en-US"/>
        </w:rPr>
        <w:t> </w:t>
      </w:r>
      <w:r w:rsidRPr="00F24462">
        <w:rPr>
          <w:rFonts w:ascii="GHEA Grapalat" w:hAnsi="GHEA Grapalat"/>
          <w:sz w:val="16"/>
          <w:szCs w:val="20"/>
        </w:rPr>
        <w:t>виду.</w:t>
      </w:r>
    </w:p>
    <w:p w:rsidR="009E45F3"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w:t>
      </w:r>
      <w:r w:rsidR="003A734A" w:rsidRPr="00F24462">
        <w:rPr>
          <w:rFonts w:ascii="GHEA Grapalat" w:hAnsi="GHEA Grapalat"/>
          <w:sz w:val="16"/>
          <w:szCs w:val="20"/>
        </w:rPr>
        <w:t>5.</w:t>
      </w:r>
      <w:r w:rsidR="003A734A" w:rsidRPr="00F24462">
        <w:rPr>
          <w:rFonts w:ascii="GHEA Grapalat" w:hAnsi="GHEA Grapalat"/>
          <w:sz w:val="16"/>
          <w:szCs w:val="20"/>
        </w:rPr>
        <w:tab/>
      </w:r>
      <w:r w:rsidRPr="00F24462">
        <w:rPr>
          <w:rFonts w:ascii="GHEA Grapalat" w:hAnsi="GHEA Grapalat"/>
          <w:sz w:val="16"/>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w:t>
      </w:r>
      <w:r w:rsidR="00AC30D5" w:rsidRPr="00F24462">
        <w:rPr>
          <w:rFonts w:ascii="GHEA Grapalat" w:hAnsi="GHEA Grapalat"/>
          <w:sz w:val="16"/>
          <w:szCs w:val="20"/>
        </w:rPr>
        <w:t>6.</w:t>
      </w:r>
      <w:r w:rsidR="00AC30D5" w:rsidRPr="00F24462">
        <w:rPr>
          <w:rFonts w:ascii="GHEA Grapalat" w:hAnsi="GHEA Grapalat"/>
          <w:sz w:val="16"/>
          <w:szCs w:val="20"/>
        </w:rPr>
        <w:tab/>
      </w:r>
      <w:r w:rsidRPr="00F24462">
        <w:rPr>
          <w:rFonts w:ascii="GHEA Grapalat" w:hAnsi="GHEA Grapalat"/>
          <w:sz w:val="16"/>
          <w:szCs w:val="20"/>
        </w:rPr>
        <w:t>Требовать у Продавца возмещения убытков, если Покупатель в</w:t>
      </w:r>
      <w:r w:rsidR="005250C2" w:rsidRPr="00F24462">
        <w:rPr>
          <w:rFonts w:ascii="Courier New" w:hAnsi="Courier New" w:cs="Courier New"/>
          <w:sz w:val="16"/>
          <w:szCs w:val="20"/>
          <w:lang w:val="en-US"/>
        </w:rPr>
        <w:t> </w:t>
      </w:r>
      <w:r w:rsidRPr="00F24462">
        <w:rPr>
          <w:rFonts w:ascii="GHEA Grapalat" w:hAnsi="GHEA Grapalat"/>
          <w:sz w:val="16"/>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w:t>
      </w:r>
      <w:r w:rsidR="00AC30D5" w:rsidRPr="00F24462">
        <w:rPr>
          <w:rFonts w:ascii="GHEA Grapalat" w:hAnsi="GHEA Grapalat"/>
          <w:sz w:val="16"/>
          <w:szCs w:val="20"/>
        </w:rPr>
        <w:t>7.</w:t>
      </w:r>
      <w:r w:rsidR="00AC30D5" w:rsidRPr="00F24462">
        <w:rPr>
          <w:rFonts w:ascii="GHEA Grapalat" w:hAnsi="GHEA Grapalat"/>
          <w:sz w:val="16"/>
          <w:szCs w:val="20"/>
        </w:rPr>
        <w:tab/>
      </w:r>
      <w:r w:rsidRPr="00F24462">
        <w:rPr>
          <w:rFonts w:ascii="GHEA Grapalat" w:hAnsi="GHEA Grapalat"/>
          <w:sz w:val="16"/>
          <w:szCs w:val="20"/>
        </w:rPr>
        <w:t>В одностороннем порядке расторгать договор (полностью или частично), если Продавец существенным образом нарушил договор;</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2.1.7.</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Нарушение договора Продавцом считается существенным, если:</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а)</w:t>
      </w:r>
      <w:r w:rsidR="005250C2" w:rsidRPr="00F24462">
        <w:rPr>
          <w:rFonts w:ascii="GHEA Grapalat" w:hAnsi="GHEA Grapalat"/>
          <w:sz w:val="16"/>
          <w:szCs w:val="20"/>
        </w:rPr>
        <w:tab/>
      </w:r>
      <w:r w:rsidRPr="00F24462">
        <w:rPr>
          <w:rFonts w:ascii="GHEA Grapalat" w:hAnsi="GHEA Grapalat"/>
          <w:sz w:val="16"/>
          <w:szCs w:val="20"/>
        </w:rPr>
        <w:t>был поставлен товар ненадлежащего качества, который не может быть заменен в приемлемый для Покупателя срок;</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б)</w:t>
      </w:r>
      <w:r w:rsidR="005250C2" w:rsidRPr="00F24462">
        <w:rPr>
          <w:rFonts w:ascii="GHEA Grapalat" w:hAnsi="GHEA Grapalat"/>
          <w:sz w:val="16"/>
          <w:szCs w:val="20"/>
        </w:rPr>
        <w:tab/>
      </w:r>
      <w:r w:rsidRPr="00F24462">
        <w:rPr>
          <w:rFonts w:ascii="GHEA Grapalat" w:hAnsi="GHEA Grapalat"/>
          <w:sz w:val="16"/>
          <w:szCs w:val="20"/>
        </w:rPr>
        <w:t>сроки поставки товара нарушены более чем на ____</w:t>
      </w:r>
      <w:r w:rsidR="00786A78" w:rsidRPr="00F24462">
        <w:rPr>
          <w:rFonts w:ascii="GHEA Grapalat" w:hAnsi="GHEA Grapalat"/>
          <w:sz w:val="16"/>
          <w:szCs w:val="20"/>
        </w:rPr>
        <w:t>_________</w:t>
      </w:r>
      <w:r w:rsidRPr="00F24462">
        <w:rPr>
          <w:rFonts w:ascii="GHEA Grapalat" w:hAnsi="GHEA Grapalat"/>
          <w:sz w:val="16"/>
          <w:szCs w:val="20"/>
        </w:rPr>
        <w:t>___ дней;</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w:t>
      </w:r>
      <w:r w:rsidR="006E15CD" w:rsidRPr="00F24462">
        <w:rPr>
          <w:rFonts w:ascii="GHEA Grapalat" w:hAnsi="GHEA Grapalat"/>
          <w:sz w:val="16"/>
          <w:szCs w:val="20"/>
        </w:rPr>
        <w:t>8.</w:t>
      </w:r>
      <w:r w:rsidR="006E15CD" w:rsidRPr="00F24462">
        <w:rPr>
          <w:rFonts w:ascii="GHEA Grapalat" w:hAnsi="GHEA Grapalat"/>
          <w:sz w:val="16"/>
          <w:szCs w:val="20"/>
        </w:rPr>
        <w:tab/>
      </w:r>
      <w:r w:rsidRPr="00F24462">
        <w:rPr>
          <w:rFonts w:ascii="GHEA Grapalat" w:hAnsi="GHEA Grapalat"/>
          <w:sz w:val="16"/>
          <w:szCs w:val="20"/>
        </w:rPr>
        <w:t>Осматривать товар и незамедлительно уведомлять Продавца о</w:t>
      </w:r>
      <w:r w:rsidR="005250C2" w:rsidRPr="00F24462">
        <w:rPr>
          <w:rFonts w:ascii="Courier New" w:hAnsi="Courier New" w:cs="Courier New"/>
          <w:sz w:val="16"/>
          <w:szCs w:val="20"/>
          <w:lang w:val="en-US"/>
        </w:rPr>
        <w:t> </w:t>
      </w:r>
      <w:r w:rsidRPr="00F24462">
        <w:rPr>
          <w:rFonts w:ascii="GHEA Grapalat" w:hAnsi="GHEA Grapalat"/>
          <w:sz w:val="16"/>
          <w:szCs w:val="20"/>
        </w:rPr>
        <w:t>выявленных дефектах.</w:t>
      </w:r>
    </w:p>
    <w:p w:rsidR="00071D1C" w:rsidRPr="00F24462" w:rsidRDefault="00071D1C" w:rsidP="00A1665E">
      <w:pPr>
        <w:widowControl w:val="0"/>
        <w:tabs>
          <w:tab w:val="left" w:pos="1134"/>
        </w:tabs>
        <w:ind w:firstLine="567"/>
        <w:jc w:val="both"/>
        <w:rPr>
          <w:rFonts w:ascii="GHEA Grapalat" w:hAnsi="GHEA Grapalat"/>
          <w:b/>
          <w:sz w:val="16"/>
          <w:szCs w:val="20"/>
        </w:rPr>
      </w:pPr>
      <w:r w:rsidRPr="00F24462">
        <w:rPr>
          <w:rFonts w:ascii="GHEA Grapalat" w:hAnsi="GHEA Grapalat"/>
          <w:b/>
          <w:sz w:val="16"/>
          <w:szCs w:val="20"/>
        </w:rPr>
        <w:t>2.</w:t>
      </w:r>
      <w:r w:rsidR="009D71F8" w:rsidRPr="00F24462">
        <w:rPr>
          <w:rFonts w:ascii="GHEA Grapalat" w:hAnsi="GHEA Grapalat"/>
          <w:b/>
          <w:sz w:val="16"/>
          <w:szCs w:val="20"/>
        </w:rPr>
        <w:t>2.</w:t>
      </w:r>
      <w:r w:rsidR="009D71F8" w:rsidRPr="00F24462">
        <w:rPr>
          <w:rFonts w:ascii="GHEA Grapalat" w:hAnsi="GHEA Grapalat"/>
          <w:b/>
          <w:sz w:val="16"/>
          <w:szCs w:val="20"/>
        </w:rPr>
        <w:tab/>
      </w:r>
      <w:r w:rsidRPr="00F24462">
        <w:rPr>
          <w:rFonts w:ascii="GHEA Grapalat" w:hAnsi="GHEA Grapalat"/>
          <w:b/>
          <w:sz w:val="16"/>
          <w:szCs w:val="20"/>
        </w:rPr>
        <w:t>Покупатель обязан:</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2.2.</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Выполнять все необходимые действия, обеспечивающие прием товара, поставленного в соответствии с договором.</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2.2.</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2.2.</w:t>
      </w:r>
      <w:r w:rsidR="005B2A24" w:rsidRPr="00F24462">
        <w:rPr>
          <w:rFonts w:ascii="GHEA Grapalat" w:hAnsi="GHEA Grapalat"/>
          <w:sz w:val="16"/>
          <w:szCs w:val="20"/>
        </w:rPr>
        <w:t>3.</w:t>
      </w:r>
      <w:r w:rsidR="005B2A24" w:rsidRPr="00F24462">
        <w:rPr>
          <w:rFonts w:ascii="GHEA Grapalat" w:hAnsi="GHEA Grapalat"/>
          <w:sz w:val="16"/>
          <w:szCs w:val="20"/>
        </w:rPr>
        <w:tab/>
      </w:r>
      <w:r w:rsidRPr="00F24462">
        <w:rPr>
          <w:rFonts w:ascii="GHEA Grapalat" w:hAnsi="GHEA Grapalat"/>
          <w:sz w:val="16"/>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2.2.</w:t>
      </w:r>
      <w:r w:rsidR="00552934" w:rsidRPr="00F24462">
        <w:rPr>
          <w:rFonts w:ascii="GHEA Grapalat" w:hAnsi="GHEA Grapalat"/>
          <w:sz w:val="16"/>
          <w:szCs w:val="20"/>
        </w:rPr>
        <w:t>4.</w:t>
      </w:r>
      <w:r w:rsidR="00552934" w:rsidRPr="00F24462">
        <w:rPr>
          <w:rFonts w:ascii="GHEA Grapalat" w:hAnsi="GHEA Grapalat"/>
          <w:sz w:val="16"/>
          <w:szCs w:val="20"/>
        </w:rPr>
        <w:tab/>
      </w:r>
      <w:r w:rsidRPr="00F24462">
        <w:rPr>
          <w:rFonts w:ascii="GHEA Grapalat" w:hAnsi="GHEA Grapalat"/>
          <w:sz w:val="16"/>
          <w:szCs w:val="20"/>
        </w:rPr>
        <w:t xml:space="preserve">Уведомлять Продавца о нарушении условий договора относительно количества, ассортимента, качества товара сразу после </w:t>
      </w:r>
      <w:r w:rsidRPr="00F24462">
        <w:rPr>
          <w:rFonts w:ascii="GHEA Grapalat" w:hAnsi="GHEA Grapalat"/>
          <w:sz w:val="16"/>
          <w:szCs w:val="20"/>
        </w:rPr>
        <w:lastRenderedPageBreak/>
        <w:t>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2.2.</w:t>
      </w:r>
      <w:r w:rsidR="003A734A" w:rsidRPr="00F24462">
        <w:rPr>
          <w:rFonts w:ascii="GHEA Grapalat" w:hAnsi="GHEA Grapalat"/>
          <w:sz w:val="16"/>
          <w:szCs w:val="20"/>
        </w:rPr>
        <w:t>5.</w:t>
      </w:r>
      <w:r w:rsidR="003A734A" w:rsidRPr="00F24462">
        <w:rPr>
          <w:rFonts w:ascii="GHEA Grapalat" w:hAnsi="GHEA Grapalat"/>
          <w:sz w:val="16"/>
          <w:szCs w:val="20"/>
        </w:rPr>
        <w:tab/>
      </w:r>
      <w:r w:rsidRPr="00F24462">
        <w:rPr>
          <w:rFonts w:ascii="GHEA Grapalat" w:hAnsi="GHEA Grapalat"/>
          <w:sz w:val="16"/>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F24462" w:rsidRDefault="00071D1C" w:rsidP="00A1665E">
      <w:pPr>
        <w:widowControl w:val="0"/>
        <w:tabs>
          <w:tab w:val="left" w:pos="1276"/>
        </w:tabs>
        <w:ind w:firstLine="567"/>
        <w:jc w:val="both"/>
        <w:rPr>
          <w:rFonts w:ascii="GHEA Grapalat" w:hAnsi="GHEA Grapalat"/>
          <w:b/>
          <w:sz w:val="16"/>
          <w:szCs w:val="20"/>
        </w:rPr>
      </w:pPr>
      <w:r w:rsidRPr="00F24462">
        <w:rPr>
          <w:rFonts w:ascii="GHEA Grapalat" w:hAnsi="GHEA Grapalat"/>
          <w:b/>
          <w:sz w:val="16"/>
          <w:szCs w:val="20"/>
        </w:rPr>
        <w:t>2.</w:t>
      </w:r>
      <w:r w:rsidR="005B2A24" w:rsidRPr="00F24462">
        <w:rPr>
          <w:rFonts w:ascii="GHEA Grapalat" w:hAnsi="GHEA Grapalat"/>
          <w:b/>
          <w:sz w:val="16"/>
          <w:szCs w:val="20"/>
        </w:rPr>
        <w:t>3.</w:t>
      </w:r>
      <w:r w:rsidR="005B2A24" w:rsidRPr="00F24462">
        <w:rPr>
          <w:rFonts w:ascii="GHEA Grapalat" w:hAnsi="GHEA Grapalat"/>
          <w:b/>
          <w:sz w:val="16"/>
          <w:szCs w:val="20"/>
        </w:rPr>
        <w:tab/>
      </w:r>
      <w:r w:rsidRPr="00F24462">
        <w:rPr>
          <w:rFonts w:ascii="GHEA Grapalat" w:hAnsi="GHEA Grapalat"/>
          <w:b/>
          <w:sz w:val="16"/>
          <w:szCs w:val="20"/>
        </w:rPr>
        <w:t>Продавец имеет право:</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2.3.</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2.3.</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2.3.</w:t>
      </w:r>
      <w:r w:rsidR="005B2A24" w:rsidRPr="00F24462">
        <w:rPr>
          <w:rFonts w:ascii="GHEA Grapalat" w:hAnsi="GHEA Grapalat"/>
          <w:sz w:val="16"/>
          <w:szCs w:val="20"/>
        </w:rPr>
        <w:t>3.</w:t>
      </w:r>
      <w:r w:rsidR="005B2A24" w:rsidRPr="00F24462">
        <w:rPr>
          <w:rFonts w:ascii="GHEA Grapalat" w:hAnsi="GHEA Grapalat"/>
          <w:sz w:val="16"/>
          <w:szCs w:val="20"/>
        </w:rPr>
        <w:tab/>
      </w:r>
      <w:r w:rsidRPr="00F24462">
        <w:rPr>
          <w:rFonts w:ascii="GHEA Grapalat" w:hAnsi="GHEA Grapalat"/>
          <w:sz w:val="16"/>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F24462" w:rsidRDefault="00071D1C" w:rsidP="00A1665E">
      <w:pPr>
        <w:widowControl w:val="0"/>
        <w:tabs>
          <w:tab w:val="left" w:pos="1560"/>
        </w:tabs>
        <w:ind w:firstLine="567"/>
        <w:jc w:val="both"/>
        <w:rPr>
          <w:rFonts w:ascii="GHEA Grapalat" w:hAnsi="GHEA Grapalat"/>
          <w:sz w:val="16"/>
          <w:szCs w:val="20"/>
        </w:rPr>
      </w:pPr>
      <w:r w:rsidRPr="00F24462">
        <w:rPr>
          <w:rFonts w:ascii="GHEA Grapalat" w:hAnsi="GHEA Grapalat"/>
          <w:sz w:val="16"/>
          <w:szCs w:val="20"/>
        </w:rPr>
        <w:t>2.3.3.</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Нарушение договора Покупателем считается существенным, если сроки оплаты товара нарушены неоднократно.</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2.3.</w:t>
      </w:r>
      <w:r w:rsidR="00552934" w:rsidRPr="00F24462">
        <w:rPr>
          <w:rFonts w:ascii="GHEA Grapalat" w:hAnsi="GHEA Grapalat"/>
          <w:sz w:val="16"/>
          <w:szCs w:val="20"/>
        </w:rPr>
        <w:t>4.</w:t>
      </w:r>
      <w:r w:rsidR="00552934" w:rsidRPr="00F24462">
        <w:rPr>
          <w:rFonts w:ascii="GHEA Grapalat" w:hAnsi="GHEA Grapalat"/>
          <w:sz w:val="16"/>
          <w:szCs w:val="20"/>
        </w:rPr>
        <w:tab/>
      </w:r>
      <w:r w:rsidRPr="00F24462">
        <w:rPr>
          <w:rFonts w:ascii="GHEA Grapalat" w:hAnsi="GHEA Grapalat"/>
          <w:sz w:val="16"/>
          <w:szCs w:val="20"/>
        </w:rPr>
        <w:t>Досрочно поставля</w:t>
      </w:r>
      <w:r w:rsidR="00C45B20" w:rsidRPr="00F24462">
        <w:rPr>
          <w:rFonts w:ascii="GHEA Grapalat" w:hAnsi="GHEA Grapalat"/>
          <w:sz w:val="16"/>
          <w:szCs w:val="20"/>
        </w:rPr>
        <w:t>ть товар с согласия Покупателя.</w:t>
      </w:r>
    </w:p>
    <w:p w:rsidR="00071D1C" w:rsidRPr="00F24462" w:rsidRDefault="00071D1C" w:rsidP="00A1665E">
      <w:pPr>
        <w:widowControl w:val="0"/>
        <w:tabs>
          <w:tab w:val="left" w:pos="1134"/>
        </w:tabs>
        <w:ind w:firstLine="567"/>
        <w:jc w:val="both"/>
        <w:rPr>
          <w:rFonts w:ascii="GHEA Grapalat" w:hAnsi="GHEA Grapalat"/>
          <w:b/>
          <w:sz w:val="16"/>
          <w:szCs w:val="20"/>
        </w:rPr>
      </w:pPr>
      <w:r w:rsidRPr="00F24462">
        <w:rPr>
          <w:rFonts w:ascii="GHEA Grapalat" w:hAnsi="GHEA Grapalat"/>
          <w:b/>
          <w:sz w:val="16"/>
          <w:szCs w:val="20"/>
        </w:rPr>
        <w:t>2.</w:t>
      </w:r>
      <w:r w:rsidR="00552934" w:rsidRPr="00F24462">
        <w:rPr>
          <w:rFonts w:ascii="GHEA Grapalat" w:hAnsi="GHEA Grapalat"/>
          <w:b/>
          <w:sz w:val="16"/>
          <w:szCs w:val="20"/>
        </w:rPr>
        <w:t>4.</w:t>
      </w:r>
      <w:r w:rsidR="00552934" w:rsidRPr="00F24462">
        <w:rPr>
          <w:rFonts w:ascii="GHEA Grapalat" w:hAnsi="GHEA Grapalat"/>
          <w:b/>
          <w:sz w:val="16"/>
          <w:szCs w:val="20"/>
        </w:rPr>
        <w:tab/>
      </w:r>
      <w:r w:rsidRPr="00F24462">
        <w:rPr>
          <w:rFonts w:ascii="GHEA Grapalat" w:hAnsi="GHEA Grapalat"/>
          <w:b/>
          <w:sz w:val="16"/>
          <w:szCs w:val="20"/>
        </w:rPr>
        <w:t>Продавец обязан:</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Передавать товар Покупателю в порядке, объемах, сроки и по адресу, предусмотренные договором.</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Обеспечивать поставку товара в соответствии с подпунктом б) пункта 2.1.2 и (или) пунктом 2.1.5 договора в ус</w:t>
      </w:r>
      <w:r w:rsidR="00C45B20" w:rsidRPr="00F24462">
        <w:rPr>
          <w:rFonts w:ascii="GHEA Grapalat" w:hAnsi="GHEA Grapalat"/>
          <w:sz w:val="16"/>
          <w:szCs w:val="20"/>
        </w:rPr>
        <w:t>тановленные Покупателем сроки.</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w:t>
      </w:r>
      <w:r w:rsidR="005B2A24" w:rsidRPr="00F24462">
        <w:rPr>
          <w:rFonts w:ascii="GHEA Grapalat" w:hAnsi="GHEA Grapalat"/>
          <w:sz w:val="16"/>
          <w:szCs w:val="20"/>
        </w:rPr>
        <w:t>3.</w:t>
      </w:r>
      <w:r w:rsidR="005B2A24" w:rsidRPr="00F24462">
        <w:rPr>
          <w:rFonts w:ascii="GHEA Grapalat" w:hAnsi="GHEA Grapalat"/>
          <w:sz w:val="16"/>
          <w:szCs w:val="20"/>
        </w:rPr>
        <w:tab/>
      </w:r>
      <w:r w:rsidRPr="00F24462">
        <w:rPr>
          <w:rFonts w:ascii="GHEA Grapalat" w:hAnsi="GHEA Grapalat"/>
          <w:sz w:val="16"/>
          <w:szCs w:val="20"/>
        </w:rPr>
        <w:t>Передавать Покупателю товар, свободный от прав третьих лиц.</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w:t>
      </w:r>
      <w:r w:rsidR="003A734A" w:rsidRPr="00F24462">
        <w:rPr>
          <w:rFonts w:ascii="GHEA Grapalat" w:hAnsi="GHEA Grapalat"/>
          <w:sz w:val="16"/>
          <w:szCs w:val="20"/>
        </w:rPr>
        <w:t>5.</w:t>
      </w:r>
      <w:r w:rsidR="003A734A" w:rsidRPr="00F24462">
        <w:rPr>
          <w:rFonts w:ascii="GHEA Grapalat" w:hAnsi="GHEA Grapalat"/>
          <w:sz w:val="16"/>
          <w:szCs w:val="20"/>
        </w:rPr>
        <w:tab/>
      </w:r>
      <w:r w:rsidRPr="00F24462">
        <w:rPr>
          <w:rFonts w:ascii="GHEA Grapalat" w:hAnsi="GHEA Grapalat"/>
          <w:sz w:val="16"/>
          <w:szCs w:val="20"/>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w:t>
      </w:r>
      <w:r w:rsidR="00AC30D5" w:rsidRPr="00F24462">
        <w:rPr>
          <w:rFonts w:ascii="GHEA Grapalat" w:hAnsi="GHEA Grapalat"/>
          <w:sz w:val="16"/>
          <w:szCs w:val="20"/>
        </w:rPr>
        <w:t>6.</w:t>
      </w:r>
      <w:r w:rsidR="00AC30D5" w:rsidRPr="00F24462">
        <w:rPr>
          <w:rFonts w:ascii="GHEA Grapalat" w:hAnsi="GHEA Grapalat"/>
          <w:sz w:val="16"/>
          <w:szCs w:val="20"/>
        </w:rPr>
        <w:tab/>
      </w:r>
      <w:r w:rsidRPr="00F24462">
        <w:rPr>
          <w:rFonts w:ascii="GHEA Grapalat" w:hAnsi="GHEA Grapalat"/>
          <w:sz w:val="16"/>
          <w:szCs w:val="20"/>
        </w:rPr>
        <w:t>В случае допущения недопоставки, в установленном договором порядке восполнять недопоставку.</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w:t>
      </w:r>
      <w:r w:rsidR="00AC30D5" w:rsidRPr="00F24462">
        <w:rPr>
          <w:rFonts w:ascii="GHEA Grapalat" w:hAnsi="GHEA Grapalat"/>
          <w:sz w:val="16"/>
          <w:szCs w:val="20"/>
        </w:rPr>
        <w:t>7.</w:t>
      </w:r>
      <w:r w:rsidR="00AC30D5" w:rsidRPr="00F24462">
        <w:rPr>
          <w:rFonts w:ascii="GHEA Grapalat" w:hAnsi="GHEA Grapalat"/>
          <w:sz w:val="16"/>
          <w:szCs w:val="20"/>
        </w:rPr>
        <w:tab/>
      </w:r>
      <w:r w:rsidRPr="00F24462">
        <w:rPr>
          <w:rFonts w:ascii="GHEA Grapalat" w:hAnsi="GHEA Grapalat"/>
          <w:sz w:val="16"/>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w:t>
      </w:r>
      <w:r w:rsidR="006E15CD" w:rsidRPr="00F24462">
        <w:rPr>
          <w:rFonts w:ascii="GHEA Grapalat" w:hAnsi="GHEA Grapalat"/>
          <w:sz w:val="16"/>
          <w:szCs w:val="20"/>
        </w:rPr>
        <w:t>8.</w:t>
      </w:r>
      <w:r w:rsidR="006E15CD" w:rsidRPr="00F24462">
        <w:rPr>
          <w:rFonts w:ascii="GHEA Grapalat" w:hAnsi="GHEA Grapalat"/>
          <w:sz w:val="16"/>
          <w:szCs w:val="20"/>
        </w:rPr>
        <w:tab/>
      </w:r>
      <w:r w:rsidRPr="00F24462">
        <w:rPr>
          <w:rFonts w:ascii="GHEA Grapalat" w:hAnsi="GHEA Grapalat"/>
          <w:sz w:val="16"/>
          <w:szCs w:val="20"/>
        </w:rPr>
        <w:t>В предусмотренных договором случаях уплачивать предусмотренные пунктами 6.2 и 6.3 договора пеню и штраф.</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w:t>
      </w:r>
      <w:r w:rsidR="006E15CD" w:rsidRPr="00F24462">
        <w:rPr>
          <w:rFonts w:ascii="GHEA Grapalat" w:hAnsi="GHEA Grapalat"/>
          <w:sz w:val="16"/>
          <w:szCs w:val="20"/>
        </w:rPr>
        <w:t>9.</w:t>
      </w:r>
      <w:r w:rsidR="006E15CD" w:rsidRPr="00F24462">
        <w:rPr>
          <w:rFonts w:ascii="GHEA Grapalat" w:hAnsi="GHEA Grapalat"/>
          <w:sz w:val="16"/>
          <w:szCs w:val="20"/>
        </w:rPr>
        <w:tab/>
      </w:r>
      <w:r w:rsidRPr="00F24462">
        <w:rPr>
          <w:rFonts w:ascii="GHEA Grapalat" w:hAnsi="GHEA Grapalat"/>
          <w:sz w:val="16"/>
          <w:szCs w:val="20"/>
        </w:rPr>
        <w:t>Передавать Покупателю принадлежности товара и соответствующие документы.</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2.4.1</w:t>
      </w:r>
      <w:r w:rsidR="006E15CD" w:rsidRPr="00F24462">
        <w:rPr>
          <w:rFonts w:ascii="GHEA Grapalat" w:hAnsi="GHEA Grapalat"/>
          <w:sz w:val="16"/>
          <w:szCs w:val="20"/>
        </w:rPr>
        <w:t>0.</w:t>
      </w:r>
      <w:r w:rsidR="006E15CD" w:rsidRPr="00F24462">
        <w:rPr>
          <w:rFonts w:ascii="GHEA Grapalat" w:hAnsi="GHEA Grapalat"/>
          <w:sz w:val="16"/>
          <w:szCs w:val="20"/>
        </w:rPr>
        <w:tab/>
      </w:r>
      <w:r w:rsidRPr="00F24462">
        <w:rPr>
          <w:rFonts w:ascii="GHEA Grapalat" w:hAnsi="GHEA Grapalat"/>
          <w:sz w:val="16"/>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F24462" w:rsidRDefault="00071D1C" w:rsidP="00A1665E">
      <w:pPr>
        <w:widowControl w:val="0"/>
        <w:tabs>
          <w:tab w:val="left" w:pos="1418"/>
        </w:tabs>
        <w:ind w:firstLine="567"/>
        <w:jc w:val="both"/>
        <w:rPr>
          <w:rFonts w:ascii="GHEA Grapalat" w:hAnsi="GHEA Grapalat"/>
          <w:sz w:val="16"/>
          <w:szCs w:val="20"/>
        </w:rPr>
      </w:pPr>
      <w:r w:rsidRPr="00F24462">
        <w:rPr>
          <w:rFonts w:ascii="GHEA Grapalat" w:hAnsi="GHEA Grapalat"/>
          <w:sz w:val="16"/>
          <w:szCs w:val="20"/>
        </w:rPr>
        <w:t>2.4.1</w:t>
      </w:r>
      <w:r w:rsidR="009D71F8" w:rsidRPr="00F24462">
        <w:rPr>
          <w:rFonts w:ascii="GHEA Grapalat" w:hAnsi="GHEA Grapalat"/>
          <w:sz w:val="16"/>
          <w:szCs w:val="20"/>
        </w:rPr>
        <w:t>1.</w:t>
      </w:r>
      <w:r w:rsidR="009D71F8" w:rsidRPr="00F24462">
        <w:rPr>
          <w:rFonts w:ascii="GHEA Grapalat" w:hAnsi="GHEA Grapalat"/>
          <w:sz w:val="16"/>
          <w:szCs w:val="20"/>
        </w:rPr>
        <w:tab/>
      </w:r>
      <w:r w:rsidR="00011CB9" w:rsidRPr="00F24462">
        <w:rPr>
          <w:rFonts w:ascii="GHEA Grapalat" w:hAnsi="GHEA Grapalat"/>
          <w:sz w:val="16"/>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F24462" w:rsidRDefault="00071D1C" w:rsidP="00A1665E">
      <w:pPr>
        <w:widowControl w:val="0"/>
        <w:jc w:val="center"/>
        <w:rPr>
          <w:rFonts w:ascii="GHEA Grapalat" w:hAnsi="GHEA Grapalat"/>
          <w:b/>
          <w:sz w:val="16"/>
          <w:szCs w:val="20"/>
        </w:rPr>
      </w:pPr>
      <w:r w:rsidRPr="00F24462">
        <w:rPr>
          <w:rFonts w:ascii="GHEA Grapalat" w:hAnsi="GHEA Grapalat"/>
          <w:b/>
          <w:sz w:val="16"/>
          <w:szCs w:val="20"/>
        </w:rPr>
        <w:t>3. ЦЕНА ДОГОВОРА И ПОРЯДОК ОПЛАТЫ</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3.</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Цена договора составляет ________</w:t>
      </w:r>
      <w:r w:rsidR="00C45B20" w:rsidRPr="00F24462">
        <w:rPr>
          <w:rFonts w:ascii="GHEA Grapalat" w:hAnsi="GHEA Grapalat"/>
          <w:sz w:val="16"/>
          <w:szCs w:val="20"/>
        </w:rPr>
        <w:t>_____</w:t>
      </w:r>
      <w:r w:rsidRPr="00F24462">
        <w:rPr>
          <w:rFonts w:ascii="GHEA Grapalat" w:hAnsi="GHEA Grapalat"/>
          <w:sz w:val="16"/>
          <w:szCs w:val="20"/>
        </w:rPr>
        <w:t>________ драмов Республики Армения, включая НДС</w:t>
      </w:r>
      <w:r w:rsidR="00D043FA" w:rsidRPr="00F24462">
        <w:rPr>
          <w:rStyle w:val="af6"/>
          <w:rFonts w:ascii="GHEA Grapalat" w:hAnsi="GHEA Grapalat"/>
          <w:sz w:val="16"/>
          <w:szCs w:val="20"/>
        </w:rPr>
        <w:footnoteReference w:customMarkFollows="1" w:id="12"/>
        <w:t>17</w:t>
      </w:r>
      <w:r w:rsidRPr="00F24462">
        <w:rPr>
          <w:rFonts w:ascii="GHEA Grapalat" w:hAnsi="GHEA Grapalat"/>
          <w:sz w:val="16"/>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F24462" w:rsidRDefault="00071D1C" w:rsidP="00A1665E">
      <w:pPr>
        <w:widowControl w:val="0"/>
        <w:ind w:firstLine="567"/>
        <w:jc w:val="both"/>
        <w:rPr>
          <w:rFonts w:ascii="GHEA Grapalat" w:hAnsi="GHEA Grapalat" w:cs="Sylfaen"/>
          <w:sz w:val="16"/>
          <w:szCs w:val="20"/>
        </w:rPr>
      </w:pPr>
      <w:r w:rsidRPr="00F24462">
        <w:rPr>
          <w:rFonts w:ascii="GHEA Grapalat" w:hAnsi="GHEA Grapalat"/>
          <w:sz w:val="16"/>
          <w:szCs w:val="20"/>
        </w:rPr>
        <w:t>Цена поставки товара стабильна, и Продавец не вправе требовать увеличения, а Покупатель — снижения этой цены.</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3.</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Покупатель перечи</w:t>
      </w:r>
      <w:r w:rsidR="00C45B20" w:rsidRPr="00F24462">
        <w:rPr>
          <w:rFonts w:ascii="GHEA Grapalat" w:hAnsi="GHEA Grapalat"/>
          <w:sz w:val="16"/>
          <w:szCs w:val="20"/>
        </w:rPr>
        <w:t>сляет сумму в размере до ______</w:t>
      </w:r>
      <w:r w:rsidRPr="00F24462">
        <w:rPr>
          <w:rFonts w:ascii="GHEA Grapalat" w:hAnsi="GHEA Grapalat"/>
          <w:sz w:val="16"/>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F24462">
        <w:rPr>
          <w:rFonts w:ascii="GHEA Grapalat" w:hAnsi="GHEA Grapalat"/>
          <w:sz w:val="16"/>
          <w:szCs w:val="20"/>
        </w:rPr>
        <w:t xml:space="preserve">При этом до полного погашения предоплаты платежи </w:t>
      </w:r>
      <w:r w:rsidR="00EC00EF" w:rsidRPr="00F24462">
        <w:rPr>
          <w:rFonts w:ascii="GHEA Grapalat" w:hAnsi="GHEA Grapalat"/>
          <w:sz w:val="16"/>
          <w:szCs w:val="20"/>
        </w:rPr>
        <w:t>Продавцу</w:t>
      </w:r>
      <w:r w:rsidR="0072587C" w:rsidRPr="00F24462">
        <w:rPr>
          <w:rFonts w:ascii="GHEA Grapalat" w:hAnsi="GHEA Grapalat"/>
          <w:sz w:val="16"/>
          <w:szCs w:val="20"/>
        </w:rPr>
        <w:t xml:space="preserve"> не производятся.</w:t>
      </w:r>
      <w:r w:rsidR="003C61D5" w:rsidRPr="00F24462">
        <w:rPr>
          <w:rStyle w:val="af6"/>
          <w:rFonts w:ascii="GHEA Grapalat" w:hAnsi="GHEA Grapalat"/>
          <w:sz w:val="16"/>
          <w:szCs w:val="20"/>
        </w:rPr>
        <w:footnoteReference w:customMarkFollows="1" w:id="13"/>
        <w:t>18</w:t>
      </w:r>
      <w:r w:rsidR="00C45B20" w:rsidRPr="00F24462">
        <w:rPr>
          <w:rFonts w:ascii="GHEA Grapalat" w:hAnsi="GHEA Grapalat"/>
          <w:sz w:val="16"/>
          <w:szCs w:val="20"/>
        </w:rPr>
        <w:t>.</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3.</w:t>
      </w:r>
      <w:r w:rsidR="005B2A24" w:rsidRPr="00F24462">
        <w:rPr>
          <w:rFonts w:ascii="GHEA Grapalat" w:hAnsi="GHEA Grapalat"/>
          <w:sz w:val="16"/>
          <w:szCs w:val="20"/>
        </w:rPr>
        <w:t>3.</w:t>
      </w:r>
      <w:r w:rsidR="005B2A24" w:rsidRPr="00F24462">
        <w:rPr>
          <w:rFonts w:ascii="GHEA Grapalat" w:hAnsi="GHEA Grapalat"/>
          <w:sz w:val="16"/>
          <w:szCs w:val="20"/>
        </w:rPr>
        <w:tab/>
      </w:r>
      <w:r w:rsidRPr="00F24462">
        <w:rPr>
          <w:rFonts w:ascii="GHEA Grapalat" w:hAnsi="GHEA Grapalat"/>
          <w:sz w:val="16"/>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F24462">
        <w:rPr>
          <w:rFonts w:ascii="Courier New" w:hAnsi="Courier New" w:cs="Courier New"/>
          <w:sz w:val="16"/>
          <w:szCs w:val="20"/>
          <w:lang w:val="en-US"/>
        </w:rPr>
        <w:t> </w:t>
      </w:r>
      <w:r w:rsidRPr="00F24462">
        <w:rPr>
          <w:rFonts w:ascii="GHEA Grapalat" w:hAnsi="GHEA Grapalat"/>
          <w:sz w:val="16"/>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F24462">
        <w:rPr>
          <w:rFonts w:ascii="Courier New" w:hAnsi="Courier New" w:cs="Courier New"/>
          <w:sz w:val="16"/>
          <w:szCs w:val="20"/>
          <w:lang w:val="en-US"/>
        </w:rPr>
        <w:t> </w:t>
      </w:r>
      <w:r w:rsidRPr="00F24462">
        <w:rPr>
          <w:rFonts w:ascii="GHEA Grapalat" w:hAnsi="GHEA Grapalat"/>
          <w:sz w:val="16"/>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F24462">
        <w:rPr>
          <w:rFonts w:ascii="Courier New" w:hAnsi="Courier New" w:cs="Courier New"/>
          <w:sz w:val="16"/>
          <w:szCs w:val="20"/>
          <w:lang w:val="en-US"/>
        </w:rPr>
        <w:t> </w:t>
      </w:r>
      <w:r w:rsidRPr="00F24462">
        <w:rPr>
          <w:rFonts w:ascii="GHEA Grapalat" w:hAnsi="GHEA Grapalat"/>
          <w:sz w:val="16"/>
          <w:szCs w:val="20"/>
        </w:rPr>
        <w:t xml:space="preserve">не позднее чем до </w:t>
      </w:r>
      <w:r w:rsidR="000A5316" w:rsidRPr="00F24462">
        <w:rPr>
          <w:rFonts w:ascii="GHEA Grapalat" w:hAnsi="GHEA Grapalat"/>
          <w:sz w:val="16"/>
          <w:szCs w:val="20"/>
        </w:rPr>
        <w:t>3</w:t>
      </w:r>
      <w:r w:rsidRPr="00F24462">
        <w:rPr>
          <w:rFonts w:ascii="GHEA Grapalat" w:hAnsi="GHEA Grapalat"/>
          <w:sz w:val="16"/>
          <w:szCs w:val="20"/>
        </w:rPr>
        <w:t xml:space="preserve">0 декабря данного года. </w:t>
      </w:r>
    </w:p>
    <w:p w:rsidR="00071D1C" w:rsidRPr="00F24462" w:rsidRDefault="00071D1C" w:rsidP="00A1665E">
      <w:pPr>
        <w:widowControl w:val="0"/>
        <w:ind w:firstLine="720"/>
        <w:jc w:val="both"/>
        <w:rPr>
          <w:rFonts w:ascii="GHEA Grapalat" w:hAnsi="GHEA Grapalat" w:cs="Sylfaen"/>
          <w:i/>
          <w:sz w:val="16"/>
          <w:szCs w:val="20"/>
          <w:u w:val="single"/>
          <w:lang w:val="hy-AM"/>
        </w:rPr>
      </w:pPr>
    </w:p>
    <w:p w:rsidR="00071D1C" w:rsidRPr="00F24462" w:rsidRDefault="00071D1C" w:rsidP="00A1665E">
      <w:pPr>
        <w:widowControl w:val="0"/>
        <w:jc w:val="center"/>
        <w:rPr>
          <w:rFonts w:ascii="GHEA Grapalat" w:hAnsi="GHEA Grapalat"/>
          <w:b/>
          <w:sz w:val="16"/>
          <w:szCs w:val="20"/>
        </w:rPr>
      </w:pPr>
      <w:r w:rsidRPr="00F24462">
        <w:rPr>
          <w:rFonts w:ascii="GHEA Grapalat" w:hAnsi="GHEA Grapalat"/>
          <w:b/>
          <w:sz w:val="16"/>
          <w:szCs w:val="20"/>
        </w:rPr>
        <w:t>4. КАЧЕСТВО И ГАРАНТИЯ ТОВАРА</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4.</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Продавец гарантирует соответствие качества поставленного товара требованиям государственного стандарта.</w:t>
      </w:r>
    </w:p>
    <w:p w:rsidR="009E45F3" w:rsidRPr="00F24462" w:rsidRDefault="00071D1C"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4.</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Для товаров, являющихся основным средством, гарантийным сроком устанавливается _____</w:t>
      </w:r>
      <w:r w:rsidR="00C45B20" w:rsidRPr="00F24462">
        <w:rPr>
          <w:rFonts w:ascii="GHEA Grapalat" w:hAnsi="GHEA Grapalat"/>
          <w:sz w:val="16"/>
          <w:szCs w:val="20"/>
        </w:rPr>
        <w:t>________</w:t>
      </w:r>
      <w:r w:rsidRPr="00F24462">
        <w:rPr>
          <w:rFonts w:ascii="GHEA Grapalat" w:hAnsi="GHEA Grapalat"/>
          <w:sz w:val="16"/>
          <w:szCs w:val="20"/>
        </w:rPr>
        <w:t>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F24462">
        <w:rPr>
          <w:rStyle w:val="af6"/>
          <w:rFonts w:ascii="GHEA Grapalat" w:hAnsi="GHEA Grapalat"/>
          <w:sz w:val="16"/>
          <w:szCs w:val="20"/>
        </w:rPr>
        <w:footnoteReference w:customMarkFollows="1" w:id="14"/>
        <w:t>19</w:t>
      </w:r>
      <w:r w:rsidRPr="00F24462">
        <w:rPr>
          <w:rFonts w:ascii="GHEA Grapalat" w:hAnsi="GHEA Grapalat"/>
          <w:sz w:val="16"/>
          <w:szCs w:val="20"/>
        </w:rPr>
        <w:t>.</w:t>
      </w:r>
    </w:p>
    <w:p w:rsidR="009E45F3" w:rsidRPr="00F24462" w:rsidRDefault="009E45F3" w:rsidP="00A1665E">
      <w:pPr>
        <w:widowControl w:val="0"/>
        <w:jc w:val="center"/>
        <w:rPr>
          <w:rFonts w:ascii="GHEA Grapalat" w:hAnsi="GHEA Grapalat"/>
          <w:b/>
          <w:sz w:val="16"/>
          <w:szCs w:val="20"/>
        </w:rPr>
      </w:pPr>
      <w:r w:rsidRPr="00F24462">
        <w:rPr>
          <w:rFonts w:ascii="GHEA Grapalat" w:hAnsi="GHEA Grapalat"/>
          <w:b/>
          <w:sz w:val="16"/>
          <w:szCs w:val="20"/>
        </w:rPr>
        <w:t>5. ПЕРЕДАЧА И ПРИЕМ ТОВАРА</w:t>
      </w:r>
    </w:p>
    <w:p w:rsidR="009E45F3" w:rsidRPr="00F24462" w:rsidRDefault="009E45F3"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5.</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 xml:space="preserve">Поставленный товар принимается подписанием акта приема-передачи между Покупателем и Продавцом. Факт передачи товара </w:t>
      </w:r>
      <w:r w:rsidRPr="00F24462">
        <w:rPr>
          <w:rFonts w:ascii="GHEA Grapalat" w:hAnsi="GHEA Grapalat"/>
          <w:sz w:val="16"/>
          <w:szCs w:val="20"/>
        </w:rPr>
        <w:lastRenderedPageBreak/>
        <w:t>Покупателю фиксируется утвержденным в двустороннем порядке документом между Покупателем и Продавцом, с указан</w:t>
      </w:r>
      <w:r w:rsidR="00C45B20" w:rsidRPr="00F24462">
        <w:rPr>
          <w:rFonts w:ascii="GHEA Grapalat" w:hAnsi="GHEA Grapalat"/>
          <w:sz w:val="16"/>
          <w:szCs w:val="20"/>
        </w:rPr>
        <w:t>ием даты составления документа.</w:t>
      </w:r>
    </w:p>
    <w:p w:rsidR="00CE1E11" w:rsidRPr="00F24462" w:rsidRDefault="00CE1E11" w:rsidP="00A1665E">
      <w:pPr>
        <w:widowControl w:val="0"/>
        <w:ind w:firstLine="567"/>
        <w:jc w:val="both"/>
        <w:rPr>
          <w:rFonts w:ascii="GHEA Grapalat" w:hAnsi="GHEA Grapalat" w:cs="Sylfaen"/>
          <w:sz w:val="16"/>
          <w:szCs w:val="20"/>
        </w:rPr>
      </w:pPr>
      <w:r w:rsidRPr="00F24462">
        <w:rPr>
          <w:rFonts w:ascii="GHEA Grapalat" w:hAnsi="GHEA Grapalat"/>
          <w:sz w:val="16"/>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F24462" w:rsidRDefault="001E4776"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5.2.</w:t>
      </w:r>
      <w:r w:rsidRPr="00F24462">
        <w:rPr>
          <w:rFonts w:ascii="GHEA Grapalat" w:hAnsi="GHEA Grapalat"/>
          <w:sz w:val="16"/>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F24462" w:rsidRDefault="001E4776"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а)</w:t>
      </w:r>
      <w:r w:rsidRPr="00F24462">
        <w:rPr>
          <w:rFonts w:ascii="GHEA Grapalat" w:hAnsi="GHEA Grapalat"/>
          <w:sz w:val="16"/>
          <w:szCs w:val="20"/>
        </w:rPr>
        <w:tab/>
        <w:t>для урегулирования вопроса предпринимает меры, предусмотренные договором для подобной ситуации;</w:t>
      </w:r>
    </w:p>
    <w:p w:rsidR="001E4776" w:rsidRPr="00F24462" w:rsidRDefault="001E4776"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б)</w:t>
      </w:r>
      <w:r w:rsidRPr="00F24462">
        <w:rPr>
          <w:rFonts w:ascii="GHEA Grapalat" w:hAnsi="GHEA Grapalat"/>
          <w:sz w:val="16"/>
          <w:szCs w:val="20"/>
        </w:rPr>
        <w:tab/>
        <w:t>в отношении Продавца применяет меры ответственности, предусмотренные договором.</w:t>
      </w:r>
    </w:p>
    <w:p w:rsidR="00371CF8" w:rsidRPr="00F24462" w:rsidRDefault="00CB1211"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5</w:t>
      </w:r>
      <w:r w:rsidR="009123CA" w:rsidRPr="00F24462">
        <w:rPr>
          <w:rFonts w:ascii="GHEA Grapalat" w:hAnsi="GHEA Grapalat"/>
          <w:sz w:val="16"/>
          <w:szCs w:val="20"/>
        </w:rPr>
        <w:t>.</w:t>
      </w:r>
      <w:r w:rsidR="005B2A24" w:rsidRPr="00F24462">
        <w:rPr>
          <w:rFonts w:ascii="GHEA Grapalat" w:hAnsi="GHEA Grapalat"/>
          <w:sz w:val="16"/>
          <w:szCs w:val="20"/>
        </w:rPr>
        <w:t>3.</w:t>
      </w:r>
      <w:r w:rsidR="005B2A24" w:rsidRPr="00F24462">
        <w:rPr>
          <w:rFonts w:ascii="GHEA Grapalat" w:hAnsi="GHEA Grapalat"/>
          <w:sz w:val="16"/>
          <w:szCs w:val="20"/>
        </w:rPr>
        <w:tab/>
      </w:r>
      <w:r w:rsidR="00371CF8" w:rsidRPr="00F24462">
        <w:rPr>
          <w:rFonts w:ascii="GHEA Grapalat" w:hAnsi="GHEA Grapalat"/>
          <w:sz w:val="16"/>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F24462" w:rsidRDefault="00371CF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5.4.</w:t>
      </w:r>
      <w:r w:rsidRPr="00F24462">
        <w:rPr>
          <w:rFonts w:ascii="GHEA Grapalat" w:hAnsi="GHEA Grapalat"/>
          <w:sz w:val="16"/>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F24462" w:rsidRDefault="00BE5F44" w:rsidP="00A1665E">
      <w:pPr>
        <w:widowControl w:val="0"/>
        <w:tabs>
          <w:tab w:val="left" w:pos="1134"/>
        </w:tabs>
        <w:ind w:firstLine="567"/>
        <w:jc w:val="both"/>
        <w:rPr>
          <w:rFonts w:ascii="GHEA Grapalat" w:hAnsi="GHEA Grapalat"/>
          <w:sz w:val="16"/>
          <w:szCs w:val="20"/>
        </w:rPr>
      </w:pPr>
    </w:p>
    <w:p w:rsidR="009123CA" w:rsidRPr="00F24462" w:rsidRDefault="009123CA" w:rsidP="00A1665E">
      <w:pPr>
        <w:widowControl w:val="0"/>
        <w:jc w:val="center"/>
        <w:rPr>
          <w:rFonts w:ascii="GHEA Grapalat" w:hAnsi="GHEA Grapalat"/>
          <w:b/>
          <w:sz w:val="16"/>
          <w:szCs w:val="20"/>
        </w:rPr>
      </w:pPr>
      <w:r w:rsidRPr="00F24462">
        <w:rPr>
          <w:rFonts w:ascii="GHEA Grapalat" w:hAnsi="GHEA Grapalat"/>
          <w:b/>
          <w:sz w:val="16"/>
          <w:szCs w:val="20"/>
        </w:rPr>
        <w:t>6. ОТВЕТСТВЕННОСТЬ СТОРОН</w:t>
      </w:r>
    </w:p>
    <w:p w:rsidR="009123CA" w:rsidRPr="00F24462" w:rsidRDefault="009123C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6.</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Продавец несет ответственность за качество переданного товара и соблюдение предусмотренных договором сроков поставки.</w:t>
      </w:r>
    </w:p>
    <w:p w:rsidR="009123CA" w:rsidRPr="00F24462" w:rsidRDefault="009123C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6.</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В случае нарушения Продавцом предусмотренных договором сроков поставки товара с Продавца за каждый просроченный</w:t>
      </w:r>
      <w:r w:rsidR="00E91A69" w:rsidRPr="00F24462">
        <w:rPr>
          <w:rFonts w:ascii="GHEA Grapalat" w:hAnsi="GHEA Grapalat"/>
          <w:sz w:val="16"/>
          <w:szCs w:val="20"/>
        </w:rPr>
        <w:t>рабочий</w:t>
      </w:r>
      <w:r w:rsidRPr="00F24462">
        <w:rPr>
          <w:rFonts w:ascii="GHEA Grapalat" w:hAnsi="GHEA Grapalat"/>
          <w:sz w:val="16"/>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F24462" w:rsidRDefault="009123C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6.</w:t>
      </w:r>
      <w:r w:rsidR="005B2A24" w:rsidRPr="00F24462">
        <w:rPr>
          <w:rFonts w:ascii="GHEA Grapalat" w:hAnsi="GHEA Grapalat"/>
          <w:sz w:val="16"/>
          <w:szCs w:val="20"/>
        </w:rPr>
        <w:t>3.</w:t>
      </w:r>
      <w:r w:rsidR="005B2A24" w:rsidRPr="00F24462">
        <w:rPr>
          <w:rFonts w:ascii="GHEA Grapalat" w:hAnsi="GHEA Grapalat"/>
          <w:sz w:val="16"/>
          <w:szCs w:val="20"/>
        </w:rPr>
        <w:tab/>
      </w:r>
      <w:r w:rsidRPr="00F24462">
        <w:rPr>
          <w:rFonts w:ascii="GHEA Grapalat" w:hAnsi="GHEA Grapalat"/>
          <w:sz w:val="16"/>
          <w:szCs w:val="20"/>
        </w:rPr>
        <w:t>В каждом случае поставки товара, не соответствующего указанной в</w:t>
      </w:r>
      <w:r w:rsidR="00D52566" w:rsidRPr="00F24462">
        <w:rPr>
          <w:rFonts w:ascii="Courier New" w:hAnsi="Courier New" w:cs="Courier New"/>
          <w:sz w:val="16"/>
          <w:szCs w:val="20"/>
          <w:lang w:val="en-US"/>
        </w:rPr>
        <w:t> </w:t>
      </w:r>
      <w:r w:rsidRPr="00F24462">
        <w:rPr>
          <w:rFonts w:ascii="GHEA Grapalat" w:hAnsi="GHEA Grapalat"/>
          <w:sz w:val="16"/>
          <w:szCs w:val="20"/>
        </w:rPr>
        <w:t>пункте 1.</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F24462">
        <w:rPr>
          <w:rStyle w:val="af6"/>
          <w:rFonts w:ascii="GHEA Grapalat" w:hAnsi="GHEA Grapalat"/>
          <w:sz w:val="16"/>
          <w:szCs w:val="20"/>
        </w:rPr>
        <w:footnoteReference w:customMarkFollows="1" w:id="15"/>
        <w:t>20</w:t>
      </w:r>
      <w:r w:rsidRPr="00F24462">
        <w:rPr>
          <w:rFonts w:ascii="GHEA Grapalat" w:hAnsi="GHEA Grapalat"/>
          <w:sz w:val="16"/>
          <w:szCs w:val="20"/>
        </w:rPr>
        <w:t>.</w:t>
      </w:r>
      <w:r w:rsidR="00DF0BD2" w:rsidRPr="00F24462">
        <w:rPr>
          <w:rFonts w:ascii="GHEA Grapalat" w:hAnsi="GHEA Grapalat"/>
          <w:sz w:val="16"/>
          <w:szCs w:val="20"/>
        </w:rPr>
        <w:t xml:space="preserve"> При этом</w:t>
      </w:r>
      <w:r w:rsidR="00DF0BD2" w:rsidRPr="00F24462">
        <w:rPr>
          <w:rFonts w:ascii="GHEA Grapalat" w:hAnsi="GHEA Grapalat"/>
          <w:sz w:val="16"/>
          <w:szCs w:val="20"/>
          <w:lang w:val="hy-AM"/>
        </w:rPr>
        <w:t>,</w:t>
      </w:r>
      <w:r w:rsidR="00DF0BD2" w:rsidRPr="00F24462">
        <w:rPr>
          <w:rFonts w:ascii="GHEA Grapalat" w:hAnsi="GHEA Grapalat"/>
          <w:sz w:val="16"/>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F24462" w:rsidRDefault="0094684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6.</w:t>
      </w:r>
      <w:r w:rsidR="00552934" w:rsidRPr="00F24462">
        <w:rPr>
          <w:rFonts w:ascii="GHEA Grapalat" w:hAnsi="GHEA Grapalat"/>
          <w:sz w:val="16"/>
          <w:szCs w:val="20"/>
        </w:rPr>
        <w:t>4.</w:t>
      </w:r>
      <w:r w:rsidR="00552934" w:rsidRPr="00F24462">
        <w:rPr>
          <w:rFonts w:ascii="GHEA Grapalat" w:hAnsi="GHEA Grapalat"/>
          <w:sz w:val="16"/>
          <w:szCs w:val="20"/>
        </w:rPr>
        <w:tab/>
      </w:r>
      <w:r w:rsidRPr="00F24462">
        <w:rPr>
          <w:rFonts w:ascii="GHEA Grapalat" w:hAnsi="GHEA Grapalat"/>
          <w:sz w:val="16"/>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F24462" w:rsidRDefault="0094684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6.</w:t>
      </w:r>
      <w:r w:rsidR="003A734A" w:rsidRPr="00F24462">
        <w:rPr>
          <w:rFonts w:ascii="GHEA Grapalat" w:hAnsi="GHEA Grapalat"/>
          <w:sz w:val="16"/>
          <w:szCs w:val="20"/>
        </w:rPr>
        <w:t>5.</w:t>
      </w:r>
      <w:r w:rsidR="003A734A" w:rsidRPr="00F24462">
        <w:rPr>
          <w:rFonts w:ascii="GHEA Grapalat" w:hAnsi="GHEA Grapalat"/>
          <w:sz w:val="16"/>
          <w:szCs w:val="20"/>
        </w:rPr>
        <w:tab/>
      </w:r>
      <w:r w:rsidRPr="00F24462">
        <w:rPr>
          <w:rFonts w:ascii="GHEA Grapalat" w:hAnsi="GHEA Grapalat"/>
          <w:sz w:val="16"/>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F24462">
        <w:rPr>
          <w:rFonts w:ascii="GHEA Grapalat" w:hAnsi="GHEA Grapalat"/>
          <w:sz w:val="16"/>
          <w:szCs w:val="20"/>
        </w:rPr>
        <w:t xml:space="preserve">рабочий </w:t>
      </w:r>
      <w:r w:rsidRPr="00F24462">
        <w:rPr>
          <w:rFonts w:ascii="GHEA Grapalat" w:hAnsi="GHEA Grapalat"/>
          <w:sz w:val="16"/>
          <w:szCs w:val="20"/>
        </w:rPr>
        <w:t>день исчисляется пеня в размере 0,05 (ноль целых пять сотых) процента от подлежащей уплате, но не уплаченной суммы.</w:t>
      </w:r>
    </w:p>
    <w:p w:rsidR="0094684E" w:rsidRPr="00F24462" w:rsidRDefault="0094684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6.</w:t>
      </w:r>
      <w:r w:rsidR="00AC30D5" w:rsidRPr="00F24462">
        <w:rPr>
          <w:rFonts w:ascii="GHEA Grapalat" w:hAnsi="GHEA Grapalat"/>
          <w:sz w:val="16"/>
          <w:szCs w:val="20"/>
        </w:rPr>
        <w:t>6.</w:t>
      </w:r>
      <w:r w:rsidR="00AC30D5" w:rsidRPr="00F24462">
        <w:rPr>
          <w:rFonts w:ascii="GHEA Grapalat" w:hAnsi="GHEA Grapalat"/>
          <w:sz w:val="16"/>
          <w:szCs w:val="20"/>
        </w:rPr>
        <w:tab/>
      </w:r>
      <w:r w:rsidRPr="00F24462">
        <w:rPr>
          <w:rFonts w:ascii="GHEA Grapalat" w:hAnsi="GHEA Grapalat"/>
          <w:sz w:val="16"/>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F24462" w:rsidRDefault="00BE5525"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6</w:t>
      </w:r>
      <w:r w:rsidR="0094684E" w:rsidRPr="00F24462">
        <w:rPr>
          <w:rFonts w:ascii="GHEA Grapalat" w:hAnsi="GHEA Grapalat"/>
          <w:sz w:val="16"/>
          <w:szCs w:val="20"/>
        </w:rPr>
        <w:t>.</w:t>
      </w:r>
      <w:r w:rsidR="00AC30D5" w:rsidRPr="00F24462">
        <w:rPr>
          <w:rFonts w:ascii="GHEA Grapalat" w:hAnsi="GHEA Grapalat"/>
          <w:sz w:val="16"/>
          <w:szCs w:val="20"/>
        </w:rPr>
        <w:t>7.</w:t>
      </w:r>
      <w:r w:rsidR="00AC30D5" w:rsidRPr="00F24462">
        <w:rPr>
          <w:rFonts w:ascii="GHEA Grapalat" w:hAnsi="GHEA Grapalat"/>
          <w:sz w:val="16"/>
          <w:szCs w:val="20"/>
        </w:rPr>
        <w:tab/>
      </w:r>
      <w:r w:rsidR="0094684E" w:rsidRPr="00F24462">
        <w:rPr>
          <w:rFonts w:ascii="GHEA Grapalat" w:hAnsi="GHEA Grapalat"/>
          <w:sz w:val="16"/>
          <w:szCs w:val="20"/>
        </w:rPr>
        <w:t>Уплата пеней и (или) штрафов не освобождает стороны от полного исполнения своих договорных обязательств.</w:t>
      </w:r>
    </w:p>
    <w:p w:rsidR="00D52566" w:rsidRPr="00F24462" w:rsidRDefault="00D52566" w:rsidP="00A1665E">
      <w:pPr>
        <w:rPr>
          <w:rFonts w:ascii="GHEA Grapalat" w:hAnsi="GHEA Grapalat"/>
          <w:sz w:val="16"/>
          <w:szCs w:val="20"/>
          <w:lang w:val="hy-AM"/>
        </w:rPr>
      </w:pPr>
    </w:p>
    <w:p w:rsidR="009F337A" w:rsidRPr="00F24462" w:rsidRDefault="009F337A" w:rsidP="00A1665E">
      <w:pPr>
        <w:widowControl w:val="0"/>
        <w:jc w:val="center"/>
        <w:rPr>
          <w:rFonts w:ascii="GHEA Grapalat" w:hAnsi="GHEA Grapalat"/>
          <w:b/>
          <w:sz w:val="16"/>
          <w:szCs w:val="20"/>
        </w:rPr>
      </w:pPr>
      <w:r w:rsidRPr="00F24462">
        <w:rPr>
          <w:rFonts w:ascii="GHEA Grapalat" w:hAnsi="GHEA Grapalat"/>
          <w:b/>
          <w:sz w:val="16"/>
          <w:szCs w:val="20"/>
        </w:rPr>
        <w:t>7. ДЕЙСТВИЕ НЕПРЕОДОЛИМОЙ СИЛЫ (ФОРС-МАЖОР)</w:t>
      </w:r>
    </w:p>
    <w:p w:rsidR="009F337A" w:rsidRPr="00F24462" w:rsidRDefault="009F337A" w:rsidP="00A1665E">
      <w:pPr>
        <w:widowControl w:val="0"/>
        <w:ind w:firstLine="567"/>
        <w:jc w:val="both"/>
        <w:rPr>
          <w:rFonts w:ascii="GHEA Grapalat" w:hAnsi="GHEA Grapalat"/>
          <w:sz w:val="16"/>
          <w:szCs w:val="20"/>
        </w:rPr>
      </w:pPr>
      <w:r w:rsidRPr="00F24462">
        <w:rPr>
          <w:rFonts w:ascii="GHEA Grapalat" w:hAnsi="GHEA Grapalat"/>
          <w:sz w:val="16"/>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F24462" w:rsidRDefault="0094684E" w:rsidP="00A1665E">
      <w:pPr>
        <w:widowControl w:val="0"/>
        <w:jc w:val="center"/>
        <w:rPr>
          <w:rFonts w:ascii="GHEA Grapalat" w:hAnsi="GHEA Grapalat"/>
          <w:sz w:val="16"/>
          <w:szCs w:val="20"/>
          <w:lang w:val="hy-AM"/>
        </w:rPr>
      </w:pPr>
    </w:p>
    <w:p w:rsidR="00071D1C" w:rsidRPr="00F24462" w:rsidRDefault="00071D1C" w:rsidP="00A1665E">
      <w:pPr>
        <w:widowControl w:val="0"/>
        <w:jc w:val="center"/>
        <w:rPr>
          <w:rFonts w:ascii="GHEA Grapalat" w:hAnsi="GHEA Grapalat"/>
          <w:b/>
          <w:sz w:val="16"/>
          <w:szCs w:val="20"/>
        </w:rPr>
      </w:pPr>
      <w:r w:rsidRPr="00F24462">
        <w:rPr>
          <w:rFonts w:ascii="GHEA Grapalat" w:hAnsi="GHEA Grapalat"/>
          <w:b/>
          <w:sz w:val="16"/>
          <w:szCs w:val="20"/>
        </w:rPr>
        <w:t>8. ИНЫЕ УСЛОВИЯ</w:t>
      </w:r>
    </w:p>
    <w:p w:rsidR="00071D1C" w:rsidRPr="00F24462" w:rsidRDefault="00071D1C" w:rsidP="00A1665E">
      <w:pPr>
        <w:widowControl w:val="0"/>
        <w:tabs>
          <w:tab w:val="left" w:pos="1134"/>
        </w:tabs>
        <w:ind w:firstLine="567"/>
        <w:jc w:val="both"/>
        <w:rPr>
          <w:rFonts w:ascii="GHEA Grapalat" w:hAnsi="GHEA Grapalat" w:cs="Times Armenian"/>
          <w:sz w:val="16"/>
          <w:szCs w:val="20"/>
        </w:rPr>
      </w:pPr>
      <w:r w:rsidRPr="00F24462">
        <w:rPr>
          <w:rFonts w:ascii="GHEA Grapalat" w:hAnsi="GHEA Grapalat"/>
          <w:sz w:val="16"/>
          <w:szCs w:val="20"/>
        </w:rPr>
        <w:t>8.</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F24462" w:rsidRDefault="00071D1C" w:rsidP="00A1665E">
      <w:pPr>
        <w:widowControl w:val="0"/>
        <w:ind w:firstLine="567"/>
        <w:jc w:val="both"/>
        <w:rPr>
          <w:rFonts w:ascii="GHEA Grapalat" w:hAnsi="GHEA Grapalat" w:cs="Sylfaen"/>
          <w:sz w:val="16"/>
          <w:szCs w:val="20"/>
        </w:rPr>
      </w:pPr>
      <w:r w:rsidRPr="00F24462">
        <w:rPr>
          <w:rFonts w:ascii="GHEA Grapalat" w:hAnsi="GHEA Grapalat"/>
          <w:sz w:val="16"/>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F24462">
        <w:rPr>
          <w:rStyle w:val="af6"/>
          <w:rFonts w:ascii="GHEA Grapalat" w:hAnsi="GHEA Grapalat"/>
          <w:sz w:val="16"/>
          <w:szCs w:val="20"/>
        </w:rPr>
        <w:footnoteReference w:customMarkFollows="1" w:id="16"/>
        <w:t>21</w:t>
      </w:r>
      <w:r w:rsidRPr="00F24462">
        <w:rPr>
          <w:rFonts w:ascii="GHEA Grapalat" w:hAnsi="GHEA Grapalat"/>
          <w:sz w:val="16"/>
          <w:szCs w:val="20"/>
        </w:rPr>
        <w:t>.</w:t>
      </w:r>
    </w:p>
    <w:p w:rsidR="00071D1C" w:rsidRPr="00F24462" w:rsidRDefault="00071D1C"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8.</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F24462">
        <w:rPr>
          <w:rFonts w:ascii="Courier New" w:hAnsi="Courier New" w:cs="Courier New"/>
          <w:sz w:val="16"/>
          <w:szCs w:val="20"/>
          <w:lang w:val="en-US"/>
        </w:rPr>
        <w:t> </w:t>
      </w:r>
      <w:r w:rsidRPr="00F24462">
        <w:rPr>
          <w:rFonts w:ascii="GHEA Grapalat" w:hAnsi="GHEA Grapalat"/>
          <w:sz w:val="16"/>
          <w:szCs w:val="20"/>
        </w:rPr>
        <w:t>тре</w:t>
      </w:r>
      <w:r w:rsidR="00D52566" w:rsidRPr="00F24462">
        <w:rPr>
          <w:rFonts w:ascii="GHEA Grapalat" w:hAnsi="GHEA Grapalat"/>
          <w:sz w:val="16"/>
          <w:szCs w:val="20"/>
        </w:rPr>
        <w:t>бования, вытекающее из договора</w:t>
      </w:r>
      <w:r w:rsidRPr="00F24462">
        <w:rPr>
          <w:rFonts w:ascii="GHEA Grapalat" w:hAnsi="GHEA Grapalat"/>
          <w:sz w:val="16"/>
          <w:szCs w:val="20"/>
        </w:rPr>
        <w:t xml:space="preserve">, не может быть передано другому лицу без письменного согласия стороны должника. </w:t>
      </w:r>
    </w:p>
    <w:p w:rsidR="00071D1C" w:rsidRPr="00F24462" w:rsidRDefault="00071D1C"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8.</w:t>
      </w:r>
      <w:r w:rsidR="005B2A24" w:rsidRPr="00F24462">
        <w:rPr>
          <w:rFonts w:ascii="GHEA Grapalat" w:hAnsi="GHEA Grapalat"/>
          <w:sz w:val="16"/>
          <w:szCs w:val="20"/>
        </w:rPr>
        <w:t>3.</w:t>
      </w:r>
      <w:r w:rsidR="005B2A24" w:rsidRPr="00F24462">
        <w:rPr>
          <w:rFonts w:ascii="GHEA Grapalat" w:hAnsi="GHEA Grapalat"/>
          <w:sz w:val="16"/>
          <w:szCs w:val="20"/>
        </w:rPr>
        <w:tab/>
      </w:r>
      <w:r w:rsidRPr="00F24462">
        <w:rPr>
          <w:rFonts w:ascii="GHEA Grapalat" w:hAnsi="GHEA Grapalat"/>
          <w:sz w:val="16"/>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F24462">
        <w:rPr>
          <w:rFonts w:ascii="GHEA Grapalat" w:hAnsi="GHEA Grapalat"/>
          <w:sz w:val="16"/>
          <w:szCs w:val="20"/>
          <w:lang w:val="hy-AM"/>
        </w:rPr>
        <w:t xml:space="preserve"> расторгает договор</w:t>
      </w:r>
      <w:r w:rsidRPr="00F24462">
        <w:rPr>
          <w:rFonts w:ascii="GHEA Grapalat" w:hAnsi="GHEA Grapalat"/>
          <w:sz w:val="16"/>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F24462" w:rsidRDefault="00071D1C"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8.</w:t>
      </w:r>
      <w:r w:rsidR="00552934" w:rsidRPr="00F24462">
        <w:rPr>
          <w:rFonts w:ascii="GHEA Grapalat" w:hAnsi="GHEA Grapalat"/>
          <w:sz w:val="16"/>
          <w:szCs w:val="20"/>
        </w:rPr>
        <w:t>4.</w:t>
      </w:r>
      <w:r w:rsidR="00552934" w:rsidRPr="00F24462">
        <w:rPr>
          <w:rFonts w:ascii="GHEA Grapalat" w:hAnsi="GHEA Grapalat"/>
          <w:sz w:val="16"/>
          <w:szCs w:val="20"/>
        </w:rPr>
        <w:tab/>
      </w:r>
      <w:r w:rsidRPr="00F24462">
        <w:rPr>
          <w:rFonts w:ascii="GHEA Grapalat" w:hAnsi="GHEA Grapalat"/>
          <w:sz w:val="16"/>
          <w:szCs w:val="20"/>
        </w:rPr>
        <w:t>Споры в связи с договором подлежат рассмотрению в судах Республики Армения.</w:t>
      </w:r>
    </w:p>
    <w:p w:rsidR="00071D1C" w:rsidRPr="00F24462" w:rsidRDefault="00071D1C"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lastRenderedPageBreak/>
        <w:t>8.5</w:t>
      </w:r>
      <w:r w:rsidRPr="00F24462">
        <w:rPr>
          <w:rFonts w:ascii="GHEA Grapalat" w:hAnsi="GHEA Grapalat"/>
          <w:sz w:val="16"/>
          <w:szCs w:val="20"/>
        </w:rPr>
        <w:tab/>
        <w:t xml:space="preserve">Изменения и дополнения могут быть внесены в договор исключительно с взаимного согласия сторон </w:t>
      </w:r>
      <w:r w:rsidR="009F10E4" w:rsidRPr="00F24462">
        <w:rPr>
          <w:rFonts w:ascii="GHEA Grapalat" w:hAnsi="GHEA Grapalat"/>
          <w:sz w:val="16"/>
          <w:szCs w:val="20"/>
        </w:rPr>
        <w:t>—</w:t>
      </w:r>
      <w:r w:rsidRPr="00F24462">
        <w:rPr>
          <w:rFonts w:ascii="GHEA Grapalat" w:hAnsi="GHEA Grapalat"/>
          <w:sz w:val="16"/>
          <w:szCs w:val="20"/>
        </w:rPr>
        <w:t xml:space="preserve"> посредством заключения соглашения, которое будет являться неотъемлемой частью договора. </w:t>
      </w:r>
    </w:p>
    <w:p w:rsidR="00071D1C" w:rsidRPr="00F24462" w:rsidRDefault="00071D1C" w:rsidP="00A1665E">
      <w:pPr>
        <w:widowControl w:val="0"/>
        <w:tabs>
          <w:tab w:val="left" w:pos="1134"/>
        </w:tabs>
        <w:ind w:firstLine="567"/>
        <w:jc w:val="both"/>
        <w:rPr>
          <w:rFonts w:ascii="GHEA Grapalat" w:hAnsi="GHEA Grapalat" w:cs="Sylfaen"/>
          <w:spacing w:val="-6"/>
          <w:sz w:val="16"/>
          <w:szCs w:val="20"/>
        </w:rPr>
      </w:pPr>
      <w:r w:rsidRPr="00F24462">
        <w:rPr>
          <w:rFonts w:ascii="GHEA Grapalat" w:hAnsi="GHEA Grapalat"/>
          <w:spacing w:val="-6"/>
          <w:sz w:val="16"/>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F24462" w:rsidRDefault="00071D1C" w:rsidP="00A1665E">
      <w:pPr>
        <w:widowControl w:val="0"/>
        <w:ind w:firstLine="567"/>
        <w:jc w:val="both"/>
        <w:rPr>
          <w:rFonts w:ascii="GHEA Grapalat" w:hAnsi="GHEA Grapalat"/>
          <w:sz w:val="16"/>
          <w:szCs w:val="20"/>
        </w:rPr>
      </w:pPr>
      <w:r w:rsidRPr="00F24462">
        <w:rPr>
          <w:rFonts w:ascii="GHEA Grapalat" w:hAnsi="GHEA Grapalat"/>
          <w:sz w:val="16"/>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8.</w:t>
      </w:r>
      <w:r w:rsidR="00AC30D5" w:rsidRPr="00F24462">
        <w:rPr>
          <w:rFonts w:ascii="GHEA Grapalat" w:hAnsi="GHEA Grapalat"/>
          <w:sz w:val="16"/>
          <w:szCs w:val="20"/>
        </w:rPr>
        <w:t>6.</w:t>
      </w:r>
      <w:r w:rsidR="00AC30D5" w:rsidRPr="00F24462">
        <w:rPr>
          <w:rFonts w:ascii="GHEA Grapalat" w:hAnsi="GHEA Grapalat"/>
          <w:sz w:val="16"/>
          <w:szCs w:val="20"/>
        </w:rPr>
        <w:tab/>
      </w:r>
      <w:r w:rsidRPr="00F24462">
        <w:rPr>
          <w:rFonts w:ascii="GHEA Grapalat" w:hAnsi="GHEA Grapalat"/>
          <w:sz w:val="16"/>
          <w:szCs w:val="20"/>
        </w:rPr>
        <w:t>Если договор осуществляется посредством заключения агентского договора:</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1)</w:t>
      </w:r>
      <w:r w:rsidR="00E95CE6" w:rsidRPr="00F24462">
        <w:rPr>
          <w:rFonts w:ascii="GHEA Grapalat" w:hAnsi="GHEA Grapalat"/>
          <w:sz w:val="16"/>
          <w:szCs w:val="20"/>
        </w:rPr>
        <w:tab/>
      </w:r>
      <w:r w:rsidRPr="00F24462">
        <w:rPr>
          <w:rFonts w:ascii="GHEA Grapalat" w:hAnsi="GHEA Grapalat"/>
          <w:sz w:val="16"/>
          <w:szCs w:val="20"/>
        </w:rPr>
        <w:t>Продавец несет ответственность за неисполнение или ненадлежащее исполнение обязательств агента;</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w:t>
      </w:r>
      <w:r w:rsidR="00E95CE6" w:rsidRPr="00F24462">
        <w:rPr>
          <w:rFonts w:ascii="GHEA Grapalat" w:hAnsi="GHEA Grapalat"/>
          <w:sz w:val="16"/>
          <w:szCs w:val="20"/>
        </w:rPr>
        <w:tab/>
      </w:r>
      <w:r w:rsidRPr="00F24462">
        <w:rPr>
          <w:rFonts w:ascii="GHEA Grapalat" w:hAnsi="GHEA Grapalat"/>
          <w:sz w:val="16"/>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F24462">
        <w:rPr>
          <w:rStyle w:val="af6"/>
          <w:rFonts w:ascii="GHEA Grapalat" w:hAnsi="GHEA Grapalat"/>
          <w:sz w:val="16"/>
          <w:szCs w:val="20"/>
        </w:rPr>
        <w:footnoteReference w:customMarkFollows="1" w:id="17"/>
        <w:t>22</w:t>
      </w:r>
      <w:r w:rsidRPr="00F24462">
        <w:rPr>
          <w:rFonts w:ascii="GHEA Grapalat" w:hAnsi="GHEA Grapalat"/>
          <w:sz w:val="16"/>
          <w:szCs w:val="20"/>
        </w:rPr>
        <w:t>.</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8.</w:t>
      </w:r>
      <w:r w:rsidR="00AC30D5" w:rsidRPr="00F24462">
        <w:rPr>
          <w:rFonts w:ascii="GHEA Grapalat" w:hAnsi="GHEA Grapalat"/>
          <w:sz w:val="16"/>
          <w:szCs w:val="20"/>
        </w:rPr>
        <w:t>7.</w:t>
      </w:r>
      <w:r w:rsidR="00AC30D5" w:rsidRPr="00F24462">
        <w:rPr>
          <w:rFonts w:ascii="GHEA Grapalat" w:hAnsi="GHEA Grapalat"/>
          <w:sz w:val="16"/>
          <w:szCs w:val="20"/>
        </w:rPr>
        <w:tab/>
      </w:r>
      <w:r w:rsidRPr="00F24462">
        <w:rPr>
          <w:rFonts w:ascii="GHEA Grapalat" w:hAnsi="GHEA Grapalat"/>
          <w:sz w:val="16"/>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F24462">
        <w:rPr>
          <w:rStyle w:val="af6"/>
          <w:rFonts w:ascii="GHEA Grapalat" w:hAnsi="GHEA Grapalat"/>
          <w:sz w:val="16"/>
          <w:szCs w:val="20"/>
        </w:rPr>
        <w:footnoteReference w:customMarkFollows="1" w:id="18"/>
        <w:t>23</w:t>
      </w:r>
      <w:r w:rsidRPr="00F24462">
        <w:rPr>
          <w:rFonts w:ascii="GHEA Grapalat" w:hAnsi="GHEA Grapalat"/>
          <w:sz w:val="16"/>
          <w:szCs w:val="20"/>
        </w:rPr>
        <w:t>.</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8.</w:t>
      </w:r>
      <w:r w:rsidR="006E15CD" w:rsidRPr="00F24462">
        <w:rPr>
          <w:rFonts w:ascii="GHEA Grapalat" w:hAnsi="GHEA Grapalat"/>
          <w:sz w:val="16"/>
          <w:szCs w:val="20"/>
        </w:rPr>
        <w:t>8.</w:t>
      </w:r>
      <w:r w:rsidR="006E15CD" w:rsidRPr="00F24462">
        <w:rPr>
          <w:rFonts w:ascii="GHEA Grapalat" w:hAnsi="GHEA Grapalat"/>
          <w:sz w:val="16"/>
          <w:szCs w:val="20"/>
        </w:rPr>
        <w:tab/>
      </w:r>
      <w:r w:rsidRPr="00F24462">
        <w:rPr>
          <w:rFonts w:ascii="GHEA Grapalat" w:hAnsi="GHEA Grapalat"/>
          <w:sz w:val="16"/>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F24462">
        <w:rPr>
          <w:rFonts w:ascii="GHEA Grapalat" w:hAnsi="GHEA Grapalat"/>
          <w:sz w:val="16"/>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F24462">
        <w:rPr>
          <w:rFonts w:ascii="GHEA Grapalat" w:hAnsi="GHEA Grapalat"/>
          <w:sz w:val="16"/>
          <w:szCs w:val="20"/>
          <w:lang w:val="hy-AM"/>
        </w:rPr>
        <w:t xml:space="preserve">. </w:t>
      </w:r>
      <w:r w:rsidRPr="00F24462">
        <w:rPr>
          <w:rFonts w:ascii="GHEA Grapalat" w:hAnsi="GHEA Grapalat"/>
          <w:sz w:val="16"/>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8.</w:t>
      </w:r>
      <w:r w:rsidR="006E15CD" w:rsidRPr="00F24462">
        <w:rPr>
          <w:rFonts w:ascii="GHEA Grapalat" w:hAnsi="GHEA Grapalat"/>
          <w:sz w:val="16"/>
          <w:szCs w:val="20"/>
        </w:rPr>
        <w:t>9.</w:t>
      </w:r>
      <w:r w:rsidR="006E15CD" w:rsidRPr="00F24462">
        <w:rPr>
          <w:rFonts w:ascii="GHEA Grapalat" w:hAnsi="GHEA Grapalat"/>
          <w:sz w:val="16"/>
          <w:szCs w:val="20"/>
        </w:rPr>
        <w:tab/>
      </w:r>
      <w:r w:rsidRPr="00F24462">
        <w:rPr>
          <w:rFonts w:ascii="GHEA Grapalat" w:hAnsi="GHEA Grapalat"/>
          <w:sz w:val="16"/>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F24462">
        <w:rPr>
          <w:rFonts w:ascii="GHEA Grapalat" w:hAnsi="GHEA Grapalat"/>
          <w:sz w:val="16"/>
          <w:szCs w:val="20"/>
        </w:rPr>
        <w:t>—</w:t>
      </w:r>
      <w:r w:rsidRPr="00F24462">
        <w:rPr>
          <w:rFonts w:ascii="GHEA Grapalat" w:hAnsi="GHEA Grapalat"/>
          <w:sz w:val="16"/>
          <w:szCs w:val="20"/>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8.1</w:t>
      </w:r>
      <w:r w:rsidR="00E3606B" w:rsidRPr="00F24462">
        <w:rPr>
          <w:rFonts w:ascii="GHEA Grapalat" w:hAnsi="GHEA Grapalat"/>
          <w:sz w:val="16"/>
          <w:szCs w:val="20"/>
        </w:rPr>
        <w:t>0.</w:t>
      </w:r>
      <w:r w:rsidR="00E3606B" w:rsidRPr="00F24462">
        <w:rPr>
          <w:rFonts w:ascii="GHEA Grapalat" w:hAnsi="GHEA Grapalat"/>
          <w:sz w:val="16"/>
          <w:szCs w:val="20"/>
        </w:rPr>
        <w:tab/>
      </w:r>
      <w:r w:rsidRPr="00F24462">
        <w:rPr>
          <w:rFonts w:ascii="GHEA Grapalat" w:hAnsi="GHEA Grapalat"/>
          <w:sz w:val="16"/>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F24462">
        <w:rPr>
          <w:rFonts w:ascii="Courier New" w:hAnsi="Courier New" w:cs="Courier New"/>
          <w:sz w:val="16"/>
          <w:szCs w:val="20"/>
          <w:lang w:val="en-US"/>
        </w:rPr>
        <w:t> </w:t>
      </w:r>
      <w:r w:rsidRPr="00F24462">
        <w:rPr>
          <w:rFonts w:ascii="GHEA Grapalat" w:hAnsi="GHEA Grapalat"/>
          <w:sz w:val="16"/>
          <w:szCs w:val="20"/>
        </w:rPr>
        <w:t xml:space="preserve">Армения. </w:t>
      </w:r>
    </w:p>
    <w:p w:rsidR="00071D1C" w:rsidRPr="00F24462" w:rsidRDefault="00071D1C" w:rsidP="00A1665E">
      <w:pPr>
        <w:widowControl w:val="0"/>
        <w:tabs>
          <w:tab w:val="left" w:pos="1276"/>
        </w:tabs>
        <w:ind w:firstLine="567"/>
        <w:jc w:val="both"/>
        <w:rPr>
          <w:rFonts w:ascii="GHEA Grapalat" w:hAnsi="GHEA Grapalat"/>
          <w:spacing w:val="-6"/>
          <w:sz w:val="16"/>
          <w:szCs w:val="20"/>
        </w:rPr>
      </w:pPr>
      <w:r w:rsidRPr="00F24462">
        <w:rPr>
          <w:rFonts w:ascii="GHEA Grapalat" w:hAnsi="GHEA Grapalat"/>
          <w:sz w:val="16"/>
          <w:szCs w:val="20"/>
        </w:rPr>
        <w:t>8.1</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pacing w:val="-6"/>
          <w:sz w:val="16"/>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F24462">
        <w:rPr>
          <w:rFonts w:ascii="Courier New" w:hAnsi="Courier New" w:cs="Courier New"/>
          <w:spacing w:val="-6"/>
          <w:sz w:val="16"/>
          <w:szCs w:val="20"/>
          <w:lang w:val="en-US"/>
        </w:rPr>
        <w:t> </w:t>
      </w:r>
      <w:r w:rsidRPr="00F24462">
        <w:rPr>
          <w:rFonts w:ascii="GHEA Grapalat" w:hAnsi="GHEA Grapalat"/>
          <w:spacing w:val="-6"/>
          <w:sz w:val="16"/>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F24462">
        <w:rPr>
          <w:rFonts w:ascii="Courier New" w:hAnsi="Courier New" w:cs="Courier New"/>
          <w:spacing w:val="-6"/>
          <w:sz w:val="16"/>
          <w:szCs w:val="20"/>
          <w:lang w:val="en-US"/>
        </w:rPr>
        <w:t> </w:t>
      </w:r>
      <w:r w:rsidRPr="00F24462">
        <w:rPr>
          <w:rFonts w:ascii="GHEA Grapalat" w:hAnsi="GHEA Grapalat"/>
          <w:spacing w:val="-6"/>
          <w:sz w:val="16"/>
          <w:szCs w:val="20"/>
        </w:rPr>
        <w:t>следующего за опубликованием уведомления дня, установленного настоящим пунктом.</w:t>
      </w:r>
      <w:r w:rsidR="00DD41E4" w:rsidRPr="00F24462">
        <w:rPr>
          <w:rFonts w:ascii="GHEA Grapalat" w:hAnsi="GHEA Grapalat"/>
          <w:spacing w:val="-6"/>
          <w:sz w:val="16"/>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F24462">
        <w:rPr>
          <w:rFonts w:ascii="GHEA Grapalat" w:hAnsi="GHEA Grapalat"/>
          <w:spacing w:val="-6"/>
          <w:sz w:val="16"/>
          <w:szCs w:val="20"/>
        </w:rPr>
        <w:t xml:space="preserve">высылает </w:t>
      </w:r>
      <w:r w:rsidR="00DD41E4" w:rsidRPr="00F24462">
        <w:rPr>
          <w:rFonts w:ascii="GHEA Grapalat" w:hAnsi="GHEA Grapalat"/>
          <w:spacing w:val="-6"/>
          <w:sz w:val="16"/>
          <w:szCs w:val="20"/>
        </w:rPr>
        <w:t>его также на электронную почту Продавца.</w:t>
      </w:r>
    </w:p>
    <w:p w:rsidR="00071D1C" w:rsidRPr="00F24462" w:rsidRDefault="00071D1C" w:rsidP="00A1665E">
      <w:pPr>
        <w:widowControl w:val="0"/>
        <w:tabs>
          <w:tab w:val="left" w:pos="1276"/>
        </w:tabs>
        <w:ind w:firstLine="567"/>
        <w:jc w:val="both"/>
        <w:rPr>
          <w:rFonts w:ascii="GHEA Grapalat" w:hAnsi="GHEA Grapalat"/>
          <w:spacing w:val="-6"/>
          <w:sz w:val="16"/>
          <w:szCs w:val="20"/>
        </w:rPr>
      </w:pPr>
      <w:r w:rsidRPr="00F24462">
        <w:rPr>
          <w:rFonts w:ascii="GHEA Grapalat" w:hAnsi="GHEA Grapalat"/>
          <w:sz w:val="16"/>
          <w:szCs w:val="20"/>
        </w:rPr>
        <w:t>8.1</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pacing w:val="-6"/>
          <w:sz w:val="16"/>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8.1</w:t>
      </w:r>
      <w:r w:rsidR="005B2A24" w:rsidRPr="00F24462">
        <w:rPr>
          <w:rFonts w:ascii="GHEA Grapalat" w:hAnsi="GHEA Grapalat"/>
          <w:sz w:val="16"/>
          <w:szCs w:val="20"/>
        </w:rPr>
        <w:t>3.</w:t>
      </w:r>
      <w:r w:rsidR="005B2A24" w:rsidRPr="00F24462">
        <w:rPr>
          <w:rFonts w:ascii="GHEA Grapalat" w:hAnsi="GHEA Grapalat"/>
          <w:sz w:val="16"/>
          <w:szCs w:val="20"/>
        </w:rPr>
        <w:tab/>
      </w:r>
      <w:r w:rsidRPr="00F24462">
        <w:rPr>
          <w:rFonts w:ascii="GHEA Grapalat" w:hAnsi="GHEA Grapalat"/>
          <w:sz w:val="16"/>
          <w:szCs w:val="20"/>
        </w:rPr>
        <w:t>Договор составлен на ____</w:t>
      </w:r>
      <w:r w:rsidR="00E95CE6" w:rsidRPr="00F24462">
        <w:rPr>
          <w:rFonts w:ascii="GHEA Grapalat" w:hAnsi="GHEA Grapalat"/>
          <w:sz w:val="16"/>
          <w:szCs w:val="20"/>
        </w:rPr>
        <w:t>_______</w:t>
      </w:r>
      <w:r w:rsidRPr="00F24462">
        <w:rPr>
          <w:rFonts w:ascii="GHEA Grapalat" w:hAnsi="GHEA Grapalat"/>
          <w:sz w:val="16"/>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F24462">
        <w:rPr>
          <w:rFonts w:ascii="GHEA Grapalat" w:hAnsi="GHEA Grapalat"/>
          <w:sz w:val="16"/>
          <w:szCs w:val="20"/>
        </w:rPr>
        <w:t>1.</w:t>
      </w:r>
      <w:r w:rsidRPr="00F24462">
        <w:rPr>
          <w:rFonts w:ascii="GHEA Grapalat" w:hAnsi="GHEA Grapalat"/>
          <w:sz w:val="16"/>
          <w:szCs w:val="20"/>
        </w:rPr>
        <w:t>к</w:t>
      </w:r>
      <w:r w:rsidR="00E95CE6" w:rsidRPr="00F24462">
        <w:rPr>
          <w:rFonts w:ascii="Courier New" w:hAnsi="Courier New" w:cs="Courier New"/>
          <w:sz w:val="16"/>
          <w:szCs w:val="20"/>
          <w:lang w:val="en-US"/>
        </w:rPr>
        <w:t> </w:t>
      </w:r>
      <w:r w:rsidRPr="00F24462">
        <w:rPr>
          <w:rFonts w:ascii="GHEA Grapalat" w:hAnsi="GHEA Grapalat"/>
          <w:sz w:val="16"/>
          <w:szCs w:val="20"/>
        </w:rPr>
        <w:t>договору считаются неотъемлемой частью договора.</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8.1</w:t>
      </w:r>
      <w:r w:rsidR="00552934" w:rsidRPr="00F24462">
        <w:rPr>
          <w:rFonts w:ascii="GHEA Grapalat" w:hAnsi="GHEA Grapalat"/>
          <w:sz w:val="16"/>
          <w:szCs w:val="20"/>
        </w:rPr>
        <w:t>4.</w:t>
      </w:r>
      <w:r w:rsidR="00552934" w:rsidRPr="00F24462">
        <w:rPr>
          <w:rFonts w:ascii="GHEA Grapalat" w:hAnsi="GHEA Grapalat"/>
          <w:sz w:val="16"/>
          <w:szCs w:val="20"/>
        </w:rPr>
        <w:tab/>
      </w:r>
      <w:r w:rsidRPr="00F24462">
        <w:rPr>
          <w:rFonts w:ascii="GHEA Grapalat" w:hAnsi="GHEA Grapalat"/>
          <w:sz w:val="16"/>
          <w:szCs w:val="20"/>
        </w:rPr>
        <w:t>К отношениям, связанным с договором, применяется право Республики Армения.</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8.1</w:t>
      </w:r>
      <w:r w:rsidR="003A734A" w:rsidRPr="00F24462">
        <w:rPr>
          <w:rFonts w:ascii="GHEA Grapalat" w:hAnsi="GHEA Grapalat"/>
          <w:sz w:val="16"/>
          <w:szCs w:val="20"/>
        </w:rPr>
        <w:t>5.</w:t>
      </w:r>
      <w:r w:rsidR="003A734A" w:rsidRPr="00F24462">
        <w:rPr>
          <w:rFonts w:ascii="GHEA Grapalat" w:hAnsi="GHEA Grapalat"/>
          <w:sz w:val="16"/>
          <w:szCs w:val="20"/>
        </w:rPr>
        <w:tab/>
      </w:r>
      <w:r w:rsidRPr="00F24462">
        <w:rPr>
          <w:rFonts w:ascii="GHEA Grapalat" w:hAnsi="GHEA Grapalat"/>
          <w:sz w:val="16"/>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3839FF" w:rsidRPr="00F24462">
        <w:rPr>
          <w:rFonts w:ascii="GHEA Grapalat" w:hAnsi="GHEA Grapalat"/>
          <w:sz w:val="16"/>
          <w:szCs w:val="20"/>
        </w:rPr>
        <w:t>двадцатипя</w:t>
      </w:r>
      <w:r w:rsidRPr="00F24462">
        <w:rPr>
          <w:rFonts w:ascii="GHEA Grapalat" w:hAnsi="GHEA Grapalat"/>
          <w:sz w:val="16"/>
          <w:szCs w:val="20"/>
        </w:rPr>
        <w:t xml:space="preserve">тикратный размер базовой единицы закупок, то Покупателем будет заключенo соглашение в случае, если </w:t>
      </w:r>
      <w:r w:rsidR="009673B8" w:rsidRPr="00F24462">
        <w:rPr>
          <w:rFonts w:ascii="GHEA Grapalat" w:hAnsi="GHEA Grapalat"/>
          <w:sz w:val="16"/>
          <w:szCs w:val="20"/>
        </w:rPr>
        <w:t xml:space="preserve">представленные </w:t>
      </w:r>
      <w:r w:rsidRPr="00F24462">
        <w:rPr>
          <w:rFonts w:ascii="GHEA Grapalat" w:hAnsi="GHEA Grapalat"/>
          <w:sz w:val="16"/>
          <w:szCs w:val="20"/>
        </w:rPr>
        <w:t xml:space="preserve">Продавцом в виде неустойки </w:t>
      </w:r>
      <w:r w:rsidR="009673B8" w:rsidRPr="00F24462">
        <w:rPr>
          <w:rFonts w:ascii="GHEA Grapalat" w:hAnsi="GHEA Grapalat"/>
          <w:sz w:val="16"/>
          <w:szCs w:val="20"/>
        </w:rPr>
        <w:t xml:space="preserve">обеспечения квалификации и </w:t>
      </w:r>
      <w:r w:rsidRPr="00F24462">
        <w:rPr>
          <w:rFonts w:ascii="GHEA Grapalat" w:hAnsi="GHEA Grapalat"/>
          <w:sz w:val="16"/>
          <w:szCs w:val="20"/>
        </w:rPr>
        <w:t>договора в размере предусмот</w:t>
      </w:r>
      <w:r w:rsidR="008707D8" w:rsidRPr="00F24462">
        <w:rPr>
          <w:rFonts w:ascii="GHEA Grapalat" w:hAnsi="GHEA Grapalat"/>
          <w:sz w:val="16"/>
          <w:szCs w:val="20"/>
        </w:rPr>
        <w:t>ренных финансовых средств заменяю</w:t>
      </w:r>
      <w:r w:rsidRPr="00F24462">
        <w:rPr>
          <w:rFonts w:ascii="GHEA Grapalat" w:hAnsi="GHEA Grapalat"/>
          <w:sz w:val="16"/>
          <w:szCs w:val="20"/>
        </w:rPr>
        <w:t xml:space="preserve">тся гарантией или наличными деньгами, с учетом требований абзаца "б" подпункта </w:t>
      </w:r>
      <w:r w:rsidR="000B33B2" w:rsidRPr="00F24462">
        <w:rPr>
          <w:rFonts w:ascii="GHEA Grapalat" w:hAnsi="GHEA Grapalat"/>
          <w:sz w:val="16"/>
          <w:szCs w:val="20"/>
        </w:rPr>
        <w:t xml:space="preserve">17 </w:t>
      </w:r>
      <w:r w:rsidRPr="00F24462">
        <w:rPr>
          <w:rFonts w:ascii="GHEA Grapalat" w:hAnsi="GHEA Grapalat"/>
          <w:sz w:val="16"/>
          <w:szCs w:val="20"/>
        </w:rPr>
        <w:t xml:space="preserve">пункта 32 Приложения № </w:t>
      </w:r>
      <w:r w:rsidR="006E50E4" w:rsidRPr="00F24462">
        <w:rPr>
          <w:rFonts w:ascii="GHEA Grapalat" w:hAnsi="GHEA Grapalat"/>
          <w:sz w:val="16"/>
          <w:szCs w:val="20"/>
        </w:rPr>
        <w:t>1</w:t>
      </w:r>
      <w:r w:rsidRPr="00F24462">
        <w:rPr>
          <w:rFonts w:ascii="GHEA Grapalat" w:hAnsi="GHEA Grapalat"/>
          <w:sz w:val="16"/>
          <w:szCs w:val="20"/>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F24462">
        <w:rPr>
          <w:rFonts w:ascii="GHEA Grapalat" w:hAnsi="GHEA Grapalat"/>
          <w:sz w:val="16"/>
          <w:szCs w:val="20"/>
        </w:rPr>
        <w:t xml:space="preserve">обеспечений квалификации и </w:t>
      </w:r>
      <w:r w:rsidRPr="00F24462">
        <w:rPr>
          <w:rFonts w:ascii="GHEA Grapalat" w:hAnsi="GHEA Grapalat"/>
          <w:sz w:val="16"/>
          <w:szCs w:val="20"/>
        </w:rPr>
        <w:t xml:space="preserve">договора </w:t>
      </w:r>
      <w:r w:rsidR="00CD7A4F" w:rsidRPr="00F24462">
        <w:rPr>
          <w:rFonts w:ascii="GHEA Grapalat" w:hAnsi="GHEA Grapalat"/>
          <w:sz w:val="16"/>
          <w:szCs w:val="20"/>
        </w:rPr>
        <w:t xml:space="preserve">представленных </w:t>
      </w:r>
      <w:r w:rsidRPr="00F24462">
        <w:rPr>
          <w:rFonts w:ascii="GHEA Grapalat" w:hAnsi="GHEA Grapalat"/>
          <w:sz w:val="16"/>
          <w:szCs w:val="20"/>
        </w:rPr>
        <w:t xml:space="preserve">в виде неустойки, также представляет Покупателю </w:t>
      </w:r>
      <w:r w:rsidR="00CD7A4F" w:rsidRPr="00F24462">
        <w:rPr>
          <w:rFonts w:ascii="GHEA Grapalat" w:hAnsi="GHEA Grapalat"/>
          <w:sz w:val="16"/>
          <w:szCs w:val="20"/>
        </w:rPr>
        <w:t xml:space="preserve">новые обеспечения </w:t>
      </w:r>
      <w:r w:rsidRPr="00F24462">
        <w:rPr>
          <w:rFonts w:ascii="GHEA Grapalat" w:hAnsi="GHEA Grapalat"/>
          <w:sz w:val="16"/>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F24462">
        <w:rPr>
          <w:rStyle w:val="af6"/>
          <w:rFonts w:ascii="GHEA Grapalat" w:hAnsi="GHEA Grapalat"/>
          <w:sz w:val="16"/>
          <w:szCs w:val="20"/>
        </w:rPr>
        <w:footnoteReference w:customMarkFollows="1" w:id="19"/>
        <w:t>24</w:t>
      </w:r>
    </w:p>
    <w:p w:rsidR="00071D1C" w:rsidRPr="00F24462" w:rsidRDefault="00071D1C" w:rsidP="00A1665E">
      <w:pPr>
        <w:widowControl w:val="0"/>
        <w:jc w:val="center"/>
        <w:rPr>
          <w:rFonts w:ascii="GHEA Grapalat" w:hAnsi="GHEA Grapalat"/>
          <w:b/>
          <w:sz w:val="16"/>
          <w:szCs w:val="20"/>
        </w:rPr>
      </w:pPr>
      <w:r w:rsidRPr="00F24462">
        <w:rPr>
          <w:rFonts w:ascii="GHEA Grapalat" w:hAnsi="GHEA Grapalat"/>
          <w:b/>
          <w:sz w:val="16"/>
          <w:szCs w:val="20"/>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F24462" w:rsidTr="0016519F">
        <w:tc>
          <w:tcPr>
            <w:tcW w:w="4536" w:type="dxa"/>
          </w:tcPr>
          <w:p w:rsidR="00071D1C" w:rsidRPr="00F24462" w:rsidRDefault="00071D1C" w:rsidP="00A1665E">
            <w:pPr>
              <w:widowControl w:val="0"/>
              <w:jc w:val="center"/>
              <w:rPr>
                <w:rFonts w:ascii="GHEA Grapalat" w:hAnsi="GHEA Grapalat" w:cs="Sylfaen"/>
                <w:b/>
                <w:bCs/>
                <w:sz w:val="16"/>
                <w:szCs w:val="20"/>
              </w:rPr>
            </w:pPr>
            <w:r w:rsidRPr="00F24462">
              <w:rPr>
                <w:rFonts w:ascii="GHEA Grapalat" w:hAnsi="GHEA Grapalat"/>
                <w:b/>
                <w:sz w:val="16"/>
                <w:szCs w:val="20"/>
              </w:rPr>
              <w:lastRenderedPageBreak/>
              <w:t>ПОКУПАТЕЛЬ</w:t>
            </w:r>
          </w:p>
          <w:p w:rsidR="00071D1C" w:rsidRPr="00F24462" w:rsidRDefault="00F83E0A" w:rsidP="00A1665E">
            <w:pPr>
              <w:widowControl w:val="0"/>
              <w:jc w:val="center"/>
              <w:rPr>
                <w:rFonts w:ascii="GHEA Grapalat" w:hAnsi="GHEA Grapalat"/>
                <w:sz w:val="16"/>
                <w:szCs w:val="20"/>
                <w:lang w:val="en-US"/>
              </w:rPr>
            </w:pPr>
            <w:r w:rsidRPr="00F24462">
              <w:rPr>
                <w:rFonts w:ascii="GHEA Grapalat" w:hAnsi="GHEA Grapalat"/>
                <w:sz w:val="16"/>
                <w:szCs w:val="20"/>
                <w:lang w:val="en-US"/>
              </w:rPr>
              <w:t>_______________________</w:t>
            </w:r>
          </w:p>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/подпись/</w:t>
            </w:r>
          </w:p>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М. П.</w:t>
            </w:r>
          </w:p>
        </w:tc>
        <w:tc>
          <w:tcPr>
            <w:tcW w:w="760" w:type="dxa"/>
          </w:tcPr>
          <w:p w:rsidR="00071D1C" w:rsidRPr="00F24462" w:rsidRDefault="00071D1C" w:rsidP="00A1665E">
            <w:pPr>
              <w:widowControl w:val="0"/>
              <w:jc w:val="center"/>
              <w:rPr>
                <w:rFonts w:ascii="GHEA Grapalat" w:hAnsi="GHEA Grapalat"/>
                <w:sz w:val="16"/>
                <w:szCs w:val="20"/>
              </w:rPr>
            </w:pPr>
          </w:p>
        </w:tc>
        <w:tc>
          <w:tcPr>
            <w:tcW w:w="4343" w:type="dxa"/>
          </w:tcPr>
          <w:p w:rsidR="00071D1C" w:rsidRPr="00F24462" w:rsidRDefault="00071D1C" w:rsidP="00A1665E">
            <w:pPr>
              <w:widowControl w:val="0"/>
              <w:jc w:val="center"/>
              <w:rPr>
                <w:rFonts w:ascii="GHEA Grapalat" w:hAnsi="GHEA Grapalat" w:cs="Sylfaen"/>
                <w:b/>
                <w:bCs/>
                <w:sz w:val="16"/>
                <w:szCs w:val="20"/>
              </w:rPr>
            </w:pPr>
            <w:r w:rsidRPr="00F24462">
              <w:rPr>
                <w:rFonts w:ascii="GHEA Grapalat" w:hAnsi="GHEA Grapalat"/>
                <w:b/>
                <w:sz w:val="16"/>
                <w:szCs w:val="20"/>
              </w:rPr>
              <w:t>ПРОДАВЕЦ</w:t>
            </w:r>
          </w:p>
          <w:p w:rsidR="00071D1C" w:rsidRPr="00F24462" w:rsidRDefault="00F83E0A" w:rsidP="00A1665E">
            <w:pPr>
              <w:widowControl w:val="0"/>
              <w:jc w:val="center"/>
              <w:rPr>
                <w:rFonts w:ascii="GHEA Grapalat" w:hAnsi="GHEA Grapalat"/>
                <w:sz w:val="16"/>
                <w:szCs w:val="20"/>
                <w:lang w:val="en-US"/>
              </w:rPr>
            </w:pPr>
            <w:r w:rsidRPr="00F24462">
              <w:rPr>
                <w:rFonts w:ascii="GHEA Grapalat" w:hAnsi="GHEA Grapalat"/>
                <w:sz w:val="16"/>
                <w:szCs w:val="20"/>
                <w:lang w:val="en-US"/>
              </w:rPr>
              <w:t>______________________</w:t>
            </w:r>
          </w:p>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/подпись/</w:t>
            </w:r>
          </w:p>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М. П.</w:t>
            </w:r>
          </w:p>
        </w:tc>
      </w:tr>
    </w:tbl>
    <w:p w:rsidR="00382B60" w:rsidRPr="00F24462" w:rsidRDefault="00382B60" w:rsidP="00A1665E">
      <w:pPr>
        <w:widowControl w:val="0"/>
        <w:ind w:firstLine="567"/>
        <w:jc w:val="both"/>
        <w:rPr>
          <w:rFonts w:ascii="GHEA Grapalat" w:hAnsi="GHEA Grapalat"/>
          <w:i/>
          <w:sz w:val="16"/>
          <w:szCs w:val="20"/>
          <w:lang w:val="hy-AM"/>
        </w:rPr>
      </w:pPr>
    </w:p>
    <w:p w:rsidR="00071D1C" w:rsidRPr="00F24462" w:rsidRDefault="00071D1C" w:rsidP="00A1665E">
      <w:pPr>
        <w:widowControl w:val="0"/>
        <w:ind w:firstLine="567"/>
        <w:jc w:val="both"/>
        <w:rPr>
          <w:rFonts w:ascii="GHEA Grapalat" w:hAnsi="GHEA Grapalat"/>
          <w:sz w:val="16"/>
          <w:szCs w:val="20"/>
        </w:rPr>
      </w:pPr>
      <w:r w:rsidRPr="00F24462">
        <w:rPr>
          <w:rFonts w:ascii="GHEA Grapalat" w:hAnsi="GHEA Grapalat"/>
          <w:i/>
          <w:sz w:val="16"/>
          <w:szCs w:val="20"/>
        </w:rPr>
        <w:t>В случае необходимости в договор могут быть включены не</w:t>
      </w:r>
      <w:r w:rsidR="001D0249" w:rsidRPr="00F24462">
        <w:rPr>
          <w:rFonts w:ascii="Courier New" w:hAnsi="Courier New" w:cs="Courier New"/>
          <w:i/>
          <w:sz w:val="16"/>
          <w:szCs w:val="20"/>
          <w:lang w:val="en-US"/>
        </w:rPr>
        <w:t> </w:t>
      </w:r>
      <w:r w:rsidRPr="00F24462">
        <w:rPr>
          <w:rFonts w:ascii="GHEA Grapalat" w:hAnsi="GHEA Grapalat"/>
          <w:i/>
          <w:sz w:val="16"/>
          <w:szCs w:val="20"/>
        </w:rPr>
        <w:t>противоречащие законодательству Республики Армения положения.</w:t>
      </w:r>
    </w:p>
    <w:p w:rsidR="00071D1C" w:rsidRPr="00F24462" w:rsidRDefault="00071D1C" w:rsidP="00A1665E">
      <w:pPr>
        <w:widowControl w:val="0"/>
        <w:rPr>
          <w:rFonts w:ascii="GHEA Grapalat" w:hAnsi="GHEA Grapalat"/>
          <w:sz w:val="16"/>
          <w:szCs w:val="20"/>
        </w:rPr>
      </w:pPr>
    </w:p>
    <w:p w:rsidR="00071D1C" w:rsidRPr="00F24462" w:rsidRDefault="00071D1C" w:rsidP="00A1665E">
      <w:pPr>
        <w:widowControl w:val="0"/>
        <w:jc w:val="right"/>
        <w:rPr>
          <w:rFonts w:ascii="GHEA Grapalat" w:hAnsi="GHEA Grapalat"/>
          <w:sz w:val="16"/>
          <w:szCs w:val="20"/>
        </w:rPr>
        <w:sectPr w:rsidR="00071D1C" w:rsidRPr="00F24462" w:rsidSect="00254796">
          <w:footnotePr>
            <w:pos w:val="beneathText"/>
          </w:footnotePr>
          <w:pgSz w:w="11906" w:h="16838" w:code="9"/>
          <w:pgMar w:top="851" w:right="566" w:bottom="1418" w:left="567" w:header="561" w:footer="561" w:gutter="0"/>
          <w:cols w:space="720"/>
          <w:docGrid w:linePitch="326"/>
        </w:sectPr>
      </w:pPr>
    </w:p>
    <w:p w:rsidR="00071D1C" w:rsidRPr="00F24462" w:rsidRDefault="00071D1C" w:rsidP="00A1665E">
      <w:pPr>
        <w:widowControl w:val="0"/>
        <w:jc w:val="right"/>
        <w:rPr>
          <w:rFonts w:ascii="GHEA Grapalat" w:hAnsi="GHEA Grapalat"/>
          <w:i/>
          <w:sz w:val="16"/>
          <w:szCs w:val="20"/>
        </w:rPr>
      </w:pPr>
      <w:r w:rsidRPr="00F24462">
        <w:rPr>
          <w:rFonts w:ascii="GHEA Grapalat" w:hAnsi="GHEA Grapalat"/>
          <w:i/>
          <w:sz w:val="16"/>
          <w:szCs w:val="20"/>
        </w:rPr>
        <w:lastRenderedPageBreak/>
        <w:t>Приложение № 1</w:t>
      </w:r>
    </w:p>
    <w:p w:rsidR="00071D1C" w:rsidRPr="00F24462" w:rsidRDefault="00071D1C" w:rsidP="00A1665E">
      <w:pPr>
        <w:widowControl w:val="0"/>
        <w:jc w:val="right"/>
        <w:rPr>
          <w:rFonts w:ascii="GHEA Grapalat" w:hAnsi="GHEA Grapalat"/>
          <w:i/>
          <w:sz w:val="16"/>
          <w:szCs w:val="20"/>
        </w:rPr>
      </w:pPr>
      <w:r w:rsidRPr="00F24462">
        <w:rPr>
          <w:rFonts w:ascii="GHEA Grapalat" w:hAnsi="GHEA Grapalat"/>
          <w:i/>
          <w:sz w:val="16"/>
          <w:szCs w:val="20"/>
        </w:rPr>
        <w:t xml:space="preserve">к Договору под кодом </w:t>
      </w:r>
      <w:r w:rsidR="001D0249" w:rsidRPr="00F24462">
        <w:rPr>
          <w:rFonts w:ascii="GHEA Grapalat" w:hAnsi="GHEA Grapalat"/>
          <w:i/>
          <w:sz w:val="16"/>
          <w:szCs w:val="20"/>
        </w:rPr>
        <w:br/>
      </w:r>
      <w:r w:rsidRPr="00F24462">
        <w:rPr>
          <w:rFonts w:ascii="GHEA Grapalat" w:hAnsi="GHEA Grapalat"/>
          <w:i/>
          <w:sz w:val="16"/>
          <w:szCs w:val="20"/>
        </w:rPr>
        <w:t xml:space="preserve">заключенному </w:t>
      </w:r>
      <w:r w:rsidR="006132ED" w:rsidRPr="00F24462">
        <w:rPr>
          <w:rFonts w:ascii="GHEA Grapalat" w:hAnsi="GHEA Grapalat"/>
          <w:i/>
          <w:sz w:val="16"/>
          <w:szCs w:val="20"/>
        </w:rPr>
        <w:t>"</w:t>
      </w:r>
      <w:r w:rsidR="00D52566" w:rsidRPr="00F24462">
        <w:rPr>
          <w:rFonts w:ascii="GHEA Grapalat" w:hAnsi="GHEA Grapalat"/>
          <w:i/>
          <w:sz w:val="16"/>
          <w:szCs w:val="20"/>
        </w:rPr>
        <w:tab/>
      </w:r>
      <w:r w:rsidR="006132ED" w:rsidRPr="00F24462">
        <w:rPr>
          <w:rFonts w:ascii="GHEA Grapalat" w:hAnsi="GHEA Grapalat"/>
          <w:i/>
          <w:sz w:val="16"/>
          <w:szCs w:val="20"/>
        </w:rPr>
        <w:t>"</w:t>
      </w:r>
      <w:r w:rsidR="00D52566" w:rsidRPr="00F24462">
        <w:rPr>
          <w:rFonts w:ascii="GHEA Grapalat" w:hAnsi="GHEA Grapalat"/>
          <w:i/>
          <w:sz w:val="16"/>
          <w:szCs w:val="20"/>
        </w:rPr>
        <w:tab/>
      </w:r>
      <w:r w:rsidRPr="00F24462">
        <w:rPr>
          <w:rFonts w:ascii="GHEA Grapalat" w:hAnsi="GHEA Grapalat"/>
          <w:i/>
          <w:sz w:val="16"/>
          <w:szCs w:val="20"/>
        </w:rPr>
        <w:t>20</w:t>
      </w:r>
      <w:r w:rsidR="00D52566" w:rsidRPr="00F24462">
        <w:rPr>
          <w:rFonts w:ascii="GHEA Grapalat" w:hAnsi="GHEA Grapalat"/>
          <w:i/>
          <w:sz w:val="16"/>
          <w:szCs w:val="20"/>
        </w:rPr>
        <w:tab/>
      </w:r>
      <w:r w:rsidRPr="00F24462">
        <w:rPr>
          <w:rFonts w:ascii="GHEA Grapalat" w:hAnsi="GHEA Grapalat"/>
          <w:i/>
          <w:sz w:val="16"/>
          <w:szCs w:val="20"/>
        </w:rPr>
        <w:t>г.</w:t>
      </w:r>
    </w:p>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ТЕХНИЧЕСКА</w:t>
      </w:r>
      <w:r w:rsidR="001D0249" w:rsidRPr="00F24462">
        <w:rPr>
          <w:rFonts w:ascii="GHEA Grapalat" w:hAnsi="GHEA Grapalat"/>
          <w:sz w:val="16"/>
          <w:szCs w:val="20"/>
        </w:rPr>
        <w:t>Я ХАРАКТЕРИСТИКА-ГРАФИК ЗАКУПКИ</w:t>
      </w:r>
      <w:r w:rsidR="001D0249" w:rsidRPr="00F24462">
        <w:rPr>
          <w:rStyle w:val="af6"/>
          <w:rFonts w:ascii="GHEA Grapalat" w:hAnsi="GHEA Grapalat"/>
          <w:sz w:val="16"/>
          <w:szCs w:val="20"/>
        </w:rPr>
        <w:footnoteReference w:customMarkFollows="1" w:id="20"/>
        <w:t>*</w:t>
      </w:r>
    </w:p>
    <w:p w:rsidR="00071D1C" w:rsidRPr="00F24462" w:rsidRDefault="00071D1C" w:rsidP="00A1665E">
      <w:pPr>
        <w:widowControl w:val="0"/>
        <w:jc w:val="right"/>
        <w:rPr>
          <w:rFonts w:ascii="GHEA Grapalat" w:hAnsi="GHEA Grapalat"/>
          <w:sz w:val="16"/>
          <w:szCs w:val="20"/>
        </w:rPr>
      </w:pPr>
      <w:r w:rsidRPr="00F24462">
        <w:rPr>
          <w:rFonts w:ascii="GHEA Grapalat" w:hAnsi="GHEA Grapalat"/>
          <w:sz w:val="16"/>
          <w:szCs w:val="20"/>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917"/>
        <w:gridCol w:w="1417"/>
        <w:gridCol w:w="1560"/>
        <w:gridCol w:w="3260"/>
        <w:gridCol w:w="709"/>
        <w:gridCol w:w="850"/>
        <w:gridCol w:w="1276"/>
        <w:gridCol w:w="709"/>
        <w:gridCol w:w="663"/>
        <w:gridCol w:w="1038"/>
        <w:gridCol w:w="1709"/>
      </w:tblGrid>
      <w:tr w:rsidR="00B138F3" w:rsidRPr="00F24462" w:rsidTr="00556AA2">
        <w:trPr>
          <w:jc w:val="center"/>
        </w:trPr>
        <w:tc>
          <w:tcPr>
            <w:tcW w:w="16350" w:type="dxa"/>
            <w:gridSpan w:val="12"/>
            <w:vAlign w:val="center"/>
          </w:tcPr>
          <w:p w:rsidR="00071D1C" w:rsidRPr="00F24462" w:rsidRDefault="00071D1C" w:rsidP="00556AA2">
            <w:pPr>
              <w:widowControl w:val="0"/>
              <w:jc w:val="center"/>
              <w:rPr>
                <w:rFonts w:ascii="GHEA Grapalat" w:hAnsi="GHEA Grapalat"/>
                <w:sz w:val="16"/>
                <w:szCs w:val="16"/>
              </w:rPr>
            </w:pPr>
            <w:r w:rsidRPr="00F24462">
              <w:rPr>
                <w:rFonts w:ascii="GHEA Grapalat" w:hAnsi="GHEA Grapalat"/>
                <w:sz w:val="16"/>
                <w:szCs w:val="16"/>
              </w:rPr>
              <w:t>Товар</w:t>
            </w:r>
          </w:p>
        </w:tc>
      </w:tr>
      <w:tr w:rsidR="00B138F3" w:rsidRPr="00F24462" w:rsidTr="00716506">
        <w:trPr>
          <w:trHeight w:val="219"/>
          <w:jc w:val="center"/>
        </w:trPr>
        <w:tc>
          <w:tcPr>
            <w:tcW w:w="1242" w:type="dxa"/>
            <w:vMerge w:val="restart"/>
            <w:vAlign w:val="center"/>
          </w:tcPr>
          <w:p w:rsidR="00071D1C" w:rsidRPr="00F24462" w:rsidRDefault="00071D1C" w:rsidP="00556AA2">
            <w:pPr>
              <w:widowControl w:val="0"/>
              <w:jc w:val="center"/>
              <w:rPr>
                <w:rFonts w:ascii="GHEA Grapalat" w:hAnsi="GHEA Grapalat"/>
                <w:sz w:val="16"/>
                <w:szCs w:val="16"/>
              </w:rPr>
            </w:pPr>
            <w:r w:rsidRPr="00F24462">
              <w:rPr>
                <w:rFonts w:ascii="GHEA Grapalat" w:hAnsi="GHEA Grapalat"/>
                <w:sz w:val="16"/>
                <w:szCs w:val="16"/>
              </w:rPr>
              <w:t xml:space="preserve">номер предусмотренного </w:t>
            </w:r>
            <w:r w:rsidRPr="00F24462">
              <w:rPr>
                <w:rFonts w:ascii="GHEA Grapalat" w:hAnsi="GHEA Grapalat"/>
                <w:spacing w:val="-6"/>
                <w:sz w:val="16"/>
                <w:szCs w:val="16"/>
              </w:rPr>
              <w:t>приглашением</w:t>
            </w:r>
            <w:r w:rsidRPr="00F24462">
              <w:rPr>
                <w:rFonts w:ascii="GHEA Grapalat" w:hAnsi="GHEA Grapalat"/>
                <w:sz w:val="16"/>
                <w:szCs w:val="16"/>
              </w:rPr>
              <w:t xml:space="preserve"> лота</w:t>
            </w:r>
          </w:p>
        </w:tc>
        <w:tc>
          <w:tcPr>
            <w:tcW w:w="1917" w:type="dxa"/>
            <w:vMerge w:val="restart"/>
            <w:vAlign w:val="center"/>
          </w:tcPr>
          <w:p w:rsidR="00071D1C" w:rsidRPr="00F24462" w:rsidRDefault="00071D1C" w:rsidP="00556AA2">
            <w:pPr>
              <w:widowControl w:val="0"/>
              <w:jc w:val="center"/>
              <w:rPr>
                <w:rFonts w:ascii="GHEA Grapalat" w:hAnsi="GHEA Grapalat"/>
                <w:sz w:val="16"/>
                <w:szCs w:val="16"/>
              </w:rPr>
            </w:pPr>
            <w:r w:rsidRPr="00F24462">
              <w:rPr>
                <w:rFonts w:ascii="GHEA Grapalat" w:hAnsi="GHEA Grapalat"/>
                <w:sz w:val="16"/>
                <w:szCs w:val="16"/>
              </w:rPr>
              <w:t>промежуточный код, предусмотренный планом закупок по классификации ЕЗК (CPV)</w:t>
            </w:r>
          </w:p>
        </w:tc>
        <w:tc>
          <w:tcPr>
            <w:tcW w:w="1417" w:type="dxa"/>
            <w:vMerge w:val="restart"/>
            <w:vAlign w:val="center"/>
          </w:tcPr>
          <w:p w:rsidR="00071D1C" w:rsidRPr="00F24462" w:rsidRDefault="001D0249" w:rsidP="00556AA2">
            <w:pPr>
              <w:widowControl w:val="0"/>
              <w:jc w:val="center"/>
              <w:rPr>
                <w:rFonts w:ascii="GHEA Grapalat" w:hAnsi="GHEA Grapalat"/>
                <w:sz w:val="16"/>
                <w:szCs w:val="16"/>
                <w:lang w:val="en-US"/>
              </w:rPr>
            </w:pPr>
            <w:r w:rsidRPr="00F24462">
              <w:rPr>
                <w:rFonts w:ascii="GHEA Grapalat" w:hAnsi="GHEA Grapalat"/>
                <w:sz w:val="16"/>
                <w:szCs w:val="16"/>
              </w:rPr>
              <w:t>наименование</w:t>
            </w:r>
          </w:p>
        </w:tc>
        <w:tc>
          <w:tcPr>
            <w:tcW w:w="1560" w:type="dxa"/>
            <w:vMerge w:val="restart"/>
            <w:vAlign w:val="center"/>
          </w:tcPr>
          <w:p w:rsidR="00071D1C" w:rsidRPr="00F24462" w:rsidRDefault="00A205BF" w:rsidP="00556AA2">
            <w:pPr>
              <w:widowControl w:val="0"/>
              <w:ind w:left="-96" w:right="-108"/>
              <w:jc w:val="center"/>
              <w:rPr>
                <w:rFonts w:ascii="GHEA Grapalat" w:hAnsi="GHEA Grapalat"/>
                <w:sz w:val="16"/>
                <w:szCs w:val="16"/>
              </w:rPr>
            </w:pPr>
            <w:r w:rsidRPr="00F24462">
              <w:rPr>
                <w:rFonts w:ascii="GHEA Grapalat" w:hAnsi="GHEA Grapalat"/>
                <w:sz w:val="16"/>
                <w:szCs w:val="16"/>
              </w:rPr>
              <w:t>товарный знак,марка</w:t>
            </w:r>
            <w:r w:rsidR="00CC6362" w:rsidRPr="00F24462">
              <w:rPr>
                <w:rFonts w:ascii="GHEA Grapalat" w:hAnsi="GHEA Grapalat"/>
                <w:sz w:val="16"/>
                <w:szCs w:val="16"/>
              </w:rPr>
              <w:t xml:space="preserve">и </w:t>
            </w:r>
            <w:r w:rsidR="009F06BA" w:rsidRPr="00F24462">
              <w:rPr>
                <w:rFonts w:ascii="GHEA Grapalat" w:hAnsi="GHEA Grapalat"/>
                <w:sz w:val="16"/>
                <w:szCs w:val="16"/>
              </w:rPr>
              <w:t xml:space="preserve">наименование производителя </w:t>
            </w:r>
            <w:r w:rsidR="00B64ECA" w:rsidRPr="00F24462">
              <w:rPr>
                <w:rStyle w:val="af6"/>
                <w:rFonts w:ascii="GHEA Grapalat" w:hAnsi="GHEA Grapalat"/>
                <w:sz w:val="16"/>
                <w:szCs w:val="16"/>
              </w:rPr>
              <w:footnoteReference w:customMarkFollows="1" w:id="21"/>
              <w:t>**</w:t>
            </w:r>
          </w:p>
        </w:tc>
        <w:tc>
          <w:tcPr>
            <w:tcW w:w="3260" w:type="dxa"/>
            <w:vMerge w:val="restart"/>
            <w:vAlign w:val="center"/>
          </w:tcPr>
          <w:p w:rsidR="00071D1C" w:rsidRPr="00F24462" w:rsidRDefault="00071D1C" w:rsidP="00556AA2">
            <w:pPr>
              <w:widowControl w:val="0"/>
              <w:ind w:left="-108" w:right="-59"/>
              <w:jc w:val="center"/>
              <w:rPr>
                <w:rFonts w:ascii="GHEA Grapalat" w:hAnsi="GHEA Grapalat"/>
                <w:sz w:val="16"/>
                <w:szCs w:val="16"/>
              </w:rPr>
            </w:pPr>
            <w:r w:rsidRPr="00F24462">
              <w:rPr>
                <w:rFonts w:ascii="GHEA Grapalat" w:hAnsi="GHEA Grapalat"/>
                <w:sz w:val="16"/>
                <w:szCs w:val="16"/>
              </w:rPr>
              <w:t>техническая характеристика</w:t>
            </w:r>
          </w:p>
        </w:tc>
        <w:tc>
          <w:tcPr>
            <w:tcW w:w="709" w:type="dxa"/>
            <w:vMerge w:val="restart"/>
            <w:vAlign w:val="center"/>
          </w:tcPr>
          <w:p w:rsidR="00071D1C" w:rsidRPr="00F24462" w:rsidRDefault="00071D1C" w:rsidP="00556AA2">
            <w:pPr>
              <w:widowControl w:val="0"/>
              <w:ind w:left="-48" w:right="-108"/>
              <w:jc w:val="center"/>
              <w:rPr>
                <w:rFonts w:ascii="GHEA Grapalat" w:hAnsi="GHEA Grapalat"/>
                <w:sz w:val="16"/>
                <w:szCs w:val="16"/>
              </w:rPr>
            </w:pPr>
            <w:r w:rsidRPr="00F24462">
              <w:rPr>
                <w:rFonts w:ascii="GHEA Grapalat" w:hAnsi="GHEA Grapalat"/>
                <w:sz w:val="16"/>
                <w:szCs w:val="16"/>
              </w:rPr>
              <w:t>единица измерения</w:t>
            </w:r>
          </w:p>
        </w:tc>
        <w:tc>
          <w:tcPr>
            <w:tcW w:w="850" w:type="dxa"/>
            <w:vMerge w:val="restart"/>
            <w:vAlign w:val="center"/>
          </w:tcPr>
          <w:p w:rsidR="00071D1C" w:rsidRPr="00F24462" w:rsidRDefault="00071D1C" w:rsidP="00556AA2">
            <w:pPr>
              <w:widowControl w:val="0"/>
              <w:ind w:left="-108" w:right="-108"/>
              <w:jc w:val="center"/>
              <w:rPr>
                <w:rFonts w:ascii="GHEA Grapalat" w:hAnsi="GHEA Grapalat"/>
                <w:sz w:val="16"/>
                <w:szCs w:val="16"/>
              </w:rPr>
            </w:pPr>
            <w:r w:rsidRPr="00F24462">
              <w:rPr>
                <w:rFonts w:ascii="GHEA Grapalat" w:hAnsi="GHEA Grapalat"/>
                <w:sz w:val="16"/>
                <w:szCs w:val="16"/>
              </w:rPr>
              <w:t>цена единицы/драмов РА</w:t>
            </w:r>
          </w:p>
        </w:tc>
        <w:tc>
          <w:tcPr>
            <w:tcW w:w="1276" w:type="dxa"/>
            <w:vMerge w:val="restart"/>
            <w:vAlign w:val="center"/>
          </w:tcPr>
          <w:p w:rsidR="00071D1C" w:rsidRPr="00F24462" w:rsidRDefault="00071D1C" w:rsidP="00556AA2">
            <w:pPr>
              <w:widowControl w:val="0"/>
              <w:ind w:left="-108" w:right="-108"/>
              <w:jc w:val="center"/>
              <w:rPr>
                <w:rFonts w:ascii="GHEA Grapalat" w:hAnsi="GHEA Grapalat"/>
                <w:sz w:val="16"/>
                <w:szCs w:val="16"/>
              </w:rPr>
            </w:pPr>
            <w:r w:rsidRPr="00F24462">
              <w:rPr>
                <w:rFonts w:ascii="GHEA Grapalat" w:hAnsi="GHEA Grapalat"/>
                <w:sz w:val="16"/>
                <w:szCs w:val="16"/>
              </w:rPr>
              <w:t>общая цена/драмов РА</w:t>
            </w:r>
          </w:p>
        </w:tc>
        <w:tc>
          <w:tcPr>
            <w:tcW w:w="709" w:type="dxa"/>
            <w:vMerge w:val="restart"/>
            <w:vAlign w:val="center"/>
          </w:tcPr>
          <w:p w:rsidR="00071D1C" w:rsidRPr="00F24462" w:rsidRDefault="00071D1C" w:rsidP="00556AA2">
            <w:pPr>
              <w:widowControl w:val="0"/>
              <w:ind w:left="-126" w:right="-108"/>
              <w:jc w:val="center"/>
              <w:rPr>
                <w:rFonts w:ascii="GHEA Grapalat" w:hAnsi="GHEA Grapalat"/>
                <w:sz w:val="16"/>
                <w:szCs w:val="16"/>
              </w:rPr>
            </w:pPr>
            <w:r w:rsidRPr="00F24462">
              <w:rPr>
                <w:rFonts w:ascii="GHEA Grapalat" w:hAnsi="GHEA Grapalat"/>
                <w:sz w:val="16"/>
                <w:szCs w:val="16"/>
              </w:rPr>
              <w:t>общий объем</w:t>
            </w:r>
          </w:p>
        </w:tc>
        <w:tc>
          <w:tcPr>
            <w:tcW w:w="3410" w:type="dxa"/>
            <w:gridSpan w:val="3"/>
            <w:vAlign w:val="center"/>
          </w:tcPr>
          <w:p w:rsidR="00071D1C" w:rsidRPr="00F24462" w:rsidRDefault="00071D1C" w:rsidP="00556AA2">
            <w:pPr>
              <w:widowControl w:val="0"/>
              <w:jc w:val="center"/>
              <w:rPr>
                <w:rFonts w:ascii="GHEA Grapalat" w:hAnsi="GHEA Grapalat"/>
                <w:sz w:val="16"/>
                <w:szCs w:val="16"/>
              </w:rPr>
            </w:pPr>
            <w:r w:rsidRPr="00F24462">
              <w:rPr>
                <w:rFonts w:ascii="GHEA Grapalat" w:hAnsi="GHEA Grapalat"/>
                <w:sz w:val="16"/>
                <w:szCs w:val="16"/>
              </w:rPr>
              <w:t>поставки</w:t>
            </w:r>
          </w:p>
        </w:tc>
      </w:tr>
      <w:tr w:rsidR="00B138F3" w:rsidRPr="00F24462" w:rsidTr="00716506">
        <w:trPr>
          <w:trHeight w:val="445"/>
          <w:jc w:val="center"/>
        </w:trPr>
        <w:tc>
          <w:tcPr>
            <w:tcW w:w="1242" w:type="dxa"/>
            <w:vMerge/>
            <w:vAlign w:val="center"/>
          </w:tcPr>
          <w:p w:rsidR="00071D1C" w:rsidRPr="00F24462" w:rsidRDefault="00071D1C" w:rsidP="00556AA2">
            <w:pPr>
              <w:widowControl w:val="0"/>
              <w:jc w:val="center"/>
              <w:rPr>
                <w:rFonts w:ascii="GHEA Grapalat" w:hAnsi="GHEA Grapalat"/>
                <w:sz w:val="16"/>
                <w:szCs w:val="16"/>
              </w:rPr>
            </w:pPr>
          </w:p>
        </w:tc>
        <w:tc>
          <w:tcPr>
            <w:tcW w:w="1917" w:type="dxa"/>
            <w:vMerge/>
            <w:vAlign w:val="center"/>
          </w:tcPr>
          <w:p w:rsidR="00071D1C" w:rsidRPr="00F24462" w:rsidRDefault="00071D1C" w:rsidP="00556AA2">
            <w:pPr>
              <w:widowControl w:val="0"/>
              <w:jc w:val="center"/>
              <w:rPr>
                <w:rFonts w:ascii="GHEA Grapalat" w:hAnsi="GHEA Grapalat"/>
                <w:sz w:val="16"/>
                <w:szCs w:val="16"/>
              </w:rPr>
            </w:pPr>
          </w:p>
        </w:tc>
        <w:tc>
          <w:tcPr>
            <w:tcW w:w="1417" w:type="dxa"/>
            <w:vMerge/>
            <w:vAlign w:val="center"/>
          </w:tcPr>
          <w:p w:rsidR="00071D1C" w:rsidRPr="00F24462" w:rsidRDefault="00071D1C" w:rsidP="00556AA2">
            <w:pPr>
              <w:widowControl w:val="0"/>
              <w:jc w:val="center"/>
              <w:rPr>
                <w:rFonts w:ascii="GHEA Grapalat" w:hAnsi="GHEA Grapalat"/>
                <w:sz w:val="16"/>
                <w:szCs w:val="16"/>
              </w:rPr>
            </w:pPr>
          </w:p>
        </w:tc>
        <w:tc>
          <w:tcPr>
            <w:tcW w:w="1560" w:type="dxa"/>
            <w:vMerge/>
            <w:vAlign w:val="center"/>
          </w:tcPr>
          <w:p w:rsidR="00071D1C" w:rsidRPr="00F24462" w:rsidRDefault="00071D1C" w:rsidP="00556AA2">
            <w:pPr>
              <w:widowControl w:val="0"/>
              <w:jc w:val="center"/>
              <w:rPr>
                <w:rFonts w:ascii="GHEA Grapalat" w:hAnsi="GHEA Grapalat"/>
                <w:sz w:val="16"/>
                <w:szCs w:val="16"/>
              </w:rPr>
            </w:pPr>
          </w:p>
        </w:tc>
        <w:tc>
          <w:tcPr>
            <w:tcW w:w="3260" w:type="dxa"/>
            <w:vMerge/>
            <w:vAlign w:val="center"/>
          </w:tcPr>
          <w:p w:rsidR="00071D1C" w:rsidRPr="00F24462" w:rsidRDefault="00071D1C" w:rsidP="00556AA2">
            <w:pPr>
              <w:widowControl w:val="0"/>
              <w:jc w:val="center"/>
              <w:rPr>
                <w:rFonts w:ascii="GHEA Grapalat" w:hAnsi="GHEA Grapalat"/>
                <w:sz w:val="16"/>
                <w:szCs w:val="16"/>
              </w:rPr>
            </w:pPr>
          </w:p>
        </w:tc>
        <w:tc>
          <w:tcPr>
            <w:tcW w:w="709" w:type="dxa"/>
            <w:vMerge/>
            <w:vAlign w:val="center"/>
          </w:tcPr>
          <w:p w:rsidR="00071D1C" w:rsidRPr="00F24462" w:rsidRDefault="00071D1C" w:rsidP="00556AA2">
            <w:pPr>
              <w:widowControl w:val="0"/>
              <w:jc w:val="center"/>
              <w:rPr>
                <w:rFonts w:ascii="GHEA Grapalat" w:hAnsi="GHEA Grapalat"/>
                <w:sz w:val="16"/>
                <w:szCs w:val="16"/>
              </w:rPr>
            </w:pPr>
          </w:p>
        </w:tc>
        <w:tc>
          <w:tcPr>
            <w:tcW w:w="850" w:type="dxa"/>
            <w:vMerge/>
            <w:vAlign w:val="center"/>
          </w:tcPr>
          <w:p w:rsidR="00071D1C" w:rsidRPr="00F24462" w:rsidRDefault="00071D1C" w:rsidP="00556AA2">
            <w:pPr>
              <w:widowControl w:val="0"/>
              <w:jc w:val="center"/>
              <w:rPr>
                <w:rFonts w:ascii="GHEA Grapalat" w:hAnsi="GHEA Grapalat"/>
                <w:sz w:val="16"/>
                <w:szCs w:val="16"/>
              </w:rPr>
            </w:pPr>
          </w:p>
        </w:tc>
        <w:tc>
          <w:tcPr>
            <w:tcW w:w="1276" w:type="dxa"/>
            <w:vMerge/>
            <w:vAlign w:val="center"/>
          </w:tcPr>
          <w:p w:rsidR="00071D1C" w:rsidRPr="00F24462" w:rsidRDefault="00071D1C" w:rsidP="00556AA2">
            <w:pPr>
              <w:widowControl w:val="0"/>
              <w:jc w:val="center"/>
              <w:rPr>
                <w:rFonts w:ascii="GHEA Grapalat" w:hAnsi="GHEA Grapalat"/>
                <w:sz w:val="16"/>
                <w:szCs w:val="16"/>
              </w:rPr>
            </w:pPr>
          </w:p>
        </w:tc>
        <w:tc>
          <w:tcPr>
            <w:tcW w:w="709" w:type="dxa"/>
            <w:vMerge/>
            <w:vAlign w:val="center"/>
          </w:tcPr>
          <w:p w:rsidR="00071D1C" w:rsidRPr="00F24462" w:rsidRDefault="00071D1C" w:rsidP="00556AA2">
            <w:pPr>
              <w:widowControl w:val="0"/>
              <w:jc w:val="center"/>
              <w:rPr>
                <w:rFonts w:ascii="GHEA Grapalat" w:hAnsi="GHEA Grapalat"/>
                <w:sz w:val="16"/>
                <w:szCs w:val="16"/>
              </w:rPr>
            </w:pPr>
          </w:p>
        </w:tc>
        <w:tc>
          <w:tcPr>
            <w:tcW w:w="663" w:type="dxa"/>
            <w:vAlign w:val="center"/>
          </w:tcPr>
          <w:p w:rsidR="00071D1C" w:rsidRPr="00F24462" w:rsidRDefault="00071D1C" w:rsidP="00556AA2">
            <w:pPr>
              <w:widowControl w:val="0"/>
              <w:ind w:left="-108" w:right="-108"/>
              <w:jc w:val="center"/>
              <w:rPr>
                <w:rFonts w:ascii="GHEA Grapalat" w:hAnsi="GHEA Grapalat"/>
                <w:sz w:val="16"/>
                <w:szCs w:val="16"/>
              </w:rPr>
            </w:pPr>
            <w:r w:rsidRPr="00F24462">
              <w:rPr>
                <w:rFonts w:ascii="GHEA Grapalat" w:hAnsi="GHEA Grapalat"/>
                <w:sz w:val="16"/>
                <w:szCs w:val="16"/>
              </w:rPr>
              <w:t>адрес</w:t>
            </w:r>
          </w:p>
        </w:tc>
        <w:tc>
          <w:tcPr>
            <w:tcW w:w="1038" w:type="dxa"/>
            <w:vAlign w:val="center"/>
          </w:tcPr>
          <w:p w:rsidR="00071D1C" w:rsidRPr="00F24462" w:rsidRDefault="00071D1C" w:rsidP="00556AA2">
            <w:pPr>
              <w:widowControl w:val="0"/>
              <w:ind w:left="-46" w:right="-84"/>
              <w:jc w:val="center"/>
              <w:rPr>
                <w:rFonts w:ascii="GHEA Grapalat" w:hAnsi="GHEA Grapalat"/>
                <w:sz w:val="16"/>
                <w:szCs w:val="16"/>
              </w:rPr>
            </w:pPr>
            <w:r w:rsidRPr="00F24462">
              <w:rPr>
                <w:rFonts w:ascii="GHEA Grapalat" w:hAnsi="GHEA Grapalat"/>
                <w:sz w:val="16"/>
                <w:szCs w:val="16"/>
              </w:rPr>
              <w:t>подлежащее поставке количество товара</w:t>
            </w:r>
          </w:p>
        </w:tc>
        <w:tc>
          <w:tcPr>
            <w:tcW w:w="1709" w:type="dxa"/>
            <w:vAlign w:val="center"/>
          </w:tcPr>
          <w:p w:rsidR="00700C81" w:rsidRPr="00F24462" w:rsidRDefault="005646FC" w:rsidP="00556AA2">
            <w:pPr>
              <w:widowControl w:val="0"/>
              <w:ind w:left="-132" w:right="-129"/>
              <w:jc w:val="center"/>
              <w:rPr>
                <w:rFonts w:ascii="GHEA Grapalat" w:hAnsi="GHEA Grapalat"/>
                <w:sz w:val="16"/>
                <w:szCs w:val="16"/>
                <w:lang w:val="en-US"/>
              </w:rPr>
            </w:pPr>
            <w:r w:rsidRPr="00F24462">
              <w:rPr>
                <w:rFonts w:ascii="GHEA Grapalat" w:hAnsi="GHEA Grapalat"/>
                <w:sz w:val="16"/>
                <w:szCs w:val="16"/>
              </w:rPr>
              <w:t>с</w:t>
            </w:r>
            <w:r w:rsidR="00700C81" w:rsidRPr="00F24462">
              <w:rPr>
                <w:rFonts w:ascii="GHEA Grapalat" w:hAnsi="GHEA Grapalat"/>
                <w:sz w:val="16"/>
                <w:szCs w:val="16"/>
              </w:rPr>
              <w:t>рок</w:t>
            </w:r>
            <w:r w:rsidR="005A57B8" w:rsidRPr="00F24462">
              <w:rPr>
                <w:rStyle w:val="af6"/>
                <w:rFonts w:ascii="GHEA Grapalat" w:hAnsi="GHEA Grapalat"/>
                <w:sz w:val="16"/>
                <w:szCs w:val="16"/>
              </w:rPr>
              <w:footnoteReference w:customMarkFollows="1" w:id="22"/>
              <w:t>***</w:t>
            </w:r>
          </w:p>
        </w:tc>
      </w:tr>
      <w:tr w:rsidR="004D308F" w:rsidRPr="00F24462" w:rsidTr="00716506">
        <w:trPr>
          <w:trHeight w:val="1005"/>
          <w:jc w:val="center"/>
        </w:trPr>
        <w:tc>
          <w:tcPr>
            <w:tcW w:w="1242" w:type="dxa"/>
            <w:vAlign w:val="center"/>
          </w:tcPr>
          <w:p w:rsidR="004D308F" w:rsidRPr="00111C15"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w:t>
            </w:r>
          </w:p>
        </w:tc>
        <w:tc>
          <w:tcPr>
            <w:tcW w:w="1917" w:type="dxa"/>
            <w:vAlign w:val="center"/>
          </w:tcPr>
          <w:p w:rsidR="004D308F" w:rsidRPr="00720ED4" w:rsidRDefault="004D308F" w:rsidP="0019634E">
            <w:pPr>
              <w:jc w:val="center"/>
              <w:rPr>
                <w:rFonts w:ascii="Arial" w:hAnsi="Arial" w:cs="Arial"/>
                <w:b/>
                <w:color w:val="000000"/>
              </w:rPr>
            </w:pPr>
            <w:r w:rsidRPr="00720ED4">
              <w:rPr>
                <w:rFonts w:ascii="Arial" w:hAnsi="Arial" w:cs="Arial"/>
                <w:b/>
                <w:color w:val="000000"/>
                <w:sz w:val="22"/>
              </w:rPr>
              <w:t>3142500</w:t>
            </w:r>
          </w:p>
        </w:tc>
        <w:tc>
          <w:tcPr>
            <w:tcW w:w="1417" w:type="dxa"/>
          </w:tcPr>
          <w:p w:rsidR="004D308F" w:rsidRPr="00322F4D" w:rsidRDefault="004D308F" w:rsidP="0019634E">
            <w:pPr>
              <w:pStyle w:val="HTML"/>
              <w:shd w:val="clear" w:color="auto" w:fill="F8F9FA"/>
              <w:spacing w:line="603" w:lineRule="atLeast"/>
              <w:rPr>
                <w:rFonts w:ascii="inherit" w:hAnsi="inherit"/>
                <w:color w:val="1F1F1F"/>
                <w:sz w:val="22"/>
                <w:szCs w:val="22"/>
                <w:lang w:val="en-US"/>
              </w:rPr>
            </w:pPr>
            <w:r w:rsidRPr="00E84DCC">
              <w:rPr>
                <w:rStyle w:val="y2iqfc"/>
                <w:rFonts w:ascii="inherit" w:hAnsi="inherit" w:hint="eastAsia"/>
                <w:color w:val="1F1F1F"/>
                <w:sz w:val="22"/>
                <w:szCs w:val="22"/>
              </w:rPr>
              <w:t>Я</w:t>
            </w:r>
            <w:r w:rsidRPr="00E84DCC">
              <w:rPr>
                <w:rStyle w:val="y2iqfc"/>
                <w:rFonts w:ascii="inherit" w:hAnsi="inherit"/>
                <w:color w:val="1F1F1F"/>
                <w:sz w:val="22"/>
                <w:szCs w:val="22"/>
              </w:rPr>
              <w:t>йц</w:t>
            </w:r>
            <w:r w:rsidRPr="00E84DCC">
              <w:rPr>
                <w:rStyle w:val="y2iqfc"/>
                <w:rFonts w:ascii="Sylfaen" w:hAnsi="Sylfaen"/>
                <w:color w:val="1F1F1F"/>
                <w:sz w:val="22"/>
                <w:szCs w:val="22"/>
                <w:lang w:val="en-US"/>
              </w:rPr>
              <w:t xml:space="preserve">օ </w:t>
            </w:r>
            <w:r w:rsidRPr="00E84DCC">
              <w:rPr>
                <w:rStyle w:val="y2iqfc"/>
                <w:rFonts w:ascii="inherit" w:hAnsi="inherit"/>
                <w:color w:val="1F1F1F"/>
                <w:sz w:val="22"/>
                <w:szCs w:val="22"/>
              </w:rPr>
              <w:t xml:space="preserve">куриное </w:t>
            </w:r>
          </w:p>
          <w:p w:rsidR="004D308F" w:rsidRPr="00A022E0" w:rsidRDefault="004D308F" w:rsidP="0019634E">
            <w:pPr>
              <w:pStyle w:val="3"/>
              <w:keepNext w:val="0"/>
              <w:widowControl w:val="0"/>
              <w:tabs>
                <w:tab w:val="left" w:pos="1134"/>
              </w:tabs>
              <w:spacing w:line="240" w:lineRule="auto"/>
              <w:jc w:val="left"/>
              <w:rPr>
                <w:rFonts w:ascii="GHEA Grapalat" w:hAnsi="GHEA Grapalat"/>
                <w:i w:val="0"/>
                <w:sz w:val="16"/>
              </w:rPr>
            </w:pPr>
            <w:r w:rsidRPr="008623BB">
              <w:rPr>
                <w:rFonts w:ascii="GHEA Grapalat" w:hAnsi="GHEA Grapalat"/>
                <w:sz w:val="28"/>
                <w:szCs w:val="28"/>
              </w:rPr>
              <w:t xml:space="preserve"> </w:t>
            </w:r>
          </w:p>
        </w:tc>
        <w:tc>
          <w:tcPr>
            <w:tcW w:w="1560" w:type="dxa"/>
          </w:tcPr>
          <w:p w:rsidR="004D308F" w:rsidRPr="00B44159" w:rsidRDefault="004D308F" w:rsidP="005F557A">
            <w:pPr>
              <w:widowControl w:val="0"/>
              <w:jc w:val="center"/>
              <w:rPr>
                <w:rFonts w:ascii="GHEA Grapalat" w:hAnsi="GHEA Grapalat"/>
                <w:sz w:val="12"/>
                <w:szCs w:val="12"/>
              </w:rPr>
            </w:pPr>
            <w:r w:rsidRPr="00B44159">
              <w:rPr>
                <w:sz w:val="12"/>
                <w:szCs w:val="12"/>
              </w:rPr>
              <w:br/>
            </w:r>
          </w:p>
        </w:tc>
        <w:tc>
          <w:tcPr>
            <w:tcW w:w="3260" w:type="dxa"/>
          </w:tcPr>
          <w:p w:rsidR="004D308F" w:rsidRPr="00C949E3" w:rsidRDefault="004D308F" w:rsidP="00C949E3">
            <w:pPr>
              <w:widowControl w:val="0"/>
              <w:jc w:val="center"/>
              <w:rPr>
                <w:rFonts w:ascii="GHEA Grapalat" w:hAnsi="GHEA Grapalat"/>
                <w:sz w:val="16"/>
                <w:szCs w:val="16"/>
                <w:lang w:val="en-US"/>
              </w:rPr>
            </w:pPr>
          </w:p>
        </w:tc>
        <w:tc>
          <w:tcPr>
            <w:tcW w:w="709" w:type="dxa"/>
          </w:tcPr>
          <w:p w:rsidR="004D308F" w:rsidRPr="00C949E3" w:rsidRDefault="004D308F" w:rsidP="005F557A">
            <w:pPr>
              <w:widowControl w:val="0"/>
              <w:jc w:val="center"/>
              <w:rPr>
                <w:rFonts w:ascii="GHEA Grapalat" w:hAnsi="GHEA Grapalat"/>
                <w:sz w:val="16"/>
                <w:szCs w:val="16"/>
                <w:lang w:val="en-US"/>
              </w:rPr>
            </w:pPr>
            <w:r>
              <w:rPr>
                <w:rFonts w:ascii="GHEA Grapalat" w:hAnsi="GHEA Grapalat"/>
                <w:sz w:val="16"/>
                <w:szCs w:val="16"/>
                <w:lang w:val="en-US"/>
              </w:rPr>
              <w:t>шт</w:t>
            </w:r>
          </w:p>
        </w:tc>
        <w:tc>
          <w:tcPr>
            <w:tcW w:w="850" w:type="dxa"/>
          </w:tcPr>
          <w:p w:rsidR="004D308F" w:rsidRPr="00F34A82" w:rsidRDefault="004D308F" w:rsidP="005F557A">
            <w:pPr>
              <w:widowControl w:val="0"/>
              <w:jc w:val="center"/>
              <w:rPr>
                <w:rFonts w:ascii="GHEA Grapalat" w:hAnsi="GHEA Grapalat"/>
                <w:sz w:val="16"/>
                <w:szCs w:val="16"/>
                <w:lang w:val="en-US"/>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154000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2200</w:t>
            </w:r>
          </w:p>
        </w:tc>
        <w:tc>
          <w:tcPr>
            <w:tcW w:w="663" w:type="dxa"/>
          </w:tcPr>
          <w:p w:rsidR="004D308F" w:rsidRPr="009E0B74" w:rsidRDefault="004D308F" w:rsidP="005F557A">
            <w:pPr>
              <w:widowControl w:val="0"/>
              <w:jc w:val="center"/>
              <w:rPr>
                <w:rFonts w:ascii="GHEA Grapalat" w:hAnsi="GHEA Grapalat"/>
                <w:sz w:val="16"/>
                <w:szCs w:val="16"/>
                <w:lang w:val="en-US"/>
              </w:rPr>
            </w:pPr>
            <w:r w:rsidRPr="009E0B74">
              <w:rPr>
                <w:rFonts w:ascii="GHEA Grapalat" w:hAnsi="GHEA Grapalat"/>
                <w:sz w:val="16"/>
                <w:szCs w:val="16"/>
              </w:rPr>
              <w:t xml:space="preserve">Г. </w:t>
            </w:r>
            <w:r>
              <w:rPr>
                <w:rFonts w:ascii="GHEA Grapalat" w:hAnsi="GHEA Grapalat"/>
                <w:sz w:val="16"/>
                <w:szCs w:val="16"/>
                <w:lang w:val="en-US"/>
              </w:rPr>
              <w:t>Иджеван, Налбандян 5</w:t>
            </w:r>
          </w:p>
        </w:tc>
        <w:tc>
          <w:tcPr>
            <w:tcW w:w="1038" w:type="dxa"/>
          </w:tcPr>
          <w:p w:rsidR="004D308F" w:rsidRPr="00B44159" w:rsidRDefault="004D308F" w:rsidP="005F557A">
            <w:pPr>
              <w:widowControl w:val="0"/>
              <w:jc w:val="center"/>
              <w:rPr>
                <w:rFonts w:ascii="GHEA Grapalat" w:hAnsi="GHEA Grapalat"/>
                <w:sz w:val="16"/>
                <w:szCs w:val="16"/>
              </w:rPr>
            </w:pPr>
            <w:r w:rsidRPr="00882BC0">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902"/>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w:t>
            </w:r>
          </w:p>
        </w:tc>
        <w:tc>
          <w:tcPr>
            <w:tcW w:w="1917" w:type="dxa"/>
            <w:vAlign w:val="center"/>
          </w:tcPr>
          <w:p w:rsidR="004D308F" w:rsidRPr="00720ED4" w:rsidRDefault="004D308F" w:rsidP="0019634E">
            <w:pPr>
              <w:jc w:val="center"/>
              <w:rPr>
                <w:rFonts w:ascii="Arial" w:hAnsi="Arial" w:cs="Arial"/>
                <w:b/>
                <w:color w:val="000000"/>
              </w:rPr>
            </w:pPr>
            <w:r w:rsidRPr="00720ED4">
              <w:rPr>
                <w:rFonts w:ascii="Arial" w:hAnsi="Arial" w:cs="Arial"/>
                <w:b/>
                <w:color w:val="000000"/>
                <w:sz w:val="22"/>
              </w:rPr>
              <w:t>15111100</w:t>
            </w:r>
          </w:p>
        </w:tc>
        <w:tc>
          <w:tcPr>
            <w:tcW w:w="1417" w:type="dxa"/>
          </w:tcPr>
          <w:p w:rsidR="004D308F" w:rsidRPr="00322F4D" w:rsidRDefault="004D308F" w:rsidP="0019634E">
            <w:pPr>
              <w:pStyle w:val="HTML"/>
              <w:shd w:val="clear" w:color="auto" w:fill="F8F9FA"/>
              <w:spacing w:line="603" w:lineRule="atLeast"/>
              <w:rPr>
                <w:rFonts w:ascii="inherit" w:hAnsi="inherit"/>
                <w:color w:val="1F1F1F"/>
                <w:sz w:val="22"/>
                <w:szCs w:val="22"/>
                <w:lang w:val="en-US"/>
              </w:rPr>
            </w:pPr>
            <w:r w:rsidRPr="00E84DCC">
              <w:rPr>
                <w:rStyle w:val="y2iqfc"/>
                <w:rFonts w:ascii="inherit" w:hAnsi="inherit"/>
                <w:color w:val="1F1F1F"/>
                <w:sz w:val="22"/>
                <w:szCs w:val="22"/>
              </w:rPr>
              <w:t>говядина</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9E0B74" w:rsidRDefault="004D308F" w:rsidP="005F557A">
            <w:pPr>
              <w:widowControl w:val="0"/>
              <w:jc w:val="center"/>
              <w:rPr>
                <w:rFonts w:ascii="GHEA Grapalat" w:hAnsi="GHEA Grapalat"/>
                <w:sz w:val="16"/>
                <w:szCs w:val="16"/>
              </w:rPr>
            </w:pPr>
            <w:r w:rsidRPr="009E0B74">
              <w:rPr>
                <w:rFonts w:ascii="GHEA Grapalat" w:hAnsi="GHEA Grapalat"/>
                <w:sz w:val="16"/>
                <w:szCs w:val="16"/>
              </w:rPr>
              <w:t>Литр</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1250000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250</w:t>
            </w:r>
          </w:p>
        </w:tc>
        <w:tc>
          <w:tcPr>
            <w:tcW w:w="663" w:type="dxa"/>
          </w:tcPr>
          <w:p w:rsidR="004D308F" w:rsidRDefault="004D308F">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684"/>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3</w:t>
            </w:r>
          </w:p>
        </w:tc>
        <w:tc>
          <w:tcPr>
            <w:tcW w:w="1917" w:type="dxa"/>
            <w:vAlign w:val="center"/>
          </w:tcPr>
          <w:p w:rsidR="004D308F" w:rsidRPr="00720ED4" w:rsidRDefault="004D308F" w:rsidP="0019634E">
            <w:pPr>
              <w:jc w:val="center"/>
              <w:rPr>
                <w:rFonts w:ascii="Arial" w:hAnsi="Arial" w:cs="Arial"/>
                <w:b/>
                <w:color w:val="000000"/>
              </w:rPr>
            </w:pPr>
            <w:r w:rsidRPr="00720ED4">
              <w:rPr>
                <w:rFonts w:ascii="Arial" w:hAnsi="Arial" w:cs="Arial"/>
                <w:b/>
                <w:color w:val="000000"/>
                <w:sz w:val="22"/>
              </w:rPr>
              <w:t>15112100</w:t>
            </w:r>
          </w:p>
        </w:tc>
        <w:tc>
          <w:tcPr>
            <w:tcW w:w="1417" w:type="dxa"/>
          </w:tcPr>
          <w:p w:rsidR="004D308F" w:rsidRPr="00322F4D" w:rsidRDefault="004D308F" w:rsidP="0019634E">
            <w:pPr>
              <w:pStyle w:val="HTML"/>
              <w:shd w:val="clear" w:color="auto" w:fill="F8F9FA"/>
              <w:spacing w:line="603" w:lineRule="atLeast"/>
              <w:rPr>
                <w:rFonts w:ascii="inherit" w:hAnsi="inherit"/>
                <w:color w:val="1F1F1F"/>
                <w:sz w:val="22"/>
                <w:szCs w:val="22"/>
                <w:lang w:val="en-US"/>
              </w:rPr>
            </w:pPr>
            <w:r w:rsidRPr="00E84DCC">
              <w:rPr>
                <w:rStyle w:val="y2iqfc"/>
                <w:rFonts w:ascii="inherit" w:hAnsi="inherit"/>
                <w:color w:val="1F1F1F"/>
                <w:sz w:val="22"/>
                <w:szCs w:val="22"/>
              </w:rPr>
              <w:t>куриное мясо</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9E0B74" w:rsidRDefault="004D308F" w:rsidP="005F557A">
            <w:pPr>
              <w:widowControl w:val="0"/>
              <w:jc w:val="center"/>
              <w:rPr>
                <w:rFonts w:ascii="GHEA Grapalat" w:hAnsi="GHEA Grapalat"/>
                <w:sz w:val="16"/>
                <w:szCs w:val="16"/>
              </w:rPr>
            </w:pPr>
            <w:r w:rsidRPr="009E0B74">
              <w:rPr>
                <w:rFonts w:ascii="GHEA Grapalat" w:hAnsi="GHEA Grapalat"/>
                <w:sz w:val="16"/>
                <w:szCs w:val="16"/>
              </w:rPr>
              <w:t>кг</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1133900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667</w:t>
            </w:r>
          </w:p>
        </w:tc>
        <w:tc>
          <w:tcPr>
            <w:tcW w:w="663" w:type="dxa"/>
          </w:tcPr>
          <w:p w:rsidR="004D308F" w:rsidRDefault="004D308F">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736"/>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4</w:t>
            </w:r>
          </w:p>
        </w:tc>
        <w:tc>
          <w:tcPr>
            <w:tcW w:w="1917" w:type="dxa"/>
            <w:vAlign w:val="center"/>
          </w:tcPr>
          <w:p w:rsidR="004D308F" w:rsidRPr="00720ED4" w:rsidRDefault="004D308F" w:rsidP="0019634E">
            <w:pPr>
              <w:jc w:val="center"/>
              <w:rPr>
                <w:rFonts w:ascii="Arial" w:hAnsi="Arial" w:cs="Arial"/>
                <w:b/>
                <w:color w:val="000000"/>
              </w:rPr>
            </w:pPr>
            <w:r w:rsidRPr="00720ED4">
              <w:rPr>
                <w:rFonts w:ascii="Arial" w:hAnsi="Arial" w:cs="Arial"/>
                <w:b/>
                <w:color w:val="000000"/>
                <w:sz w:val="22"/>
              </w:rPr>
              <w:t>15331180</w:t>
            </w:r>
          </w:p>
        </w:tc>
        <w:tc>
          <w:tcPr>
            <w:tcW w:w="1417" w:type="dxa"/>
          </w:tcPr>
          <w:p w:rsidR="004D308F" w:rsidRPr="00322F4D" w:rsidRDefault="004D308F" w:rsidP="0019634E">
            <w:pPr>
              <w:pStyle w:val="HTML"/>
              <w:shd w:val="clear" w:color="auto" w:fill="F8F9FA"/>
              <w:spacing w:line="603" w:lineRule="atLeast"/>
              <w:rPr>
                <w:rFonts w:ascii="inherit" w:hAnsi="inherit"/>
                <w:color w:val="1F1F1F"/>
                <w:sz w:val="22"/>
                <w:szCs w:val="22"/>
                <w:lang w:val="en-US"/>
              </w:rPr>
            </w:pPr>
            <w:r w:rsidRPr="00E84DCC">
              <w:rPr>
                <w:rStyle w:val="y2iqfc"/>
                <w:rFonts w:ascii="inherit" w:hAnsi="inherit"/>
                <w:color w:val="1F1F1F"/>
                <w:sz w:val="22"/>
                <w:szCs w:val="22"/>
              </w:rPr>
              <w:t>консервированный горошек</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9E0B74" w:rsidRDefault="004D308F" w:rsidP="005F557A">
            <w:pPr>
              <w:widowControl w:val="0"/>
              <w:jc w:val="center"/>
              <w:rPr>
                <w:rFonts w:ascii="GHEA Grapalat" w:hAnsi="GHEA Grapalat"/>
                <w:sz w:val="16"/>
                <w:szCs w:val="16"/>
              </w:rPr>
            </w:pPr>
            <w:r w:rsidRPr="009E0B74">
              <w:rPr>
                <w:rFonts w:ascii="GHEA Grapalat" w:hAnsi="GHEA Grapalat"/>
                <w:sz w:val="16"/>
                <w:szCs w:val="16"/>
              </w:rPr>
              <w:t>кг</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18200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14</w:t>
            </w:r>
          </w:p>
        </w:tc>
        <w:tc>
          <w:tcPr>
            <w:tcW w:w="663" w:type="dxa"/>
          </w:tcPr>
          <w:p w:rsidR="004D308F" w:rsidRDefault="004D308F">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703"/>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5</w:t>
            </w:r>
          </w:p>
        </w:tc>
        <w:tc>
          <w:tcPr>
            <w:tcW w:w="1917" w:type="dxa"/>
            <w:vAlign w:val="center"/>
          </w:tcPr>
          <w:p w:rsidR="004D308F" w:rsidRPr="00720ED4" w:rsidRDefault="004D308F" w:rsidP="0019634E">
            <w:pPr>
              <w:jc w:val="center"/>
              <w:rPr>
                <w:rFonts w:ascii="Arial" w:hAnsi="Arial" w:cs="Arial"/>
                <w:b/>
                <w:color w:val="000000"/>
              </w:rPr>
            </w:pPr>
            <w:r w:rsidRPr="00720ED4">
              <w:rPr>
                <w:rFonts w:ascii="Arial" w:hAnsi="Arial" w:cs="Arial"/>
                <w:b/>
                <w:color w:val="000000"/>
                <w:sz w:val="22"/>
              </w:rPr>
              <w:t>15332291</w:t>
            </w:r>
          </w:p>
        </w:tc>
        <w:tc>
          <w:tcPr>
            <w:tcW w:w="1417" w:type="dxa"/>
          </w:tcPr>
          <w:p w:rsidR="004D308F" w:rsidRPr="00322F4D" w:rsidRDefault="004D308F" w:rsidP="0019634E">
            <w:pPr>
              <w:pStyle w:val="HTML"/>
              <w:shd w:val="clear" w:color="auto" w:fill="F8F9FA"/>
              <w:spacing w:line="603" w:lineRule="atLeast"/>
              <w:rPr>
                <w:rFonts w:ascii="inherit" w:hAnsi="inherit"/>
                <w:color w:val="1F1F1F"/>
                <w:sz w:val="22"/>
                <w:szCs w:val="22"/>
                <w:lang w:val="en-US"/>
              </w:rPr>
            </w:pPr>
            <w:r w:rsidRPr="00E84DCC">
              <w:rPr>
                <w:rStyle w:val="y2iqfc"/>
                <w:rFonts w:ascii="inherit" w:hAnsi="inherit"/>
                <w:color w:val="1F1F1F"/>
                <w:sz w:val="22"/>
                <w:szCs w:val="22"/>
              </w:rPr>
              <w:t>абрикосовый джем</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9E0B74" w:rsidRDefault="004D308F" w:rsidP="005F557A">
            <w:pPr>
              <w:widowControl w:val="0"/>
              <w:jc w:val="center"/>
              <w:rPr>
                <w:rFonts w:ascii="GHEA Grapalat" w:hAnsi="GHEA Grapalat"/>
                <w:sz w:val="16"/>
                <w:szCs w:val="16"/>
              </w:rPr>
            </w:pPr>
            <w:r w:rsidRPr="009E0B74">
              <w:rPr>
                <w:rFonts w:ascii="GHEA Grapalat" w:hAnsi="GHEA Grapalat"/>
                <w:sz w:val="16"/>
                <w:szCs w:val="16"/>
              </w:rPr>
              <w:t>кг</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169000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130</w:t>
            </w:r>
          </w:p>
        </w:tc>
        <w:tc>
          <w:tcPr>
            <w:tcW w:w="663" w:type="dxa"/>
          </w:tcPr>
          <w:p w:rsidR="004D308F" w:rsidRDefault="004D308F">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703"/>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lastRenderedPageBreak/>
              <w:t>6</w:t>
            </w:r>
          </w:p>
        </w:tc>
        <w:tc>
          <w:tcPr>
            <w:tcW w:w="1917" w:type="dxa"/>
            <w:vAlign w:val="center"/>
          </w:tcPr>
          <w:p w:rsidR="004D308F" w:rsidRPr="00720ED4" w:rsidRDefault="004D308F" w:rsidP="0019634E">
            <w:pPr>
              <w:jc w:val="center"/>
              <w:rPr>
                <w:rFonts w:ascii="Arial" w:hAnsi="Arial" w:cs="Arial"/>
                <w:b/>
                <w:color w:val="000000"/>
              </w:rPr>
            </w:pPr>
            <w:r w:rsidRPr="00720ED4">
              <w:rPr>
                <w:rFonts w:ascii="Arial" w:hAnsi="Arial" w:cs="Arial"/>
                <w:b/>
                <w:color w:val="000000"/>
                <w:sz w:val="22"/>
              </w:rPr>
              <w:t>15321000</w:t>
            </w:r>
          </w:p>
        </w:tc>
        <w:tc>
          <w:tcPr>
            <w:tcW w:w="1417" w:type="dxa"/>
          </w:tcPr>
          <w:p w:rsidR="004D308F" w:rsidRPr="00322F4D" w:rsidRDefault="004D308F" w:rsidP="0019634E">
            <w:pPr>
              <w:pStyle w:val="HTML"/>
              <w:shd w:val="clear" w:color="auto" w:fill="F8F9FA"/>
              <w:spacing w:line="603" w:lineRule="atLeast"/>
              <w:rPr>
                <w:rFonts w:ascii="inherit" w:hAnsi="inherit"/>
                <w:color w:val="1F1F1F"/>
                <w:sz w:val="22"/>
                <w:szCs w:val="22"/>
                <w:lang w:val="en-US"/>
              </w:rPr>
            </w:pPr>
            <w:r w:rsidRPr="006F050D">
              <w:rPr>
                <w:rStyle w:val="y2iqfc"/>
                <w:rFonts w:ascii="inherit" w:hAnsi="inherit"/>
                <w:color w:val="1F1F1F"/>
                <w:sz w:val="22"/>
                <w:szCs w:val="22"/>
              </w:rPr>
              <w:t xml:space="preserve">сок </w:t>
            </w:r>
            <w:r>
              <w:rPr>
                <w:rStyle w:val="y2iqfc"/>
                <w:rFonts w:ascii="inherit" w:hAnsi="inherit"/>
                <w:color w:val="1F1F1F"/>
                <w:sz w:val="22"/>
                <w:szCs w:val="22"/>
                <w:lang w:val="en-US"/>
              </w:rPr>
              <w:t xml:space="preserve"> </w:t>
            </w:r>
            <w:r w:rsidRPr="006F050D">
              <w:rPr>
                <w:rStyle w:val="y2iqfc"/>
                <w:rFonts w:ascii="inherit" w:hAnsi="inherit"/>
                <w:color w:val="1F1F1F"/>
                <w:sz w:val="22"/>
                <w:szCs w:val="22"/>
              </w:rPr>
              <w:t>натуральный</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9E0B74" w:rsidRDefault="004D308F" w:rsidP="005F557A">
            <w:pPr>
              <w:widowControl w:val="0"/>
              <w:jc w:val="center"/>
              <w:rPr>
                <w:rFonts w:ascii="GHEA Grapalat" w:hAnsi="GHEA Grapalat"/>
                <w:sz w:val="16"/>
                <w:szCs w:val="16"/>
              </w:rPr>
            </w:pPr>
            <w:r w:rsidRPr="009E0B74">
              <w:rPr>
                <w:rFonts w:ascii="GHEA Grapalat" w:hAnsi="GHEA Grapalat"/>
                <w:sz w:val="16"/>
                <w:szCs w:val="16"/>
              </w:rPr>
              <w:t>Литр</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563500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805</w:t>
            </w:r>
          </w:p>
        </w:tc>
        <w:tc>
          <w:tcPr>
            <w:tcW w:w="663" w:type="dxa"/>
          </w:tcPr>
          <w:p w:rsidR="004D308F" w:rsidRPr="00897DD4" w:rsidRDefault="004D308F">
            <w:pPr>
              <w:rPr>
                <w:rFonts w:ascii="GHEA Grapalat" w:hAnsi="GHEA Grapalat"/>
                <w:sz w:val="16"/>
                <w:szCs w:val="16"/>
              </w:rPr>
            </w:pPr>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703"/>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7</w:t>
            </w:r>
          </w:p>
        </w:tc>
        <w:tc>
          <w:tcPr>
            <w:tcW w:w="1917" w:type="dxa"/>
            <w:vAlign w:val="center"/>
          </w:tcPr>
          <w:p w:rsidR="004D308F" w:rsidRPr="00720ED4" w:rsidRDefault="004D308F" w:rsidP="0019634E">
            <w:pPr>
              <w:jc w:val="center"/>
              <w:rPr>
                <w:rFonts w:ascii="GHEA Grapalat" w:hAnsi="GHEA Grapalat"/>
                <w:b/>
                <w:color w:val="000000"/>
              </w:rPr>
            </w:pPr>
            <w:r w:rsidRPr="00720ED4">
              <w:rPr>
                <w:rFonts w:ascii="GHEA Grapalat" w:hAnsi="GHEA Grapalat"/>
                <w:b/>
                <w:color w:val="000000"/>
                <w:sz w:val="22"/>
                <w:szCs w:val="22"/>
              </w:rPr>
              <w:t>15331142</w:t>
            </w:r>
          </w:p>
        </w:tc>
        <w:tc>
          <w:tcPr>
            <w:tcW w:w="1417" w:type="dxa"/>
          </w:tcPr>
          <w:p w:rsidR="004D308F" w:rsidRPr="00322F4D" w:rsidRDefault="004D308F" w:rsidP="0019634E">
            <w:pPr>
              <w:pStyle w:val="HTML"/>
              <w:shd w:val="clear" w:color="auto" w:fill="F8F9FA"/>
              <w:rPr>
                <w:rFonts w:ascii="inherit" w:hAnsi="inherit"/>
                <w:color w:val="1F1F1F"/>
                <w:sz w:val="22"/>
                <w:szCs w:val="22"/>
                <w:lang w:val="en-US"/>
              </w:rPr>
            </w:pPr>
            <w:r w:rsidRPr="006F050D">
              <w:rPr>
                <w:rStyle w:val="y2iqfc"/>
                <w:rFonts w:ascii="inherit" w:hAnsi="inherit"/>
                <w:color w:val="1F1F1F"/>
                <w:sz w:val="22"/>
                <w:szCs w:val="22"/>
              </w:rPr>
              <w:t>капуста</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9E0B74" w:rsidRDefault="004D308F" w:rsidP="005F557A">
            <w:pPr>
              <w:widowControl w:val="0"/>
              <w:jc w:val="center"/>
              <w:rPr>
                <w:rFonts w:ascii="GHEA Grapalat" w:hAnsi="GHEA Grapalat"/>
                <w:sz w:val="16"/>
                <w:szCs w:val="16"/>
              </w:rPr>
            </w:pPr>
            <w:r w:rsidRPr="009E0B74">
              <w:rPr>
                <w:rFonts w:ascii="GHEA Grapalat" w:hAnsi="GHEA Grapalat"/>
                <w:sz w:val="16"/>
                <w:szCs w:val="16"/>
              </w:rPr>
              <w:t>кг</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52500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210</w:t>
            </w:r>
          </w:p>
        </w:tc>
        <w:tc>
          <w:tcPr>
            <w:tcW w:w="663" w:type="dxa"/>
          </w:tcPr>
          <w:p w:rsidR="004D308F" w:rsidRPr="00897DD4" w:rsidRDefault="004D308F">
            <w:pPr>
              <w:rPr>
                <w:rFonts w:ascii="GHEA Grapalat" w:hAnsi="GHEA Grapalat"/>
                <w:sz w:val="16"/>
                <w:szCs w:val="16"/>
              </w:rPr>
            </w:pPr>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703"/>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8</w:t>
            </w:r>
          </w:p>
        </w:tc>
        <w:tc>
          <w:tcPr>
            <w:tcW w:w="1917" w:type="dxa"/>
            <w:vAlign w:val="center"/>
          </w:tcPr>
          <w:p w:rsidR="004D308F" w:rsidRPr="00720ED4" w:rsidRDefault="004D308F" w:rsidP="0019634E">
            <w:pPr>
              <w:jc w:val="center"/>
              <w:rPr>
                <w:rFonts w:ascii="GHEA Grapalat" w:hAnsi="GHEA Grapalat"/>
                <w:b/>
                <w:color w:val="000000"/>
              </w:rPr>
            </w:pPr>
            <w:r w:rsidRPr="00720ED4">
              <w:rPr>
                <w:rFonts w:ascii="GHEA Grapalat" w:hAnsi="GHEA Grapalat"/>
                <w:b/>
                <w:color w:val="000000"/>
                <w:sz w:val="22"/>
                <w:szCs w:val="22"/>
              </w:rPr>
              <w:t>15313000</w:t>
            </w:r>
          </w:p>
        </w:tc>
        <w:tc>
          <w:tcPr>
            <w:tcW w:w="1417" w:type="dxa"/>
          </w:tcPr>
          <w:p w:rsidR="004D308F" w:rsidRPr="00322F4D" w:rsidRDefault="004D308F" w:rsidP="0019634E">
            <w:pPr>
              <w:pStyle w:val="HTML"/>
              <w:shd w:val="clear" w:color="auto" w:fill="F8F9FA"/>
              <w:spacing w:line="603" w:lineRule="atLeast"/>
              <w:rPr>
                <w:rFonts w:ascii="inherit" w:hAnsi="inherit"/>
                <w:color w:val="1F1F1F"/>
                <w:sz w:val="22"/>
                <w:szCs w:val="22"/>
                <w:lang w:val="en-US"/>
              </w:rPr>
            </w:pPr>
            <w:r w:rsidRPr="00322F4D">
              <w:rPr>
                <w:rStyle w:val="y2iqfc"/>
                <w:rFonts w:ascii="inherit" w:hAnsi="inherit"/>
                <w:color w:val="1F1F1F"/>
                <w:sz w:val="22"/>
                <w:szCs w:val="22"/>
              </w:rPr>
              <w:t>картофель</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9E0B74" w:rsidRDefault="004D308F" w:rsidP="005F557A">
            <w:pPr>
              <w:widowControl w:val="0"/>
              <w:jc w:val="center"/>
              <w:rPr>
                <w:rFonts w:ascii="GHEA Grapalat" w:hAnsi="GHEA Grapalat"/>
                <w:sz w:val="16"/>
                <w:szCs w:val="16"/>
              </w:rPr>
            </w:pPr>
            <w:r w:rsidRPr="009E0B74">
              <w:rPr>
                <w:rFonts w:ascii="GHEA Grapalat" w:hAnsi="GHEA Grapalat"/>
                <w:sz w:val="16"/>
                <w:szCs w:val="16"/>
              </w:rPr>
              <w:t>кг</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103000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515</w:t>
            </w:r>
          </w:p>
        </w:tc>
        <w:tc>
          <w:tcPr>
            <w:tcW w:w="663" w:type="dxa"/>
          </w:tcPr>
          <w:p w:rsidR="004D308F" w:rsidRPr="00897DD4" w:rsidRDefault="004D308F">
            <w:pPr>
              <w:rPr>
                <w:rFonts w:ascii="GHEA Grapalat" w:hAnsi="GHEA Grapalat"/>
                <w:sz w:val="16"/>
                <w:szCs w:val="16"/>
              </w:rPr>
            </w:pPr>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703"/>
          <w:jc w:val="center"/>
        </w:trPr>
        <w:tc>
          <w:tcPr>
            <w:tcW w:w="1242" w:type="dxa"/>
            <w:vAlign w:val="center"/>
          </w:tcPr>
          <w:p w:rsidR="004D308F" w:rsidRPr="00322F4D" w:rsidRDefault="004D308F" w:rsidP="0019634E">
            <w:pPr>
              <w:pStyle w:val="23"/>
              <w:widowControl w:val="0"/>
              <w:spacing w:line="240" w:lineRule="auto"/>
              <w:ind w:left="360" w:firstLine="0"/>
              <w:rPr>
                <w:rFonts w:ascii="GHEA Grapalat" w:hAnsi="GHEA Grapalat"/>
                <w:sz w:val="22"/>
                <w:szCs w:val="16"/>
                <w:lang w:val="en-US"/>
              </w:rPr>
            </w:pPr>
            <w:r>
              <w:rPr>
                <w:rFonts w:ascii="GHEA Grapalat" w:hAnsi="GHEA Grapalat"/>
                <w:sz w:val="22"/>
                <w:szCs w:val="16"/>
                <w:lang w:val="en-US"/>
              </w:rPr>
              <w:t>9</w:t>
            </w:r>
          </w:p>
        </w:tc>
        <w:tc>
          <w:tcPr>
            <w:tcW w:w="1917" w:type="dxa"/>
            <w:vAlign w:val="center"/>
          </w:tcPr>
          <w:p w:rsidR="004D308F" w:rsidRPr="00720ED4" w:rsidRDefault="004D308F" w:rsidP="0019634E">
            <w:pPr>
              <w:jc w:val="center"/>
              <w:rPr>
                <w:rFonts w:ascii="GHEA Grapalat" w:hAnsi="GHEA Grapalat"/>
                <w:b/>
                <w:color w:val="000000"/>
              </w:rPr>
            </w:pPr>
            <w:r w:rsidRPr="00720ED4">
              <w:rPr>
                <w:rFonts w:ascii="GHEA Grapalat" w:hAnsi="GHEA Grapalat"/>
                <w:b/>
                <w:color w:val="000000"/>
                <w:sz w:val="22"/>
                <w:szCs w:val="22"/>
              </w:rPr>
              <w:t>15331161</w:t>
            </w:r>
          </w:p>
        </w:tc>
        <w:tc>
          <w:tcPr>
            <w:tcW w:w="1417" w:type="dxa"/>
          </w:tcPr>
          <w:p w:rsidR="004D308F" w:rsidRPr="00322F4D" w:rsidRDefault="004D308F" w:rsidP="0019634E">
            <w:pPr>
              <w:pStyle w:val="HTML"/>
              <w:shd w:val="clear" w:color="auto" w:fill="F8F9FA"/>
              <w:spacing w:line="603" w:lineRule="atLeast"/>
              <w:rPr>
                <w:rStyle w:val="y2iqfc"/>
                <w:rFonts w:ascii="Sylfaen" w:hAnsi="Sylfaen"/>
                <w:color w:val="1F1F1F"/>
                <w:sz w:val="22"/>
                <w:szCs w:val="47"/>
                <w:lang w:val="en-US"/>
              </w:rPr>
            </w:pPr>
            <w:r w:rsidRPr="00322F4D">
              <w:rPr>
                <w:rStyle w:val="y2iqfc"/>
                <w:rFonts w:ascii="inherit" w:hAnsi="inherit"/>
                <w:color w:val="1F1F1F"/>
                <w:sz w:val="22"/>
                <w:szCs w:val="47"/>
              </w:rPr>
              <w:t>Лук</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9E0B74" w:rsidRDefault="004D308F" w:rsidP="005F557A">
            <w:pPr>
              <w:widowControl w:val="0"/>
              <w:jc w:val="center"/>
              <w:rPr>
                <w:rFonts w:ascii="GHEA Grapalat" w:hAnsi="GHEA Grapalat"/>
                <w:sz w:val="16"/>
                <w:szCs w:val="16"/>
              </w:rPr>
            </w:pPr>
            <w:r w:rsidRPr="009E0B74">
              <w:rPr>
                <w:rFonts w:ascii="GHEA Grapalat" w:hAnsi="GHEA Grapalat"/>
                <w:sz w:val="16"/>
                <w:szCs w:val="16"/>
              </w:rPr>
              <w:t>кг</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30000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100</w:t>
            </w:r>
          </w:p>
        </w:tc>
        <w:tc>
          <w:tcPr>
            <w:tcW w:w="663" w:type="dxa"/>
          </w:tcPr>
          <w:p w:rsidR="004D308F" w:rsidRPr="00897DD4" w:rsidRDefault="004D308F">
            <w:pPr>
              <w:rPr>
                <w:rFonts w:ascii="GHEA Grapalat" w:hAnsi="GHEA Grapalat"/>
                <w:sz w:val="16"/>
                <w:szCs w:val="16"/>
              </w:rPr>
            </w:pPr>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703"/>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10</w:t>
            </w:r>
          </w:p>
        </w:tc>
        <w:tc>
          <w:tcPr>
            <w:tcW w:w="1917" w:type="dxa"/>
            <w:vAlign w:val="center"/>
          </w:tcPr>
          <w:p w:rsidR="004D308F" w:rsidRPr="00720ED4" w:rsidRDefault="004D308F" w:rsidP="0019634E">
            <w:pPr>
              <w:jc w:val="center"/>
              <w:rPr>
                <w:rFonts w:ascii="GHEA Grapalat" w:hAnsi="GHEA Grapalat"/>
                <w:b/>
                <w:color w:val="000000"/>
              </w:rPr>
            </w:pPr>
            <w:r w:rsidRPr="00720ED4">
              <w:rPr>
                <w:rFonts w:ascii="GHEA Grapalat" w:hAnsi="GHEA Grapalat"/>
                <w:b/>
                <w:color w:val="000000"/>
                <w:sz w:val="22"/>
                <w:szCs w:val="22"/>
              </w:rPr>
              <w:t>15331163</w:t>
            </w:r>
          </w:p>
        </w:tc>
        <w:tc>
          <w:tcPr>
            <w:tcW w:w="1417" w:type="dxa"/>
          </w:tcPr>
          <w:p w:rsidR="004D308F" w:rsidRPr="00322F4D" w:rsidRDefault="004D308F" w:rsidP="0019634E">
            <w:pPr>
              <w:pStyle w:val="HTML"/>
              <w:shd w:val="clear" w:color="auto" w:fill="F8F9FA"/>
              <w:spacing w:line="603" w:lineRule="atLeast"/>
              <w:rPr>
                <w:rStyle w:val="y2iqfc"/>
                <w:rFonts w:ascii="inherit" w:hAnsi="inherit"/>
                <w:color w:val="1F1F1F"/>
                <w:sz w:val="22"/>
                <w:szCs w:val="22"/>
                <w:lang w:val="en-US"/>
              </w:rPr>
            </w:pPr>
            <w:r w:rsidRPr="00322F4D">
              <w:rPr>
                <w:rStyle w:val="y2iqfc"/>
                <w:rFonts w:ascii="inherit" w:hAnsi="inherit"/>
                <w:color w:val="1F1F1F"/>
                <w:sz w:val="22"/>
                <w:szCs w:val="22"/>
              </w:rPr>
              <w:t>свекла</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9E0B74" w:rsidRDefault="004D308F" w:rsidP="005F557A">
            <w:pPr>
              <w:widowControl w:val="0"/>
              <w:jc w:val="center"/>
              <w:rPr>
                <w:rFonts w:ascii="GHEA Grapalat" w:hAnsi="GHEA Grapalat"/>
                <w:sz w:val="16"/>
                <w:szCs w:val="16"/>
              </w:rPr>
            </w:pPr>
            <w:r w:rsidRPr="009E0B74">
              <w:rPr>
                <w:rFonts w:ascii="GHEA Grapalat" w:hAnsi="GHEA Grapalat"/>
                <w:sz w:val="16"/>
                <w:szCs w:val="16"/>
              </w:rPr>
              <w:t>кг</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42560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133</w:t>
            </w:r>
          </w:p>
        </w:tc>
        <w:tc>
          <w:tcPr>
            <w:tcW w:w="663" w:type="dxa"/>
          </w:tcPr>
          <w:p w:rsidR="004D308F" w:rsidRPr="00897DD4" w:rsidRDefault="004D308F">
            <w:pPr>
              <w:rPr>
                <w:rFonts w:ascii="GHEA Grapalat" w:hAnsi="GHEA Grapalat"/>
                <w:sz w:val="16"/>
                <w:szCs w:val="16"/>
              </w:rPr>
            </w:pPr>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703"/>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11</w:t>
            </w:r>
          </w:p>
        </w:tc>
        <w:tc>
          <w:tcPr>
            <w:tcW w:w="1917" w:type="dxa"/>
            <w:vAlign w:val="center"/>
          </w:tcPr>
          <w:p w:rsidR="004D308F" w:rsidRPr="00720ED4" w:rsidRDefault="004D308F" w:rsidP="0019634E">
            <w:pPr>
              <w:jc w:val="center"/>
              <w:rPr>
                <w:rFonts w:ascii="GHEA Grapalat" w:hAnsi="GHEA Grapalat"/>
                <w:b/>
                <w:color w:val="000000"/>
              </w:rPr>
            </w:pPr>
            <w:r w:rsidRPr="00720ED4">
              <w:rPr>
                <w:rFonts w:ascii="GHEA Grapalat" w:hAnsi="GHEA Grapalat"/>
                <w:b/>
                <w:color w:val="000000"/>
                <w:sz w:val="22"/>
                <w:szCs w:val="22"/>
              </w:rPr>
              <w:t>15331164</w:t>
            </w:r>
          </w:p>
        </w:tc>
        <w:tc>
          <w:tcPr>
            <w:tcW w:w="1417" w:type="dxa"/>
          </w:tcPr>
          <w:p w:rsidR="004D308F" w:rsidRPr="00322F4D" w:rsidRDefault="004D308F" w:rsidP="0019634E">
            <w:pPr>
              <w:pStyle w:val="HTML"/>
              <w:shd w:val="clear" w:color="auto" w:fill="F8F9FA"/>
              <w:spacing w:line="603" w:lineRule="atLeast"/>
              <w:rPr>
                <w:rFonts w:ascii="inherit" w:hAnsi="inherit"/>
                <w:color w:val="1F1F1F"/>
                <w:sz w:val="22"/>
                <w:szCs w:val="22"/>
              </w:rPr>
            </w:pPr>
            <w:r w:rsidRPr="00322F4D">
              <w:rPr>
                <w:rStyle w:val="y2iqfc"/>
                <w:rFonts w:ascii="inherit" w:hAnsi="inherit"/>
                <w:color w:val="1F1F1F"/>
                <w:sz w:val="22"/>
                <w:szCs w:val="22"/>
              </w:rPr>
              <w:t>морковь</w:t>
            </w:r>
          </w:p>
          <w:p w:rsidR="004D308F" w:rsidRPr="00322F4D" w:rsidRDefault="004D308F" w:rsidP="0019634E">
            <w:pPr>
              <w:pStyle w:val="HTML"/>
              <w:shd w:val="clear" w:color="auto" w:fill="F8F9FA"/>
              <w:spacing w:line="603" w:lineRule="atLeast"/>
              <w:rPr>
                <w:rStyle w:val="y2iqfc"/>
                <w:rFonts w:ascii="inherit" w:hAnsi="inherit"/>
                <w:color w:val="1F1F1F"/>
                <w:sz w:val="22"/>
                <w:szCs w:val="22"/>
              </w:rPr>
            </w:pP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9E0B74" w:rsidRDefault="004D308F" w:rsidP="005F557A">
            <w:pPr>
              <w:widowControl w:val="0"/>
              <w:jc w:val="center"/>
              <w:rPr>
                <w:rFonts w:ascii="GHEA Grapalat" w:hAnsi="GHEA Grapalat"/>
                <w:sz w:val="16"/>
                <w:szCs w:val="16"/>
              </w:rPr>
            </w:pPr>
            <w:r w:rsidRPr="009E0B74">
              <w:rPr>
                <w:rFonts w:ascii="GHEA Grapalat" w:hAnsi="GHEA Grapalat"/>
                <w:sz w:val="16"/>
                <w:szCs w:val="16"/>
              </w:rPr>
              <w:t>кг</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27520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86</w:t>
            </w:r>
          </w:p>
        </w:tc>
        <w:tc>
          <w:tcPr>
            <w:tcW w:w="663" w:type="dxa"/>
          </w:tcPr>
          <w:p w:rsidR="004D308F" w:rsidRPr="00897DD4" w:rsidRDefault="004D308F">
            <w:pPr>
              <w:rPr>
                <w:rFonts w:ascii="GHEA Grapalat" w:hAnsi="GHEA Grapalat"/>
                <w:sz w:val="16"/>
                <w:szCs w:val="16"/>
              </w:rPr>
            </w:pPr>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703"/>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12</w:t>
            </w:r>
          </w:p>
        </w:tc>
        <w:tc>
          <w:tcPr>
            <w:tcW w:w="1917" w:type="dxa"/>
            <w:vAlign w:val="center"/>
          </w:tcPr>
          <w:p w:rsidR="004D308F" w:rsidRPr="00720ED4" w:rsidRDefault="004D308F" w:rsidP="0019634E">
            <w:pPr>
              <w:jc w:val="center"/>
              <w:rPr>
                <w:rFonts w:ascii="GHEA Grapalat" w:hAnsi="GHEA Grapalat"/>
                <w:b/>
                <w:color w:val="000000"/>
              </w:rPr>
            </w:pPr>
            <w:r w:rsidRPr="00720ED4">
              <w:rPr>
                <w:rFonts w:ascii="GHEA Grapalat" w:hAnsi="GHEA Grapalat"/>
                <w:b/>
                <w:color w:val="000000"/>
                <w:sz w:val="22"/>
                <w:szCs w:val="22"/>
              </w:rPr>
              <w:t>15331167</w:t>
            </w:r>
          </w:p>
        </w:tc>
        <w:tc>
          <w:tcPr>
            <w:tcW w:w="1417" w:type="dxa"/>
          </w:tcPr>
          <w:p w:rsidR="004D308F" w:rsidRPr="00322F4D" w:rsidRDefault="004D308F" w:rsidP="0019634E">
            <w:pPr>
              <w:pStyle w:val="HTML"/>
              <w:shd w:val="clear" w:color="auto" w:fill="F8F9FA"/>
              <w:spacing w:line="603" w:lineRule="atLeast"/>
              <w:rPr>
                <w:rStyle w:val="y2iqfc"/>
                <w:rFonts w:ascii="Sylfaen" w:hAnsi="Sylfaen"/>
                <w:color w:val="1F1F1F"/>
                <w:sz w:val="22"/>
                <w:szCs w:val="22"/>
                <w:lang w:val="en-US"/>
              </w:rPr>
            </w:pPr>
            <w:r w:rsidRPr="00322F4D">
              <w:rPr>
                <w:rStyle w:val="font-medium"/>
                <w:rFonts w:ascii="Segoe UI" w:hAnsi="Segoe UI" w:cs="Segoe UI"/>
                <w:color w:val="111827"/>
                <w:sz w:val="22"/>
                <w:szCs w:val="22"/>
                <w:bdr w:val="single" w:sz="2" w:space="0" w:color="E5E7EB" w:frame="1"/>
                <w:shd w:val="clear" w:color="auto" w:fill="F0FDF4"/>
              </w:rPr>
              <w:t>кинза</w:t>
            </w:r>
            <w:r w:rsidRPr="00322F4D">
              <w:rPr>
                <w:rFonts w:ascii="Segoe UI" w:hAnsi="Segoe UI" w:cs="Segoe UI"/>
                <w:color w:val="111827"/>
                <w:sz w:val="22"/>
                <w:szCs w:val="22"/>
                <w:shd w:val="clear" w:color="auto" w:fill="F0FDF4"/>
              </w:rPr>
              <w:t> </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D0122B" w:rsidRDefault="004D308F" w:rsidP="005F557A">
            <w:pPr>
              <w:widowControl w:val="0"/>
              <w:jc w:val="center"/>
              <w:rPr>
                <w:rFonts w:ascii="GHEA Grapalat" w:hAnsi="GHEA Grapalat"/>
                <w:sz w:val="16"/>
                <w:szCs w:val="16"/>
                <w:lang w:val="en-US"/>
              </w:rPr>
            </w:pPr>
            <w:r>
              <w:rPr>
                <w:rFonts w:ascii="GHEA Grapalat" w:hAnsi="GHEA Grapalat"/>
                <w:sz w:val="16"/>
                <w:szCs w:val="16"/>
                <w:lang w:val="en-US"/>
              </w:rPr>
              <w:t>шт</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70700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202</w:t>
            </w:r>
          </w:p>
        </w:tc>
        <w:tc>
          <w:tcPr>
            <w:tcW w:w="663" w:type="dxa"/>
          </w:tcPr>
          <w:p w:rsidR="004D308F" w:rsidRPr="00897DD4" w:rsidRDefault="004D308F">
            <w:pPr>
              <w:rPr>
                <w:rFonts w:ascii="GHEA Grapalat" w:hAnsi="GHEA Grapalat"/>
                <w:sz w:val="16"/>
                <w:szCs w:val="16"/>
              </w:rPr>
            </w:pPr>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703"/>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13</w:t>
            </w:r>
          </w:p>
        </w:tc>
        <w:tc>
          <w:tcPr>
            <w:tcW w:w="1917" w:type="dxa"/>
            <w:vAlign w:val="center"/>
          </w:tcPr>
          <w:p w:rsidR="004D308F" w:rsidRPr="00720ED4" w:rsidRDefault="004D308F" w:rsidP="0019634E">
            <w:pPr>
              <w:jc w:val="center"/>
              <w:rPr>
                <w:rFonts w:ascii="GHEA Grapalat" w:hAnsi="GHEA Grapalat"/>
                <w:b/>
                <w:color w:val="000000"/>
              </w:rPr>
            </w:pPr>
            <w:r w:rsidRPr="00720ED4">
              <w:rPr>
                <w:rFonts w:ascii="GHEA Grapalat" w:hAnsi="GHEA Grapalat"/>
                <w:b/>
                <w:color w:val="000000"/>
                <w:sz w:val="22"/>
                <w:szCs w:val="22"/>
              </w:rPr>
              <w:t>3222128</w:t>
            </w:r>
          </w:p>
        </w:tc>
        <w:tc>
          <w:tcPr>
            <w:tcW w:w="1417" w:type="dxa"/>
          </w:tcPr>
          <w:p w:rsidR="004D308F" w:rsidRPr="00322F4D" w:rsidRDefault="004D308F" w:rsidP="0019634E">
            <w:pPr>
              <w:pStyle w:val="HTML"/>
              <w:shd w:val="clear" w:color="auto" w:fill="F8F9FA"/>
              <w:spacing w:line="603" w:lineRule="atLeast"/>
              <w:rPr>
                <w:rStyle w:val="y2iqfc"/>
                <w:rFonts w:ascii="inherit" w:hAnsi="inherit"/>
                <w:color w:val="1F1F1F"/>
                <w:sz w:val="22"/>
                <w:szCs w:val="22"/>
                <w:lang w:val="en-US"/>
              </w:rPr>
            </w:pPr>
            <w:r w:rsidRPr="00322F4D">
              <w:rPr>
                <w:rStyle w:val="y2iqfc"/>
                <w:rFonts w:ascii="inherit" w:hAnsi="inherit"/>
                <w:color w:val="1F1F1F"/>
                <w:sz w:val="22"/>
                <w:szCs w:val="22"/>
              </w:rPr>
              <w:t>яблоко</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9E0B74" w:rsidRDefault="004D308F" w:rsidP="005F557A">
            <w:pPr>
              <w:widowControl w:val="0"/>
              <w:jc w:val="center"/>
              <w:rPr>
                <w:rFonts w:ascii="GHEA Grapalat" w:hAnsi="GHEA Grapalat"/>
                <w:sz w:val="16"/>
                <w:szCs w:val="16"/>
              </w:rPr>
            </w:pPr>
            <w:r w:rsidRPr="009E0B74">
              <w:rPr>
                <w:rFonts w:ascii="GHEA Grapalat" w:hAnsi="GHEA Grapalat"/>
                <w:sz w:val="16"/>
                <w:szCs w:val="16"/>
              </w:rPr>
              <w:t>кг</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113750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325</w:t>
            </w:r>
          </w:p>
        </w:tc>
        <w:tc>
          <w:tcPr>
            <w:tcW w:w="663" w:type="dxa"/>
          </w:tcPr>
          <w:p w:rsidR="004D308F" w:rsidRPr="00897DD4" w:rsidRDefault="004D308F">
            <w:pPr>
              <w:rPr>
                <w:rFonts w:ascii="GHEA Grapalat" w:hAnsi="GHEA Grapalat"/>
                <w:sz w:val="16"/>
                <w:szCs w:val="16"/>
              </w:rPr>
            </w:pPr>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703"/>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lastRenderedPageBreak/>
              <w:t>14</w:t>
            </w:r>
          </w:p>
        </w:tc>
        <w:tc>
          <w:tcPr>
            <w:tcW w:w="1917" w:type="dxa"/>
            <w:vAlign w:val="center"/>
          </w:tcPr>
          <w:p w:rsidR="004D308F" w:rsidRPr="00720ED4" w:rsidRDefault="004D308F" w:rsidP="0019634E">
            <w:pPr>
              <w:jc w:val="center"/>
              <w:rPr>
                <w:rFonts w:ascii="GHEA Grapalat" w:hAnsi="GHEA Grapalat"/>
                <w:b/>
                <w:color w:val="000000"/>
              </w:rPr>
            </w:pPr>
            <w:r w:rsidRPr="00720ED4">
              <w:rPr>
                <w:rFonts w:ascii="GHEA Grapalat" w:hAnsi="GHEA Grapalat"/>
                <w:b/>
                <w:color w:val="000000"/>
                <w:sz w:val="22"/>
                <w:szCs w:val="22"/>
              </w:rPr>
              <w:t>15333100</w:t>
            </w:r>
          </w:p>
        </w:tc>
        <w:tc>
          <w:tcPr>
            <w:tcW w:w="1417" w:type="dxa"/>
          </w:tcPr>
          <w:p w:rsidR="004D308F" w:rsidRPr="00254796" w:rsidRDefault="004D308F" w:rsidP="0019634E">
            <w:pPr>
              <w:pStyle w:val="HTML"/>
              <w:shd w:val="clear" w:color="auto" w:fill="F8F9FA"/>
              <w:spacing w:line="603" w:lineRule="atLeast"/>
              <w:rPr>
                <w:rStyle w:val="y2iqfc"/>
                <w:rFonts w:ascii="inherit" w:hAnsi="inherit"/>
                <w:color w:val="1F1F1F"/>
                <w:sz w:val="22"/>
                <w:szCs w:val="22"/>
                <w:lang w:val="en-US"/>
              </w:rPr>
            </w:pPr>
            <w:r w:rsidRPr="00254796">
              <w:rPr>
                <w:rStyle w:val="y2iqfc"/>
                <w:rFonts w:ascii="inherit" w:hAnsi="inherit"/>
                <w:color w:val="1F1F1F"/>
                <w:sz w:val="22"/>
                <w:szCs w:val="22"/>
              </w:rPr>
              <w:t>Томатная паста</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9E0B74" w:rsidRDefault="004D308F" w:rsidP="005F557A">
            <w:pPr>
              <w:widowControl w:val="0"/>
              <w:jc w:val="center"/>
              <w:rPr>
                <w:rFonts w:ascii="GHEA Grapalat" w:hAnsi="GHEA Grapalat"/>
                <w:sz w:val="16"/>
                <w:szCs w:val="16"/>
              </w:rPr>
            </w:pPr>
            <w:r w:rsidRPr="009E0B74">
              <w:rPr>
                <w:rFonts w:ascii="GHEA Grapalat" w:hAnsi="GHEA Grapalat"/>
                <w:sz w:val="16"/>
                <w:szCs w:val="16"/>
              </w:rPr>
              <w:t>кг</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54600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42</w:t>
            </w:r>
          </w:p>
        </w:tc>
        <w:tc>
          <w:tcPr>
            <w:tcW w:w="663" w:type="dxa"/>
          </w:tcPr>
          <w:p w:rsidR="004D308F" w:rsidRPr="00897DD4" w:rsidRDefault="004D308F">
            <w:pPr>
              <w:rPr>
                <w:rFonts w:ascii="GHEA Grapalat" w:hAnsi="GHEA Grapalat"/>
                <w:sz w:val="16"/>
                <w:szCs w:val="16"/>
              </w:rPr>
            </w:pPr>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703"/>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15</w:t>
            </w:r>
          </w:p>
        </w:tc>
        <w:tc>
          <w:tcPr>
            <w:tcW w:w="1917" w:type="dxa"/>
            <w:vAlign w:val="center"/>
          </w:tcPr>
          <w:p w:rsidR="004D308F" w:rsidRPr="00720ED4" w:rsidRDefault="004D308F" w:rsidP="0019634E">
            <w:pPr>
              <w:jc w:val="center"/>
              <w:rPr>
                <w:rFonts w:ascii="GHEA Grapalat" w:hAnsi="GHEA Grapalat"/>
                <w:b/>
                <w:color w:val="000000"/>
              </w:rPr>
            </w:pPr>
            <w:r w:rsidRPr="00720ED4">
              <w:rPr>
                <w:rFonts w:ascii="GHEA Grapalat" w:hAnsi="GHEA Grapalat"/>
                <w:b/>
                <w:color w:val="000000"/>
                <w:sz w:val="22"/>
                <w:szCs w:val="22"/>
              </w:rPr>
              <w:t>15412200</w:t>
            </w:r>
          </w:p>
        </w:tc>
        <w:tc>
          <w:tcPr>
            <w:tcW w:w="1417" w:type="dxa"/>
          </w:tcPr>
          <w:p w:rsidR="004D308F" w:rsidRPr="00254796" w:rsidRDefault="004D308F" w:rsidP="0019634E">
            <w:pPr>
              <w:pStyle w:val="HTML"/>
              <w:shd w:val="clear" w:color="auto" w:fill="F8F9FA"/>
              <w:spacing w:line="603" w:lineRule="atLeast"/>
              <w:rPr>
                <w:rStyle w:val="y2iqfc"/>
                <w:rFonts w:ascii="inherit" w:hAnsi="inherit"/>
                <w:color w:val="1F1F1F"/>
                <w:sz w:val="22"/>
                <w:szCs w:val="22"/>
                <w:lang w:val="en-US"/>
              </w:rPr>
            </w:pPr>
            <w:r w:rsidRPr="00254796">
              <w:rPr>
                <w:rStyle w:val="y2iqfc"/>
                <w:rFonts w:ascii="inherit" w:hAnsi="inherit"/>
                <w:color w:val="1F1F1F"/>
                <w:sz w:val="22"/>
                <w:szCs w:val="22"/>
              </w:rPr>
              <w:t>Подсолнечное масло</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9E0B74" w:rsidRDefault="004D308F" w:rsidP="005F557A">
            <w:pPr>
              <w:widowControl w:val="0"/>
              <w:jc w:val="center"/>
              <w:rPr>
                <w:rFonts w:ascii="GHEA Grapalat" w:hAnsi="GHEA Grapalat"/>
                <w:sz w:val="16"/>
                <w:szCs w:val="16"/>
              </w:rPr>
            </w:pPr>
            <w:r w:rsidRPr="009E0B74">
              <w:rPr>
                <w:rFonts w:ascii="GHEA Grapalat" w:hAnsi="GHEA Grapalat"/>
                <w:sz w:val="16"/>
                <w:szCs w:val="16"/>
              </w:rPr>
              <w:t>Литр</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177750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237</w:t>
            </w:r>
          </w:p>
        </w:tc>
        <w:tc>
          <w:tcPr>
            <w:tcW w:w="663" w:type="dxa"/>
          </w:tcPr>
          <w:p w:rsidR="004D308F" w:rsidRPr="00897DD4" w:rsidRDefault="004D308F">
            <w:pPr>
              <w:rPr>
                <w:rFonts w:ascii="GHEA Grapalat" w:hAnsi="GHEA Grapalat"/>
                <w:sz w:val="16"/>
                <w:szCs w:val="16"/>
              </w:rPr>
            </w:pPr>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703"/>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16</w:t>
            </w:r>
          </w:p>
        </w:tc>
        <w:tc>
          <w:tcPr>
            <w:tcW w:w="1917" w:type="dxa"/>
            <w:vAlign w:val="center"/>
          </w:tcPr>
          <w:p w:rsidR="004D308F" w:rsidRPr="00720ED4" w:rsidRDefault="004D308F" w:rsidP="0019634E">
            <w:pPr>
              <w:jc w:val="center"/>
              <w:rPr>
                <w:rFonts w:ascii="GHEA Grapalat" w:hAnsi="GHEA Grapalat"/>
                <w:b/>
                <w:color w:val="000000"/>
              </w:rPr>
            </w:pPr>
            <w:r w:rsidRPr="00720ED4">
              <w:rPr>
                <w:rFonts w:ascii="GHEA Grapalat" w:hAnsi="GHEA Grapalat"/>
                <w:b/>
                <w:color w:val="000000"/>
                <w:sz w:val="22"/>
                <w:szCs w:val="22"/>
              </w:rPr>
              <w:t>15512000</w:t>
            </w:r>
          </w:p>
        </w:tc>
        <w:tc>
          <w:tcPr>
            <w:tcW w:w="1417" w:type="dxa"/>
          </w:tcPr>
          <w:p w:rsidR="004D308F" w:rsidRPr="00322F4D" w:rsidRDefault="004D308F" w:rsidP="0019634E">
            <w:pPr>
              <w:pStyle w:val="HTML"/>
              <w:shd w:val="clear" w:color="auto" w:fill="F8F9FA"/>
              <w:spacing w:line="603" w:lineRule="atLeast"/>
              <w:rPr>
                <w:rStyle w:val="y2iqfc"/>
                <w:rFonts w:ascii="inherit" w:hAnsi="inherit"/>
                <w:color w:val="1F1F1F"/>
                <w:sz w:val="22"/>
                <w:szCs w:val="22"/>
              </w:rPr>
            </w:pPr>
            <w:r w:rsidRPr="00254796">
              <w:rPr>
                <w:rStyle w:val="y2iqfc"/>
                <w:rFonts w:ascii="inherit" w:hAnsi="inherit"/>
                <w:color w:val="1F1F1F"/>
                <w:sz w:val="22"/>
                <w:szCs w:val="22"/>
              </w:rPr>
              <w:t>сметана</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9E0B74" w:rsidRDefault="004D308F" w:rsidP="005F557A">
            <w:pPr>
              <w:widowControl w:val="0"/>
              <w:jc w:val="center"/>
              <w:rPr>
                <w:rFonts w:ascii="GHEA Grapalat" w:hAnsi="GHEA Grapalat"/>
                <w:sz w:val="16"/>
                <w:szCs w:val="16"/>
              </w:rPr>
            </w:pPr>
            <w:r w:rsidRPr="009E0B74">
              <w:rPr>
                <w:rFonts w:ascii="GHEA Grapalat" w:hAnsi="GHEA Grapalat"/>
                <w:sz w:val="16"/>
                <w:szCs w:val="16"/>
              </w:rPr>
              <w:t>кг</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229500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135</w:t>
            </w:r>
          </w:p>
        </w:tc>
        <w:tc>
          <w:tcPr>
            <w:tcW w:w="663" w:type="dxa"/>
          </w:tcPr>
          <w:p w:rsidR="004D308F" w:rsidRPr="00897DD4" w:rsidRDefault="004D308F">
            <w:pPr>
              <w:rPr>
                <w:rFonts w:ascii="GHEA Grapalat" w:hAnsi="GHEA Grapalat"/>
                <w:sz w:val="16"/>
                <w:szCs w:val="16"/>
              </w:rPr>
            </w:pPr>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703"/>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17</w:t>
            </w:r>
          </w:p>
        </w:tc>
        <w:tc>
          <w:tcPr>
            <w:tcW w:w="1917" w:type="dxa"/>
            <w:vAlign w:val="center"/>
          </w:tcPr>
          <w:p w:rsidR="004D308F" w:rsidRPr="00720ED4" w:rsidRDefault="004D308F" w:rsidP="0019634E">
            <w:pPr>
              <w:jc w:val="center"/>
              <w:rPr>
                <w:rFonts w:ascii="Arial" w:hAnsi="Arial" w:cs="Arial"/>
                <w:b/>
                <w:color w:val="000000"/>
              </w:rPr>
            </w:pPr>
            <w:r w:rsidRPr="00720ED4">
              <w:rPr>
                <w:rFonts w:ascii="Arial" w:hAnsi="Arial" w:cs="Arial"/>
                <w:b/>
                <w:color w:val="000000"/>
                <w:sz w:val="22"/>
              </w:rPr>
              <w:t>15530000</w:t>
            </w:r>
          </w:p>
        </w:tc>
        <w:tc>
          <w:tcPr>
            <w:tcW w:w="1417" w:type="dxa"/>
          </w:tcPr>
          <w:p w:rsidR="004D308F" w:rsidRPr="00254796" w:rsidRDefault="004D308F" w:rsidP="0019634E">
            <w:pPr>
              <w:pStyle w:val="HTML"/>
              <w:shd w:val="clear" w:color="auto" w:fill="F8F9FA"/>
              <w:spacing w:line="603" w:lineRule="atLeast"/>
              <w:rPr>
                <w:rStyle w:val="y2iqfc"/>
                <w:rFonts w:ascii="inherit" w:hAnsi="inherit"/>
                <w:color w:val="1F1F1F"/>
                <w:sz w:val="22"/>
                <w:szCs w:val="22"/>
                <w:lang w:val="en-US"/>
              </w:rPr>
            </w:pPr>
            <w:r w:rsidRPr="00254796">
              <w:rPr>
                <w:rStyle w:val="y2iqfc"/>
                <w:rFonts w:ascii="inherit" w:hAnsi="inherit"/>
                <w:color w:val="1F1F1F"/>
                <w:sz w:val="22"/>
                <w:szCs w:val="22"/>
              </w:rPr>
              <w:t>масло</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9E0B74" w:rsidRDefault="004D308F" w:rsidP="005F557A">
            <w:pPr>
              <w:widowControl w:val="0"/>
              <w:jc w:val="center"/>
              <w:rPr>
                <w:rFonts w:ascii="GHEA Grapalat" w:hAnsi="GHEA Grapalat"/>
                <w:sz w:val="16"/>
                <w:szCs w:val="16"/>
              </w:rPr>
            </w:pPr>
            <w:r w:rsidRPr="009E0B74">
              <w:rPr>
                <w:rFonts w:ascii="GHEA Grapalat" w:hAnsi="GHEA Grapalat"/>
                <w:sz w:val="16"/>
                <w:szCs w:val="16"/>
              </w:rPr>
              <w:t>кг</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220000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44</w:t>
            </w:r>
          </w:p>
        </w:tc>
        <w:tc>
          <w:tcPr>
            <w:tcW w:w="663" w:type="dxa"/>
          </w:tcPr>
          <w:p w:rsidR="004D308F" w:rsidRPr="00897DD4" w:rsidRDefault="004D308F">
            <w:pPr>
              <w:rPr>
                <w:rFonts w:ascii="GHEA Grapalat" w:hAnsi="GHEA Grapalat"/>
                <w:sz w:val="16"/>
                <w:szCs w:val="16"/>
              </w:rPr>
            </w:pPr>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703"/>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18</w:t>
            </w:r>
          </w:p>
        </w:tc>
        <w:tc>
          <w:tcPr>
            <w:tcW w:w="1917" w:type="dxa"/>
            <w:vAlign w:val="center"/>
          </w:tcPr>
          <w:p w:rsidR="004D308F" w:rsidRPr="00720ED4" w:rsidRDefault="004D308F" w:rsidP="0019634E">
            <w:pPr>
              <w:jc w:val="center"/>
              <w:rPr>
                <w:rFonts w:ascii="Arial" w:hAnsi="Arial" w:cs="Arial"/>
                <w:b/>
                <w:color w:val="000000"/>
              </w:rPr>
            </w:pPr>
            <w:r w:rsidRPr="00720ED4">
              <w:rPr>
                <w:rFonts w:ascii="Arial" w:hAnsi="Arial" w:cs="Arial"/>
                <w:b/>
                <w:color w:val="000000"/>
                <w:sz w:val="22"/>
              </w:rPr>
              <w:t>15542100</w:t>
            </w:r>
          </w:p>
        </w:tc>
        <w:tc>
          <w:tcPr>
            <w:tcW w:w="1417" w:type="dxa"/>
          </w:tcPr>
          <w:p w:rsidR="004D308F" w:rsidRPr="00254796" w:rsidRDefault="004D308F" w:rsidP="0019634E">
            <w:pPr>
              <w:pStyle w:val="HTML"/>
              <w:shd w:val="clear" w:color="auto" w:fill="F8F9FA"/>
              <w:spacing w:line="603" w:lineRule="atLeast"/>
              <w:rPr>
                <w:rStyle w:val="y2iqfc"/>
                <w:rFonts w:ascii="inherit" w:hAnsi="inherit"/>
                <w:color w:val="1F1F1F"/>
                <w:sz w:val="22"/>
                <w:szCs w:val="22"/>
                <w:lang w:val="en-US"/>
              </w:rPr>
            </w:pPr>
            <w:r w:rsidRPr="00254796">
              <w:rPr>
                <w:rStyle w:val="y2iqfc"/>
                <w:rFonts w:ascii="inherit" w:hAnsi="inherit"/>
                <w:color w:val="1F1F1F"/>
                <w:sz w:val="22"/>
                <w:szCs w:val="22"/>
              </w:rPr>
              <w:t>творог</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9E0B74" w:rsidRDefault="004D308F" w:rsidP="005F557A">
            <w:pPr>
              <w:widowControl w:val="0"/>
              <w:jc w:val="center"/>
              <w:rPr>
                <w:rFonts w:ascii="GHEA Grapalat" w:hAnsi="GHEA Grapalat"/>
                <w:sz w:val="16"/>
                <w:szCs w:val="16"/>
              </w:rPr>
            </w:pPr>
            <w:r w:rsidRPr="009E0B74">
              <w:rPr>
                <w:rFonts w:ascii="GHEA Grapalat" w:hAnsi="GHEA Grapalat"/>
                <w:sz w:val="16"/>
                <w:szCs w:val="16"/>
              </w:rPr>
              <w:t>кг</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198000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60</w:t>
            </w:r>
          </w:p>
        </w:tc>
        <w:tc>
          <w:tcPr>
            <w:tcW w:w="663" w:type="dxa"/>
          </w:tcPr>
          <w:p w:rsidR="004D308F" w:rsidRPr="00897DD4" w:rsidRDefault="004D308F">
            <w:pPr>
              <w:rPr>
                <w:rFonts w:ascii="GHEA Grapalat" w:hAnsi="GHEA Grapalat"/>
                <w:sz w:val="16"/>
                <w:szCs w:val="16"/>
              </w:rPr>
            </w:pPr>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703"/>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19</w:t>
            </w:r>
          </w:p>
        </w:tc>
        <w:tc>
          <w:tcPr>
            <w:tcW w:w="1917" w:type="dxa"/>
            <w:vAlign w:val="center"/>
          </w:tcPr>
          <w:p w:rsidR="004D308F" w:rsidRPr="00720ED4" w:rsidRDefault="004D308F" w:rsidP="0019634E">
            <w:pPr>
              <w:jc w:val="center"/>
              <w:rPr>
                <w:rFonts w:ascii="Arial" w:hAnsi="Arial" w:cs="Arial"/>
                <w:b/>
                <w:color w:val="000000"/>
              </w:rPr>
            </w:pPr>
            <w:r w:rsidRPr="00720ED4">
              <w:rPr>
                <w:rFonts w:ascii="Arial" w:hAnsi="Arial" w:cs="Arial"/>
                <w:b/>
                <w:color w:val="000000"/>
                <w:sz w:val="22"/>
              </w:rPr>
              <w:t>15551600</w:t>
            </w:r>
          </w:p>
        </w:tc>
        <w:tc>
          <w:tcPr>
            <w:tcW w:w="1417" w:type="dxa"/>
          </w:tcPr>
          <w:p w:rsidR="004D308F" w:rsidRPr="00322F4D" w:rsidRDefault="004D308F" w:rsidP="0019634E">
            <w:pPr>
              <w:pStyle w:val="HTML"/>
              <w:shd w:val="clear" w:color="auto" w:fill="F8F9FA"/>
              <w:spacing w:line="603" w:lineRule="atLeast"/>
              <w:rPr>
                <w:rStyle w:val="y2iqfc"/>
                <w:rFonts w:ascii="inherit" w:hAnsi="inherit"/>
                <w:color w:val="1F1F1F"/>
                <w:sz w:val="22"/>
                <w:szCs w:val="22"/>
              </w:rPr>
            </w:pPr>
            <w:r w:rsidRPr="00254796">
              <w:rPr>
                <w:rStyle w:val="y2iqfc"/>
                <w:rFonts w:ascii="inherit" w:hAnsi="inherit"/>
                <w:color w:val="1F1F1F"/>
                <w:sz w:val="22"/>
                <w:szCs w:val="22"/>
              </w:rPr>
              <w:t>мацони</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9E0B74" w:rsidRDefault="004D308F" w:rsidP="005F557A">
            <w:pPr>
              <w:widowControl w:val="0"/>
              <w:jc w:val="center"/>
              <w:rPr>
                <w:rFonts w:ascii="GHEA Grapalat" w:hAnsi="GHEA Grapalat"/>
                <w:sz w:val="16"/>
                <w:szCs w:val="16"/>
              </w:rPr>
            </w:pPr>
            <w:r w:rsidRPr="009E0B74">
              <w:rPr>
                <w:rFonts w:ascii="GHEA Grapalat" w:hAnsi="GHEA Grapalat"/>
                <w:sz w:val="16"/>
                <w:szCs w:val="16"/>
              </w:rPr>
              <w:t>кг</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275600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424</w:t>
            </w:r>
          </w:p>
        </w:tc>
        <w:tc>
          <w:tcPr>
            <w:tcW w:w="663" w:type="dxa"/>
          </w:tcPr>
          <w:p w:rsidR="004D308F" w:rsidRPr="00897DD4" w:rsidRDefault="004D308F">
            <w:pPr>
              <w:rPr>
                <w:rFonts w:ascii="GHEA Grapalat" w:hAnsi="GHEA Grapalat"/>
                <w:sz w:val="16"/>
                <w:szCs w:val="16"/>
              </w:rPr>
            </w:pPr>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703"/>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20</w:t>
            </w:r>
          </w:p>
        </w:tc>
        <w:tc>
          <w:tcPr>
            <w:tcW w:w="1917" w:type="dxa"/>
            <w:vAlign w:val="center"/>
          </w:tcPr>
          <w:p w:rsidR="004D308F" w:rsidRPr="00720ED4" w:rsidRDefault="004D308F" w:rsidP="0019634E">
            <w:pPr>
              <w:jc w:val="center"/>
              <w:rPr>
                <w:rFonts w:ascii="Arial" w:hAnsi="Arial" w:cs="Arial"/>
                <w:b/>
                <w:color w:val="000000"/>
              </w:rPr>
            </w:pPr>
            <w:r w:rsidRPr="00720ED4">
              <w:rPr>
                <w:rFonts w:ascii="Arial" w:hAnsi="Arial" w:cs="Arial"/>
                <w:b/>
                <w:color w:val="000000"/>
                <w:sz w:val="22"/>
              </w:rPr>
              <w:t>15542000</w:t>
            </w:r>
          </w:p>
        </w:tc>
        <w:tc>
          <w:tcPr>
            <w:tcW w:w="1417" w:type="dxa"/>
          </w:tcPr>
          <w:p w:rsidR="004D308F" w:rsidRPr="00254796" w:rsidRDefault="004D308F" w:rsidP="0019634E">
            <w:pPr>
              <w:pStyle w:val="HTML"/>
              <w:shd w:val="clear" w:color="auto" w:fill="F8F9FA"/>
              <w:spacing w:line="603" w:lineRule="atLeast"/>
              <w:rPr>
                <w:rStyle w:val="y2iqfc"/>
                <w:rFonts w:ascii="inherit" w:hAnsi="inherit"/>
                <w:color w:val="1F1F1F"/>
                <w:sz w:val="22"/>
                <w:szCs w:val="22"/>
                <w:lang w:val="en-US"/>
              </w:rPr>
            </w:pPr>
            <w:r w:rsidRPr="00254796">
              <w:rPr>
                <w:rStyle w:val="y2iqfc"/>
                <w:rFonts w:ascii="inherit" w:hAnsi="inherit"/>
                <w:color w:val="1F1F1F"/>
                <w:sz w:val="22"/>
                <w:szCs w:val="22"/>
              </w:rPr>
              <w:t>сыр</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9E0B74" w:rsidRDefault="004D308F" w:rsidP="005F557A">
            <w:pPr>
              <w:widowControl w:val="0"/>
              <w:jc w:val="center"/>
              <w:rPr>
                <w:rFonts w:ascii="GHEA Grapalat" w:hAnsi="GHEA Grapalat"/>
                <w:sz w:val="16"/>
                <w:szCs w:val="16"/>
              </w:rPr>
            </w:pPr>
            <w:r w:rsidRPr="009E0B74">
              <w:rPr>
                <w:rFonts w:ascii="GHEA Grapalat" w:hAnsi="GHEA Grapalat"/>
                <w:sz w:val="16"/>
                <w:szCs w:val="16"/>
              </w:rPr>
              <w:t>кг</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106500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71</w:t>
            </w:r>
          </w:p>
        </w:tc>
        <w:tc>
          <w:tcPr>
            <w:tcW w:w="663" w:type="dxa"/>
          </w:tcPr>
          <w:p w:rsidR="004D308F" w:rsidRPr="00897DD4" w:rsidRDefault="004D308F">
            <w:pPr>
              <w:rPr>
                <w:rFonts w:ascii="GHEA Grapalat" w:hAnsi="GHEA Grapalat"/>
                <w:sz w:val="16"/>
                <w:szCs w:val="16"/>
              </w:rPr>
            </w:pPr>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703"/>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21</w:t>
            </w:r>
          </w:p>
        </w:tc>
        <w:tc>
          <w:tcPr>
            <w:tcW w:w="1917" w:type="dxa"/>
            <w:vAlign w:val="center"/>
          </w:tcPr>
          <w:p w:rsidR="004D308F" w:rsidRPr="00720ED4" w:rsidRDefault="004D308F" w:rsidP="0019634E">
            <w:pPr>
              <w:jc w:val="center"/>
              <w:rPr>
                <w:rFonts w:ascii="Arial" w:hAnsi="Arial" w:cs="Arial"/>
                <w:b/>
                <w:color w:val="000000"/>
              </w:rPr>
            </w:pPr>
            <w:r w:rsidRPr="00720ED4">
              <w:rPr>
                <w:rFonts w:ascii="Arial" w:hAnsi="Arial" w:cs="Arial"/>
                <w:b/>
                <w:color w:val="000000"/>
                <w:sz w:val="22"/>
              </w:rPr>
              <w:t>15863500</w:t>
            </w:r>
          </w:p>
        </w:tc>
        <w:tc>
          <w:tcPr>
            <w:tcW w:w="1417" w:type="dxa"/>
          </w:tcPr>
          <w:p w:rsidR="004D308F" w:rsidRPr="003B3101" w:rsidRDefault="004D308F" w:rsidP="0019634E">
            <w:pPr>
              <w:pStyle w:val="HTML"/>
              <w:shd w:val="clear" w:color="auto" w:fill="F8F9FA"/>
              <w:spacing w:line="603" w:lineRule="atLeast"/>
              <w:rPr>
                <w:rStyle w:val="y2iqfc"/>
                <w:rFonts w:ascii="inherit" w:hAnsi="inherit"/>
                <w:color w:val="1F1F1F"/>
                <w:sz w:val="22"/>
                <w:szCs w:val="22"/>
                <w:lang w:val="en-US"/>
              </w:rPr>
            </w:pPr>
            <w:r w:rsidRPr="003B3101">
              <w:rPr>
                <w:rStyle w:val="y2iqfc"/>
                <w:rFonts w:ascii="inherit" w:hAnsi="inherit"/>
                <w:color w:val="1F1F1F"/>
                <w:sz w:val="22"/>
                <w:szCs w:val="22"/>
              </w:rPr>
              <w:t>йодированная соль</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9E0B74" w:rsidRDefault="004D308F" w:rsidP="005F557A">
            <w:pPr>
              <w:widowControl w:val="0"/>
              <w:jc w:val="center"/>
              <w:rPr>
                <w:rFonts w:ascii="GHEA Grapalat" w:hAnsi="GHEA Grapalat"/>
                <w:sz w:val="16"/>
                <w:szCs w:val="16"/>
              </w:rPr>
            </w:pPr>
            <w:r w:rsidRPr="009E0B74">
              <w:rPr>
                <w:rFonts w:ascii="GHEA Grapalat" w:hAnsi="GHEA Grapalat"/>
                <w:sz w:val="16"/>
                <w:szCs w:val="16"/>
              </w:rPr>
              <w:t>кг</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12000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60</w:t>
            </w:r>
          </w:p>
        </w:tc>
        <w:tc>
          <w:tcPr>
            <w:tcW w:w="663" w:type="dxa"/>
          </w:tcPr>
          <w:p w:rsidR="004D308F" w:rsidRPr="00897DD4" w:rsidRDefault="004D308F">
            <w:pPr>
              <w:rPr>
                <w:rFonts w:ascii="GHEA Grapalat" w:hAnsi="GHEA Grapalat"/>
                <w:sz w:val="16"/>
                <w:szCs w:val="16"/>
              </w:rPr>
            </w:pPr>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703"/>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22</w:t>
            </w:r>
          </w:p>
        </w:tc>
        <w:tc>
          <w:tcPr>
            <w:tcW w:w="1917" w:type="dxa"/>
            <w:vAlign w:val="center"/>
          </w:tcPr>
          <w:p w:rsidR="004D308F" w:rsidRPr="00720ED4" w:rsidRDefault="004D308F" w:rsidP="0019634E">
            <w:pPr>
              <w:jc w:val="center"/>
              <w:rPr>
                <w:rFonts w:ascii="Arial" w:hAnsi="Arial" w:cs="Arial"/>
                <w:b/>
                <w:color w:val="000000"/>
              </w:rPr>
            </w:pPr>
            <w:r w:rsidRPr="00720ED4">
              <w:rPr>
                <w:rFonts w:ascii="Arial" w:hAnsi="Arial" w:cs="Arial"/>
                <w:b/>
                <w:color w:val="000000"/>
                <w:sz w:val="22"/>
              </w:rPr>
              <w:t>15871256</w:t>
            </w:r>
          </w:p>
        </w:tc>
        <w:tc>
          <w:tcPr>
            <w:tcW w:w="1417" w:type="dxa"/>
          </w:tcPr>
          <w:p w:rsidR="004D308F" w:rsidRPr="003B3101" w:rsidRDefault="004D308F" w:rsidP="0019634E">
            <w:pPr>
              <w:pStyle w:val="HTML"/>
              <w:shd w:val="clear" w:color="auto" w:fill="F8F9FA"/>
              <w:spacing w:line="603" w:lineRule="atLeast"/>
              <w:rPr>
                <w:rStyle w:val="y2iqfc"/>
                <w:rFonts w:ascii="inherit" w:hAnsi="inherit"/>
                <w:color w:val="1F1F1F"/>
                <w:sz w:val="22"/>
                <w:szCs w:val="22"/>
                <w:lang w:val="en-US"/>
              </w:rPr>
            </w:pPr>
            <w:r w:rsidRPr="003B3101">
              <w:rPr>
                <w:rStyle w:val="y2iqfc"/>
                <w:rFonts w:ascii="inherit" w:hAnsi="inherit"/>
                <w:color w:val="1F1F1F"/>
                <w:sz w:val="22"/>
                <w:szCs w:val="22"/>
              </w:rPr>
              <w:t>сухой чай</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9E0B74" w:rsidRDefault="004D308F" w:rsidP="005F557A">
            <w:pPr>
              <w:widowControl w:val="0"/>
              <w:jc w:val="center"/>
              <w:rPr>
                <w:rFonts w:ascii="GHEA Grapalat" w:hAnsi="GHEA Grapalat"/>
                <w:sz w:val="16"/>
                <w:szCs w:val="16"/>
              </w:rPr>
            </w:pPr>
            <w:r w:rsidRPr="009E0B74">
              <w:rPr>
                <w:rFonts w:ascii="GHEA Grapalat" w:hAnsi="GHEA Grapalat"/>
                <w:sz w:val="16"/>
                <w:szCs w:val="16"/>
              </w:rPr>
              <w:t>кг</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15000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3</w:t>
            </w:r>
          </w:p>
        </w:tc>
        <w:tc>
          <w:tcPr>
            <w:tcW w:w="663" w:type="dxa"/>
          </w:tcPr>
          <w:p w:rsidR="004D308F" w:rsidRPr="00897DD4" w:rsidRDefault="004D308F">
            <w:pPr>
              <w:rPr>
                <w:rFonts w:ascii="GHEA Grapalat" w:hAnsi="GHEA Grapalat"/>
                <w:sz w:val="16"/>
                <w:szCs w:val="16"/>
              </w:rPr>
            </w:pPr>
            <w:r w:rsidRPr="00897DD4">
              <w:rPr>
                <w:rFonts w:ascii="GHEA Grapalat" w:hAnsi="GHEA Grapalat"/>
                <w:sz w:val="16"/>
                <w:szCs w:val="16"/>
              </w:rPr>
              <w:t xml:space="preserve">Г. </w:t>
            </w:r>
            <w:r w:rsidRPr="00897DD4">
              <w:rPr>
                <w:rFonts w:ascii="GHEA Grapalat" w:hAnsi="GHEA Grapalat"/>
                <w:sz w:val="16"/>
                <w:szCs w:val="16"/>
                <w:lang w:val="en-US"/>
              </w:rPr>
              <w:t>Иджеван, Налба</w:t>
            </w:r>
            <w:r w:rsidRPr="00897DD4">
              <w:rPr>
                <w:rFonts w:ascii="GHEA Grapalat" w:hAnsi="GHEA Grapalat"/>
                <w:sz w:val="16"/>
                <w:szCs w:val="16"/>
                <w:lang w:val="en-US"/>
              </w:rPr>
              <w:lastRenderedPageBreak/>
              <w:t>ндян 5</w:t>
            </w:r>
          </w:p>
        </w:tc>
        <w:tc>
          <w:tcPr>
            <w:tcW w:w="1038" w:type="dxa"/>
          </w:tcPr>
          <w:p w:rsidR="004D308F" w:rsidRDefault="004D308F">
            <w:r w:rsidRPr="002312E8">
              <w:rPr>
                <w:rFonts w:ascii="GHEA Grapalat" w:hAnsi="GHEA Grapalat"/>
                <w:sz w:val="16"/>
                <w:szCs w:val="16"/>
              </w:rPr>
              <w:lastRenderedPageBreak/>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703"/>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lastRenderedPageBreak/>
              <w:t>23</w:t>
            </w:r>
          </w:p>
        </w:tc>
        <w:tc>
          <w:tcPr>
            <w:tcW w:w="1917" w:type="dxa"/>
            <w:vAlign w:val="center"/>
          </w:tcPr>
          <w:p w:rsidR="004D308F" w:rsidRPr="00720ED4" w:rsidRDefault="004D308F" w:rsidP="0019634E">
            <w:pPr>
              <w:jc w:val="center"/>
              <w:rPr>
                <w:rFonts w:ascii="Arial" w:hAnsi="Arial" w:cs="Arial"/>
                <w:b/>
                <w:color w:val="000000"/>
              </w:rPr>
            </w:pPr>
            <w:r w:rsidRPr="00720ED4">
              <w:rPr>
                <w:rFonts w:ascii="Arial" w:hAnsi="Arial" w:cs="Arial"/>
                <w:b/>
                <w:color w:val="000000"/>
                <w:sz w:val="22"/>
              </w:rPr>
              <w:t>15871256</w:t>
            </w:r>
          </w:p>
        </w:tc>
        <w:tc>
          <w:tcPr>
            <w:tcW w:w="1417" w:type="dxa"/>
          </w:tcPr>
          <w:p w:rsidR="004D308F" w:rsidRPr="00BB488C" w:rsidRDefault="004D308F" w:rsidP="0019634E">
            <w:pPr>
              <w:pStyle w:val="HTML"/>
              <w:shd w:val="clear" w:color="auto" w:fill="F8F9FA"/>
              <w:spacing w:line="603" w:lineRule="atLeast"/>
              <w:rPr>
                <w:rStyle w:val="y2iqfc"/>
                <w:rFonts w:ascii="inherit" w:hAnsi="inherit"/>
                <w:color w:val="1F1F1F"/>
                <w:sz w:val="22"/>
                <w:szCs w:val="22"/>
                <w:lang w:val="en-US"/>
              </w:rPr>
            </w:pPr>
            <w:r w:rsidRPr="00BB488C">
              <w:rPr>
                <w:rStyle w:val="y2iqfc"/>
                <w:rFonts w:ascii="inherit" w:hAnsi="inherit"/>
                <w:color w:val="1F1F1F"/>
                <w:sz w:val="22"/>
                <w:szCs w:val="22"/>
              </w:rPr>
              <w:t>красный перец</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9E0B74" w:rsidRDefault="004D308F" w:rsidP="005F557A">
            <w:pPr>
              <w:widowControl w:val="0"/>
              <w:jc w:val="center"/>
              <w:rPr>
                <w:rFonts w:ascii="GHEA Grapalat" w:hAnsi="GHEA Grapalat"/>
                <w:sz w:val="16"/>
                <w:szCs w:val="16"/>
              </w:rPr>
            </w:pPr>
            <w:r w:rsidRPr="009E0B74">
              <w:rPr>
                <w:rFonts w:ascii="GHEA Grapalat" w:hAnsi="GHEA Grapalat"/>
                <w:sz w:val="16"/>
                <w:szCs w:val="16"/>
              </w:rPr>
              <w:t>кг</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5000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2</w:t>
            </w:r>
          </w:p>
        </w:tc>
        <w:tc>
          <w:tcPr>
            <w:tcW w:w="663" w:type="dxa"/>
          </w:tcPr>
          <w:p w:rsidR="004D308F" w:rsidRPr="00897DD4" w:rsidRDefault="004D308F">
            <w:pPr>
              <w:rPr>
                <w:rFonts w:ascii="GHEA Grapalat" w:hAnsi="GHEA Grapalat"/>
                <w:sz w:val="16"/>
                <w:szCs w:val="16"/>
              </w:rPr>
            </w:pPr>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703"/>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24</w:t>
            </w:r>
          </w:p>
        </w:tc>
        <w:tc>
          <w:tcPr>
            <w:tcW w:w="1917" w:type="dxa"/>
            <w:vAlign w:val="center"/>
          </w:tcPr>
          <w:p w:rsidR="004D308F" w:rsidRPr="00C80A7C" w:rsidRDefault="004D308F" w:rsidP="0019634E">
            <w:pPr>
              <w:rPr>
                <w:rFonts w:ascii="GHEA Grapalat" w:hAnsi="GHEA Grapalat"/>
                <w:b/>
                <w:i/>
                <w:color w:val="000000"/>
                <w:sz w:val="16"/>
                <w:szCs w:val="16"/>
              </w:rPr>
            </w:pPr>
            <w:r w:rsidRPr="00627374">
              <w:rPr>
                <w:rFonts w:ascii="GHEA Grapalat" w:hAnsi="GHEA Grapalat"/>
                <w:b/>
                <w:i/>
                <w:color w:val="000000"/>
                <w:sz w:val="16"/>
                <w:szCs w:val="16"/>
              </w:rPr>
              <w:t>15851100</w:t>
            </w:r>
          </w:p>
        </w:tc>
        <w:tc>
          <w:tcPr>
            <w:tcW w:w="1417" w:type="dxa"/>
          </w:tcPr>
          <w:p w:rsidR="004D308F" w:rsidRPr="00BB488C" w:rsidRDefault="004D308F" w:rsidP="0019634E">
            <w:pPr>
              <w:pStyle w:val="HTML"/>
              <w:shd w:val="clear" w:color="auto" w:fill="F8F9FA"/>
              <w:spacing w:line="603" w:lineRule="atLeast"/>
              <w:rPr>
                <w:rStyle w:val="y2iqfc"/>
                <w:rFonts w:ascii="inherit" w:hAnsi="inherit"/>
                <w:color w:val="1F1F1F"/>
                <w:sz w:val="22"/>
                <w:szCs w:val="22"/>
                <w:lang w:val="en-US"/>
              </w:rPr>
            </w:pPr>
            <w:r w:rsidRPr="00BB488C">
              <w:rPr>
                <w:rStyle w:val="y2iqfc"/>
                <w:rFonts w:ascii="inherit" w:hAnsi="inherit"/>
                <w:color w:val="1F1F1F"/>
                <w:sz w:val="22"/>
                <w:szCs w:val="22"/>
              </w:rPr>
              <w:t>черный перец</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9E0B74" w:rsidRDefault="004D308F" w:rsidP="005F557A">
            <w:pPr>
              <w:widowControl w:val="0"/>
              <w:jc w:val="center"/>
              <w:rPr>
                <w:rFonts w:ascii="GHEA Grapalat" w:hAnsi="GHEA Grapalat"/>
                <w:sz w:val="16"/>
                <w:szCs w:val="16"/>
              </w:rPr>
            </w:pPr>
            <w:r w:rsidRPr="009E0B74">
              <w:rPr>
                <w:rFonts w:ascii="GHEA Grapalat" w:hAnsi="GHEA Grapalat"/>
                <w:sz w:val="16"/>
                <w:szCs w:val="16"/>
              </w:rPr>
              <w:t>кг</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7000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2</w:t>
            </w:r>
          </w:p>
        </w:tc>
        <w:tc>
          <w:tcPr>
            <w:tcW w:w="663" w:type="dxa"/>
          </w:tcPr>
          <w:p w:rsidR="004D308F" w:rsidRPr="00897DD4" w:rsidRDefault="004D308F">
            <w:pPr>
              <w:rPr>
                <w:rFonts w:ascii="GHEA Grapalat" w:hAnsi="GHEA Grapalat"/>
                <w:sz w:val="16"/>
                <w:szCs w:val="16"/>
              </w:rPr>
            </w:pPr>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703"/>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25</w:t>
            </w:r>
          </w:p>
        </w:tc>
        <w:tc>
          <w:tcPr>
            <w:tcW w:w="1917" w:type="dxa"/>
            <w:vAlign w:val="center"/>
          </w:tcPr>
          <w:p w:rsidR="004D308F" w:rsidRPr="00C80A7C" w:rsidRDefault="004D308F" w:rsidP="0019634E">
            <w:pPr>
              <w:rPr>
                <w:rFonts w:ascii="GHEA Grapalat" w:hAnsi="GHEA Grapalat"/>
                <w:b/>
                <w:i/>
                <w:color w:val="000000"/>
                <w:sz w:val="16"/>
                <w:szCs w:val="16"/>
              </w:rPr>
            </w:pPr>
            <w:r w:rsidRPr="00200475">
              <w:rPr>
                <w:rFonts w:ascii="GHEA Grapalat" w:hAnsi="GHEA Grapalat"/>
                <w:b/>
                <w:i/>
                <w:color w:val="000000"/>
                <w:sz w:val="16"/>
                <w:szCs w:val="16"/>
              </w:rPr>
              <w:t>15871110</w:t>
            </w:r>
          </w:p>
        </w:tc>
        <w:tc>
          <w:tcPr>
            <w:tcW w:w="1417" w:type="dxa"/>
          </w:tcPr>
          <w:p w:rsidR="004D308F" w:rsidRPr="00BB488C" w:rsidRDefault="004D308F" w:rsidP="0019634E">
            <w:pPr>
              <w:pStyle w:val="HTML"/>
              <w:shd w:val="clear" w:color="auto" w:fill="F8F9FA"/>
              <w:spacing w:line="603" w:lineRule="atLeast"/>
              <w:rPr>
                <w:rStyle w:val="y2iqfc"/>
                <w:rFonts w:ascii="inherit" w:hAnsi="inherit"/>
                <w:color w:val="1F1F1F"/>
                <w:sz w:val="22"/>
                <w:szCs w:val="22"/>
              </w:rPr>
            </w:pPr>
            <w:r w:rsidRPr="00BB488C">
              <w:rPr>
                <w:rStyle w:val="y2iqfc"/>
                <w:rFonts w:ascii="inherit" w:hAnsi="inherit"/>
                <w:color w:val="1F1F1F"/>
                <w:sz w:val="22"/>
                <w:szCs w:val="22"/>
              </w:rPr>
              <w:t>Сахар</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9E0B74" w:rsidRDefault="004D308F" w:rsidP="005F557A">
            <w:pPr>
              <w:widowControl w:val="0"/>
              <w:jc w:val="center"/>
              <w:rPr>
                <w:rFonts w:ascii="GHEA Grapalat" w:hAnsi="GHEA Grapalat"/>
                <w:sz w:val="16"/>
                <w:szCs w:val="16"/>
              </w:rPr>
            </w:pPr>
            <w:r w:rsidRPr="009E0B74">
              <w:rPr>
                <w:rFonts w:ascii="GHEA Grapalat" w:hAnsi="GHEA Grapalat"/>
                <w:sz w:val="16"/>
                <w:szCs w:val="16"/>
              </w:rPr>
              <w:t>кг</w:t>
            </w:r>
          </w:p>
        </w:tc>
        <w:tc>
          <w:tcPr>
            <w:tcW w:w="850" w:type="dxa"/>
          </w:tcPr>
          <w:p w:rsidR="004D308F" w:rsidRPr="009E0B74" w:rsidRDefault="004D308F" w:rsidP="005F557A">
            <w:pPr>
              <w:widowControl w:val="0"/>
              <w:jc w:val="center"/>
              <w:rPr>
                <w:rFonts w:ascii="GHEA Grapalat" w:hAnsi="GHEA Grapalat"/>
                <w:sz w:val="16"/>
                <w:szCs w:val="16"/>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41200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103</w:t>
            </w:r>
          </w:p>
        </w:tc>
        <w:tc>
          <w:tcPr>
            <w:tcW w:w="663" w:type="dxa"/>
          </w:tcPr>
          <w:p w:rsidR="004D308F" w:rsidRPr="00897DD4" w:rsidRDefault="004D308F">
            <w:pPr>
              <w:rPr>
                <w:rFonts w:ascii="GHEA Grapalat" w:hAnsi="GHEA Grapalat"/>
                <w:sz w:val="16"/>
                <w:szCs w:val="16"/>
              </w:rPr>
            </w:pPr>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768"/>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26</w:t>
            </w:r>
          </w:p>
        </w:tc>
        <w:tc>
          <w:tcPr>
            <w:tcW w:w="1917" w:type="dxa"/>
            <w:vAlign w:val="center"/>
          </w:tcPr>
          <w:p w:rsidR="004D308F" w:rsidRPr="00200475" w:rsidRDefault="004D308F" w:rsidP="0019634E">
            <w:pPr>
              <w:rPr>
                <w:rFonts w:ascii="GHEA Grapalat" w:hAnsi="GHEA Grapalat"/>
                <w:b/>
                <w:i/>
                <w:color w:val="000000"/>
                <w:sz w:val="16"/>
                <w:szCs w:val="16"/>
              </w:rPr>
            </w:pPr>
            <w:r>
              <w:rPr>
                <w:rFonts w:ascii="Arial" w:hAnsi="Arial" w:cs="Arial"/>
                <w:color w:val="000000"/>
              </w:rPr>
              <w:t>15871110</w:t>
            </w:r>
          </w:p>
        </w:tc>
        <w:tc>
          <w:tcPr>
            <w:tcW w:w="1417" w:type="dxa"/>
          </w:tcPr>
          <w:p w:rsidR="004D308F" w:rsidRPr="00BB488C" w:rsidRDefault="004D308F" w:rsidP="0019634E">
            <w:pPr>
              <w:pStyle w:val="HTML"/>
              <w:shd w:val="clear" w:color="auto" w:fill="F8F9FA"/>
              <w:spacing w:line="603" w:lineRule="atLeast"/>
              <w:rPr>
                <w:rStyle w:val="y2iqfc"/>
                <w:rFonts w:ascii="inherit" w:hAnsi="inherit"/>
                <w:color w:val="1F1F1F"/>
                <w:sz w:val="22"/>
                <w:szCs w:val="22"/>
              </w:rPr>
            </w:pPr>
            <w:r w:rsidRPr="00BB488C">
              <w:rPr>
                <w:rStyle w:val="y2iqfc"/>
                <w:rFonts w:ascii="inherit" w:hAnsi="inherit"/>
                <w:color w:val="1F1F1F"/>
                <w:sz w:val="22"/>
                <w:szCs w:val="22"/>
              </w:rPr>
              <w:t>яблочный уксус</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C949E3" w:rsidRDefault="004D308F" w:rsidP="005F557A">
            <w:pPr>
              <w:widowControl w:val="0"/>
              <w:jc w:val="center"/>
              <w:rPr>
                <w:rFonts w:ascii="GHEA Grapalat" w:hAnsi="GHEA Grapalat"/>
                <w:sz w:val="16"/>
                <w:szCs w:val="16"/>
                <w:lang w:val="en-US"/>
              </w:rPr>
            </w:pPr>
            <w:r>
              <w:rPr>
                <w:rFonts w:ascii="GHEA Grapalat" w:hAnsi="GHEA Grapalat"/>
                <w:sz w:val="16"/>
                <w:szCs w:val="16"/>
                <w:lang w:val="en-US"/>
              </w:rPr>
              <w:t>литр</w:t>
            </w:r>
          </w:p>
        </w:tc>
        <w:tc>
          <w:tcPr>
            <w:tcW w:w="850" w:type="dxa"/>
          </w:tcPr>
          <w:p w:rsidR="004D308F" w:rsidRDefault="004D308F" w:rsidP="005F557A">
            <w:pPr>
              <w:widowControl w:val="0"/>
              <w:jc w:val="center"/>
              <w:rPr>
                <w:rFonts w:ascii="GHEA Grapalat" w:hAnsi="GHEA Grapalat"/>
                <w:sz w:val="16"/>
                <w:szCs w:val="16"/>
                <w:lang w:val="en-US"/>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1200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6</w:t>
            </w:r>
          </w:p>
        </w:tc>
        <w:tc>
          <w:tcPr>
            <w:tcW w:w="663" w:type="dxa"/>
          </w:tcPr>
          <w:p w:rsidR="004D308F" w:rsidRDefault="004D308F">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r w:rsidR="004D308F" w:rsidRPr="00F24462" w:rsidTr="00716506">
        <w:trPr>
          <w:trHeight w:val="665"/>
          <w:jc w:val="center"/>
        </w:trPr>
        <w:tc>
          <w:tcPr>
            <w:tcW w:w="1242" w:type="dxa"/>
            <w:vAlign w:val="center"/>
          </w:tcPr>
          <w:p w:rsidR="004D308F" w:rsidRDefault="004D308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27</w:t>
            </w:r>
          </w:p>
        </w:tc>
        <w:tc>
          <w:tcPr>
            <w:tcW w:w="1917" w:type="dxa"/>
            <w:vAlign w:val="center"/>
          </w:tcPr>
          <w:p w:rsidR="004D308F" w:rsidRPr="00200475" w:rsidRDefault="004D308F" w:rsidP="0019634E">
            <w:pPr>
              <w:rPr>
                <w:rFonts w:ascii="GHEA Grapalat" w:hAnsi="GHEA Grapalat"/>
                <w:b/>
                <w:i/>
                <w:color w:val="000000"/>
                <w:sz w:val="16"/>
                <w:szCs w:val="16"/>
              </w:rPr>
            </w:pPr>
            <w:r>
              <w:rPr>
                <w:rFonts w:ascii="Arial" w:hAnsi="Arial" w:cs="Arial"/>
                <w:color w:val="000000"/>
              </w:rPr>
              <w:t>15331490</w:t>
            </w:r>
          </w:p>
        </w:tc>
        <w:tc>
          <w:tcPr>
            <w:tcW w:w="1417" w:type="dxa"/>
          </w:tcPr>
          <w:p w:rsidR="004D308F" w:rsidRPr="00BB488C" w:rsidRDefault="004D308F" w:rsidP="0019634E">
            <w:pPr>
              <w:pStyle w:val="HTML"/>
              <w:shd w:val="clear" w:color="auto" w:fill="F8F9FA"/>
              <w:spacing w:line="603" w:lineRule="atLeast"/>
              <w:rPr>
                <w:rStyle w:val="y2iqfc"/>
                <w:rFonts w:ascii="inherit" w:hAnsi="inherit"/>
                <w:color w:val="1F1F1F"/>
                <w:sz w:val="22"/>
                <w:szCs w:val="22"/>
              </w:rPr>
            </w:pPr>
            <w:r w:rsidRPr="00BB488C">
              <w:rPr>
                <w:rStyle w:val="y2iqfc"/>
                <w:rFonts w:ascii="inherit" w:hAnsi="inherit"/>
                <w:color w:val="1F1F1F"/>
                <w:sz w:val="22"/>
                <w:szCs w:val="22"/>
              </w:rPr>
              <w:t>маринованный огурец</w:t>
            </w:r>
          </w:p>
        </w:tc>
        <w:tc>
          <w:tcPr>
            <w:tcW w:w="1560" w:type="dxa"/>
          </w:tcPr>
          <w:p w:rsidR="004D308F" w:rsidRPr="00B44159" w:rsidRDefault="004D308F" w:rsidP="005F557A">
            <w:pPr>
              <w:widowControl w:val="0"/>
              <w:jc w:val="center"/>
              <w:rPr>
                <w:sz w:val="12"/>
                <w:szCs w:val="12"/>
              </w:rPr>
            </w:pPr>
          </w:p>
        </w:tc>
        <w:tc>
          <w:tcPr>
            <w:tcW w:w="3260" w:type="dxa"/>
          </w:tcPr>
          <w:p w:rsidR="004D308F" w:rsidRPr="00B44159" w:rsidRDefault="004D308F" w:rsidP="005F557A">
            <w:pPr>
              <w:widowControl w:val="0"/>
              <w:jc w:val="center"/>
              <w:rPr>
                <w:rFonts w:ascii="Arial" w:hAnsi="Arial" w:cs="Arial"/>
                <w:color w:val="222222"/>
                <w:sz w:val="12"/>
                <w:szCs w:val="12"/>
                <w:shd w:val="clear" w:color="auto" w:fill="F8F9FA"/>
              </w:rPr>
            </w:pPr>
          </w:p>
        </w:tc>
        <w:tc>
          <w:tcPr>
            <w:tcW w:w="709" w:type="dxa"/>
          </w:tcPr>
          <w:p w:rsidR="004D308F" w:rsidRPr="00C949E3" w:rsidRDefault="004D308F" w:rsidP="005F557A">
            <w:pPr>
              <w:widowControl w:val="0"/>
              <w:jc w:val="center"/>
              <w:rPr>
                <w:rFonts w:ascii="GHEA Grapalat" w:hAnsi="GHEA Grapalat"/>
                <w:sz w:val="16"/>
                <w:szCs w:val="16"/>
                <w:lang w:val="en-US"/>
              </w:rPr>
            </w:pPr>
            <w:r>
              <w:rPr>
                <w:rFonts w:ascii="GHEA Grapalat" w:hAnsi="GHEA Grapalat"/>
                <w:sz w:val="16"/>
                <w:szCs w:val="16"/>
                <w:lang w:val="en-US"/>
              </w:rPr>
              <w:t>кг</w:t>
            </w:r>
          </w:p>
        </w:tc>
        <w:tc>
          <w:tcPr>
            <w:tcW w:w="850" w:type="dxa"/>
          </w:tcPr>
          <w:p w:rsidR="004D308F" w:rsidRDefault="004D308F" w:rsidP="005F557A">
            <w:pPr>
              <w:widowControl w:val="0"/>
              <w:jc w:val="center"/>
              <w:rPr>
                <w:rFonts w:ascii="GHEA Grapalat" w:hAnsi="GHEA Grapalat"/>
                <w:sz w:val="16"/>
                <w:szCs w:val="16"/>
                <w:lang w:val="en-US"/>
              </w:rPr>
            </w:pPr>
          </w:p>
        </w:tc>
        <w:tc>
          <w:tcPr>
            <w:tcW w:w="1276" w:type="dxa"/>
            <w:vAlign w:val="center"/>
          </w:tcPr>
          <w:p w:rsidR="004D308F" w:rsidRDefault="004D308F" w:rsidP="00C253DE">
            <w:pPr>
              <w:jc w:val="center"/>
              <w:rPr>
                <w:rFonts w:ascii="Calibri" w:hAnsi="Calibri"/>
                <w:color w:val="000000"/>
              </w:rPr>
            </w:pPr>
            <w:r>
              <w:rPr>
                <w:rFonts w:ascii="Calibri" w:hAnsi="Calibri"/>
                <w:color w:val="000000"/>
              </w:rPr>
              <w:t>12000</w:t>
            </w:r>
          </w:p>
        </w:tc>
        <w:tc>
          <w:tcPr>
            <w:tcW w:w="709" w:type="dxa"/>
            <w:vAlign w:val="center"/>
          </w:tcPr>
          <w:p w:rsidR="004D308F" w:rsidRDefault="004D308F" w:rsidP="00C253DE">
            <w:pPr>
              <w:jc w:val="center"/>
              <w:rPr>
                <w:rFonts w:ascii="Calibri" w:hAnsi="Calibri"/>
                <w:color w:val="000000"/>
              </w:rPr>
            </w:pPr>
            <w:r>
              <w:rPr>
                <w:rFonts w:ascii="Calibri" w:hAnsi="Calibri"/>
                <w:color w:val="000000"/>
              </w:rPr>
              <w:t>10</w:t>
            </w:r>
          </w:p>
        </w:tc>
        <w:tc>
          <w:tcPr>
            <w:tcW w:w="663" w:type="dxa"/>
          </w:tcPr>
          <w:p w:rsidR="004D308F" w:rsidRDefault="004D308F">
            <w:r w:rsidRPr="00897DD4">
              <w:rPr>
                <w:rFonts w:ascii="GHEA Grapalat" w:hAnsi="GHEA Grapalat"/>
                <w:sz w:val="16"/>
                <w:szCs w:val="16"/>
              </w:rPr>
              <w:t xml:space="preserve">Г. </w:t>
            </w:r>
            <w:r w:rsidRPr="00897DD4">
              <w:rPr>
                <w:rFonts w:ascii="GHEA Grapalat" w:hAnsi="GHEA Grapalat"/>
                <w:sz w:val="16"/>
                <w:szCs w:val="16"/>
                <w:lang w:val="en-US"/>
              </w:rPr>
              <w:t>Иджеван, Налбандян 5</w:t>
            </w:r>
          </w:p>
        </w:tc>
        <w:tc>
          <w:tcPr>
            <w:tcW w:w="1038" w:type="dxa"/>
          </w:tcPr>
          <w:p w:rsidR="004D308F" w:rsidRDefault="004D308F">
            <w:r w:rsidRPr="002312E8">
              <w:rPr>
                <w:rFonts w:ascii="GHEA Grapalat" w:hAnsi="GHEA Grapalat"/>
                <w:sz w:val="16"/>
                <w:szCs w:val="16"/>
              </w:rPr>
              <w:t>по требованию</w:t>
            </w:r>
          </w:p>
        </w:tc>
        <w:tc>
          <w:tcPr>
            <w:tcW w:w="1709" w:type="dxa"/>
          </w:tcPr>
          <w:p w:rsidR="004D308F" w:rsidRPr="00B44159" w:rsidRDefault="004D308F" w:rsidP="005F557A">
            <w:pPr>
              <w:widowControl w:val="0"/>
              <w:jc w:val="center"/>
              <w:rPr>
                <w:rFonts w:ascii="GHEA Grapalat" w:hAnsi="GHEA Grapalat"/>
                <w:sz w:val="16"/>
                <w:szCs w:val="16"/>
              </w:rPr>
            </w:pPr>
          </w:p>
        </w:tc>
      </w:tr>
    </w:tbl>
    <w:p w:rsidR="00304A73" w:rsidRPr="00F24462" w:rsidRDefault="00304A73" w:rsidP="00855C31">
      <w:pPr>
        <w:pStyle w:val="af2"/>
        <w:widowControl w:val="0"/>
        <w:jc w:val="both"/>
        <w:rPr>
          <w:rFonts w:ascii="GHEA Grapalat" w:hAnsi="GHEA Grapalat"/>
          <w:i/>
          <w:sz w:val="12"/>
        </w:rPr>
      </w:pPr>
      <w:r w:rsidRPr="00F24462">
        <w:rPr>
          <w:rFonts w:ascii="GHEA Grapalat" w:hAnsi="GHEA Grapalat"/>
          <w:i/>
          <w:sz w:val="16"/>
        </w:rPr>
        <w:t xml:space="preserve">* </w:t>
      </w:r>
      <w:r w:rsidRPr="00F24462">
        <w:rPr>
          <w:rFonts w:ascii="GHEA Grapalat" w:hAnsi="GHEA Grapalat"/>
          <w:i/>
          <w:sz w:val="12"/>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304A73" w:rsidRPr="00F24462" w:rsidRDefault="00304A73" w:rsidP="00A1665E">
      <w:pPr>
        <w:pStyle w:val="af2"/>
        <w:widowControl w:val="0"/>
        <w:jc w:val="both"/>
        <w:rPr>
          <w:rFonts w:ascii="GHEA Grapalat" w:hAnsi="GHEA Grapalat"/>
          <w:i/>
          <w:sz w:val="12"/>
        </w:rPr>
      </w:pPr>
      <w:r w:rsidRPr="00F24462">
        <w:rPr>
          <w:rFonts w:ascii="GHEA Grapalat" w:hAnsi="GHEA Grapalat"/>
          <w:i/>
          <w:sz w:val="12"/>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304A73" w:rsidRPr="00F24462" w:rsidRDefault="00304A73" w:rsidP="00A1665E">
      <w:pPr>
        <w:pStyle w:val="af2"/>
        <w:widowControl w:val="0"/>
        <w:jc w:val="both"/>
        <w:rPr>
          <w:rFonts w:ascii="GHEA Grapalat" w:hAnsi="GHEA Grapalat"/>
          <w:i/>
          <w:sz w:val="12"/>
        </w:rPr>
      </w:pPr>
      <w:r w:rsidRPr="00F24462">
        <w:rPr>
          <w:rFonts w:ascii="GHEA Grapalat" w:hAnsi="GHEA Grapalat"/>
          <w:i/>
          <w:sz w:val="12"/>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04A73" w:rsidRPr="00F24462" w:rsidRDefault="00304A73" w:rsidP="00A1665E">
      <w:pPr>
        <w:pStyle w:val="af2"/>
        <w:widowControl w:val="0"/>
        <w:jc w:val="both"/>
        <w:rPr>
          <w:rFonts w:ascii="GHEA Grapalat" w:hAnsi="GHEA Grapalat"/>
          <w:i/>
          <w:sz w:val="10"/>
        </w:rPr>
      </w:pPr>
      <w:r w:rsidRPr="00F24462">
        <w:rPr>
          <w:rFonts w:ascii="GHEA Grapalat" w:hAnsi="GHEA Grapalat"/>
          <w:i/>
          <w:sz w:val="10"/>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04A73" w:rsidRPr="00F24462" w:rsidRDefault="00304A73" w:rsidP="00A1665E">
      <w:pPr>
        <w:rPr>
          <w:rFonts w:ascii="GHEA Grapalat" w:hAnsi="GHEA Grapalat"/>
          <w:sz w:val="12"/>
          <w:szCs w:val="22"/>
          <w:lang w:val="hy-AM"/>
        </w:rPr>
      </w:pPr>
      <w:r w:rsidRPr="00F24462">
        <w:rPr>
          <w:rFonts w:ascii="GHEA Grapalat" w:hAnsi="GHEA Grapalat"/>
          <w:i/>
          <w:sz w:val="14"/>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954E8" w:rsidRPr="00F24462" w:rsidRDefault="00F954E8" w:rsidP="00A1665E">
      <w:pPr>
        <w:widowControl w:val="0"/>
        <w:jc w:val="both"/>
        <w:rPr>
          <w:rFonts w:ascii="GHEA Grapalat" w:hAnsi="GHEA Grapalat"/>
          <w:sz w:val="16"/>
          <w:szCs w:val="20"/>
        </w:rPr>
      </w:pPr>
    </w:p>
    <w:tbl>
      <w:tblPr>
        <w:tblW w:w="9639" w:type="dxa"/>
        <w:jc w:val="center"/>
        <w:tblLayout w:type="fixed"/>
        <w:tblLook w:val="0000"/>
      </w:tblPr>
      <w:tblGrid>
        <w:gridCol w:w="4536"/>
        <w:gridCol w:w="760"/>
        <w:gridCol w:w="4343"/>
      </w:tblGrid>
      <w:tr w:rsidR="00B138F3" w:rsidRPr="00F24462" w:rsidTr="00E22E51">
        <w:trPr>
          <w:jc w:val="center"/>
        </w:trPr>
        <w:tc>
          <w:tcPr>
            <w:tcW w:w="4536" w:type="dxa"/>
          </w:tcPr>
          <w:p w:rsidR="00071D1C" w:rsidRPr="00F24462" w:rsidRDefault="00071D1C" w:rsidP="00A1665E">
            <w:pPr>
              <w:widowControl w:val="0"/>
              <w:jc w:val="center"/>
              <w:rPr>
                <w:rFonts w:ascii="GHEA Grapalat" w:hAnsi="GHEA Grapalat" w:cs="Sylfaen"/>
                <w:b/>
                <w:bCs/>
                <w:sz w:val="16"/>
                <w:szCs w:val="20"/>
              </w:rPr>
            </w:pPr>
            <w:r w:rsidRPr="00F24462">
              <w:rPr>
                <w:rFonts w:ascii="GHEA Grapalat" w:hAnsi="GHEA Grapalat"/>
                <w:b/>
                <w:sz w:val="16"/>
                <w:szCs w:val="20"/>
              </w:rPr>
              <w:t>ПОКУПАТЕЛЬ</w:t>
            </w:r>
          </w:p>
          <w:p w:rsidR="00071D1C" w:rsidRPr="00F24462" w:rsidRDefault="00AB4EAB" w:rsidP="00A1665E">
            <w:pPr>
              <w:widowControl w:val="0"/>
              <w:jc w:val="center"/>
              <w:rPr>
                <w:rFonts w:ascii="GHEA Grapalat" w:hAnsi="GHEA Grapalat"/>
                <w:sz w:val="16"/>
                <w:szCs w:val="20"/>
                <w:lang w:val="en-US"/>
              </w:rPr>
            </w:pPr>
            <w:r w:rsidRPr="00F24462">
              <w:rPr>
                <w:rFonts w:ascii="GHEA Grapalat" w:hAnsi="GHEA Grapalat"/>
                <w:sz w:val="16"/>
                <w:szCs w:val="20"/>
                <w:lang w:val="en-US"/>
              </w:rPr>
              <w:t>_____________________</w:t>
            </w:r>
          </w:p>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/подпись/</w:t>
            </w:r>
          </w:p>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М. П.</w:t>
            </w:r>
          </w:p>
        </w:tc>
        <w:tc>
          <w:tcPr>
            <w:tcW w:w="760" w:type="dxa"/>
          </w:tcPr>
          <w:p w:rsidR="00071D1C" w:rsidRPr="00F24462" w:rsidRDefault="00071D1C" w:rsidP="00A1665E">
            <w:pPr>
              <w:widowControl w:val="0"/>
              <w:jc w:val="center"/>
              <w:rPr>
                <w:rFonts w:ascii="GHEA Grapalat" w:hAnsi="GHEA Grapalat"/>
                <w:sz w:val="16"/>
                <w:szCs w:val="20"/>
              </w:rPr>
            </w:pPr>
          </w:p>
        </w:tc>
        <w:tc>
          <w:tcPr>
            <w:tcW w:w="4343" w:type="dxa"/>
          </w:tcPr>
          <w:p w:rsidR="00071D1C" w:rsidRPr="00F24462" w:rsidRDefault="00071D1C" w:rsidP="00A1665E">
            <w:pPr>
              <w:widowControl w:val="0"/>
              <w:jc w:val="center"/>
              <w:rPr>
                <w:rFonts w:ascii="GHEA Grapalat" w:hAnsi="GHEA Grapalat" w:cs="Sylfaen"/>
                <w:b/>
                <w:bCs/>
                <w:sz w:val="16"/>
                <w:szCs w:val="20"/>
              </w:rPr>
            </w:pPr>
            <w:r w:rsidRPr="00F24462">
              <w:rPr>
                <w:rFonts w:ascii="GHEA Grapalat" w:hAnsi="GHEA Grapalat"/>
                <w:b/>
                <w:sz w:val="16"/>
                <w:szCs w:val="20"/>
              </w:rPr>
              <w:t>ПРОДАВЕЦ</w:t>
            </w:r>
          </w:p>
          <w:p w:rsidR="00071D1C" w:rsidRPr="00F24462" w:rsidRDefault="00AB4EAB" w:rsidP="00A1665E">
            <w:pPr>
              <w:widowControl w:val="0"/>
              <w:jc w:val="center"/>
              <w:rPr>
                <w:rFonts w:ascii="GHEA Grapalat" w:hAnsi="GHEA Grapalat"/>
                <w:sz w:val="16"/>
                <w:szCs w:val="20"/>
                <w:lang w:val="en-US"/>
              </w:rPr>
            </w:pPr>
            <w:r w:rsidRPr="00F24462">
              <w:rPr>
                <w:rFonts w:ascii="GHEA Grapalat" w:hAnsi="GHEA Grapalat"/>
                <w:sz w:val="16"/>
                <w:szCs w:val="20"/>
                <w:lang w:val="en-US"/>
              </w:rPr>
              <w:t>______________________</w:t>
            </w:r>
          </w:p>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/подпись/</w:t>
            </w:r>
          </w:p>
          <w:p w:rsidR="00071D1C" w:rsidRPr="00F24462" w:rsidRDefault="00071D1C" w:rsidP="00A1665E">
            <w:pPr>
              <w:widowControl w:val="0"/>
              <w:jc w:val="center"/>
              <w:rPr>
                <w:rFonts w:ascii="GHEA Grapalat" w:hAnsi="GHEA Grapalat"/>
                <w:sz w:val="16"/>
                <w:szCs w:val="20"/>
                <w:lang w:val="hy-AM"/>
              </w:rPr>
            </w:pPr>
            <w:r w:rsidRPr="00F24462">
              <w:rPr>
                <w:rFonts w:ascii="GHEA Grapalat" w:hAnsi="GHEA Grapalat"/>
                <w:sz w:val="16"/>
                <w:szCs w:val="20"/>
              </w:rPr>
              <w:t>М. П.</w:t>
            </w:r>
          </w:p>
        </w:tc>
      </w:tr>
    </w:tbl>
    <w:p w:rsidR="00071D1C" w:rsidRPr="00F24462" w:rsidRDefault="00071D1C" w:rsidP="00A1665E">
      <w:pPr>
        <w:widowControl w:val="0"/>
        <w:jc w:val="right"/>
        <w:rPr>
          <w:rFonts w:ascii="GHEA Grapalat" w:hAnsi="GHEA Grapalat"/>
          <w:i/>
          <w:sz w:val="16"/>
          <w:szCs w:val="20"/>
        </w:rPr>
      </w:pPr>
      <w:r w:rsidRPr="00F24462">
        <w:rPr>
          <w:rFonts w:ascii="GHEA Grapalat" w:hAnsi="GHEA Grapalat"/>
          <w:sz w:val="16"/>
          <w:szCs w:val="20"/>
        </w:rPr>
        <w:br w:type="page"/>
      </w:r>
      <w:r w:rsidRPr="00F24462">
        <w:rPr>
          <w:rFonts w:ascii="GHEA Grapalat" w:hAnsi="GHEA Grapalat"/>
          <w:i/>
          <w:sz w:val="16"/>
          <w:szCs w:val="20"/>
        </w:rPr>
        <w:lastRenderedPageBreak/>
        <w:t>Приложение № 2</w:t>
      </w:r>
    </w:p>
    <w:p w:rsidR="00071D1C" w:rsidRPr="00F24462" w:rsidRDefault="00071D1C" w:rsidP="00A1665E">
      <w:pPr>
        <w:widowControl w:val="0"/>
        <w:jc w:val="right"/>
        <w:rPr>
          <w:rFonts w:ascii="GHEA Grapalat" w:hAnsi="GHEA Grapalat"/>
          <w:i/>
          <w:sz w:val="16"/>
          <w:szCs w:val="20"/>
        </w:rPr>
      </w:pPr>
      <w:r w:rsidRPr="00F24462">
        <w:rPr>
          <w:rFonts w:ascii="GHEA Grapalat" w:hAnsi="GHEA Grapalat"/>
          <w:i/>
          <w:sz w:val="16"/>
          <w:szCs w:val="20"/>
        </w:rPr>
        <w:t xml:space="preserve">к Договору под кодом </w:t>
      </w:r>
      <w:r w:rsidR="005A57B8" w:rsidRPr="00F24462">
        <w:rPr>
          <w:rFonts w:ascii="GHEA Grapalat" w:hAnsi="GHEA Grapalat"/>
          <w:i/>
          <w:sz w:val="16"/>
          <w:szCs w:val="20"/>
        </w:rPr>
        <w:br/>
      </w:r>
      <w:r w:rsidRPr="00F24462">
        <w:rPr>
          <w:rFonts w:ascii="GHEA Grapalat" w:hAnsi="GHEA Grapalat"/>
          <w:i/>
          <w:sz w:val="16"/>
          <w:szCs w:val="20"/>
        </w:rPr>
        <w:t xml:space="preserve">заключенному </w:t>
      </w:r>
      <w:r w:rsidR="006132ED" w:rsidRPr="00F24462">
        <w:rPr>
          <w:rFonts w:ascii="GHEA Grapalat" w:hAnsi="GHEA Grapalat"/>
          <w:i/>
          <w:sz w:val="16"/>
          <w:szCs w:val="20"/>
        </w:rPr>
        <w:t>"</w:t>
      </w:r>
      <w:r w:rsidR="00D52566" w:rsidRPr="00F24462">
        <w:rPr>
          <w:rFonts w:ascii="GHEA Grapalat" w:hAnsi="GHEA Grapalat"/>
          <w:i/>
          <w:sz w:val="16"/>
          <w:szCs w:val="20"/>
        </w:rPr>
        <w:tab/>
      </w:r>
      <w:r w:rsidR="006132ED" w:rsidRPr="00F24462">
        <w:rPr>
          <w:rFonts w:ascii="GHEA Grapalat" w:hAnsi="GHEA Grapalat"/>
          <w:i/>
          <w:sz w:val="16"/>
          <w:szCs w:val="20"/>
        </w:rPr>
        <w:t>"</w:t>
      </w:r>
      <w:r w:rsidR="00D52566" w:rsidRPr="00F24462">
        <w:rPr>
          <w:rFonts w:ascii="GHEA Grapalat" w:hAnsi="GHEA Grapalat"/>
          <w:i/>
          <w:sz w:val="16"/>
          <w:szCs w:val="20"/>
        </w:rPr>
        <w:tab/>
      </w:r>
      <w:r w:rsidRPr="00F24462">
        <w:rPr>
          <w:rFonts w:ascii="GHEA Grapalat" w:hAnsi="GHEA Grapalat"/>
          <w:i/>
          <w:sz w:val="16"/>
          <w:szCs w:val="20"/>
        </w:rPr>
        <w:t>20</w:t>
      </w:r>
      <w:r w:rsidR="00D52566" w:rsidRPr="00F24462">
        <w:rPr>
          <w:rFonts w:ascii="GHEA Grapalat" w:hAnsi="GHEA Grapalat"/>
          <w:i/>
          <w:sz w:val="16"/>
          <w:szCs w:val="20"/>
        </w:rPr>
        <w:tab/>
      </w:r>
      <w:r w:rsidRPr="00F24462">
        <w:rPr>
          <w:rFonts w:ascii="GHEA Grapalat" w:hAnsi="GHEA Grapalat"/>
          <w:i/>
          <w:sz w:val="16"/>
          <w:szCs w:val="20"/>
        </w:rPr>
        <w:t>г.</w:t>
      </w:r>
    </w:p>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ГРАФИК ОПЛАТЫ</w:t>
      </w:r>
      <w:r w:rsidR="00E67FD5" w:rsidRPr="00F24462">
        <w:rPr>
          <w:rStyle w:val="af6"/>
          <w:rFonts w:ascii="GHEA Grapalat" w:hAnsi="GHEA Grapalat"/>
          <w:sz w:val="16"/>
          <w:szCs w:val="20"/>
        </w:rPr>
        <w:footnoteReference w:customMarkFollows="1" w:id="23"/>
        <w:t>*</w:t>
      </w:r>
    </w:p>
    <w:p w:rsidR="00071D1C" w:rsidRPr="00F24462" w:rsidRDefault="00071D1C" w:rsidP="00A1665E">
      <w:pPr>
        <w:widowControl w:val="0"/>
        <w:jc w:val="right"/>
        <w:rPr>
          <w:rFonts w:ascii="GHEA Grapalat" w:hAnsi="GHEA Grapalat"/>
          <w:sz w:val="16"/>
          <w:szCs w:val="20"/>
        </w:rPr>
      </w:pPr>
      <w:r w:rsidRPr="00F24462">
        <w:rPr>
          <w:rFonts w:ascii="GHEA Grapalat" w:hAnsi="GHEA Grapalat"/>
          <w:sz w:val="16"/>
          <w:szCs w:val="20"/>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12"/>
        <w:gridCol w:w="1599"/>
        <w:gridCol w:w="1077"/>
        <w:gridCol w:w="1105"/>
        <w:gridCol w:w="17"/>
        <w:gridCol w:w="794"/>
        <w:gridCol w:w="868"/>
        <w:gridCol w:w="780"/>
        <w:gridCol w:w="790"/>
        <w:gridCol w:w="780"/>
        <w:gridCol w:w="551"/>
        <w:gridCol w:w="230"/>
        <w:gridCol w:w="780"/>
        <w:gridCol w:w="780"/>
        <w:gridCol w:w="888"/>
        <w:gridCol w:w="833"/>
        <w:gridCol w:w="800"/>
        <w:gridCol w:w="841"/>
        <w:gridCol w:w="780"/>
      </w:tblGrid>
      <w:tr w:rsidR="00B138F3" w:rsidRPr="00F24462" w:rsidTr="00F24462">
        <w:trPr>
          <w:trHeight w:val="305"/>
          <w:jc w:val="center"/>
        </w:trPr>
        <w:tc>
          <w:tcPr>
            <w:tcW w:w="15905" w:type="dxa"/>
            <w:gridSpan w:val="19"/>
          </w:tcPr>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Товар</w:t>
            </w:r>
          </w:p>
        </w:tc>
      </w:tr>
      <w:tr w:rsidR="00B138F3" w:rsidRPr="00F24462" w:rsidTr="00D0122B">
        <w:trPr>
          <w:trHeight w:val="747"/>
          <w:jc w:val="center"/>
        </w:trPr>
        <w:tc>
          <w:tcPr>
            <w:tcW w:w="1612" w:type="dxa"/>
            <w:vAlign w:val="center"/>
          </w:tcPr>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номер предусмотренного приглашением лота</w:t>
            </w:r>
          </w:p>
        </w:tc>
        <w:tc>
          <w:tcPr>
            <w:tcW w:w="1599" w:type="dxa"/>
            <w:vAlign w:val="center"/>
          </w:tcPr>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промежуточный код, предусмотренный планом закупок по классификации ЕЗК (CPV)</w:t>
            </w:r>
          </w:p>
        </w:tc>
        <w:tc>
          <w:tcPr>
            <w:tcW w:w="2199" w:type="dxa"/>
            <w:gridSpan w:val="3"/>
            <w:vAlign w:val="center"/>
          </w:tcPr>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наименование</w:t>
            </w:r>
          </w:p>
        </w:tc>
        <w:tc>
          <w:tcPr>
            <w:tcW w:w="10495" w:type="dxa"/>
            <w:gridSpan w:val="14"/>
            <w:vAlign w:val="center"/>
          </w:tcPr>
          <w:p w:rsidR="00071D1C" w:rsidRPr="00F24462" w:rsidRDefault="00071D1C" w:rsidP="00A1665E">
            <w:pPr>
              <w:widowControl w:val="0"/>
              <w:jc w:val="both"/>
              <w:rPr>
                <w:rFonts w:ascii="GHEA Grapalat" w:hAnsi="GHEA Grapalat"/>
                <w:sz w:val="16"/>
                <w:szCs w:val="20"/>
              </w:rPr>
            </w:pPr>
            <w:r w:rsidRPr="00F24462">
              <w:rPr>
                <w:rFonts w:ascii="GHEA Grapalat" w:hAnsi="GHEA Grapalat"/>
                <w:sz w:val="16"/>
                <w:szCs w:val="20"/>
              </w:rPr>
              <w:t>Оплату товара предусматривается произвести в 2</w:t>
            </w:r>
            <w:r w:rsidR="00E67FD5" w:rsidRPr="00F24462">
              <w:rPr>
                <w:rFonts w:ascii="GHEA Grapalat" w:hAnsi="GHEA Grapalat"/>
                <w:sz w:val="16"/>
                <w:szCs w:val="20"/>
              </w:rPr>
              <w:t>0</w:t>
            </w:r>
            <w:r w:rsidR="00780AF5" w:rsidRPr="00780AF5">
              <w:rPr>
                <w:rFonts w:ascii="GHEA Grapalat" w:hAnsi="GHEA Grapalat"/>
                <w:sz w:val="16"/>
                <w:szCs w:val="20"/>
              </w:rPr>
              <w:t>24</w:t>
            </w:r>
            <w:bookmarkStart w:id="2" w:name="_GoBack"/>
            <w:bookmarkEnd w:id="2"/>
            <w:r w:rsidR="00E67FD5" w:rsidRPr="00F24462">
              <w:rPr>
                <w:rFonts w:ascii="GHEA Grapalat" w:hAnsi="GHEA Grapalat"/>
                <w:sz w:val="16"/>
                <w:szCs w:val="20"/>
              </w:rPr>
              <w:t>г., по месяцам, в том числе</w:t>
            </w:r>
            <w:r w:rsidR="00E67FD5" w:rsidRPr="00F24462">
              <w:rPr>
                <w:rStyle w:val="af6"/>
                <w:rFonts w:ascii="GHEA Grapalat" w:hAnsi="GHEA Grapalat"/>
                <w:sz w:val="16"/>
                <w:szCs w:val="20"/>
              </w:rPr>
              <w:footnoteReference w:customMarkFollows="1" w:id="24"/>
              <w:t>**</w:t>
            </w:r>
          </w:p>
        </w:tc>
      </w:tr>
      <w:tr w:rsidR="00EB5A1C" w:rsidRPr="00F24462" w:rsidTr="00D0122B">
        <w:trPr>
          <w:trHeight w:val="594"/>
          <w:jc w:val="center"/>
        </w:trPr>
        <w:tc>
          <w:tcPr>
            <w:tcW w:w="1612" w:type="dxa"/>
          </w:tcPr>
          <w:p w:rsidR="00EB5A1C" w:rsidRPr="00F24462" w:rsidRDefault="00EB5A1C" w:rsidP="00A1665E">
            <w:pPr>
              <w:widowControl w:val="0"/>
              <w:jc w:val="center"/>
              <w:rPr>
                <w:rFonts w:ascii="GHEA Grapalat" w:hAnsi="GHEA Grapalat"/>
                <w:sz w:val="16"/>
                <w:szCs w:val="20"/>
              </w:rPr>
            </w:pPr>
          </w:p>
        </w:tc>
        <w:tc>
          <w:tcPr>
            <w:tcW w:w="1599" w:type="dxa"/>
            <w:vAlign w:val="center"/>
          </w:tcPr>
          <w:p w:rsidR="00EB5A1C" w:rsidRPr="00714BF4" w:rsidRDefault="00EB5A1C" w:rsidP="002031B9">
            <w:pPr>
              <w:rPr>
                <w:rFonts w:ascii="Sylfaen" w:hAnsi="Sylfaen" w:cs="Calibri"/>
                <w:sz w:val="16"/>
                <w:szCs w:val="16"/>
                <w:lang w:val="hy-AM"/>
              </w:rPr>
            </w:pPr>
          </w:p>
        </w:tc>
        <w:tc>
          <w:tcPr>
            <w:tcW w:w="2199" w:type="dxa"/>
            <w:gridSpan w:val="3"/>
          </w:tcPr>
          <w:p w:rsidR="00EB5A1C" w:rsidRPr="00A022E0" w:rsidRDefault="00EB5A1C" w:rsidP="00EB5A1C">
            <w:pPr>
              <w:pStyle w:val="3"/>
              <w:keepNext w:val="0"/>
              <w:widowControl w:val="0"/>
              <w:tabs>
                <w:tab w:val="left" w:pos="1134"/>
              </w:tabs>
              <w:spacing w:line="240" w:lineRule="auto"/>
              <w:ind w:firstLine="28"/>
              <w:jc w:val="both"/>
              <w:rPr>
                <w:rFonts w:ascii="GHEA Grapalat" w:hAnsi="GHEA Grapalat"/>
                <w:i w:val="0"/>
                <w:sz w:val="16"/>
              </w:rPr>
            </w:pPr>
          </w:p>
        </w:tc>
        <w:tc>
          <w:tcPr>
            <w:tcW w:w="794" w:type="dxa"/>
            <w:vAlign w:val="center"/>
          </w:tcPr>
          <w:p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январь</w:t>
            </w:r>
          </w:p>
        </w:tc>
        <w:tc>
          <w:tcPr>
            <w:tcW w:w="868" w:type="dxa"/>
            <w:vAlign w:val="center"/>
          </w:tcPr>
          <w:p w:rsidR="00EB5A1C" w:rsidRPr="00F24462" w:rsidRDefault="00EB5A1C" w:rsidP="00A1665E">
            <w:pPr>
              <w:widowControl w:val="0"/>
              <w:ind w:right="-7"/>
              <w:jc w:val="center"/>
              <w:rPr>
                <w:rFonts w:ascii="GHEA Grapalat" w:hAnsi="GHEA Grapalat" w:cs="Sylfaen"/>
                <w:sz w:val="16"/>
                <w:szCs w:val="20"/>
              </w:rPr>
            </w:pPr>
            <w:r w:rsidRPr="00F24462">
              <w:rPr>
                <w:rFonts w:ascii="GHEA Grapalat" w:hAnsi="GHEA Grapalat"/>
                <w:sz w:val="16"/>
                <w:szCs w:val="20"/>
              </w:rPr>
              <w:t>февраль</w:t>
            </w:r>
          </w:p>
        </w:tc>
        <w:tc>
          <w:tcPr>
            <w:tcW w:w="780" w:type="dxa"/>
            <w:vAlign w:val="center"/>
          </w:tcPr>
          <w:p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март</w:t>
            </w:r>
          </w:p>
        </w:tc>
        <w:tc>
          <w:tcPr>
            <w:tcW w:w="790" w:type="dxa"/>
            <w:vAlign w:val="center"/>
          </w:tcPr>
          <w:p w:rsidR="00EB5A1C" w:rsidRPr="00F24462" w:rsidRDefault="00EB5A1C" w:rsidP="00A1665E">
            <w:pPr>
              <w:widowControl w:val="0"/>
              <w:ind w:right="-7"/>
              <w:jc w:val="center"/>
              <w:rPr>
                <w:rFonts w:ascii="GHEA Grapalat" w:hAnsi="GHEA Grapalat" w:cs="Sylfaen"/>
                <w:sz w:val="16"/>
                <w:szCs w:val="20"/>
              </w:rPr>
            </w:pPr>
            <w:r w:rsidRPr="00F24462">
              <w:rPr>
                <w:rFonts w:ascii="GHEA Grapalat" w:hAnsi="GHEA Grapalat"/>
                <w:sz w:val="16"/>
                <w:szCs w:val="20"/>
              </w:rPr>
              <w:t>апрель</w:t>
            </w:r>
          </w:p>
        </w:tc>
        <w:tc>
          <w:tcPr>
            <w:tcW w:w="780" w:type="dxa"/>
            <w:vAlign w:val="center"/>
          </w:tcPr>
          <w:p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май</w:t>
            </w:r>
          </w:p>
        </w:tc>
        <w:tc>
          <w:tcPr>
            <w:tcW w:w="781" w:type="dxa"/>
            <w:gridSpan w:val="2"/>
            <w:vAlign w:val="center"/>
          </w:tcPr>
          <w:p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июнь</w:t>
            </w:r>
          </w:p>
        </w:tc>
        <w:tc>
          <w:tcPr>
            <w:tcW w:w="780" w:type="dxa"/>
            <w:vAlign w:val="center"/>
          </w:tcPr>
          <w:p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июль</w:t>
            </w:r>
          </w:p>
        </w:tc>
        <w:tc>
          <w:tcPr>
            <w:tcW w:w="780" w:type="dxa"/>
            <w:vAlign w:val="center"/>
          </w:tcPr>
          <w:p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август</w:t>
            </w:r>
          </w:p>
        </w:tc>
        <w:tc>
          <w:tcPr>
            <w:tcW w:w="888" w:type="dxa"/>
            <w:vAlign w:val="center"/>
          </w:tcPr>
          <w:p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сентябрь</w:t>
            </w:r>
          </w:p>
        </w:tc>
        <w:tc>
          <w:tcPr>
            <w:tcW w:w="833" w:type="dxa"/>
            <w:vAlign w:val="center"/>
          </w:tcPr>
          <w:p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октябрь</w:t>
            </w:r>
          </w:p>
        </w:tc>
        <w:tc>
          <w:tcPr>
            <w:tcW w:w="800" w:type="dxa"/>
            <w:vAlign w:val="center"/>
          </w:tcPr>
          <w:p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ноябрь</w:t>
            </w:r>
          </w:p>
        </w:tc>
        <w:tc>
          <w:tcPr>
            <w:tcW w:w="841" w:type="dxa"/>
            <w:vAlign w:val="center"/>
          </w:tcPr>
          <w:p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декабрь</w:t>
            </w:r>
          </w:p>
        </w:tc>
        <w:tc>
          <w:tcPr>
            <w:tcW w:w="780" w:type="dxa"/>
            <w:vAlign w:val="center"/>
          </w:tcPr>
          <w:p w:rsidR="00EB5A1C" w:rsidRPr="00F24462" w:rsidRDefault="00EB5A1C" w:rsidP="00A1665E">
            <w:pPr>
              <w:widowControl w:val="0"/>
              <w:ind w:right="-1"/>
              <w:jc w:val="center"/>
              <w:rPr>
                <w:rFonts w:ascii="GHEA Grapalat" w:hAnsi="GHEA Grapalat"/>
                <w:sz w:val="16"/>
                <w:szCs w:val="20"/>
                <w:lang w:val="en-US"/>
              </w:rPr>
            </w:pPr>
            <w:r w:rsidRPr="00F24462">
              <w:rPr>
                <w:rFonts w:ascii="GHEA Grapalat" w:hAnsi="GHEA Grapalat"/>
                <w:sz w:val="16"/>
                <w:szCs w:val="20"/>
              </w:rPr>
              <w:t>Всего</w:t>
            </w:r>
          </w:p>
        </w:tc>
      </w:tr>
      <w:tr w:rsidR="00D0122B" w:rsidRPr="00F24462" w:rsidTr="00D0122B">
        <w:trPr>
          <w:trHeight w:val="404"/>
          <w:jc w:val="center"/>
        </w:trPr>
        <w:tc>
          <w:tcPr>
            <w:tcW w:w="1612" w:type="dxa"/>
          </w:tcPr>
          <w:p w:rsidR="00D0122B" w:rsidRPr="00D0122B" w:rsidRDefault="00D0122B" w:rsidP="007906F4">
            <w:pPr>
              <w:widowControl w:val="0"/>
              <w:jc w:val="center"/>
              <w:rPr>
                <w:rStyle w:val="aff3"/>
                <w:lang w:val="en-US"/>
              </w:rPr>
            </w:pPr>
          </w:p>
        </w:tc>
        <w:tc>
          <w:tcPr>
            <w:tcW w:w="1599" w:type="dxa"/>
            <w:vAlign w:val="center"/>
          </w:tcPr>
          <w:p w:rsidR="00D0122B" w:rsidRPr="00720ED4" w:rsidRDefault="00D0122B" w:rsidP="0019634E">
            <w:pPr>
              <w:jc w:val="center"/>
              <w:rPr>
                <w:rFonts w:ascii="Arial" w:hAnsi="Arial" w:cs="Arial"/>
                <w:b/>
                <w:color w:val="000000"/>
              </w:rPr>
            </w:pPr>
          </w:p>
        </w:tc>
        <w:tc>
          <w:tcPr>
            <w:tcW w:w="2199" w:type="dxa"/>
            <w:gridSpan w:val="3"/>
          </w:tcPr>
          <w:p w:rsidR="00D0122B" w:rsidRPr="00A022E0" w:rsidRDefault="00D0122B" w:rsidP="006F050D">
            <w:pPr>
              <w:pStyle w:val="3"/>
              <w:keepNext w:val="0"/>
              <w:widowControl w:val="0"/>
              <w:tabs>
                <w:tab w:val="left" w:pos="1134"/>
              </w:tabs>
              <w:spacing w:line="240" w:lineRule="auto"/>
              <w:ind w:firstLine="567"/>
              <w:jc w:val="left"/>
              <w:rPr>
                <w:rFonts w:ascii="GHEA Grapalat" w:hAnsi="GHEA Grapalat"/>
                <w:i w:val="0"/>
                <w:sz w:val="16"/>
              </w:rPr>
            </w:pPr>
            <w:r w:rsidRPr="008623BB">
              <w:rPr>
                <w:rFonts w:ascii="GHEA Grapalat" w:hAnsi="GHEA Grapalat"/>
                <w:sz w:val="28"/>
                <w:szCs w:val="28"/>
              </w:rPr>
              <w:t xml:space="preserve"> </w:t>
            </w:r>
          </w:p>
        </w:tc>
        <w:tc>
          <w:tcPr>
            <w:tcW w:w="794" w:type="dxa"/>
            <w:vAlign w:val="center"/>
          </w:tcPr>
          <w:p w:rsidR="00D0122B" w:rsidRPr="007906F4" w:rsidRDefault="00D0122B" w:rsidP="007906F4">
            <w:pPr>
              <w:jc w:val="cente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868" w:type="dxa"/>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780" w:type="dxa"/>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790" w:type="dxa"/>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780" w:type="dxa"/>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781" w:type="dxa"/>
            <w:gridSpan w:val="2"/>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780" w:type="dxa"/>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780" w:type="dxa"/>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888" w:type="dxa"/>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833" w:type="dxa"/>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800" w:type="dxa"/>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841" w:type="dxa"/>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780" w:type="dxa"/>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r>
      <w:tr w:rsidR="004A167F" w:rsidRPr="00F24462" w:rsidTr="00EE488C">
        <w:trPr>
          <w:trHeight w:val="404"/>
          <w:jc w:val="center"/>
        </w:trPr>
        <w:tc>
          <w:tcPr>
            <w:tcW w:w="1612" w:type="dxa"/>
            <w:vAlign w:val="center"/>
          </w:tcPr>
          <w:p w:rsidR="004A167F" w:rsidRPr="00111C15" w:rsidRDefault="004A167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w:t>
            </w:r>
          </w:p>
        </w:tc>
        <w:tc>
          <w:tcPr>
            <w:tcW w:w="1599" w:type="dxa"/>
            <w:vAlign w:val="center"/>
          </w:tcPr>
          <w:p w:rsidR="004A167F" w:rsidRPr="00720ED4" w:rsidRDefault="004A167F" w:rsidP="0019634E">
            <w:pPr>
              <w:jc w:val="center"/>
              <w:rPr>
                <w:rFonts w:ascii="Arial" w:hAnsi="Arial" w:cs="Arial"/>
                <w:b/>
                <w:color w:val="000000"/>
              </w:rPr>
            </w:pPr>
            <w:r w:rsidRPr="00720ED4">
              <w:rPr>
                <w:rFonts w:ascii="Arial" w:hAnsi="Arial" w:cs="Arial"/>
                <w:b/>
                <w:color w:val="000000"/>
                <w:sz w:val="22"/>
              </w:rPr>
              <w:t>3142500</w:t>
            </w:r>
          </w:p>
        </w:tc>
        <w:tc>
          <w:tcPr>
            <w:tcW w:w="2199" w:type="dxa"/>
            <w:gridSpan w:val="3"/>
          </w:tcPr>
          <w:p w:rsidR="004A167F" w:rsidRPr="00322F4D" w:rsidRDefault="004A167F" w:rsidP="0019634E">
            <w:pPr>
              <w:pStyle w:val="HTML"/>
              <w:shd w:val="clear" w:color="auto" w:fill="F8F9FA"/>
              <w:spacing w:line="603" w:lineRule="atLeast"/>
              <w:rPr>
                <w:rFonts w:ascii="inherit" w:hAnsi="inherit"/>
                <w:color w:val="1F1F1F"/>
                <w:sz w:val="22"/>
                <w:szCs w:val="22"/>
                <w:lang w:val="en-US"/>
              </w:rPr>
            </w:pPr>
            <w:r w:rsidRPr="00E84DCC">
              <w:rPr>
                <w:rStyle w:val="y2iqfc"/>
                <w:rFonts w:ascii="inherit" w:hAnsi="inherit" w:hint="eastAsia"/>
                <w:color w:val="1F1F1F"/>
                <w:sz w:val="22"/>
                <w:szCs w:val="22"/>
              </w:rPr>
              <w:t>Я</w:t>
            </w:r>
            <w:r w:rsidRPr="00E84DCC">
              <w:rPr>
                <w:rStyle w:val="y2iqfc"/>
                <w:rFonts w:ascii="inherit" w:hAnsi="inherit"/>
                <w:color w:val="1F1F1F"/>
                <w:sz w:val="22"/>
                <w:szCs w:val="22"/>
              </w:rPr>
              <w:t>йц</w:t>
            </w:r>
            <w:r w:rsidRPr="00E84DCC">
              <w:rPr>
                <w:rStyle w:val="y2iqfc"/>
                <w:rFonts w:ascii="Sylfaen" w:hAnsi="Sylfaen"/>
                <w:color w:val="1F1F1F"/>
                <w:sz w:val="22"/>
                <w:szCs w:val="22"/>
                <w:lang w:val="en-US"/>
              </w:rPr>
              <w:t xml:space="preserve">օ </w:t>
            </w:r>
            <w:r w:rsidRPr="00E84DCC">
              <w:rPr>
                <w:rStyle w:val="y2iqfc"/>
                <w:rFonts w:ascii="inherit" w:hAnsi="inherit"/>
                <w:color w:val="1F1F1F"/>
                <w:sz w:val="22"/>
                <w:szCs w:val="22"/>
              </w:rPr>
              <w:t xml:space="preserve">куриное </w:t>
            </w:r>
          </w:p>
          <w:p w:rsidR="004A167F" w:rsidRPr="00A022E0" w:rsidRDefault="004A167F" w:rsidP="0019634E">
            <w:pPr>
              <w:pStyle w:val="3"/>
              <w:keepNext w:val="0"/>
              <w:widowControl w:val="0"/>
              <w:tabs>
                <w:tab w:val="left" w:pos="1134"/>
              </w:tabs>
              <w:spacing w:line="240" w:lineRule="auto"/>
              <w:jc w:val="left"/>
              <w:rPr>
                <w:rFonts w:ascii="GHEA Grapalat" w:hAnsi="GHEA Grapalat"/>
                <w:i w:val="0"/>
                <w:sz w:val="16"/>
              </w:rPr>
            </w:pPr>
            <w:r w:rsidRPr="008623BB">
              <w:rPr>
                <w:rFonts w:ascii="GHEA Grapalat" w:hAnsi="GHEA Grapalat"/>
                <w:sz w:val="28"/>
                <w:szCs w:val="28"/>
              </w:rPr>
              <w:t xml:space="preserve"> </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4A167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w:t>
            </w:r>
          </w:p>
        </w:tc>
        <w:tc>
          <w:tcPr>
            <w:tcW w:w="1599" w:type="dxa"/>
            <w:vAlign w:val="center"/>
          </w:tcPr>
          <w:p w:rsidR="004A167F" w:rsidRPr="00720ED4" w:rsidRDefault="004A167F" w:rsidP="0019634E">
            <w:pPr>
              <w:jc w:val="center"/>
              <w:rPr>
                <w:rFonts w:ascii="Arial" w:hAnsi="Arial" w:cs="Arial"/>
                <w:b/>
                <w:color w:val="000000"/>
              </w:rPr>
            </w:pPr>
            <w:r w:rsidRPr="00720ED4">
              <w:rPr>
                <w:rFonts w:ascii="Arial" w:hAnsi="Arial" w:cs="Arial"/>
                <w:b/>
                <w:color w:val="000000"/>
                <w:sz w:val="22"/>
              </w:rPr>
              <w:t>15111100</w:t>
            </w:r>
          </w:p>
        </w:tc>
        <w:tc>
          <w:tcPr>
            <w:tcW w:w="2199" w:type="dxa"/>
            <w:gridSpan w:val="3"/>
          </w:tcPr>
          <w:p w:rsidR="004A167F" w:rsidRPr="00322F4D" w:rsidRDefault="004A167F" w:rsidP="0019634E">
            <w:pPr>
              <w:pStyle w:val="HTML"/>
              <w:shd w:val="clear" w:color="auto" w:fill="F8F9FA"/>
              <w:spacing w:line="603" w:lineRule="atLeast"/>
              <w:rPr>
                <w:rFonts w:ascii="inherit" w:hAnsi="inherit"/>
                <w:color w:val="1F1F1F"/>
                <w:sz w:val="22"/>
                <w:szCs w:val="22"/>
                <w:lang w:val="en-US"/>
              </w:rPr>
            </w:pPr>
            <w:r w:rsidRPr="00E84DCC">
              <w:rPr>
                <w:rStyle w:val="y2iqfc"/>
                <w:rFonts w:ascii="inherit" w:hAnsi="inherit"/>
                <w:color w:val="1F1F1F"/>
                <w:sz w:val="22"/>
                <w:szCs w:val="22"/>
              </w:rPr>
              <w:t>говядина</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4A167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3</w:t>
            </w:r>
          </w:p>
        </w:tc>
        <w:tc>
          <w:tcPr>
            <w:tcW w:w="1599" w:type="dxa"/>
            <w:vAlign w:val="center"/>
          </w:tcPr>
          <w:p w:rsidR="004A167F" w:rsidRPr="00720ED4" w:rsidRDefault="004A167F" w:rsidP="0019634E">
            <w:pPr>
              <w:jc w:val="center"/>
              <w:rPr>
                <w:rFonts w:ascii="Arial" w:hAnsi="Arial" w:cs="Arial"/>
                <w:b/>
                <w:color w:val="000000"/>
              </w:rPr>
            </w:pPr>
            <w:r w:rsidRPr="00720ED4">
              <w:rPr>
                <w:rFonts w:ascii="Arial" w:hAnsi="Arial" w:cs="Arial"/>
                <w:b/>
                <w:color w:val="000000"/>
                <w:sz w:val="22"/>
              </w:rPr>
              <w:t>15112100</w:t>
            </w:r>
          </w:p>
        </w:tc>
        <w:tc>
          <w:tcPr>
            <w:tcW w:w="2199" w:type="dxa"/>
            <w:gridSpan w:val="3"/>
          </w:tcPr>
          <w:p w:rsidR="004A167F" w:rsidRPr="00322F4D" w:rsidRDefault="004A167F" w:rsidP="0019634E">
            <w:pPr>
              <w:pStyle w:val="HTML"/>
              <w:shd w:val="clear" w:color="auto" w:fill="F8F9FA"/>
              <w:spacing w:line="603" w:lineRule="atLeast"/>
              <w:rPr>
                <w:rFonts w:ascii="inherit" w:hAnsi="inherit"/>
                <w:color w:val="1F1F1F"/>
                <w:sz w:val="22"/>
                <w:szCs w:val="22"/>
                <w:lang w:val="en-US"/>
              </w:rPr>
            </w:pPr>
            <w:r w:rsidRPr="00E84DCC">
              <w:rPr>
                <w:rStyle w:val="y2iqfc"/>
                <w:rFonts w:ascii="inherit" w:hAnsi="inherit"/>
                <w:color w:val="1F1F1F"/>
                <w:sz w:val="22"/>
                <w:szCs w:val="22"/>
              </w:rPr>
              <w:t>куриное мясо</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4A167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4</w:t>
            </w:r>
          </w:p>
        </w:tc>
        <w:tc>
          <w:tcPr>
            <w:tcW w:w="1599" w:type="dxa"/>
            <w:vAlign w:val="center"/>
          </w:tcPr>
          <w:p w:rsidR="004A167F" w:rsidRPr="00720ED4" w:rsidRDefault="004A167F" w:rsidP="0019634E">
            <w:pPr>
              <w:jc w:val="center"/>
              <w:rPr>
                <w:rFonts w:ascii="Arial" w:hAnsi="Arial" w:cs="Arial"/>
                <w:b/>
                <w:color w:val="000000"/>
              </w:rPr>
            </w:pPr>
            <w:r w:rsidRPr="00720ED4">
              <w:rPr>
                <w:rFonts w:ascii="Arial" w:hAnsi="Arial" w:cs="Arial"/>
                <w:b/>
                <w:color w:val="000000"/>
                <w:sz w:val="22"/>
              </w:rPr>
              <w:t>15331180</w:t>
            </w:r>
          </w:p>
        </w:tc>
        <w:tc>
          <w:tcPr>
            <w:tcW w:w="2199" w:type="dxa"/>
            <w:gridSpan w:val="3"/>
          </w:tcPr>
          <w:p w:rsidR="004A167F" w:rsidRPr="00322F4D" w:rsidRDefault="004A167F" w:rsidP="0019634E">
            <w:pPr>
              <w:pStyle w:val="HTML"/>
              <w:shd w:val="clear" w:color="auto" w:fill="F8F9FA"/>
              <w:spacing w:line="603" w:lineRule="atLeast"/>
              <w:rPr>
                <w:rFonts w:ascii="inherit" w:hAnsi="inherit"/>
                <w:color w:val="1F1F1F"/>
                <w:sz w:val="22"/>
                <w:szCs w:val="22"/>
                <w:lang w:val="en-US"/>
              </w:rPr>
            </w:pPr>
            <w:r w:rsidRPr="00E84DCC">
              <w:rPr>
                <w:rStyle w:val="y2iqfc"/>
                <w:rFonts w:ascii="inherit" w:hAnsi="inherit"/>
                <w:color w:val="1F1F1F"/>
                <w:sz w:val="22"/>
                <w:szCs w:val="22"/>
              </w:rPr>
              <w:t>консервированный горошек</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4A167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5</w:t>
            </w:r>
          </w:p>
        </w:tc>
        <w:tc>
          <w:tcPr>
            <w:tcW w:w="1599" w:type="dxa"/>
            <w:vAlign w:val="center"/>
          </w:tcPr>
          <w:p w:rsidR="004A167F" w:rsidRPr="00720ED4" w:rsidRDefault="004A167F" w:rsidP="0019634E">
            <w:pPr>
              <w:jc w:val="center"/>
              <w:rPr>
                <w:rFonts w:ascii="Arial" w:hAnsi="Arial" w:cs="Arial"/>
                <w:b/>
                <w:color w:val="000000"/>
              </w:rPr>
            </w:pPr>
            <w:r w:rsidRPr="00720ED4">
              <w:rPr>
                <w:rFonts w:ascii="Arial" w:hAnsi="Arial" w:cs="Arial"/>
                <w:b/>
                <w:color w:val="000000"/>
                <w:sz w:val="22"/>
              </w:rPr>
              <w:t>15332291</w:t>
            </w:r>
          </w:p>
        </w:tc>
        <w:tc>
          <w:tcPr>
            <w:tcW w:w="2199" w:type="dxa"/>
            <w:gridSpan w:val="3"/>
          </w:tcPr>
          <w:p w:rsidR="004A167F" w:rsidRPr="00322F4D" w:rsidRDefault="004A167F" w:rsidP="0019634E">
            <w:pPr>
              <w:pStyle w:val="HTML"/>
              <w:shd w:val="clear" w:color="auto" w:fill="F8F9FA"/>
              <w:spacing w:line="603" w:lineRule="atLeast"/>
              <w:rPr>
                <w:rFonts w:ascii="inherit" w:hAnsi="inherit"/>
                <w:color w:val="1F1F1F"/>
                <w:sz w:val="22"/>
                <w:szCs w:val="22"/>
                <w:lang w:val="en-US"/>
              </w:rPr>
            </w:pPr>
            <w:r w:rsidRPr="00E84DCC">
              <w:rPr>
                <w:rStyle w:val="y2iqfc"/>
                <w:rFonts w:ascii="inherit" w:hAnsi="inherit"/>
                <w:color w:val="1F1F1F"/>
                <w:sz w:val="22"/>
                <w:szCs w:val="22"/>
              </w:rPr>
              <w:t>абрикосовый джем</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4A167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6</w:t>
            </w:r>
          </w:p>
        </w:tc>
        <w:tc>
          <w:tcPr>
            <w:tcW w:w="1599" w:type="dxa"/>
            <w:vAlign w:val="center"/>
          </w:tcPr>
          <w:p w:rsidR="004A167F" w:rsidRPr="00720ED4" w:rsidRDefault="004A167F" w:rsidP="0019634E">
            <w:pPr>
              <w:jc w:val="center"/>
              <w:rPr>
                <w:rFonts w:ascii="Arial" w:hAnsi="Arial" w:cs="Arial"/>
                <w:b/>
                <w:color w:val="000000"/>
              </w:rPr>
            </w:pPr>
            <w:r w:rsidRPr="00720ED4">
              <w:rPr>
                <w:rFonts w:ascii="Arial" w:hAnsi="Arial" w:cs="Arial"/>
                <w:b/>
                <w:color w:val="000000"/>
                <w:sz w:val="22"/>
              </w:rPr>
              <w:t>15321000</w:t>
            </w:r>
          </w:p>
        </w:tc>
        <w:tc>
          <w:tcPr>
            <w:tcW w:w="2199" w:type="dxa"/>
            <w:gridSpan w:val="3"/>
          </w:tcPr>
          <w:p w:rsidR="004A167F" w:rsidRPr="00322F4D" w:rsidRDefault="004A167F" w:rsidP="0019634E">
            <w:pPr>
              <w:pStyle w:val="HTML"/>
              <w:shd w:val="clear" w:color="auto" w:fill="F8F9FA"/>
              <w:spacing w:line="603" w:lineRule="atLeast"/>
              <w:rPr>
                <w:rFonts w:ascii="inherit" w:hAnsi="inherit"/>
                <w:color w:val="1F1F1F"/>
                <w:sz w:val="22"/>
                <w:szCs w:val="22"/>
                <w:lang w:val="en-US"/>
              </w:rPr>
            </w:pPr>
            <w:r w:rsidRPr="006F050D">
              <w:rPr>
                <w:rStyle w:val="y2iqfc"/>
                <w:rFonts w:ascii="inherit" w:hAnsi="inherit"/>
                <w:color w:val="1F1F1F"/>
                <w:sz w:val="22"/>
                <w:szCs w:val="22"/>
              </w:rPr>
              <w:t xml:space="preserve">сок </w:t>
            </w:r>
            <w:r>
              <w:rPr>
                <w:rStyle w:val="y2iqfc"/>
                <w:rFonts w:ascii="inherit" w:hAnsi="inherit"/>
                <w:color w:val="1F1F1F"/>
                <w:sz w:val="22"/>
                <w:szCs w:val="22"/>
                <w:lang w:val="en-US"/>
              </w:rPr>
              <w:t xml:space="preserve"> </w:t>
            </w:r>
            <w:r w:rsidRPr="006F050D">
              <w:rPr>
                <w:rStyle w:val="y2iqfc"/>
                <w:rFonts w:ascii="inherit" w:hAnsi="inherit"/>
                <w:color w:val="1F1F1F"/>
                <w:sz w:val="22"/>
                <w:szCs w:val="22"/>
              </w:rPr>
              <w:t>натуральный</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4A167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7</w:t>
            </w:r>
          </w:p>
        </w:tc>
        <w:tc>
          <w:tcPr>
            <w:tcW w:w="1599" w:type="dxa"/>
            <w:vAlign w:val="center"/>
          </w:tcPr>
          <w:p w:rsidR="004A167F" w:rsidRPr="00720ED4" w:rsidRDefault="004A167F" w:rsidP="0019634E">
            <w:pPr>
              <w:jc w:val="center"/>
              <w:rPr>
                <w:rFonts w:ascii="GHEA Grapalat" w:hAnsi="GHEA Grapalat"/>
                <w:b/>
                <w:color w:val="000000"/>
              </w:rPr>
            </w:pPr>
            <w:r w:rsidRPr="00720ED4">
              <w:rPr>
                <w:rFonts w:ascii="GHEA Grapalat" w:hAnsi="GHEA Grapalat"/>
                <w:b/>
                <w:color w:val="000000"/>
                <w:sz w:val="22"/>
                <w:szCs w:val="22"/>
              </w:rPr>
              <w:t>15331142</w:t>
            </w:r>
          </w:p>
        </w:tc>
        <w:tc>
          <w:tcPr>
            <w:tcW w:w="2199" w:type="dxa"/>
            <w:gridSpan w:val="3"/>
          </w:tcPr>
          <w:p w:rsidR="004A167F" w:rsidRPr="00322F4D" w:rsidRDefault="004A167F" w:rsidP="0019634E">
            <w:pPr>
              <w:pStyle w:val="HTML"/>
              <w:shd w:val="clear" w:color="auto" w:fill="F8F9FA"/>
              <w:rPr>
                <w:rFonts w:ascii="inherit" w:hAnsi="inherit"/>
                <w:color w:val="1F1F1F"/>
                <w:sz w:val="22"/>
                <w:szCs w:val="22"/>
                <w:lang w:val="en-US"/>
              </w:rPr>
            </w:pPr>
            <w:r w:rsidRPr="006F050D">
              <w:rPr>
                <w:rStyle w:val="y2iqfc"/>
                <w:rFonts w:ascii="inherit" w:hAnsi="inherit"/>
                <w:color w:val="1F1F1F"/>
                <w:sz w:val="22"/>
                <w:szCs w:val="22"/>
              </w:rPr>
              <w:t>капуста</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4A167F"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8</w:t>
            </w:r>
          </w:p>
        </w:tc>
        <w:tc>
          <w:tcPr>
            <w:tcW w:w="1599" w:type="dxa"/>
            <w:vAlign w:val="center"/>
          </w:tcPr>
          <w:p w:rsidR="004A167F" w:rsidRPr="00720ED4" w:rsidRDefault="004A167F" w:rsidP="0019634E">
            <w:pPr>
              <w:jc w:val="center"/>
              <w:rPr>
                <w:rFonts w:ascii="GHEA Grapalat" w:hAnsi="GHEA Grapalat"/>
                <w:b/>
                <w:color w:val="000000"/>
              </w:rPr>
            </w:pPr>
            <w:r w:rsidRPr="00720ED4">
              <w:rPr>
                <w:rFonts w:ascii="GHEA Grapalat" w:hAnsi="GHEA Grapalat"/>
                <w:b/>
                <w:color w:val="000000"/>
                <w:sz w:val="22"/>
                <w:szCs w:val="22"/>
              </w:rPr>
              <w:t>15313000</w:t>
            </w:r>
          </w:p>
        </w:tc>
        <w:tc>
          <w:tcPr>
            <w:tcW w:w="2199" w:type="dxa"/>
            <w:gridSpan w:val="3"/>
          </w:tcPr>
          <w:p w:rsidR="004A167F" w:rsidRPr="00322F4D" w:rsidRDefault="004A167F" w:rsidP="0019634E">
            <w:pPr>
              <w:pStyle w:val="HTML"/>
              <w:shd w:val="clear" w:color="auto" w:fill="F8F9FA"/>
              <w:spacing w:line="603" w:lineRule="atLeast"/>
              <w:rPr>
                <w:rFonts w:ascii="inherit" w:hAnsi="inherit"/>
                <w:color w:val="1F1F1F"/>
                <w:sz w:val="22"/>
                <w:szCs w:val="22"/>
                <w:lang w:val="en-US"/>
              </w:rPr>
            </w:pPr>
            <w:r w:rsidRPr="00322F4D">
              <w:rPr>
                <w:rStyle w:val="y2iqfc"/>
                <w:rFonts w:ascii="inherit" w:hAnsi="inherit"/>
                <w:color w:val="1F1F1F"/>
                <w:sz w:val="22"/>
                <w:szCs w:val="22"/>
              </w:rPr>
              <w:t>картофель</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Pr="00322F4D" w:rsidRDefault="001D3D8C" w:rsidP="001D3D8C">
            <w:pPr>
              <w:pStyle w:val="23"/>
              <w:widowControl w:val="0"/>
              <w:spacing w:line="240" w:lineRule="auto"/>
              <w:ind w:left="360" w:firstLine="0"/>
              <w:rPr>
                <w:rFonts w:ascii="GHEA Grapalat" w:hAnsi="GHEA Grapalat"/>
                <w:sz w:val="22"/>
                <w:szCs w:val="16"/>
                <w:lang w:val="en-US"/>
              </w:rPr>
            </w:pPr>
            <w:r>
              <w:rPr>
                <w:rFonts w:ascii="GHEA Grapalat" w:hAnsi="GHEA Grapalat"/>
                <w:sz w:val="22"/>
                <w:szCs w:val="16"/>
                <w:lang w:val="en-US"/>
              </w:rPr>
              <w:t>9</w:t>
            </w:r>
          </w:p>
        </w:tc>
        <w:tc>
          <w:tcPr>
            <w:tcW w:w="1599" w:type="dxa"/>
            <w:vAlign w:val="center"/>
          </w:tcPr>
          <w:p w:rsidR="004A167F" w:rsidRPr="00720ED4" w:rsidRDefault="004A167F" w:rsidP="0019634E">
            <w:pPr>
              <w:jc w:val="center"/>
              <w:rPr>
                <w:rFonts w:ascii="GHEA Grapalat" w:hAnsi="GHEA Grapalat"/>
                <w:b/>
                <w:color w:val="000000"/>
              </w:rPr>
            </w:pPr>
            <w:r w:rsidRPr="00720ED4">
              <w:rPr>
                <w:rFonts w:ascii="GHEA Grapalat" w:hAnsi="GHEA Grapalat"/>
                <w:b/>
                <w:color w:val="000000"/>
                <w:sz w:val="22"/>
                <w:szCs w:val="22"/>
              </w:rPr>
              <w:t>15331161</w:t>
            </w:r>
          </w:p>
        </w:tc>
        <w:tc>
          <w:tcPr>
            <w:tcW w:w="2199" w:type="dxa"/>
            <w:gridSpan w:val="3"/>
          </w:tcPr>
          <w:p w:rsidR="004A167F" w:rsidRPr="00322F4D" w:rsidRDefault="004A167F" w:rsidP="0019634E">
            <w:pPr>
              <w:pStyle w:val="HTML"/>
              <w:shd w:val="clear" w:color="auto" w:fill="F8F9FA"/>
              <w:spacing w:line="603" w:lineRule="atLeast"/>
              <w:rPr>
                <w:rStyle w:val="y2iqfc"/>
                <w:rFonts w:ascii="Sylfaen" w:hAnsi="Sylfaen"/>
                <w:color w:val="1F1F1F"/>
                <w:sz w:val="22"/>
                <w:szCs w:val="47"/>
                <w:lang w:val="en-US"/>
              </w:rPr>
            </w:pPr>
            <w:r w:rsidRPr="00322F4D">
              <w:rPr>
                <w:rStyle w:val="y2iqfc"/>
                <w:rFonts w:ascii="inherit" w:hAnsi="inherit"/>
                <w:color w:val="1F1F1F"/>
                <w:sz w:val="22"/>
                <w:szCs w:val="47"/>
              </w:rPr>
              <w:t>Лук</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1D3D8C"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lastRenderedPageBreak/>
              <w:t>10</w:t>
            </w:r>
          </w:p>
        </w:tc>
        <w:tc>
          <w:tcPr>
            <w:tcW w:w="1599" w:type="dxa"/>
            <w:vAlign w:val="center"/>
          </w:tcPr>
          <w:p w:rsidR="004A167F" w:rsidRPr="00720ED4" w:rsidRDefault="004A167F" w:rsidP="0019634E">
            <w:pPr>
              <w:jc w:val="center"/>
              <w:rPr>
                <w:rFonts w:ascii="GHEA Grapalat" w:hAnsi="GHEA Grapalat"/>
                <w:b/>
                <w:color w:val="000000"/>
              </w:rPr>
            </w:pPr>
            <w:r w:rsidRPr="00720ED4">
              <w:rPr>
                <w:rFonts w:ascii="GHEA Grapalat" w:hAnsi="GHEA Grapalat"/>
                <w:b/>
                <w:color w:val="000000"/>
                <w:sz w:val="22"/>
                <w:szCs w:val="22"/>
              </w:rPr>
              <w:t>15331163</w:t>
            </w:r>
          </w:p>
        </w:tc>
        <w:tc>
          <w:tcPr>
            <w:tcW w:w="2199" w:type="dxa"/>
            <w:gridSpan w:val="3"/>
          </w:tcPr>
          <w:p w:rsidR="004A167F" w:rsidRPr="00322F4D" w:rsidRDefault="004A167F" w:rsidP="0019634E">
            <w:pPr>
              <w:pStyle w:val="HTML"/>
              <w:shd w:val="clear" w:color="auto" w:fill="F8F9FA"/>
              <w:spacing w:line="603" w:lineRule="atLeast"/>
              <w:rPr>
                <w:rStyle w:val="y2iqfc"/>
                <w:rFonts w:ascii="inherit" w:hAnsi="inherit"/>
                <w:color w:val="1F1F1F"/>
                <w:sz w:val="22"/>
                <w:szCs w:val="22"/>
                <w:lang w:val="en-US"/>
              </w:rPr>
            </w:pPr>
            <w:r w:rsidRPr="00322F4D">
              <w:rPr>
                <w:rStyle w:val="y2iqfc"/>
                <w:rFonts w:ascii="inherit" w:hAnsi="inherit"/>
                <w:color w:val="1F1F1F"/>
                <w:sz w:val="22"/>
                <w:szCs w:val="22"/>
              </w:rPr>
              <w:t>свекла</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1D3D8C"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11</w:t>
            </w:r>
          </w:p>
        </w:tc>
        <w:tc>
          <w:tcPr>
            <w:tcW w:w="1599" w:type="dxa"/>
            <w:vAlign w:val="center"/>
          </w:tcPr>
          <w:p w:rsidR="004A167F" w:rsidRPr="00720ED4" w:rsidRDefault="004A167F" w:rsidP="0019634E">
            <w:pPr>
              <w:jc w:val="center"/>
              <w:rPr>
                <w:rFonts w:ascii="GHEA Grapalat" w:hAnsi="GHEA Grapalat"/>
                <w:b/>
                <w:color w:val="000000"/>
              </w:rPr>
            </w:pPr>
            <w:r w:rsidRPr="00720ED4">
              <w:rPr>
                <w:rFonts w:ascii="GHEA Grapalat" w:hAnsi="GHEA Grapalat"/>
                <w:b/>
                <w:color w:val="000000"/>
                <w:sz w:val="22"/>
                <w:szCs w:val="22"/>
              </w:rPr>
              <w:t>15331164</w:t>
            </w:r>
          </w:p>
        </w:tc>
        <w:tc>
          <w:tcPr>
            <w:tcW w:w="2199" w:type="dxa"/>
            <w:gridSpan w:val="3"/>
          </w:tcPr>
          <w:p w:rsidR="004A167F" w:rsidRPr="00322F4D" w:rsidRDefault="004A167F" w:rsidP="0019634E">
            <w:pPr>
              <w:pStyle w:val="HTML"/>
              <w:shd w:val="clear" w:color="auto" w:fill="F8F9FA"/>
              <w:spacing w:line="603" w:lineRule="atLeast"/>
              <w:rPr>
                <w:rFonts w:ascii="inherit" w:hAnsi="inherit"/>
                <w:color w:val="1F1F1F"/>
                <w:sz w:val="22"/>
                <w:szCs w:val="22"/>
              </w:rPr>
            </w:pPr>
            <w:r w:rsidRPr="00322F4D">
              <w:rPr>
                <w:rStyle w:val="y2iqfc"/>
                <w:rFonts w:ascii="inherit" w:hAnsi="inherit"/>
                <w:color w:val="1F1F1F"/>
                <w:sz w:val="22"/>
                <w:szCs w:val="22"/>
              </w:rPr>
              <w:t>морковь</w:t>
            </w:r>
          </w:p>
          <w:p w:rsidR="004A167F" w:rsidRPr="00322F4D" w:rsidRDefault="004A167F" w:rsidP="0019634E">
            <w:pPr>
              <w:pStyle w:val="HTML"/>
              <w:shd w:val="clear" w:color="auto" w:fill="F8F9FA"/>
              <w:spacing w:line="603" w:lineRule="atLeast"/>
              <w:rPr>
                <w:rStyle w:val="y2iqfc"/>
                <w:rFonts w:ascii="inherit" w:hAnsi="inherit"/>
                <w:color w:val="1F1F1F"/>
                <w:sz w:val="22"/>
                <w:szCs w:val="22"/>
              </w:rPr>
            </w:pP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1D3D8C"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12</w:t>
            </w:r>
          </w:p>
        </w:tc>
        <w:tc>
          <w:tcPr>
            <w:tcW w:w="1599" w:type="dxa"/>
            <w:vAlign w:val="center"/>
          </w:tcPr>
          <w:p w:rsidR="004A167F" w:rsidRPr="00720ED4" w:rsidRDefault="004A167F" w:rsidP="0019634E">
            <w:pPr>
              <w:jc w:val="center"/>
              <w:rPr>
                <w:rFonts w:ascii="GHEA Grapalat" w:hAnsi="GHEA Grapalat"/>
                <w:b/>
                <w:color w:val="000000"/>
              </w:rPr>
            </w:pPr>
            <w:r w:rsidRPr="00720ED4">
              <w:rPr>
                <w:rFonts w:ascii="GHEA Grapalat" w:hAnsi="GHEA Grapalat"/>
                <w:b/>
                <w:color w:val="000000"/>
                <w:sz w:val="22"/>
                <w:szCs w:val="22"/>
              </w:rPr>
              <w:t>15331167</w:t>
            </w:r>
          </w:p>
        </w:tc>
        <w:tc>
          <w:tcPr>
            <w:tcW w:w="2199" w:type="dxa"/>
            <w:gridSpan w:val="3"/>
          </w:tcPr>
          <w:p w:rsidR="004A167F" w:rsidRPr="00322F4D" w:rsidRDefault="004A167F" w:rsidP="0019634E">
            <w:pPr>
              <w:pStyle w:val="HTML"/>
              <w:shd w:val="clear" w:color="auto" w:fill="F8F9FA"/>
              <w:spacing w:line="603" w:lineRule="atLeast"/>
              <w:rPr>
                <w:rStyle w:val="y2iqfc"/>
                <w:rFonts w:ascii="Sylfaen" w:hAnsi="Sylfaen"/>
                <w:color w:val="1F1F1F"/>
                <w:sz w:val="22"/>
                <w:szCs w:val="22"/>
                <w:lang w:val="en-US"/>
              </w:rPr>
            </w:pPr>
            <w:r w:rsidRPr="00322F4D">
              <w:rPr>
                <w:rStyle w:val="font-medium"/>
                <w:rFonts w:ascii="Segoe UI" w:hAnsi="Segoe UI" w:cs="Segoe UI"/>
                <w:color w:val="111827"/>
                <w:sz w:val="22"/>
                <w:szCs w:val="22"/>
                <w:bdr w:val="single" w:sz="2" w:space="0" w:color="E5E7EB" w:frame="1"/>
                <w:shd w:val="clear" w:color="auto" w:fill="F0FDF4"/>
              </w:rPr>
              <w:t>кинза</w:t>
            </w:r>
            <w:r w:rsidRPr="00322F4D">
              <w:rPr>
                <w:rFonts w:ascii="Segoe UI" w:hAnsi="Segoe UI" w:cs="Segoe UI"/>
                <w:color w:val="111827"/>
                <w:sz w:val="22"/>
                <w:szCs w:val="22"/>
                <w:shd w:val="clear" w:color="auto" w:fill="F0FDF4"/>
              </w:rPr>
              <w:t> </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1D3D8C"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13</w:t>
            </w:r>
          </w:p>
        </w:tc>
        <w:tc>
          <w:tcPr>
            <w:tcW w:w="1599" w:type="dxa"/>
            <w:vAlign w:val="center"/>
          </w:tcPr>
          <w:p w:rsidR="004A167F" w:rsidRPr="00720ED4" w:rsidRDefault="004A167F" w:rsidP="0019634E">
            <w:pPr>
              <w:jc w:val="center"/>
              <w:rPr>
                <w:rFonts w:ascii="GHEA Grapalat" w:hAnsi="GHEA Grapalat"/>
                <w:b/>
                <w:color w:val="000000"/>
              </w:rPr>
            </w:pPr>
            <w:r w:rsidRPr="00720ED4">
              <w:rPr>
                <w:rFonts w:ascii="GHEA Grapalat" w:hAnsi="GHEA Grapalat"/>
                <w:b/>
                <w:color w:val="000000"/>
                <w:sz w:val="22"/>
                <w:szCs w:val="22"/>
              </w:rPr>
              <w:t>3222128</w:t>
            </w:r>
          </w:p>
        </w:tc>
        <w:tc>
          <w:tcPr>
            <w:tcW w:w="2199" w:type="dxa"/>
            <w:gridSpan w:val="3"/>
          </w:tcPr>
          <w:p w:rsidR="004A167F" w:rsidRPr="00322F4D" w:rsidRDefault="004A167F" w:rsidP="0019634E">
            <w:pPr>
              <w:pStyle w:val="HTML"/>
              <w:shd w:val="clear" w:color="auto" w:fill="F8F9FA"/>
              <w:spacing w:line="603" w:lineRule="atLeast"/>
              <w:rPr>
                <w:rStyle w:val="y2iqfc"/>
                <w:rFonts w:ascii="inherit" w:hAnsi="inherit"/>
                <w:color w:val="1F1F1F"/>
                <w:sz w:val="22"/>
                <w:szCs w:val="22"/>
                <w:lang w:val="en-US"/>
              </w:rPr>
            </w:pPr>
            <w:r w:rsidRPr="00322F4D">
              <w:rPr>
                <w:rStyle w:val="y2iqfc"/>
                <w:rFonts w:ascii="inherit" w:hAnsi="inherit"/>
                <w:color w:val="1F1F1F"/>
                <w:sz w:val="22"/>
                <w:szCs w:val="22"/>
              </w:rPr>
              <w:t>яблоко</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1D3D8C"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14</w:t>
            </w:r>
          </w:p>
        </w:tc>
        <w:tc>
          <w:tcPr>
            <w:tcW w:w="1599" w:type="dxa"/>
            <w:vAlign w:val="center"/>
          </w:tcPr>
          <w:p w:rsidR="004A167F" w:rsidRPr="00720ED4" w:rsidRDefault="004A167F" w:rsidP="0019634E">
            <w:pPr>
              <w:jc w:val="center"/>
              <w:rPr>
                <w:rFonts w:ascii="GHEA Grapalat" w:hAnsi="GHEA Grapalat"/>
                <w:b/>
                <w:color w:val="000000"/>
              </w:rPr>
            </w:pPr>
            <w:r w:rsidRPr="00720ED4">
              <w:rPr>
                <w:rFonts w:ascii="GHEA Grapalat" w:hAnsi="GHEA Grapalat"/>
                <w:b/>
                <w:color w:val="000000"/>
                <w:sz w:val="22"/>
                <w:szCs w:val="22"/>
              </w:rPr>
              <w:t>15333100</w:t>
            </w:r>
          </w:p>
        </w:tc>
        <w:tc>
          <w:tcPr>
            <w:tcW w:w="2199" w:type="dxa"/>
            <w:gridSpan w:val="3"/>
          </w:tcPr>
          <w:p w:rsidR="004A167F" w:rsidRPr="00254796" w:rsidRDefault="004A167F" w:rsidP="0019634E">
            <w:pPr>
              <w:pStyle w:val="HTML"/>
              <w:shd w:val="clear" w:color="auto" w:fill="F8F9FA"/>
              <w:spacing w:line="603" w:lineRule="atLeast"/>
              <w:rPr>
                <w:rStyle w:val="y2iqfc"/>
                <w:rFonts w:ascii="inherit" w:hAnsi="inherit"/>
                <w:color w:val="1F1F1F"/>
                <w:sz w:val="22"/>
                <w:szCs w:val="22"/>
                <w:lang w:val="en-US"/>
              </w:rPr>
            </w:pPr>
            <w:r w:rsidRPr="00254796">
              <w:rPr>
                <w:rStyle w:val="y2iqfc"/>
                <w:rFonts w:ascii="inherit" w:hAnsi="inherit"/>
                <w:color w:val="1F1F1F"/>
                <w:sz w:val="22"/>
                <w:szCs w:val="22"/>
              </w:rPr>
              <w:t>Томатная паста</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1D3D8C"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15</w:t>
            </w:r>
          </w:p>
        </w:tc>
        <w:tc>
          <w:tcPr>
            <w:tcW w:w="1599" w:type="dxa"/>
            <w:vAlign w:val="center"/>
          </w:tcPr>
          <w:p w:rsidR="004A167F" w:rsidRPr="00720ED4" w:rsidRDefault="004A167F" w:rsidP="0019634E">
            <w:pPr>
              <w:jc w:val="center"/>
              <w:rPr>
                <w:rFonts w:ascii="GHEA Grapalat" w:hAnsi="GHEA Grapalat"/>
                <w:b/>
                <w:color w:val="000000"/>
              </w:rPr>
            </w:pPr>
            <w:r w:rsidRPr="00720ED4">
              <w:rPr>
                <w:rFonts w:ascii="GHEA Grapalat" w:hAnsi="GHEA Grapalat"/>
                <w:b/>
                <w:color w:val="000000"/>
                <w:sz w:val="22"/>
                <w:szCs w:val="22"/>
              </w:rPr>
              <w:t>15412200</w:t>
            </w:r>
          </w:p>
        </w:tc>
        <w:tc>
          <w:tcPr>
            <w:tcW w:w="2199" w:type="dxa"/>
            <w:gridSpan w:val="3"/>
          </w:tcPr>
          <w:p w:rsidR="004A167F" w:rsidRPr="00254796" w:rsidRDefault="004A167F" w:rsidP="0019634E">
            <w:pPr>
              <w:pStyle w:val="HTML"/>
              <w:shd w:val="clear" w:color="auto" w:fill="F8F9FA"/>
              <w:spacing w:line="603" w:lineRule="atLeast"/>
              <w:rPr>
                <w:rStyle w:val="y2iqfc"/>
                <w:rFonts w:ascii="inherit" w:hAnsi="inherit"/>
                <w:color w:val="1F1F1F"/>
                <w:sz w:val="22"/>
                <w:szCs w:val="22"/>
                <w:lang w:val="en-US"/>
              </w:rPr>
            </w:pPr>
            <w:r w:rsidRPr="00254796">
              <w:rPr>
                <w:rStyle w:val="y2iqfc"/>
                <w:rFonts w:ascii="inherit" w:hAnsi="inherit"/>
                <w:color w:val="1F1F1F"/>
                <w:sz w:val="22"/>
                <w:szCs w:val="22"/>
              </w:rPr>
              <w:t>Подсолнечное масло</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1D3D8C"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16</w:t>
            </w:r>
          </w:p>
        </w:tc>
        <w:tc>
          <w:tcPr>
            <w:tcW w:w="1599" w:type="dxa"/>
            <w:vAlign w:val="center"/>
          </w:tcPr>
          <w:p w:rsidR="004A167F" w:rsidRPr="00720ED4" w:rsidRDefault="004A167F" w:rsidP="0019634E">
            <w:pPr>
              <w:jc w:val="center"/>
              <w:rPr>
                <w:rFonts w:ascii="GHEA Grapalat" w:hAnsi="GHEA Grapalat"/>
                <w:b/>
                <w:color w:val="000000"/>
              </w:rPr>
            </w:pPr>
            <w:r w:rsidRPr="00720ED4">
              <w:rPr>
                <w:rFonts w:ascii="GHEA Grapalat" w:hAnsi="GHEA Grapalat"/>
                <w:b/>
                <w:color w:val="000000"/>
                <w:sz w:val="22"/>
                <w:szCs w:val="22"/>
              </w:rPr>
              <w:t>15512000</w:t>
            </w:r>
          </w:p>
        </w:tc>
        <w:tc>
          <w:tcPr>
            <w:tcW w:w="2199" w:type="dxa"/>
            <w:gridSpan w:val="3"/>
          </w:tcPr>
          <w:p w:rsidR="004A167F" w:rsidRPr="00322F4D" w:rsidRDefault="004A167F" w:rsidP="0019634E">
            <w:pPr>
              <w:pStyle w:val="HTML"/>
              <w:shd w:val="clear" w:color="auto" w:fill="F8F9FA"/>
              <w:spacing w:line="603" w:lineRule="atLeast"/>
              <w:rPr>
                <w:rStyle w:val="y2iqfc"/>
                <w:rFonts w:ascii="inherit" w:hAnsi="inherit"/>
                <w:color w:val="1F1F1F"/>
                <w:sz w:val="22"/>
                <w:szCs w:val="22"/>
              </w:rPr>
            </w:pPr>
            <w:r w:rsidRPr="00254796">
              <w:rPr>
                <w:rStyle w:val="y2iqfc"/>
                <w:rFonts w:ascii="inherit" w:hAnsi="inherit"/>
                <w:color w:val="1F1F1F"/>
                <w:sz w:val="22"/>
                <w:szCs w:val="22"/>
              </w:rPr>
              <w:t>сметана</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1D3D8C"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17</w:t>
            </w:r>
          </w:p>
        </w:tc>
        <w:tc>
          <w:tcPr>
            <w:tcW w:w="1599" w:type="dxa"/>
            <w:vAlign w:val="center"/>
          </w:tcPr>
          <w:p w:rsidR="004A167F" w:rsidRPr="00720ED4" w:rsidRDefault="004A167F" w:rsidP="0019634E">
            <w:pPr>
              <w:jc w:val="center"/>
              <w:rPr>
                <w:rFonts w:ascii="Arial" w:hAnsi="Arial" w:cs="Arial"/>
                <w:b/>
                <w:color w:val="000000"/>
              </w:rPr>
            </w:pPr>
            <w:r w:rsidRPr="00720ED4">
              <w:rPr>
                <w:rFonts w:ascii="Arial" w:hAnsi="Arial" w:cs="Arial"/>
                <w:b/>
                <w:color w:val="000000"/>
                <w:sz w:val="22"/>
              </w:rPr>
              <w:t>15530000</w:t>
            </w:r>
          </w:p>
        </w:tc>
        <w:tc>
          <w:tcPr>
            <w:tcW w:w="2199" w:type="dxa"/>
            <w:gridSpan w:val="3"/>
          </w:tcPr>
          <w:p w:rsidR="004A167F" w:rsidRPr="00254796" w:rsidRDefault="004A167F" w:rsidP="0019634E">
            <w:pPr>
              <w:pStyle w:val="HTML"/>
              <w:shd w:val="clear" w:color="auto" w:fill="F8F9FA"/>
              <w:spacing w:line="603" w:lineRule="atLeast"/>
              <w:rPr>
                <w:rStyle w:val="y2iqfc"/>
                <w:rFonts w:ascii="inherit" w:hAnsi="inherit"/>
                <w:color w:val="1F1F1F"/>
                <w:sz w:val="22"/>
                <w:szCs w:val="22"/>
                <w:lang w:val="en-US"/>
              </w:rPr>
            </w:pPr>
            <w:r w:rsidRPr="00254796">
              <w:rPr>
                <w:rStyle w:val="y2iqfc"/>
                <w:rFonts w:ascii="inherit" w:hAnsi="inherit"/>
                <w:color w:val="1F1F1F"/>
                <w:sz w:val="22"/>
                <w:szCs w:val="22"/>
              </w:rPr>
              <w:t>масло</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1D3D8C"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18</w:t>
            </w:r>
          </w:p>
        </w:tc>
        <w:tc>
          <w:tcPr>
            <w:tcW w:w="1599" w:type="dxa"/>
            <w:vAlign w:val="center"/>
          </w:tcPr>
          <w:p w:rsidR="004A167F" w:rsidRPr="00720ED4" w:rsidRDefault="004A167F" w:rsidP="0019634E">
            <w:pPr>
              <w:jc w:val="center"/>
              <w:rPr>
                <w:rFonts w:ascii="Arial" w:hAnsi="Arial" w:cs="Arial"/>
                <w:b/>
                <w:color w:val="000000"/>
              </w:rPr>
            </w:pPr>
            <w:r w:rsidRPr="00720ED4">
              <w:rPr>
                <w:rFonts w:ascii="Arial" w:hAnsi="Arial" w:cs="Arial"/>
                <w:b/>
                <w:color w:val="000000"/>
                <w:sz w:val="22"/>
              </w:rPr>
              <w:t>15542100</w:t>
            </w:r>
          </w:p>
        </w:tc>
        <w:tc>
          <w:tcPr>
            <w:tcW w:w="2199" w:type="dxa"/>
            <w:gridSpan w:val="3"/>
          </w:tcPr>
          <w:p w:rsidR="004A167F" w:rsidRPr="00254796" w:rsidRDefault="004A167F" w:rsidP="0019634E">
            <w:pPr>
              <w:pStyle w:val="HTML"/>
              <w:shd w:val="clear" w:color="auto" w:fill="F8F9FA"/>
              <w:spacing w:line="603" w:lineRule="atLeast"/>
              <w:rPr>
                <w:rStyle w:val="y2iqfc"/>
                <w:rFonts w:ascii="inherit" w:hAnsi="inherit"/>
                <w:color w:val="1F1F1F"/>
                <w:sz w:val="22"/>
                <w:szCs w:val="22"/>
                <w:lang w:val="en-US"/>
              </w:rPr>
            </w:pPr>
            <w:r w:rsidRPr="00254796">
              <w:rPr>
                <w:rStyle w:val="y2iqfc"/>
                <w:rFonts w:ascii="inherit" w:hAnsi="inherit"/>
                <w:color w:val="1F1F1F"/>
                <w:sz w:val="22"/>
                <w:szCs w:val="22"/>
              </w:rPr>
              <w:t>творог</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1D3D8C"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19</w:t>
            </w:r>
          </w:p>
        </w:tc>
        <w:tc>
          <w:tcPr>
            <w:tcW w:w="1599" w:type="dxa"/>
            <w:vAlign w:val="center"/>
          </w:tcPr>
          <w:p w:rsidR="004A167F" w:rsidRPr="00720ED4" w:rsidRDefault="004A167F" w:rsidP="0019634E">
            <w:pPr>
              <w:jc w:val="center"/>
              <w:rPr>
                <w:rFonts w:ascii="Arial" w:hAnsi="Arial" w:cs="Arial"/>
                <w:b/>
                <w:color w:val="000000"/>
              </w:rPr>
            </w:pPr>
            <w:r w:rsidRPr="00720ED4">
              <w:rPr>
                <w:rFonts w:ascii="Arial" w:hAnsi="Arial" w:cs="Arial"/>
                <w:b/>
                <w:color w:val="000000"/>
                <w:sz w:val="22"/>
              </w:rPr>
              <w:t>15551600</w:t>
            </w:r>
          </w:p>
        </w:tc>
        <w:tc>
          <w:tcPr>
            <w:tcW w:w="2199" w:type="dxa"/>
            <w:gridSpan w:val="3"/>
          </w:tcPr>
          <w:p w:rsidR="004A167F" w:rsidRPr="00322F4D" w:rsidRDefault="004A167F" w:rsidP="0019634E">
            <w:pPr>
              <w:pStyle w:val="HTML"/>
              <w:shd w:val="clear" w:color="auto" w:fill="F8F9FA"/>
              <w:spacing w:line="603" w:lineRule="atLeast"/>
              <w:rPr>
                <w:rStyle w:val="y2iqfc"/>
                <w:rFonts w:ascii="inherit" w:hAnsi="inherit"/>
                <w:color w:val="1F1F1F"/>
                <w:sz w:val="22"/>
                <w:szCs w:val="22"/>
              </w:rPr>
            </w:pPr>
            <w:r w:rsidRPr="00254796">
              <w:rPr>
                <w:rStyle w:val="y2iqfc"/>
                <w:rFonts w:ascii="inherit" w:hAnsi="inherit"/>
                <w:color w:val="1F1F1F"/>
                <w:sz w:val="22"/>
                <w:szCs w:val="22"/>
              </w:rPr>
              <w:t>мацони</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1D3D8C"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20</w:t>
            </w:r>
          </w:p>
        </w:tc>
        <w:tc>
          <w:tcPr>
            <w:tcW w:w="1599" w:type="dxa"/>
            <w:vAlign w:val="center"/>
          </w:tcPr>
          <w:p w:rsidR="004A167F" w:rsidRPr="00720ED4" w:rsidRDefault="004A167F" w:rsidP="0019634E">
            <w:pPr>
              <w:jc w:val="center"/>
              <w:rPr>
                <w:rFonts w:ascii="Arial" w:hAnsi="Arial" w:cs="Arial"/>
                <w:b/>
                <w:color w:val="000000"/>
              </w:rPr>
            </w:pPr>
            <w:r w:rsidRPr="00720ED4">
              <w:rPr>
                <w:rFonts w:ascii="Arial" w:hAnsi="Arial" w:cs="Arial"/>
                <w:b/>
                <w:color w:val="000000"/>
                <w:sz w:val="22"/>
              </w:rPr>
              <w:t>15542000</w:t>
            </w:r>
          </w:p>
        </w:tc>
        <w:tc>
          <w:tcPr>
            <w:tcW w:w="2199" w:type="dxa"/>
            <w:gridSpan w:val="3"/>
          </w:tcPr>
          <w:p w:rsidR="004A167F" w:rsidRPr="00254796" w:rsidRDefault="004A167F" w:rsidP="0019634E">
            <w:pPr>
              <w:pStyle w:val="HTML"/>
              <w:shd w:val="clear" w:color="auto" w:fill="F8F9FA"/>
              <w:spacing w:line="603" w:lineRule="atLeast"/>
              <w:rPr>
                <w:rStyle w:val="y2iqfc"/>
                <w:rFonts w:ascii="inherit" w:hAnsi="inherit"/>
                <w:color w:val="1F1F1F"/>
                <w:sz w:val="22"/>
                <w:szCs w:val="22"/>
                <w:lang w:val="en-US"/>
              </w:rPr>
            </w:pPr>
            <w:r w:rsidRPr="00254796">
              <w:rPr>
                <w:rStyle w:val="y2iqfc"/>
                <w:rFonts w:ascii="inherit" w:hAnsi="inherit"/>
                <w:color w:val="1F1F1F"/>
                <w:sz w:val="22"/>
                <w:szCs w:val="22"/>
              </w:rPr>
              <w:t>сыр</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1D3D8C"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21</w:t>
            </w:r>
          </w:p>
        </w:tc>
        <w:tc>
          <w:tcPr>
            <w:tcW w:w="1599" w:type="dxa"/>
            <w:vAlign w:val="center"/>
          </w:tcPr>
          <w:p w:rsidR="004A167F" w:rsidRPr="00720ED4" w:rsidRDefault="004A167F" w:rsidP="0019634E">
            <w:pPr>
              <w:jc w:val="center"/>
              <w:rPr>
                <w:rFonts w:ascii="Arial" w:hAnsi="Arial" w:cs="Arial"/>
                <w:b/>
                <w:color w:val="000000"/>
              </w:rPr>
            </w:pPr>
            <w:r w:rsidRPr="00720ED4">
              <w:rPr>
                <w:rFonts w:ascii="Arial" w:hAnsi="Arial" w:cs="Arial"/>
                <w:b/>
                <w:color w:val="000000"/>
                <w:sz w:val="22"/>
              </w:rPr>
              <w:t>15863500</w:t>
            </w:r>
          </w:p>
        </w:tc>
        <w:tc>
          <w:tcPr>
            <w:tcW w:w="2199" w:type="dxa"/>
            <w:gridSpan w:val="3"/>
          </w:tcPr>
          <w:p w:rsidR="004A167F" w:rsidRPr="003B3101" w:rsidRDefault="004A167F" w:rsidP="0019634E">
            <w:pPr>
              <w:pStyle w:val="HTML"/>
              <w:shd w:val="clear" w:color="auto" w:fill="F8F9FA"/>
              <w:spacing w:line="603" w:lineRule="atLeast"/>
              <w:rPr>
                <w:rStyle w:val="y2iqfc"/>
                <w:rFonts w:ascii="inherit" w:hAnsi="inherit"/>
                <w:color w:val="1F1F1F"/>
                <w:sz w:val="22"/>
                <w:szCs w:val="22"/>
                <w:lang w:val="en-US"/>
              </w:rPr>
            </w:pPr>
            <w:r w:rsidRPr="003B3101">
              <w:rPr>
                <w:rStyle w:val="y2iqfc"/>
                <w:rFonts w:ascii="inherit" w:hAnsi="inherit"/>
                <w:color w:val="1F1F1F"/>
                <w:sz w:val="22"/>
                <w:szCs w:val="22"/>
              </w:rPr>
              <w:t>йодированная соль</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1D3D8C"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22</w:t>
            </w:r>
          </w:p>
        </w:tc>
        <w:tc>
          <w:tcPr>
            <w:tcW w:w="1599" w:type="dxa"/>
            <w:vAlign w:val="center"/>
          </w:tcPr>
          <w:p w:rsidR="004A167F" w:rsidRPr="00720ED4" w:rsidRDefault="004A167F" w:rsidP="0019634E">
            <w:pPr>
              <w:jc w:val="center"/>
              <w:rPr>
                <w:rFonts w:ascii="Arial" w:hAnsi="Arial" w:cs="Arial"/>
                <w:b/>
                <w:color w:val="000000"/>
              </w:rPr>
            </w:pPr>
            <w:r w:rsidRPr="00720ED4">
              <w:rPr>
                <w:rFonts w:ascii="Arial" w:hAnsi="Arial" w:cs="Arial"/>
                <w:b/>
                <w:color w:val="000000"/>
                <w:sz w:val="22"/>
              </w:rPr>
              <w:t>15871256</w:t>
            </w:r>
          </w:p>
        </w:tc>
        <w:tc>
          <w:tcPr>
            <w:tcW w:w="2199" w:type="dxa"/>
            <w:gridSpan w:val="3"/>
          </w:tcPr>
          <w:p w:rsidR="004A167F" w:rsidRPr="003B3101" w:rsidRDefault="004A167F" w:rsidP="0019634E">
            <w:pPr>
              <w:pStyle w:val="HTML"/>
              <w:shd w:val="clear" w:color="auto" w:fill="F8F9FA"/>
              <w:spacing w:line="603" w:lineRule="atLeast"/>
              <w:rPr>
                <w:rStyle w:val="y2iqfc"/>
                <w:rFonts w:ascii="inherit" w:hAnsi="inherit"/>
                <w:color w:val="1F1F1F"/>
                <w:sz w:val="22"/>
                <w:szCs w:val="22"/>
                <w:lang w:val="en-US"/>
              </w:rPr>
            </w:pPr>
            <w:r w:rsidRPr="003B3101">
              <w:rPr>
                <w:rStyle w:val="y2iqfc"/>
                <w:rFonts w:ascii="inherit" w:hAnsi="inherit"/>
                <w:color w:val="1F1F1F"/>
                <w:sz w:val="22"/>
                <w:szCs w:val="22"/>
              </w:rPr>
              <w:t>сухой чай</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1D3D8C"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23</w:t>
            </w:r>
          </w:p>
        </w:tc>
        <w:tc>
          <w:tcPr>
            <w:tcW w:w="1599" w:type="dxa"/>
            <w:vAlign w:val="center"/>
          </w:tcPr>
          <w:p w:rsidR="004A167F" w:rsidRPr="00720ED4" w:rsidRDefault="004A167F" w:rsidP="0019634E">
            <w:pPr>
              <w:jc w:val="center"/>
              <w:rPr>
                <w:rFonts w:ascii="Arial" w:hAnsi="Arial" w:cs="Arial"/>
                <w:b/>
                <w:color w:val="000000"/>
              </w:rPr>
            </w:pPr>
            <w:r w:rsidRPr="00720ED4">
              <w:rPr>
                <w:rFonts w:ascii="Arial" w:hAnsi="Arial" w:cs="Arial"/>
                <w:b/>
                <w:color w:val="000000"/>
                <w:sz w:val="22"/>
              </w:rPr>
              <w:t>15871256</w:t>
            </w:r>
          </w:p>
        </w:tc>
        <w:tc>
          <w:tcPr>
            <w:tcW w:w="2199" w:type="dxa"/>
            <w:gridSpan w:val="3"/>
          </w:tcPr>
          <w:p w:rsidR="004A167F" w:rsidRPr="00BB488C" w:rsidRDefault="004A167F" w:rsidP="0019634E">
            <w:pPr>
              <w:pStyle w:val="HTML"/>
              <w:shd w:val="clear" w:color="auto" w:fill="F8F9FA"/>
              <w:spacing w:line="603" w:lineRule="atLeast"/>
              <w:rPr>
                <w:rStyle w:val="y2iqfc"/>
                <w:rFonts w:ascii="inherit" w:hAnsi="inherit"/>
                <w:color w:val="1F1F1F"/>
                <w:sz w:val="22"/>
                <w:szCs w:val="22"/>
                <w:lang w:val="en-US"/>
              </w:rPr>
            </w:pPr>
            <w:r w:rsidRPr="00BB488C">
              <w:rPr>
                <w:rStyle w:val="y2iqfc"/>
                <w:rFonts w:ascii="inherit" w:hAnsi="inherit"/>
                <w:color w:val="1F1F1F"/>
                <w:sz w:val="22"/>
                <w:szCs w:val="22"/>
              </w:rPr>
              <w:t>красный перец</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1D3D8C"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24</w:t>
            </w:r>
          </w:p>
        </w:tc>
        <w:tc>
          <w:tcPr>
            <w:tcW w:w="1599" w:type="dxa"/>
            <w:vAlign w:val="center"/>
          </w:tcPr>
          <w:p w:rsidR="004A167F" w:rsidRPr="00C80A7C" w:rsidRDefault="004A167F" w:rsidP="0019634E">
            <w:pPr>
              <w:rPr>
                <w:rFonts w:ascii="GHEA Grapalat" w:hAnsi="GHEA Grapalat"/>
                <w:b/>
                <w:i/>
                <w:color w:val="000000"/>
                <w:sz w:val="16"/>
                <w:szCs w:val="16"/>
              </w:rPr>
            </w:pPr>
            <w:r w:rsidRPr="00627374">
              <w:rPr>
                <w:rFonts w:ascii="GHEA Grapalat" w:hAnsi="GHEA Grapalat"/>
                <w:b/>
                <w:i/>
                <w:color w:val="000000"/>
                <w:sz w:val="16"/>
                <w:szCs w:val="16"/>
              </w:rPr>
              <w:t>15851100</w:t>
            </w:r>
          </w:p>
        </w:tc>
        <w:tc>
          <w:tcPr>
            <w:tcW w:w="2199" w:type="dxa"/>
            <w:gridSpan w:val="3"/>
          </w:tcPr>
          <w:p w:rsidR="004A167F" w:rsidRPr="00BB488C" w:rsidRDefault="004A167F" w:rsidP="0019634E">
            <w:pPr>
              <w:pStyle w:val="HTML"/>
              <w:shd w:val="clear" w:color="auto" w:fill="F8F9FA"/>
              <w:spacing w:line="603" w:lineRule="atLeast"/>
              <w:rPr>
                <w:rStyle w:val="y2iqfc"/>
                <w:rFonts w:ascii="inherit" w:hAnsi="inherit"/>
                <w:color w:val="1F1F1F"/>
                <w:sz w:val="22"/>
                <w:szCs w:val="22"/>
                <w:lang w:val="en-US"/>
              </w:rPr>
            </w:pPr>
            <w:r w:rsidRPr="00BB488C">
              <w:rPr>
                <w:rStyle w:val="y2iqfc"/>
                <w:rFonts w:ascii="inherit" w:hAnsi="inherit"/>
                <w:color w:val="1F1F1F"/>
                <w:sz w:val="22"/>
                <w:szCs w:val="22"/>
              </w:rPr>
              <w:t>черный перец</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1D3D8C"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25</w:t>
            </w:r>
          </w:p>
        </w:tc>
        <w:tc>
          <w:tcPr>
            <w:tcW w:w="1599" w:type="dxa"/>
            <w:vAlign w:val="center"/>
          </w:tcPr>
          <w:p w:rsidR="004A167F" w:rsidRPr="00C80A7C" w:rsidRDefault="004A167F" w:rsidP="0019634E">
            <w:pPr>
              <w:rPr>
                <w:rFonts w:ascii="GHEA Grapalat" w:hAnsi="GHEA Grapalat"/>
                <w:b/>
                <w:i/>
                <w:color w:val="000000"/>
                <w:sz w:val="16"/>
                <w:szCs w:val="16"/>
              </w:rPr>
            </w:pPr>
            <w:r w:rsidRPr="00200475">
              <w:rPr>
                <w:rFonts w:ascii="GHEA Grapalat" w:hAnsi="GHEA Grapalat"/>
                <w:b/>
                <w:i/>
                <w:color w:val="000000"/>
                <w:sz w:val="16"/>
                <w:szCs w:val="16"/>
              </w:rPr>
              <w:t>15871110</w:t>
            </w:r>
          </w:p>
        </w:tc>
        <w:tc>
          <w:tcPr>
            <w:tcW w:w="2199" w:type="dxa"/>
            <w:gridSpan w:val="3"/>
          </w:tcPr>
          <w:p w:rsidR="004A167F" w:rsidRPr="00BB488C" w:rsidRDefault="004A167F" w:rsidP="0019634E">
            <w:pPr>
              <w:pStyle w:val="HTML"/>
              <w:shd w:val="clear" w:color="auto" w:fill="F8F9FA"/>
              <w:spacing w:line="603" w:lineRule="atLeast"/>
              <w:rPr>
                <w:rStyle w:val="y2iqfc"/>
                <w:rFonts w:ascii="inherit" w:hAnsi="inherit"/>
                <w:color w:val="1F1F1F"/>
                <w:sz w:val="22"/>
                <w:szCs w:val="22"/>
              </w:rPr>
            </w:pPr>
            <w:r w:rsidRPr="00BB488C">
              <w:rPr>
                <w:rStyle w:val="y2iqfc"/>
                <w:rFonts w:ascii="inherit" w:hAnsi="inherit"/>
                <w:color w:val="1F1F1F"/>
                <w:sz w:val="22"/>
                <w:szCs w:val="22"/>
              </w:rPr>
              <w:t>Сахар</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1D3D8C"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26</w:t>
            </w:r>
          </w:p>
        </w:tc>
        <w:tc>
          <w:tcPr>
            <w:tcW w:w="1599" w:type="dxa"/>
            <w:vAlign w:val="center"/>
          </w:tcPr>
          <w:p w:rsidR="004A167F" w:rsidRPr="00200475" w:rsidRDefault="004A167F" w:rsidP="0019634E">
            <w:pPr>
              <w:rPr>
                <w:rFonts w:ascii="GHEA Grapalat" w:hAnsi="GHEA Grapalat"/>
                <w:b/>
                <w:i/>
                <w:color w:val="000000"/>
                <w:sz w:val="16"/>
                <w:szCs w:val="16"/>
              </w:rPr>
            </w:pPr>
          </w:p>
        </w:tc>
        <w:tc>
          <w:tcPr>
            <w:tcW w:w="2199" w:type="dxa"/>
            <w:gridSpan w:val="3"/>
          </w:tcPr>
          <w:p w:rsidR="004A167F" w:rsidRPr="00BB488C" w:rsidRDefault="004A167F" w:rsidP="0019634E">
            <w:pPr>
              <w:pStyle w:val="HTML"/>
              <w:shd w:val="clear" w:color="auto" w:fill="F8F9FA"/>
              <w:spacing w:line="603" w:lineRule="atLeast"/>
              <w:rPr>
                <w:rStyle w:val="y2iqfc"/>
                <w:rFonts w:ascii="inherit" w:hAnsi="inherit"/>
                <w:color w:val="1F1F1F"/>
                <w:sz w:val="22"/>
                <w:szCs w:val="22"/>
              </w:rPr>
            </w:pPr>
            <w:r w:rsidRPr="00BB488C">
              <w:rPr>
                <w:rStyle w:val="y2iqfc"/>
                <w:rFonts w:ascii="inherit" w:hAnsi="inherit"/>
                <w:color w:val="1F1F1F"/>
                <w:sz w:val="22"/>
                <w:szCs w:val="22"/>
              </w:rPr>
              <w:t>яблочный уксус</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EE488C">
        <w:trPr>
          <w:trHeight w:val="404"/>
          <w:jc w:val="center"/>
        </w:trPr>
        <w:tc>
          <w:tcPr>
            <w:tcW w:w="1612" w:type="dxa"/>
            <w:vAlign w:val="center"/>
          </w:tcPr>
          <w:p w:rsidR="004A167F" w:rsidRDefault="001D3D8C" w:rsidP="0019634E">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27</w:t>
            </w:r>
          </w:p>
        </w:tc>
        <w:tc>
          <w:tcPr>
            <w:tcW w:w="1599" w:type="dxa"/>
            <w:vAlign w:val="center"/>
          </w:tcPr>
          <w:p w:rsidR="004A167F" w:rsidRPr="00200475" w:rsidRDefault="004A167F" w:rsidP="0019634E">
            <w:pPr>
              <w:rPr>
                <w:rFonts w:ascii="GHEA Grapalat" w:hAnsi="GHEA Grapalat"/>
                <w:b/>
                <w:i/>
                <w:color w:val="000000"/>
                <w:sz w:val="16"/>
                <w:szCs w:val="16"/>
              </w:rPr>
            </w:pPr>
          </w:p>
        </w:tc>
        <w:tc>
          <w:tcPr>
            <w:tcW w:w="2199" w:type="dxa"/>
            <w:gridSpan w:val="3"/>
          </w:tcPr>
          <w:p w:rsidR="004A167F" w:rsidRPr="00BB488C" w:rsidRDefault="004A167F" w:rsidP="0019634E">
            <w:pPr>
              <w:pStyle w:val="HTML"/>
              <w:shd w:val="clear" w:color="auto" w:fill="F8F9FA"/>
              <w:spacing w:line="603" w:lineRule="atLeast"/>
              <w:rPr>
                <w:rStyle w:val="y2iqfc"/>
                <w:rFonts w:ascii="inherit" w:hAnsi="inherit"/>
                <w:color w:val="1F1F1F"/>
                <w:sz w:val="22"/>
                <w:szCs w:val="22"/>
              </w:rPr>
            </w:pPr>
            <w:r w:rsidRPr="00BB488C">
              <w:rPr>
                <w:rStyle w:val="y2iqfc"/>
                <w:rFonts w:ascii="inherit" w:hAnsi="inherit"/>
                <w:color w:val="1F1F1F"/>
                <w:sz w:val="22"/>
                <w:szCs w:val="22"/>
              </w:rPr>
              <w:t>маринованный огурец</w:t>
            </w:r>
          </w:p>
        </w:tc>
        <w:tc>
          <w:tcPr>
            <w:tcW w:w="794" w:type="dxa"/>
            <w:vAlign w:val="center"/>
          </w:tcPr>
          <w:p w:rsidR="004A167F" w:rsidRPr="007906F4" w:rsidRDefault="004A167F" w:rsidP="007906F4">
            <w:pPr>
              <w:jc w:val="center"/>
              <w:rPr>
                <w:sz w:val="20"/>
                <w:szCs w:val="20"/>
                <w:lang w:val="hy-AM"/>
              </w:rPr>
            </w:pPr>
          </w:p>
        </w:tc>
        <w:tc>
          <w:tcPr>
            <w:tcW w:w="868"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9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1" w:type="dxa"/>
            <w:gridSpan w:val="2"/>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780" w:type="dxa"/>
          </w:tcPr>
          <w:p w:rsidR="004A167F" w:rsidRPr="007906F4" w:rsidRDefault="004A167F" w:rsidP="007906F4">
            <w:pPr>
              <w:rPr>
                <w:sz w:val="20"/>
                <w:szCs w:val="20"/>
                <w:lang w:val="hy-AM"/>
              </w:rPr>
            </w:pPr>
          </w:p>
        </w:tc>
        <w:tc>
          <w:tcPr>
            <w:tcW w:w="888" w:type="dxa"/>
          </w:tcPr>
          <w:p w:rsidR="004A167F" w:rsidRPr="007906F4" w:rsidRDefault="004A167F" w:rsidP="007906F4">
            <w:pPr>
              <w:rPr>
                <w:sz w:val="20"/>
                <w:szCs w:val="20"/>
                <w:lang w:val="hy-AM"/>
              </w:rPr>
            </w:pPr>
          </w:p>
        </w:tc>
        <w:tc>
          <w:tcPr>
            <w:tcW w:w="833" w:type="dxa"/>
          </w:tcPr>
          <w:p w:rsidR="004A167F" w:rsidRPr="007906F4" w:rsidRDefault="004A167F" w:rsidP="007906F4">
            <w:pPr>
              <w:rPr>
                <w:sz w:val="20"/>
                <w:szCs w:val="20"/>
                <w:lang w:val="hy-AM"/>
              </w:rPr>
            </w:pPr>
          </w:p>
        </w:tc>
        <w:tc>
          <w:tcPr>
            <w:tcW w:w="800" w:type="dxa"/>
          </w:tcPr>
          <w:p w:rsidR="004A167F" w:rsidRPr="007906F4" w:rsidRDefault="004A167F" w:rsidP="007906F4">
            <w:pPr>
              <w:rPr>
                <w:sz w:val="20"/>
                <w:szCs w:val="20"/>
                <w:lang w:val="hy-AM"/>
              </w:rPr>
            </w:pPr>
          </w:p>
        </w:tc>
        <w:tc>
          <w:tcPr>
            <w:tcW w:w="841" w:type="dxa"/>
          </w:tcPr>
          <w:p w:rsidR="004A167F" w:rsidRPr="007906F4" w:rsidRDefault="004A167F" w:rsidP="007906F4">
            <w:pPr>
              <w:rPr>
                <w:sz w:val="20"/>
                <w:szCs w:val="20"/>
                <w:lang w:val="hy-AM"/>
              </w:rPr>
            </w:pPr>
          </w:p>
        </w:tc>
        <w:tc>
          <w:tcPr>
            <w:tcW w:w="780" w:type="dxa"/>
          </w:tcPr>
          <w:p w:rsidR="004A167F" w:rsidRPr="004A167F" w:rsidRDefault="004A167F" w:rsidP="0019634E">
            <w:pPr>
              <w:rPr>
                <w:sz w:val="20"/>
                <w:szCs w:val="20"/>
                <w:lang w:val="en-US"/>
              </w:rPr>
            </w:pPr>
            <w:r>
              <w:rPr>
                <w:sz w:val="20"/>
                <w:szCs w:val="20"/>
                <w:lang w:val="en-US"/>
              </w:rPr>
              <w:t>100</w:t>
            </w:r>
          </w:p>
        </w:tc>
      </w:tr>
      <w:tr w:rsidR="004A167F" w:rsidRPr="00F24462" w:rsidTr="00D01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8"/>
          <w:wAfter w:w="5932" w:type="dxa"/>
          <w:jc w:val="center"/>
        </w:trPr>
        <w:tc>
          <w:tcPr>
            <w:tcW w:w="4288" w:type="dxa"/>
            <w:gridSpan w:val="3"/>
          </w:tcPr>
          <w:p w:rsidR="004A167F" w:rsidRPr="00F24462" w:rsidRDefault="004A167F" w:rsidP="00A1665E">
            <w:pPr>
              <w:widowControl w:val="0"/>
              <w:jc w:val="center"/>
              <w:rPr>
                <w:rFonts w:ascii="GHEA Grapalat" w:hAnsi="GHEA Grapalat" w:cs="Sylfaen"/>
                <w:b/>
                <w:bCs/>
                <w:sz w:val="16"/>
                <w:szCs w:val="20"/>
              </w:rPr>
            </w:pPr>
            <w:r w:rsidRPr="00F24462">
              <w:rPr>
                <w:rFonts w:ascii="GHEA Grapalat" w:hAnsi="GHEA Grapalat"/>
                <w:b/>
                <w:sz w:val="16"/>
                <w:szCs w:val="20"/>
              </w:rPr>
              <w:t>ПОКУПАТЕЛЬ</w:t>
            </w:r>
          </w:p>
          <w:p w:rsidR="004A167F" w:rsidRPr="00F24462" w:rsidRDefault="004A167F" w:rsidP="00A1665E">
            <w:pPr>
              <w:widowControl w:val="0"/>
              <w:jc w:val="center"/>
              <w:rPr>
                <w:rFonts w:ascii="GHEA Grapalat" w:hAnsi="GHEA Grapalat"/>
                <w:sz w:val="16"/>
                <w:szCs w:val="20"/>
                <w:lang w:val="en-US"/>
              </w:rPr>
            </w:pPr>
            <w:r w:rsidRPr="00F24462">
              <w:rPr>
                <w:rFonts w:ascii="GHEA Grapalat" w:hAnsi="GHEA Grapalat"/>
                <w:sz w:val="16"/>
                <w:szCs w:val="20"/>
                <w:lang w:val="en-US"/>
              </w:rPr>
              <w:t>______________________</w:t>
            </w:r>
          </w:p>
          <w:p w:rsidR="004A167F" w:rsidRPr="00F24462" w:rsidRDefault="004A167F" w:rsidP="00A1665E">
            <w:pPr>
              <w:widowControl w:val="0"/>
              <w:jc w:val="center"/>
              <w:rPr>
                <w:rFonts w:ascii="GHEA Grapalat" w:hAnsi="GHEA Grapalat"/>
                <w:sz w:val="16"/>
                <w:szCs w:val="20"/>
              </w:rPr>
            </w:pPr>
            <w:r w:rsidRPr="00F24462">
              <w:rPr>
                <w:rFonts w:ascii="GHEA Grapalat" w:hAnsi="GHEA Grapalat"/>
                <w:sz w:val="16"/>
                <w:szCs w:val="20"/>
              </w:rPr>
              <w:t>/подпись/</w:t>
            </w:r>
          </w:p>
          <w:p w:rsidR="004A167F" w:rsidRPr="00F24462" w:rsidRDefault="004A167F" w:rsidP="00A1665E">
            <w:pPr>
              <w:widowControl w:val="0"/>
              <w:jc w:val="center"/>
              <w:rPr>
                <w:rFonts w:ascii="GHEA Grapalat" w:hAnsi="GHEA Grapalat"/>
                <w:sz w:val="16"/>
                <w:szCs w:val="20"/>
              </w:rPr>
            </w:pPr>
            <w:r w:rsidRPr="00F24462">
              <w:rPr>
                <w:rFonts w:ascii="GHEA Grapalat" w:hAnsi="GHEA Grapalat"/>
                <w:sz w:val="16"/>
                <w:szCs w:val="20"/>
              </w:rPr>
              <w:t>М. П.</w:t>
            </w:r>
          </w:p>
        </w:tc>
        <w:tc>
          <w:tcPr>
            <w:tcW w:w="1105" w:type="dxa"/>
          </w:tcPr>
          <w:p w:rsidR="004A167F" w:rsidRPr="00F24462" w:rsidRDefault="004A167F" w:rsidP="00A1665E">
            <w:pPr>
              <w:widowControl w:val="0"/>
              <w:jc w:val="center"/>
              <w:rPr>
                <w:rFonts w:ascii="GHEA Grapalat" w:hAnsi="GHEA Grapalat"/>
                <w:sz w:val="16"/>
                <w:szCs w:val="20"/>
              </w:rPr>
            </w:pPr>
          </w:p>
        </w:tc>
        <w:tc>
          <w:tcPr>
            <w:tcW w:w="4580" w:type="dxa"/>
            <w:gridSpan w:val="7"/>
          </w:tcPr>
          <w:p w:rsidR="004A167F" w:rsidRPr="00F24462" w:rsidRDefault="004A167F" w:rsidP="00A1665E">
            <w:pPr>
              <w:widowControl w:val="0"/>
              <w:jc w:val="center"/>
              <w:rPr>
                <w:rFonts w:ascii="GHEA Grapalat" w:hAnsi="GHEA Grapalat" w:cs="Sylfaen"/>
                <w:b/>
                <w:bCs/>
                <w:sz w:val="16"/>
                <w:szCs w:val="20"/>
              </w:rPr>
            </w:pPr>
            <w:r w:rsidRPr="00F24462">
              <w:rPr>
                <w:rFonts w:ascii="GHEA Grapalat" w:hAnsi="GHEA Grapalat"/>
                <w:b/>
                <w:sz w:val="16"/>
                <w:szCs w:val="20"/>
              </w:rPr>
              <w:t>ПРОДАВЕЦ</w:t>
            </w:r>
          </w:p>
          <w:p w:rsidR="004A167F" w:rsidRPr="00F24462" w:rsidRDefault="004A167F" w:rsidP="00A1665E">
            <w:pPr>
              <w:widowControl w:val="0"/>
              <w:jc w:val="center"/>
              <w:rPr>
                <w:rFonts w:ascii="GHEA Grapalat" w:hAnsi="GHEA Grapalat"/>
                <w:sz w:val="16"/>
                <w:szCs w:val="20"/>
                <w:lang w:val="en-US"/>
              </w:rPr>
            </w:pPr>
            <w:r w:rsidRPr="00F24462">
              <w:rPr>
                <w:rFonts w:ascii="GHEA Grapalat" w:hAnsi="GHEA Grapalat"/>
                <w:sz w:val="16"/>
                <w:szCs w:val="20"/>
                <w:lang w:val="en-US"/>
              </w:rPr>
              <w:t>______________________</w:t>
            </w:r>
          </w:p>
          <w:p w:rsidR="004A167F" w:rsidRPr="00F24462" w:rsidRDefault="004A167F" w:rsidP="00A1665E">
            <w:pPr>
              <w:widowControl w:val="0"/>
              <w:jc w:val="center"/>
              <w:rPr>
                <w:rFonts w:ascii="GHEA Grapalat" w:hAnsi="GHEA Grapalat"/>
                <w:sz w:val="16"/>
                <w:szCs w:val="20"/>
              </w:rPr>
            </w:pPr>
            <w:r w:rsidRPr="00F24462">
              <w:rPr>
                <w:rFonts w:ascii="GHEA Grapalat" w:hAnsi="GHEA Grapalat"/>
                <w:sz w:val="16"/>
                <w:szCs w:val="20"/>
              </w:rPr>
              <w:t>/подпись/</w:t>
            </w:r>
          </w:p>
          <w:p w:rsidR="004A167F" w:rsidRPr="00F24462" w:rsidRDefault="004A167F" w:rsidP="00A1665E">
            <w:pPr>
              <w:widowControl w:val="0"/>
              <w:jc w:val="center"/>
              <w:rPr>
                <w:rFonts w:ascii="GHEA Grapalat" w:hAnsi="GHEA Grapalat"/>
                <w:sz w:val="16"/>
                <w:szCs w:val="20"/>
              </w:rPr>
            </w:pPr>
            <w:r w:rsidRPr="00F24462">
              <w:rPr>
                <w:rFonts w:ascii="GHEA Grapalat" w:hAnsi="GHEA Grapalat"/>
                <w:sz w:val="16"/>
                <w:szCs w:val="20"/>
              </w:rPr>
              <w:t>М. П.</w:t>
            </w:r>
          </w:p>
        </w:tc>
      </w:tr>
    </w:tbl>
    <w:p w:rsidR="00071D1C" w:rsidRPr="00F24462" w:rsidRDefault="00071D1C" w:rsidP="00A1665E">
      <w:pPr>
        <w:widowControl w:val="0"/>
        <w:rPr>
          <w:rFonts w:ascii="GHEA Grapalat" w:hAnsi="GHEA Grapalat"/>
          <w:sz w:val="16"/>
          <w:szCs w:val="20"/>
        </w:rPr>
        <w:sectPr w:rsidR="00071D1C" w:rsidRPr="00F24462" w:rsidSect="00D0122B">
          <w:footnotePr>
            <w:pos w:val="beneathText"/>
          </w:footnotePr>
          <w:pgSz w:w="16838" w:h="11906" w:orient="landscape" w:code="9"/>
          <w:pgMar w:top="142" w:right="1418" w:bottom="284" w:left="1418" w:header="561" w:footer="443" w:gutter="0"/>
          <w:cols w:space="720"/>
        </w:sectPr>
      </w:pPr>
    </w:p>
    <w:p w:rsidR="00071D1C" w:rsidRPr="00F24462" w:rsidRDefault="00071D1C" w:rsidP="00A1665E">
      <w:pPr>
        <w:widowControl w:val="0"/>
        <w:jc w:val="right"/>
        <w:rPr>
          <w:rFonts w:ascii="GHEA Grapalat" w:hAnsi="GHEA Grapalat"/>
          <w:i/>
          <w:sz w:val="16"/>
          <w:szCs w:val="20"/>
        </w:rPr>
      </w:pPr>
      <w:r w:rsidRPr="00F24462">
        <w:rPr>
          <w:rFonts w:ascii="GHEA Grapalat" w:hAnsi="GHEA Grapalat"/>
          <w:i/>
          <w:sz w:val="16"/>
          <w:szCs w:val="20"/>
        </w:rPr>
        <w:t>Приложение № 3</w:t>
      </w:r>
    </w:p>
    <w:p w:rsidR="00071D1C" w:rsidRPr="00F24462" w:rsidRDefault="00071D1C" w:rsidP="00A1665E">
      <w:pPr>
        <w:widowControl w:val="0"/>
        <w:jc w:val="right"/>
        <w:rPr>
          <w:rFonts w:ascii="GHEA Grapalat" w:hAnsi="GHEA Grapalat"/>
          <w:i/>
          <w:sz w:val="16"/>
          <w:szCs w:val="20"/>
        </w:rPr>
      </w:pPr>
      <w:r w:rsidRPr="00F24462">
        <w:rPr>
          <w:rFonts w:ascii="GHEA Grapalat" w:hAnsi="GHEA Grapalat"/>
          <w:i/>
          <w:sz w:val="16"/>
          <w:szCs w:val="20"/>
        </w:rPr>
        <w:t xml:space="preserve">к Договору под кодом </w:t>
      </w:r>
      <w:r w:rsidR="00E67FD5" w:rsidRPr="00F24462">
        <w:rPr>
          <w:rFonts w:ascii="GHEA Grapalat" w:hAnsi="GHEA Grapalat"/>
          <w:i/>
          <w:sz w:val="16"/>
          <w:szCs w:val="20"/>
        </w:rPr>
        <w:br/>
      </w:r>
      <w:r w:rsidRPr="00F24462">
        <w:rPr>
          <w:rFonts w:ascii="GHEA Grapalat" w:hAnsi="GHEA Grapalat"/>
          <w:i/>
          <w:sz w:val="16"/>
          <w:szCs w:val="20"/>
        </w:rPr>
        <w:t xml:space="preserve">заключенному </w:t>
      </w:r>
      <w:r w:rsidR="006132ED" w:rsidRPr="00F24462">
        <w:rPr>
          <w:rFonts w:ascii="GHEA Grapalat" w:hAnsi="GHEA Grapalat"/>
          <w:i/>
          <w:sz w:val="16"/>
          <w:szCs w:val="20"/>
        </w:rPr>
        <w:t>"</w:t>
      </w:r>
      <w:r w:rsidR="00D52566" w:rsidRPr="00F24462">
        <w:rPr>
          <w:rFonts w:ascii="GHEA Grapalat" w:hAnsi="GHEA Grapalat"/>
          <w:i/>
          <w:sz w:val="16"/>
          <w:szCs w:val="20"/>
        </w:rPr>
        <w:tab/>
      </w:r>
      <w:r w:rsidR="006132ED" w:rsidRPr="00F24462">
        <w:rPr>
          <w:rFonts w:ascii="GHEA Grapalat" w:hAnsi="GHEA Grapalat"/>
          <w:i/>
          <w:sz w:val="16"/>
          <w:szCs w:val="20"/>
        </w:rPr>
        <w:t>"</w:t>
      </w:r>
      <w:r w:rsidR="00D52566" w:rsidRPr="00F24462">
        <w:rPr>
          <w:rFonts w:ascii="GHEA Grapalat" w:hAnsi="GHEA Grapalat"/>
          <w:i/>
          <w:sz w:val="16"/>
          <w:szCs w:val="20"/>
        </w:rPr>
        <w:tab/>
      </w:r>
      <w:r w:rsidRPr="00F24462">
        <w:rPr>
          <w:rFonts w:ascii="GHEA Grapalat" w:hAnsi="GHEA Grapalat"/>
          <w:i/>
          <w:sz w:val="16"/>
          <w:szCs w:val="20"/>
        </w:rPr>
        <w:t>20</w:t>
      </w:r>
      <w:r w:rsidR="00D52566" w:rsidRPr="00F24462">
        <w:rPr>
          <w:rFonts w:ascii="GHEA Grapalat" w:hAnsi="GHEA Grapalat"/>
          <w:i/>
          <w:sz w:val="16"/>
          <w:szCs w:val="20"/>
        </w:rPr>
        <w:tab/>
      </w:r>
      <w:r w:rsidRPr="00F24462">
        <w:rPr>
          <w:rFonts w:ascii="GHEA Grapalat" w:hAnsi="GHEA Grapalat"/>
          <w:i/>
          <w:sz w:val="16"/>
          <w:szCs w:val="20"/>
        </w:rPr>
        <w:t>г.</w:t>
      </w:r>
    </w:p>
    <w:p w:rsidR="00071D1C" w:rsidRPr="00F24462" w:rsidRDefault="00071D1C" w:rsidP="00A1665E">
      <w:pPr>
        <w:widowControl w:val="0"/>
        <w:ind w:left="-142" w:firstLine="142"/>
        <w:jc w:val="center"/>
        <w:rPr>
          <w:rFonts w:ascii="GHEA Grapalat" w:hAnsi="GHEA Grapalat" w:cs="Sylfaen"/>
          <w:b/>
          <w:sz w:val="16"/>
          <w:szCs w:val="20"/>
        </w:rPr>
      </w:pPr>
    </w:p>
    <w:tbl>
      <w:tblPr>
        <w:tblW w:w="9750" w:type="dxa"/>
        <w:jc w:val="center"/>
        <w:tblCellSpacing w:w="7" w:type="dxa"/>
        <w:tblCellMar>
          <w:left w:w="0" w:type="dxa"/>
          <w:right w:w="0" w:type="dxa"/>
        </w:tblCellMar>
        <w:tblLook w:val="0000"/>
      </w:tblPr>
      <w:tblGrid>
        <w:gridCol w:w="4689"/>
        <w:gridCol w:w="5061"/>
      </w:tblGrid>
      <w:tr w:rsidR="00B138F3" w:rsidRPr="00F24462" w:rsidTr="007A2020">
        <w:trPr>
          <w:tblCellSpacing w:w="7" w:type="dxa"/>
          <w:jc w:val="center"/>
        </w:trPr>
        <w:tc>
          <w:tcPr>
            <w:tcW w:w="0" w:type="auto"/>
            <w:vAlign w:val="center"/>
          </w:tcPr>
          <w:p w:rsidR="0038400D" w:rsidRPr="00F24462" w:rsidRDefault="00EB713D" w:rsidP="00A1665E">
            <w:pPr>
              <w:widowControl w:val="0"/>
              <w:jc w:val="center"/>
              <w:rPr>
                <w:rFonts w:ascii="GHEA Grapalat" w:hAnsi="GHEA Grapalat"/>
                <w:iCs/>
                <w:sz w:val="14"/>
                <w:szCs w:val="20"/>
              </w:rPr>
            </w:pPr>
            <w:r w:rsidRPr="00F24462">
              <w:rPr>
                <w:rFonts w:ascii="GHEA Grapalat" w:hAnsi="GHEA Grapalat"/>
                <w:sz w:val="14"/>
                <w:szCs w:val="20"/>
              </w:rPr>
              <w:t xml:space="preserve">Сторона договора </w:t>
            </w:r>
          </w:p>
          <w:p w:rsidR="0038400D" w:rsidRPr="00F24462" w:rsidRDefault="0038400D" w:rsidP="00A1665E">
            <w:pPr>
              <w:widowControl w:val="0"/>
              <w:jc w:val="center"/>
              <w:rPr>
                <w:rFonts w:ascii="GHEA Grapalat" w:hAnsi="GHEA Grapalat"/>
                <w:iCs/>
                <w:sz w:val="14"/>
                <w:szCs w:val="20"/>
              </w:rPr>
            </w:pPr>
            <w:r w:rsidRPr="00F24462">
              <w:rPr>
                <w:rFonts w:ascii="GHEA Grapalat" w:hAnsi="GHEA Grapalat"/>
                <w:sz w:val="14"/>
                <w:szCs w:val="20"/>
              </w:rPr>
              <w:t>______________________</w:t>
            </w:r>
            <w:r w:rsidR="00E67FD5" w:rsidRPr="00F24462">
              <w:rPr>
                <w:rFonts w:ascii="GHEA Grapalat" w:hAnsi="GHEA Grapalat"/>
                <w:sz w:val="14"/>
                <w:szCs w:val="20"/>
              </w:rPr>
              <w:t>___</w:t>
            </w:r>
            <w:r w:rsidRPr="00F24462">
              <w:rPr>
                <w:rFonts w:ascii="GHEA Grapalat" w:hAnsi="GHEA Grapalat"/>
                <w:sz w:val="14"/>
                <w:szCs w:val="20"/>
              </w:rPr>
              <w:t>_</w:t>
            </w:r>
            <w:r w:rsidR="00E67FD5" w:rsidRPr="00F24462">
              <w:rPr>
                <w:rFonts w:ascii="GHEA Grapalat" w:hAnsi="GHEA Grapalat"/>
                <w:sz w:val="14"/>
                <w:szCs w:val="20"/>
              </w:rPr>
              <w:t>_</w:t>
            </w:r>
            <w:r w:rsidRPr="00F24462">
              <w:rPr>
                <w:rFonts w:ascii="GHEA Grapalat" w:hAnsi="GHEA Grapalat"/>
                <w:sz w:val="14"/>
                <w:szCs w:val="20"/>
              </w:rPr>
              <w:t>____</w:t>
            </w:r>
          </w:p>
          <w:p w:rsidR="0038400D" w:rsidRPr="00F24462" w:rsidRDefault="0038400D" w:rsidP="00A1665E">
            <w:pPr>
              <w:widowControl w:val="0"/>
              <w:jc w:val="center"/>
              <w:rPr>
                <w:rFonts w:ascii="GHEA Grapalat" w:hAnsi="GHEA Grapalat"/>
                <w:iCs/>
                <w:sz w:val="14"/>
                <w:szCs w:val="20"/>
              </w:rPr>
            </w:pPr>
            <w:r w:rsidRPr="00F24462">
              <w:rPr>
                <w:rFonts w:ascii="GHEA Grapalat" w:hAnsi="GHEA Grapalat"/>
                <w:sz w:val="14"/>
                <w:szCs w:val="20"/>
              </w:rPr>
              <w:t>_______________</w:t>
            </w:r>
            <w:r w:rsidR="00E67FD5" w:rsidRPr="00F24462">
              <w:rPr>
                <w:rFonts w:ascii="GHEA Grapalat" w:hAnsi="GHEA Grapalat"/>
                <w:sz w:val="14"/>
                <w:szCs w:val="20"/>
              </w:rPr>
              <w:t>__</w:t>
            </w:r>
            <w:r w:rsidRPr="00F24462">
              <w:rPr>
                <w:rFonts w:ascii="GHEA Grapalat" w:hAnsi="GHEA Grapalat"/>
                <w:sz w:val="14"/>
                <w:szCs w:val="20"/>
              </w:rPr>
              <w:t>_______</w:t>
            </w:r>
            <w:r w:rsidR="00E67FD5" w:rsidRPr="00F24462">
              <w:rPr>
                <w:rFonts w:ascii="GHEA Grapalat" w:hAnsi="GHEA Grapalat"/>
                <w:sz w:val="14"/>
                <w:szCs w:val="20"/>
              </w:rPr>
              <w:t>_</w:t>
            </w:r>
            <w:r w:rsidRPr="00F24462">
              <w:rPr>
                <w:rFonts w:ascii="GHEA Grapalat" w:hAnsi="GHEA Grapalat"/>
                <w:sz w:val="14"/>
                <w:szCs w:val="20"/>
              </w:rPr>
              <w:t>___</w:t>
            </w:r>
            <w:r w:rsidR="00E67FD5" w:rsidRPr="00F24462">
              <w:rPr>
                <w:rFonts w:ascii="GHEA Grapalat" w:hAnsi="GHEA Grapalat"/>
                <w:sz w:val="14"/>
                <w:szCs w:val="20"/>
              </w:rPr>
              <w:t>_</w:t>
            </w:r>
            <w:r w:rsidRPr="00F24462">
              <w:rPr>
                <w:rFonts w:ascii="GHEA Grapalat" w:hAnsi="GHEA Grapalat"/>
                <w:sz w:val="14"/>
                <w:szCs w:val="20"/>
              </w:rPr>
              <w:t>__</w:t>
            </w:r>
          </w:p>
          <w:p w:rsidR="0038400D" w:rsidRPr="00F24462" w:rsidRDefault="0038400D" w:rsidP="00A1665E">
            <w:pPr>
              <w:widowControl w:val="0"/>
              <w:jc w:val="center"/>
              <w:rPr>
                <w:rFonts w:ascii="GHEA Grapalat" w:hAnsi="GHEA Grapalat"/>
                <w:iCs/>
                <w:sz w:val="14"/>
                <w:szCs w:val="20"/>
              </w:rPr>
            </w:pPr>
            <w:r w:rsidRPr="00F24462">
              <w:rPr>
                <w:rFonts w:ascii="GHEA Grapalat" w:hAnsi="GHEA Grapalat"/>
                <w:sz w:val="14"/>
                <w:szCs w:val="20"/>
              </w:rPr>
              <w:t>место нахождения ____________</w:t>
            </w:r>
            <w:r w:rsidR="00E67FD5" w:rsidRPr="00F24462">
              <w:rPr>
                <w:rFonts w:ascii="GHEA Grapalat" w:hAnsi="GHEA Grapalat"/>
                <w:sz w:val="14"/>
                <w:szCs w:val="20"/>
              </w:rPr>
              <w:t>_</w:t>
            </w:r>
            <w:r w:rsidRPr="00F24462">
              <w:rPr>
                <w:rFonts w:ascii="GHEA Grapalat" w:hAnsi="GHEA Grapalat"/>
                <w:sz w:val="14"/>
                <w:szCs w:val="20"/>
              </w:rPr>
              <w:t>__</w:t>
            </w:r>
          </w:p>
          <w:p w:rsidR="0038400D" w:rsidRPr="00F24462" w:rsidRDefault="00E67FD5" w:rsidP="00A1665E">
            <w:pPr>
              <w:widowControl w:val="0"/>
              <w:jc w:val="center"/>
              <w:rPr>
                <w:rFonts w:ascii="GHEA Grapalat" w:hAnsi="GHEA Grapalat"/>
                <w:iCs/>
                <w:sz w:val="14"/>
                <w:szCs w:val="20"/>
              </w:rPr>
            </w:pPr>
            <w:r w:rsidRPr="00F24462">
              <w:rPr>
                <w:rFonts w:ascii="GHEA Grapalat" w:hAnsi="GHEA Grapalat"/>
                <w:sz w:val="14"/>
                <w:szCs w:val="20"/>
              </w:rPr>
              <w:t>Р/С____________________________</w:t>
            </w:r>
          </w:p>
          <w:p w:rsidR="0038400D" w:rsidRPr="00F24462" w:rsidRDefault="0038400D" w:rsidP="00A1665E">
            <w:pPr>
              <w:widowControl w:val="0"/>
              <w:jc w:val="center"/>
              <w:rPr>
                <w:rFonts w:ascii="GHEA Grapalat" w:hAnsi="GHEA Grapalat"/>
                <w:iCs/>
                <w:sz w:val="14"/>
                <w:szCs w:val="20"/>
              </w:rPr>
            </w:pPr>
            <w:r w:rsidRPr="00F24462">
              <w:rPr>
                <w:rFonts w:ascii="GHEA Grapalat" w:hAnsi="GHEA Grapalat"/>
                <w:sz w:val="14"/>
                <w:szCs w:val="20"/>
              </w:rPr>
              <w:t>УНН______________________</w:t>
            </w:r>
            <w:r w:rsidR="00E67FD5" w:rsidRPr="00F24462">
              <w:rPr>
                <w:rFonts w:ascii="GHEA Grapalat" w:hAnsi="GHEA Grapalat"/>
                <w:sz w:val="14"/>
                <w:szCs w:val="20"/>
              </w:rPr>
              <w:t>____</w:t>
            </w:r>
            <w:r w:rsidRPr="00F24462">
              <w:rPr>
                <w:rFonts w:ascii="GHEA Grapalat" w:hAnsi="GHEA Grapalat"/>
                <w:sz w:val="14"/>
                <w:szCs w:val="20"/>
              </w:rPr>
              <w:t>_</w:t>
            </w:r>
          </w:p>
        </w:tc>
        <w:tc>
          <w:tcPr>
            <w:tcW w:w="0" w:type="auto"/>
            <w:vAlign w:val="center"/>
          </w:tcPr>
          <w:p w:rsidR="0038400D" w:rsidRPr="00F24462" w:rsidRDefault="00E67FD5" w:rsidP="00A1665E">
            <w:pPr>
              <w:widowControl w:val="0"/>
              <w:jc w:val="center"/>
              <w:rPr>
                <w:rFonts w:ascii="GHEA Grapalat" w:hAnsi="GHEA Grapalat"/>
                <w:iCs/>
                <w:sz w:val="14"/>
                <w:szCs w:val="20"/>
              </w:rPr>
            </w:pPr>
            <w:r w:rsidRPr="00F24462">
              <w:rPr>
                <w:rFonts w:ascii="GHEA Grapalat" w:hAnsi="GHEA Grapalat"/>
                <w:sz w:val="14"/>
                <w:szCs w:val="20"/>
              </w:rPr>
              <w:t xml:space="preserve">Заказчик </w:t>
            </w:r>
          </w:p>
          <w:p w:rsidR="0038400D" w:rsidRPr="00F24462" w:rsidRDefault="0038400D" w:rsidP="00A1665E">
            <w:pPr>
              <w:widowControl w:val="0"/>
              <w:jc w:val="center"/>
              <w:rPr>
                <w:rFonts w:ascii="GHEA Grapalat" w:hAnsi="GHEA Grapalat"/>
                <w:iCs/>
                <w:sz w:val="14"/>
                <w:szCs w:val="20"/>
              </w:rPr>
            </w:pPr>
            <w:r w:rsidRPr="00F24462">
              <w:rPr>
                <w:rFonts w:ascii="GHEA Grapalat" w:hAnsi="GHEA Grapalat"/>
                <w:sz w:val="14"/>
                <w:szCs w:val="20"/>
              </w:rPr>
              <w:t>_____________________</w:t>
            </w:r>
            <w:r w:rsidR="00E67FD5" w:rsidRPr="00F24462">
              <w:rPr>
                <w:rFonts w:ascii="GHEA Grapalat" w:hAnsi="GHEA Grapalat"/>
                <w:sz w:val="14"/>
                <w:szCs w:val="20"/>
              </w:rPr>
              <w:t>_____</w:t>
            </w:r>
            <w:r w:rsidRPr="00F24462">
              <w:rPr>
                <w:rFonts w:ascii="GHEA Grapalat" w:hAnsi="GHEA Grapalat"/>
                <w:sz w:val="14"/>
                <w:szCs w:val="20"/>
              </w:rPr>
              <w:t>________</w:t>
            </w:r>
          </w:p>
          <w:p w:rsidR="0038400D" w:rsidRPr="00F24462" w:rsidRDefault="0038400D" w:rsidP="00A1665E">
            <w:pPr>
              <w:widowControl w:val="0"/>
              <w:jc w:val="center"/>
              <w:rPr>
                <w:rFonts w:ascii="GHEA Grapalat" w:hAnsi="GHEA Grapalat"/>
                <w:iCs/>
                <w:sz w:val="14"/>
                <w:szCs w:val="20"/>
              </w:rPr>
            </w:pPr>
            <w:r w:rsidRPr="00F24462">
              <w:rPr>
                <w:rFonts w:ascii="GHEA Grapalat" w:hAnsi="GHEA Grapalat"/>
                <w:sz w:val="14"/>
                <w:szCs w:val="20"/>
              </w:rPr>
              <w:t>_____________________</w:t>
            </w:r>
            <w:r w:rsidR="00E67FD5" w:rsidRPr="00F24462">
              <w:rPr>
                <w:rFonts w:ascii="GHEA Grapalat" w:hAnsi="GHEA Grapalat"/>
                <w:sz w:val="14"/>
                <w:szCs w:val="20"/>
              </w:rPr>
              <w:t>_____</w:t>
            </w:r>
            <w:r w:rsidRPr="00F24462">
              <w:rPr>
                <w:rFonts w:ascii="GHEA Grapalat" w:hAnsi="GHEA Grapalat"/>
                <w:sz w:val="14"/>
                <w:szCs w:val="20"/>
              </w:rPr>
              <w:t>________</w:t>
            </w:r>
          </w:p>
          <w:p w:rsidR="0038400D" w:rsidRPr="00F24462" w:rsidRDefault="00E67FD5" w:rsidP="00A1665E">
            <w:pPr>
              <w:widowControl w:val="0"/>
              <w:jc w:val="center"/>
              <w:rPr>
                <w:rFonts w:ascii="GHEA Grapalat" w:hAnsi="GHEA Grapalat"/>
                <w:iCs/>
                <w:sz w:val="14"/>
                <w:szCs w:val="20"/>
              </w:rPr>
            </w:pPr>
            <w:r w:rsidRPr="00F24462">
              <w:rPr>
                <w:rFonts w:ascii="GHEA Grapalat" w:hAnsi="GHEA Grapalat"/>
                <w:sz w:val="14"/>
                <w:szCs w:val="20"/>
              </w:rPr>
              <w:t xml:space="preserve">место нахождения </w:t>
            </w:r>
            <w:r w:rsidR="0038400D" w:rsidRPr="00F24462">
              <w:rPr>
                <w:rFonts w:ascii="GHEA Grapalat" w:hAnsi="GHEA Grapalat"/>
                <w:sz w:val="14"/>
                <w:szCs w:val="20"/>
              </w:rPr>
              <w:t>_________________</w:t>
            </w:r>
          </w:p>
          <w:p w:rsidR="0038400D" w:rsidRPr="00F24462" w:rsidRDefault="0038400D" w:rsidP="00A1665E">
            <w:pPr>
              <w:widowControl w:val="0"/>
              <w:jc w:val="center"/>
              <w:rPr>
                <w:rFonts w:ascii="GHEA Grapalat" w:hAnsi="GHEA Grapalat"/>
                <w:iCs/>
                <w:sz w:val="14"/>
                <w:szCs w:val="20"/>
              </w:rPr>
            </w:pPr>
            <w:r w:rsidRPr="00F24462">
              <w:rPr>
                <w:rFonts w:ascii="GHEA Grapalat" w:hAnsi="GHEA Grapalat"/>
                <w:sz w:val="14"/>
                <w:szCs w:val="20"/>
              </w:rPr>
              <w:t>Р/С________________________</w:t>
            </w:r>
            <w:r w:rsidR="00E67FD5" w:rsidRPr="00F24462">
              <w:rPr>
                <w:rFonts w:ascii="GHEA Grapalat" w:hAnsi="GHEA Grapalat"/>
                <w:sz w:val="14"/>
                <w:szCs w:val="20"/>
              </w:rPr>
              <w:t>___</w:t>
            </w:r>
            <w:r w:rsidRPr="00F24462">
              <w:rPr>
                <w:rFonts w:ascii="GHEA Grapalat" w:hAnsi="GHEA Grapalat"/>
                <w:sz w:val="14"/>
                <w:szCs w:val="20"/>
              </w:rPr>
              <w:t>____</w:t>
            </w:r>
          </w:p>
          <w:p w:rsidR="0038400D" w:rsidRPr="00F24462" w:rsidRDefault="0038400D" w:rsidP="00A1665E">
            <w:pPr>
              <w:widowControl w:val="0"/>
              <w:jc w:val="center"/>
              <w:rPr>
                <w:rFonts w:ascii="GHEA Grapalat" w:hAnsi="GHEA Grapalat"/>
                <w:iCs/>
                <w:sz w:val="14"/>
                <w:szCs w:val="20"/>
              </w:rPr>
            </w:pPr>
            <w:r w:rsidRPr="00F24462">
              <w:rPr>
                <w:rFonts w:ascii="GHEA Grapalat" w:hAnsi="GHEA Grapalat"/>
                <w:sz w:val="14"/>
                <w:szCs w:val="20"/>
              </w:rPr>
              <w:t>УНН______________________</w:t>
            </w:r>
            <w:r w:rsidR="00E67FD5" w:rsidRPr="00F24462">
              <w:rPr>
                <w:rFonts w:ascii="GHEA Grapalat" w:hAnsi="GHEA Grapalat"/>
                <w:sz w:val="14"/>
                <w:szCs w:val="20"/>
              </w:rPr>
              <w:t>___</w:t>
            </w:r>
            <w:r w:rsidRPr="00F24462">
              <w:rPr>
                <w:rFonts w:ascii="GHEA Grapalat" w:hAnsi="GHEA Grapalat"/>
                <w:sz w:val="14"/>
                <w:szCs w:val="20"/>
              </w:rPr>
              <w:t>_____</w:t>
            </w:r>
          </w:p>
        </w:tc>
      </w:tr>
    </w:tbl>
    <w:p w:rsidR="0038400D" w:rsidRPr="00F24462" w:rsidRDefault="0038400D" w:rsidP="00A1665E">
      <w:pPr>
        <w:widowControl w:val="0"/>
        <w:ind w:firstLine="375"/>
        <w:rPr>
          <w:rFonts w:ascii="GHEA Grapalat" w:hAnsi="GHEA Grapalat"/>
          <w:iCs/>
          <w:sz w:val="14"/>
          <w:szCs w:val="20"/>
        </w:rPr>
      </w:pPr>
    </w:p>
    <w:p w:rsidR="0038400D" w:rsidRPr="00F24462" w:rsidRDefault="0038400D" w:rsidP="00A1665E">
      <w:pPr>
        <w:widowControl w:val="0"/>
        <w:ind w:left="567" w:right="467"/>
        <w:jc w:val="center"/>
        <w:rPr>
          <w:rFonts w:ascii="GHEA Grapalat" w:hAnsi="GHEA Grapalat"/>
          <w:iCs/>
          <w:sz w:val="14"/>
          <w:szCs w:val="20"/>
        </w:rPr>
      </w:pPr>
      <w:r w:rsidRPr="00F24462">
        <w:rPr>
          <w:rFonts w:ascii="GHEA Grapalat" w:hAnsi="GHEA Grapalat"/>
          <w:b/>
          <w:sz w:val="14"/>
          <w:szCs w:val="20"/>
        </w:rPr>
        <w:t>АКТ №</w:t>
      </w:r>
    </w:p>
    <w:p w:rsidR="0038400D" w:rsidRPr="00F24462" w:rsidRDefault="0038400D" w:rsidP="00A1665E">
      <w:pPr>
        <w:widowControl w:val="0"/>
        <w:ind w:left="567" w:right="467"/>
        <w:jc w:val="center"/>
        <w:rPr>
          <w:rFonts w:ascii="GHEA Grapalat" w:hAnsi="GHEA Grapalat"/>
          <w:b/>
          <w:bCs/>
          <w:iCs/>
          <w:sz w:val="12"/>
          <w:szCs w:val="20"/>
        </w:rPr>
      </w:pPr>
      <w:r w:rsidRPr="00F24462">
        <w:rPr>
          <w:rFonts w:ascii="GHEA Grapalat" w:hAnsi="GHEA Grapalat"/>
          <w:b/>
          <w:sz w:val="14"/>
          <w:szCs w:val="20"/>
        </w:rPr>
        <w:t xml:space="preserve">ПРИЕМА-ПЕРЕДАЧИ РЕЗУЛЬТАТОВ </w:t>
      </w:r>
      <w:r w:rsidR="00AB4EAB" w:rsidRPr="00F24462">
        <w:rPr>
          <w:rFonts w:ascii="GHEA Grapalat" w:hAnsi="GHEA Grapalat"/>
          <w:b/>
          <w:sz w:val="14"/>
          <w:szCs w:val="20"/>
        </w:rPr>
        <w:br/>
      </w:r>
      <w:r w:rsidRPr="00F24462">
        <w:rPr>
          <w:rFonts w:ascii="GHEA Grapalat" w:hAnsi="GHEA Grapalat"/>
          <w:b/>
          <w:sz w:val="12"/>
          <w:szCs w:val="20"/>
        </w:rPr>
        <w:t>ИСПОЛНЕНИЯ ДОГОВОРАИЛИ ЕГО ЧАСТИ</w:t>
      </w:r>
    </w:p>
    <w:p w:rsidR="0038400D" w:rsidRPr="00F24462" w:rsidRDefault="0038400D" w:rsidP="00A1665E">
      <w:pPr>
        <w:pStyle w:val="a3"/>
        <w:widowControl w:val="0"/>
        <w:tabs>
          <w:tab w:val="left" w:pos="1134"/>
          <w:tab w:val="left" w:pos="1843"/>
        </w:tabs>
        <w:spacing w:line="240" w:lineRule="auto"/>
        <w:ind w:firstLine="540"/>
        <w:rPr>
          <w:rFonts w:ascii="GHEA Grapalat" w:hAnsi="GHEA Grapalat"/>
          <w:iCs/>
          <w:sz w:val="12"/>
        </w:rPr>
      </w:pPr>
      <w:r w:rsidRPr="00F24462">
        <w:rPr>
          <w:rFonts w:ascii="GHEA Grapalat" w:hAnsi="GHEA Grapalat"/>
          <w:sz w:val="12"/>
        </w:rPr>
        <w:t>"</w:t>
      </w:r>
      <w:r w:rsidR="00D52566" w:rsidRPr="00F24462">
        <w:rPr>
          <w:rFonts w:ascii="GHEA Grapalat" w:hAnsi="GHEA Grapalat"/>
          <w:sz w:val="12"/>
        </w:rPr>
        <w:tab/>
      </w:r>
      <w:r w:rsidRPr="00F24462">
        <w:rPr>
          <w:rFonts w:ascii="GHEA Grapalat" w:hAnsi="GHEA Grapalat"/>
          <w:sz w:val="12"/>
        </w:rPr>
        <w:t>" "</w:t>
      </w:r>
      <w:r w:rsidR="00D52566" w:rsidRPr="00F24462">
        <w:rPr>
          <w:rFonts w:ascii="GHEA Grapalat" w:hAnsi="GHEA Grapalat"/>
          <w:sz w:val="12"/>
        </w:rPr>
        <w:tab/>
      </w:r>
      <w:r w:rsidRPr="00F24462">
        <w:rPr>
          <w:rFonts w:ascii="GHEA Grapalat" w:hAnsi="GHEA Grapalat"/>
          <w:sz w:val="12"/>
        </w:rPr>
        <w:t>"20</w:t>
      </w:r>
      <w:r w:rsidR="00D52566" w:rsidRPr="00F24462">
        <w:rPr>
          <w:rFonts w:ascii="GHEA Grapalat" w:hAnsi="GHEA Grapalat"/>
          <w:sz w:val="12"/>
        </w:rPr>
        <w:tab/>
      </w:r>
      <w:r w:rsidRPr="00F24462">
        <w:rPr>
          <w:rFonts w:ascii="GHEA Grapalat" w:hAnsi="GHEA Grapalat"/>
          <w:sz w:val="12"/>
        </w:rPr>
        <w:t>г.</w:t>
      </w:r>
    </w:p>
    <w:p w:rsidR="0038400D" w:rsidRPr="00F24462" w:rsidRDefault="0038400D" w:rsidP="00A1665E">
      <w:pPr>
        <w:pStyle w:val="af4"/>
        <w:widowControl w:val="0"/>
        <w:spacing w:before="0" w:beforeAutospacing="0" w:after="0" w:afterAutospacing="0"/>
        <w:rPr>
          <w:rFonts w:ascii="GHEA Grapalat" w:hAnsi="GHEA Grapalat"/>
          <w:sz w:val="12"/>
          <w:szCs w:val="20"/>
        </w:rPr>
      </w:pPr>
      <w:r w:rsidRPr="00F24462">
        <w:rPr>
          <w:rFonts w:ascii="GHEA Grapalat" w:hAnsi="GHEA Grapalat"/>
          <w:sz w:val="12"/>
          <w:szCs w:val="20"/>
        </w:rPr>
        <w:t>Наименование договора (далее — Договор)</w:t>
      </w:r>
      <w:r w:rsidR="00196F14" w:rsidRPr="00F24462">
        <w:rPr>
          <w:rFonts w:ascii="GHEA Grapalat" w:hAnsi="GHEA Grapalat"/>
          <w:sz w:val="12"/>
          <w:szCs w:val="20"/>
        </w:rPr>
        <w:t>_</w:t>
      </w:r>
      <w:r w:rsidR="00F71F29" w:rsidRPr="00F24462">
        <w:rPr>
          <w:rFonts w:ascii="GHEA Grapalat" w:hAnsi="GHEA Grapalat"/>
          <w:sz w:val="12"/>
          <w:szCs w:val="20"/>
        </w:rPr>
        <w:t>_______</w:t>
      </w:r>
      <w:r w:rsidR="00196F14" w:rsidRPr="00F24462">
        <w:rPr>
          <w:rFonts w:ascii="GHEA Grapalat" w:hAnsi="GHEA Grapalat"/>
          <w:sz w:val="12"/>
          <w:szCs w:val="20"/>
        </w:rPr>
        <w:t>_</w:t>
      </w:r>
      <w:r w:rsidR="00F71F29" w:rsidRPr="00F24462">
        <w:rPr>
          <w:rFonts w:ascii="GHEA Grapalat" w:hAnsi="GHEA Grapalat"/>
          <w:sz w:val="12"/>
          <w:szCs w:val="20"/>
        </w:rPr>
        <w:t>__</w:t>
      </w:r>
      <w:r w:rsidR="00196F14" w:rsidRPr="00F24462">
        <w:rPr>
          <w:rFonts w:ascii="GHEA Grapalat" w:hAnsi="GHEA Grapalat"/>
          <w:sz w:val="12"/>
          <w:szCs w:val="20"/>
        </w:rPr>
        <w:t>_____</w:t>
      </w:r>
      <w:r w:rsidRPr="00F24462">
        <w:rPr>
          <w:rFonts w:ascii="GHEA Grapalat" w:hAnsi="GHEA Grapalat"/>
          <w:sz w:val="12"/>
          <w:szCs w:val="20"/>
        </w:rPr>
        <w:t>__________________</w:t>
      </w:r>
    </w:p>
    <w:p w:rsidR="0038400D" w:rsidRPr="00F24462" w:rsidRDefault="0038400D" w:rsidP="00A1665E">
      <w:pPr>
        <w:pStyle w:val="af4"/>
        <w:widowControl w:val="0"/>
        <w:spacing w:before="0" w:beforeAutospacing="0" w:after="0" w:afterAutospacing="0"/>
        <w:rPr>
          <w:rFonts w:ascii="GHEA Grapalat" w:hAnsi="GHEA Grapalat"/>
          <w:sz w:val="12"/>
          <w:szCs w:val="20"/>
        </w:rPr>
      </w:pPr>
      <w:r w:rsidRPr="00F24462">
        <w:rPr>
          <w:rFonts w:ascii="GHEA Grapalat" w:hAnsi="GHEA Grapalat"/>
          <w:sz w:val="12"/>
          <w:szCs w:val="20"/>
        </w:rPr>
        <w:t>Дата заключения Договора "___</w:t>
      </w:r>
      <w:r w:rsidR="00196F14" w:rsidRPr="00F24462">
        <w:rPr>
          <w:rFonts w:ascii="GHEA Grapalat" w:hAnsi="GHEA Grapalat"/>
          <w:sz w:val="12"/>
          <w:szCs w:val="20"/>
        </w:rPr>
        <w:t>___</w:t>
      </w:r>
      <w:r w:rsidR="00F71F29" w:rsidRPr="00F24462">
        <w:rPr>
          <w:rFonts w:ascii="GHEA Grapalat" w:hAnsi="GHEA Grapalat"/>
          <w:sz w:val="12"/>
          <w:szCs w:val="20"/>
        </w:rPr>
        <w:t>___</w:t>
      </w:r>
      <w:r w:rsidRPr="00F24462">
        <w:rPr>
          <w:rFonts w:ascii="GHEA Grapalat" w:hAnsi="GHEA Grapalat"/>
          <w:sz w:val="12"/>
          <w:szCs w:val="20"/>
        </w:rPr>
        <w:t>_" "______</w:t>
      </w:r>
      <w:r w:rsidR="00196F14" w:rsidRPr="00F24462">
        <w:rPr>
          <w:rFonts w:ascii="GHEA Grapalat" w:hAnsi="GHEA Grapalat"/>
          <w:sz w:val="12"/>
          <w:szCs w:val="20"/>
        </w:rPr>
        <w:t>_______</w:t>
      </w:r>
      <w:r w:rsidRPr="00F24462">
        <w:rPr>
          <w:rFonts w:ascii="GHEA Grapalat" w:hAnsi="GHEA Grapalat"/>
          <w:sz w:val="12"/>
          <w:szCs w:val="20"/>
        </w:rPr>
        <w:t xml:space="preserve">__________" 20 </w:t>
      </w:r>
      <w:r w:rsidR="00196F14" w:rsidRPr="00F24462">
        <w:rPr>
          <w:rFonts w:ascii="GHEA Grapalat" w:hAnsi="GHEA Grapalat"/>
          <w:sz w:val="12"/>
          <w:szCs w:val="20"/>
        </w:rPr>
        <w:t>___</w:t>
      </w:r>
      <w:r w:rsidR="00F71F29" w:rsidRPr="00F24462">
        <w:rPr>
          <w:rFonts w:ascii="GHEA Grapalat" w:hAnsi="GHEA Grapalat"/>
          <w:sz w:val="12"/>
          <w:szCs w:val="20"/>
        </w:rPr>
        <w:t>___</w:t>
      </w:r>
      <w:r w:rsidRPr="00F24462">
        <w:rPr>
          <w:rFonts w:ascii="GHEA Grapalat" w:hAnsi="GHEA Grapalat"/>
          <w:sz w:val="12"/>
          <w:szCs w:val="20"/>
        </w:rPr>
        <w:t xml:space="preserve"> г.</w:t>
      </w:r>
    </w:p>
    <w:p w:rsidR="0038400D" w:rsidRPr="00F24462" w:rsidRDefault="0038400D" w:rsidP="00A1665E">
      <w:pPr>
        <w:pStyle w:val="af4"/>
        <w:widowControl w:val="0"/>
        <w:spacing w:before="0" w:beforeAutospacing="0" w:after="0" w:afterAutospacing="0"/>
        <w:rPr>
          <w:rFonts w:ascii="GHEA Grapalat" w:hAnsi="GHEA Grapalat"/>
          <w:sz w:val="12"/>
          <w:szCs w:val="20"/>
        </w:rPr>
      </w:pPr>
      <w:r w:rsidRPr="00F24462">
        <w:rPr>
          <w:rFonts w:ascii="GHEA Grapalat" w:hAnsi="GHEA Grapalat"/>
          <w:sz w:val="12"/>
          <w:szCs w:val="20"/>
        </w:rPr>
        <w:t>Номер Договора ____</w:t>
      </w:r>
      <w:r w:rsidR="00196F14" w:rsidRPr="00F24462">
        <w:rPr>
          <w:rFonts w:ascii="GHEA Grapalat" w:hAnsi="GHEA Grapalat"/>
          <w:sz w:val="12"/>
          <w:szCs w:val="20"/>
        </w:rPr>
        <w:t>_____________</w:t>
      </w:r>
      <w:r w:rsidR="00F71F29" w:rsidRPr="00F24462">
        <w:rPr>
          <w:rFonts w:ascii="GHEA Grapalat" w:hAnsi="GHEA Grapalat"/>
          <w:sz w:val="12"/>
          <w:szCs w:val="20"/>
        </w:rPr>
        <w:t>___________________________________</w:t>
      </w:r>
      <w:r w:rsidRPr="00F24462">
        <w:rPr>
          <w:rFonts w:ascii="GHEA Grapalat" w:hAnsi="GHEA Grapalat"/>
          <w:sz w:val="12"/>
          <w:szCs w:val="20"/>
        </w:rPr>
        <w:t>______</w:t>
      </w:r>
    </w:p>
    <w:p w:rsidR="00F24462" w:rsidRPr="00114075" w:rsidRDefault="0038400D" w:rsidP="00F24462">
      <w:pPr>
        <w:widowControl w:val="0"/>
        <w:tabs>
          <w:tab w:val="left" w:pos="5954"/>
          <w:tab w:val="left" w:pos="6663"/>
          <w:tab w:val="left" w:pos="7513"/>
        </w:tabs>
        <w:jc w:val="both"/>
        <w:rPr>
          <w:rFonts w:ascii="GHEA Grapalat" w:hAnsi="GHEA Grapalat"/>
          <w:sz w:val="16"/>
          <w:szCs w:val="20"/>
        </w:rPr>
      </w:pPr>
      <w:r w:rsidRPr="00F24462">
        <w:rPr>
          <w:rFonts w:ascii="GHEA Grapalat" w:hAnsi="GHEA Grapalat"/>
          <w:sz w:val="12"/>
          <w:szCs w:val="20"/>
        </w:rPr>
        <w:t>Заказчик и сторона Договора, принимая за основание относящийся к исполнению договора счет-фактуру N __</w:t>
      </w:r>
      <w:r w:rsidR="00F71F29" w:rsidRPr="00F24462">
        <w:rPr>
          <w:rFonts w:ascii="GHEA Grapalat" w:hAnsi="GHEA Grapalat"/>
          <w:sz w:val="12"/>
          <w:szCs w:val="20"/>
        </w:rPr>
        <w:t>_____</w:t>
      </w:r>
      <w:r w:rsidRPr="00F24462">
        <w:rPr>
          <w:rFonts w:ascii="GHEA Grapalat" w:hAnsi="GHEA Grapalat"/>
          <w:sz w:val="12"/>
          <w:szCs w:val="20"/>
        </w:rPr>
        <w:t>_ , выписанный "</w:t>
      </w:r>
      <w:r w:rsidR="00D52566" w:rsidRPr="00F24462">
        <w:rPr>
          <w:rFonts w:ascii="GHEA Grapalat" w:hAnsi="GHEA Grapalat"/>
          <w:sz w:val="12"/>
          <w:szCs w:val="20"/>
        </w:rPr>
        <w:tab/>
      </w:r>
      <w:r w:rsidRPr="00F24462">
        <w:rPr>
          <w:rFonts w:ascii="GHEA Grapalat" w:hAnsi="GHEA Grapalat"/>
          <w:sz w:val="12"/>
          <w:szCs w:val="20"/>
        </w:rPr>
        <w:t>""</w:t>
      </w:r>
      <w:r w:rsidR="00D52566" w:rsidRPr="00F24462">
        <w:rPr>
          <w:rFonts w:ascii="GHEA Grapalat" w:hAnsi="GHEA Grapalat"/>
          <w:sz w:val="12"/>
          <w:szCs w:val="20"/>
        </w:rPr>
        <w:tab/>
      </w:r>
      <w:r w:rsidR="00AB4EAB" w:rsidRPr="00F24462">
        <w:rPr>
          <w:rFonts w:ascii="GHEA Grapalat" w:hAnsi="GHEA Grapalat"/>
          <w:sz w:val="12"/>
          <w:szCs w:val="20"/>
        </w:rPr>
        <w:t>"</w:t>
      </w:r>
      <w:r w:rsidRPr="00F24462">
        <w:rPr>
          <w:rFonts w:ascii="GHEA Grapalat" w:hAnsi="GHEA Grapalat"/>
          <w:sz w:val="12"/>
          <w:szCs w:val="20"/>
        </w:rPr>
        <w:t xml:space="preserve"> 20</w:t>
      </w:r>
      <w:r w:rsidR="00D52566" w:rsidRPr="00F24462">
        <w:rPr>
          <w:rFonts w:ascii="GHEA Grapalat" w:hAnsi="GHEA Grapalat"/>
          <w:sz w:val="12"/>
          <w:szCs w:val="20"/>
        </w:rPr>
        <w:tab/>
      </w:r>
      <w:r w:rsidRPr="00F24462">
        <w:rPr>
          <w:rFonts w:ascii="GHEA Grapalat" w:hAnsi="GHEA Grapalat"/>
          <w:sz w:val="12"/>
          <w:szCs w:val="20"/>
        </w:rPr>
        <w:t xml:space="preserve">г., составили настоящий </w:t>
      </w:r>
      <w:r w:rsidRPr="00F24462">
        <w:rPr>
          <w:rFonts w:ascii="GHEA Grapalat" w:hAnsi="GHEA Grapalat"/>
          <w:sz w:val="14"/>
          <w:szCs w:val="20"/>
        </w:rPr>
        <w:t xml:space="preserve">акт о </w:t>
      </w:r>
      <w:r w:rsidRPr="00F24462">
        <w:rPr>
          <w:rFonts w:ascii="GHEA Grapalat" w:hAnsi="GHEA Grapalat"/>
          <w:sz w:val="16"/>
          <w:szCs w:val="20"/>
        </w:rPr>
        <w:t>следующем:</w:t>
      </w:r>
    </w:p>
    <w:p w:rsidR="00F24462" w:rsidRPr="00F24462" w:rsidRDefault="00F24462" w:rsidP="00F24462">
      <w:pPr>
        <w:widowControl w:val="0"/>
        <w:tabs>
          <w:tab w:val="left" w:pos="5954"/>
          <w:tab w:val="left" w:pos="6663"/>
          <w:tab w:val="left" w:pos="7513"/>
        </w:tabs>
        <w:jc w:val="both"/>
        <w:rPr>
          <w:rFonts w:ascii="GHEA Grapalat" w:hAnsi="GHEA Grapalat"/>
          <w:iCs/>
          <w:sz w:val="12"/>
          <w:szCs w:val="20"/>
        </w:rPr>
      </w:pPr>
      <w:r w:rsidRPr="00F24462">
        <w:rPr>
          <w:rFonts w:ascii="GHEA Grapalat" w:hAnsi="GHEA Grapalat"/>
          <w:sz w:val="12"/>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F24462" w:rsidRPr="00F24462" w:rsidTr="00114075">
        <w:trPr>
          <w:jc w:val="center"/>
        </w:trPr>
        <w:tc>
          <w:tcPr>
            <w:tcW w:w="442" w:type="dxa"/>
            <w:vMerge w:val="restart"/>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w:t>
            </w:r>
          </w:p>
        </w:tc>
        <w:tc>
          <w:tcPr>
            <w:tcW w:w="10263" w:type="dxa"/>
            <w:gridSpan w:val="8"/>
            <w:shd w:val="clear" w:color="auto" w:fill="auto"/>
            <w:vAlign w:val="center"/>
          </w:tcPr>
          <w:p w:rsidR="00F24462" w:rsidRPr="00F24462" w:rsidRDefault="00F24462" w:rsidP="001140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2"/>
                <w:szCs w:val="20"/>
              </w:rPr>
            </w:pPr>
            <w:r w:rsidRPr="00F24462">
              <w:rPr>
                <w:rFonts w:ascii="GHEA Grapalat" w:hAnsi="GHEA Grapalat"/>
                <w:sz w:val="12"/>
                <w:szCs w:val="20"/>
              </w:rPr>
              <w:t>Поставленные товары</w:t>
            </w:r>
          </w:p>
        </w:tc>
      </w:tr>
      <w:tr w:rsidR="00F24462" w:rsidRPr="00F24462" w:rsidTr="00114075">
        <w:trPr>
          <w:jc w:val="center"/>
        </w:trPr>
        <w:tc>
          <w:tcPr>
            <w:tcW w:w="442" w:type="dxa"/>
            <w:vMerge/>
            <w:shd w:val="clear" w:color="auto" w:fill="auto"/>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088" w:type="dxa"/>
            <w:vMerge w:val="restart"/>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наименование</w:t>
            </w:r>
          </w:p>
        </w:tc>
        <w:tc>
          <w:tcPr>
            <w:tcW w:w="1440" w:type="dxa"/>
            <w:vMerge w:val="restart"/>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краткое изложение технической характеристики</w:t>
            </w:r>
          </w:p>
        </w:tc>
        <w:tc>
          <w:tcPr>
            <w:tcW w:w="2575" w:type="dxa"/>
            <w:gridSpan w:val="2"/>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количественный показатель</w:t>
            </w:r>
          </w:p>
        </w:tc>
        <w:tc>
          <w:tcPr>
            <w:tcW w:w="2693" w:type="dxa"/>
            <w:gridSpan w:val="2"/>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срок исполнения</w:t>
            </w:r>
          </w:p>
        </w:tc>
        <w:tc>
          <w:tcPr>
            <w:tcW w:w="1134" w:type="dxa"/>
            <w:vMerge w:val="restart"/>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сумма, подлежащая уплате (тыс. драмов)</w:t>
            </w:r>
          </w:p>
        </w:tc>
        <w:tc>
          <w:tcPr>
            <w:tcW w:w="1333" w:type="dxa"/>
            <w:vMerge w:val="restart"/>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срок оплаты (по графику оплаты)</w:t>
            </w:r>
          </w:p>
        </w:tc>
      </w:tr>
      <w:tr w:rsidR="00F24462" w:rsidRPr="00F24462" w:rsidTr="00114075">
        <w:trPr>
          <w:trHeight w:val="1105"/>
          <w:jc w:val="center"/>
        </w:trPr>
        <w:tc>
          <w:tcPr>
            <w:tcW w:w="442" w:type="dxa"/>
            <w:vMerge/>
            <w:tcBorders>
              <w:bottom w:val="single" w:sz="4" w:space="0" w:color="auto"/>
            </w:tcBorders>
            <w:shd w:val="clear" w:color="auto" w:fill="auto"/>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088" w:type="dxa"/>
            <w:vMerge/>
            <w:tcBorders>
              <w:bottom w:val="single" w:sz="4" w:space="0" w:color="auto"/>
            </w:tcBorders>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440" w:type="dxa"/>
            <w:vMerge/>
            <w:tcBorders>
              <w:bottom w:val="single" w:sz="4" w:space="0" w:color="auto"/>
            </w:tcBorders>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299" w:type="dxa"/>
            <w:tcBorders>
              <w:bottom w:val="single" w:sz="4" w:space="0" w:color="auto"/>
            </w:tcBorders>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фактический</w:t>
            </w:r>
          </w:p>
        </w:tc>
        <w:tc>
          <w:tcPr>
            <w:tcW w:w="1418" w:type="dxa"/>
            <w:tcBorders>
              <w:bottom w:val="single" w:sz="4" w:space="0" w:color="auto"/>
            </w:tcBorders>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фактический</w:t>
            </w:r>
          </w:p>
        </w:tc>
        <w:tc>
          <w:tcPr>
            <w:tcW w:w="1134" w:type="dxa"/>
            <w:vMerge/>
            <w:tcBorders>
              <w:bottom w:val="single" w:sz="4" w:space="0" w:color="auto"/>
            </w:tcBorders>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333" w:type="dxa"/>
            <w:vMerge/>
            <w:tcBorders>
              <w:bottom w:val="single" w:sz="4" w:space="0" w:color="auto"/>
            </w:tcBorders>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r>
      <w:tr w:rsidR="00F24462" w:rsidRPr="00F24462" w:rsidTr="00114075">
        <w:trPr>
          <w:jc w:val="center"/>
        </w:trPr>
        <w:tc>
          <w:tcPr>
            <w:tcW w:w="442" w:type="dxa"/>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088" w:type="dxa"/>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440" w:type="dxa"/>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299" w:type="dxa"/>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276" w:type="dxa"/>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418" w:type="dxa"/>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275" w:type="dxa"/>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134" w:type="dxa"/>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333" w:type="dxa"/>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r>
      <w:tr w:rsidR="00F24462" w:rsidRPr="00F24462" w:rsidTr="00114075">
        <w:trPr>
          <w:jc w:val="center"/>
        </w:trPr>
        <w:tc>
          <w:tcPr>
            <w:tcW w:w="442" w:type="dxa"/>
            <w:shd w:val="clear" w:color="auto" w:fill="auto"/>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088" w:type="dxa"/>
            <w:shd w:val="clear" w:color="auto" w:fill="auto"/>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440" w:type="dxa"/>
            <w:shd w:val="clear" w:color="auto" w:fill="auto"/>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299" w:type="dxa"/>
            <w:shd w:val="clear" w:color="auto" w:fill="auto"/>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276" w:type="dxa"/>
            <w:shd w:val="clear" w:color="auto" w:fill="auto"/>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418" w:type="dxa"/>
            <w:shd w:val="clear" w:color="auto" w:fill="auto"/>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275" w:type="dxa"/>
            <w:shd w:val="clear" w:color="auto" w:fill="auto"/>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134" w:type="dxa"/>
            <w:shd w:val="clear" w:color="auto" w:fill="auto"/>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333" w:type="dxa"/>
            <w:shd w:val="clear" w:color="auto" w:fill="auto"/>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r>
    </w:tbl>
    <w:p w:rsidR="00F24462" w:rsidRPr="00F24462" w:rsidRDefault="00F24462" w:rsidP="00F24462">
      <w:pPr>
        <w:widowControl w:val="0"/>
        <w:ind w:firstLine="375"/>
        <w:jc w:val="both"/>
        <w:rPr>
          <w:rFonts w:ascii="GHEA Grapalat" w:hAnsi="GHEA Grapalat" w:cs="Arial"/>
          <w:iCs/>
          <w:sz w:val="12"/>
          <w:szCs w:val="20"/>
          <w:lang w:val="en-US"/>
        </w:rPr>
      </w:pPr>
    </w:p>
    <w:p w:rsidR="00F24462" w:rsidRPr="00F24462" w:rsidRDefault="00F24462" w:rsidP="00F24462">
      <w:pPr>
        <w:widowControl w:val="0"/>
        <w:ind w:firstLine="567"/>
        <w:jc w:val="both"/>
        <w:rPr>
          <w:rFonts w:ascii="GHEA Grapalat" w:hAnsi="GHEA Grapalat"/>
          <w:iCs/>
          <w:snapToGrid w:val="0"/>
          <w:sz w:val="12"/>
          <w:szCs w:val="20"/>
        </w:rPr>
      </w:pPr>
      <w:r w:rsidRPr="00F24462">
        <w:rPr>
          <w:rFonts w:ascii="GHEA Grapalat" w:hAnsi="GHEA Grapalat"/>
          <w:snapToGrid w:val="0"/>
          <w:sz w:val="12"/>
          <w:szCs w:val="20"/>
        </w:rPr>
        <w:t>Счет-фактура и положительное заключение, послужившие основанием для подтверждения в двустороннем порядке настоящего Акта,</w:t>
      </w:r>
      <w:r w:rsidRPr="00F24462">
        <w:rPr>
          <w:rFonts w:ascii="GHEA Grapalat" w:hAnsi="GHEA Grapalat"/>
          <w:sz w:val="12"/>
          <w:szCs w:val="20"/>
        </w:rPr>
        <w:t>являются составляющей частью настоящего Акта и прилагаются.</w:t>
      </w:r>
    </w:p>
    <w:p w:rsidR="00F24462" w:rsidRPr="00F24462" w:rsidRDefault="00F24462" w:rsidP="00F24462">
      <w:pPr>
        <w:widowControl w:val="0"/>
        <w:ind w:firstLine="375"/>
        <w:jc w:val="both"/>
        <w:rPr>
          <w:rFonts w:ascii="GHEA Grapalat" w:hAnsi="GHEA Grapalat"/>
          <w:iCs/>
          <w:snapToGrid w:val="0"/>
          <w:sz w:val="12"/>
          <w:szCs w:val="20"/>
        </w:rPr>
      </w:pPr>
    </w:p>
    <w:tbl>
      <w:tblPr>
        <w:tblW w:w="9704" w:type="dxa"/>
        <w:jc w:val="center"/>
        <w:tblCellSpacing w:w="7" w:type="dxa"/>
        <w:tblCellMar>
          <w:left w:w="0" w:type="dxa"/>
          <w:right w:w="0" w:type="dxa"/>
        </w:tblCellMar>
        <w:tblLook w:val="0000"/>
      </w:tblPr>
      <w:tblGrid>
        <w:gridCol w:w="4852"/>
        <w:gridCol w:w="4852"/>
      </w:tblGrid>
      <w:tr w:rsidR="00F24462" w:rsidRPr="00F24462" w:rsidTr="00114075">
        <w:trPr>
          <w:trHeight w:val="266"/>
          <w:tblCellSpacing w:w="7" w:type="dxa"/>
          <w:jc w:val="center"/>
        </w:trPr>
        <w:tc>
          <w:tcPr>
            <w:tcW w:w="0" w:type="auto"/>
            <w:vAlign w:val="center"/>
          </w:tcPr>
          <w:p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 xml:space="preserve">Товар передал </w:t>
            </w:r>
          </w:p>
        </w:tc>
        <w:tc>
          <w:tcPr>
            <w:tcW w:w="0" w:type="auto"/>
            <w:vAlign w:val="center"/>
          </w:tcPr>
          <w:p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Товар принят</w:t>
            </w:r>
          </w:p>
        </w:tc>
      </w:tr>
      <w:tr w:rsidR="00F24462" w:rsidRPr="00F24462" w:rsidTr="00114075">
        <w:trPr>
          <w:trHeight w:val="473"/>
          <w:tblCellSpacing w:w="7" w:type="dxa"/>
          <w:jc w:val="center"/>
        </w:trPr>
        <w:tc>
          <w:tcPr>
            <w:tcW w:w="0" w:type="auto"/>
            <w:vAlign w:val="center"/>
          </w:tcPr>
          <w:p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 xml:space="preserve">_______________________ </w:t>
            </w:r>
          </w:p>
          <w:p w:rsidR="00F24462" w:rsidRPr="00F24462" w:rsidRDefault="00F24462" w:rsidP="00114075">
            <w:pPr>
              <w:widowControl w:val="0"/>
              <w:jc w:val="center"/>
              <w:rPr>
                <w:rFonts w:ascii="GHEA Grapalat" w:hAnsi="GHEA Grapalat"/>
                <w:iCs/>
                <w:sz w:val="12"/>
                <w:szCs w:val="20"/>
                <w:vertAlign w:val="superscript"/>
                <w:lang w:val="en-US"/>
              </w:rPr>
            </w:pPr>
            <w:r w:rsidRPr="00F24462">
              <w:rPr>
                <w:rFonts w:ascii="GHEA Grapalat" w:hAnsi="GHEA Grapalat"/>
                <w:sz w:val="12"/>
                <w:szCs w:val="20"/>
                <w:vertAlign w:val="superscript"/>
              </w:rPr>
              <w:t xml:space="preserve">подпись </w:t>
            </w:r>
          </w:p>
        </w:tc>
        <w:tc>
          <w:tcPr>
            <w:tcW w:w="0" w:type="auto"/>
            <w:vAlign w:val="center"/>
          </w:tcPr>
          <w:p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_______________________</w:t>
            </w:r>
          </w:p>
          <w:p w:rsidR="00F24462" w:rsidRPr="00F24462" w:rsidRDefault="00F24462" w:rsidP="00114075">
            <w:pPr>
              <w:widowControl w:val="0"/>
              <w:jc w:val="center"/>
              <w:rPr>
                <w:rFonts w:ascii="GHEA Grapalat" w:hAnsi="GHEA Grapalat"/>
                <w:iCs/>
                <w:sz w:val="12"/>
                <w:szCs w:val="20"/>
                <w:vertAlign w:val="superscript"/>
              </w:rPr>
            </w:pPr>
            <w:r w:rsidRPr="00F24462">
              <w:rPr>
                <w:rFonts w:ascii="GHEA Grapalat" w:hAnsi="GHEA Grapalat"/>
                <w:sz w:val="12"/>
                <w:szCs w:val="20"/>
                <w:vertAlign w:val="superscript"/>
              </w:rPr>
              <w:t xml:space="preserve">подпись </w:t>
            </w:r>
          </w:p>
        </w:tc>
      </w:tr>
      <w:tr w:rsidR="00F24462" w:rsidRPr="00F24462" w:rsidTr="00114075">
        <w:trPr>
          <w:trHeight w:val="503"/>
          <w:tblCellSpacing w:w="7" w:type="dxa"/>
          <w:jc w:val="center"/>
        </w:trPr>
        <w:tc>
          <w:tcPr>
            <w:tcW w:w="0" w:type="auto"/>
            <w:vAlign w:val="center"/>
          </w:tcPr>
          <w:p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 xml:space="preserve">______________________ </w:t>
            </w:r>
          </w:p>
          <w:p w:rsidR="00F24462" w:rsidRPr="00F24462" w:rsidRDefault="00F24462" w:rsidP="00114075">
            <w:pPr>
              <w:widowControl w:val="0"/>
              <w:jc w:val="center"/>
              <w:rPr>
                <w:rFonts w:ascii="GHEA Grapalat" w:hAnsi="GHEA Grapalat"/>
                <w:iCs/>
                <w:sz w:val="12"/>
                <w:szCs w:val="20"/>
                <w:vertAlign w:val="superscript"/>
                <w:lang w:val="en-US"/>
              </w:rPr>
            </w:pPr>
            <w:r w:rsidRPr="00F24462">
              <w:rPr>
                <w:rFonts w:ascii="GHEA Grapalat" w:hAnsi="GHEA Grapalat"/>
                <w:sz w:val="12"/>
                <w:szCs w:val="20"/>
                <w:vertAlign w:val="superscript"/>
              </w:rPr>
              <w:t>фамилия, имя</w:t>
            </w:r>
          </w:p>
        </w:tc>
        <w:tc>
          <w:tcPr>
            <w:tcW w:w="0" w:type="auto"/>
            <w:vAlign w:val="center"/>
          </w:tcPr>
          <w:p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_______________________</w:t>
            </w:r>
          </w:p>
          <w:p w:rsidR="00F24462" w:rsidRPr="00F24462" w:rsidRDefault="00F24462" w:rsidP="00114075">
            <w:pPr>
              <w:widowControl w:val="0"/>
              <w:jc w:val="center"/>
              <w:rPr>
                <w:rFonts w:ascii="GHEA Grapalat" w:hAnsi="GHEA Grapalat"/>
                <w:iCs/>
                <w:sz w:val="12"/>
                <w:szCs w:val="20"/>
                <w:vertAlign w:val="superscript"/>
              </w:rPr>
            </w:pPr>
            <w:r w:rsidRPr="00F24462">
              <w:rPr>
                <w:rFonts w:ascii="GHEA Grapalat" w:hAnsi="GHEA Grapalat"/>
                <w:sz w:val="12"/>
                <w:szCs w:val="20"/>
                <w:vertAlign w:val="superscript"/>
              </w:rPr>
              <w:t>фамилия, имя</w:t>
            </w:r>
          </w:p>
        </w:tc>
      </w:tr>
      <w:tr w:rsidR="00F24462" w:rsidRPr="00F24462" w:rsidTr="00114075">
        <w:trPr>
          <w:trHeight w:val="281"/>
          <w:tblCellSpacing w:w="7" w:type="dxa"/>
          <w:jc w:val="center"/>
        </w:trPr>
        <w:tc>
          <w:tcPr>
            <w:tcW w:w="0" w:type="auto"/>
            <w:vAlign w:val="center"/>
          </w:tcPr>
          <w:p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М. П.</w:t>
            </w:r>
          </w:p>
        </w:tc>
        <w:tc>
          <w:tcPr>
            <w:tcW w:w="0" w:type="auto"/>
            <w:vAlign w:val="center"/>
          </w:tcPr>
          <w:p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М. П.</w:t>
            </w:r>
          </w:p>
        </w:tc>
      </w:tr>
    </w:tbl>
    <w:p w:rsidR="00F24462" w:rsidRPr="00F24462" w:rsidRDefault="00F24462" w:rsidP="00F24462">
      <w:pPr>
        <w:widowControl w:val="0"/>
        <w:jc w:val="right"/>
        <w:rPr>
          <w:rFonts w:ascii="GHEA Grapalat" w:hAnsi="GHEA Grapalat" w:cs="Sylfaen"/>
          <w:b/>
          <w:sz w:val="12"/>
          <w:szCs w:val="20"/>
        </w:rPr>
      </w:pPr>
    </w:p>
    <w:p w:rsidR="00F24462" w:rsidRPr="00F24462" w:rsidRDefault="00F24462" w:rsidP="00F24462">
      <w:pPr>
        <w:rPr>
          <w:rFonts w:ascii="GHEA Grapalat" w:hAnsi="GHEA Grapalat" w:cs="Sylfaen"/>
          <w:b/>
          <w:sz w:val="12"/>
          <w:szCs w:val="20"/>
        </w:rPr>
      </w:pPr>
      <w:r w:rsidRPr="00F24462">
        <w:rPr>
          <w:rFonts w:ascii="GHEA Grapalat" w:hAnsi="GHEA Grapalat" w:cs="Sylfaen"/>
          <w:b/>
          <w:sz w:val="12"/>
          <w:szCs w:val="20"/>
        </w:rPr>
        <w:br w:type="page"/>
      </w:r>
    </w:p>
    <w:p w:rsidR="00071D1C" w:rsidRPr="00F24462" w:rsidRDefault="00071D1C" w:rsidP="00A1665E">
      <w:pPr>
        <w:widowControl w:val="0"/>
        <w:jc w:val="right"/>
        <w:rPr>
          <w:rFonts w:ascii="GHEA Grapalat" w:hAnsi="GHEA Grapalat" w:cs="Sylfaen"/>
          <w:i/>
          <w:sz w:val="16"/>
          <w:szCs w:val="20"/>
        </w:rPr>
      </w:pPr>
      <w:r w:rsidRPr="00F24462">
        <w:rPr>
          <w:rFonts w:ascii="GHEA Grapalat" w:hAnsi="GHEA Grapalat"/>
          <w:i/>
          <w:sz w:val="16"/>
          <w:szCs w:val="20"/>
        </w:rPr>
        <w:t>Приложение № 3.1</w:t>
      </w:r>
    </w:p>
    <w:p w:rsidR="00341A74" w:rsidRPr="00F24462" w:rsidRDefault="00341A74" w:rsidP="00A1665E">
      <w:pPr>
        <w:widowControl w:val="0"/>
        <w:jc w:val="right"/>
        <w:rPr>
          <w:rFonts w:ascii="GHEA Grapalat" w:hAnsi="GHEA Grapalat" w:cs="Sylfaen"/>
          <w:i/>
          <w:sz w:val="16"/>
          <w:szCs w:val="20"/>
        </w:rPr>
      </w:pPr>
      <w:r w:rsidRPr="00F24462">
        <w:rPr>
          <w:rFonts w:ascii="GHEA Grapalat" w:hAnsi="GHEA Grapalat"/>
          <w:i/>
          <w:sz w:val="16"/>
          <w:szCs w:val="20"/>
        </w:rPr>
        <w:t xml:space="preserve">к Договору под кодом </w:t>
      </w:r>
      <w:r w:rsidR="00196F14" w:rsidRPr="00F24462">
        <w:rPr>
          <w:rFonts w:ascii="GHEA Grapalat" w:hAnsi="GHEA Grapalat" w:cs="Sylfaen"/>
          <w:i/>
          <w:sz w:val="16"/>
          <w:szCs w:val="20"/>
        </w:rPr>
        <w:br/>
      </w:r>
      <w:r w:rsidRPr="00F24462">
        <w:rPr>
          <w:rFonts w:ascii="GHEA Grapalat" w:hAnsi="GHEA Grapalat"/>
          <w:i/>
          <w:sz w:val="16"/>
          <w:szCs w:val="20"/>
        </w:rPr>
        <w:t xml:space="preserve">заключенному </w:t>
      </w:r>
      <w:r w:rsidR="006132ED" w:rsidRPr="00F24462">
        <w:rPr>
          <w:rFonts w:ascii="GHEA Grapalat" w:hAnsi="GHEA Grapalat"/>
          <w:i/>
          <w:sz w:val="16"/>
          <w:szCs w:val="20"/>
        </w:rPr>
        <w:t>"</w:t>
      </w:r>
      <w:r w:rsidR="00D52566" w:rsidRPr="00F24462">
        <w:rPr>
          <w:rFonts w:ascii="GHEA Grapalat" w:hAnsi="GHEA Grapalat"/>
          <w:i/>
          <w:sz w:val="16"/>
          <w:szCs w:val="20"/>
        </w:rPr>
        <w:tab/>
      </w:r>
      <w:r w:rsidR="006132ED" w:rsidRPr="00F24462">
        <w:rPr>
          <w:rFonts w:ascii="GHEA Grapalat" w:hAnsi="GHEA Grapalat"/>
          <w:i/>
          <w:sz w:val="16"/>
          <w:szCs w:val="20"/>
        </w:rPr>
        <w:t>"</w:t>
      </w:r>
      <w:r w:rsidR="00D52566" w:rsidRPr="00F24462">
        <w:rPr>
          <w:rFonts w:ascii="GHEA Grapalat" w:hAnsi="GHEA Grapalat"/>
          <w:i/>
          <w:sz w:val="16"/>
          <w:szCs w:val="20"/>
        </w:rPr>
        <w:tab/>
      </w:r>
      <w:r w:rsidRPr="00F24462">
        <w:rPr>
          <w:rFonts w:ascii="GHEA Grapalat" w:hAnsi="GHEA Grapalat"/>
          <w:i/>
          <w:sz w:val="16"/>
          <w:szCs w:val="20"/>
        </w:rPr>
        <w:t>20</w:t>
      </w:r>
      <w:r w:rsidR="00D52566" w:rsidRPr="00F24462">
        <w:rPr>
          <w:rFonts w:ascii="GHEA Grapalat" w:hAnsi="GHEA Grapalat"/>
          <w:i/>
          <w:sz w:val="16"/>
          <w:szCs w:val="20"/>
        </w:rPr>
        <w:tab/>
      </w:r>
      <w:r w:rsidRPr="00F24462">
        <w:rPr>
          <w:rFonts w:ascii="GHEA Grapalat" w:hAnsi="GHEA Grapalat"/>
          <w:i/>
          <w:sz w:val="16"/>
          <w:szCs w:val="20"/>
        </w:rPr>
        <w:t>г.</w:t>
      </w:r>
    </w:p>
    <w:p w:rsidR="00071D1C" w:rsidRPr="00F24462" w:rsidRDefault="00071D1C" w:rsidP="00A1665E">
      <w:pPr>
        <w:widowControl w:val="0"/>
        <w:tabs>
          <w:tab w:val="left" w:pos="360"/>
          <w:tab w:val="left" w:pos="540"/>
        </w:tabs>
        <w:jc w:val="center"/>
        <w:rPr>
          <w:rFonts w:ascii="GHEA Grapalat" w:hAnsi="GHEA Grapalat" w:cs="Sylfaen"/>
          <w:b/>
          <w:bCs/>
          <w:sz w:val="16"/>
          <w:szCs w:val="20"/>
        </w:rPr>
      </w:pPr>
    </w:p>
    <w:p w:rsidR="00071D1C" w:rsidRPr="00F24462" w:rsidRDefault="00196F14" w:rsidP="00A1665E">
      <w:pPr>
        <w:widowControl w:val="0"/>
        <w:jc w:val="center"/>
        <w:rPr>
          <w:rFonts w:ascii="GHEA Grapalat" w:hAnsi="GHEA Grapalat" w:cs="Sylfaen"/>
          <w:bCs/>
          <w:sz w:val="16"/>
          <w:szCs w:val="20"/>
        </w:rPr>
      </w:pPr>
      <w:r w:rsidRPr="00F24462">
        <w:rPr>
          <w:rFonts w:ascii="GHEA Grapalat" w:hAnsi="GHEA Grapalat"/>
          <w:sz w:val="16"/>
          <w:szCs w:val="20"/>
        </w:rPr>
        <w:t>АКТ №———</w:t>
      </w:r>
    </w:p>
    <w:p w:rsidR="00071D1C" w:rsidRPr="00F24462" w:rsidRDefault="00071D1C" w:rsidP="00A1665E">
      <w:pPr>
        <w:widowControl w:val="0"/>
        <w:jc w:val="center"/>
        <w:rPr>
          <w:rFonts w:ascii="GHEA Grapalat" w:hAnsi="GHEA Grapalat" w:cs="Sylfaen"/>
          <w:b/>
          <w:bCs/>
          <w:sz w:val="16"/>
          <w:szCs w:val="20"/>
        </w:rPr>
      </w:pPr>
      <w:r w:rsidRPr="00F24462">
        <w:rPr>
          <w:rFonts w:ascii="GHEA Grapalat" w:hAnsi="GHEA Grapalat"/>
          <w:sz w:val="16"/>
          <w:szCs w:val="20"/>
        </w:rPr>
        <w:t xml:space="preserve">относительно фиксирования факта передачи Покупателю результата договора </w:t>
      </w:r>
    </w:p>
    <w:p w:rsidR="00071D1C" w:rsidRPr="00F24462" w:rsidRDefault="00071D1C" w:rsidP="00A1665E">
      <w:pPr>
        <w:widowControl w:val="0"/>
        <w:tabs>
          <w:tab w:val="left" w:pos="360"/>
          <w:tab w:val="left" w:pos="540"/>
        </w:tabs>
        <w:jc w:val="center"/>
        <w:rPr>
          <w:rFonts w:ascii="GHEA Grapalat" w:hAnsi="GHEA Grapalat" w:cs="Sylfaen"/>
          <w:sz w:val="16"/>
          <w:szCs w:val="20"/>
        </w:rPr>
      </w:pPr>
    </w:p>
    <w:p w:rsidR="006B3AE3" w:rsidRPr="00F24462" w:rsidRDefault="006B3AE3" w:rsidP="00A1665E">
      <w:pPr>
        <w:widowControl w:val="0"/>
        <w:ind w:firstLine="567"/>
        <w:jc w:val="both"/>
        <w:rPr>
          <w:rFonts w:ascii="GHEA Grapalat" w:hAnsi="GHEA Grapalat"/>
          <w:sz w:val="16"/>
          <w:szCs w:val="20"/>
        </w:rPr>
      </w:pPr>
      <w:r w:rsidRPr="00F24462">
        <w:rPr>
          <w:rFonts w:ascii="GHEA Grapalat" w:hAnsi="GHEA Grapalat"/>
          <w:sz w:val="16"/>
          <w:szCs w:val="20"/>
        </w:rPr>
        <w:t>Настоящим фиксируется, что в рамках договора закупки № ______________,</w:t>
      </w:r>
    </w:p>
    <w:p w:rsidR="006B3AE3" w:rsidRPr="00F24462" w:rsidRDefault="006B3AE3" w:rsidP="00A1665E">
      <w:pPr>
        <w:widowControl w:val="0"/>
        <w:ind w:left="7371" w:hanging="141"/>
        <w:jc w:val="both"/>
        <w:rPr>
          <w:rFonts w:ascii="GHEA Grapalat" w:hAnsi="GHEA Grapalat"/>
          <w:sz w:val="16"/>
          <w:szCs w:val="20"/>
        </w:rPr>
      </w:pPr>
      <w:r w:rsidRPr="00F24462">
        <w:rPr>
          <w:rFonts w:ascii="GHEA Grapalat" w:hAnsi="GHEA Grapalat"/>
          <w:sz w:val="16"/>
          <w:szCs w:val="20"/>
        </w:rPr>
        <w:t>номер договора</w:t>
      </w:r>
    </w:p>
    <w:p w:rsidR="006B3AE3" w:rsidRPr="00F24462" w:rsidRDefault="006B3AE3" w:rsidP="00A1665E">
      <w:pPr>
        <w:widowControl w:val="0"/>
        <w:tabs>
          <w:tab w:val="left" w:pos="4480"/>
        </w:tabs>
        <w:jc w:val="both"/>
        <w:rPr>
          <w:rFonts w:ascii="GHEA Grapalat" w:hAnsi="GHEA Grapalat" w:cs="Sylfaen"/>
          <w:sz w:val="16"/>
          <w:szCs w:val="20"/>
        </w:rPr>
      </w:pPr>
      <w:r w:rsidRPr="00F24462">
        <w:rPr>
          <w:rFonts w:ascii="GHEA Grapalat" w:hAnsi="GHEA Grapalat"/>
          <w:sz w:val="16"/>
          <w:szCs w:val="20"/>
        </w:rPr>
        <w:t>заключенного __________________ 20</w:t>
      </w:r>
      <w:r w:rsidRPr="00F24462">
        <w:rPr>
          <w:rFonts w:ascii="GHEA Grapalat" w:hAnsi="GHEA Grapalat"/>
          <w:sz w:val="16"/>
          <w:szCs w:val="20"/>
        </w:rPr>
        <w:tab/>
        <w:t>г. между _____________________________</w:t>
      </w:r>
    </w:p>
    <w:p w:rsidR="006B3AE3" w:rsidRPr="00F24462" w:rsidRDefault="006B3AE3" w:rsidP="00A1665E">
      <w:pPr>
        <w:widowControl w:val="0"/>
        <w:tabs>
          <w:tab w:val="left" w:pos="6379"/>
        </w:tabs>
        <w:ind w:left="1701" w:right="-360"/>
        <w:jc w:val="both"/>
        <w:rPr>
          <w:rFonts w:ascii="GHEA Grapalat" w:hAnsi="GHEA Grapalat" w:cs="Sylfaen"/>
          <w:sz w:val="16"/>
          <w:szCs w:val="20"/>
        </w:rPr>
      </w:pPr>
      <w:r w:rsidRPr="00F24462">
        <w:rPr>
          <w:rFonts w:ascii="GHEA Grapalat" w:hAnsi="GHEA Grapalat"/>
          <w:sz w:val="16"/>
          <w:szCs w:val="20"/>
        </w:rPr>
        <w:t xml:space="preserve">дата заключения договора </w:t>
      </w:r>
      <w:r w:rsidRPr="00F24462">
        <w:rPr>
          <w:rFonts w:ascii="GHEA Grapalat" w:hAnsi="GHEA Grapalat"/>
          <w:sz w:val="16"/>
          <w:szCs w:val="20"/>
        </w:rPr>
        <w:tab/>
        <w:t>наименование Покупателя</w:t>
      </w:r>
    </w:p>
    <w:p w:rsidR="006B3AE3" w:rsidRPr="00F24462" w:rsidRDefault="006B3AE3" w:rsidP="00A1665E">
      <w:pPr>
        <w:widowControl w:val="0"/>
        <w:tabs>
          <w:tab w:val="left" w:pos="360"/>
          <w:tab w:val="left" w:pos="540"/>
        </w:tabs>
        <w:ind w:right="-2"/>
        <w:jc w:val="both"/>
        <w:rPr>
          <w:rFonts w:ascii="GHEA Grapalat" w:hAnsi="GHEA Grapalat"/>
          <w:sz w:val="16"/>
          <w:szCs w:val="20"/>
        </w:rPr>
      </w:pPr>
      <w:r w:rsidRPr="00F24462">
        <w:rPr>
          <w:rFonts w:ascii="GHEA Grapalat" w:hAnsi="GHEA Grapalat"/>
          <w:sz w:val="16"/>
          <w:szCs w:val="20"/>
        </w:rPr>
        <w:t xml:space="preserve">(далее — Покупатель) и ________________________________ (далее — Продавец), </w:t>
      </w:r>
    </w:p>
    <w:p w:rsidR="006B3AE3" w:rsidRPr="00F24462" w:rsidRDefault="006B3AE3" w:rsidP="00A1665E">
      <w:pPr>
        <w:widowControl w:val="0"/>
        <w:ind w:left="3544" w:right="-360"/>
        <w:jc w:val="both"/>
        <w:rPr>
          <w:rFonts w:ascii="GHEA Grapalat" w:hAnsi="GHEA Grapalat"/>
          <w:sz w:val="16"/>
          <w:szCs w:val="20"/>
        </w:rPr>
      </w:pPr>
      <w:r w:rsidRPr="00F24462">
        <w:rPr>
          <w:rFonts w:ascii="GHEA Grapalat" w:hAnsi="GHEA Grapalat"/>
          <w:sz w:val="16"/>
          <w:szCs w:val="20"/>
        </w:rPr>
        <w:t>наименование Продавца</w:t>
      </w:r>
    </w:p>
    <w:p w:rsidR="00071D1C" w:rsidRPr="00F24462" w:rsidRDefault="006B3AE3" w:rsidP="00A1665E">
      <w:pPr>
        <w:widowControl w:val="0"/>
        <w:tabs>
          <w:tab w:val="left" w:pos="360"/>
          <w:tab w:val="left" w:pos="540"/>
        </w:tabs>
        <w:jc w:val="both"/>
        <w:rPr>
          <w:rFonts w:ascii="GHEA Grapalat" w:hAnsi="GHEA Grapalat" w:cs="Sylfaen"/>
          <w:sz w:val="16"/>
          <w:szCs w:val="20"/>
        </w:rPr>
      </w:pPr>
      <w:r w:rsidRPr="00F24462">
        <w:rPr>
          <w:rFonts w:ascii="GHEA Grapalat" w:hAnsi="GHEA Grapalat"/>
          <w:sz w:val="16"/>
          <w:szCs w:val="20"/>
        </w:rPr>
        <w:t>Продавец _______ 20</w:t>
      </w:r>
      <w:r w:rsidRPr="00F24462">
        <w:rPr>
          <w:rFonts w:ascii="GHEA Grapalat" w:hAnsi="GHEA Grapalat"/>
          <w:sz w:val="16"/>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F24462"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F24462" w:rsidRDefault="00071D1C" w:rsidP="00A1665E">
            <w:pPr>
              <w:widowControl w:val="0"/>
              <w:jc w:val="center"/>
              <w:rPr>
                <w:rFonts w:ascii="GHEA Grapalat" w:hAnsi="GHEA Grapalat" w:cs="Sylfaen"/>
                <w:bCs/>
                <w:sz w:val="16"/>
                <w:szCs w:val="20"/>
              </w:rPr>
            </w:pPr>
            <w:r w:rsidRPr="00F24462">
              <w:rPr>
                <w:rFonts w:ascii="GHEA Grapalat" w:hAnsi="GHEA Grapalat"/>
                <w:sz w:val="16"/>
                <w:szCs w:val="20"/>
              </w:rPr>
              <w:t>Товар</w:t>
            </w:r>
          </w:p>
        </w:tc>
      </w:tr>
      <w:tr w:rsidR="00B138F3" w:rsidRPr="00F2446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F24462" w:rsidRDefault="0016519F" w:rsidP="00A1665E">
            <w:pPr>
              <w:widowControl w:val="0"/>
              <w:jc w:val="center"/>
              <w:rPr>
                <w:rFonts w:ascii="GHEA Grapalat" w:hAnsi="GHEA Grapalat"/>
                <w:sz w:val="16"/>
                <w:szCs w:val="20"/>
              </w:rPr>
            </w:pPr>
            <w:r w:rsidRPr="00F24462">
              <w:rPr>
                <w:rFonts w:ascii="GHEA Grapalat" w:hAnsi="GHEA Grapalat"/>
                <w:sz w:val="16"/>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F24462" w:rsidRDefault="000F494F" w:rsidP="00A1665E">
            <w:pPr>
              <w:widowControl w:val="0"/>
              <w:jc w:val="center"/>
              <w:rPr>
                <w:rFonts w:ascii="GHEA Grapalat" w:hAnsi="GHEA Grapalat"/>
                <w:sz w:val="16"/>
                <w:szCs w:val="20"/>
              </w:rPr>
            </w:pPr>
            <w:r w:rsidRPr="00F24462">
              <w:rPr>
                <w:rFonts w:ascii="GHEA Grapalat" w:hAnsi="GHEA Grapalat"/>
                <w:sz w:val="16"/>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F24462" w:rsidRDefault="000F494F" w:rsidP="00A1665E">
            <w:pPr>
              <w:widowControl w:val="0"/>
              <w:jc w:val="center"/>
              <w:rPr>
                <w:rFonts w:ascii="GHEA Grapalat" w:hAnsi="GHEA Grapalat"/>
                <w:sz w:val="16"/>
                <w:szCs w:val="20"/>
              </w:rPr>
            </w:pPr>
            <w:r w:rsidRPr="00F24462">
              <w:rPr>
                <w:rFonts w:ascii="GHEA Grapalat" w:hAnsi="GHEA Grapalat"/>
                <w:sz w:val="16"/>
                <w:szCs w:val="20"/>
              </w:rPr>
              <w:t>объем (фактический)</w:t>
            </w:r>
          </w:p>
        </w:tc>
      </w:tr>
      <w:tr w:rsidR="00B138F3" w:rsidRPr="00F2446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F24462" w:rsidRDefault="00071D1C" w:rsidP="00A1665E">
            <w:pPr>
              <w:widowControl w:val="0"/>
              <w:jc w:val="center"/>
              <w:rPr>
                <w:rFonts w:ascii="GHEA Grapalat" w:hAnsi="GHEA Grapalat" w:cs="Sylfaen"/>
                <w:sz w:val="16"/>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F24462" w:rsidRDefault="00071D1C" w:rsidP="00A1665E">
            <w:pPr>
              <w:widowControl w:val="0"/>
              <w:jc w:val="center"/>
              <w:rPr>
                <w:rFonts w:ascii="GHEA Grapalat" w:hAnsi="GHEA Grapalat" w:cs="Sylfaen"/>
                <w:sz w:val="16"/>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F24462" w:rsidRDefault="00071D1C" w:rsidP="00A1665E">
            <w:pPr>
              <w:widowControl w:val="0"/>
              <w:jc w:val="center"/>
              <w:rPr>
                <w:rFonts w:ascii="GHEA Grapalat" w:hAnsi="GHEA Grapalat" w:cs="Sylfaen"/>
                <w:sz w:val="16"/>
                <w:szCs w:val="20"/>
              </w:rPr>
            </w:pPr>
          </w:p>
        </w:tc>
      </w:tr>
      <w:tr w:rsidR="00071D1C" w:rsidRPr="00F2446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F24462" w:rsidRDefault="00071D1C" w:rsidP="00A1665E">
            <w:pPr>
              <w:widowControl w:val="0"/>
              <w:jc w:val="center"/>
              <w:rPr>
                <w:rFonts w:ascii="GHEA Grapalat" w:hAnsi="GHEA Grapalat" w:cs="Sylfaen"/>
                <w:sz w:val="16"/>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F24462" w:rsidRDefault="00071D1C" w:rsidP="00A1665E">
            <w:pPr>
              <w:widowControl w:val="0"/>
              <w:jc w:val="center"/>
              <w:rPr>
                <w:rFonts w:ascii="GHEA Grapalat" w:hAnsi="GHEA Grapalat" w:cs="Sylfaen"/>
                <w:sz w:val="16"/>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F24462" w:rsidRDefault="00071D1C" w:rsidP="00A1665E">
            <w:pPr>
              <w:widowControl w:val="0"/>
              <w:jc w:val="center"/>
              <w:rPr>
                <w:rFonts w:ascii="GHEA Grapalat" w:hAnsi="GHEA Grapalat" w:cs="Sylfaen"/>
                <w:sz w:val="16"/>
                <w:szCs w:val="20"/>
              </w:rPr>
            </w:pPr>
          </w:p>
        </w:tc>
      </w:tr>
    </w:tbl>
    <w:p w:rsidR="00071D1C" w:rsidRPr="00F24462" w:rsidRDefault="00071D1C" w:rsidP="00A1665E">
      <w:pPr>
        <w:widowControl w:val="0"/>
        <w:tabs>
          <w:tab w:val="left" w:pos="360"/>
          <w:tab w:val="left" w:pos="540"/>
        </w:tabs>
        <w:jc w:val="both"/>
        <w:rPr>
          <w:rFonts w:ascii="GHEA Grapalat" w:hAnsi="GHEA Grapalat" w:cs="Sylfaen"/>
          <w:sz w:val="16"/>
          <w:szCs w:val="20"/>
        </w:rPr>
      </w:pPr>
    </w:p>
    <w:p w:rsidR="00071D1C" w:rsidRPr="00F24462" w:rsidRDefault="00071D1C" w:rsidP="00A1665E">
      <w:pPr>
        <w:widowControl w:val="0"/>
        <w:ind w:firstLine="567"/>
        <w:jc w:val="both"/>
        <w:rPr>
          <w:rFonts w:ascii="GHEA Grapalat" w:hAnsi="GHEA Grapalat" w:cs="Sylfaen"/>
          <w:sz w:val="16"/>
          <w:szCs w:val="20"/>
        </w:rPr>
      </w:pPr>
      <w:r w:rsidRPr="00F24462">
        <w:rPr>
          <w:rFonts w:ascii="GHEA Grapalat" w:hAnsi="GHEA Grapalat"/>
          <w:sz w:val="16"/>
          <w:szCs w:val="20"/>
        </w:rPr>
        <w:t>Настоящий акт составлен в 2 экземплярах, каждой из сторон предоставляется по одному экземпляру.</w:t>
      </w:r>
    </w:p>
    <w:p w:rsidR="00B138F3" w:rsidRPr="00F24462" w:rsidRDefault="00B138F3" w:rsidP="00A1665E">
      <w:pPr>
        <w:rPr>
          <w:rFonts w:ascii="GHEA Grapalat" w:hAnsi="GHEA Grapalat"/>
          <w:sz w:val="16"/>
          <w:szCs w:val="20"/>
        </w:rPr>
      </w:pPr>
    </w:p>
    <w:p w:rsidR="00071D1C" w:rsidRPr="00F24462" w:rsidRDefault="00071D1C" w:rsidP="00A1665E">
      <w:pPr>
        <w:rPr>
          <w:rFonts w:ascii="GHEA Grapalat" w:hAnsi="GHEA Grapalat"/>
          <w:sz w:val="16"/>
          <w:szCs w:val="20"/>
          <w:lang w:val="en-US"/>
        </w:rPr>
      </w:pPr>
      <w:r w:rsidRPr="00F24462">
        <w:rPr>
          <w:rFonts w:ascii="GHEA Grapalat" w:hAnsi="GHEA Grapalat"/>
          <w:sz w:val="16"/>
          <w:szCs w:val="20"/>
        </w:rPr>
        <w:t>СТОРОНЫ</w:t>
      </w:r>
    </w:p>
    <w:p w:rsidR="007072C5" w:rsidRPr="00F24462" w:rsidRDefault="007072C5" w:rsidP="00A1665E">
      <w:pPr>
        <w:widowControl w:val="0"/>
        <w:jc w:val="center"/>
        <w:rPr>
          <w:rFonts w:ascii="GHEA Grapalat" w:hAnsi="GHEA Grapalat" w:cs="Sylfaen"/>
          <w:sz w:val="16"/>
          <w:szCs w:val="20"/>
          <w:lang w:val="en-US"/>
        </w:rPr>
      </w:pPr>
    </w:p>
    <w:tbl>
      <w:tblPr>
        <w:tblW w:w="0" w:type="auto"/>
        <w:tblLook w:val="00A0"/>
      </w:tblPr>
      <w:tblGrid>
        <w:gridCol w:w="4450"/>
        <w:gridCol w:w="4836"/>
      </w:tblGrid>
      <w:tr w:rsidR="00B138F3" w:rsidRPr="00F24462" w:rsidTr="007072C5">
        <w:tc>
          <w:tcPr>
            <w:tcW w:w="4450" w:type="dxa"/>
          </w:tcPr>
          <w:p w:rsidR="00071D1C" w:rsidRPr="00F24462" w:rsidRDefault="00071D1C" w:rsidP="00A1665E">
            <w:pPr>
              <w:widowControl w:val="0"/>
              <w:tabs>
                <w:tab w:val="left" w:pos="360"/>
                <w:tab w:val="left" w:pos="540"/>
              </w:tabs>
              <w:jc w:val="center"/>
              <w:rPr>
                <w:rFonts w:ascii="GHEA Grapalat" w:hAnsi="GHEA Grapalat" w:cs="Sylfaen"/>
                <w:b/>
                <w:bCs/>
                <w:sz w:val="16"/>
                <w:szCs w:val="20"/>
              </w:rPr>
            </w:pPr>
            <w:r w:rsidRPr="00F24462">
              <w:rPr>
                <w:rFonts w:ascii="GHEA Grapalat" w:hAnsi="GHEA Grapalat"/>
                <w:b/>
                <w:sz w:val="16"/>
                <w:szCs w:val="20"/>
              </w:rPr>
              <w:t>Передал</w:t>
            </w:r>
          </w:p>
        </w:tc>
        <w:tc>
          <w:tcPr>
            <w:tcW w:w="4836" w:type="dxa"/>
          </w:tcPr>
          <w:p w:rsidR="00071D1C" w:rsidRPr="00F24462" w:rsidRDefault="00071D1C" w:rsidP="00A1665E">
            <w:pPr>
              <w:widowControl w:val="0"/>
              <w:tabs>
                <w:tab w:val="left" w:pos="360"/>
                <w:tab w:val="left" w:pos="540"/>
              </w:tabs>
              <w:jc w:val="center"/>
              <w:rPr>
                <w:rFonts w:ascii="GHEA Grapalat" w:hAnsi="GHEA Grapalat" w:cs="Sylfaen"/>
                <w:b/>
                <w:bCs/>
                <w:sz w:val="16"/>
                <w:szCs w:val="20"/>
              </w:rPr>
            </w:pPr>
            <w:r w:rsidRPr="00F24462">
              <w:rPr>
                <w:rFonts w:ascii="GHEA Grapalat" w:hAnsi="GHEA Grapalat"/>
                <w:b/>
                <w:sz w:val="16"/>
                <w:szCs w:val="20"/>
              </w:rPr>
              <w:t>Принял</w:t>
            </w:r>
          </w:p>
        </w:tc>
      </w:tr>
    </w:tbl>
    <w:p w:rsidR="00071D1C" w:rsidRPr="00F24462" w:rsidRDefault="00071D1C" w:rsidP="00A1665E">
      <w:pPr>
        <w:widowControl w:val="0"/>
        <w:tabs>
          <w:tab w:val="left" w:pos="360"/>
          <w:tab w:val="left" w:pos="540"/>
        </w:tabs>
        <w:jc w:val="right"/>
        <w:rPr>
          <w:rFonts w:ascii="GHEA Grapalat" w:hAnsi="GHEA Grapalat" w:cs="Sylfaen"/>
          <w:sz w:val="16"/>
          <w:szCs w:val="20"/>
        </w:rPr>
      </w:pPr>
      <w:r w:rsidRPr="00F24462">
        <w:rPr>
          <w:rFonts w:ascii="GHEA Grapalat" w:hAnsi="GHEA Grapalat"/>
          <w:sz w:val="16"/>
          <w:szCs w:val="20"/>
        </w:rPr>
        <w:t>представитель, спроектировавший заявку:</w:t>
      </w:r>
    </w:p>
    <w:p w:rsidR="00071D1C" w:rsidRPr="00F24462" w:rsidRDefault="00071D1C" w:rsidP="00A1665E">
      <w:pPr>
        <w:widowControl w:val="0"/>
        <w:tabs>
          <w:tab w:val="left" w:pos="360"/>
          <w:tab w:val="left" w:pos="540"/>
        </w:tabs>
        <w:rPr>
          <w:rFonts w:ascii="GHEA Grapalat" w:hAnsi="GHEA Grapalat" w:cs="Sylfaen"/>
          <w:sz w:val="16"/>
          <w:szCs w:val="20"/>
        </w:rPr>
      </w:pPr>
    </w:p>
    <w:tbl>
      <w:tblPr>
        <w:tblW w:w="9750" w:type="dxa"/>
        <w:jc w:val="center"/>
        <w:tblCellSpacing w:w="7" w:type="dxa"/>
        <w:tblCellMar>
          <w:left w:w="0" w:type="dxa"/>
          <w:right w:w="0" w:type="dxa"/>
        </w:tblCellMar>
        <w:tblLook w:val="04A0"/>
      </w:tblPr>
      <w:tblGrid>
        <w:gridCol w:w="4875"/>
        <w:gridCol w:w="4875"/>
      </w:tblGrid>
      <w:tr w:rsidR="00B138F3" w:rsidRPr="00F24462" w:rsidTr="00E22E51">
        <w:trPr>
          <w:tblCellSpacing w:w="7" w:type="dxa"/>
          <w:jc w:val="center"/>
        </w:trPr>
        <w:tc>
          <w:tcPr>
            <w:tcW w:w="0" w:type="auto"/>
            <w:vAlign w:val="center"/>
          </w:tcPr>
          <w:p w:rsidR="00071D1C" w:rsidRPr="00F24462" w:rsidRDefault="00071D1C" w:rsidP="00A1665E">
            <w:pPr>
              <w:widowControl w:val="0"/>
              <w:jc w:val="center"/>
              <w:rPr>
                <w:rFonts w:ascii="GHEA Grapalat" w:hAnsi="GHEA Grapalat" w:cs="GHEA Grapalat"/>
                <w:sz w:val="16"/>
                <w:szCs w:val="20"/>
              </w:rPr>
            </w:pPr>
            <w:r w:rsidRPr="00F24462">
              <w:rPr>
                <w:rFonts w:ascii="GHEA Grapalat" w:hAnsi="GHEA Grapalat"/>
                <w:sz w:val="16"/>
                <w:szCs w:val="20"/>
              </w:rPr>
              <w:t xml:space="preserve">___________________________ </w:t>
            </w:r>
          </w:p>
          <w:p w:rsidR="00071D1C" w:rsidRPr="00F24462" w:rsidRDefault="00071D1C" w:rsidP="00A1665E">
            <w:pPr>
              <w:widowControl w:val="0"/>
              <w:jc w:val="center"/>
              <w:rPr>
                <w:rFonts w:ascii="GHEA Grapalat" w:hAnsi="GHEA Grapalat" w:cs="GHEA Grapalat"/>
                <w:sz w:val="16"/>
                <w:szCs w:val="20"/>
                <w:vertAlign w:val="superscript"/>
              </w:rPr>
            </w:pPr>
            <w:r w:rsidRPr="00F24462">
              <w:rPr>
                <w:rFonts w:ascii="GHEA Grapalat" w:hAnsi="GHEA Grapalat"/>
                <w:sz w:val="16"/>
                <w:szCs w:val="20"/>
                <w:vertAlign w:val="superscript"/>
              </w:rPr>
              <w:t>фамилия, имя</w:t>
            </w:r>
          </w:p>
        </w:tc>
        <w:tc>
          <w:tcPr>
            <w:tcW w:w="0" w:type="auto"/>
            <w:vAlign w:val="center"/>
          </w:tcPr>
          <w:p w:rsidR="00071D1C" w:rsidRPr="00F24462" w:rsidRDefault="00071D1C" w:rsidP="00A1665E">
            <w:pPr>
              <w:widowControl w:val="0"/>
              <w:jc w:val="center"/>
              <w:rPr>
                <w:rFonts w:ascii="GHEA Grapalat" w:hAnsi="GHEA Grapalat" w:cs="GHEA Grapalat"/>
                <w:sz w:val="16"/>
                <w:szCs w:val="20"/>
              </w:rPr>
            </w:pPr>
            <w:r w:rsidRPr="00F24462">
              <w:rPr>
                <w:rFonts w:ascii="GHEA Grapalat" w:hAnsi="GHEA Grapalat"/>
                <w:sz w:val="16"/>
                <w:szCs w:val="20"/>
              </w:rPr>
              <w:t>___________________________</w:t>
            </w:r>
          </w:p>
          <w:p w:rsidR="00071D1C" w:rsidRPr="00F24462" w:rsidRDefault="00071D1C" w:rsidP="00A1665E">
            <w:pPr>
              <w:widowControl w:val="0"/>
              <w:jc w:val="center"/>
              <w:rPr>
                <w:rFonts w:ascii="GHEA Grapalat" w:hAnsi="GHEA Grapalat" w:cs="GHEA Grapalat"/>
                <w:sz w:val="16"/>
                <w:szCs w:val="20"/>
                <w:vertAlign w:val="superscript"/>
              </w:rPr>
            </w:pPr>
            <w:r w:rsidRPr="00F24462">
              <w:rPr>
                <w:rFonts w:ascii="GHEA Grapalat" w:hAnsi="GHEA Grapalat"/>
                <w:sz w:val="16"/>
                <w:szCs w:val="20"/>
                <w:vertAlign w:val="superscript"/>
              </w:rPr>
              <w:t>фамилия, имя</w:t>
            </w:r>
          </w:p>
        </w:tc>
      </w:tr>
      <w:tr w:rsidR="00B138F3" w:rsidRPr="00F24462" w:rsidTr="00E22E51">
        <w:trPr>
          <w:tblCellSpacing w:w="7" w:type="dxa"/>
          <w:jc w:val="center"/>
        </w:trPr>
        <w:tc>
          <w:tcPr>
            <w:tcW w:w="0" w:type="auto"/>
            <w:vAlign w:val="center"/>
          </w:tcPr>
          <w:p w:rsidR="00071D1C" w:rsidRPr="00F24462" w:rsidRDefault="00071D1C" w:rsidP="00A1665E">
            <w:pPr>
              <w:widowControl w:val="0"/>
              <w:jc w:val="center"/>
              <w:rPr>
                <w:rFonts w:ascii="GHEA Grapalat" w:hAnsi="GHEA Grapalat" w:cs="GHEA Grapalat"/>
                <w:sz w:val="16"/>
                <w:szCs w:val="20"/>
              </w:rPr>
            </w:pPr>
            <w:r w:rsidRPr="00F24462">
              <w:rPr>
                <w:rFonts w:ascii="GHEA Grapalat" w:hAnsi="GHEA Grapalat"/>
                <w:sz w:val="16"/>
                <w:szCs w:val="20"/>
              </w:rPr>
              <w:t xml:space="preserve">___________________________ </w:t>
            </w:r>
          </w:p>
          <w:p w:rsidR="00071D1C" w:rsidRPr="00F24462" w:rsidRDefault="00071D1C" w:rsidP="00A1665E">
            <w:pPr>
              <w:widowControl w:val="0"/>
              <w:jc w:val="center"/>
              <w:rPr>
                <w:rFonts w:ascii="GHEA Grapalat" w:hAnsi="GHEA Grapalat" w:cs="GHEA Grapalat"/>
                <w:sz w:val="16"/>
                <w:szCs w:val="20"/>
                <w:vertAlign w:val="superscript"/>
              </w:rPr>
            </w:pPr>
            <w:r w:rsidRPr="00F24462">
              <w:rPr>
                <w:rFonts w:ascii="GHEA Grapalat" w:hAnsi="GHEA Grapalat"/>
                <w:sz w:val="16"/>
                <w:szCs w:val="20"/>
                <w:vertAlign w:val="superscript"/>
              </w:rPr>
              <w:t>подпись</w:t>
            </w:r>
          </w:p>
        </w:tc>
        <w:tc>
          <w:tcPr>
            <w:tcW w:w="0" w:type="auto"/>
            <w:vAlign w:val="center"/>
          </w:tcPr>
          <w:p w:rsidR="00071D1C" w:rsidRPr="00F24462" w:rsidRDefault="00071D1C" w:rsidP="00A1665E">
            <w:pPr>
              <w:widowControl w:val="0"/>
              <w:jc w:val="center"/>
              <w:rPr>
                <w:rFonts w:ascii="GHEA Grapalat" w:hAnsi="GHEA Grapalat" w:cs="GHEA Grapalat"/>
                <w:sz w:val="16"/>
                <w:szCs w:val="20"/>
              </w:rPr>
            </w:pPr>
            <w:r w:rsidRPr="00F24462">
              <w:rPr>
                <w:rFonts w:ascii="GHEA Grapalat" w:hAnsi="GHEA Grapalat"/>
                <w:sz w:val="16"/>
                <w:szCs w:val="20"/>
              </w:rPr>
              <w:t>___________________________</w:t>
            </w:r>
          </w:p>
          <w:p w:rsidR="00071D1C" w:rsidRPr="00F24462" w:rsidRDefault="00071D1C" w:rsidP="00A1665E">
            <w:pPr>
              <w:widowControl w:val="0"/>
              <w:jc w:val="center"/>
              <w:rPr>
                <w:rFonts w:ascii="GHEA Grapalat" w:hAnsi="GHEA Grapalat" w:cs="GHEA Grapalat"/>
                <w:sz w:val="16"/>
                <w:szCs w:val="20"/>
                <w:vertAlign w:val="superscript"/>
              </w:rPr>
            </w:pPr>
            <w:r w:rsidRPr="00F24462">
              <w:rPr>
                <w:rFonts w:ascii="GHEA Grapalat" w:hAnsi="GHEA Grapalat"/>
                <w:sz w:val="16"/>
                <w:szCs w:val="20"/>
                <w:vertAlign w:val="superscript"/>
              </w:rPr>
              <w:t>подпись</w:t>
            </w:r>
          </w:p>
        </w:tc>
      </w:tr>
    </w:tbl>
    <w:p w:rsidR="00071D1C" w:rsidRPr="00F24462" w:rsidRDefault="00071D1C" w:rsidP="00A1665E">
      <w:pPr>
        <w:widowControl w:val="0"/>
        <w:ind w:left="-142" w:firstLine="142"/>
        <w:jc w:val="center"/>
        <w:rPr>
          <w:rFonts w:ascii="GHEA Grapalat" w:hAnsi="GHEA Grapalat" w:cs="Sylfaen"/>
          <w:b/>
          <w:sz w:val="16"/>
          <w:szCs w:val="20"/>
        </w:rPr>
      </w:pPr>
    </w:p>
    <w:sectPr w:rsidR="00071D1C" w:rsidRPr="00F24462" w:rsidSect="00A1665E">
      <w:pgSz w:w="11906" w:h="16838" w:code="9"/>
      <w:pgMar w:top="709"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CF4" w:rsidRDefault="00473CF4">
      <w:r>
        <w:separator/>
      </w:r>
    </w:p>
  </w:endnote>
  <w:endnote w:type="continuationSeparator" w:id="0">
    <w:p w:rsidR="00473CF4" w:rsidRDefault="00473C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MS Gothic">
    <w:altName w:val="MS Mincho"/>
    <w:panose1 w:val="020B0609070205080204"/>
    <w:charset w:val="80"/>
    <w:family w:val="modern"/>
    <w:notTrueType/>
    <w:pitch w:val="fixed"/>
    <w:sig w:usb0="00000000" w:usb1="08070000" w:usb2="00000010" w:usb3="00000000" w:csb0="00020000"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CF4" w:rsidRDefault="00473CF4">
      <w:r>
        <w:separator/>
      </w:r>
    </w:p>
  </w:footnote>
  <w:footnote w:type="continuationSeparator" w:id="0">
    <w:p w:rsidR="00473CF4" w:rsidRDefault="00473CF4">
      <w:r>
        <w:continuationSeparator/>
      </w:r>
    </w:p>
  </w:footnote>
  <w:footnote w:id="1">
    <w:p w:rsidR="006F050D" w:rsidRDefault="006F050D"/>
    <w:p w:rsidR="006F050D" w:rsidRPr="00CD6B60" w:rsidRDefault="006F050D" w:rsidP="00FC69A8">
      <w:pPr>
        <w:pStyle w:val="af2"/>
        <w:jc w:val="both"/>
        <w:rPr>
          <w:rFonts w:ascii="GHEA Grapalat" w:hAnsi="GHEA Grapalat"/>
          <w:i/>
        </w:rPr>
      </w:pPr>
    </w:p>
  </w:footnote>
  <w:footnote w:id="2">
    <w:p w:rsidR="006F050D" w:rsidRPr="0034222E" w:rsidDel="00932115" w:rsidRDefault="006F050D" w:rsidP="00AF1F59">
      <w:pPr>
        <w:pStyle w:val="af2"/>
        <w:jc w:val="both"/>
        <w:rPr>
          <w:del w:id="1" w:author="Inesa Kocharyan" w:date="2019-10-29T12:18:00Z"/>
        </w:rPr>
      </w:pPr>
      <w:r w:rsidRPr="0034222E">
        <w:rPr>
          <w:rStyle w:val="af6"/>
        </w:rPr>
        <w:t>7</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p>
  </w:footnote>
  <w:footnote w:id="3">
    <w:p w:rsidR="006F050D" w:rsidRDefault="006F050D"/>
    <w:p w:rsidR="006F050D" w:rsidRPr="000811C1" w:rsidRDefault="006F050D">
      <w:pPr>
        <w:pStyle w:val="af2"/>
        <w:rPr>
          <w:lang w:val="af-ZA"/>
        </w:rPr>
      </w:pPr>
    </w:p>
  </w:footnote>
  <w:footnote w:id="4">
    <w:p w:rsidR="006F050D" w:rsidRPr="002227A9" w:rsidRDefault="006F050D"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6F050D" w:rsidRPr="00636142" w:rsidRDefault="006F050D"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6F050D" w:rsidRPr="0092041F" w:rsidRDefault="006F050D"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 xml:space="preserve">уменьшается в пропорции, исчисленной в отношении суммы этого этапа.Обеспечение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6F050D" w:rsidRPr="0092041F" w:rsidRDefault="006F050D" w:rsidP="00C67FAB">
      <w:pPr>
        <w:pStyle w:val="af2"/>
        <w:jc w:val="both"/>
        <w:rPr>
          <w:rFonts w:ascii="GHEA Grapalat" w:hAnsi="GHEA Grapalat"/>
          <w:i/>
        </w:rPr>
      </w:pPr>
    </w:p>
  </w:footnote>
  <w:footnote w:id="5">
    <w:p w:rsidR="006F050D" w:rsidRPr="004A4643" w:rsidRDefault="006F050D"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6">
    <w:p w:rsidR="006F050D" w:rsidRPr="008E4439" w:rsidRDefault="006F050D"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rPr>
          <w:rFonts w:ascii="GHEA Grapalat" w:hAnsi="GHEA Grapalat"/>
        </w:rPr>
        <w:t>Настоящий пункт редактируется согласно соответствующему заказчику</w:t>
      </w:r>
    </w:p>
    <w:p w:rsidR="006F050D" w:rsidRPr="000811C1" w:rsidRDefault="006F050D" w:rsidP="0027573B">
      <w:pPr>
        <w:pStyle w:val="af2"/>
        <w:rPr>
          <w:rFonts w:ascii="Sylfaen" w:hAnsi="Sylfaen"/>
          <w:sz w:val="18"/>
          <w:szCs w:val="18"/>
        </w:rPr>
      </w:pPr>
    </w:p>
  </w:footnote>
  <w:footnote w:id="7">
    <w:p w:rsidR="006F050D" w:rsidRPr="00A31673" w:rsidRDefault="006F050D">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8">
    <w:p w:rsidR="006F050D" w:rsidRPr="00A1665E" w:rsidRDefault="006F050D" w:rsidP="00586BC9">
      <w:pPr>
        <w:pStyle w:val="af2"/>
        <w:jc w:val="both"/>
        <w:rPr>
          <w:rFonts w:ascii="GHEA Grapalat" w:hAnsi="GHEA Grapalat"/>
          <w:i/>
          <w:sz w:val="16"/>
        </w:rPr>
      </w:pPr>
      <w:r w:rsidRPr="00A1665E">
        <w:rPr>
          <w:rFonts w:ascii="GHEA Grapalat" w:hAnsi="GHEA Grapalat"/>
          <w:i/>
          <w:sz w:val="16"/>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6F050D" w:rsidRDefault="006F050D" w:rsidP="006B3E56">
      <w:pPr>
        <w:jc w:val="both"/>
      </w:pPr>
    </w:p>
    <w:p w:rsidR="006F050D" w:rsidRDefault="006F050D" w:rsidP="006B3E56">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6F050D" w:rsidRDefault="006F050D" w:rsidP="006B3E56">
      <w:pPr>
        <w:pStyle w:val="af2"/>
        <w:rPr>
          <w:rFonts w:asciiTheme="minorHAnsi" w:hAnsiTheme="minorHAnsi"/>
          <w:lang w:val="af-ZA"/>
        </w:rPr>
      </w:pPr>
    </w:p>
  </w:footnote>
  <w:footnote w:id="9">
    <w:p w:rsidR="006F050D" w:rsidRPr="00D3436F" w:rsidRDefault="006F050D"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6F050D" w:rsidRPr="00D3436F" w:rsidRDefault="006F050D">
      <w:pPr>
        <w:pStyle w:val="af2"/>
        <w:rPr>
          <w:lang w:val="es-ES"/>
        </w:rPr>
      </w:pPr>
    </w:p>
  </w:footnote>
  <w:footnote w:id="10">
    <w:p w:rsidR="006F050D" w:rsidRDefault="006F050D"/>
    <w:p w:rsidR="006F050D" w:rsidRPr="0059528A" w:rsidRDefault="006F050D" w:rsidP="003D2FE2">
      <w:pPr>
        <w:pStyle w:val="af2"/>
        <w:jc w:val="both"/>
        <w:rPr>
          <w:rFonts w:asciiTheme="minorHAnsi" w:hAnsiTheme="minorHAnsi"/>
        </w:rPr>
      </w:pPr>
    </w:p>
  </w:footnote>
  <w:footnote w:id="11">
    <w:p w:rsidR="006F050D" w:rsidRDefault="006F050D"/>
    <w:p w:rsidR="006F050D" w:rsidRPr="00897173" w:rsidRDefault="006F050D" w:rsidP="000A214C">
      <w:pPr>
        <w:pStyle w:val="af2"/>
        <w:jc w:val="both"/>
        <w:rPr>
          <w:rFonts w:asciiTheme="minorHAnsi" w:hAnsiTheme="minorHAnsi"/>
          <w:lang w:val="hy-AM"/>
        </w:rPr>
      </w:pPr>
    </w:p>
  </w:footnote>
  <w:footnote w:id="12">
    <w:p w:rsidR="006F050D" w:rsidRPr="00D3436F" w:rsidRDefault="006F050D" w:rsidP="00D3436F">
      <w:pPr>
        <w:pStyle w:val="af2"/>
        <w:widowControl w:val="0"/>
        <w:jc w:val="both"/>
        <w:rPr>
          <w:lang w:val="af-ZA"/>
        </w:rPr>
      </w:pPr>
      <w:r>
        <w:rPr>
          <w:rStyle w:val="af6"/>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3">
    <w:p w:rsidR="006F050D" w:rsidRPr="008842CE" w:rsidRDefault="006F050D" w:rsidP="005E52ED">
      <w:pPr>
        <w:pStyle w:val="af2"/>
        <w:widowControl w:val="0"/>
        <w:jc w:val="both"/>
        <w:rPr>
          <w:rFonts w:ascii="GHEA Grapalat" w:hAnsi="GHEA Grapalat"/>
          <w:lang w:val="hy-AM"/>
        </w:rPr>
      </w:pPr>
      <w:r>
        <w:rPr>
          <w:rStyle w:val="af6"/>
        </w:rPr>
        <w:t>18</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6F050D" w:rsidRPr="00D3436F" w:rsidRDefault="006F050D">
      <w:pPr>
        <w:pStyle w:val="af2"/>
        <w:rPr>
          <w:lang w:val="hy-AM"/>
        </w:rPr>
      </w:pPr>
    </w:p>
  </w:footnote>
  <w:footnote w:id="14">
    <w:p w:rsidR="006F050D" w:rsidRPr="008842CE" w:rsidRDefault="006F050D" w:rsidP="00D90640">
      <w:pPr>
        <w:pStyle w:val="af2"/>
        <w:widowControl w:val="0"/>
        <w:jc w:val="both"/>
        <w:rPr>
          <w:rFonts w:ascii="GHEA Grapalat" w:hAnsi="GHEA Grapalat"/>
          <w:lang w:val="hy-AM"/>
        </w:rPr>
      </w:pPr>
      <w:r>
        <w:rPr>
          <w:rStyle w:val="af6"/>
        </w:rPr>
        <w:t>19</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6F050D" w:rsidRPr="00E85250" w:rsidRDefault="006F050D" w:rsidP="00D90640">
      <w:pPr>
        <w:widowControl w:val="0"/>
        <w:spacing w:after="160" w:line="360" w:lineRule="auto"/>
        <w:ind w:firstLine="709"/>
        <w:jc w:val="both"/>
        <w:rPr>
          <w:rFonts w:ascii="GHEA Grapalat" w:hAnsi="GHEA Grapalat"/>
          <w:lang w:val="hy-AM"/>
        </w:rPr>
      </w:pPr>
    </w:p>
    <w:p w:rsidR="006F050D" w:rsidRPr="00D3436F" w:rsidRDefault="006F050D">
      <w:pPr>
        <w:pStyle w:val="af2"/>
        <w:rPr>
          <w:lang w:val="hy-AM"/>
        </w:rPr>
      </w:pPr>
    </w:p>
  </w:footnote>
  <w:footnote w:id="15">
    <w:p w:rsidR="006F050D" w:rsidRPr="00402BC3" w:rsidRDefault="006F050D" w:rsidP="000D6018">
      <w:pPr>
        <w:pStyle w:val="af2"/>
        <w:jc w:val="both"/>
        <w:rPr>
          <w:rFonts w:ascii="GHEA Grapalat" w:hAnsi="GHEA Grapalat"/>
          <w:i/>
        </w:rPr>
      </w:pPr>
      <w:r>
        <w:rPr>
          <w:rStyle w:val="af6"/>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6F050D" w:rsidRPr="00552088" w:rsidRDefault="006F050D"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F050D" w:rsidRPr="00D3436F" w:rsidRDefault="006F050D">
      <w:pPr>
        <w:pStyle w:val="af2"/>
        <w:rPr>
          <w:lang w:val="hy-AM"/>
        </w:rPr>
      </w:pPr>
    </w:p>
  </w:footnote>
  <w:footnote w:id="16">
    <w:p w:rsidR="006F050D" w:rsidRPr="008842CE" w:rsidRDefault="006F050D" w:rsidP="00D32870">
      <w:pPr>
        <w:pStyle w:val="af2"/>
        <w:widowControl w:val="0"/>
        <w:jc w:val="both"/>
        <w:rPr>
          <w:rFonts w:ascii="GHEA Grapalat" w:hAnsi="GHEA Grapalat"/>
          <w:lang w:val="hy-AM"/>
        </w:rPr>
      </w:pPr>
      <w:r>
        <w:rPr>
          <w:rStyle w:val="af6"/>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6F050D" w:rsidRPr="00D3436F" w:rsidRDefault="006F050D">
      <w:pPr>
        <w:pStyle w:val="af2"/>
        <w:rPr>
          <w:lang w:val="hy-AM"/>
        </w:rPr>
      </w:pPr>
    </w:p>
  </w:footnote>
  <w:footnote w:id="17">
    <w:p w:rsidR="006F050D" w:rsidRPr="00D3436F" w:rsidRDefault="006F050D" w:rsidP="00D3436F">
      <w:pPr>
        <w:pStyle w:val="af2"/>
        <w:widowControl w:val="0"/>
        <w:jc w:val="both"/>
        <w:rPr>
          <w:lang w:val="hy-AM"/>
        </w:rPr>
      </w:pPr>
      <w:r>
        <w:rPr>
          <w:rStyle w:val="af6"/>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8">
    <w:p w:rsidR="006F050D" w:rsidRPr="008842CE" w:rsidRDefault="006F050D" w:rsidP="00084B51">
      <w:pPr>
        <w:pStyle w:val="af2"/>
        <w:widowControl w:val="0"/>
        <w:jc w:val="both"/>
        <w:rPr>
          <w:rFonts w:ascii="GHEA Grapalat" w:hAnsi="GHEA Grapalat"/>
          <w:lang w:val="hy-AM"/>
        </w:rPr>
      </w:pPr>
      <w:r>
        <w:rPr>
          <w:rStyle w:val="af6"/>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F050D" w:rsidRPr="00D3436F" w:rsidRDefault="006F050D">
      <w:pPr>
        <w:pStyle w:val="af2"/>
        <w:rPr>
          <w:lang w:val="hy-AM"/>
        </w:rPr>
      </w:pPr>
    </w:p>
  </w:footnote>
  <w:footnote w:id="19">
    <w:p w:rsidR="006F050D" w:rsidRPr="008842CE" w:rsidRDefault="006F050D" w:rsidP="00413390">
      <w:pPr>
        <w:pStyle w:val="af2"/>
        <w:widowControl w:val="0"/>
        <w:jc w:val="both"/>
        <w:rPr>
          <w:rFonts w:ascii="GHEA Grapalat" w:hAnsi="GHEA Grapalat"/>
          <w:lang w:val="hy-AM"/>
        </w:rPr>
      </w:pPr>
      <w:r>
        <w:rPr>
          <w:rStyle w:val="af6"/>
        </w:rPr>
        <w:t>24</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p>
    <w:p w:rsidR="006F050D" w:rsidRPr="008842CE" w:rsidRDefault="006F050D"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6F050D" w:rsidRPr="00D3436F" w:rsidRDefault="006F050D">
      <w:pPr>
        <w:pStyle w:val="af2"/>
        <w:rPr>
          <w:lang w:val="hy-AM"/>
        </w:rPr>
      </w:pPr>
    </w:p>
  </w:footnote>
  <w:footnote w:id="20">
    <w:p w:rsidR="006F050D" w:rsidRPr="00F4649A" w:rsidRDefault="006F050D"/>
    <w:p w:rsidR="006F050D" w:rsidRPr="00304A73" w:rsidRDefault="006F050D" w:rsidP="008842CE">
      <w:pPr>
        <w:pStyle w:val="af2"/>
        <w:widowControl w:val="0"/>
        <w:jc w:val="both"/>
        <w:rPr>
          <w:rFonts w:ascii="GHEA Grapalat" w:hAnsi="GHEA Grapalat"/>
          <w:i/>
          <w:lang w:val="hy-AM"/>
        </w:rPr>
      </w:pPr>
    </w:p>
  </w:footnote>
  <w:footnote w:id="21">
    <w:p w:rsidR="006F050D" w:rsidRDefault="006F050D"/>
    <w:p w:rsidR="006F050D" w:rsidRPr="00E861BF" w:rsidRDefault="006F050D" w:rsidP="00B64ECA">
      <w:pPr>
        <w:pStyle w:val="af2"/>
        <w:widowControl w:val="0"/>
        <w:jc w:val="both"/>
        <w:rPr>
          <w:rFonts w:ascii="GHEA Grapalat" w:hAnsi="GHEA Grapalat"/>
          <w:i/>
        </w:rPr>
      </w:pPr>
    </w:p>
  </w:footnote>
  <w:footnote w:id="22">
    <w:p w:rsidR="006F050D" w:rsidRDefault="006F050D"/>
    <w:p w:rsidR="006F050D" w:rsidRPr="00E861BF" w:rsidRDefault="006F050D" w:rsidP="008842CE">
      <w:pPr>
        <w:pStyle w:val="af2"/>
        <w:widowControl w:val="0"/>
        <w:jc w:val="both"/>
        <w:rPr>
          <w:rFonts w:ascii="GHEA Grapalat" w:hAnsi="GHEA Grapalat"/>
          <w:i/>
        </w:rPr>
      </w:pPr>
    </w:p>
  </w:footnote>
  <w:footnote w:id="23">
    <w:p w:rsidR="006F050D" w:rsidRDefault="006F050D"/>
    <w:p w:rsidR="006F050D" w:rsidRPr="008842CE" w:rsidRDefault="006F050D" w:rsidP="008842CE">
      <w:pPr>
        <w:pStyle w:val="af2"/>
        <w:widowControl w:val="0"/>
        <w:jc w:val="both"/>
      </w:pPr>
    </w:p>
  </w:footnote>
  <w:footnote w:id="24">
    <w:p w:rsidR="006F050D" w:rsidRDefault="006F050D"/>
    <w:p w:rsidR="006F050D" w:rsidRPr="00547457" w:rsidRDefault="006F050D" w:rsidP="008842CE">
      <w:pPr>
        <w:widowControl w:val="0"/>
        <w:jc w:val="both"/>
        <w:rPr>
          <w:rFonts w:ascii="GHEA Grapalat" w:hAnsi="GHEA Grapalat"/>
          <w:i/>
          <w:sz w:val="20"/>
          <w:szCs w:val="20"/>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48444A"/>
    <w:multiLevelType w:val="hybridMultilevel"/>
    <w:tmpl w:val="C20256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E595921"/>
    <w:multiLevelType w:val="hybridMultilevel"/>
    <w:tmpl w:val="12C091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444596A"/>
    <w:multiLevelType w:val="hybridMultilevel"/>
    <w:tmpl w:val="12C091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826C5C"/>
    <w:multiLevelType w:val="hybridMultilevel"/>
    <w:tmpl w:val="C7348A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E3A5232"/>
    <w:multiLevelType w:val="hybridMultilevel"/>
    <w:tmpl w:val="DD3CF96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10"/>
  </w:num>
  <w:num w:numId="3">
    <w:abstractNumId w:val="20"/>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5"/>
  </w:num>
  <w:num w:numId="17">
    <w:abstractNumId w:val="6"/>
  </w:num>
  <w:num w:numId="18">
    <w:abstractNumId w:val="2"/>
  </w:num>
  <w:num w:numId="19">
    <w:abstractNumId w:val="17"/>
  </w:num>
  <w:num w:numId="20">
    <w:abstractNumId w:val="1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9"/>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3"/>
  </w:num>
  <w:num w:numId="28">
    <w:abstractNumId w:val="1"/>
  </w:num>
  <w:num w:numId="29">
    <w:abstractNumId w:val="29"/>
  </w:num>
  <w:num w:numId="30">
    <w:abstractNumId w:val="24"/>
  </w:num>
  <w:num w:numId="31">
    <w:abstractNumId w:val="11"/>
  </w:num>
  <w:num w:numId="32">
    <w:abstractNumId w:val="4"/>
  </w:num>
  <w:num w:numId="33">
    <w:abstractNumId w:val="3"/>
  </w:num>
  <w:num w:numId="34">
    <w:abstractNumId w:val="0"/>
  </w:num>
  <w:num w:numId="35">
    <w:abstractNumId w:val="9"/>
  </w:num>
  <w:num w:numId="36">
    <w:abstractNumId w:val="2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stylePaneFormatFilter w:val="3F01"/>
  <w:defaultTabStop w:val="708"/>
  <w:characterSpacingControl w:val="doNotCompress"/>
  <w:hdrShapeDefaults>
    <o:shapedefaults v:ext="edit" spidmax="35842"/>
  </w:hdrShapeDefaults>
  <w:footnotePr>
    <w:pos w:val="beneathText"/>
    <w:footnote w:id="-1"/>
    <w:footnote w:id="0"/>
  </w:footnotePr>
  <w:endnotePr>
    <w:endnote w:id="-1"/>
    <w:endnote w:id="0"/>
  </w:endnotePr>
  <w:compat/>
  <w:rsids>
    <w:rsidRoot w:val="00615570"/>
    <w:rsid w:val="00000345"/>
    <w:rsid w:val="0000037D"/>
    <w:rsid w:val="00000958"/>
    <w:rsid w:val="00000BA6"/>
    <w:rsid w:val="00000F84"/>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417"/>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6BAC"/>
    <w:rsid w:val="000473EF"/>
    <w:rsid w:val="00047D2E"/>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02C"/>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280"/>
    <w:rsid w:val="00074CC1"/>
    <w:rsid w:val="000758D1"/>
    <w:rsid w:val="00075997"/>
    <w:rsid w:val="000763E5"/>
    <w:rsid w:val="00077062"/>
    <w:rsid w:val="00077BB9"/>
    <w:rsid w:val="00080176"/>
    <w:rsid w:val="00080C4E"/>
    <w:rsid w:val="00080E73"/>
    <w:rsid w:val="000811C1"/>
    <w:rsid w:val="000822C1"/>
    <w:rsid w:val="00082ADC"/>
    <w:rsid w:val="00082DE0"/>
    <w:rsid w:val="00083558"/>
    <w:rsid w:val="000845F6"/>
    <w:rsid w:val="00084B51"/>
    <w:rsid w:val="00085931"/>
    <w:rsid w:val="0008672B"/>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4B52"/>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33B"/>
    <w:rsid w:val="000D6A89"/>
    <w:rsid w:val="000D6C21"/>
    <w:rsid w:val="000D701E"/>
    <w:rsid w:val="000D713F"/>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E25"/>
    <w:rsid w:val="00106365"/>
    <w:rsid w:val="00106D44"/>
    <w:rsid w:val="00106DEE"/>
    <w:rsid w:val="00110534"/>
    <w:rsid w:val="00110D13"/>
    <w:rsid w:val="00111C15"/>
    <w:rsid w:val="00111FFB"/>
    <w:rsid w:val="0011340E"/>
    <w:rsid w:val="00113F0D"/>
    <w:rsid w:val="00114075"/>
    <w:rsid w:val="0011423D"/>
    <w:rsid w:val="00115905"/>
    <w:rsid w:val="001159FA"/>
    <w:rsid w:val="0011611E"/>
    <w:rsid w:val="00117020"/>
    <w:rsid w:val="00117833"/>
    <w:rsid w:val="00117964"/>
    <w:rsid w:val="00117DAA"/>
    <w:rsid w:val="001211DF"/>
    <w:rsid w:val="00122459"/>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792"/>
    <w:rsid w:val="0018591C"/>
    <w:rsid w:val="00185DF9"/>
    <w:rsid w:val="00186559"/>
    <w:rsid w:val="001878F0"/>
    <w:rsid w:val="00190792"/>
    <w:rsid w:val="00191085"/>
    <w:rsid w:val="0019194E"/>
    <w:rsid w:val="00191D27"/>
    <w:rsid w:val="00191D5F"/>
    <w:rsid w:val="001925CB"/>
    <w:rsid w:val="00192606"/>
    <w:rsid w:val="001926B2"/>
    <w:rsid w:val="001929AC"/>
    <w:rsid w:val="00192A1C"/>
    <w:rsid w:val="001932A7"/>
    <w:rsid w:val="00193871"/>
    <w:rsid w:val="00194598"/>
    <w:rsid w:val="00195F24"/>
    <w:rsid w:val="00196487"/>
    <w:rsid w:val="00196F14"/>
    <w:rsid w:val="001A070B"/>
    <w:rsid w:val="001A0965"/>
    <w:rsid w:val="001A0A3E"/>
    <w:rsid w:val="001A23A6"/>
    <w:rsid w:val="001A2579"/>
    <w:rsid w:val="001A2707"/>
    <w:rsid w:val="001A2F72"/>
    <w:rsid w:val="001A3FEC"/>
    <w:rsid w:val="001A43A4"/>
    <w:rsid w:val="001A4EF7"/>
    <w:rsid w:val="001A5BC8"/>
    <w:rsid w:val="001A5C02"/>
    <w:rsid w:val="001A6561"/>
    <w:rsid w:val="001A6B31"/>
    <w:rsid w:val="001A77DF"/>
    <w:rsid w:val="001B0D9A"/>
    <w:rsid w:val="001B1050"/>
    <w:rsid w:val="001B1370"/>
    <w:rsid w:val="001B1C67"/>
    <w:rsid w:val="001B1DF5"/>
    <w:rsid w:val="001B1FC4"/>
    <w:rsid w:val="001B235B"/>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3D8C"/>
    <w:rsid w:val="001D5785"/>
    <w:rsid w:val="001D5FF7"/>
    <w:rsid w:val="001D6531"/>
    <w:rsid w:val="001D7228"/>
    <w:rsid w:val="001D74FA"/>
    <w:rsid w:val="001D78C5"/>
    <w:rsid w:val="001E0216"/>
    <w:rsid w:val="001E06D6"/>
    <w:rsid w:val="001E0815"/>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6CC9"/>
    <w:rsid w:val="001F760C"/>
    <w:rsid w:val="001F7821"/>
    <w:rsid w:val="002004DB"/>
    <w:rsid w:val="002017CB"/>
    <w:rsid w:val="00201DA0"/>
    <w:rsid w:val="00201F2E"/>
    <w:rsid w:val="00202F4D"/>
    <w:rsid w:val="002031B9"/>
    <w:rsid w:val="002032CE"/>
    <w:rsid w:val="00203917"/>
    <w:rsid w:val="002046BF"/>
    <w:rsid w:val="00204B03"/>
    <w:rsid w:val="00204E53"/>
    <w:rsid w:val="00204EEA"/>
    <w:rsid w:val="00205689"/>
    <w:rsid w:val="002069C9"/>
    <w:rsid w:val="00206AF8"/>
    <w:rsid w:val="00206EAA"/>
    <w:rsid w:val="00206FCD"/>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1D58"/>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471"/>
    <w:rsid w:val="0025254A"/>
    <w:rsid w:val="00252C9C"/>
    <w:rsid w:val="002542AE"/>
    <w:rsid w:val="002543FF"/>
    <w:rsid w:val="00254796"/>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C8A"/>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2B9C"/>
    <w:rsid w:val="00283198"/>
    <w:rsid w:val="00283A30"/>
    <w:rsid w:val="00283E26"/>
    <w:rsid w:val="00283F0A"/>
    <w:rsid w:val="002845EA"/>
    <w:rsid w:val="002846B1"/>
    <w:rsid w:val="00285D7D"/>
    <w:rsid w:val="00286CDB"/>
    <w:rsid w:val="0028726A"/>
    <w:rsid w:val="00291919"/>
    <w:rsid w:val="00291EFF"/>
    <w:rsid w:val="002920B9"/>
    <w:rsid w:val="002926D4"/>
    <w:rsid w:val="00292BB8"/>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6B98"/>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04A"/>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5912"/>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6AB"/>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A73"/>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48B"/>
    <w:rsid w:val="00317BD2"/>
    <w:rsid w:val="0032071C"/>
    <w:rsid w:val="00321A56"/>
    <w:rsid w:val="00321B20"/>
    <w:rsid w:val="00322F4D"/>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381"/>
    <w:rsid w:val="00345909"/>
    <w:rsid w:val="003468B8"/>
    <w:rsid w:val="00347499"/>
    <w:rsid w:val="003475E1"/>
    <w:rsid w:val="0034777A"/>
    <w:rsid w:val="003500D1"/>
    <w:rsid w:val="00350210"/>
    <w:rsid w:val="003506B5"/>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240"/>
    <w:rsid w:val="003605D5"/>
    <w:rsid w:val="003607CE"/>
    <w:rsid w:val="00360E55"/>
    <w:rsid w:val="00361EFF"/>
    <w:rsid w:val="0036230B"/>
    <w:rsid w:val="003629F7"/>
    <w:rsid w:val="00363298"/>
    <w:rsid w:val="00363335"/>
    <w:rsid w:val="00363627"/>
    <w:rsid w:val="00363E98"/>
    <w:rsid w:val="00364E7A"/>
    <w:rsid w:val="003650B5"/>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B62"/>
    <w:rsid w:val="00373EC9"/>
    <w:rsid w:val="00374607"/>
    <w:rsid w:val="00374F4A"/>
    <w:rsid w:val="003755FD"/>
    <w:rsid w:val="00375D38"/>
    <w:rsid w:val="00375E5E"/>
    <w:rsid w:val="00375FD2"/>
    <w:rsid w:val="003760B7"/>
    <w:rsid w:val="00376924"/>
    <w:rsid w:val="00376A9D"/>
    <w:rsid w:val="00376B22"/>
    <w:rsid w:val="00377976"/>
    <w:rsid w:val="0038003B"/>
    <w:rsid w:val="003802B8"/>
    <w:rsid w:val="00380721"/>
    <w:rsid w:val="00381658"/>
    <w:rsid w:val="00381E92"/>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78A"/>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101"/>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2D9"/>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978"/>
    <w:rsid w:val="00411A25"/>
    <w:rsid w:val="00411D9D"/>
    <w:rsid w:val="00413390"/>
    <w:rsid w:val="00413595"/>
    <w:rsid w:val="00416F1E"/>
    <w:rsid w:val="0041739A"/>
    <w:rsid w:val="004175B6"/>
    <w:rsid w:val="00417E48"/>
    <w:rsid w:val="00417F33"/>
    <w:rsid w:val="00421AEB"/>
    <w:rsid w:val="00422009"/>
    <w:rsid w:val="00422802"/>
    <w:rsid w:val="004247EC"/>
    <w:rsid w:val="00426182"/>
    <w:rsid w:val="00427EAA"/>
    <w:rsid w:val="004300C2"/>
    <w:rsid w:val="004303A5"/>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7D7"/>
    <w:rsid w:val="00460CA5"/>
    <w:rsid w:val="0046186C"/>
    <w:rsid w:val="0046188C"/>
    <w:rsid w:val="004623A3"/>
    <w:rsid w:val="00462E00"/>
    <w:rsid w:val="00463606"/>
    <w:rsid w:val="004636DA"/>
    <w:rsid w:val="00463B0B"/>
    <w:rsid w:val="0046481A"/>
    <w:rsid w:val="00464BAC"/>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4"/>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18F8"/>
    <w:rsid w:val="004929E4"/>
    <w:rsid w:val="0049374F"/>
    <w:rsid w:val="00493AF9"/>
    <w:rsid w:val="00493CC7"/>
    <w:rsid w:val="004960B9"/>
    <w:rsid w:val="0049623A"/>
    <w:rsid w:val="0049655D"/>
    <w:rsid w:val="004974D8"/>
    <w:rsid w:val="004A0302"/>
    <w:rsid w:val="004A0321"/>
    <w:rsid w:val="004A167F"/>
    <w:rsid w:val="004A1734"/>
    <w:rsid w:val="004A1C5D"/>
    <w:rsid w:val="004A2835"/>
    <w:rsid w:val="004A3051"/>
    <w:rsid w:val="004A3479"/>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A2D"/>
    <w:rsid w:val="004C5CF3"/>
    <w:rsid w:val="004C78E7"/>
    <w:rsid w:val="004D0281"/>
    <w:rsid w:val="004D0AE2"/>
    <w:rsid w:val="004D0EA7"/>
    <w:rsid w:val="004D1C32"/>
    <w:rsid w:val="004D1E87"/>
    <w:rsid w:val="004D2727"/>
    <w:rsid w:val="004D28BA"/>
    <w:rsid w:val="004D2A64"/>
    <w:rsid w:val="004D2B0B"/>
    <w:rsid w:val="004D2B4B"/>
    <w:rsid w:val="004D308F"/>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0C27"/>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29BB"/>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487"/>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457"/>
    <w:rsid w:val="0054752B"/>
    <w:rsid w:val="005500CE"/>
    <w:rsid w:val="00550A62"/>
    <w:rsid w:val="005525A4"/>
    <w:rsid w:val="00552934"/>
    <w:rsid w:val="00552D6E"/>
    <w:rsid w:val="00553B18"/>
    <w:rsid w:val="00553DFD"/>
    <w:rsid w:val="005544AC"/>
    <w:rsid w:val="0055623A"/>
    <w:rsid w:val="005563D9"/>
    <w:rsid w:val="00556673"/>
    <w:rsid w:val="00556AA2"/>
    <w:rsid w:val="00557E3D"/>
    <w:rsid w:val="00561665"/>
    <w:rsid w:val="00561AD9"/>
    <w:rsid w:val="00562EB1"/>
    <w:rsid w:val="0056331A"/>
    <w:rsid w:val="005639B0"/>
    <w:rsid w:val="005646FC"/>
    <w:rsid w:val="00564A46"/>
    <w:rsid w:val="0056625A"/>
    <w:rsid w:val="00567040"/>
    <w:rsid w:val="005674C1"/>
    <w:rsid w:val="00567893"/>
    <w:rsid w:val="005700F1"/>
    <w:rsid w:val="0057114E"/>
    <w:rsid w:val="005716B8"/>
    <w:rsid w:val="00571702"/>
    <w:rsid w:val="00571E4C"/>
    <w:rsid w:val="00571F29"/>
    <w:rsid w:val="005739AB"/>
    <w:rsid w:val="005744FC"/>
    <w:rsid w:val="00575C75"/>
    <w:rsid w:val="00576B25"/>
    <w:rsid w:val="00576D5D"/>
    <w:rsid w:val="00577582"/>
    <w:rsid w:val="00580ABD"/>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E85"/>
    <w:rsid w:val="00594FEE"/>
    <w:rsid w:val="0059528A"/>
    <w:rsid w:val="005953F4"/>
    <w:rsid w:val="005960B4"/>
    <w:rsid w:val="0059636E"/>
    <w:rsid w:val="005A1236"/>
    <w:rsid w:val="005A293A"/>
    <w:rsid w:val="005A3009"/>
    <w:rsid w:val="005A3A35"/>
    <w:rsid w:val="005A3D17"/>
    <w:rsid w:val="005A3DC6"/>
    <w:rsid w:val="005A3EB8"/>
    <w:rsid w:val="005A3EDC"/>
    <w:rsid w:val="005A3F97"/>
    <w:rsid w:val="005A405F"/>
    <w:rsid w:val="005A4086"/>
    <w:rsid w:val="005A4324"/>
    <w:rsid w:val="005A57B8"/>
    <w:rsid w:val="005A6435"/>
    <w:rsid w:val="005A79EE"/>
    <w:rsid w:val="005A7ACB"/>
    <w:rsid w:val="005A7FD2"/>
    <w:rsid w:val="005B1797"/>
    <w:rsid w:val="005B18D8"/>
    <w:rsid w:val="005B1CFC"/>
    <w:rsid w:val="005B1DD6"/>
    <w:rsid w:val="005B1E95"/>
    <w:rsid w:val="005B20E7"/>
    <w:rsid w:val="005B24F9"/>
    <w:rsid w:val="005B2723"/>
    <w:rsid w:val="005B2A24"/>
    <w:rsid w:val="005B3A59"/>
    <w:rsid w:val="005B598A"/>
    <w:rsid w:val="005B664F"/>
    <w:rsid w:val="005B6812"/>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47D"/>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5EA7"/>
    <w:rsid w:val="005E6606"/>
    <w:rsid w:val="005E693E"/>
    <w:rsid w:val="005E6D42"/>
    <w:rsid w:val="005F0715"/>
    <w:rsid w:val="005F09CE"/>
    <w:rsid w:val="005F1793"/>
    <w:rsid w:val="005F1DBB"/>
    <w:rsid w:val="005F1F95"/>
    <w:rsid w:val="005F25EF"/>
    <w:rsid w:val="005F2F3B"/>
    <w:rsid w:val="005F2FE8"/>
    <w:rsid w:val="005F53F2"/>
    <w:rsid w:val="005F557A"/>
    <w:rsid w:val="005F581A"/>
    <w:rsid w:val="005F7C1D"/>
    <w:rsid w:val="0060526C"/>
    <w:rsid w:val="0060612E"/>
    <w:rsid w:val="00606328"/>
    <w:rsid w:val="0060652B"/>
    <w:rsid w:val="00606B84"/>
    <w:rsid w:val="00607120"/>
    <w:rsid w:val="00607F7B"/>
    <w:rsid w:val="00611998"/>
    <w:rsid w:val="0061231B"/>
    <w:rsid w:val="006132ED"/>
    <w:rsid w:val="00613320"/>
    <w:rsid w:val="00614934"/>
    <w:rsid w:val="0061522D"/>
    <w:rsid w:val="006154C5"/>
    <w:rsid w:val="00615570"/>
    <w:rsid w:val="00615860"/>
    <w:rsid w:val="00615B35"/>
    <w:rsid w:val="00617764"/>
    <w:rsid w:val="00617A6E"/>
    <w:rsid w:val="0062023F"/>
    <w:rsid w:val="0062057D"/>
    <w:rsid w:val="00621255"/>
    <w:rsid w:val="00621D3B"/>
    <w:rsid w:val="006220CA"/>
    <w:rsid w:val="00622E34"/>
    <w:rsid w:val="006230DC"/>
    <w:rsid w:val="006237BD"/>
    <w:rsid w:val="00623998"/>
    <w:rsid w:val="00623D03"/>
    <w:rsid w:val="00623F24"/>
    <w:rsid w:val="00624A8D"/>
    <w:rsid w:val="00625515"/>
    <w:rsid w:val="00625529"/>
    <w:rsid w:val="00627BE1"/>
    <w:rsid w:val="00627E00"/>
    <w:rsid w:val="00627E6C"/>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03CB"/>
    <w:rsid w:val="006417C7"/>
    <w:rsid w:val="00641DDD"/>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658"/>
    <w:rsid w:val="00661E7D"/>
    <w:rsid w:val="00662165"/>
    <w:rsid w:val="00662623"/>
    <w:rsid w:val="0066349B"/>
    <w:rsid w:val="00664F32"/>
    <w:rsid w:val="00665120"/>
    <w:rsid w:val="006657A3"/>
    <w:rsid w:val="006657EE"/>
    <w:rsid w:val="00665A01"/>
    <w:rsid w:val="0066621D"/>
    <w:rsid w:val="006672E6"/>
    <w:rsid w:val="00667A56"/>
    <w:rsid w:val="00667C83"/>
    <w:rsid w:val="00667EA1"/>
    <w:rsid w:val="0067066B"/>
    <w:rsid w:val="0067102D"/>
    <w:rsid w:val="00671A82"/>
    <w:rsid w:val="006735A4"/>
    <w:rsid w:val="0067389F"/>
    <w:rsid w:val="00673BD3"/>
    <w:rsid w:val="00673D0A"/>
    <w:rsid w:val="0067503C"/>
    <w:rsid w:val="00675740"/>
    <w:rsid w:val="0067579A"/>
    <w:rsid w:val="00676178"/>
    <w:rsid w:val="00677658"/>
    <w:rsid w:val="00677822"/>
    <w:rsid w:val="00681F45"/>
    <w:rsid w:val="00682E8D"/>
    <w:rsid w:val="00683285"/>
    <w:rsid w:val="006834EE"/>
    <w:rsid w:val="00685962"/>
    <w:rsid w:val="00685A30"/>
    <w:rsid w:val="00685C48"/>
    <w:rsid w:val="00687853"/>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A6D"/>
    <w:rsid w:val="006B2F02"/>
    <w:rsid w:val="006B3AE3"/>
    <w:rsid w:val="006B3B3D"/>
    <w:rsid w:val="006B3E56"/>
    <w:rsid w:val="006B3E66"/>
    <w:rsid w:val="006B4238"/>
    <w:rsid w:val="006B50F3"/>
    <w:rsid w:val="006B5588"/>
    <w:rsid w:val="006B572D"/>
    <w:rsid w:val="006B5849"/>
    <w:rsid w:val="006B5893"/>
    <w:rsid w:val="006B5E18"/>
    <w:rsid w:val="006B5EA0"/>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2D49"/>
    <w:rsid w:val="006E35A0"/>
    <w:rsid w:val="006E3D39"/>
    <w:rsid w:val="006E49D7"/>
    <w:rsid w:val="006E50E4"/>
    <w:rsid w:val="006E5904"/>
    <w:rsid w:val="006E59BA"/>
    <w:rsid w:val="006E5CC5"/>
    <w:rsid w:val="006E732A"/>
    <w:rsid w:val="006E73AC"/>
    <w:rsid w:val="006E7844"/>
    <w:rsid w:val="006E7900"/>
    <w:rsid w:val="006E7947"/>
    <w:rsid w:val="006E7D03"/>
    <w:rsid w:val="006E7F44"/>
    <w:rsid w:val="006F012B"/>
    <w:rsid w:val="006F02F7"/>
    <w:rsid w:val="006F04A8"/>
    <w:rsid w:val="006F050D"/>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1E76"/>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506"/>
    <w:rsid w:val="0071687B"/>
    <w:rsid w:val="0071689A"/>
    <w:rsid w:val="00716F47"/>
    <w:rsid w:val="007204FD"/>
    <w:rsid w:val="00720542"/>
    <w:rsid w:val="00720A14"/>
    <w:rsid w:val="007210AC"/>
    <w:rsid w:val="00721677"/>
    <w:rsid w:val="00721CBC"/>
    <w:rsid w:val="00722665"/>
    <w:rsid w:val="00723462"/>
    <w:rsid w:val="00723E02"/>
    <w:rsid w:val="007248D6"/>
    <w:rsid w:val="007248F1"/>
    <w:rsid w:val="0072587C"/>
    <w:rsid w:val="00725ED3"/>
    <w:rsid w:val="00726C0F"/>
    <w:rsid w:val="0073180E"/>
    <w:rsid w:val="00731BD1"/>
    <w:rsid w:val="00731BFC"/>
    <w:rsid w:val="00731D26"/>
    <w:rsid w:val="00735365"/>
    <w:rsid w:val="00735D6E"/>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0C"/>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69C"/>
    <w:rsid w:val="00761A4D"/>
    <w:rsid w:val="00762026"/>
    <w:rsid w:val="00762468"/>
    <w:rsid w:val="00762474"/>
    <w:rsid w:val="00762A16"/>
    <w:rsid w:val="0076368E"/>
    <w:rsid w:val="0076384C"/>
    <w:rsid w:val="00763C95"/>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AF5"/>
    <w:rsid w:val="00780D44"/>
    <w:rsid w:val="007811AE"/>
    <w:rsid w:val="007813EB"/>
    <w:rsid w:val="00781688"/>
    <w:rsid w:val="00782D3C"/>
    <w:rsid w:val="00782D60"/>
    <w:rsid w:val="0078387F"/>
    <w:rsid w:val="007839E7"/>
    <w:rsid w:val="00784CB7"/>
    <w:rsid w:val="007854B2"/>
    <w:rsid w:val="00786A78"/>
    <w:rsid w:val="007874CB"/>
    <w:rsid w:val="0078774A"/>
    <w:rsid w:val="007906F4"/>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6D13"/>
    <w:rsid w:val="007A7DEB"/>
    <w:rsid w:val="007B00E3"/>
    <w:rsid w:val="007B0562"/>
    <w:rsid w:val="007B188A"/>
    <w:rsid w:val="007B207A"/>
    <w:rsid w:val="007B36E4"/>
    <w:rsid w:val="007B3F5F"/>
    <w:rsid w:val="007B445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1942"/>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004"/>
    <w:rsid w:val="008067C5"/>
    <w:rsid w:val="00806EF0"/>
    <w:rsid w:val="00807178"/>
    <w:rsid w:val="0080777B"/>
    <w:rsid w:val="00807F1E"/>
    <w:rsid w:val="00807F3B"/>
    <w:rsid w:val="008105B4"/>
    <w:rsid w:val="008106C0"/>
    <w:rsid w:val="00810C5E"/>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7D"/>
    <w:rsid w:val="00830AD3"/>
    <w:rsid w:val="00831C52"/>
    <w:rsid w:val="00831DC3"/>
    <w:rsid w:val="008326D8"/>
    <w:rsid w:val="0083296C"/>
    <w:rsid w:val="00833B20"/>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31"/>
    <w:rsid w:val="00855C7E"/>
    <w:rsid w:val="00855F55"/>
    <w:rsid w:val="008568E9"/>
    <w:rsid w:val="00857BF8"/>
    <w:rsid w:val="0086004A"/>
    <w:rsid w:val="008601B2"/>
    <w:rsid w:val="008602B6"/>
    <w:rsid w:val="00860481"/>
    <w:rsid w:val="0086059D"/>
    <w:rsid w:val="00860B3B"/>
    <w:rsid w:val="008617BA"/>
    <w:rsid w:val="00861AC3"/>
    <w:rsid w:val="00861BEB"/>
    <w:rsid w:val="00861EC8"/>
    <w:rsid w:val="00862230"/>
    <w:rsid w:val="008626E5"/>
    <w:rsid w:val="008628CD"/>
    <w:rsid w:val="00863197"/>
    <w:rsid w:val="00863E4D"/>
    <w:rsid w:val="00865E9B"/>
    <w:rsid w:val="008676E7"/>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2BC0"/>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805"/>
    <w:rsid w:val="00892B95"/>
    <w:rsid w:val="00893487"/>
    <w:rsid w:val="008937EA"/>
    <w:rsid w:val="00893F09"/>
    <w:rsid w:val="00894011"/>
    <w:rsid w:val="00895E05"/>
    <w:rsid w:val="00895E2E"/>
    <w:rsid w:val="00896212"/>
    <w:rsid w:val="0089622B"/>
    <w:rsid w:val="00896485"/>
    <w:rsid w:val="00896AAF"/>
    <w:rsid w:val="00897173"/>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4AD"/>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5B48"/>
    <w:rsid w:val="00906204"/>
    <w:rsid w:val="0090690D"/>
    <w:rsid w:val="00906D65"/>
    <w:rsid w:val="0091042F"/>
    <w:rsid w:val="0091064F"/>
    <w:rsid w:val="00910938"/>
    <w:rsid w:val="00910A15"/>
    <w:rsid w:val="00910F01"/>
    <w:rsid w:val="00910F71"/>
    <w:rsid w:val="009114A5"/>
    <w:rsid w:val="00911EC8"/>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7E5"/>
    <w:rsid w:val="00937B6A"/>
    <w:rsid w:val="00940C2A"/>
    <w:rsid w:val="009414B2"/>
    <w:rsid w:val="00941728"/>
    <w:rsid w:val="00941924"/>
    <w:rsid w:val="00941E17"/>
    <w:rsid w:val="009428FB"/>
    <w:rsid w:val="0094490B"/>
    <w:rsid w:val="0094576F"/>
    <w:rsid w:val="0094684E"/>
    <w:rsid w:val="009471C4"/>
    <w:rsid w:val="00947B00"/>
    <w:rsid w:val="00947D03"/>
    <w:rsid w:val="0095176C"/>
    <w:rsid w:val="0095199F"/>
    <w:rsid w:val="00951CE5"/>
    <w:rsid w:val="00952531"/>
    <w:rsid w:val="00952BDC"/>
    <w:rsid w:val="00953ADF"/>
    <w:rsid w:val="00953F12"/>
    <w:rsid w:val="00954425"/>
    <w:rsid w:val="009548D2"/>
    <w:rsid w:val="00954C8E"/>
    <w:rsid w:val="00955135"/>
    <w:rsid w:val="0095579B"/>
    <w:rsid w:val="00955A1E"/>
    <w:rsid w:val="00955E87"/>
    <w:rsid w:val="00956D11"/>
    <w:rsid w:val="0095721C"/>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13"/>
    <w:rsid w:val="009666E0"/>
    <w:rsid w:val="009673B8"/>
    <w:rsid w:val="00970000"/>
    <w:rsid w:val="0097080F"/>
    <w:rsid w:val="00971CAE"/>
    <w:rsid w:val="00971F12"/>
    <w:rsid w:val="00971F4A"/>
    <w:rsid w:val="00972C1A"/>
    <w:rsid w:val="0097321B"/>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B738D"/>
    <w:rsid w:val="009B7600"/>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34F"/>
    <w:rsid w:val="009D47AF"/>
    <w:rsid w:val="009D6D1A"/>
    <w:rsid w:val="009D71F8"/>
    <w:rsid w:val="009D78BC"/>
    <w:rsid w:val="009D7EFF"/>
    <w:rsid w:val="009E07EE"/>
    <w:rsid w:val="009E0B74"/>
    <w:rsid w:val="009E0C7F"/>
    <w:rsid w:val="009E0ED4"/>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11A"/>
    <w:rsid w:val="00A022E0"/>
    <w:rsid w:val="00A0285A"/>
    <w:rsid w:val="00A02BF9"/>
    <w:rsid w:val="00A03791"/>
    <w:rsid w:val="00A03FEC"/>
    <w:rsid w:val="00A04156"/>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665E"/>
    <w:rsid w:val="00A17980"/>
    <w:rsid w:val="00A17ABE"/>
    <w:rsid w:val="00A20122"/>
    <w:rsid w:val="00A20240"/>
    <w:rsid w:val="00A205BF"/>
    <w:rsid w:val="00A2065C"/>
    <w:rsid w:val="00A207C9"/>
    <w:rsid w:val="00A20B69"/>
    <w:rsid w:val="00A21F69"/>
    <w:rsid w:val="00A22062"/>
    <w:rsid w:val="00A222D7"/>
    <w:rsid w:val="00A22548"/>
    <w:rsid w:val="00A225D9"/>
    <w:rsid w:val="00A226F0"/>
    <w:rsid w:val="00A22EB5"/>
    <w:rsid w:val="00A2376C"/>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FFD"/>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57CDE"/>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236C"/>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7D5"/>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6D9D"/>
    <w:rsid w:val="00AF7BE8"/>
    <w:rsid w:val="00B00003"/>
    <w:rsid w:val="00B011DF"/>
    <w:rsid w:val="00B01495"/>
    <w:rsid w:val="00B01568"/>
    <w:rsid w:val="00B025A2"/>
    <w:rsid w:val="00B027B8"/>
    <w:rsid w:val="00B02A31"/>
    <w:rsid w:val="00B03678"/>
    <w:rsid w:val="00B04537"/>
    <w:rsid w:val="00B04817"/>
    <w:rsid w:val="00B048B2"/>
    <w:rsid w:val="00B04BE4"/>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3EB9"/>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446"/>
    <w:rsid w:val="00B225D5"/>
    <w:rsid w:val="00B2283B"/>
    <w:rsid w:val="00B23CC4"/>
    <w:rsid w:val="00B25447"/>
    <w:rsid w:val="00B2561E"/>
    <w:rsid w:val="00B2572B"/>
    <w:rsid w:val="00B25FC4"/>
    <w:rsid w:val="00B2681D"/>
    <w:rsid w:val="00B2752E"/>
    <w:rsid w:val="00B30994"/>
    <w:rsid w:val="00B309F4"/>
    <w:rsid w:val="00B31881"/>
    <w:rsid w:val="00B32124"/>
    <w:rsid w:val="00B325AF"/>
    <w:rsid w:val="00B32C46"/>
    <w:rsid w:val="00B333DF"/>
    <w:rsid w:val="00B34885"/>
    <w:rsid w:val="00B351F5"/>
    <w:rsid w:val="00B3612B"/>
    <w:rsid w:val="00B36765"/>
    <w:rsid w:val="00B369D8"/>
    <w:rsid w:val="00B37250"/>
    <w:rsid w:val="00B40233"/>
    <w:rsid w:val="00B40505"/>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0578"/>
    <w:rsid w:val="00B81197"/>
    <w:rsid w:val="00B81AD3"/>
    <w:rsid w:val="00B81B2A"/>
    <w:rsid w:val="00B82520"/>
    <w:rsid w:val="00B853BF"/>
    <w:rsid w:val="00B853E8"/>
    <w:rsid w:val="00B85E35"/>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39B"/>
    <w:rsid w:val="00BA17C2"/>
    <w:rsid w:val="00BA2853"/>
    <w:rsid w:val="00BA3554"/>
    <w:rsid w:val="00BA4639"/>
    <w:rsid w:val="00BA4AEC"/>
    <w:rsid w:val="00BA632C"/>
    <w:rsid w:val="00BA6E63"/>
    <w:rsid w:val="00BA7128"/>
    <w:rsid w:val="00BB1C9B"/>
    <w:rsid w:val="00BB3575"/>
    <w:rsid w:val="00BB488C"/>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C00"/>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2DC"/>
    <w:rsid w:val="00BE054C"/>
    <w:rsid w:val="00BE0C42"/>
    <w:rsid w:val="00BE1C5E"/>
    <w:rsid w:val="00BE2236"/>
    <w:rsid w:val="00BE2572"/>
    <w:rsid w:val="00BE319F"/>
    <w:rsid w:val="00BE40B1"/>
    <w:rsid w:val="00BE439E"/>
    <w:rsid w:val="00BE45B6"/>
    <w:rsid w:val="00BE4CFA"/>
    <w:rsid w:val="00BE50C0"/>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44"/>
    <w:rsid w:val="00C3130B"/>
    <w:rsid w:val="00C31373"/>
    <w:rsid w:val="00C324F0"/>
    <w:rsid w:val="00C33115"/>
    <w:rsid w:val="00C33887"/>
    <w:rsid w:val="00C33B35"/>
    <w:rsid w:val="00C3421C"/>
    <w:rsid w:val="00C34296"/>
    <w:rsid w:val="00C34414"/>
    <w:rsid w:val="00C3484C"/>
    <w:rsid w:val="00C34AFD"/>
    <w:rsid w:val="00C35487"/>
    <w:rsid w:val="00C358EA"/>
    <w:rsid w:val="00C364E8"/>
    <w:rsid w:val="00C366B6"/>
    <w:rsid w:val="00C37724"/>
    <w:rsid w:val="00C3797F"/>
    <w:rsid w:val="00C407A9"/>
    <w:rsid w:val="00C4095B"/>
    <w:rsid w:val="00C410E6"/>
    <w:rsid w:val="00C42879"/>
    <w:rsid w:val="00C43213"/>
    <w:rsid w:val="00C43524"/>
    <w:rsid w:val="00C435DD"/>
    <w:rsid w:val="00C43FEC"/>
    <w:rsid w:val="00C4487D"/>
    <w:rsid w:val="00C45620"/>
    <w:rsid w:val="00C45778"/>
    <w:rsid w:val="00C45B20"/>
    <w:rsid w:val="00C464BA"/>
    <w:rsid w:val="00C4683B"/>
    <w:rsid w:val="00C47000"/>
    <w:rsid w:val="00C47611"/>
    <w:rsid w:val="00C4795F"/>
    <w:rsid w:val="00C47A9F"/>
    <w:rsid w:val="00C47D55"/>
    <w:rsid w:val="00C50D71"/>
    <w:rsid w:val="00C51512"/>
    <w:rsid w:val="00C527F9"/>
    <w:rsid w:val="00C52BA1"/>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176"/>
    <w:rsid w:val="00C84419"/>
    <w:rsid w:val="00C84B20"/>
    <w:rsid w:val="00C8559F"/>
    <w:rsid w:val="00C85FFA"/>
    <w:rsid w:val="00C861E9"/>
    <w:rsid w:val="00C864DC"/>
    <w:rsid w:val="00C868E0"/>
    <w:rsid w:val="00C869C9"/>
    <w:rsid w:val="00C86AB3"/>
    <w:rsid w:val="00C90796"/>
    <w:rsid w:val="00C908E2"/>
    <w:rsid w:val="00C9153B"/>
    <w:rsid w:val="00C91F69"/>
    <w:rsid w:val="00C929A7"/>
    <w:rsid w:val="00C94097"/>
    <w:rsid w:val="00C94323"/>
    <w:rsid w:val="00C949E3"/>
    <w:rsid w:val="00C970BB"/>
    <w:rsid w:val="00C97174"/>
    <w:rsid w:val="00C978AF"/>
    <w:rsid w:val="00CA0015"/>
    <w:rsid w:val="00CA0A33"/>
    <w:rsid w:val="00CA11F2"/>
    <w:rsid w:val="00CA169D"/>
    <w:rsid w:val="00CA1747"/>
    <w:rsid w:val="00CA1C11"/>
    <w:rsid w:val="00CA1F39"/>
    <w:rsid w:val="00CA2207"/>
    <w:rsid w:val="00CA2B01"/>
    <w:rsid w:val="00CA364F"/>
    <w:rsid w:val="00CA366C"/>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6AEF"/>
    <w:rsid w:val="00CB6B7F"/>
    <w:rsid w:val="00CB759C"/>
    <w:rsid w:val="00CB79A4"/>
    <w:rsid w:val="00CC0326"/>
    <w:rsid w:val="00CC06A8"/>
    <w:rsid w:val="00CC0A8D"/>
    <w:rsid w:val="00CC3097"/>
    <w:rsid w:val="00CC3BAC"/>
    <w:rsid w:val="00CC518E"/>
    <w:rsid w:val="00CC6362"/>
    <w:rsid w:val="00CC69D0"/>
    <w:rsid w:val="00CC73F0"/>
    <w:rsid w:val="00CC7D77"/>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7FD"/>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22B"/>
    <w:rsid w:val="00D016B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0C73"/>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046"/>
    <w:rsid w:val="00D3423E"/>
    <w:rsid w:val="00D3436F"/>
    <w:rsid w:val="00D356C3"/>
    <w:rsid w:val="00D359EB"/>
    <w:rsid w:val="00D35E75"/>
    <w:rsid w:val="00D362DB"/>
    <w:rsid w:val="00D36D97"/>
    <w:rsid w:val="00D4023D"/>
    <w:rsid w:val="00D411B6"/>
    <w:rsid w:val="00D4164A"/>
    <w:rsid w:val="00D41AE8"/>
    <w:rsid w:val="00D41F7D"/>
    <w:rsid w:val="00D42D33"/>
    <w:rsid w:val="00D42E80"/>
    <w:rsid w:val="00D42EE0"/>
    <w:rsid w:val="00D433D6"/>
    <w:rsid w:val="00D43420"/>
    <w:rsid w:val="00D4557B"/>
    <w:rsid w:val="00D463EA"/>
    <w:rsid w:val="00D46D5B"/>
    <w:rsid w:val="00D47316"/>
    <w:rsid w:val="00D47541"/>
    <w:rsid w:val="00D47A5B"/>
    <w:rsid w:val="00D47A9C"/>
    <w:rsid w:val="00D47EC4"/>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678"/>
    <w:rsid w:val="00D62855"/>
    <w:rsid w:val="00D62C0F"/>
    <w:rsid w:val="00D659B3"/>
    <w:rsid w:val="00D65BF2"/>
    <w:rsid w:val="00D65E4E"/>
    <w:rsid w:val="00D65EBA"/>
    <w:rsid w:val="00D66198"/>
    <w:rsid w:val="00D66A21"/>
    <w:rsid w:val="00D710BC"/>
    <w:rsid w:val="00D71259"/>
    <w:rsid w:val="00D7354F"/>
    <w:rsid w:val="00D7435F"/>
    <w:rsid w:val="00D746A9"/>
    <w:rsid w:val="00D74CCE"/>
    <w:rsid w:val="00D7504A"/>
    <w:rsid w:val="00D758CA"/>
    <w:rsid w:val="00D75F27"/>
    <w:rsid w:val="00D76027"/>
    <w:rsid w:val="00D761F0"/>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24E6"/>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3480"/>
    <w:rsid w:val="00DC4CCF"/>
    <w:rsid w:val="00DC5332"/>
    <w:rsid w:val="00DC567F"/>
    <w:rsid w:val="00DC59F5"/>
    <w:rsid w:val="00DC5C67"/>
    <w:rsid w:val="00DC5CED"/>
    <w:rsid w:val="00DC619D"/>
    <w:rsid w:val="00DC64B5"/>
    <w:rsid w:val="00DC6732"/>
    <w:rsid w:val="00DC6FEB"/>
    <w:rsid w:val="00DC769E"/>
    <w:rsid w:val="00DD0158"/>
    <w:rsid w:val="00DD0FED"/>
    <w:rsid w:val="00DD19B0"/>
    <w:rsid w:val="00DD2498"/>
    <w:rsid w:val="00DD27B0"/>
    <w:rsid w:val="00DD2F66"/>
    <w:rsid w:val="00DD322C"/>
    <w:rsid w:val="00DD393A"/>
    <w:rsid w:val="00DD3E3D"/>
    <w:rsid w:val="00DD41E4"/>
    <w:rsid w:val="00DD4F48"/>
    <w:rsid w:val="00DD51F0"/>
    <w:rsid w:val="00DD56AA"/>
    <w:rsid w:val="00DD5CF9"/>
    <w:rsid w:val="00DD66E7"/>
    <w:rsid w:val="00DD6FDA"/>
    <w:rsid w:val="00DE0A2A"/>
    <w:rsid w:val="00DE1323"/>
    <w:rsid w:val="00DE134D"/>
    <w:rsid w:val="00DE1D22"/>
    <w:rsid w:val="00DE26E4"/>
    <w:rsid w:val="00DE2943"/>
    <w:rsid w:val="00DE2AE3"/>
    <w:rsid w:val="00DE3538"/>
    <w:rsid w:val="00DE3C28"/>
    <w:rsid w:val="00DE4064"/>
    <w:rsid w:val="00DE428C"/>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DF7CC7"/>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012E"/>
    <w:rsid w:val="00E51117"/>
    <w:rsid w:val="00E51CD0"/>
    <w:rsid w:val="00E51D3B"/>
    <w:rsid w:val="00E51D78"/>
    <w:rsid w:val="00E51EEA"/>
    <w:rsid w:val="00E54297"/>
    <w:rsid w:val="00E542C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449"/>
    <w:rsid w:val="00E66866"/>
    <w:rsid w:val="00E674AE"/>
    <w:rsid w:val="00E67BA7"/>
    <w:rsid w:val="00E67FD5"/>
    <w:rsid w:val="00E702F3"/>
    <w:rsid w:val="00E70A0B"/>
    <w:rsid w:val="00E70FC4"/>
    <w:rsid w:val="00E714FF"/>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4DCC"/>
    <w:rsid w:val="00E85485"/>
    <w:rsid w:val="00E85A49"/>
    <w:rsid w:val="00E861BF"/>
    <w:rsid w:val="00E90E72"/>
    <w:rsid w:val="00E90FD0"/>
    <w:rsid w:val="00E91A69"/>
    <w:rsid w:val="00E91D37"/>
    <w:rsid w:val="00E91F17"/>
    <w:rsid w:val="00E92272"/>
    <w:rsid w:val="00E9237A"/>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1DA4"/>
    <w:rsid w:val="00EA31E0"/>
    <w:rsid w:val="00EA3E33"/>
    <w:rsid w:val="00EA3FD0"/>
    <w:rsid w:val="00EA40DF"/>
    <w:rsid w:val="00EA43F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A1C"/>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0CB"/>
    <w:rsid w:val="00EC362B"/>
    <w:rsid w:val="00EC400D"/>
    <w:rsid w:val="00EC4580"/>
    <w:rsid w:val="00EC5C41"/>
    <w:rsid w:val="00EC7188"/>
    <w:rsid w:val="00EC7450"/>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1FE"/>
    <w:rsid w:val="00EE2663"/>
    <w:rsid w:val="00EE4047"/>
    <w:rsid w:val="00EE46E2"/>
    <w:rsid w:val="00EE55F5"/>
    <w:rsid w:val="00EE5855"/>
    <w:rsid w:val="00EE5A09"/>
    <w:rsid w:val="00EE62ED"/>
    <w:rsid w:val="00EE7019"/>
    <w:rsid w:val="00EE73A8"/>
    <w:rsid w:val="00EE7758"/>
    <w:rsid w:val="00EE78C9"/>
    <w:rsid w:val="00EE7A99"/>
    <w:rsid w:val="00EE7BA6"/>
    <w:rsid w:val="00EF11FF"/>
    <w:rsid w:val="00EF24C7"/>
    <w:rsid w:val="00EF273B"/>
    <w:rsid w:val="00EF28FF"/>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209"/>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462"/>
    <w:rsid w:val="00F24A51"/>
    <w:rsid w:val="00F24C2B"/>
    <w:rsid w:val="00F24E9E"/>
    <w:rsid w:val="00F25B39"/>
    <w:rsid w:val="00F26162"/>
    <w:rsid w:val="00F26279"/>
    <w:rsid w:val="00F263B3"/>
    <w:rsid w:val="00F26A4C"/>
    <w:rsid w:val="00F274C5"/>
    <w:rsid w:val="00F315D1"/>
    <w:rsid w:val="00F332DF"/>
    <w:rsid w:val="00F339E3"/>
    <w:rsid w:val="00F34417"/>
    <w:rsid w:val="00F34A82"/>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4649A"/>
    <w:rsid w:val="00F52AA4"/>
    <w:rsid w:val="00F535C1"/>
    <w:rsid w:val="00F53D4F"/>
    <w:rsid w:val="00F53DF8"/>
    <w:rsid w:val="00F54506"/>
    <w:rsid w:val="00F546F2"/>
    <w:rsid w:val="00F5526F"/>
    <w:rsid w:val="00F55654"/>
    <w:rsid w:val="00F556B0"/>
    <w:rsid w:val="00F55ECA"/>
    <w:rsid w:val="00F562DD"/>
    <w:rsid w:val="00F5653D"/>
    <w:rsid w:val="00F60675"/>
    <w:rsid w:val="00F607C7"/>
    <w:rsid w:val="00F60A05"/>
    <w:rsid w:val="00F60FC7"/>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69BC"/>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A99"/>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1F1A"/>
    <w:rsid w:val="00FD26FA"/>
    <w:rsid w:val="00FD2748"/>
    <w:rsid w:val="00FD2843"/>
    <w:rsid w:val="00FD2B51"/>
    <w:rsid w:val="00FD2C88"/>
    <w:rsid w:val="00FD37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31"/>
    <w:rsid w:val="00FE76B9"/>
    <w:rsid w:val="00FE7898"/>
    <w:rsid w:val="00FF0766"/>
    <w:rsid w:val="00FF0775"/>
    <w:rsid w:val="00FF0FE2"/>
    <w:rsid w:val="00FF1CA3"/>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uiPriority w:val="99"/>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uiPriority w:val="99"/>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A022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A022E0"/>
    <w:rPr>
      <w:rFonts w:ascii="Courier New" w:hAnsi="Courier New" w:cs="Courier New"/>
      <w:lang w:bidi="ar-SA"/>
    </w:rPr>
  </w:style>
  <w:style w:type="character" w:customStyle="1" w:styleId="y2iqfc">
    <w:name w:val="y2iqfc"/>
    <w:basedOn w:val="a0"/>
    <w:rsid w:val="00A022E0"/>
  </w:style>
  <w:style w:type="character" w:customStyle="1" w:styleId="font-medium">
    <w:name w:val="font-medium"/>
    <w:basedOn w:val="a0"/>
    <w:rsid w:val="00322F4D"/>
  </w:style>
</w:styles>
</file>

<file path=word/webSettings.xml><?xml version="1.0" encoding="utf-8"?>
<w:webSettings xmlns:r="http://schemas.openxmlformats.org/officeDocument/2006/relationships" xmlns:w="http://schemas.openxmlformats.org/wordprocessingml/2006/main">
  <w:divs>
    <w:div w:id="1861153">
      <w:bodyDiv w:val="1"/>
      <w:marLeft w:val="0"/>
      <w:marRight w:val="0"/>
      <w:marTop w:val="0"/>
      <w:marBottom w:val="0"/>
      <w:divBdr>
        <w:top w:val="none" w:sz="0" w:space="0" w:color="auto"/>
        <w:left w:val="none" w:sz="0" w:space="0" w:color="auto"/>
        <w:bottom w:val="none" w:sz="0" w:space="0" w:color="auto"/>
        <w:right w:val="none" w:sz="0" w:space="0" w:color="auto"/>
      </w:divBdr>
    </w:div>
    <w:div w:id="194045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1906084">
      <w:bodyDiv w:val="1"/>
      <w:marLeft w:val="0"/>
      <w:marRight w:val="0"/>
      <w:marTop w:val="0"/>
      <w:marBottom w:val="0"/>
      <w:divBdr>
        <w:top w:val="none" w:sz="0" w:space="0" w:color="auto"/>
        <w:left w:val="none" w:sz="0" w:space="0" w:color="auto"/>
        <w:bottom w:val="none" w:sz="0" w:space="0" w:color="auto"/>
        <w:right w:val="none" w:sz="0" w:space="0" w:color="auto"/>
      </w:divBdr>
    </w:div>
    <w:div w:id="45420163">
      <w:bodyDiv w:val="1"/>
      <w:marLeft w:val="0"/>
      <w:marRight w:val="0"/>
      <w:marTop w:val="0"/>
      <w:marBottom w:val="0"/>
      <w:divBdr>
        <w:top w:val="none" w:sz="0" w:space="0" w:color="auto"/>
        <w:left w:val="none" w:sz="0" w:space="0" w:color="auto"/>
        <w:bottom w:val="none" w:sz="0" w:space="0" w:color="auto"/>
        <w:right w:val="none" w:sz="0" w:space="0" w:color="auto"/>
      </w:divBdr>
    </w:div>
    <w:div w:id="22619017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4797065">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3579340">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2702269">
      <w:bodyDiv w:val="1"/>
      <w:marLeft w:val="0"/>
      <w:marRight w:val="0"/>
      <w:marTop w:val="0"/>
      <w:marBottom w:val="0"/>
      <w:divBdr>
        <w:top w:val="none" w:sz="0" w:space="0" w:color="auto"/>
        <w:left w:val="none" w:sz="0" w:space="0" w:color="auto"/>
        <w:bottom w:val="none" w:sz="0" w:space="0" w:color="auto"/>
        <w:right w:val="none" w:sz="0" w:space="0" w:color="auto"/>
      </w:divBdr>
    </w:div>
    <w:div w:id="412168387">
      <w:bodyDiv w:val="1"/>
      <w:marLeft w:val="0"/>
      <w:marRight w:val="0"/>
      <w:marTop w:val="0"/>
      <w:marBottom w:val="0"/>
      <w:divBdr>
        <w:top w:val="none" w:sz="0" w:space="0" w:color="auto"/>
        <w:left w:val="none" w:sz="0" w:space="0" w:color="auto"/>
        <w:bottom w:val="none" w:sz="0" w:space="0" w:color="auto"/>
        <w:right w:val="none" w:sz="0" w:space="0" w:color="auto"/>
      </w:divBdr>
    </w:div>
    <w:div w:id="414666600">
      <w:bodyDiv w:val="1"/>
      <w:marLeft w:val="0"/>
      <w:marRight w:val="0"/>
      <w:marTop w:val="0"/>
      <w:marBottom w:val="0"/>
      <w:divBdr>
        <w:top w:val="none" w:sz="0" w:space="0" w:color="auto"/>
        <w:left w:val="none" w:sz="0" w:space="0" w:color="auto"/>
        <w:bottom w:val="none" w:sz="0" w:space="0" w:color="auto"/>
        <w:right w:val="none" w:sz="0" w:space="0" w:color="auto"/>
      </w:divBdr>
    </w:div>
    <w:div w:id="44435072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9947802">
      <w:bodyDiv w:val="1"/>
      <w:marLeft w:val="0"/>
      <w:marRight w:val="0"/>
      <w:marTop w:val="0"/>
      <w:marBottom w:val="0"/>
      <w:divBdr>
        <w:top w:val="none" w:sz="0" w:space="0" w:color="auto"/>
        <w:left w:val="none" w:sz="0" w:space="0" w:color="auto"/>
        <w:bottom w:val="none" w:sz="0" w:space="0" w:color="auto"/>
        <w:right w:val="none" w:sz="0" w:space="0" w:color="auto"/>
      </w:divBdr>
    </w:div>
    <w:div w:id="544413353">
      <w:bodyDiv w:val="1"/>
      <w:marLeft w:val="0"/>
      <w:marRight w:val="0"/>
      <w:marTop w:val="0"/>
      <w:marBottom w:val="0"/>
      <w:divBdr>
        <w:top w:val="none" w:sz="0" w:space="0" w:color="auto"/>
        <w:left w:val="none" w:sz="0" w:space="0" w:color="auto"/>
        <w:bottom w:val="none" w:sz="0" w:space="0" w:color="auto"/>
        <w:right w:val="none" w:sz="0" w:space="0" w:color="auto"/>
      </w:divBdr>
    </w:div>
    <w:div w:id="550504651">
      <w:bodyDiv w:val="1"/>
      <w:marLeft w:val="0"/>
      <w:marRight w:val="0"/>
      <w:marTop w:val="0"/>
      <w:marBottom w:val="0"/>
      <w:divBdr>
        <w:top w:val="none" w:sz="0" w:space="0" w:color="auto"/>
        <w:left w:val="none" w:sz="0" w:space="0" w:color="auto"/>
        <w:bottom w:val="none" w:sz="0" w:space="0" w:color="auto"/>
        <w:right w:val="none" w:sz="0" w:space="0" w:color="auto"/>
      </w:divBdr>
    </w:div>
    <w:div w:id="551113247">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8221297">
      <w:bodyDiv w:val="1"/>
      <w:marLeft w:val="0"/>
      <w:marRight w:val="0"/>
      <w:marTop w:val="0"/>
      <w:marBottom w:val="0"/>
      <w:divBdr>
        <w:top w:val="none" w:sz="0" w:space="0" w:color="auto"/>
        <w:left w:val="none" w:sz="0" w:space="0" w:color="auto"/>
        <w:bottom w:val="none" w:sz="0" w:space="0" w:color="auto"/>
        <w:right w:val="none" w:sz="0" w:space="0" w:color="auto"/>
      </w:divBdr>
    </w:div>
    <w:div w:id="740904163">
      <w:bodyDiv w:val="1"/>
      <w:marLeft w:val="0"/>
      <w:marRight w:val="0"/>
      <w:marTop w:val="0"/>
      <w:marBottom w:val="0"/>
      <w:divBdr>
        <w:top w:val="none" w:sz="0" w:space="0" w:color="auto"/>
        <w:left w:val="none" w:sz="0" w:space="0" w:color="auto"/>
        <w:bottom w:val="none" w:sz="0" w:space="0" w:color="auto"/>
        <w:right w:val="none" w:sz="0" w:space="0" w:color="auto"/>
      </w:divBdr>
    </w:div>
    <w:div w:id="75231390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1240419">
      <w:bodyDiv w:val="1"/>
      <w:marLeft w:val="0"/>
      <w:marRight w:val="0"/>
      <w:marTop w:val="0"/>
      <w:marBottom w:val="0"/>
      <w:divBdr>
        <w:top w:val="none" w:sz="0" w:space="0" w:color="auto"/>
        <w:left w:val="none" w:sz="0" w:space="0" w:color="auto"/>
        <w:bottom w:val="none" w:sz="0" w:space="0" w:color="auto"/>
        <w:right w:val="none" w:sz="0" w:space="0" w:color="auto"/>
      </w:divBdr>
    </w:div>
    <w:div w:id="932318712">
      <w:bodyDiv w:val="1"/>
      <w:marLeft w:val="0"/>
      <w:marRight w:val="0"/>
      <w:marTop w:val="0"/>
      <w:marBottom w:val="0"/>
      <w:divBdr>
        <w:top w:val="none" w:sz="0" w:space="0" w:color="auto"/>
        <w:left w:val="none" w:sz="0" w:space="0" w:color="auto"/>
        <w:bottom w:val="none" w:sz="0" w:space="0" w:color="auto"/>
        <w:right w:val="none" w:sz="0" w:space="0" w:color="auto"/>
      </w:divBdr>
    </w:div>
    <w:div w:id="955061204">
      <w:bodyDiv w:val="1"/>
      <w:marLeft w:val="0"/>
      <w:marRight w:val="0"/>
      <w:marTop w:val="0"/>
      <w:marBottom w:val="0"/>
      <w:divBdr>
        <w:top w:val="none" w:sz="0" w:space="0" w:color="auto"/>
        <w:left w:val="none" w:sz="0" w:space="0" w:color="auto"/>
        <w:bottom w:val="none" w:sz="0" w:space="0" w:color="auto"/>
        <w:right w:val="none" w:sz="0" w:space="0" w:color="auto"/>
      </w:divBdr>
    </w:div>
    <w:div w:id="982348401">
      <w:bodyDiv w:val="1"/>
      <w:marLeft w:val="0"/>
      <w:marRight w:val="0"/>
      <w:marTop w:val="0"/>
      <w:marBottom w:val="0"/>
      <w:divBdr>
        <w:top w:val="none" w:sz="0" w:space="0" w:color="auto"/>
        <w:left w:val="none" w:sz="0" w:space="0" w:color="auto"/>
        <w:bottom w:val="none" w:sz="0" w:space="0" w:color="auto"/>
        <w:right w:val="none" w:sz="0" w:space="0" w:color="auto"/>
      </w:divBdr>
    </w:div>
    <w:div w:id="988746499">
      <w:bodyDiv w:val="1"/>
      <w:marLeft w:val="0"/>
      <w:marRight w:val="0"/>
      <w:marTop w:val="0"/>
      <w:marBottom w:val="0"/>
      <w:divBdr>
        <w:top w:val="none" w:sz="0" w:space="0" w:color="auto"/>
        <w:left w:val="none" w:sz="0" w:space="0" w:color="auto"/>
        <w:bottom w:val="none" w:sz="0" w:space="0" w:color="auto"/>
        <w:right w:val="none" w:sz="0" w:space="0" w:color="auto"/>
      </w:divBdr>
    </w:div>
    <w:div w:id="1031762629">
      <w:bodyDiv w:val="1"/>
      <w:marLeft w:val="0"/>
      <w:marRight w:val="0"/>
      <w:marTop w:val="0"/>
      <w:marBottom w:val="0"/>
      <w:divBdr>
        <w:top w:val="none" w:sz="0" w:space="0" w:color="auto"/>
        <w:left w:val="none" w:sz="0" w:space="0" w:color="auto"/>
        <w:bottom w:val="none" w:sz="0" w:space="0" w:color="auto"/>
        <w:right w:val="none" w:sz="0" w:space="0" w:color="auto"/>
      </w:divBdr>
    </w:div>
    <w:div w:id="1051659787">
      <w:bodyDiv w:val="1"/>
      <w:marLeft w:val="0"/>
      <w:marRight w:val="0"/>
      <w:marTop w:val="0"/>
      <w:marBottom w:val="0"/>
      <w:divBdr>
        <w:top w:val="none" w:sz="0" w:space="0" w:color="auto"/>
        <w:left w:val="none" w:sz="0" w:space="0" w:color="auto"/>
        <w:bottom w:val="none" w:sz="0" w:space="0" w:color="auto"/>
        <w:right w:val="none" w:sz="0" w:space="0" w:color="auto"/>
      </w:divBdr>
    </w:div>
    <w:div w:id="1068916213">
      <w:bodyDiv w:val="1"/>
      <w:marLeft w:val="0"/>
      <w:marRight w:val="0"/>
      <w:marTop w:val="0"/>
      <w:marBottom w:val="0"/>
      <w:divBdr>
        <w:top w:val="none" w:sz="0" w:space="0" w:color="auto"/>
        <w:left w:val="none" w:sz="0" w:space="0" w:color="auto"/>
        <w:bottom w:val="none" w:sz="0" w:space="0" w:color="auto"/>
        <w:right w:val="none" w:sz="0" w:space="0" w:color="auto"/>
      </w:divBdr>
    </w:div>
    <w:div w:id="111695046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1064934">
      <w:bodyDiv w:val="1"/>
      <w:marLeft w:val="0"/>
      <w:marRight w:val="0"/>
      <w:marTop w:val="0"/>
      <w:marBottom w:val="0"/>
      <w:divBdr>
        <w:top w:val="none" w:sz="0" w:space="0" w:color="auto"/>
        <w:left w:val="none" w:sz="0" w:space="0" w:color="auto"/>
        <w:bottom w:val="none" w:sz="0" w:space="0" w:color="auto"/>
        <w:right w:val="none" w:sz="0" w:space="0" w:color="auto"/>
      </w:divBdr>
    </w:div>
    <w:div w:id="1171871208">
      <w:bodyDiv w:val="1"/>
      <w:marLeft w:val="0"/>
      <w:marRight w:val="0"/>
      <w:marTop w:val="0"/>
      <w:marBottom w:val="0"/>
      <w:divBdr>
        <w:top w:val="none" w:sz="0" w:space="0" w:color="auto"/>
        <w:left w:val="none" w:sz="0" w:space="0" w:color="auto"/>
        <w:bottom w:val="none" w:sz="0" w:space="0" w:color="auto"/>
        <w:right w:val="none" w:sz="0" w:space="0" w:color="auto"/>
      </w:divBdr>
    </w:div>
    <w:div w:id="1174416308">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5148670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67309863">
      <w:bodyDiv w:val="1"/>
      <w:marLeft w:val="0"/>
      <w:marRight w:val="0"/>
      <w:marTop w:val="0"/>
      <w:marBottom w:val="0"/>
      <w:divBdr>
        <w:top w:val="none" w:sz="0" w:space="0" w:color="auto"/>
        <w:left w:val="none" w:sz="0" w:space="0" w:color="auto"/>
        <w:bottom w:val="none" w:sz="0" w:space="0" w:color="auto"/>
        <w:right w:val="none" w:sz="0" w:space="0" w:color="auto"/>
      </w:divBdr>
    </w:div>
    <w:div w:id="1550872718">
      <w:bodyDiv w:val="1"/>
      <w:marLeft w:val="0"/>
      <w:marRight w:val="0"/>
      <w:marTop w:val="0"/>
      <w:marBottom w:val="0"/>
      <w:divBdr>
        <w:top w:val="none" w:sz="0" w:space="0" w:color="auto"/>
        <w:left w:val="none" w:sz="0" w:space="0" w:color="auto"/>
        <w:bottom w:val="none" w:sz="0" w:space="0" w:color="auto"/>
        <w:right w:val="none" w:sz="0" w:space="0" w:color="auto"/>
      </w:divBdr>
    </w:div>
    <w:div w:id="1600406695">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67056556">
      <w:bodyDiv w:val="1"/>
      <w:marLeft w:val="0"/>
      <w:marRight w:val="0"/>
      <w:marTop w:val="0"/>
      <w:marBottom w:val="0"/>
      <w:divBdr>
        <w:top w:val="none" w:sz="0" w:space="0" w:color="auto"/>
        <w:left w:val="none" w:sz="0" w:space="0" w:color="auto"/>
        <w:bottom w:val="none" w:sz="0" w:space="0" w:color="auto"/>
        <w:right w:val="none" w:sz="0" w:space="0" w:color="auto"/>
      </w:divBdr>
    </w:div>
    <w:div w:id="1675765344">
      <w:bodyDiv w:val="1"/>
      <w:marLeft w:val="0"/>
      <w:marRight w:val="0"/>
      <w:marTop w:val="0"/>
      <w:marBottom w:val="0"/>
      <w:divBdr>
        <w:top w:val="none" w:sz="0" w:space="0" w:color="auto"/>
        <w:left w:val="none" w:sz="0" w:space="0" w:color="auto"/>
        <w:bottom w:val="none" w:sz="0" w:space="0" w:color="auto"/>
        <w:right w:val="none" w:sz="0" w:space="0" w:color="auto"/>
      </w:divBdr>
    </w:div>
    <w:div w:id="1731926991">
      <w:bodyDiv w:val="1"/>
      <w:marLeft w:val="0"/>
      <w:marRight w:val="0"/>
      <w:marTop w:val="0"/>
      <w:marBottom w:val="0"/>
      <w:divBdr>
        <w:top w:val="none" w:sz="0" w:space="0" w:color="auto"/>
        <w:left w:val="none" w:sz="0" w:space="0" w:color="auto"/>
        <w:bottom w:val="none" w:sz="0" w:space="0" w:color="auto"/>
        <w:right w:val="none" w:sz="0" w:space="0" w:color="auto"/>
      </w:divBdr>
    </w:div>
    <w:div w:id="1741947129">
      <w:bodyDiv w:val="1"/>
      <w:marLeft w:val="0"/>
      <w:marRight w:val="0"/>
      <w:marTop w:val="0"/>
      <w:marBottom w:val="0"/>
      <w:divBdr>
        <w:top w:val="none" w:sz="0" w:space="0" w:color="auto"/>
        <w:left w:val="none" w:sz="0" w:space="0" w:color="auto"/>
        <w:bottom w:val="none" w:sz="0" w:space="0" w:color="auto"/>
        <w:right w:val="none" w:sz="0" w:space="0" w:color="auto"/>
      </w:divBdr>
    </w:div>
    <w:div w:id="1753547492">
      <w:bodyDiv w:val="1"/>
      <w:marLeft w:val="0"/>
      <w:marRight w:val="0"/>
      <w:marTop w:val="0"/>
      <w:marBottom w:val="0"/>
      <w:divBdr>
        <w:top w:val="none" w:sz="0" w:space="0" w:color="auto"/>
        <w:left w:val="none" w:sz="0" w:space="0" w:color="auto"/>
        <w:bottom w:val="none" w:sz="0" w:space="0" w:color="auto"/>
        <w:right w:val="none" w:sz="0" w:space="0" w:color="auto"/>
      </w:divBdr>
    </w:div>
    <w:div w:id="181313095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746422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82289343">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6256A-B54B-48B9-88D3-3DA105E5F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2284</TotalTime>
  <Pages>60</Pages>
  <Words>21095</Words>
  <Characters>120242</Characters>
  <Application>Microsoft Office Word</Application>
  <DocSecurity>0</DocSecurity>
  <Lines>1002</Lines>
  <Paragraphs>282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141055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83</cp:revision>
  <cp:lastPrinted>2021-06-04T13:33:00Z</cp:lastPrinted>
  <dcterms:created xsi:type="dcterms:W3CDTF">2019-10-28T07:04:00Z</dcterms:created>
  <dcterms:modified xsi:type="dcterms:W3CDTF">2025-01-14T11:42:00Z</dcterms:modified>
</cp:coreProperties>
</file>