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5C8C6" w14:textId="79FD6FB1" w:rsidR="00CB5B4C" w:rsidRPr="00CB5B4C" w:rsidRDefault="00CB5B4C" w:rsidP="00CB5B4C">
      <w:pPr>
        <w:pStyle w:val="aa"/>
        <w:ind w:right="-7" w:firstLine="567"/>
        <w:jc w:val="right"/>
        <w:rPr>
          <w:rFonts w:ascii="GHEA Grapalat" w:hAnsi="GHEA Grapalat" w:cs="Sylfaen"/>
          <w:i/>
          <w:sz w:val="18"/>
          <w:lang w:val="af-ZA"/>
        </w:rPr>
      </w:pPr>
      <w:r w:rsidRPr="00CB5B4C">
        <w:rPr>
          <w:rFonts w:ascii="GHEA Grapalat" w:hAnsi="GHEA Grapalat" w:cs="Sylfaen"/>
          <w:i/>
          <w:sz w:val="18"/>
          <w:lang w:val="af-ZA"/>
        </w:rPr>
        <w:t xml:space="preserve">                                                                                 </w:t>
      </w:r>
    </w:p>
    <w:p w14:paraId="6FA3FBCA"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00FF6681" w14:textId="0FE0536B" w:rsidR="00CB5B4C" w:rsidRDefault="0084672F" w:rsidP="00CB5B4C">
      <w:pPr>
        <w:pStyle w:val="a3"/>
        <w:spacing w:line="240" w:lineRule="auto"/>
        <w:jc w:val="center"/>
        <w:rPr>
          <w:rFonts w:ascii="GHEA Grapalat" w:hAnsi="GHEA Grapalat"/>
          <w:i w:val="0"/>
          <w:lang w:val="af-ZA"/>
        </w:rPr>
      </w:pPr>
      <w:r>
        <w:rPr>
          <w:rFonts w:ascii="GHEA Grapalat" w:hAnsi="GHEA Grapalat"/>
          <w:i w:val="0"/>
          <w:lang w:val="hy-AM"/>
        </w:rPr>
        <w:t xml:space="preserve">ՀՐԱՏԱՊ </w:t>
      </w:r>
      <w:r>
        <w:rPr>
          <w:rFonts w:ascii="GHEA Grapalat" w:hAnsi="GHEA Grapalat"/>
          <w:i w:val="0"/>
          <w:lang w:val="af-ZA"/>
        </w:rPr>
        <w:t>ՀՐԱՏԱՊ ԲԱՑ ՄՐՑՈՒՅԹ</w:t>
      </w:r>
      <w:r w:rsidR="00131DCD">
        <w:rPr>
          <w:rFonts w:ascii="GHEA Grapalat" w:hAnsi="GHEA Grapalat"/>
          <w:i w:val="0"/>
          <w:lang w:val="af-ZA"/>
        </w:rPr>
        <w:t>Ի</w:t>
      </w:r>
      <w:r>
        <w:rPr>
          <w:rFonts w:ascii="GHEA Grapalat" w:hAnsi="GHEA Grapalat"/>
          <w:i w:val="0"/>
          <w:lang w:val="hy-AM"/>
        </w:rPr>
        <w:t xml:space="preserve"> </w:t>
      </w:r>
      <w:r w:rsidR="00CB5B4C" w:rsidRPr="00E6597C">
        <w:rPr>
          <w:rFonts w:ascii="GHEA Grapalat" w:hAnsi="GHEA Grapalat"/>
          <w:i w:val="0"/>
          <w:lang w:val="af-ZA"/>
        </w:rPr>
        <w:t>ՄԱՍԻՆ</w:t>
      </w:r>
    </w:p>
    <w:p w14:paraId="610C088D" w14:textId="77777777" w:rsidR="00CB5B4C" w:rsidRDefault="00CB5B4C" w:rsidP="00CB5B4C">
      <w:pPr>
        <w:pStyle w:val="a3"/>
        <w:spacing w:line="240" w:lineRule="auto"/>
        <w:jc w:val="center"/>
        <w:rPr>
          <w:rFonts w:ascii="GHEA Grapalat" w:hAnsi="GHEA Grapalat"/>
          <w:i w:val="0"/>
          <w:lang w:val="af-ZA"/>
        </w:rPr>
      </w:pPr>
    </w:p>
    <w:p w14:paraId="25B0F114"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101D41C5" w14:textId="7397FB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sidR="00131DCD">
        <w:rPr>
          <w:rFonts w:ascii="GHEA Grapalat" w:hAnsi="GHEA Grapalat"/>
          <w:i w:val="0"/>
          <w:lang w:val="hy-AM"/>
        </w:rPr>
        <w:t>4</w:t>
      </w:r>
      <w:r w:rsidR="00727F4F">
        <w:rPr>
          <w:rFonts w:ascii="GHEA Grapalat" w:hAnsi="GHEA Grapalat"/>
          <w:i w:val="0"/>
          <w:lang w:val="af-ZA"/>
        </w:rPr>
        <w:t xml:space="preserve"> թվականի</w:t>
      </w:r>
      <w:r w:rsidR="00422209">
        <w:rPr>
          <w:rFonts w:ascii="GHEA Grapalat" w:hAnsi="GHEA Grapalat"/>
          <w:i w:val="0"/>
          <w:lang w:val="af-ZA"/>
        </w:rPr>
        <w:t xml:space="preserve"> </w:t>
      </w:r>
      <w:r w:rsidR="00422209">
        <w:rPr>
          <w:rFonts w:ascii="GHEA Grapalat" w:hAnsi="GHEA Grapalat"/>
          <w:i w:val="0"/>
          <w:lang w:val="hy-AM"/>
        </w:rPr>
        <w:t>օգոստոսի 1</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թիվ 1</w:t>
      </w:r>
      <w:r w:rsidRPr="00E6597C">
        <w:rPr>
          <w:rFonts w:ascii="GHEA Grapalat" w:hAnsi="GHEA Grapalat"/>
          <w:i w:val="0"/>
          <w:lang w:val="af-ZA"/>
        </w:rPr>
        <w:t xml:space="preserve"> որոշմամբ </w:t>
      </w:r>
    </w:p>
    <w:p w14:paraId="4D70CA34" w14:textId="77777777" w:rsidR="00CB5B4C" w:rsidRPr="00E6597C" w:rsidRDefault="00CB5B4C" w:rsidP="00CB5B4C">
      <w:pPr>
        <w:pStyle w:val="a3"/>
        <w:spacing w:line="240" w:lineRule="auto"/>
        <w:jc w:val="center"/>
        <w:rPr>
          <w:rFonts w:ascii="GHEA Grapalat" w:hAnsi="GHEA Grapalat"/>
          <w:i w:val="0"/>
          <w:lang w:val="af-ZA"/>
        </w:rPr>
      </w:pPr>
    </w:p>
    <w:p w14:paraId="7B0A0A19" w14:textId="6DAA1EA2" w:rsidR="00CB5B4C" w:rsidRDefault="00CB5B4C" w:rsidP="00CB5B4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422209">
        <w:rPr>
          <w:rFonts w:ascii="GHEA Grapalat" w:hAnsi="GHEA Grapalat"/>
          <w:i w:val="0"/>
          <w:lang w:val="af-ZA"/>
        </w:rPr>
        <w:t>ԱՄՓՀ-ՀԲՄԾՁԲ-30/24</w:t>
      </w:r>
      <w:r>
        <w:rPr>
          <w:rFonts w:ascii="GHEA Grapalat" w:hAnsi="GHEA Grapalat"/>
          <w:i w:val="0"/>
          <w:lang w:val="af-ZA"/>
        </w:rPr>
        <w:t>»</w:t>
      </w:r>
      <w:r w:rsidRPr="00E6597C">
        <w:rPr>
          <w:rFonts w:ascii="GHEA Grapalat" w:hAnsi="GHEA Grapalat"/>
          <w:i w:val="0"/>
          <w:u w:val="single"/>
          <w:lang w:val="af-ZA"/>
        </w:rPr>
        <w:t xml:space="preserve">    </w:t>
      </w:r>
    </w:p>
    <w:p w14:paraId="772F6E3F" w14:textId="77777777" w:rsidR="00CB5B4C" w:rsidRPr="00E6597C" w:rsidRDefault="00CB5B4C" w:rsidP="00CB5B4C">
      <w:pPr>
        <w:pStyle w:val="a3"/>
        <w:spacing w:line="240" w:lineRule="auto"/>
        <w:rPr>
          <w:rFonts w:ascii="GHEA Grapalat" w:hAnsi="GHEA Grapalat"/>
          <w:i w:val="0"/>
          <w:lang w:val="af-ZA"/>
        </w:rPr>
      </w:pPr>
    </w:p>
    <w:p w14:paraId="0DA008A5" w14:textId="3D0DE7CD" w:rsidR="00B41820" w:rsidRPr="00E6597C" w:rsidRDefault="00B41820" w:rsidP="00B41820">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sidR="00AF4DC9">
        <w:rPr>
          <w:rFonts w:ascii="GHEA Grapalat" w:hAnsi="GHEA Grapalat"/>
          <w:i w:val="0"/>
          <w:lang w:val="hy-AM"/>
        </w:rPr>
        <w:t>ի</w:t>
      </w:r>
      <w:r>
        <w:rPr>
          <w:rFonts w:ascii="GHEA Grapalat" w:hAnsi="GHEA Grapalat"/>
          <w:i w:val="0"/>
          <w:lang w:val="af-ZA"/>
        </w:rPr>
        <w:t xml:space="preserve"> համայնք</w:t>
      </w:r>
      <w:r w:rsidR="00AF4DC9">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sidR="0084672F">
        <w:rPr>
          <w:rFonts w:ascii="GHEA Grapalat" w:hAnsi="GHEA Grapalat"/>
          <w:i w:val="0"/>
          <w:lang w:val="af-ZA"/>
        </w:rPr>
        <w:t>հրատապ բաց մրցույթ</w:t>
      </w:r>
      <w:r w:rsidRPr="00E6597C">
        <w:rPr>
          <w:rFonts w:ascii="GHEA Grapalat" w:hAnsi="GHEA Grapalat"/>
          <w:i w:val="0"/>
          <w:lang w:val="af-ZA"/>
        </w:rPr>
        <w:t>, որն իրականացվում է մեկ փուլով:</w:t>
      </w:r>
    </w:p>
    <w:p w14:paraId="6DF59731" w14:textId="4F7851E5" w:rsidR="00CB5B4C" w:rsidRPr="00E6597C" w:rsidRDefault="00CB5B4C" w:rsidP="00CB5B4C">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w:t>
      </w:r>
      <w:r w:rsidR="00131229">
        <w:rPr>
          <w:rFonts w:ascii="GHEA Grapalat" w:hAnsi="GHEA Grapalat"/>
          <w:i w:val="0"/>
          <w:lang w:val="hy-AM"/>
        </w:rPr>
        <w:t xml:space="preserve"> </w:t>
      </w:r>
      <w:r w:rsidRPr="00E6597C">
        <w:rPr>
          <w:rFonts w:ascii="GHEA Grapalat" w:hAnsi="GHEA Grapalat"/>
          <w:i w:val="0"/>
          <w:lang w:val="af-ZA"/>
        </w:rPr>
        <w:t>սահմանված կարգով կառաջարկվի կնքել</w:t>
      </w:r>
      <w:r>
        <w:rPr>
          <w:rFonts w:ascii="GHEA Grapalat" w:hAnsi="GHEA Grapalat"/>
          <w:i w:val="0"/>
          <w:lang w:val="af-ZA"/>
        </w:rPr>
        <w:t xml:space="preserve"> </w:t>
      </w:r>
      <w:r w:rsidR="00DF4927">
        <w:rPr>
          <w:rFonts w:ascii="GHEA Grapalat" w:hAnsi="GHEA Grapalat"/>
          <w:i w:val="0"/>
          <w:lang w:val="hy-AM"/>
        </w:rPr>
        <w:t xml:space="preserve">տեխնիկական հսկողության </w:t>
      </w:r>
      <w:r w:rsidRPr="00365CD2">
        <w:rPr>
          <w:rFonts w:ascii="GHEA Grapalat" w:hAnsi="GHEA Grapalat"/>
          <w:bCs/>
          <w:i w:val="0"/>
          <w:lang w:val="hy-AM"/>
        </w:rPr>
        <w:t>ծառայությունների</w:t>
      </w:r>
      <w:r w:rsidRPr="00365CD2">
        <w:rPr>
          <w:rFonts w:ascii="GHEA Grapalat" w:hAnsi="GHEA Grapalat"/>
          <w:bCs/>
          <w:i w:val="0"/>
          <w:lang w:val="af-ZA"/>
        </w:rPr>
        <w:t xml:space="preserve"> ձեռքբերման</w:t>
      </w:r>
      <w:r>
        <w:rPr>
          <w:rFonts w:ascii="GHEA Grapalat" w:hAnsi="GHEA Grapalat"/>
          <w:i w:val="0"/>
          <w:lang w:val="af-ZA"/>
        </w:rPr>
        <w:t xml:space="preserve"> </w:t>
      </w:r>
      <w:r w:rsidRPr="00E6597C">
        <w:rPr>
          <w:rFonts w:ascii="GHEA Grapalat" w:hAnsi="GHEA Grapalat"/>
          <w:i w:val="0"/>
          <w:lang w:val="af-ZA"/>
        </w:rPr>
        <w:t xml:space="preserve">   պայմանագիր (այսուհետ` </w:t>
      </w:r>
      <w:r>
        <w:rPr>
          <w:rFonts w:ascii="GHEA Grapalat" w:hAnsi="GHEA Grapalat"/>
          <w:i w:val="0"/>
          <w:sz w:val="16"/>
          <w:szCs w:val="16"/>
          <w:lang w:val="af-ZA"/>
        </w:rPr>
        <w:t xml:space="preserve"> </w:t>
      </w:r>
      <w:r w:rsidRPr="00E6597C">
        <w:rPr>
          <w:rFonts w:ascii="GHEA Grapalat" w:hAnsi="GHEA Grapalat"/>
          <w:i w:val="0"/>
          <w:lang w:val="af-ZA"/>
        </w:rPr>
        <w:t xml:space="preserve">պայմանագիր)։ </w:t>
      </w:r>
    </w:p>
    <w:p w14:paraId="2D5691F0" w14:textId="3954D4D5" w:rsidR="00357D48" w:rsidRPr="00064ADD" w:rsidRDefault="00642EFE" w:rsidP="00CB5B4C">
      <w:pPr>
        <w:pStyle w:val="a3"/>
        <w:spacing w:line="240" w:lineRule="auto"/>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CB5B4C">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CB5B4C">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13F219E8" w:rsidR="000E2427" w:rsidRPr="00064ADD" w:rsidRDefault="000E2427" w:rsidP="00CB5B4C">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11CA74CD" w14:textId="79CA36AE" w:rsidR="00B41820" w:rsidRPr="00064ADD" w:rsidRDefault="00B41820" w:rsidP="00B41820">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սույն հայտարարության հրապարակման օրվանից հաշված </w:t>
      </w:r>
      <w:r w:rsidRPr="003117AD">
        <w:rPr>
          <w:rFonts w:ascii="GHEA Grapalat" w:hAnsi="GHEA Grapalat"/>
          <w:i w:val="0"/>
          <w:lang w:val="af-ZA"/>
        </w:rPr>
        <w:t xml:space="preserve">       </w:t>
      </w:r>
      <w:r w:rsidR="00131DCD">
        <w:rPr>
          <w:rFonts w:ascii="GHEA Grapalat" w:hAnsi="GHEA Grapalat"/>
          <w:i w:val="0"/>
          <w:lang w:val="af-ZA"/>
        </w:rPr>
        <w:t xml:space="preserve">  </w:t>
      </w:r>
      <w:r w:rsidR="0084672F">
        <w:rPr>
          <w:rFonts w:ascii="GHEA Grapalat" w:hAnsi="GHEA Grapalat"/>
          <w:i w:val="0"/>
          <w:lang w:val="hy-AM"/>
        </w:rPr>
        <w:t>1</w:t>
      </w:r>
      <w:r w:rsidR="00422209">
        <w:rPr>
          <w:rFonts w:ascii="GHEA Grapalat" w:hAnsi="GHEA Grapalat"/>
          <w:i w:val="0"/>
          <w:lang w:val="hy-AM"/>
        </w:rPr>
        <w:t>1</w:t>
      </w:r>
      <w:r w:rsidRPr="00064ADD">
        <w:rPr>
          <w:rFonts w:ascii="GHEA Grapalat" w:hAnsi="GHEA Grapalat"/>
          <w:i w:val="0"/>
          <w:lang w:val="af-ZA"/>
        </w:rPr>
        <w:t xml:space="preserve">-րդ օրվա ժամը </w:t>
      </w:r>
      <w:r w:rsidR="00727F4F">
        <w:rPr>
          <w:rFonts w:ascii="GHEA Grapalat" w:hAnsi="GHEA Grapalat"/>
          <w:i w:val="0"/>
          <w:lang w:val="af-ZA"/>
        </w:rPr>
        <w:t>1</w:t>
      </w:r>
      <w:r w:rsidR="00422209">
        <w:rPr>
          <w:rFonts w:ascii="GHEA Grapalat" w:hAnsi="GHEA Grapalat"/>
          <w:i w:val="0"/>
          <w:lang w:val="hy-AM"/>
        </w:rPr>
        <w:t>5</w:t>
      </w:r>
      <w:r w:rsidR="00AB3FCD">
        <w:rPr>
          <w:rFonts w:ascii="GHEA Grapalat" w:hAnsi="GHEA Grapalat"/>
          <w:i w:val="0"/>
          <w:lang w:val="af-ZA"/>
        </w:rPr>
        <w:t>։</w:t>
      </w:r>
      <w:r w:rsidR="00422209">
        <w:rPr>
          <w:rFonts w:ascii="GHEA Grapalat" w:hAnsi="GHEA Grapalat"/>
          <w:i w:val="0"/>
          <w:lang w:val="hy-AM"/>
        </w:rPr>
        <w:t>3</w:t>
      </w:r>
      <w:r w:rsidR="0084672F">
        <w:rPr>
          <w:rFonts w:ascii="GHEA Grapalat" w:hAnsi="GHEA Grapalat"/>
          <w:i w:val="0"/>
          <w:lang w:val="hy-AM"/>
        </w:rPr>
        <w:t>0</w:t>
      </w:r>
      <w:r>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68160793" w14:textId="407A3D49" w:rsidR="00B41820" w:rsidRDefault="00B41820" w:rsidP="00B41820">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sidR="00131DCD">
        <w:rPr>
          <w:rFonts w:ascii="GHEA Grapalat" w:hAnsi="GHEA Grapalat"/>
          <w:i w:val="0"/>
          <w:lang w:val="hy-AM"/>
        </w:rPr>
        <w:t>2024թ</w:t>
      </w:r>
      <w:r w:rsidR="00131DCD">
        <w:rPr>
          <w:rFonts w:ascii="Cambria Math" w:hAnsi="Cambria Math"/>
          <w:i w:val="0"/>
          <w:lang w:val="hy-AM"/>
        </w:rPr>
        <w:t xml:space="preserve">․ </w:t>
      </w:r>
      <w:r w:rsidR="00422209" w:rsidRPr="00422209">
        <w:rPr>
          <w:rFonts w:ascii="GHEA Grapalat" w:hAnsi="GHEA Grapalat"/>
          <w:i w:val="0"/>
          <w:lang w:val="hy-AM"/>
        </w:rPr>
        <w:t>օգոստոսի 12</w:t>
      </w:r>
      <w:r w:rsidR="00131DCD" w:rsidRPr="00131DCD">
        <w:rPr>
          <w:rFonts w:ascii="GHEA Grapalat" w:hAnsi="GHEA Grapalat"/>
          <w:i w:val="0"/>
          <w:lang w:val="hy-AM"/>
        </w:rPr>
        <w:t>-ին</w:t>
      </w:r>
      <w:r w:rsidRPr="00F62BFB">
        <w:rPr>
          <w:rFonts w:ascii="GHEA Grapalat" w:hAnsi="GHEA Grapalat"/>
          <w:i w:val="0"/>
          <w:lang w:val="af-ZA"/>
        </w:rPr>
        <w:t xml:space="preserve"> ժ</w:t>
      </w:r>
      <w:r>
        <w:rPr>
          <w:rFonts w:ascii="GHEA Grapalat" w:hAnsi="GHEA Grapalat"/>
          <w:i w:val="0"/>
          <w:lang w:val="af-ZA"/>
        </w:rPr>
        <w:t>ամը 1</w:t>
      </w:r>
      <w:r w:rsidR="00422209">
        <w:rPr>
          <w:rFonts w:ascii="GHEA Grapalat" w:hAnsi="GHEA Grapalat"/>
          <w:i w:val="0"/>
          <w:lang w:val="hy-AM"/>
        </w:rPr>
        <w:t>5</w:t>
      </w:r>
      <w:r>
        <w:rPr>
          <w:rFonts w:ascii="GHEA Grapalat" w:hAnsi="GHEA Grapalat"/>
          <w:i w:val="0"/>
          <w:lang w:val="af-ZA"/>
        </w:rPr>
        <w:t>։</w:t>
      </w:r>
      <w:r w:rsidR="00422209">
        <w:rPr>
          <w:rFonts w:ascii="GHEA Grapalat" w:hAnsi="GHEA Grapalat"/>
          <w:i w:val="0"/>
          <w:lang w:val="hy-AM"/>
        </w:rPr>
        <w:t>3</w:t>
      </w:r>
      <w:r w:rsidRPr="00F62BFB">
        <w:rPr>
          <w:rFonts w:ascii="GHEA Grapalat" w:hAnsi="GHEA Grapalat"/>
          <w:i w:val="0"/>
          <w:lang w:val="af-ZA"/>
        </w:rPr>
        <w:t>0</w:t>
      </w:r>
      <w:r w:rsidRPr="00936B05">
        <w:rPr>
          <w:rFonts w:ascii="GHEA Grapalat" w:hAnsi="GHEA Grapalat"/>
          <w:i w:val="0"/>
          <w:lang w:val="af-ZA"/>
        </w:rPr>
        <w:t>-ին։</w:t>
      </w:r>
    </w:p>
    <w:p w14:paraId="6D5D5D3C" w14:textId="3FED48DB" w:rsidR="00906B82" w:rsidRPr="00064ADD" w:rsidRDefault="002060BA" w:rsidP="002060BA">
      <w:pPr>
        <w:jc w:val="both"/>
        <w:rPr>
          <w:rFonts w:ascii="GHEA Grapalat" w:hAnsi="GHEA Grapalat"/>
          <w:sz w:val="20"/>
          <w:szCs w:val="20"/>
          <w:lang w:val="hy-AM"/>
        </w:rPr>
      </w:pPr>
      <w:r>
        <w:rPr>
          <w:rFonts w:ascii="GHEA Grapalat" w:hAnsi="GHEA Grapalat"/>
          <w:sz w:val="20"/>
          <w:szCs w:val="20"/>
          <w:lang w:val="hy-AM"/>
        </w:rPr>
        <w:t xml:space="preserve">            </w:t>
      </w:r>
      <w:r w:rsidR="00906B82" w:rsidRPr="00064ADD">
        <w:rPr>
          <w:rFonts w:ascii="GHEA Grapalat" w:hAnsi="GHEA Grapalat"/>
          <w:sz w:val="20"/>
          <w:szCs w:val="20"/>
          <w:lang w:val="af-ZA"/>
        </w:rPr>
        <w:t>Սույն ընթացակարգի վերաբերյալ բողոք</w:t>
      </w:r>
      <w:r w:rsidR="00906B82" w:rsidRPr="00064ADD">
        <w:rPr>
          <w:rFonts w:ascii="GHEA Grapalat" w:hAnsi="GHEA Grapalat"/>
          <w:sz w:val="20"/>
          <w:szCs w:val="20"/>
          <w:lang w:val="hy-AM"/>
        </w:rPr>
        <w:t xml:space="preserve">արկումն իրականացվում է </w:t>
      </w:r>
      <w:r w:rsidR="00906B82" w:rsidRPr="00064ADD">
        <w:rPr>
          <w:rFonts w:ascii="GHEA Grapalat" w:hAnsi="GHEA Grapalat"/>
          <w:sz w:val="16"/>
          <w:szCs w:val="16"/>
          <w:lang w:val="af-ZA"/>
        </w:rPr>
        <w:t xml:space="preserve"> </w:t>
      </w:r>
      <w:r w:rsidR="00906B82" w:rsidRPr="00064ADD">
        <w:rPr>
          <w:rFonts w:ascii="GHEA Grapalat" w:hAnsi="GHEA Grapalat"/>
          <w:sz w:val="20"/>
          <w:szCs w:val="20"/>
          <w:lang w:val="af-ZA"/>
        </w:rPr>
        <w:t>«</w:t>
      </w:r>
      <w:r w:rsidR="00906B82" w:rsidRPr="00064ADD">
        <w:rPr>
          <w:rFonts w:ascii="GHEA Grapalat" w:hAnsi="GHEA Grapalat"/>
          <w:sz w:val="20"/>
          <w:szCs w:val="20"/>
          <w:lang w:val="hy-AM"/>
        </w:rPr>
        <w:t>Գնումների</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մասին</w:t>
      </w:r>
      <w:r w:rsidR="00906B82" w:rsidRPr="00064ADD">
        <w:rPr>
          <w:rFonts w:ascii="GHEA Grapalat" w:hAnsi="GHEA Grapalat"/>
          <w:sz w:val="20"/>
          <w:szCs w:val="20"/>
          <w:lang w:val="af-ZA"/>
        </w:rPr>
        <w:t>»</w:t>
      </w:r>
      <w:r w:rsidR="00906B82" w:rsidRPr="00064ADD">
        <w:rPr>
          <w:rFonts w:ascii="GHEA Grapalat" w:hAnsi="GHEA Grapalat"/>
          <w:sz w:val="20"/>
          <w:szCs w:val="20"/>
          <w:lang w:val="hy-AM"/>
        </w:rPr>
        <w:t xml:space="preserve"> ՀՀ</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օրենքով</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և</w:t>
      </w:r>
      <w:r w:rsidR="00906B82" w:rsidRPr="00064ADD">
        <w:rPr>
          <w:rFonts w:ascii="GHEA Grapalat" w:hAnsi="GHEA Grapalat"/>
          <w:sz w:val="20"/>
          <w:szCs w:val="20"/>
          <w:lang w:val="af-ZA"/>
        </w:rPr>
        <w:t xml:space="preserve"> </w:t>
      </w:r>
      <w:r w:rsidR="00906B82" w:rsidRPr="00064ADD">
        <w:rPr>
          <w:rFonts w:ascii="GHEA Grapalat" w:hAnsi="GHEA Grapalat"/>
          <w:sz w:val="20"/>
          <w:szCs w:val="20"/>
          <w:lang w:val="hy-AM"/>
        </w:rPr>
        <w:t>ՀՀ քաղաքացիական դատավարության օրենսգրքով սահմանված կարգով։</w:t>
      </w:r>
    </w:p>
    <w:p w14:paraId="649E1DC8" w14:textId="21095883" w:rsidR="00754697" w:rsidRPr="003117AD"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3117AD">
        <w:rPr>
          <w:rFonts w:ascii="GHEA Grapalat" w:hAnsi="GHEA Grapalat"/>
          <w:i w:val="0"/>
          <w:lang w:val="hy-AM"/>
        </w:rPr>
        <w:t xml:space="preserve"> </w:t>
      </w:r>
      <w:r w:rsidR="003117AD" w:rsidRPr="003117AD">
        <w:rPr>
          <w:rFonts w:ascii="GHEA Grapalat" w:hAnsi="GHEA Grapalat"/>
          <w:i w:val="0"/>
          <w:lang w:val="af-ZA"/>
        </w:rPr>
        <w:t>Ն</w:t>
      </w:r>
      <w:r w:rsidR="003117AD" w:rsidRPr="003117AD">
        <w:rPr>
          <w:rFonts w:ascii="Cambria Math" w:hAnsi="Cambria Math" w:cs="Cambria Math"/>
          <w:i w:val="0"/>
          <w:lang w:val="af-ZA"/>
        </w:rPr>
        <w:t>․</w:t>
      </w:r>
      <w:r w:rsidR="003117AD" w:rsidRPr="003117AD">
        <w:rPr>
          <w:rFonts w:ascii="GHEA Grapalat" w:hAnsi="GHEA Grapalat"/>
          <w:i w:val="0"/>
          <w:lang w:val="af-ZA"/>
        </w:rPr>
        <w:t xml:space="preserve"> </w:t>
      </w:r>
      <w:r w:rsidR="003117AD" w:rsidRPr="003117AD">
        <w:rPr>
          <w:rFonts w:ascii="GHEA Grapalat" w:hAnsi="GHEA Grapalat" w:cs="GHEA Grapalat"/>
          <w:i w:val="0"/>
          <w:lang w:val="af-ZA"/>
        </w:rPr>
        <w:t>Տիգրան</w:t>
      </w:r>
      <w:r w:rsidR="003117AD" w:rsidRPr="003117AD">
        <w:rPr>
          <w:rFonts w:ascii="GHEA Grapalat" w:hAnsi="GHEA Grapalat"/>
          <w:i w:val="0"/>
          <w:lang w:val="af-ZA"/>
        </w:rPr>
        <w:t>յանին</w:t>
      </w:r>
      <w:r w:rsidR="003117AD">
        <w:rPr>
          <w:rFonts w:ascii="GHEA Grapalat" w:hAnsi="GHEA Grapalat"/>
          <w:i w:val="0"/>
          <w:lang w:val="hy-AM"/>
        </w:rPr>
        <w:t>։</w:t>
      </w:r>
    </w:p>
    <w:p w14:paraId="20E95C9F" w14:textId="48AB50B1"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7C9578D2" w14:textId="73D944D6" w:rsidR="003117AD" w:rsidRDefault="003117AD" w:rsidP="003117AD">
      <w:pPr>
        <w:pStyle w:val="a3"/>
        <w:spacing w:line="240" w:lineRule="auto"/>
        <w:jc w:val="center"/>
        <w:rPr>
          <w:rFonts w:ascii="GHEA Grapalat" w:hAnsi="GHEA Grapalat"/>
          <w:i w:val="0"/>
          <w:lang w:val="af-ZA"/>
        </w:rPr>
      </w:pPr>
    </w:p>
    <w:p w14:paraId="339306DF" w14:textId="2CE20F58" w:rsidR="00754697" w:rsidRPr="003117AD" w:rsidRDefault="00754697" w:rsidP="003117AD">
      <w:pPr>
        <w:pStyle w:val="a3"/>
        <w:spacing w:line="240" w:lineRule="auto"/>
        <w:jc w:val="center"/>
        <w:rPr>
          <w:rFonts w:ascii="GHEA Grapalat" w:hAnsi="GHEA Grapalat"/>
          <w:i w:val="0"/>
          <w:lang w:val="hy-AM"/>
        </w:rPr>
      </w:pPr>
      <w:r w:rsidRPr="003117AD">
        <w:rPr>
          <w:rFonts w:ascii="GHEA Grapalat" w:hAnsi="GHEA Grapalat"/>
          <w:i w:val="0"/>
          <w:lang w:val="af-ZA"/>
        </w:rPr>
        <w:t>Հեռախոս</w:t>
      </w:r>
      <w:r w:rsidR="009F18D0" w:rsidRPr="003117AD">
        <w:rPr>
          <w:rFonts w:ascii="GHEA Grapalat" w:hAnsi="GHEA Grapalat"/>
          <w:i w:val="0"/>
          <w:lang w:val="af-ZA"/>
        </w:rPr>
        <w:t xml:space="preserve"> </w:t>
      </w:r>
      <w:r w:rsidR="00AF4DC9">
        <w:rPr>
          <w:rFonts w:ascii="GHEA Grapalat" w:hAnsi="GHEA Grapalat"/>
          <w:i w:val="0"/>
          <w:lang w:val="hy-AM"/>
        </w:rPr>
        <w:t>077</w:t>
      </w:r>
      <w:r w:rsidR="003117AD" w:rsidRPr="003117AD">
        <w:rPr>
          <w:rFonts w:ascii="GHEA Grapalat" w:hAnsi="GHEA Grapalat"/>
          <w:i w:val="0"/>
          <w:lang w:val="hy-AM"/>
        </w:rPr>
        <w:t xml:space="preserve"> 9</w:t>
      </w:r>
      <w:r w:rsidR="00AF4DC9">
        <w:rPr>
          <w:rFonts w:ascii="GHEA Grapalat" w:hAnsi="GHEA Grapalat"/>
          <w:i w:val="0"/>
          <w:lang w:val="hy-AM"/>
        </w:rPr>
        <w:t>1</w:t>
      </w:r>
      <w:r w:rsidR="003117AD" w:rsidRPr="003117AD">
        <w:rPr>
          <w:rFonts w:ascii="GHEA Grapalat" w:hAnsi="GHEA Grapalat"/>
          <w:i w:val="0"/>
          <w:lang w:val="hy-AM"/>
        </w:rPr>
        <w:t>-9</w:t>
      </w:r>
      <w:r w:rsidR="00AF4DC9">
        <w:rPr>
          <w:rFonts w:ascii="GHEA Grapalat" w:hAnsi="GHEA Grapalat"/>
          <w:i w:val="0"/>
          <w:lang w:val="hy-AM"/>
        </w:rPr>
        <w:t>8-80</w:t>
      </w:r>
    </w:p>
    <w:p w14:paraId="2A7B5AF3" w14:textId="77777777" w:rsidR="004E2FC6" w:rsidRPr="003117AD" w:rsidRDefault="004E2FC6" w:rsidP="003117AD">
      <w:pPr>
        <w:pStyle w:val="a3"/>
        <w:spacing w:line="240" w:lineRule="auto"/>
        <w:jc w:val="center"/>
        <w:rPr>
          <w:rFonts w:ascii="GHEA Grapalat" w:hAnsi="GHEA Grapalat"/>
          <w:i w:val="0"/>
          <w:lang w:val="af-ZA"/>
        </w:rPr>
      </w:pPr>
    </w:p>
    <w:p w14:paraId="595CF01F" w14:textId="7132ABCB" w:rsidR="00754697" w:rsidRPr="003117AD" w:rsidRDefault="00754697" w:rsidP="003117AD">
      <w:pPr>
        <w:pStyle w:val="a3"/>
        <w:spacing w:line="240" w:lineRule="auto"/>
        <w:jc w:val="center"/>
        <w:rPr>
          <w:rFonts w:ascii="GHEA Grapalat" w:hAnsi="GHEA Grapalat"/>
          <w:i w:val="0"/>
          <w:lang w:val="af-ZA"/>
        </w:rPr>
      </w:pPr>
      <w:r w:rsidRPr="003117AD">
        <w:rPr>
          <w:rFonts w:ascii="GHEA Grapalat" w:hAnsi="GHEA Grapalat"/>
          <w:i w:val="0"/>
          <w:lang w:val="af-ZA"/>
        </w:rPr>
        <w:t>Էլ.</w:t>
      </w:r>
      <w:r w:rsidR="009F18D0" w:rsidRPr="003117AD">
        <w:rPr>
          <w:rFonts w:ascii="GHEA Grapalat" w:hAnsi="GHEA Grapalat"/>
          <w:i w:val="0"/>
          <w:lang w:val="af-ZA"/>
        </w:rPr>
        <w:t xml:space="preserve"> </w:t>
      </w:r>
      <w:r w:rsidRPr="003117AD">
        <w:rPr>
          <w:rFonts w:ascii="GHEA Grapalat" w:hAnsi="GHEA Grapalat"/>
          <w:i w:val="0"/>
          <w:lang w:val="af-ZA"/>
        </w:rPr>
        <w:t>փոստ</w:t>
      </w:r>
      <w:r w:rsidR="009F18D0" w:rsidRPr="003117AD">
        <w:rPr>
          <w:rFonts w:ascii="GHEA Grapalat" w:hAnsi="GHEA Grapalat"/>
          <w:i w:val="0"/>
          <w:lang w:val="af-ZA"/>
        </w:rPr>
        <w:t xml:space="preserve"> </w:t>
      </w:r>
      <w:r w:rsidR="003117AD" w:rsidRPr="003117AD">
        <w:rPr>
          <w:rFonts w:ascii="GHEA Grapalat" w:hAnsi="GHEA Grapalat"/>
          <w:i w:val="0"/>
          <w:lang w:val="af-ZA"/>
        </w:rPr>
        <w:t>info.garikllc@mail.ru</w:t>
      </w:r>
    </w:p>
    <w:p w14:paraId="702669F6" w14:textId="77777777" w:rsidR="009F18D0" w:rsidRPr="00064ADD" w:rsidRDefault="009F18D0" w:rsidP="003117AD">
      <w:pPr>
        <w:pStyle w:val="a3"/>
        <w:spacing w:line="240" w:lineRule="auto"/>
        <w:jc w:val="center"/>
        <w:rPr>
          <w:rFonts w:ascii="GHEA Grapalat" w:hAnsi="GHEA Grapalat"/>
          <w:i w:val="0"/>
          <w:lang w:val="af-ZA"/>
        </w:rPr>
      </w:pPr>
    </w:p>
    <w:p w14:paraId="60E38718" w14:textId="5C6FEC3B" w:rsidR="00B41820" w:rsidRPr="003117AD" w:rsidRDefault="00754697" w:rsidP="00B41820">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sidR="003117AD">
        <w:rPr>
          <w:rFonts w:ascii="GHEA Grapalat" w:hAnsi="GHEA Grapalat"/>
          <w:i w:val="0"/>
          <w:lang w:val="hy-AM"/>
        </w:rPr>
        <w:t>՝</w:t>
      </w:r>
      <w:r w:rsidR="009F18D0" w:rsidRPr="00064ADD">
        <w:rPr>
          <w:rFonts w:ascii="GHEA Grapalat" w:hAnsi="GHEA Grapalat"/>
          <w:i w:val="0"/>
          <w:lang w:val="af-ZA"/>
        </w:rPr>
        <w:t xml:space="preserve"> </w:t>
      </w:r>
      <w:r w:rsidR="00AF4DC9">
        <w:rPr>
          <w:rFonts w:ascii="GHEA Grapalat" w:hAnsi="GHEA Grapalat"/>
          <w:i w:val="0"/>
          <w:lang w:val="af-ZA"/>
        </w:rPr>
        <w:t>Փարաքար</w:t>
      </w:r>
      <w:r w:rsidR="00AF4DC9">
        <w:rPr>
          <w:rFonts w:ascii="GHEA Grapalat" w:hAnsi="GHEA Grapalat"/>
          <w:i w:val="0"/>
          <w:lang w:val="hy-AM"/>
        </w:rPr>
        <w:t>ի</w:t>
      </w:r>
      <w:r w:rsidR="00AF4DC9">
        <w:rPr>
          <w:rFonts w:ascii="GHEA Grapalat" w:hAnsi="GHEA Grapalat"/>
          <w:i w:val="0"/>
          <w:lang w:val="af-ZA"/>
        </w:rPr>
        <w:t xml:space="preserve"> համայնքապետարան</w:t>
      </w:r>
    </w:p>
    <w:p w14:paraId="12B65B1F" w14:textId="467DBDB4" w:rsidR="0094528D" w:rsidRPr="00923BB4" w:rsidRDefault="0094528D" w:rsidP="0094528D">
      <w:pPr>
        <w:pStyle w:val="a3"/>
        <w:spacing w:line="240" w:lineRule="auto"/>
        <w:ind w:firstLine="0"/>
        <w:jc w:val="center"/>
        <w:rPr>
          <w:rFonts w:ascii="GHEA Grapalat" w:hAnsi="GHEA Grapalat"/>
          <w:i w:val="0"/>
          <w:u w:val="single"/>
          <w:lang w:val="hy-AM"/>
        </w:rPr>
      </w:pPr>
    </w:p>
    <w:p w14:paraId="2398EE57" w14:textId="78D26939" w:rsidR="009F18D0" w:rsidRPr="003117AD" w:rsidRDefault="009F18D0" w:rsidP="003117AD">
      <w:pPr>
        <w:pStyle w:val="a3"/>
        <w:spacing w:line="240" w:lineRule="auto"/>
        <w:ind w:firstLine="0"/>
        <w:jc w:val="center"/>
        <w:rPr>
          <w:rFonts w:ascii="GHEA Grapalat" w:hAnsi="GHEA Grapalat"/>
          <w:i w:val="0"/>
          <w:lang w:val="af-ZA"/>
        </w:rPr>
      </w:pP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Default="00055CC2" w:rsidP="00EF3662">
      <w:pPr>
        <w:pStyle w:val="aa"/>
        <w:ind w:right="-7" w:firstLine="567"/>
        <w:jc w:val="right"/>
        <w:rPr>
          <w:rFonts w:ascii="GHEA Grapalat" w:hAnsi="GHEA Grapalat" w:cs="Sylfaen"/>
          <w:i/>
          <w:sz w:val="22"/>
          <w:lang w:val="af-ZA"/>
        </w:rPr>
      </w:pPr>
    </w:p>
    <w:p w14:paraId="49D893A6" w14:textId="77777777" w:rsidR="00DD1762" w:rsidRDefault="00DD1762" w:rsidP="00EF3662">
      <w:pPr>
        <w:pStyle w:val="aa"/>
        <w:ind w:right="-7" w:firstLine="567"/>
        <w:jc w:val="right"/>
        <w:rPr>
          <w:rFonts w:ascii="GHEA Grapalat" w:hAnsi="GHEA Grapalat" w:cs="Sylfaen"/>
          <w:i/>
          <w:sz w:val="22"/>
          <w:lang w:val="af-ZA"/>
        </w:rPr>
      </w:pPr>
    </w:p>
    <w:p w14:paraId="14A53441" w14:textId="77777777" w:rsidR="00DD1762" w:rsidRPr="00064ADD" w:rsidRDefault="00DD176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18086B20" w14:textId="77777777" w:rsidR="003A68B7" w:rsidRDefault="00A77245" w:rsidP="00A77245">
      <w:pPr>
        <w:pStyle w:val="aa"/>
        <w:spacing w:after="0"/>
        <w:rPr>
          <w:rFonts w:ascii="GHEA Grapalat" w:hAnsi="GHEA Grapalat" w:cs="Sylfaen"/>
          <w:sz w:val="20"/>
          <w:szCs w:val="20"/>
          <w:lang w:val="hy-AM"/>
        </w:rPr>
      </w:pPr>
      <w:r>
        <w:rPr>
          <w:rFonts w:ascii="GHEA Grapalat" w:hAnsi="GHEA Grapalat" w:cs="Sylfaen"/>
          <w:sz w:val="20"/>
          <w:szCs w:val="20"/>
          <w:lang w:val="hy-AM"/>
        </w:rPr>
        <w:lastRenderedPageBreak/>
        <w:t xml:space="preserve">                                                                                                                                               </w:t>
      </w:r>
    </w:p>
    <w:p w14:paraId="7B5E619C" w14:textId="160276E8" w:rsidR="002060BA" w:rsidRDefault="00A77245" w:rsidP="00A77245">
      <w:pPr>
        <w:pStyle w:val="aa"/>
        <w:spacing w:after="0"/>
        <w:rPr>
          <w:rFonts w:ascii="GHEA Grapalat" w:hAnsi="GHEA Grapalat" w:cs="Sylfaen"/>
          <w:sz w:val="20"/>
          <w:szCs w:val="20"/>
          <w:lang w:val="hy-AM"/>
        </w:rPr>
      </w:pPr>
      <w:r>
        <w:rPr>
          <w:rFonts w:ascii="GHEA Grapalat" w:hAnsi="GHEA Grapalat" w:cs="Sylfaen"/>
          <w:sz w:val="20"/>
          <w:szCs w:val="20"/>
          <w:lang w:val="hy-AM"/>
        </w:rPr>
        <w:t xml:space="preserve">   </w:t>
      </w:r>
    </w:p>
    <w:p w14:paraId="12CDE128" w14:textId="2C052A72" w:rsidR="00096865" w:rsidRPr="00064ADD" w:rsidRDefault="002060BA" w:rsidP="00A77245">
      <w:pPr>
        <w:pStyle w:val="aa"/>
        <w:spacing w:after="0"/>
        <w:rPr>
          <w:rFonts w:ascii="GHEA Grapalat" w:hAnsi="GHEA Grapalat" w:cs="Sylfaen"/>
          <w:i/>
          <w:sz w:val="20"/>
          <w:szCs w:val="20"/>
          <w:lang w:val="af-ZA"/>
        </w:rPr>
      </w:pPr>
      <w:r>
        <w:rPr>
          <w:rFonts w:ascii="GHEA Grapalat" w:hAnsi="GHEA Grapalat" w:cs="Sylfaen"/>
          <w:sz w:val="20"/>
          <w:szCs w:val="20"/>
          <w:lang w:val="hy-AM"/>
        </w:rPr>
        <w:t xml:space="preserve">                                                                                                                                                 </w:t>
      </w:r>
      <w:r w:rsidR="00096865" w:rsidRPr="002060BA">
        <w:rPr>
          <w:rFonts w:ascii="GHEA Grapalat" w:hAnsi="GHEA Grapalat" w:cs="Sylfaen"/>
          <w:i/>
          <w:sz w:val="20"/>
          <w:szCs w:val="20"/>
          <w:lang w:val="hy-AM"/>
        </w:rPr>
        <w:t>Հաստատված</w:t>
      </w:r>
      <w:r w:rsidR="00096865" w:rsidRPr="00064ADD">
        <w:rPr>
          <w:rFonts w:ascii="GHEA Grapalat" w:hAnsi="GHEA Grapalat" w:cs="Times Armenian"/>
          <w:i/>
          <w:sz w:val="20"/>
          <w:szCs w:val="20"/>
          <w:lang w:val="af-ZA"/>
        </w:rPr>
        <w:t xml:space="preserve"> </w:t>
      </w:r>
      <w:r w:rsidR="00096865" w:rsidRPr="002060BA">
        <w:rPr>
          <w:rFonts w:ascii="GHEA Grapalat" w:hAnsi="GHEA Grapalat" w:cs="Sylfaen"/>
          <w:i/>
          <w:sz w:val="20"/>
          <w:szCs w:val="20"/>
          <w:lang w:val="hy-AM"/>
        </w:rPr>
        <w:t>է</w:t>
      </w:r>
    </w:p>
    <w:p w14:paraId="7F4382B6" w14:textId="152040BB" w:rsidR="00096865" w:rsidRPr="00064ADD" w:rsidRDefault="00451107" w:rsidP="00EF3662">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422209">
        <w:rPr>
          <w:rFonts w:ascii="GHEA Grapalat" w:hAnsi="GHEA Grapalat"/>
          <w:sz w:val="20"/>
          <w:szCs w:val="20"/>
          <w:lang w:val="af-ZA"/>
        </w:rPr>
        <w:t>ԱՄՓՀ-ՀԲՄԾՁԲ-30/24</w:t>
      </w:r>
      <w:r>
        <w:rPr>
          <w:rFonts w:ascii="GHEA Grapalat" w:hAnsi="GHEA Grapalat"/>
          <w:sz w:val="20"/>
          <w:szCs w:val="20"/>
          <w:lang w:val="hy-AM"/>
        </w:rPr>
        <w:t xml:space="preserve">» </w:t>
      </w:r>
      <w:r w:rsidR="00096865" w:rsidRPr="003117AD">
        <w:rPr>
          <w:rFonts w:ascii="GHEA Grapalat" w:hAnsi="GHEA Grapalat" w:cs="Times Armenian"/>
          <w:i/>
          <w:sz w:val="20"/>
          <w:szCs w:val="20"/>
          <w:lang w:val="af-ZA"/>
        </w:rPr>
        <w:t>ծա</w:t>
      </w:r>
      <w:r w:rsidR="00096865" w:rsidRPr="002060BA">
        <w:rPr>
          <w:rFonts w:ascii="GHEA Grapalat" w:hAnsi="GHEA Grapalat" w:cs="Sylfaen"/>
          <w:i/>
          <w:sz w:val="20"/>
          <w:szCs w:val="20"/>
          <w:lang w:val="hy-AM"/>
        </w:rPr>
        <w:t>ծկա</w:t>
      </w:r>
      <w:r w:rsidR="00096865" w:rsidRPr="002060BA">
        <w:rPr>
          <w:rFonts w:ascii="GHEA Grapalat" w:hAnsi="GHEA Grapalat" w:cs="Times Armenian"/>
          <w:i/>
          <w:sz w:val="20"/>
          <w:szCs w:val="20"/>
          <w:lang w:val="hy-AM"/>
        </w:rPr>
        <w:t>գ</w:t>
      </w:r>
      <w:r w:rsidR="00096865" w:rsidRPr="002060BA">
        <w:rPr>
          <w:rFonts w:ascii="GHEA Grapalat" w:hAnsi="GHEA Grapalat" w:cs="Sylfaen"/>
          <w:i/>
          <w:sz w:val="20"/>
          <w:szCs w:val="20"/>
          <w:lang w:val="hy-AM"/>
        </w:rPr>
        <w:t>րով</w:t>
      </w:r>
      <w:r w:rsidR="00096865" w:rsidRPr="00064ADD">
        <w:rPr>
          <w:rFonts w:ascii="GHEA Grapalat" w:hAnsi="GHEA Grapalat" w:cs="Times Armenian"/>
          <w:i/>
          <w:sz w:val="20"/>
          <w:szCs w:val="20"/>
          <w:lang w:val="af-ZA"/>
        </w:rPr>
        <w:t xml:space="preserve"> </w:t>
      </w:r>
    </w:p>
    <w:p w14:paraId="5BFA6F62" w14:textId="7F5BA8BB" w:rsidR="00096865" w:rsidRPr="00064ADD" w:rsidRDefault="0084672F"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հրատապ բաց մրցույթ</w:t>
      </w:r>
      <w:r w:rsidR="00131DCD">
        <w:rPr>
          <w:rFonts w:ascii="GHEA Grapalat" w:hAnsi="GHEA Grapalat" w:cs="Sylfaen"/>
          <w:i/>
          <w:sz w:val="20"/>
          <w:szCs w:val="20"/>
          <w:lang w:val="hy-AM"/>
        </w:rPr>
        <w:t>ի</w:t>
      </w:r>
      <w:r w:rsidR="00EE5855" w:rsidRPr="00064ADD">
        <w:rPr>
          <w:rFonts w:ascii="GHEA Grapalat" w:hAnsi="GHEA Grapalat" w:cs="Times Armenian"/>
          <w:i/>
          <w:sz w:val="20"/>
          <w:szCs w:val="20"/>
          <w:lang w:val="af-ZA"/>
        </w:rPr>
        <w:t xml:space="preserve">գնահատող </w:t>
      </w:r>
      <w:r w:rsidR="00096865" w:rsidRPr="006C0D77">
        <w:rPr>
          <w:rFonts w:ascii="GHEA Grapalat" w:hAnsi="GHEA Grapalat" w:cs="Sylfaen"/>
          <w:i/>
          <w:sz w:val="20"/>
          <w:szCs w:val="20"/>
          <w:lang w:val="hy-AM"/>
        </w:rPr>
        <w:t>հանձնաժողովի</w:t>
      </w:r>
    </w:p>
    <w:p w14:paraId="318FF8C4" w14:textId="25E14FFD" w:rsidR="00096865" w:rsidRPr="00064ADD" w:rsidRDefault="003117AD"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sidR="00131DCD">
        <w:rPr>
          <w:rFonts w:ascii="GHEA Grapalat" w:hAnsi="GHEA Grapalat" w:cs="Sylfaen"/>
          <w:i/>
          <w:sz w:val="20"/>
          <w:szCs w:val="20"/>
          <w:lang w:val="hy-AM"/>
        </w:rPr>
        <w:t>4</w:t>
      </w:r>
      <w:r w:rsidR="00096865" w:rsidRPr="00064ADD">
        <w:rPr>
          <w:rFonts w:ascii="GHEA Grapalat" w:hAnsi="GHEA Grapalat" w:cs="Sylfaen"/>
          <w:i/>
          <w:sz w:val="20"/>
          <w:szCs w:val="20"/>
        </w:rPr>
        <w:t>թ</w:t>
      </w:r>
      <w:r w:rsidR="00096865" w:rsidRPr="00064ADD">
        <w:rPr>
          <w:rFonts w:ascii="GHEA Grapalat" w:hAnsi="GHEA Grapalat" w:cs="Times Armenian"/>
          <w:i/>
          <w:sz w:val="20"/>
          <w:szCs w:val="20"/>
          <w:lang w:val="af-ZA"/>
        </w:rPr>
        <w:t>.</w:t>
      </w:r>
      <w:r w:rsidR="00727F4F">
        <w:rPr>
          <w:rFonts w:ascii="GHEA Grapalat" w:hAnsi="GHEA Grapalat" w:cs="Times Armenian"/>
          <w:i/>
          <w:sz w:val="20"/>
          <w:szCs w:val="20"/>
          <w:lang w:val="hy-AM"/>
        </w:rPr>
        <w:t xml:space="preserve"> </w:t>
      </w:r>
      <w:r w:rsidR="00981DA6">
        <w:rPr>
          <w:rFonts w:ascii="GHEA Grapalat" w:hAnsi="GHEA Grapalat" w:cs="Times Armenian"/>
          <w:i/>
          <w:sz w:val="20"/>
          <w:szCs w:val="20"/>
          <w:lang w:val="hy-AM"/>
        </w:rPr>
        <w:t xml:space="preserve"> </w:t>
      </w:r>
      <w:r w:rsidR="00422209">
        <w:rPr>
          <w:rFonts w:ascii="GHEA Grapalat" w:hAnsi="GHEA Grapalat" w:cs="Times Armenian"/>
          <w:i/>
          <w:sz w:val="20"/>
          <w:szCs w:val="20"/>
          <w:lang w:val="hy-AM"/>
        </w:rPr>
        <w:t>Օգոտոսի 1</w:t>
      </w:r>
      <w:r>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00096865"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N</w:t>
      </w:r>
      <w:r w:rsidR="00BF40EA">
        <w:rPr>
          <w:rFonts w:ascii="GHEA Grapalat" w:hAnsi="GHEA Grapalat" w:cs="Times Armenian"/>
          <w:i/>
          <w:sz w:val="20"/>
          <w:szCs w:val="20"/>
          <w:lang w:val="hy-AM"/>
        </w:rPr>
        <w:t xml:space="preserve"> </w:t>
      </w:r>
      <w:r w:rsidRPr="003117AD">
        <w:rPr>
          <w:rFonts w:ascii="GHEA Grapalat" w:hAnsi="GHEA Grapalat" w:cs="Times Armenian"/>
          <w:i/>
          <w:sz w:val="20"/>
          <w:szCs w:val="20"/>
          <w:lang w:val="hy-AM"/>
        </w:rPr>
        <w:t xml:space="preserve">1 </w:t>
      </w:r>
      <w:r w:rsidR="00096865" w:rsidRPr="00FA4C3D">
        <w:rPr>
          <w:rFonts w:ascii="GHEA Grapalat" w:hAnsi="GHEA Grapalat" w:cs="Sylfaen"/>
          <w:i/>
          <w:sz w:val="20"/>
          <w:szCs w:val="20"/>
          <w:lang w:val="hy-AM"/>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43CD66C" w14:textId="58147867" w:rsidR="00B41820" w:rsidRPr="00A75EB8" w:rsidRDefault="00B41820" w:rsidP="00B41820">
      <w:pPr>
        <w:pStyle w:val="aa"/>
        <w:tabs>
          <w:tab w:val="left" w:pos="5968"/>
        </w:tabs>
        <w:ind w:right="-7" w:firstLine="567"/>
        <w:jc w:val="center"/>
        <w:rPr>
          <w:rFonts w:ascii="GHEA Grapalat" w:hAnsi="GHEA Grapalat"/>
          <w:b/>
          <w:sz w:val="28"/>
          <w:szCs w:val="28"/>
          <w:lang w:val="af-ZA"/>
        </w:rPr>
      </w:pPr>
      <w:r w:rsidRPr="00A75EB8">
        <w:rPr>
          <w:rFonts w:ascii="GHEA Grapalat" w:hAnsi="GHEA Grapalat"/>
          <w:b/>
          <w:sz w:val="28"/>
          <w:szCs w:val="28"/>
          <w:lang w:val="af-ZA"/>
        </w:rPr>
        <w:t>ՓԱՐԱՔԱՐ</w:t>
      </w:r>
      <w:r w:rsidR="00AF4DC9">
        <w:rPr>
          <w:rFonts w:ascii="GHEA Grapalat" w:hAnsi="GHEA Grapalat"/>
          <w:b/>
          <w:sz w:val="28"/>
          <w:szCs w:val="28"/>
          <w:lang w:val="hy-AM"/>
        </w:rPr>
        <w:t>Ի</w:t>
      </w:r>
      <w:r w:rsidR="00AF4DC9">
        <w:rPr>
          <w:rFonts w:ascii="GHEA Grapalat" w:hAnsi="GHEA Grapalat"/>
          <w:b/>
          <w:sz w:val="28"/>
          <w:szCs w:val="28"/>
          <w:lang w:val="af-ZA"/>
        </w:rPr>
        <w:t xml:space="preserve"> ՀԱՄԱՅՆՔԱՊԵՏԱՐԱՆ</w:t>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A77245" w:rsidRDefault="00096865" w:rsidP="00EF3662">
      <w:pPr>
        <w:pStyle w:val="aa"/>
        <w:ind w:right="-7" w:firstLine="567"/>
        <w:jc w:val="center"/>
        <w:rPr>
          <w:rFonts w:ascii="GHEA Grapalat" w:hAnsi="GHEA Grapalat" w:cs="Sylfaen"/>
          <w:b/>
          <w:bCs/>
          <w:lang w:val="af-ZA"/>
        </w:rPr>
      </w:pPr>
    </w:p>
    <w:p w14:paraId="0F286438" w14:textId="0F2485C3" w:rsidR="00B41820" w:rsidRPr="003117AD" w:rsidRDefault="00B41820" w:rsidP="00B41820">
      <w:pPr>
        <w:pStyle w:val="aa"/>
        <w:ind w:right="-7"/>
        <w:jc w:val="center"/>
        <w:rPr>
          <w:rFonts w:ascii="GHEA Grapalat" w:hAnsi="GHEA Grapalat"/>
          <w:lang w:val="af-ZA"/>
        </w:rPr>
      </w:pPr>
      <w:r>
        <w:rPr>
          <w:rFonts w:ascii="GHEA Grapalat" w:hAnsi="GHEA Grapalat"/>
          <w:lang w:val="af-ZA"/>
        </w:rPr>
        <w:t>ՓԱՐԱՔԱՐ</w:t>
      </w:r>
      <w:r w:rsidR="00AF4DC9">
        <w:rPr>
          <w:rFonts w:ascii="GHEA Grapalat" w:hAnsi="GHEA Grapalat"/>
          <w:lang w:val="hy-AM"/>
        </w:rPr>
        <w:t>Ի</w:t>
      </w:r>
      <w:r>
        <w:rPr>
          <w:rFonts w:ascii="GHEA Grapalat" w:hAnsi="GHEA Grapalat"/>
          <w:lang w:val="af-ZA"/>
        </w:rPr>
        <w:t xml:space="preserve"> ՀԱՄԱՅՆՔ</w:t>
      </w:r>
      <w:r w:rsidR="00AF4DC9">
        <w:rPr>
          <w:rFonts w:ascii="GHEA Grapalat" w:hAnsi="GHEA Grapalat"/>
          <w:lang w:val="hy-AM"/>
        </w:rPr>
        <w:t>ԱՊԵՏԱՐԱՆ</w:t>
      </w:r>
      <w:r>
        <w:rPr>
          <w:rFonts w:ascii="GHEA Grapalat" w:hAnsi="GHEA Grapalat"/>
          <w:lang w:val="af-ZA"/>
        </w:rPr>
        <w:t>Ի</w:t>
      </w:r>
      <w:r w:rsidR="00AF4DC9">
        <w:rPr>
          <w:rFonts w:ascii="GHEA Grapalat" w:hAnsi="GHEA Grapalat"/>
          <w:lang w:val="hy-AM"/>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Pr>
          <w:rFonts w:ascii="GHEA Grapalat" w:hAnsi="GHEA Grapalat"/>
          <w:lang w:val="hy-AM"/>
        </w:rPr>
        <w:t xml:space="preserve">ՏԵԽՆԻԿԱԿԱՆ ՀՍԿՈՂՈՒԹՅԱՆ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r w:rsidR="0084672F">
        <w:rPr>
          <w:rFonts w:ascii="GHEA Grapalat" w:hAnsi="GHEA Grapalat" w:cs="Sylfaen"/>
        </w:rPr>
        <w:t>ՀՐԱՏԱՊ</w:t>
      </w:r>
      <w:r w:rsidR="0084672F" w:rsidRPr="0084672F">
        <w:rPr>
          <w:rFonts w:ascii="GHEA Grapalat" w:hAnsi="GHEA Grapalat" w:cs="Sylfaen"/>
          <w:lang w:val="af-ZA"/>
        </w:rPr>
        <w:t xml:space="preserve"> </w:t>
      </w:r>
      <w:r w:rsidR="0084672F">
        <w:rPr>
          <w:rFonts w:ascii="GHEA Grapalat" w:hAnsi="GHEA Grapalat" w:cs="Sylfaen"/>
        </w:rPr>
        <w:t>ԲԱՑ</w:t>
      </w:r>
      <w:r w:rsidR="0084672F" w:rsidRPr="0084672F">
        <w:rPr>
          <w:rFonts w:ascii="GHEA Grapalat" w:hAnsi="GHEA Grapalat" w:cs="Sylfaen"/>
          <w:lang w:val="af-ZA"/>
        </w:rPr>
        <w:t xml:space="preserve"> </w:t>
      </w:r>
      <w:r w:rsidR="0084672F">
        <w:rPr>
          <w:rFonts w:ascii="GHEA Grapalat" w:hAnsi="GHEA Grapalat" w:cs="Sylfaen"/>
        </w:rPr>
        <w:t>ՄՐՑՈՒՅԹ</w:t>
      </w:r>
      <w:r w:rsidR="00131DCD">
        <w:rPr>
          <w:rFonts w:ascii="GHEA Grapalat" w:hAnsi="GHEA Grapalat" w:cs="Sylfaen"/>
        </w:rPr>
        <w:t>Ի</w:t>
      </w:r>
    </w:p>
    <w:p w14:paraId="3FD1BE34" w14:textId="2758A7C1" w:rsidR="00096865" w:rsidRPr="00A77245" w:rsidRDefault="003117AD" w:rsidP="00A77245">
      <w:pPr>
        <w:pStyle w:val="a3"/>
        <w:spacing w:line="240" w:lineRule="auto"/>
        <w:ind w:firstLine="0"/>
        <w:jc w:val="center"/>
        <w:rPr>
          <w:rFonts w:ascii="GHEA Grapalat" w:hAnsi="GHEA Grapalat" w:cs="Sylfaen"/>
          <w:b/>
          <w:bCs/>
          <w:i w:val="0"/>
          <w:sz w:val="24"/>
          <w:szCs w:val="24"/>
          <w:lang w:val="hy-AM"/>
        </w:rPr>
      </w:pPr>
      <w:r w:rsidRPr="00A77245">
        <w:rPr>
          <w:rFonts w:ascii="GHEA Grapalat" w:hAnsi="GHEA Grapalat" w:cs="Sylfaen"/>
          <w:b/>
          <w:bCs/>
          <w:i w:val="0"/>
          <w:sz w:val="24"/>
          <w:szCs w:val="24"/>
          <w:lang w:val="af-ZA"/>
        </w:rPr>
        <w:t xml:space="preserve"> </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588B5D0" w14:textId="483052FA" w:rsidR="00B41820" w:rsidRPr="00064ADD" w:rsidRDefault="00B41820" w:rsidP="00B41820">
      <w:pPr>
        <w:ind w:firstLine="567"/>
        <w:jc w:val="center"/>
        <w:rPr>
          <w:rFonts w:ascii="GHEA Grapalat" w:hAnsi="GHEA Grapalat"/>
          <w:i/>
          <w:sz w:val="20"/>
          <w:lang w:val="af-ZA"/>
        </w:rPr>
      </w:pPr>
      <w:r>
        <w:rPr>
          <w:rFonts w:ascii="GHEA Grapalat" w:hAnsi="GHEA Grapalat"/>
          <w:b/>
          <w:sz w:val="20"/>
          <w:lang w:val="af-ZA"/>
        </w:rPr>
        <w:t>ՓԱՐԱՔԱՐ</w:t>
      </w:r>
      <w:r w:rsidR="00AF4DC9">
        <w:rPr>
          <w:rFonts w:ascii="GHEA Grapalat" w:hAnsi="GHEA Grapalat"/>
          <w:b/>
          <w:sz w:val="20"/>
          <w:lang w:val="hy-AM"/>
        </w:rPr>
        <w:t>Ի</w:t>
      </w:r>
      <w:r>
        <w:rPr>
          <w:rFonts w:ascii="GHEA Grapalat" w:hAnsi="GHEA Grapalat"/>
          <w:b/>
          <w:sz w:val="20"/>
          <w:lang w:val="af-ZA"/>
        </w:rPr>
        <w:t xml:space="preserve"> ՀԱՄԱՅՆՔ</w:t>
      </w:r>
      <w:r w:rsidR="00AF4DC9">
        <w:rPr>
          <w:rFonts w:ascii="GHEA Grapalat" w:hAnsi="GHEA Grapalat"/>
          <w:b/>
          <w:sz w:val="20"/>
          <w:lang w:val="hy-AM"/>
        </w:rPr>
        <w:t>ԱՊԵՏԱՐԱՆ</w:t>
      </w:r>
      <w:r>
        <w:rPr>
          <w:rFonts w:ascii="GHEA Grapalat" w:hAnsi="GHEA Grapalat"/>
          <w:b/>
          <w:sz w:val="20"/>
          <w:lang w:val="af-ZA"/>
        </w:rPr>
        <w:t>Ի</w:t>
      </w:r>
      <w:r w:rsidR="00AF4DC9">
        <w:rPr>
          <w:rFonts w:ascii="GHEA Grapalat" w:hAnsi="GHEA Grapalat"/>
          <w:b/>
          <w:sz w:val="20"/>
          <w:lang w:val="hy-AM"/>
        </w:rPr>
        <w:t xml:space="preserve"> </w:t>
      </w:r>
      <w:r w:rsidRPr="003117AD">
        <w:rPr>
          <w:rFonts w:ascii="GHEA Grapalat" w:hAnsi="GHEA Grapalat"/>
          <w:b/>
          <w:sz w:val="20"/>
          <w:lang w:val="af-ZA"/>
        </w:rPr>
        <w:t xml:space="preserve">ԿԱՐԻՔՆԵՐԻ ՀԱՄԱՐ </w:t>
      </w:r>
      <w:r>
        <w:rPr>
          <w:rFonts w:ascii="GHEA Grapalat" w:hAnsi="GHEA Grapalat"/>
          <w:b/>
          <w:sz w:val="20"/>
          <w:lang w:val="hy-AM"/>
        </w:rPr>
        <w:t xml:space="preserve">ՏԵԽՆԻԿԱԿԱՆ ՀՍԿՈՂՈՒԹՅԱՆ  </w:t>
      </w:r>
      <w:r w:rsidRPr="003117AD">
        <w:rPr>
          <w:rFonts w:ascii="GHEA Grapalat" w:hAnsi="GHEA Grapalat"/>
          <w:b/>
          <w:sz w:val="20"/>
          <w:lang w:val="af-ZA"/>
        </w:rPr>
        <w:t xml:space="preserve"> ԾԱՌԱՅՈՒԹՅՈՒՆՆԵՐԻ</w:t>
      </w:r>
      <w:r w:rsidRPr="00064ADD">
        <w:rPr>
          <w:rFonts w:ascii="GHEA Grapalat" w:hAnsi="GHEA Grapalat"/>
          <w:b/>
          <w:sz w:val="20"/>
          <w:lang w:val="af-ZA"/>
        </w:rPr>
        <w:t xml:space="preserve"> ՁԵՌՔԲԵՐՄԱՆ ՆՊԱՏԱԿՈՎ ՀԱՅՏԱՐԱՐՎԱԾ </w:t>
      </w:r>
      <w:r w:rsidR="0084672F">
        <w:rPr>
          <w:rFonts w:ascii="GHEA Grapalat" w:hAnsi="GHEA Grapalat"/>
          <w:b/>
          <w:sz w:val="20"/>
          <w:lang w:val="af-ZA"/>
        </w:rPr>
        <w:t>ՀՐԱՏԱՊ ԲԱՑ ՄՐՑՈՒՅԹ</w:t>
      </w:r>
      <w:r w:rsidR="00131DCD">
        <w:rPr>
          <w:rFonts w:ascii="GHEA Grapalat" w:hAnsi="GHEA Grapalat"/>
          <w:b/>
          <w:sz w:val="20"/>
          <w:lang w:val="af-ZA"/>
        </w:rPr>
        <w:t>Ի</w:t>
      </w:r>
      <w:r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B57A79E"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84672F">
        <w:rPr>
          <w:rFonts w:ascii="GHEA Grapalat" w:hAnsi="GHEA Grapalat" w:cs="Sylfaen"/>
          <w:b/>
          <w:sz w:val="20"/>
        </w:rPr>
        <w:t>ՀՐԱՏԱՊ</w:t>
      </w:r>
      <w:r w:rsidR="0084672F" w:rsidRPr="0084672F">
        <w:rPr>
          <w:rFonts w:ascii="GHEA Grapalat" w:hAnsi="GHEA Grapalat" w:cs="Sylfaen"/>
          <w:b/>
          <w:sz w:val="20"/>
          <w:lang w:val="af-ZA"/>
        </w:rPr>
        <w:t xml:space="preserve"> </w:t>
      </w:r>
      <w:r w:rsidR="0084672F">
        <w:rPr>
          <w:rFonts w:ascii="GHEA Grapalat" w:hAnsi="GHEA Grapalat" w:cs="Sylfaen"/>
          <w:b/>
          <w:sz w:val="20"/>
        </w:rPr>
        <w:t>ԲԱՑ</w:t>
      </w:r>
      <w:r w:rsidR="0084672F" w:rsidRPr="0084672F">
        <w:rPr>
          <w:rFonts w:ascii="GHEA Grapalat" w:hAnsi="GHEA Grapalat" w:cs="Sylfaen"/>
          <w:b/>
          <w:sz w:val="20"/>
          <w:lang w:val="af-ZA"/>
        </w:rPr>
        <w:t xml:space="preserve"> </w:t>
      </w:r>
      <w:r w:rsidR="0084672F">
        <w:rPr>
          <w:rFonts w:ascii="GHEA Grapalat" w:hAnsi="GHEA Grapalat" w:cs="Sylfaen"/>
          <w:b/>
          <w:sz w:val="20"/>
        </w:rPr>
        <w:t>ՄՐՑՈՒՅԹ</w:t>
      </w:r>
      <w:r w:rsidR="00131DC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4214DA6B" w14:textId="2D56FBA2"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674D33">
        <w:rPr>
          <w:rFonts w:ascii="GHEA Grapalat" w:hAnsi="GHEA Grapalat" w:cs="Sylfaen"/>
          <w:sz w:val="20"/>
          <w:lang w:val="af-ZA"/>
        </w:rPr>
        <w:t xml:space="preserve">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Pr="00064ADD">
        <w:rPr>
          <w:rFonts w:ascii="GHEA Grapalat" w:hAnsi="GHEA Grapalat" w:cs="Sylfaen"/>
          <w:sz w:val="20"/>
        </w:rPr>
        <w:t>ծածկա</w:t>
      </w:r>
      <w:r w:rsidRPr="003117AD">
        <w:rPr>
          <w:rFonts w:ascii="GHEA Grapalat" w:hAnsi="GHEA Grapalat" w:cs="Sylfae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84672F">
        <w:rPr>
          <w:rFonts w:ascii="GHEA Grapalat" w:hAnsi="GHEA Grapalat" w:cs="Sylfaen"/>
          <w:sz w:val="20"/>
        </w:rPr>
        <w:t>հրատապ</w:t>
      </w:r>
      <w:r w:rsidR="0084672F" w:rsidRPr="0084672F">
        <w:rPr>
          <w:rFonts w:ascii="GHEA Grapalat" w:hAnsi="GHEA Grapalat" w:cs="Sylfaen"/>
          <w:sz w:val="20"/>
          <w:lang w:val="af-ZA"/>
        </w:rPr>
        <w:t xml:space="preserve"> </w:t>
      </w:r>
      <w:r w:rsidR="0084672F">
        <w:rPr>
          <w:rFonts w:ascii="GHEA Grapalat" w:hAnsi="GHEA Grapalat" w:cs="Sylfaen"/>
          <w:sz w:val="20"/>
        </w:rPr>
        <w:t>բաց</w:t>
      </w:r>
      <w:r w:rsidR="0084672F" w:rsidRPr="0084672F">
        <w:rPr>
          <w:rFonts w:ascii="GHEA Grapalat" w:hAnsi="GHEA Grapalat" w:cs="Sylfaen"/>
          <w:sz w:val="20"/>
          <w:lang w:val="af-ZA"/>
        </w:rPr>
        <w:t xml:space="preserve"> </w:t>
      </w:r>
      <w:r w:rsidR="0084672F">
        <w:rPr>
          <w:rFonts w:ascii="GHEA Grapalat" w:hAnsi="GHEA Grapalat" w:cs="Sylfaen"/>
          <w:sz w:val="20"/>
        </w:rPr>
        <w:t>մրցույթ</w:t>
      </w:r>
      <w:r w:rsidR="00131DCD">
        <w:rPr>
          <w:rFonts w:ascii="GHEA Grapalat" w:hAnsi="GHEA Grapalat" w:cs="Sylfaen"/>
          <w:sz w:val="20"/>
        </w:rPr>
        <w:t>ի</w:t>
      </w:r>
      <w:r w:rsidRPr="00064ADD">
        <w:rPr>
          <w:rFonts w:ascii="GHEA Grapalat" w:hAnsi="GHEA Grapalat" w:cs="Times Armenian"/>
          <w:sz w:val="20"/>
          <w:lang w:val="af-ZA"/>
        </w:rPr>
        <w:t>(</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E667224"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 xml:space="preserve">ի </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26C20B8C" w:rsidR="003E1421" w:rsidRPr="003117AD" w:rsidRDefault="00A81DD5" w:rsidP="00EF3662">
      <w:pPr>
        <w:pStyle w:val="23"/>
        <w:spacing w:line="240" w:lineRule="auto"/>
        <w:ind w:firstLine="567"/>
        <w:rPr>
          <w:rFonts w:ascii="GHEA Grapalat" w:hAnsi="GHEA Grapalat" w:cs="Times Armenia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w:t>
      </w:r>
      <w:r w:rsidR="003E1421" w:rsidRPr="003117AD">
        <w:rPr>
          <w:rFonts w:ascii="GHEA Grapalat" w:hAnsi="GHEA Grapalat" w:cs="Times Armenian"/>
          <w:szCs w:val="24"/>
        </w:rPr>
        <w:t xml:space="preserve">ոստի հասցեն է` </w:t>
      </w:r>
      <w:r w:rsidR="003117AD" w:rsidRPr="003117AD">
        <w:rPr>
          <w:rFonts w:ascii="GHEA Grapalat" w:hAnsi="GHEA Grapalat" w:cs="Times Armenian"/>
          <w:szCs w:val="24"/>
        </w:rPr>
        <w:t>info.garikllc@mail.ru</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59D6CE1D" w:rsidR="00096865" w:rsidRPr="003633FA" w:rsidRDefault="00845AA5" w:rsidP="00EF3662">
      <w:pPr>
        <w:pStyle w:val="3"/>
        <w:spacing w:line="240" w:lineRule="auto"/>
        <w:ind w:firstLine="567"/>
        <w:jc w:val="both"/>
        <w:rPr>
          <w:rFonts w:ascii="GHEA Grapalat" w:hAnsi="GHEA Grapalat" w:cs="Sylfaen"/>
          <w:i w:val="0"/>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3633FA">
        <w:rPr>
          <w:rFonts w:ascii="GHEA Grapalat" w:hAnsi="GHEA Grapalat" w:cs="Sylfaen"/>
          <w:i w:val="0"/>
        </w:rPr>
        <w:t xml:space="preserve"> </w:t>
      </w:r>
      <w:r w:rsidR="00096865" w:rsidRPr="00064ADD">
        <w:rPr>
          <w:rFonts w:ascii="GHEA Grapalat" w:hAnsi="GHEA Grapalat" w:cs="Sylfaen"/>
          <w:i w:val="0"/>
        </w:rPr>
        <w:t>հանդիսանում</w:t>
      </w:r>
      <w:r w:rsidR="00096865" w:rsidRPr="003633FA">
        <w:rPr>
          <w:rFonts w:ascii="GHEA Grapalat" w:hAnsi="GHEA Grapalat" w:cs="Sylfaen"/>
          <w:i w:val="0"/>
        </w:rPr>
        <w:t xml:space="preserve">  </w:t>
      </w:r>
      <w:r w:rsidR="00DD1762">
        <w:rPr>
          <w:rFonts w:ascii="GHEA Grapalat" w:hAnsi="GHEA Grapalat"/>
          <w:i w:val="0"/>
          <w:lang w:val="af-ZA"/>
        </w:rPr>
        <w:t>Փարաքար</w:t>
      </w:r>
      <w:r w:rsidR="00AF4DC9">
        <w:rPr>
          <w:rFonts w:ascii="GHEA Grapalat" w:hAnsi="GHEA Grapalat"/>
          <w:i w:val="0"/>
          <w:lang w:val="hy-AM"/>
        </w:rPr>
        <w:t>ի</w:t>
      </w:r>
      <w:r w:rsidR="00DD1762">
        <w:rPr>
          <w:rFonts w:ascii="GHEA Grapalat" w:hAnsi="GHEA Grapalat"/>
          <w:i w:val="0"/>
          <w:lang w:val="af-ZA"/>
        </w:rPr>
        <w:t xml:space="preserve"> համայնք</w:t>
      </w:r>
      <w:r w:rsidR="00AF4DC9">
        <w:rPr>
          <w:rFonts w:ascii="GHEA Grapalat" w:hAnsi="GHEA Grapalat"/>
          <w:i w:val="0"/>
          <w:lang w:val="hy-AM"/>
        </w:rPr>
        <w:t>ապետարան</w:t>
      </w:r>
      <w:r w:rsidR="00DD1762">
        <w:rPr>
          <w:rFonts w:ascii="GHEA Grapalat" w:hAnsi="GHEA Grapalat"/>
          <w:i w:val="0"/>
          <w:lang w:val="af-ZA"/>
        </w:rPr>
        <w:t>ի</w:t>
      </w:r>
      <w:r w:rsidR="00A44FD5" w:rsidRPr="00AA50E2">
        <w:rPr>
          <w:rFonts w:ascii="GHEA Grapalat" w:hAnsi="GHEA Grapalat" w:cs="Sylfaen"/>
          <w:i w:val="0"/>
        </w:rPr>
        <w:t xml:space="preserve"> </w:t>
      </w:r>
      <w:r w:rsidR="00A44FD5" w:rsidRPr="00E6597C">
        <w:rPr>
          <w:rFonts w:ascii="GHEA Grapalat" w:hAnsi="GHEA Grapalat" w:cs="Sylfaen"/>
          <w:i w:val="0"/>
        </w:rPr>
        <w:t>կարիքների</w:t>
      </w:r>
      <w:r w:rsidR="00A44FD5" w:rsidRPr="00AA50E2">
        <w:rPr>
          <w:rFonts w:ascii="GHEA Grapalat" w:hAnsi="GHEA Grapalat" w:cs="Sylfaen"/>
          <w:i w:val="0"/>
        </w:rPr>
        <w:t xml:space="preserve"> </w:t>
      </w:r>
      <w:r w:rsidR="00A44FD5" w:rsidRPr="00E6597C">
        <w:rPr>
          <w:rFonts w:ascii="GHEA Grapalat" w:hAnsi="GHEA Grapalat" w:cs="Sylfaen"/>
          <w:i w:val="0"/>
        </w:rPr>
        <w:t>համար</w:t>
      </w:r>
      <w:r w:rsidR="00A44FD5" w:rsidRPr="00AA50E2">
        <w:rPr>
          <w:rFonts w:ascii="GHEA Grapalat" w:hAnsi="GHEA Grapalat" w:cs="Sylfaen"/>
          <w:i w:val="0"/>
        </w:rPr>
        <w:t xml:space="preserve">` </w:t>
      </w:r>
      <w:r w:rsidR="00A44FD5">
        <w:rPr>
          <w:rFonts w:ascii="GHEA Grapalat" w:hAnsi="GHEA Grapalat"/>
          <w:i w:val="0"/>
          <w:lang w:val="hy-AM"/>
        </w:rPr>
        <w:t xml:space="preserve">տեխնիկական հսկողության  ծառայությունների </w:t>
      </w:r>
      <w:r w:rsidR="00096865" w:rsidRPr="003633FA">
        <w:rPr>
          <w:rFonts w:ascii="GHEA Grapalat" w:hAnsi="GHEA Grapalat" w:cs="Sylfaen"/>
          <w:i w:val="0"/>
        </w:rPr>
        <w:t>ձեռքբերումը</w:t>
      </w:r>
      <w:r w:rsidR="00816505" w:rsidRPr="003633FA">
        <w:rPr>
          <w:rFonts w:ascii="GHEA Grapalat" w:hAnsi="GHEA Grapalat" w:cs="Sylfaen"/>
          <w:i w:val="0"/>
        </w:rPr>
        <w:t xml:space="preserve"> (այսուհետ` նաև </w:t>
      </w:r>
      <w:r w:rsidR="00DC39B5" w:rsidRPr="003633FA">
        <w:rPr>
          <w:rFonts w:ascii="GHEA Grapalat" w:hAnsi="GHEA Grapalat" w:cs="Sylfaen"/>
          <w:i w:val="0"/>
        </w:rPr>
        <w:t>ծառայություն</w:t>
      </w:r>
      <w:r w:rsidR="00816505" w:rsidRPr="003633FA">
        <w:rPr>
          <w:rFonts w:ascii="GHEA Grapalat" w:hAnsi="GHEA Grapalat" w:cs="Sylfaen"/>
          <w:i w:val="0"/>
        </w:rPr>
        <w:t>)</w:t>
      </w:r>
      <w:r w:rsidR="00C43524" w:rsidRPr="003633FA">
        <w:rPr>
          <w:rFonts w:ascii="GHEA Grapalat" w:hAnsi="GHEA Grapalat" w:cs="Sylfaen"/>
          <w:i w:val="0"/>
        </w:rPr>
        <w:t>,</w:t>
      </w:r>
      <w:r w:rsidR="00096865" w:rsidRPr="003633FA">
        <w:rPr>
          <w:rFonts w:ascii="GHEA Grapalat" w:hAnsi="GHEA Grapalat" w:cs="Sylfaen"/>
          <w:i w:val="0"/>
        </w:rPr>
        <w:t xml:space="preserve"> որ</w:t>
      </w:r>
      <w:r w:rsidR="00DD1762">
        <w:rPr>
          <w:rFonts w:ascii="GHEA Grapalat" w:hAnsi="GHEA Grapalat" w:cs="Sylfaen"/>
          <w:i w:val="0"/>
          <w:lang w:val="hy-AM"/>
        </w:rPr>
        <w:t>ոնք</w:t>
      </w:r>
      <w:r w:rsidR="00096865" w:rsidRPr="003633FA">
        <w:rPr>
          <w:rFonts w:ascii="GHEA Grapalat" w:hAnsi="GHEA Grapalat" w:cs="Sylfaen"/>
          <w:i w:val="0"/>
        </w:rPr>
        <w:t xml:space="preserve"> խմբավորված  </w:t>
      </w:r>
      <w:r w:rsidR="00981DA6">
        <w:rPr>
          <w:rFonts w:ascii="GHEA Grapalat" w:hAnsi="GHEA Grapalat" w:cs="Sylfaen"/>
          <w:i w:val="0"/>
          <w:lang w:val="hy-AM"/>
        </w:rPr>
        <w:t>են</w:t>
      </w:r>
      <w:r w:rsidR="00096865" w:rsidRPr="003633FA">
        <w:rPr>
          <w:rFonts w:ascii="GHEA Grapalat" w:hAnsi="GHEA Grapalat" w:cs="Sylfaen"/>
          <w:i w:val="0"/>
        </w:rPr>
        <w:t xml:space="preserve"> </w:t>
      </w:r>
      <w:r w:rsidR="0084672F">
        <w:rPr>
          <w:rFonts w:ascii="GHEA Grapalat" w:hAnsi="GHEA Grapalat" w:cs="Sylfaen"/>
          <w:i w:val="0"/>
          <w:lang w:val="hy-AM"/>
        </w:rPr>
        <w:t>1</w:t>
      </w:r>
      <w:r w:rsidR="00096865" w:rsidRPr="003633FA">
        <w:rPr>
          <w:rFonts w:ascii="GHEA Grapalat" w:hAnsi="GHEA Grapalat" w:cs="Sylfaen"/>
          <w:i w:val="0"/>
        </w:rPr>
        <w:t xml:space="preserve"> </w:t>
      </w:r>
      <w:r w:rsidR="00096865" w:rsidRPr="00064ADD">
        <w:rPr>
          <w:rFonts w:ascii="GHEA Grapalat" w:hAnsi="GHEA Grapalat" w:cs="Sylfaen"/>
          <w:i w:val="0"/>
        </w:rPr>
        <w:t>չափաբաժ</w:t>
      </w:r>
      <w:r w:rsidR="00AF4DC9">
        <w:rPr>
          <w:rFonts w:ascii="GHEA Grapalat" w:hAnsi="GHEA Grapalat" w:cs="Sylfaen"/>
          <w:i w:val="0"/>
          <w:lang w:val="hy-AM"/>
        </w:rPr>
        <w:t>ն</w:t>
      </w:r>
      <w:r w:rsidR="00753E6E" w:rsidRPr="00064ADD">
        <w:rPr>
          <w:rFonts w:ascii="GHEA Grapalat" w:hAnsi="GHEA Grapalat" w:cs="Sylfaen"/>
          <w:i w:val="0"/>
        </w:rPr>
        <w:t>ում</w:t>
      </w:r>
      <w:r w:rsidR="00096865"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6B858C8" w14:textId="77777777" w:rsidR="00AB5C0E" w:rsidRDefault="00C8495D" w:rsidP="00AB5C0E">
            <w:pPr>
              <w:pStyle w:val="23"/>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AB5C0E">
              <w:rPr>
                <w:rFonts w:ascii="GHEA Grapalat" w:hAnsi="GHEA Grapalat"/>
                <w:b/>
                <w:bCs/>
                <w:i/>
                <w:iCs/>
                <w:sz w:val="14"/>
                <w:szCs w:val="14"/>
                <w:lang w:val="hy-AM"/>
              </w:rPr>
              <w:t xml:space="preserve"> </w:t>
            </w:r>
          </w:p>
          <w:p w14:paraId="304A7873" w14:textId="5932CE9D" w:rsidR="005D26B6" w:rsidRPr="00064ADD" w:rsidRDefault="00AB5C0E" w:rsidP="00AB5C0E">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D11702" w:rsidRPr="00422209" w14:paraId="14AFC9BC" w14:textId="77777777" w:rsidTr="00993392">
        <w:tc>
          <w:tcPr>
            <w:tcW w:w="1701" w:type="dxa"/>
            <w:vAlign w:val="center"/>
          </w:tcPr>
          <w:p w14:paraId="79053F48" w14:textId="77777777" w:rsidR="00D11702" w:rsidRPr="00435710" w:rsidRDefault="00D11702" w:rsidP="00435710">
            <w:pPr>
              <w:pStyle w:val="23"/>
              <w:spacing w:line="240" w:lineRule="auto"/>
              <w:ind w:firstLine="0"/>
              <w:jc w:val="center"/>
              <w:rPr>
                <w:rFonts w:ascii="GHEA Grapalat" w:hAnsi="GHEA Grapalat" w:cs="Calibri"/>
                <w:bCs/>
                <w:color w:val="000000"/>
              </w:rPr>
            </w:pPr>
            <w:r w:rsidRPr="00435710">
              <w:rPr>
                <w:rFonts w:ascii="GHEA Grapalat" w:hAnsi="GHEA Grapalat" w:cs="Calibri"/>
                <w:bCs/>
                <w:color w:val="000000"/>
              </w:rPr>
              <w:t>1</w:t>
            </w:r>
          </w:p>
        </w:tc>
        <w:tc>
          <w:tcPr>
            <w:tcW w:w="1418" w:type="dxa"/>
            <w:vAlign w:val="center"/>
          </w:tcPr>
          <w:p w14:paraId="5959B5C0" w14:textId="459A747F" w:rsidR="00D11702" w:rsidRPr="00A44FD5" w:rsidRDefault="0084672F" w:rsidP="00435710">
            <w:pPr>
              <w:pStyle w:val="23"/>
              <w:spacing w:line="240" w:lineRule="auto"/>
              <w:ind w:firstLine="0"/>
              <w:jc w:val="center"/>
              <w:rPr>
                <w:rFonts w:ascii="GHEA Grapalat" w:hAnsi="GHEA Grapalat" w:cs="Calibri"/>
                <w:bCs/>
                <w:color w:val="000000"/>
                <w:lang w:val="hy-AM"/>
              </w:rPr>
            </w:pPr>
            <w:r>
              <w:rPr>
                <w:rFonts w:ascii="GHEA Grapalat" w:hAnsi="GHEA Grapalat" w:cs="Calibri"/>
                <w:bCs/>
                <w:color w:val="000000"/>
                <w:lang w:val="hy-AM"/>
              </w:rPr>
              <w:t>186200</w:t>
            </w:r>
          </w:p>
        </w:tc>
        <w:tc>
          <w:tcPr>
            <w:tcW w:w="7231" w:type="dxa"/>
            <w:vAlign w:val="center"/>
          </w:tcPr>
          <w:p w14:paraId="619E65AF" w14:textId="55DC1BF8" w:rsidR="00D11702" w:rsidRPr="0084672F" w:rsidRDefault="0084672F" w:rsidP="00D11702">
            <w:pPr>
              <w:pStyle w:val="23"/>
              <w:spacing w:line="240" w:lineRule="auto"/>
              <w:ind w:firstLine="0"/>
              <w:rPr>
                <w:rFonts w:ascii="GHEA Grapalat" w:hAnsi="GHEA Grapalat"/>
                <w:iCs/>
                <w:u w:val="single"/>
                <w:vertAlign w:val="subscript"/>
                <w:lang w:val="hy-AM"/>
              </w:rPr>
            </w:pPr>
            <w:r w:rsidRPr="0084672F">
              <w:rPr>
                <w:rFonts w:ascii="GHEA Grapalat" w:hAnsi="GHEA Grapalat"/>
                <w:sz w:val="16"/>
                <w:szCs w:val="16"/>
              </w:rPr>
              <w:t>Արմավիրի մարզի Փարաքար համայնքի Թաիրով վարչական տարածքի Վարդան Մամիկոնյան փողոցի 2-րդ, 3-րդ և 4-րդ շենքերի առջևի հատվածի ասֆալտապատման աշխատանքներ</w:t>
            </w:r>
            <w:r w:rsidR="00227181">
              <w:rPr>
                <w:rFonts w:ascii="GHEA Grapalat" w:hAnsi="GHEA Grapalat"/>
                <w:sz w:val="16"/>
                <w:szCs w:val="16"/>
                <w:lang w:val="hy-AM"/>
              </w:rPr>
              <w:t>ի տեխնիկական հսկողության ծ</w:t>
            </w:r>
            <w:r>
              <w:rPr>
                <w:rFonts w:ascii="GHEA Grapalat" w:hAnsi="GHEA Grapalat"/>
                <w:sz w:val="16"/>
                <w:szCs w:val="16"/>
                <w:lang w:val="hy-AM"/>
              </w:rPr>
              <w:t>առայություններ</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16AF74D1" w14:textId="1465A3B8"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4C5B02A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9EE0AB3"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lastRenderedPageBreak/>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6D29886"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b/>
          <w:lang w:val="hy-AM"/>
        </w:rPr>
        <w:t>2.4 Ոչ գնային պայմանների գնահատման չափանիշները`</w:t>
      </w:r>
    </w:p>
    <w:p w14:paraId="18322BC4"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57C5C4EF"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5920F0A5"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Ընդ որում առնվազն մեկ պայմանագրի շրջանակում մատուցված ծառայության ծավալը գումարային 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5FBCD264" w14:textId="00ADC60E" w:rsidR="00C02D7B" w:rsidRPr="00876CB8" w:rsidRDefault="00C02D7B" w:rsidP="00C02D7B">
      <w:pPr>
        <w:pStyle w:val="23"/>
        <w:spacing w:line="240" w:lineRule="auto"/>
        <w:rPr>
          <w:rFonts w:ascii="GHEA Grapalat" w:hAnsi="GHEA Grapalat" w:cs="Arial Armenian"/>
          <w:lang w:val="hy-AM"/>
        </w:rPr>
      </w:pPr>
      <w:r w:rsidRPr="00131229">
        <w:rPr>
          <w:rFonts w:ascii="GHEA Grapalat" w:hAnsi="GHEA Grapalat" w:cs="Arial Armenian"/>
          <w:lang w:val="hy-AM"/>
        </w:rPr>
        <w:t xml:space="preserve">Սույն ընթացակարգի իմաստով նմանատիպ են համարվում </w:t>
      </w:r>
      <w:r w:rsidR="0095473B">
        <w:rPr>
          <w:rFonts w:ascii="GHEA Grapalat" w:hAnsi="GHEA Grapalat" w:cs="GHEA Grapalat"/>
          <w:lang w:val="hy-AM"/>
        </w:rPr>
        <w:t>շինարարական</w:t>
      </w:r>
      <w:r w:rsidR="00876CB8" w:rsidRPr="00131229">
        <w:rPr>
          <w:rFonts w:ascii="GHEA Grapalat" w:hAnsi="GHEA Grapalat" w:cs="GHEA Grapalat"/>
          <w:lang w:val="hy-AM"/>
        </w:rPr>
        <w:t xml:space="preserve"> աշխատանքների </w:t>
      </w:r>
      <w:r w:rsidR="00876CB8" w:rsidRPr="00131229">
        <w:rPr>
          <w:rFonts w:ascii="GHEA Grapalat" w:hAnsi="GHEA Grapalat"/>
          <w:lang w:val="hy-AM"/>
        </w:rPr>
        <w:t>տեխնիկական հսկողության  ծառայությունների</w:t>
      </w:r>
      <w:r w:rsidRPr="00131229">
        <w:rPr>
          <w:rFonts w:ascii="GHEA Grapalat" w:hAnsi="GHEA Grapalat" w:cs="Arial Armenian"/>
          <w:lang w:val="hy-AM"/>
        </w:rPr>
        <w:t xml:space="preserve"> մատուցման պայմանագրերը։</w:t>
      </w:r>
      <w:r w:rsidRPr="00876CB8">
        <w:rPr>
          <w:rFonts w:ascii="GHEA Grapalat" w:hAnsi="GHEA Grapalat" w:cs="Arial Armenian"/>
          <w:lang w:val="hy-AM"/>
        </w:rPr>
        <w:t xml:space="preserve">  </w:t>
      </w:r>
    </w:p>
    <w:p w14:paraId="69E0281B"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576F9595"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6ECA660B"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65B9A9EE" w14:textId="0F09182A"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131229">
        <w:rPr>
          <w:rFonts w:ascii="GHEA Grapalat" w:hAnsi="GHEA Grapalat" w:cs="Arial Armenian"/>
          <w:b/>
          <w:bCs/>
          <w:lang w:val="hy-AM"/>
        </w:rPr>
        <w:t xml:space="preserve">1 </w:t>
      </w:r>
      <w:r w:rsidR="00131229">
        <w:rPr>
          <w:rFonts w:ascii="GHEA Grapalat" w:hAnsi="GHEA Grapalat" w:cs="Arial Armenian"/>
          <w:b/>
          <w:bCs/>
          <w:lang w:val="hy-AM"/>
        </w:rPr>
        <w:t>համապատասխան մասնագետ</w:t>
      </w:r>
      <w:r w:rsidRPr="00131229">
        <w:rPr>
          <w:rFonts w:ascii="GHEA Grapalat" w:hAnsi="GHEA Grapalat" w:cs="Arial Armenian"/>
          <w:lang w:val="hy-AM"/>
        </w:rPr>
        <w:t>՝</w:t>
      </w:r>
      <w:r w:rsidRPr="00D96A76">
        <w:rPr>
          <w:rFonts w:ascii="GHEA Grapalat" w:hAnsi="GHEA Grapalat" w:cs="Arial Armenian"/>
          <w:lang w:val="hy-AM"/>
        </w:rPr>
        <w:t xml:space="preserve"> առնվազն 3 տարվա մասնագիտական աշխատանքային փորձով։</w:t>
      </w:r>
    </w:p>
    <w:p w14:paraId="1EB90C12"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02D7B" w:rsidRPr="00D96A76" w14:paraId="6A548099" w14:textId="77777777" w:rsidTr="00674D33">
        <w:tc>
          <w:tcPr>
            <w:tcW w:w="10031" w:type="dxa"/>
            <w:gridSpan w:val="5"/>
          </w:tcPr>
          <w:p w14:paraId="3C10C4A3" w14:textId="77777777" w:rsidR="00C02D7B" w:rsidRPr="00D96A76" w:rsidRDefault="00C02D7B" w:rsidP="00674D33">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02D7B" w:rsidRPr="00D96A76" w14:paraId="7703801D" w14:textId="77777777" w:rsidTr="00674D33">
        <w:tc>
          <w:tcPr>
            <w:tcW w:w="1728" w:type="dxa"/>
            <w:vMerge w:val="restart"/>
            <w:vAlign w:val="center"/>
          </w:tcPr>
          <w:p w14:paraId="46D6503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26CF1CC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728FC1E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100DA87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02D7B" w:rsidRPr="00D96A76" w14:paraId="51FE8801" w14:textId="77777777" w:rsidTr="00674D33">
        <w:tc>
          <w:tcPr>
            <w:tcW w:w="1728" w:type="dxa"/>
            <w:vMerge/>
          </w:tcPr>
          <w:p w14:paraId="5C56D7E9" w14:textId="77777777" w:rsidR="00C02D7B" w:rsidRPr="00D96A76" w:rsidRDefault="00C02D7B" w:rsidP="00674D33">
            <w:pPr>
              <w:pStyle w:val="23"/>
              <w:spacing w:line="240" w:lineRule="auto"/>
              <w:rPr>
                <w:rFonts w:ascii="GHEA Grapalat" w:hAnsi="GHEA Grapalat" w:cs="Arial Armenian"/>
                <w:lang w:val="en-US"/>
              </w:rPr>
            </w:pPr>
          </w:p>
        </w:tc>
        <w:tc>
          <w:tcPr>
            <w:tcW w:w="1782" w:type="dxa"/>
            <w:vMerge/>
          </w:tcPr>
          <w:p w14:paraId="0AA5FDC2"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1D04B579"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58B2AD0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59A60AF0"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6079FF0C" w14:textId="77777777" w:rsidTr="00674D33">
        <w:tc>
          <w:tcPr>
            <w:tcW w:w="1728" w:type="dxa"/>
          </w:tcPr>
          <w:p w14:paraId="2CB48101"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3C5D9C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783FAB8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3DA397BB"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4800C45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02D7B" w:rsidRPr="00D96A76" w14:paraId="1C790FE2" w14:textId="77777777" w:rsidTr="00674D33">
        <w:tc>
          <w:tcPr>
            <w:tcW w:w="1728" w:type="dxa"/>
          </w:tcPr>
          <w:p w14:paraId="433A525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F75AB6C"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503E2394"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7AE7BA55"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26E4395B"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5D3151C9" w14:textId="77777777" w:rsidTr="00674D33">
        <w:tc>
          <w:tcPr>
            <w:tcW w:w="1728" w:type="dxa"/>
          </w:tcPr>
          <w:p w14:paraId="6B6310F0"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528DBE19"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22C2A91D"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20DE83D2"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1373D14E"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536AAE91" w14:textId="77777777" w:rsidTr="00674D33">
        <w:tc>
          <w:tcPr>
            <w:tcW w:w="1728" w:type="dxa"/>
          </w:tcPr>
          <w:p w14:paraId="481B6B8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5EF9F0C3"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3596624D"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6545E84E"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45EDEB5A" w14:textId="77777777" w:rsidR="00C02D7B" w:rsidRPr="00D96A76" w:rsidRDefault="00C02D7B" w:rsidP="00674D33">
            <w:pPr>
              <w:pStyle w:val="23"/>
              <w:spacing w:line="240" w:lineRule="auto"/>
              <w:rPr>
                <w:rFonts w:ascii="GHEA Grapalat" w:hAnsi="GHEA Grapalat" w:cs="Arial Armenian"/>
                <w:lang w:val="en-US"/>
              </w:rPr>
            </w:pPr>
          </w:p>
        </w:tc>
      </w:tr>
    </w:tbl>
    <w:bookmarkEnd w:id="2"/>
    <w:p w14:paraId="3EB7C678"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2B45C29C"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02D7B" w:rsidRPr="00D96A76" w14:paraId="536E5289"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E47AC6C" w14:textId="77777777" w:rsidR="00C02D7B" w:rsidRPr="00D96A76" w:rsidRDefault="00C02D7B" w:rsidP="00674D33">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EAE653B"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02D7B" w:rsidRPr="00D96A76" w14:paraId="47340C63"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A614442"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08486CC"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02D7B" w:rsidRPr="00D96A76" w14:paraId="60CBE0A5" w14:textId="77777777" w:rsidTr="00674D3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2CC085C"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58697575"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02D7B" w:rsidRPr="00D96A76" w14:paraId="0E922506"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875FD4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318320E8"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02D7B" w:rsidRPr="00D96A76" w14:paraId="3640B64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7A30843"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480A4D7"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6B9DAA64" w14:textId="77777777" w:rsidR="00C02D7B" w:rsidRPr="00D96A76" w:rsidRDefault="00C02D7B" w:rsidP="00C02D7B">
      <w:pPr>
        <w:pStyle w:val="23"/>
        <w:spacing w:line="240" w:lineRule="auto"/>
        <w:rPr>
          <w:rFonts w:ascii="GHEA Grapalat" w:hAnsi="GHEA Grapalat" w:cs="Arial Armenian"/>
          <w:lang w:val="en-US"/>
        </w:rPr>
      </w:pPr>
    </w:p>
    <w:p w14:paraId="5487D59B"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7A1A6D94"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նվազագույն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62EAB189"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60A9CED3"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6D7070BB"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0DA1AE5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որտեղ`</w:t>
      </w:r>
    </w:p>
    <w:p w14:paraId="0EAA3BEA"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33C9409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4ABFF716"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4176E819"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բ. բավարար գնահատված յուրաքանչյուր մասնակցին տրվող գնահատականը հաշվարկվում է հետևյալ բանաձևով`</w:t>
      </w:r>
    </w:p>
    <w:p w14:paraId="09B2F083"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30C17482"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089F6B6F"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66E92A62"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որտեղ`</w:t>
      </w:r>
    </w:p>
    <w:p w14:paraId="1A0BE02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54A1DC0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6082DF6B" w14:textId="77777777" w:rsidR="00C02D7B" w:rsidRPr="00D96A76" w:rsidRDefault="00C02D7B" w:rsidP="00C02D7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17C1F4C6" w14:textId="77777777" w:rsidR="00C02D7B" w:rsidRDefault="00C02D7B" w:rsidP="00C02D7B">
      <w:pPr>
        <w:pStyle w:val="23"/>
        <w:spacing w:line="240" w:lineRule="auto"/>
        <w:rPr>
          <w:rFonts w:ascii="GHEA Grapalat" w:hAnsi="GHEA Grapalat" w:cs="Sylfaen"/>
          <w:lang w:val="en-US"/>
        </w:rPr>
      </w:pPr>
      <w:r w:rsidRPr="00D96A76">
        <w:rPr>
          <w:rFonts w:ascii="GHEA Grapalat" w:hAnsi="GHEA Grapalat" w:cs="Sylfaen"/>
          <w:lang w:val="en-US"/>
        </w:rPr>
        <w:t>ընտրված մասնակից է ճանաչվում այն մասնակիցը, որին տրված գնահատականը (ՄԳ) ամենաբարձրն է.</w:t>
      </w:r>
    </w:p>
    <w:p w14:paraId="708DCEB0" w14:textId="77777777" w:rsidR="00C02D7B" w:rsidRPr="00D96A76" w:rsidRDefault="00C02D7B" w:rsidP="00C02D7B">
      <w:pPr>
        <w:pStyle w:val="23"/>
        <w:spacing w:line="240" w:lineRule="auto"/>
        <w:rPr>
          <w:rFonts w:ascii="GHEA Grapalat" w:hAnsi="GHEA Grapalat" w:cs="Sylfaen"/>
          <w:lang w:val="en-US"/>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B5DDEDE" w:rsidR="00096865" w:rsidRPr="002A386F" w:rsidRDefault="00096865" w:rsidP="00EF3662">
      <w:pPr>
        <w:autoSpaceDE w:val="0"/>
        <w:autoSpaceDN w:val="0"/>
        <w:adjustRightInd w:val="0"/>
        <w:ind w:firstLine="567"/>
        <w:jc w:val="both"/>
        <w:rPr>
          <w:rFonts w:ascii="GHEA Grapalat" w:hAnsi="GHEA Grapalat"/>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w:t>
      </w:r>
      <w:r w:rsidR="002A386F">
        <w:rPr>
          <w:rFonts w:ascii="GHEA Grapalat" w:hAnsi="GHEA Grapalat" w:cs="Sylfaen"/>
          <w:sz w:val="20"/>
          <w:lang w:val="hy-AM"/>
        </w:rPr>
        <w:t>մ։</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674D33">
        <w:rPr>
          <w:rFonts w:ascii="GHEA Grapalat" w:hAnsi="GHEA Grapalat" w:cs="Sylfaen"/>
          <w:sz w:val="20"/>
          <w:lang w:val="hy-AM"/>
        </w:rPr>
        <w:t>Հարցման</w:t>
      </w:r>
      <w:r w:rsidRPr="00064ADD">
        <w:rPr>
          <w:rFonts w:ascii="GHEA Grapalat" w:hAnsi="GHEA Grapalat" w:cs="Arial"/>
          <w:sz w:val="20"/>
          <w:lang w:val="af-ZA"/>
        </w:rPr>
        <w:t xml:space="preserve"> </w:t>
      </w:r>
      <w:r w:rsidRPr="00674D33">
        <w:rPr>
          <w:rFonts w:ascii="GHEA Grapalat" w:hAnsi="GHEA Grapalat" w:cs="Sylfaen"/>
          <w:sz w:val="20"/>
          <w:lang w:val="hy-AM"/>
        </w:rPr>
        <w:t>և</w:t>
      </w:r>
      <w:r w:rsidRPr="00064ADD">
        <w:rPr>
          <w:rFonts w:ascii="GHEA Grapalat" w:hAnsi="GHEA Grapalat" w:cs="Arial"/>
          <w:sz w:val="20"/>
          <w:lang w:val="af-ZA"/>
        </w:rPr>
        <w:t xml:space="preserve"> </w:t>
      </w:r>
      <w:r w:rsidRPr="00674D33">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674D33">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674D33">
        <w:rPr>
          <w:rFonts w:ascii="GHEA Grapalat" w:hAnsi="GHEA Grapalat" w:cs="Sylfaen"/>
          <w:sz w:val="20"/>
          <w:lang w:val="hy-AM"/>
        </w:rPr>
        <w:t>մասին</w:t>
      </w:r>
      <w:r w:rsidRPr="00064ADD">
        <w:rPr>
          <w:rFonts w:ascii="GHEA Grapalat" w:hAnsi="GHEA Grapalat" w:cs="Arial"/>
          <w:sz w:val="20"/>
          <w:lang w:val="af-ZA"/>
        </w:rPr>
        <w:t xml:space="preserve"> </w:t>
      </w:r>
      <w:r w:rsidRPr="00674D33">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674D33">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օրը</w:t>
      </w:r>
      <w:r w:rsidR="00781688" w:rsidRPr="00064ADD">
        <w:rPr>
          <w:rFonts w:ascii="GHEA Grapalat" w:hAnsi="GHEA Grapalat" w:cs="Arial"/>
          <w:sz w:val="20"/>
          <w:lang w:val="af-ZA"/>
        </w:rPr>
        <w:t xml:space="preserve"> </w:t>
      </w:r>
      <w:r w:rsidRPr="00674D33">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674D33">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674D33">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տեղեկագր</w:t>
      </w:r>
      <w:r w:rsidR="009A73D5" w:rsidRPr="00674D33">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ենթաբա</w:t>
      </w:r>
      <w:r w:rsidR="009A73D5" w:rsidRPr="00674D33">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674D33">
        <w:rPr>
          <w:rFonts w:ascii="GHEA Grapalat" w:hAnsi="GHEA Grapalat" w:cs="Sylfaen"/>
          <w:sz w:val="20"/>
          <w:lang w:val="hy-AM"/>
        </w:rPr>
        <w:t>առանց</w:t>
      </w:r>
      <w:r w:rsidRPr="00064ADD">
        <w:rPr>
          <w:rFonts w:ascii="GHEA Grapalat" w:hAnsi="GHEA Grapalat" w:cs="Arial"/>
          <w:sz w:val="20"/>
          <w:lang w:val="af-ZA"/>
        </w:rPr>
        <w:t xml:space="preserve"> </w:t>
      </w:r>
      <w:r w:rsidRPr="00674D33">
        <w:rPr>
          <w:rFonts w:ascii="GHEA Grapalat" w:hAnsi="GHEA Grapalat" w:cs="Sylfaen"/>
          <w:sz w:val="20"/>
          <w:lang w:val="hy-AM"/>
        </w:rPr>
        <w:t>նշելու</w:t>
      </w:r>
      <w:r w:rsidRPr="00064ADD">
        <w:rPr>
          <w:rFonts w:ascii="GHEA Grapalat" w:hAnsi="GHEA Grapalat" w:cs="Arial"/>
          <w:sz w:val="20"/>
          <w:lang w:val="af-ZA"/>
        </w:rPr>
        <w:t xml:space="preserve"> </w:t>
      </w:r>
      <w:r w:rsidRPr="00674D33">
        <w:rPr>
          <w:rFonts w:ascii="GHEA Grapalat" w:hAnsi="GHEA Grapalat" w:cs="Sylfaen"/>
          <w:sz w:val="20"/>
          <w:lang w:val="hy-AM"/>
        </w:rPr>
        <w:t>հարցումը</w:t>
      </w:r>
      <w:r w:rsidRPr="00064ADD">
        <w:rPr>
          <w:rFonts w:ascii="GHEA Grapalat" w:hAnsi="GHEA Grapalat" w:cs="Arial"/>
          <w:sz w:val="20"/>
          <w:lang w:val="af-ZA"/>
        </w:rPr>
        <w:t xml:space="preserve"> </w:t>
      </w:r>
      <w:r w:rsidRPr="00674D33">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674D33">
        <w:rPr>
          <w:rFonts w:ascii="GHEA Grapalat" w:hAnsi="GHEA Grapalat" w:cs="Arial"/>
          <w:sz w:val="20"/>
          <w:lang w:val="hy-AM"/>
        </w:rPr>
        <w:t>մ</w:t>
      </w:r>
      <w:r w:rsidRPr="00674D33">
        <w:rPr>
          <w:rFonts w:ascii="GHEA Grapalat" w:hAnsi="GHEA Grapalat" w:cs="Sylfaen"/>
          <w:sz w:val="20"/>
          <w:lang w:val="hy-AM"/>
        </w:rPr>
        <w:t>ասնակցի</w:t>
      </w:r>
      <w:r w:rsidRPr="00064ADD">
        <w:rPr>
          <w:rFonts w:ascii="GHEA Grapalat" w:hAnsi="GHEA Grapalat" w:cs="Arial"/>
          <w:sz w:val="20"/>
          <w:lang w:val="af-ZA"/>
        </w:rPr>
        <w:t xml:space="preserve"> </w:t>
      </w:r>
      <w:r w:rsidRPr="00674D33">
        <w:rPr>
          <w:rFonts w:ascii="GHEA Grapalat" w:hAnsi="GHEA Grapalat" w:cs="Sylfaen"/>
          <w:sz w:val="20"/>
          <w:lang w:val="hy-AM"/>
        </w:rPr>
        <w:t>տվյալները</w:t>
      </w:r>
      <w:r w:rsidR="004D5671" w:rsidRPr="00674D33">
        <w:rPr>
          <w:rFonts w:ascii="GHEA Grapalat" w:hAnsi="GHEA Grapalat" w:cs="Tahoma"/>
          <w:sz w:val="20"/>
          <w:lang w:val="hy-AM"/>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03DF0D12" w:rsidR="00B051BE" w:rsidRPr="002A386F" w:rsidRDefault="00096865" w:rsidP="002A386F">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w:t>
      </w:r>
      <w:r w:rsidR="002A386F">
        <w:rPr>
          <w:rFonts w:ascii="GHEA Grapalat" w:hAnsi="GHEA Grapalat" w:cs="Sylfaen"/>
          <w:sz w:val="20"/>
          <w:lang w:val="hy-AM"/>
        </w:rPr>
        <w:t>մ։</w:t>
      </w:r>
    </w:p>
    <w:p w14:paraId="37A096FC" w14:textId="77777777" w:rsidR="002A386F" w:rsidRPr="00064ADD" w:rsidRDefault="002A386F" w:rsidP="002A386F">
      <w:pPr>
        <w:autoSpaceDE w:val="0"/>
        <w:autoSpaceDN w:val="0"/>
        <w:adjustRightInd w:val="0"/>
        <w:jc w:val="both"/>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34E6485D"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4672F">
        <w:rPr>
          <w:rFonts w:ascii="GHEA Grapalat" w:hAnsi="GHEA Grapalat" w:cs="Sylfaen"/>
          <w:szCs w:val="24"/>
          <w:lang w:val="hy-AM"/>
        </w:rPr>
        <w:t>հրատապ բաց մրցույթ</w:t>
      </w:r>
      <w:r w:rsidR="00131DCD">
        <w:rPr>
          <w:rFonts w:ascii="GHEA Grapalat" w:hAnsi="GHEA Grapalat" w:cs="Sylfaen"/>
          <w:szCs w:val="24"/>
          <w:lang w:val="hy-AM"/>
        </w:rPr>
        <w:t>ի</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3A73C3C4" w14:textId="3DBD0774" w:rsidR="00672101"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672101" w:rsidRPr="00064ADD">
        <w:rPr>
          <w:rFonts w:ascii="GHEA Grapalat" w:hAnsi="GHEA Grapalat" w:cs="Sylfaen"/>
          <w:szCs w:val="24"/>
          <w:lang w:val="hy-AM"/>
        </w:rPr>
        <w:t xml:space="preserve">Ընթացակարգի հայտերն անհրաժեշտ է ներկայացնել </w:t>
      </w:r>
      <w:r w:rsidR="00672101" w:rsidRPr="00B3447F">
        <w:rPr>
          <w:rFonts w:ascii="GHEA Grapalat" w:hAnsi="GHEA Grapalat" w:cs="Sylfaen"/>
          <w:szCs w:val="24"/>
          <w:lang w:val="hy-AM"/>
        </w:rPr>
        <w:t>հանձնաժողովին</w:t>
      </w:r>
      <w:r w:rsidR="00672101"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4672F">
        <w:rPr>
          <w:rFonts w:ascii="GHEA Grapalat" w:hAnsi="GHEA Grapalat" w:cs="Sylfaen"/>
          <w:szCs w:val="24"/>
          <w:lang w:val="hy-AM"/>
        </w:rPr>
        <w:t>1</w:t>
      </w:r>
      <w:r w:rsidR="00422209">
        <w:rPr>
          <w:rFonts w:ascii="GHEA Grapalat" w:hAnsi="GHEA Grapalat" w:cs="Sylfaen"/>
          <w:szCs w:val="24"/>
          <w:lang w:val="hy-AM"/>
        </w:rPr>
        <w:t>1</w:t>
      </w:r>
      <w:r w:rsidR="00672101" w:rsidRPr="00064ADD">
        <w:rPr>
          <w:rFonts w:ascii="GHEA Grapalat" w:hAnsi="GHEA Grapalat" w:cs="Sylfaen"/>
          <w:szCs w:val="24"/>
          <w:lang w:val="hy-AM"/>
        </w:rPr>
        <w:t>»րդ օրվա ժամը «</w:t>
      </w:r>
      <w:r w:rsidR="00AF4DC9">
        <w:rPr>
          <w:rFonts w:ascii="GHEA Grapalat" w:hAnsi="GHEA Grapalat" w:cs="Sylfaen"/>
          <w:szCs w:val="24"/>
          <w:lang w:val="hy-AM"/>
        </w:rPr>
        <w:t>1</w:t>
      </w:r>
      <w:r w:rsidR="00422209">
        <w:rPr>
          <w:rFonts w:ascii="GHEA Grapalat" w:hAnsi="GHEA Grapalat" w:cs="Sylfaen"/>
          <w:szCs w:val="24"/>
          <w:lang w:val="hy-AM"/>
        </w:rPr>
        <w:t>5։3</w:t>
      </w:r>
      <w:r w:rsidR="00672101" w:rsidRPr="002A386F">
        <w:rPr>
          <w:rFonts w:ascii="GHEA Grapalat" w:hAnsi="GHEA Grapalat" w:cs="Sylfaen"/>
          <w:szCs w:val="24"/>
          <w:lang w:val="hy-AM"/>
        </w:rPr>
        <w:t>0</w:t>
      </w:r>
      <w:r w:rsidR="00672101" w:rsidRPr="00064ADD">
        <w:rPr>
          <w:rFonts w:ascii="GHEA Grapalat" w:hAnsi="GHEA Grapalat" w:cs="Sylfaen"/>
          <w:szCs w:val="24"/>
          <w:lang w:val="hy-AM"/>
        </w:rPr>
        <w:t xml:space="preserve">»-ն, </w:t>
      </w:r>
      <w:r w:rsidR="00672101" w:rsidRPr="00B3447F">
        <w:rPr>
          <w:rFonts w:ascii="GHEA Grapalat" w:hAnsi="GHEA Grapalat" w:cs="Sylfaen"/>
          <w:szCs w:val="24"/>
          <w:lang w:val="hy-AM"/>
        </w:rPr>
        <w:t>ՀՀ Արմավիրի մարզ, Փարաքար համայնք, Նաիրի փողոց 42</w:t>
      </w:r>
      <w:r w:rsidR="00672101" w:rsidRPr="00064ADD">
        <w:rPr>
          <w:rFonts w:ascii="GHEA Grapalat" w:hAnsi="GHEA Grapalat" w:cs="Sylfaen"/>
          <w:szCs w:val="24"/>
          <w:lang w:val="hy-AM"/>
        </w:rPr>
        <w:t xml:space="preserve"> հասցեով:</w:t>
      </w:r>
    </w:p>
    <w:p w14:paraId="29073889" w14:textId="062A107F"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A386F" w:rsidRPr="002A386F">
        <w:rPr>
          <w:rFonts w:ascii="GHEA Grapalat" w:hAnsi="GHEA Grapalat" w:cs="Sylfaen"/>
          <w:szCs w:val="24"/>
          <w:lang w:val="hy-AM"/>
        </w:rPr>
        <w:t>Ն</w:t>
      </w:r>
      <w:r w:rsidR="002A386F" w:rsidRPr="002A386F">
        <w:rPr>
          <w:rFonts w:ascii="Cambria Math" w:hAnsi="Cambria Math" w:cs="Cambria Math"/>
          <w:szCs w:val="24"/>
          <w:lang w:val="hy-AM"/>
        </w:rPr>
        <w:t>․</w:t>
      </w:r>
      <w:r w:rsidR="002A386F" w:rsidRPr="002A386F">
        <w:rPr>
          <w:rFonts w:ascii="GHEA Grapalat" w:hAnsi="GHEA Grapalat" w:cs="Sylfaen"/>
          <w:szCs w:val="24"/>
          <w:lang w:val="hy-AM"/>
        </w:rPr>
        <w:t xml:space="preserve"> </w:t>
      </w:r>
      <w:r w:rsidR="002A386F" w:rsidRPr="002A386F">
        <w:rPr>
          <w:rFonts w:ascii="GHEA Grapalat" w:hAnsi="GHEA Grapalat" w:cs="GHEA Grapalat"/>
          <w:szCs w:val="24"/>
          <w:lang w:val="hy-AM"/>
        </w:rPr>
        <w:t>Տիգրան</w:t>
      </w:r>
      <w:r w:rsidR="002A386F" w:rsidRPr="002A386F">
        <w:rPr>
          <w:rFonts w:ascii="GHEA Grapalat" w:hAnsi="GHEA Grapalat" w:cs="Sylfaen"/>
          <w:szCs w:val="24"/>
          <w:lang w:val="hy-AM"/>
        </w:rPr>
        <w:t>յանը</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064ADD">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55BEF03C"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5"/>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45A08E8D" w14:textId="1FE992F0" w:rsidR="000845F6" w:rsidRPr="00064ADD" w:rsidRDefault="00E326DD" w:rsidP="002A386F">
      <w:pPr>
        <w:ind w:firstLine="567"/>
        <w:jc w:val="both"/>
        <w:rPr>
          <w:rFonts w:ascii="GHEA Grapalat" w:hAnsi="GHEA Grapalat" w:cs="Sylfaen"/>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4</w:t>
      </w:r>
      <w:r w:rsidR="003E3FD0" w:rsidRPr="00064ADD">
        <w:rPr>
          <w:rFonts w:ascii="GHEA Grapalat" w:hAnsi="GHEA Grapalat" w:cs="Sylfaen"/>
          <w:sz w:val="20"/>
          <w:lang w:val="hy-AM"/>
        </w:rPr>
        <w:t>)</w:t>
      </w:r>
      <w:r w:rsidR="000845F6" w:rsidRPr="00064ADD">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lang w:val="hy-AM"/>
        </w:rPr>
        <w:t xml:space="preserve">կնքվելիք </w:t>
      </w:r>
      <w:r w:rsidR="000845F6" w:rsidRPr="00064ADD">
        <w:rPr>
          <w:rFonts w:ascii="GHEA Grapalat" w:hAnsi="GHEA Grapalat" w:cs="Sylfaen"/>
          <w:sz w:val="20"/>
          <w:lang w:val="hy-AM"/>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6"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44A08E12"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831E9">
        <w:rPr>
          <w:rFonts w:ascii="GHEA Grapalat" w:hAnsi="GHEA Grapalat" w:cs="Sylfaen"/>
          <w:szCs w:val="24"/>
        </w:rPr>
        <w:t xml:space="preserve"> «</w:t>
      </w:r>
      <w:r w:rsidR="0084672F">
        <w:rPr>
          <w:rFonts w:ascii="GHEA Grapalat" w:hAnsi="GHEA Grapalat" w:cs="Sylfaen"/>
          <w:szCs w:val="24"/>
          <w:lang w:val="hy-AM"/>
        </w:rPr>
        <w:t>1</w:t>
      </w:r>
      <w:r w:rsidR="00422209">
        <w:rPr>
          <w:rFonts w:ascii="GHEA Grapalat" w:hAnsi="GHEA Grapalat" w:cs="Sylfaen"/>
          <w:szCs w:val="24"/>
          <w:lang w:val="hy-AM"/>
        </w:rPr>
        <w:t>1</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w:t>
      </w:r>
      <w:r w:rsidR="00A3468D" w:rsidRPr="002A386F">
        <w:rPr>
          <w:rFonts w:ascii="GHEA Grapalat" w:hAnsi="GHEA Grapalat" w:cs="Sylfaen"/>
          <w:szCs w:val="24"/>
          <w:lang w:val="hy-AM"/>
        </w:rPr>
        <w:t>մը «</w:t>
      </w:r>
      <w:r w:rsidR="00422209">
        <w:rPr>
          <w:rFonts w:ascii="GHEA Grapalat" w:hAnsi="GHEA Grapalat" w:cs="Sylfaen"/>
          <w:szCs w:val="24"/>
          <w:lang w:val="hy-AM"/>
        </w:rPr>
        <w:t>15։3</w:t>
      </w:r>
      <w:r w:rsidR="002A386F" w:rsidRPr="002A386F">
        <w:rPr>
          <w:rFonts w:ascii="GHEA Grapalat" w:hAnsi="GHEA Grapalat" w:cs="Sylfaen"/>
          <w:szCs w:val="24"/>
          <w:lang w:val="hy-AM"/>
        </w:rPr>
        <w:t>0</w:t>
      </w:r>
      <w:r w:rsidR="00A3468D" w:rsidRPr="002A386F">
        <w:rPr>
          <w:rFonts w:ascii="GHEA Grapalat" w:hAnsi="GHEA Grapalat" w:cs="Sylfaen"/>
          <w:szCs w:val="24"/>
          <w:lang w:val="hy-AM"/>
        </w:rPr>
        <w:t>»-ի</w:t>
      </w:r>
      <w:r w:rsidR="00A3468D" w:rsidRPr="00DB445B">
        <w:rPr>
          <w:rFonts w:ascii="GHEA Grapalat" w:hAnsi="GHEA Grapalat" w:cs="Sylfaen"/>
          <w:szCs w:val="24"/>
          <w:lang w:val="hy-AM"/>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DB445B">
        <w:rPr>
          <w:rFonts w:ascii="GHEA Grapalat" w:hAnsi="GHEA Grapalat" w:cs="Sylfaen"/>
          <w:sz w:val="20"/>
          <w:lang w:val="hy-AM"/>
        </w:rPr>
        <w:t>Հայտերի</w:t>
      </w:r>
      <w:r w:rsidRPr="00064ADD">
        <w:rPr>
          <w:rFonts w:ascii="GHEA Grapalat" w:hAnsi="GHEA Grapalat" w:cs="Sylfaen"/>
          <w:sz w:val="20"/>
          <w:lang w:val="af-ZA"/>
        </w:rPr>
        <w:t xml:space="preserve"> </w:t>
      </w:r>
      <w:r w:rsidRPr="00DB445B">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DB445B">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DB445B">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DB445B">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DB445B">
        <w:rPr>
          <w:rFonts w:ascii="GHEA Grapalat" w:hAnsi="GHEA Grapalat" w:cs="Sylfaen"/>
          <w:sz w:val="20"/>
          <w:lang w:val="hy-AM"/>
        </w:rPr>
        <w:t>սույն</w:t>
      </w:r>
      <w:r w:rsidRPr="00064ADD">
        <w:rPr>
          <w:rFonts w:ascii="GHEA Grapalat" w:hAnsi="GHEA Grapalat" w:cs="Sylfaen"/>
          <w:sz w:val="20"/>
          <w:lang w:val="af-ZA"/>
        </w:rPr>
        <w:t xml:space="preserve"> </w:t>
      </w:r>
      <w:r w:rsidRPr="00DB445B">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DB445B">
        <w:rPr>
          <w:rFonts w:ascii="GHEA Grapalat" w:hAnsi="GHEA Grapalat" w:cs="Sylfaen"/>
          <w:sz w:val="20"/>
          <w:lang w:val="hy-AM"/>
        </w:rPr>
        <w:t>շրջանակում</w:t>
      </w:r>
      <w:r w:rsidRPr="00064ADD">
        <w:rPr>
          <w:rFonts w:ascii="GHEA Grapalat" w:hAnsi="GHEA Grapalat" w:cs="Sylfaen"/>
          <w:sz w:val="20"/>
          <w:lang w:val="af-ZA"/>
        </w:rPr>
        <w:t xml:space="preserve"> </w:t>
      </w:r>
      <w:r w:rsidRPr="00DB445B">
        <w:rPr>
          <w:rFonts w:ascii="GHEA Grapalat" w:hAnsi="GHEA Grapalat" w:cs="Sylfaen"/>
          <w:sz w:val="20"/>
          <w:lang w:val="hy-AM"/>
        </w:rPr>
        <w:t>գնվելիք</w:t>
      </w:r>
      <w:r w:rsidRPr="00064ADD">
        <w:rPr>
          <w:rFonts w:ascii="GHEA Grapalat" w:hAnsi="GHEA Grapalat" w:cs="Sylfaen"/>
          <w:sz w:val="20"/>
          <w:lang w:val="af-ZA"/>
        </w:rPr>
        <w:t xml:space="preserve"> </w:t>
      </w:r>
      <w:r w:rsidRPr="00DB445B">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DB445B">
        <w:rPr>
          <w:rFonts w:ascii="GHEA Grapalat" w:hAnsi="GHEA Grapalat" w:cs="Sylfaen"/>
          <w:sz w:val="20"/>
          <w:lang w:val="hy-AM"/>
        </w:rPr>
        <w:t>ինչպես</w:t>
      </w:r>
      <w:r w:rsidRPr="00064ADD">
        <w:rPr>
          <w:rFonts w:ascii="GHEA Grapalat" w:hAnsi="GHEA Grapalat" w:cs="Sylfaen"/>
          <w:sz w:val="20"/>
          <w:lang w:val="af-ZA"/>
        </w:rPr>
        <w:t xml:space="preserve"> </w:t>
      </w:r>
      <w:r w:rsidRPr="00DB445B">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07D9912E"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2A386F">
        <w:rPr>
          <w:rFonts w:ascii="GHEA Grapalat" w:hAnsi="GHEA Grapalat" w:cs="Sylfaen"/>
          <w:i w:val="0"/>
          <w:szCs w:val="24"/>
          <w:lang w:val="af-ZA"/>
        </w:rPr>
        <w:t>ՀՀ կենտրոնական բանկի կողմից հայտերի բացման օրվա դրությամբ սահմանած</w:t>
      </w:r>
      <w:r w:rsidR="00F11794"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0C1DF49F"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064ADD">
        <w:rPr>
          <w:rFonts w:ascii="GHEA Grapalat" w:hAnsi="GHEA Grapalat" w:cs="Sylfaen"/>
          <w:i w:val="0"/>
          <w:szCs w:val="24"/>
          <w:lang w:val="ru-RU"/>
        </w:rPr>
        <w:t>անձնաժողովի</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r w:rsidR="00153C87" w:rsidRPr="00064ADD">
        <w:rPr>
          <w:rFonts w:ascii="GHEA Grapalat" w:hAnsi="GHEA Grapalat" w:cs="Sylfaen"/>
          <w:i w:val="0"/>
          <w:szCs w:val="24"/>
          <w:lang w:val="ru-RU"/>
        </w:rPr>
        <w:t>ատվիրատուի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r w:rsidR="00153C87" w:rsidRPr="00064ADD">
        <w:rPr>
          <w:rFonts w:ascii="GHEA Grapalat" w:hAnsi="GHEA Grapalat" w:cs="Sylfaen"/>
          <w:i w:val="0"/>
          <w:szCs w:val="24"/>
          <w:lang w:val="ru-RU"/>
        </w:rPr>
        <w:t>ասնակիցների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բանակցություններն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արգելվում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բացառությամբ</w:t>
      </w:r>
      <w:r w:rsidR="00096865" w:rsidRPr="00064ADD">
        <w:rPr>
          <w:rFonts w:ascii="GHEA Grapalat" w:hAnsi="GHEA Grapalat" w:cs="Sylfaen"/>
          <w:i w:val="0"/>
          <w:szCs w:val="24"/>
          <w:lang w:val="af-ZA"/>
        </w:rPr>
        <w:t>`</w:t>
      </w:r>
    </w:p>
    <w:p w14:paraId="743E1E46" w14:textId="77777777"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14:paraId="0E1C4B35" w14:textId="77777777"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14:paraId="6E7DF9C2"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DF0D0A">
        <w:rPr>
          <w:rFonts w:ascii="GHEA Grapalat" w:hAnsi="GHEA Grapalat" w:cs="Sylfaen"/>
          <w:sz w:val="20"/>
          <w:szCs w:val="22"/>
          <w:lang w:val="hy-AM"/>
        </w:rPr>
        <w:t>այդպիսին չճանաչված</w:t>
      </w:r>
      <w:r w:rsidR="00AF3CCA" w:rsidRPr="00DF0D0A" w:rsidDel="00AF3CCA">
        <w:rPr>
          <w:rFonts w:ascii="GHEA Grapalat" w:hAnsi="GHEA Grapalat" w:cs="Sylfaen"/>
          <w:sz w:val="18"/>
          <w:szCs w:val="22"/>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71E36895"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DF0D0A">
        <w:rPr>
          <w:rFonts w:ascii="GHEA Grapalat" w:hAnsi="GHEA Grapalat" w:cs="Sylfaen"/>
          <w:sz w:val="20"/>
          <w:szCs w:val="22"/>
          <w:lang w:val="hy-AM"/>
        </w:rPr>
        <w:t>այդպիսին չճանաչված</w:t>
      </w:r>
      <w:r w:rsidR="00AF3CCA" w:rsidRPr="00DF0D0A" w:rsidDel="00AF3CCA">
        <w:rPr>
          <w:rFonts w:ascii="GHEA Grapalat" w:hAnsi="GHEA Grapalat" w:cs="Sylfaen"/>
          <w:sz w:val="18"/>
          <w:szCs w:val="22"/>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72F65D82"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14:paraId="706E3331"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14:paraId="4EAEDF74"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25BF3A56"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342DBCE0"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lastRenderedPageBreak/>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lastRenderedPageBreak/>
        <w:t xml:space="preserve"> </w:t>
      </w:r>
      <w:r w:rsidRPr="00993392">
        <w:rPr>
          <w:rFonts w:ascii="GHEA Grapalat" w:hAnsi="GHEA Grapalat" w:cs="Sylfaen"/>
          <w:sz w:val="20"/>
          <w:lang w:val="af-ZA"/>
        </w:rPr>
        <w:t>Ընդ որում, եթե՝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E831B96" w14:textId="77777777"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37B1234C" w14:textId="110FBCFF"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106219DB"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8CA1B34"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2A386F">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422DEAD8" w14:textId="77777777" w:rsidR="002A386F" w:rsidRDefault="00030D40" w:rsidP="00781235">
      <w:pPr>
        <w:ind w:firstLine="567"/>
        <w:jc w:val="both"/>
        <w:rPr>
          <w:rFonts w:ascii="GHEA Grapalat" w:hAnsi="GHEA Grapalat" w:cs="Sylfaen"/>
          <w:sz w:val="20"/>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ապահովումները: </w:t>
      </w:r>
    </w:p>
    <w:p w14:paraId="177F3ECB" w14:textId="3A941C38"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0798AF1E"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4A91587A"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9498F34" w14:textId="597E4C12" w:rsidR="00CF12EE" w:rsidRPr="00674D33"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E02338" w:rsidRPr="00064ADD">
        <w:rPr>
          <w:rFonts w:ascii="GHEA Grapalat" w:hAnsi="GHEA Grapalat" w:cs="Arial"/>
          <w:sz w:val="20"/>
          <w:lang w:val="af-ZA"/>
        </w:rPr>
        <w:t xml:space="preserve"> </w:t>
      </w:r>
      <w:r w:rsidR="00ED01B4" w:rsidRPr="00064ADD">
        <w:rPr>
          <w:rStyle w:val="af6"/>
          <w:rFonts w:ascii="GHEA Grapalat" w:hAnsi="GHEA Grapalat" w:cs="Arial"/>
          <w:color w:val="FFFFFF"/>
          <w:sz w:val="20"/>
        </w:rPr>
        <w:footnoteReference w:id="1"/>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D392B00"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lastRenderedPageBreak/>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ABD6E67" w14:textId="2C5CD8FB" w:rsidR="00096865" w:rsidRPr="00F32152" w:rsidRDefault="00096865" w:rsidP="00EF3662">
      <w:pPr>
        <w:ind w:firstLine="567"/>
        <w:jc w:val="both"/>
        <w:rPr>
          <w:rFonts w:ascii="GHEA Grapalat" w:hAnsi="GHEA Grapalat" w:cs="Sylfaen"/>
          <w:sz w:val="20"/>
          <w:vertAlign w:val="superscript"/>
          <w:lang w:val="hy-AM"/>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6"/>
          <w:rFonts w:ascii="GHEA Grapalat" w:hAnsi="GHEA Grapalat" w:cs="Sylfaen"/>
          <w:color w:val="FFFFFF"/>
          <w:sz w:val="20"/>
        </w:rPr>
        <w:footnoteReference w:id="2"/>
      </w:r>
      <w:r w:rsidR="00FF0FE2" w:rsidRPr="00064ADD">
        <w:rPr>
          <w:rFonts w:ascii="GHEA Grapalat" w:hAnsi="GHEA Grapalat" w:cs="Sylfaen"/>
          <w:sz w:val="20"/>
          <w:lang w:val="hy-AM"/>
        </w:rPr>
        <w:t>:</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0136F8B2" w:rsidR="00096865" w:rsidRPr="00F32152" w:rsidRDefault="00096865" w:rsidP="00EF3662">
      <w:pPr>
        <w:ind w:firstLine="567"/>
        <w:jc w:val="both"/>
        <w:rPr>
          <w:rFonts w:ascii="Cambria Math" w:hAnsi="Cambria Math" w:cs="Sylfaen"/>
          <w:sz w:val="20"/>
          <w:lang w:val="hy-AM"/>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F32152">
        <w:rPr>
          <w:rFonts w:ascii="Cambria Math" w:hAnsi="Cambria Math" w:cs="Sylfaen"/>
          <w:sz w:val="20"/>
          <w:lang w:val="hy-AM"/>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F32152">
        <w:rPr>
          <w:rFonts w:ascii="GHEA Grapalat" w:hAnsi="GHEA Grapalat" w:cs="Sylfaen"/>
          <w:sz w:val="20"/>
          <w:lang w:val="hy-AM"/>
        </w:rPr>
        <w:t>նման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ընթացակարգը</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չկայացած</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հայտարարվելու</w:t>
      </w:r>
      <w:r w:rsidR="00A747D4" w:rsidRPr="00F32152">
        <w:rPr>
          <w:rFonts w:ascii="GHEA Grapalat" w:hAnsi="GHEA Grapalat" w:cs="Sylfaen"/>
          <w:sz w:val="20"/>
          <w:lang w:val="hy-AM"/>
        </w:rPr>
        <w:t>ն</w:t>
      </w:r>
      <w:r w:rsidR="00A747D4" w:rsidRPr="00064ADD">
        <w:rPr>
          <w:rFonts w:ascii="GHEA Grapalat" w:hAnsi="GHEA Grapalat" w:cs="Sylfaen"/>
          <w:sz w:val="20"/>
          <w:lang w:val="af-ZA"/>
        </w:rPr>
        <w:t xml:space="preserve"> </w:t>
      </w:r>
      <w:r w:rsidR="00A747D4" w:rsidRPr="00F32152">
        <w:rPr>
          <w:rFonts w:ascii="GHEA Grapalat" w:hAnsi="GHEA Grapalat" w:cs="Sylfaen"/>
          <w:sz w:val="20"/>
          <w:lang w:val="hy-AM"/>
        </w:rPr>
        <w:t>հաջորդող</w:t>
      </w:r>
      <w:r w:rsidR="00A747D4" w:rsidRPr="00064ADD">
        <w:rPr>
          <w:rFonts w:ascii="GHEA Grapalat" w:hAnsi="GHEA Grapalat" w:cs="Sylfaen"/>
          <w:sz w:val="20"/>
          <w:lang w:val="af-ZA"/>
        </w:rPr>
        <w:t xml:space="preserve"> </w:t>
      </w:r>
      <w:r w:rsidR="00A747D4" w:rsidRPr="00F32152">
        <w:rPr>
          <w:rFonts w:ascii="GHEA Grapalat" w:hAnsi="GHEA Grapalat" w:cs="Sylfaen"/>
          <w:sz w:val="20"/>
          <w:lang w:val="hy-AM"/>
        </w:rPr>
        <w:t>աշխատանքային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օրվա</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F32152">
        <w:rPr>
          <w:rFonts w:ascii="GHEA Grapalat" w:hAnsi="GHEA Grapalat" w:cs="Sylfaen"/>
          <w:sz w:val="20"/>
          <w:lang w:val="hy-AM"/>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F32152">
        <w:rPr>
          <w:rFonts w:ascii="GHEA Grapalat" w:hAnsi="GHEA Grapalat" w:cs="Sylfaen"/>
          <w:sz w:val="20"/>
          <w:lang w:val="hy-AM"/>
        </w:rPr>
        <w:t>հայտարարություն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որում</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նշվում</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գնման</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ընթացակարգը</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չկայացած</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հայտարարվելու</w:t>
      </w:r>
      <w:r w:rsidR="00CA1C11" w:rsidRPr="00064ADD">
        <w:rPr>
          <w:rFonts w:ascii="GHEA Grapalat" w:hAnsi="GHEA Grapalat" w:cs="Sylfaen"/>
          <w:sz w:val="20"/>
          <w:lang w:val="af-ZA"/>
        </w:rPr>
        <w:t xml:space="preserve"> </w:t>
      </w:r>
      <w:r w:rsidR="00CA1C11" w:rsidRPr="00F32152">
        <w:rPr>
          <w:rFonts w:ascii="GHEA Grapalat" w:hAnsi="GHEA Grapalat" w:cs="Sylfaen"/>
          <w:sz w:val="20"/>
          <w:lang w:val="hy-AM"/>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87E20E1" w:rsidR="00096865" w:rsidRPr="00064ADD" w:rsidRDefault="0084672F"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Հ Ր Ա Տ Ա Պ   Բ Ա Ց   Մ Ր Ց Ո Ւ Յ Թ Ի  </w:t>
      </w:r>
      <w:r w:rsidR="00672101">
        <w:rPr>
          <w:rFonts w:ascii="GHEA Grapalat" w:hAnsi="GHEA Grapalat" w:cs="Sylfaen"/>
          <w:b/>
          <w:szCs w:val="22"/>
          <w:lang w:val="hy-AM"/>
        </w:rPr>
        <w:t xml:space="preserve">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3"/>
      </w:r>
    </w:p>
    <w:p w14:paraId="01C99DF8" w14:textId="0078FED8"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653219" w:rsidRPr="00064ADD">
        <w:rPr>
          <w:rFonts w:ascii="GHEA Grapalat" w:hAnsi="GHEA Grapalat" w:cs="Sylfaen"/>
          <w:sz w:val="20"/>
          <w:lang w:val="hy-AM"/>
        </w:rPr>
        <w:t xml:space="preserve"> </w:t>
      </w:r>
      <w:r w:rsidR="00AE3B58" w:rsidRPr="00064ADD">
        <w:rPr>
          <w:rStyle w:val="af6"/>
          <w:rFonts w:ascii="GHEA Grapalat" w:hAnsi="GHEA Grapalat"/>
          <w:color w:val="FFFFFF"/>
          <w:sz w:val="20"/>
          <w:lang w:val="hy-AM"/>
        </w:rPr>
        <w:footnoteReference w:id="4"/>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8ADF781"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DF0D0A">
        <w:rPr>
          <w:rFonts w:ascii="GHEA Grapalat" w:hAnsi="GHEA Grapalat" w:cs="Sylfaen"/>
          <w:sz w:val="20"/>
          <w:szCs w:val="20"/>
          <w:lang w:val="hy-AM"/>
        </w:rPr>
        <w:t xml:space="preserve"> </w:t>
      </w:r>
      <w:r w:rsidR="00DF0D0A">
        <w:rPr>
          <w:rFonts w:ascii="GHEA Grapalat" w:hAnsi="GHEA Grapalat"/>
          <w:sz w:val="20"/>
          <w:szCs w:val="20"/>
          <w:lang w:val="hy-AM"/>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A547B" w:rsidRDefault="00B2572B" w:rsidP="000A547B">
      <w:pPr>
        <w:pStyle w:val="31"/>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0A547B">
        <w:rPr>
          <w:rFonts w:ascii="GHEA Grapalat" w:hAnsi="GHEA Grapalat" w:cs="Sylfaen"/>
          <w:b/>
          <w:lang w:val="es-ES"/>
        </w:rPr>
        <w:t xml:space="preserve">  N 1</w:t>
      </w:r>
    </w:p>
    <w:p w14:paraId="02FEE334" w14:textId="19EF7E87" w:rsidR="00B2572B" w:rsidRPr="00B9559C" w:rsidRDefault="00451107" w:rsidP="00EF3662">
      <w:pPr>
        <w:pStyle w:val="31"/>
        <w:spacing w:line="240" w:lineRule="auto"/>
        <w:jc w:val="right"/>
        <w:rPr>
          <w:rFonts w:ascii="GHEA Grapalat" w:hAnsi="GHEA Grapalat" w:cs="Sylfaen"/>
          <w:b/>
          <w:bCs/>
          <w:lang w:val="es-ES"/>
        </w:rPr>
      </w:pPr>
      <w:r w:rsidRPr="00B9559C">
        <w:rPr>
          <w:rFonts w:ascii="GHEA Grapalat" w:hAnsi="GHEA Grapalat"/>
          <w:b/>
          <w:bCs/>
          <w:lang w:val="af-ZA"/>
        </w:rPr>
        <w:t>«</w:t>
      </w:r>
      <w:r w:rsidR="00422209">
        <w:rPr>
          <w:rFonts w:ascii="GHEA Grapalat" w:hAnsi="GHEA Grapalat"/>
          <w:b/>
          <w:bCs/>
          <w:lang w:val="af-ZA"/>
        </w:rPr>
        <w:t>ԱՄՓՀ-ՀԲՄԾՁԲ-30/24</w:t>
      </w:r>
      <w:r w:rsidRPr="00B9559C">
        <w:rPr>
          <w:rFonts w:ascii="GHEA Grapalat" w:hAnsi="GHEA Grapalat"/>
          <w:b/>
          <w:bCs/>
          <w:lang w:val="hy-AM"/>
        </w:rPr>
        <w:t xml:space="preserve">» </w:t>
      </w:r>
      <w:r w:rsidR="00B2572B" w:rsidRPr="00B9559C">
        <w:rPr>
          <w:rFonts w:ascii="GHEA Grapalat" w:hAnsi="GHEA Grapalat" w:cs="Sylfaen"/>
          <w:b/>
          <w:bCs/>
          <w:lang w:val="es-ES"/>
        </w:rPr>
        <w:t>ծածկագրով</w:t>
      </w:r>
    </w:p>
    <w:p w14:paraId="075F0508" w14:textId="2DE0C483" w:rsidR="00B2572B" w:rsidRPr="00B9559C" w:rsidRDefault="0084672F" w:rsidP="00EF3662">
      <w:pPr>
        <w:pStyle w:val="31"/>
        <w:spacing w:line="240" w:lineRule="auto"/>
        <w:jc w:val="right"/>
        <w:rPr>
          <w:rFonts w:ascii="GHEA Grapalat" w:hAnsi="GHEA Grapalat" w:cs="Arial"/>
          <w:b/>
          <w:bCs/>
          <w:lang w:val="es-ES"/>
        </w:rPr>
      </w:pPr>
      <w:r>
        <w:rPr>
          <w:rFonts w:ascii="GHEA Grapalat" w:hAnsi="GHEA Grapalat" w:cs="Sylfaen"/>
          <w:b/>
          <w:bCs/>
          <w:lang w:val="es-ES"/>
        </w:rPr>
        <w:t>հրատապ բաց մրցույթ</w:t>
      </w:r>
      <w:r w:rsidR="00131DCD">
        <w:rPr>
          <w:rFonts w:ascii="GHEA Grapalat" w:hAnsi="GHEA Grapalat" w:cs="Sylfaen"/>
          <w:b/>
          <w:bCs/>
          <w:lang w:val="es-ES"/>
        </w:rPr>
        <w:t>ի</w:t>
      </w:r>
      <w:r w:rsidR="00B2572B" w:rsidRPr="00B9559C">
        <w:rPr>
          <w:rFonts w:ascii="GHEA Grapalat" w:hAnsi="GHEA Grapalat" w:cs="Sylfaen"/>
          <w:b/>
          <w:bCs/>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10FD9EE8" w:rsidR="00B2572B" w:rsidRPr="00064ADD" w:rsidRDefault="0084672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 ԲԱՑ ՄՐՑՈՒՅԹ</w:t>
      </w:r>
      <w:r w:rsidR="00131DCD">
        <w:rPr>
          <w:rFonts w:ascii="GHEA Grapalat" w:hAnsi="GHEA Grapalat" w:cs="Sylfaen"/>
          <w:color w:val="auto"/>
          <w:sz w:val="24"/>
          <w:szCs w:val="24"/>
          <w:lang w:val="es-ES"/>
        </w:rPr>
        <w:t>Ի</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0ABFC9DE" w:rsidR="00B2572B" w:rsidRPr="00064ADD" w:rsidRDefault="00672101" w:rsidP="00EF3662">
      <w:pPr>
        <w:jc w:val="both"/>
        <w:rPr>
          <w:rFonts w:ascii="GHEA Grapalat" w:hAnsi="GHEA Grapalat"/>
          <w:sz w:val="22"/>
          <w:szCs w:val="22"/>
          <w:u w:val="single"/>
          <w:lang w:val="es-ES"/>
        </w:rPr>
      </w:pPr>
      <w:r>
        <w:rPr>
          <w:rFonts w:ascii="GHEA Grapalat" w:hAnsi="GHEA Grapalat" w:cs="Sylfaen"/>
          <w:sz w:val="20"/>
          <w:szCs w:val="20"/>
          <w:lang w:val="es-ES"/>
        </w:rPr>
        <w:t>Փարաքար</w:t>
      </w:r>
      <w:r w:rsidR="00BA2FE7">
        <w:rPr>
          <w:rFonts w:ascii="GHEA Grapalat" w:hAnsi="GHEA Grapalat" w:cs="Sylfaen"/>
          <w:sz w:val="20"/>
          <w:szCs w:val="20"/>
          <w:lang w:val="hy-AM"/>
        </w:rPr>
        <w:t>ի</w:t>
      </w:r>
      <w:r>
        <w:rPr>
          <w:rFonts w:ascii="GHEA Grapalat" w:hAnsi="GHEA Grapalat" w:cs="Sylfaen"/>
          <w:sz w:val="20"/>
          <w:szCs w:val="20"/>
          <w:lang w:val="es-ES"/>
        </w:rPr>
        <w:t xml:space="preserve"> համայն</w:t>
      </w:r>
      <w:r>
        <w:rPr>
          <w:rFonts w:ascii="GHEA Grapalat" w:hAnsi="GHEA Grapalat" w:cs="Sylfaen"/>
          <w:sz w:val="20"/>
          <w:szCs w:val="20"/>
          <w:lang w:val="hy-AM"/>
        </w:rPr>
        <w:t>ք</w:t>
      </w:r>
      <w:r w:rsidR="00BA2FE7">
        <w:rPr>
          <w:rFonts w:ascii="GHEA Grapalat" w:hAnsi="GHEA Grapalat" w:cs="Sylfaen"/>
          <w:sz w:val="20"/>
          <w:szCs w:val="20"/>
          <w:lang w:val="hy-AM"/>
        </w:rPr>
        <w:t>ապետարանի</w:t>
      </w:r>
      <w:r>
        <w:rPr>
          <w:rFonts w:ascii="GHEA Grapalat" w:hAnsi="GHEA Grapalat" w:cs="Sylfaen"/>
          <w:sz w:val="20"/>
          <w:szCs w:val="20"/>
          <w:lang w:val="hy-AM"/>
        </w:rPr>
        <w:t xml:space="preserve"> </w:t>
      </w:r>
      <w:r w:rsidR="00876CB8">
        <w:rPr>
          <w:rFonts w:ascii="GHEA Grapalat" w:hAnsi="GHEA Grapalat" w:cs="Sylfaen"/>
          <w:sz w:val="20"/>
          <w:szCs w:val="20"/>
          <w:lang w:val="hy-AM"/>
        </w:rPr>
        <w:t xml:space="preserve"> </w:t>
      </w:r>
      <w:r w:rsidR="00B2572B" w:rsidRPr="00064ADD">
        <w:rPr>
          <w:rFonts w:ascii="GHEA Grapalat" w:hAnsi="GHEA Grapalat" w:cs="Sylfaen"/>
          <w:sz w:val="20"/>
          <w:szCs w:val="20"/>
          <w:lang w:val="es-ES"/>
        </w:rPr>
        <w:t>կողմից</w:t>
      </w:r>
      <w:r w:rsidR="00B2572B" w:rsidRPr="000A547B">
        <w:rPr>
          <w:rFonts w:ascii="GHEA Grapalat" w:hAnsi="GHEA Grapalat" w:cs="Sylfaen"/>
          <w:sz w:val="20"/>
          <w:szCs w:val="20"/>
          <w:lang w:val="es-ES"/>
        </w:rPr>
        <w:t xml:space="preserve">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00B2572B"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7E0E5AC1" w:rsidR="00B2572B" w:rsidRPr="00064ADD" w:rsidRDefault="0084672F" w:rsidP="00EF3662">
      <w:pPr>
        <w:jc w:val="both"/>
        <w:rPr>
          <w:rFonts w:ascii="GHEA Grapalat" w:hAnsi="GHEA Grapalat" w:cs="Sylfaen"/>
          <w:sz w:val="20"/>
          <w:szCs w:val="20"/>
          <w:lang w:val="es-ES"/>
        </w:rPr>
      </w:pPr>
      <w:r>
        <w:rPr>
          <w:rFonts w:ascii="GHEA Grapalat" w:hAnsi="GHEA Grapalat" w:cs="Sylfaen"/>
          <w:sz w:val="20"/>
          <w:szCs w:val="20"/>
          <w:lang w:val="es-ES"/>
        </w:rPr>
        <w:t>հրատապ բաց մրցույթ</w:t>
      </w:r>
      <w:r w:rsidR="00131DCD">
        <w:rPr>
          <w:rFonts w:ascii="GHEA Grapalat" w:hAnsi="GHEA Grapalat" w:cs="Sylfaen"/>
          <w:sz w:val="20"/>
          <w:szCs w:val="20"/>
          <w:lang w:val="es-ES"/>
        </w:rPr>
        <w:t>ի</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36640551" w14:textId="77777777"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14:paraId="362CBC0F"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6D3757CC" w14:textId="4E37F328"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Pr="00064ADD">
        <w:rPr>
          <w:rFonts w:ascii="GHEA Grapalat" w:hAnsi="GHEA Grapalat" w:cs="Arial"/>
          <w:sz w:val="20"/>
          <w:szCs w:val="20"/>
          <w:lang w:val="es-ES"/>
        </w:rPr>
        <w:t xml:space="preserve">ծածկագրով  </w:t>
      </w:r>
      <w:r w:rsidR="0084672F">
        <w:rPr>
          <w:rFonts w:ascii="GHEA Grapalat" w:hAnsi="GHEA Grapalat" w:cs="Arial"/>
          <w:sz w:val="20"/>
          <w:szCs w:val="20"/>
          <w:lang w:val="es-ES"/>
        </w:rPr>
        <w:t>հրատապ բաց մրցույթ</w:t>
      </w:r>
      <w:r w:rsidR="00131DCD">
        <w:rPr>
          <w:rFonts w:ascii="GHEA Grapalat" w:hAnsi="GHEA Grapalat" w:cs="Arial"/>
          <w:sz w:val="20"/>
          <w:szCs w:val="20"/>
          <w:lang w:val="es-ES"/>
        </w:rPr>
        <w:t>ի</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5"/>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7F3030D4" w14:textId="42E24AFA"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006C3873" w:rsidRPr="00064ADD">
        <w:rPr>
          <w:rFonts w:ascii="GHEA Grapalat" w:hAnsi="GHEA Grapalat" w:cs="Arial"/>
          <w:sz w:val="20"/>
          <w:szCs w:val="20"/>
          <w:lang w:val="es-ES"/>
        </w:rPr>
        <w:t xml:space="preserve">ծածկագրով </w:t>
      </w:r>
      <w:r w:rsidR="0084672F">
        <w:rPr>
          <w:rFonts w:ascii="GHEA Grapalat" w:hAnsi="GHEA Grapalat" w:cs="Arial"/>
          <w:sz w:val="20"/>
          <w:szCs w:val="20"/>
          <w:lang w:val="es-ES"/>
        </w:rPr>
        <w:t>ՀՐԱՏԱՊ ԲԱՑ ՄՐՑՈՒՅԹ</w:t>
      </w:r>
      <w:r w:rsidR="00131DCD">
        <w:rPr>
          <w:rFonts w:ascii="GHEA Grapalat" w:hAnsi="GHEA Grapalat" w:cs="Arial"/>
          <w:sz w:val="20"/>
          <w:szCs w:val="20"/>
          <w:lang w:val="es-ES"/>
        </w:rPr>
        <w:t>Ի</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6"/>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D288D" w:rsidRDefault="00B2572B" w:rsidP="000B1088">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w:t>
      </w:r>
      <w:r w:rsidR="00764040" w:rsidRPr="008D288D">
        <w:rPr>
          <w:rFonts w:ascii="GHEA Grapalat" w:hAnsi="GHEA Grapalat" w:cs="Sylfaen"/>
          <w:b/>
          <w:lang w:val="hy-AM"/>
        </w:rPr>
        <w:t>2</w:t>
      </w:r>
    </w:p>
    <w:p w14:paraId="7DD8B315" w14:textId="3DA41A30" w:rsidR="00B2572B" w:rsidRPr="008D288D" w:rsidRDefault="00451107" w:rsidP="00EF3662">
      <w:pPr>
        <w:pStyle w:val="31"/>
        <w:spacing w:line="240" w:lineRule="auto"/>
        <w:jc w:val="right"/>
        <w:rPr>
          <w:rFonts w:ascii="GHEA Grapalat" w:hAnsi="GHEA Grapalat" w:cs="Sylfaen"/>
          <w:b/>
          <w:lang w:val="hy-AM"/>
        </w:rPr>
      </w:pPr>
      <w:r w:rsidRPr="00DF4927">
        <w:rPr>
          <w:rFonts w:ascii="GHEA Grapalat" w:hAnsi="GHEA Grapalat"/>
          <w:lang w:val="af-ZA"/>
        </w:rPr>
        <w:t>«</w:t>
      </w:r>
      <w:r w:rsidR="00422209">
        <w:rPr>
          <w:rFonts w:ascii="GHEA Grapalat" w:hAnsi="GHEA Grapalat"/>
          <w:lang w:val="af-ZA"/>
        </w:rPr>
        <w:t>ԱՄՓՀ-ՀԲՄԾՁԲ-30/24</w:t>
      </w:r>
      <w:r>
        <w:rPr>
          <w:rFonts w:ascii="GHEA Grapalat" w:hAnsi="GHEA Grapalat"/>
          <w:lang w:val="hy-AM"/>
        </w:rPr>
        <w:t xml:space="preserve">» </w:t>
      </w:r>
      <w:r w:rsidR="00B2572B" w:rsidRPr="00064ADD">
        <w:rPr>
          <w:rFonts w:ascii="GHEA Grapalat" w:hAnsi="GHEA Grapalat" w:cs="Sylfaen"/>
          <w:b/>
          <w:lang w:val="hy-AM"/>
        </w:rPr>
        <w:t>ծածկագրով</w:t>
      </w:r>
    </w:p>
    <w:p w14:paraId="7D5B2B8E" w14:textId="7259B290" w:rsidR="00B2572B" w:rsidRPr="008D288D" w:rsidRDefault="0084672F" w:rsidP="00EF3662">
      <w:pPr>
        <w:pStyle w:val="31"/>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131DCD">
        <w:rPr>
          <w:rFonts w:ascii="GHEA Grapalat" w:hAnsi="GHEA Grapalat" w:cs="Sylfaen"/>
          <w:b/>
          <w:lang w:val="hy-AM"/>
        </w:rPr>
        <w:t>ի</w:t>
      </w:r>
      <w:r>
        <w:rPr>
          <w:rFonts w:ascii="GHEA Grapalat" w:hAnsi="GHEA Grapalat" w:cs="Sylfaen"/>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F594F76"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Pr="00064ADD">
        <w:rPr>
          <w:rFonts w:ascii="GHEA Grapalat" w:hAnsi="GHEA Grapalat" w:cs="Arial"/>
          <w:sz w:val="20"/>
          <w:szCs w:val="20"/>
          <w:lang w:val="es-ES"/>
        </w:rPr>
        <w:t xml:space="preserve">ծածկագրով </w:t>
      </w:r>
      <w:r w:rsidR="0084672F">
        <w:rPr>
          <w:rFonts w:ascii="GHEA Grapalat" w:hAnsi="GHEA Grapalat" w:cs="Arial"/>
          <w:sz w:val="20"/>
          <w:szCs w:val="20"/>
          <w:lang w:val="es-ES"/>
        </w:rPr>
        <w:t>հրատապ բաց մրցույթ</w:t>
      </w:r>
      <w:r w:rsidR="00131DCD">
        <w:rPr>
          <w:rFonts w:ascii="GHEA Grapalat" w:hAnsi="GHEA Grapalat" w:cs="Arial"/>
          <w:sz w:val="20"/>
          <w:szCs w:val="20"/>
          <w:lang w:val="es-ES"/>
        </w:rPr>
        <w:t>ի</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2220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42220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422209"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422209"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7"/>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8D288D" w:rsidRDefault="00B2572B" w:rsidP="008D288D">
      <w:pPr>
        <w:pStyle w:val="31"/>
        <w:numPr>
          <w:ilvl w:val="0"/>
          <w:numId w:val="32"/>
        </w:numPr>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w:t>
      </w:r>
      <w:r w:rsidR="007942E8" w:rsidRPr="008D288D">
        <w:rPr>
          <w:rFonts w:ascii="GHEA Grapalat" w:hAnsi="GHEA Grapalat" w:cs="Sylfaen"/>
          <w:b/>
          <w:lang w:val="hy-AM"/>
        </w:rPr>
        <w:t>3</w:t>
      </w:r>
    </w:p>
    <w:p w14:paraId="6524CC07" w14:textId="3DE97D82" w:rsidR="00B2572B" w:rsidRPr="00B9559C" w:rsidRDefault="00451107" w:rsidP="008D288D">
      <w:pPr>
        <w:pStyle w:val="31"/>
        <w:numPr>
          <w:ilvl w:val="0"/>
          <w:numId w:val="32"/>
        </w:numPr>
        <w:spacing w:line="240" w:lineRule="auto"/>
        <w:jc w:val="right"/>
        <w:rPr>
          <w:rFonts w:ascii="GHEA Grapalat" w:hAnsi="GHEA Grapalat" w:cs="Sylfaen"/>
          <w:b/>
          <w:bCs/>
          <w:lang w:val="hy-AM"/>
        </w:rPr>
      </w:pPr>
      <w:r w:rsidRPr="00B9559C">
        <w:rPr>
          <w:rFonts w:ascii="GHEA Grapalat" w:hAnsi="GHEA Grapalat"/>
          <w:b/>
          <w:bCs/>
          <w:lang w:val="af-ZA"/>
        </w:rPr>
        <w:t>«</w:t>
      </w:r>
      <w:r w:rsidR="00422209">
        <w:rPr>
          <w:rFonts w:ascii="GHEA Grapalat" w:hAnsi="GHEA Grapalat"/>
          <w:b/>
          <w:bCs/>
          <w:lang w:val="af-ZA"/>
        </w:rPr>
        <w:t>ԱՄՓՀ-ՀԲՄԾՁԲ-30/24</w:t>
      </w:r>
      <w:r w:rsidRPr="00B9559C">
        <w:rPr>
          <w:rFonts w:ascii="GHEA Grapalat" w:hAnsi="GHEA Grapalat"/>
          <w:b/>
          <w:bCs/>
          <w:lang w:val="hy-AM"/>
        </w:rPr>
        <w:t xml:space="preserve">» </w:t>
      </w:r>
      <w:r w:rsidR="00B2572B" w:rsidRPr="00B9559C">
        <w:rPr>
          <w:rFonts w:ascii="GHEA Grapalat" w:hAnsi="GHEA Grapalat" w:cs="Sylfaen"/>
          <w:b/>
          <w:bCs/>
          <w:lang w:val="hy-AM"/>
        </w:rPr>
        <w:t>ծածկագրով</w:t>
      </w:r>
    </w:p>
    <w:p w14:paraId="4FB4181C" w14:textId="5321022D" w:rsidR="00B2572B" w:rsidRPr="00B9559C" w:rsidRDefault="0084672F" w:rsidP="008D288D">
      <w:pPr>
        <w:pStyle w:val="31"/>
        <w:numPr>
          <w:ilvl w:val="0"/>
          <w:numId w:val="32"/>
        </w:numPr>
        <w:spacing w:line="240" w:lineRule="auto"/>
        <w:jc w:val="right"/>
        <w:rPr>
          <w:rFonts w:ascii="GHEA Grapalat" w:hAnsi="GHEA Grapalat" w:cs="Sylfaen"/>
          <w:b/>
          <w:bCs/>
          <w:lang w:val="hy-AM"/>
        </w:rPr>
      </w:pPr>
      <w:r>
        <w:rPr>
          <w:rFonts w:ascii="GHEA Grapalat" w:hAnsi="GHEA Grapalat" w:cs="Sylfaen"/>
          <w:b/>
          <w:bCs/>
          <w:lang w:val="hy-AM"/>
        </w:rPr>
        <w:t>հրատապ բաց մրցույթ</w:t>
      </w:r>
      <w:r w:rsidR="00131DCD">
        <w:rPr>
          <w:rFonts w:ascii="GHEA Grapalat" w:hAnsi="GHEA Grapalat" w:cs="Sylfaen"/>
          <w:b/>
          <w:bCs/>
          <w:lang w:val="hy-AM"/>
        </w:rPr>
        <w:t>ի</w:t>
      </w:r>
      <w:r w:rsidR="00B2572B" w:rsidRPr="00B9559C">
        <w:rPr>
          <w:rFonts w:ascii="GHEA Grapalat" w:hAnsi="GHEA Grapalat" w:cs="Sylfaen"/>
          <w:b/>
          <w:bCs/>
          <w:lang w:val="hy-AM"/>
        </w:rPr>
        <w:t>հրավերի</w:t>
      </w:r>
    </w:p>
    <w:p w14:paraId="4B0DD5C5" w14:textId="77777777" w:rsidR="001557AE" w:rsidRPr="00064ADD" w:rsidRDefault="001557AE" w:rsidP="000B1088">
      <w:pPr>
        <w:pStyle w:val="31"/>
        <w:spacing w:line="240" w:lineRule="auto"/>
        <w:jc w:val="right"/>
        <w:rPr>
          <w:rFonts w:ascii="GHEA Grapalat" w:hAnsi="GHEA Grapalat" w:cs="Sylfaen"/>
          <w:b/>
          <w:lang w:val="hy-AM"/>
        </w:rPr>
      </w:pPr>
    </w:p>
    <w:p w14:paraId="6CCEBA1C" w14:textId="77777777" w:rsidR="001557AE" w:rsidRPr="00064ADD"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51C6B251" w14:textId="77777777" w:rsidR="007154FC" w:rsidRPr="00064ADD" w:rsidRDefault="007154FC" w:rsidP="00980D6D">
      <w:pPr>
        <w:pStyle w:val="af4"/>
        <w:shd w:val="clear" w:color="auto" w:fill="FFFFFF"/>
        <w:spacing w:before="0" w:beforeAutospacing="0" w:after="0" w:afterAutospacing="0"/>
        <w:ind w:firstLine="375"/>
        <w:rPr>
          <w:rStyle w:val="af5"/>
          <w:lang w:val="hy-AM"/>
        </w:rPr>
      </w:pPr>
    </w:p>
    <w:p w14:paraId="61CB218C" w14:textId="02F17346" w:rsidR="006A0F27" w:rsidRPr="00980D6D" w:rsidRDefault="007154FC" w:rsidP="0095473B">
      <w:pPr>
        <w:pStyle w:val="af4"/>
        <w:shd w:val="clear" w:color="auto" w:fill="FFFFFF"/>
        <w:spacing w:before="0" w:beforeAutospacing="0" w:after="0" w:afterAutospacing="0"/>
        <w:ind w:firstLine="375"/>
        <w:rPr>
          <w:rStyle w:val="af5"/>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w:t>
      </w:r>
      <w:r w:rsidR="009E1525" w:rsidRPr="00064ADD">
        <w:rPr>
          <w:rStyle w:val="af5"/>
          <w:rFonts w:ascii="GHEA Grapalat" w:hAnsi="GHEA Grapalat"/>
          <w:b w:val="0"/>
          <w:bCs w:val="0"/>
          <w:sz w:val="20"/>
          <w:szCs w:val="20"/>
          <w:lang w:val="hy-AM"/>
        </w:rPr>
        <w:t>բենեֆիցիար</w:t>
      </w:r>
      <w:r w:rsidRPr="00064ADD">
        <w:rPr>
          <w:rStyle w:val="af5"/>
          <w:rFonts w:ascii="GHEA Grapalat" w:hAnsi="GHEA Grapalat"/>
          <w:b w:val="0"/>
          <w:bCs w:val="0"/>
          <w:sz w:val="20"/>
          <w:szCs w:val="20"/>
          <w:lang w:val="hy-AM"/>
        </w:rPr>
        <w:t xml:space="preserve">) </w:t>
      </w:r>
      <w:r w:rsidR="009E1525" w:rsidRPr="00064ADD">
        <w:rPr>
          <w:rStyle w:val="af5"/>
          <w:rFonts w:ascii="GHEA Grapalat" w:hAnsi="GHEA Grapalat"/>
          <w:b w:val="0"/>
          <w:bCs w:val="0"/>
          <w:sz w:val="20"/>
          <w:szCs w:val="20"/>
          <w:lang w:val="hy-AM"/>
        </w:rPr>
        <w:t xml:space="preserve">կողմից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009E1525" w:rsidRPr="00064ADD">
        <w:rPr>
          <w:rStyle w:val="af5"/>
          <w:rFonts w:ascii="GHEA Grapalat" w:hAnsi="GHEA Grapalat"/>
          <w:b w:val="0"/>
          <w:bCs w:val="0"/>
          <w:sz w:val="20"/>
          <w:szCs w:val="20"/>
          <w:lang w:val="hy-AM"/>
        </w:rPr>
        <w:t>ծածկագրով կազմակերպված</w:t>
      </w:r>
      <w:r w:rsidR="009E1525" w:rsidRPr="00064ADD">
        <w:rPr>
          <w:rFonts w:cs="Sylfaen"/>
          <w:vertAlign w:val="superscript"/>
          <w:lang w:val="hy-AM"/>
        </w:rPr>
        <w:t xml:space="preserve">            </w:t>
      </w:r>
      <w:r w:rsidR="006A0F27" w:rsidRPr="00064ADD">
        <w:rPr>
          <w:rStyle w:val="af5"/>
          <w:rFonts w:ascii="GHEA Grapalat" w:hAnsi="GHEA Grapalat"/>
          <w:b w:val="0"/>
          <w:bCs w:val="0"/>
          <w:sz w:val="20"/>
          <w:szCs w:val="20"/>
          <w:lang w:val="hy-AM"/>
        </w:rPr>
        <w:t xml:space="preserve">գնման </w:t>
      </w:r>
      <w:r w:rsidR="009E1525" w:rsidRPr="00064ADD">
        <w:rPr>
          <w:rStyle w:val="af5"/>
          <w:rFonts w:ascii="GHEA Grapalat" w:hAnsi="GHEA Grapalat"/>
          <w:b w:val="0"/>
          <w:bCs w:val="0"/>
          <w:sz w:val="20"/>
          <w:szCs w:val="20"/>
          <w:lang w:val="hy-AM"/>
        </w:rPr>
        <w:t xml:space="preserve">ընթացակարգին </w:t>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lang w:val="hy-AM"/>
        </w:rPr>
        <w:t xml:space="preserve"> </w:t>
      </w:r>
      <w:r w:rsidR="006A0F27" w:rsidRPr="00064ADD">
        <w:rPr>
          <w:rStyle w:val="af5"/>
          <w:rFonts w:ascii="GHEA Grapalat" w:hAnsi="GHEA Grapalat"/>
          <w:b w:val="0"/>
          <w:bCs w:val="0"/>
          <w:sz w:val="20"/>
          <w:szCs w:val="20"/>
          <w:lang w:val="hy-AM"/>
        </w:rPr>
        <w:t xml:space="preserve">(այսուհետ՝ պրիցիպալ) </w:t>
      </w:r>
      <w:r w:rsidR="009E1525" w:rsidRPr="00064ADD">
        <w:rPr>
          <w:rStyle w:val="af5"/>
          <w:rFonts w:ascii="GHEA Grapalat" w:hAnsi="GHEA Grapalat"/>
          <w:b w:val="0"/>
          <w:bCs w:val="0"/>
          <w:sz w:val="20"/>
          <w:szCs w:val="20"/>
          <w:lang w:val="hy-AM"/>
        </w:rPr>
        <w:t>մասնակցելու</w:t>
      </w:r>
      <w:r w:rsidR="006A0F27" w:rsidRPr="00064ADD">
        <w:rPr>
          <w:rStyle w:val="af5"/>
          <w:rFonts w:ascii="GHEA Grapalat" w:hAnsi="GHEA Grapalat"/>
          <w:b w:val="0"/>
          <w:bCs w:val="0"/>
          <w:sz w:val="20"/>
          <w:szCs w:val="20"/>
          <w:lang w:val="hy-AM"/>
        </w:rPr>
        <w:t>ց</w:t>
      </w:r>
      <w:r w:rsidR="009E1525" w:rsidRPr="00064ADD">
        <w:rPr>
          <w:rStyle w:val="af5"/>
          <w:rFonts w:ascii="GHEA Grapalat" w:hAnsi="GHEA Grapalat"/>
          <w:b w:val="0"/>
          <w:bCs w:val="0"/>
          <w:sz w:val="20"/>
          <w:szCs w:val="20"/>
          <w:lang w:val="hy-AM"/>
        </w:rPr>
        <w:t xml:space="preserve"> </w:t>
      </w:r>
    </w:p>
    <w:p w14:paraId="48D2F42A" w14:textId="77777777" w:rsidR="006A0F27" w:rsidRPr="00064ADD"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af5"/>
          <w:rFonts w:ascii="GHEA Grapalat" w:hAnsi="GHEA Grapalat"/>
          <w:b w:val="0"/>
          <w:bCs w:val="0"/>
          <w:sz w:val="20"/>
          <w:szCs w:val="20"/>
          <w:lang w:val="hy-AM"/>
        </w:rPr>
        <w:t>ում</w:t>
      </w:r>
      <w:r w:rsidR="006A0F27" w:rsidRPr="00064ADD">
        <w:rPr>
          <w:rStyle w:val="af5"/>
          <w:rFonts w:ascii="GHEA Grapalat" w:hAnsi="GHEA Grapalat"/>
          <w:b w:val="0"/>
          <w:bCs w:val="0"/>
          <w:sz w:val="20"/>
          <w:szCs w:val="20"/>
          <w:lang w:val="hy-AM"/>
        </w:rPr>
        <w:t>:</w:t>
      </w:r>
      <w:r w:rsidR="007154FC" w:rsidRPr="00064ADD">
        <w:rPr>
          <w:rStyle w:val="af5"/>
          <w:rFonts w:ascii="GHEA Grapalat" w:hAnsi="GHEA Grapalat"/>
          <w:b w:val="0"/>
          <w:bCs w:val="0"/>
          <w:sz w:val="20"/>
          <w:szCs w:val="20"/>
          <w:lang w:val="hy-AM"/>
        </w:rPr>
        <w:t xml:space="preserve"> </w:t>
      </w:r>
    </w:p>
    <w:p w14:paraId="423F9F1F" w14:textId="77777777" w:rsidR="009E1525" w:rsidRPr="00064ADD"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af5"/>
          <w:rFonts w:ascii="GHEA Grapalat" w:hAnsi="GHEA Grapalat"/>
          <w:b w:val="0"/>
          <w:bCs w:val="0"/>
          <w:sz w:val="20"/>
          <w:szCs w:val="20"/>
          <w:lang w:val="hy-AM"/>
        </w:rPr>
        <w:t xml:space="preserve">ներկայացված պահանջով (այսուհետ՝ պահանջ) </w:t>
      </w:r>
      <w:r w:rsidR="006A0F27" w:rsidRPr="00064ADD">
        <w:rPr>
          <w:rStyle w:val="af5"/>
          <w:rFonts w:ascii="GHEA Grapalat" w:hAnsi="GHEA Grapalat"/>
          <w:b w:val="0"/>
          <w:bCs w:val="0"/>
          <w:sz w:val="20"/>
          <w:szCs w:val="20"/>
          <w:lang w:val="hy-AM"/>
        </w:rPr>
        <w:t xml:space="preserve">բենեֆիցիարին վճարել </w:t>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r w:rsidR="009E1525" w:rsidRPr="00064ADD">
        <w:rPr>
          <w:rStyle w:val="af5"/>
          <w:rFonts w:ascii="GHEA Grapalat" w:hAnsi="GHEA Grapalat"/>
          <w:b w:val="0"/>
          <w:bCs w:val="0"/>
          <w:sz w:val="20"/>
          <w:szCs w:val="20"/>
          <w:u w:val="single"/>
          <w:lang w:val="hy-AM"/>
        </w:rPr>
        <w:tab/>
      </w:r>
    </w:p>
    <w:p w14:paraId="2CF1C4AF" w14:textId="77777777" w:rsidR="00961895" w:rsidRPr="00064ADD"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երաշխիքի գումար)՝</w:t>
      </w:r>
      <w:r w:rsidR="007154F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պահանջն ստանալուց </w:t>
      </w:r>
      <w:r w:rsidR="00C76AAC" w:rsidRPr="00064ADD">
        <w:rPr>
          <w:rStyle w:val="af5"/>
          <w:rFonts w:ascii="GHEA Grapalat" w:hAnsi="GHEA Grapalat"/>
          <w:b w:val="0"/>
          <w:bCs w:val="0"/>
          <w:sz w:val="20"/>
          <w:szCs w:val="20"/>
          <w:lang w:val="hy-AM"/>
        </w:rPr>
        <w:t>հինգ</w:t>
      </w:r>
      <w:r w:rsidR="009D3747" w:rsidRPr="00064ADD">
        <w:rPr>
          <w:rStyle w:val="af5"/>
          <w:rFonts w:ascii="GHEA Grapalat" w:hAnsi="GHEA Grapalat"/>
          <w:b w:val="0"/>
          <w:bCs w:val="0"/>
          <w:sz w:val="20"/>
          <w:szCs w:val="20"/>
          <w:lang w:val="hy-AM"/>
        </w:rPr>
        <w:t xml:space="preserve"> աշխատանքային օրվա ընթացքում:</w:t>
      </w:r>
      <w:r w:rsidR="004C77DB"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lang w:val="hy-AM"/>
        </w:rPr>
        <w:t xml:space="preserve">  </w:t>
      </w:r>
      <w:r w:rsidR="004C77DB" w:rsidRPr="00064ADD">
        <w:rPr>
          <w:rStyle w:val="af5"/>
          <w:rFonts w:ascii="GHEA Grapalat" w:hAnsi="GHEA Grapalat"/>
          <w:b w:val="0"/>
          <w:bCs w:val="0"/>
          <w:sz w:val="20"/>
          <w:szCs w:val="20"/>
          <w:lang w:val="hy-AM"/>
        </w:rPr>
        <w:t>Վճարումը</w:t>
      </w:r>
      <w:r w:rsidR="00244642"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lang w:val="hy-AM"/>
        </w:rPr>
        <w:t xml:space="preserve"> </w:t>
      </w:r>
      <w:r w:rsidR="00962585" w:rsidRPr="00064ADD">
        <w:rPr>
          <w:rStyle w:val="af5"/>
          <w:rFonts w:ascii="GHEA Grapalat" w:hAnsi="GHEA Grapalat"/>
          <w:b w:val="0"/>
          <w:bCs w:val="0"/>
          <w:sz w:val="20"/>
          <w:szCs w:val="20"/>
          <w:lang w:val="hy-AM"/>
        </w:rPr>
        <w:t>կատարվում է բենեֆիցիարի</w:t>
      </w:r>
      <w:r w:rsidR="000C0396" w:rsidRPr="00064ADD">
        <w:rPr>
          <w:rStyle w:val="af5"/>
          <w:rFonts w:ascii="GHEA Grapalat" w:hAnsi="GHEA Grapalat"/>
          <w:b w:val="0"/>
          <w:bCs w:val="0"/>
          <w:sz w:val="20"/>
          <w:szCs w:val="20"/>
          <w:lang w:val="hy-AM"/>
        </w:rPr>
        <w:t xml:space="preserve"> </w:t>
      </w:r>
      <w:r w:rsidR="000C0396" w:rsidRPr="00064ADD">
        <w:rPr>
          <w:rStyle w:val="af5"/>
          <w:rFonts w:ascii="GHEA Grapalat" w:hAnsi="GHEA Grapalat"/>
          <w:b w:val="0"/>
          <w:bCs w:val="0"/>
          <w:sz w:val="20"/>
          <w:szCs w:val="20"/>
          <w:u w:val="single"/>
          <w:lang w:val="hy-AM"/>
        </w:rPr>
        <w:tab/>
      </w:r>
      <w:r w:rsidR="000C0396" w:rsidRPr="00064ADD">
        <w:rPr>
          <w:rStyle w:val="af5"/>
          <w:rFonts w:ascii="GHEA Grapalat" w:hAnsi="GHEA Grapalat"/>
          <w:b w:val="0"/>
          <w:bCs w:val="0"/>
          <w:sz w:val="20"/>
          <w:szCs w:val="20"/>
          <w:u w:val="single"/>
          <w:lang w:val="hy-AM"/>
        </w:rPr>
        <w:tab/>
      </w:r>
      <w:r w:rsidR="000C0396"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 xml:space="preserve"> </w:t>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u w:val="single"/>
          <w:lang w:val="hy-AM"/>
        </w:rPr>
        <w:tab/>
      </w:r>
      <w:r w:rsidR="00961895" w:rsidRPr="00064ADD">
        <w:rPr>
          <w:rStyle w:val="af5"/>
          <w:rFonts w:ascii="GHEA Grapalat" w:hAnsi="GHEA Grapalat"/>
          <w:b w:val="0"/>
          <w:bCs w:val="0"/>
          <w:sz w:val="20"/>
          <w:szCs w:val="20"/>
          <w:lang w:val="hy-AM"/>
        </w:rPr>
        <w:t xml:space="preserve"> հ</w:t>
      </w:r>
      <w:r w:rsidR="000C0396" w:rsidRPr="00064ADD">
        <w:rPr>
          <w:rStyle w:val="af5"/>
          <w:rFonts w:ascii="GHEA Grapalat" w:hAnsi="GHEA Grapalat"/>
          <w:b w:val="0"/>
          <w:bCs w:val="0"/>
          <w:sz w:val="20"/>
          <w:szCs w:val="20"/>
          <w:lang w:val="hy-AM"/>
        </w:rPr>
        <w:t xml:space="preserve">աշվեհամարին </w:t>
      </w:r>
      <w:r w:rsidR="00961895" w:rsidRPr="00064ADD">
        <w:rPr>
          <w:rStyle w:val="af5"/>
          <w:rFonts w:ascii="GHEA Grapalat" w:hAnsi="GHEA Grapalat"/>
          <w:b w:val="0"/>
          <w:bCs w:val="0"/>
          <w:sz w:val="20"/>
          <w:szCs w:val="20"/>
          <w:lang w:val="hy-AM"/>
        </w:rPr>
        <w:t>փոխանցման միջոցով:</w:t>
      </w:r>
    </w:p>
    <w:p w14:paraId="469C56B8" w14:textId="77777777" w:rsidR="00961895" w:rsidRPr="00064ADD"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76B798FF"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FB4253B" w14:textId="409E2352" w:rsidR="000C0396" w:rsidRPr="00064ADD"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Երաշխիքը գործում է </w:t>
      </w:r>
      <w:r w:rsidR="000C0396" w:rsidRPr="00064ADD">
        <w:rPr>
          <w:rFonts w:ascii="GHEA Grapalat" w:hAnsi="GHEA Grapalat"/>
          <w:color w:val="000000"/>
          <w:sz w:val="20"/>
          <w:szCs w:val="20"/>
          <w:lang w:val="hy-AM"/>
        </w:rPr>
        <w:t xml:space="preserve">բենեֆիցիարի կողմից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000C0396" w:rsidRPr="00064ADD">
        <w:rPr>
          <w:rFonts w:ascii="GHEA Grapalat" w:hAnsi="GHEA Grapalat"/>
          <w:color w:val="000000"/>
          <w:sz w:val="20"/>
          <w:szCs w:val="20"/>
          <w:lang w:val="hy-AM"/>
        </w:rPr>
        <w:t xml:space="preserve">ծածկագրով </w:t>
      </w:r>
    </w:p>
    <w:p w14:paraId="7D0518FA" w14:textId="59FB5A3C" w:rsidR="000C0396" w:rsidRPr="00064ADD"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p>
    <w:p w14:paraId="479C3923" w14:textId="77777777" w:rsidR="00F16AB0" w:rsidRPr="00064ADD" w:rsidRDefault="000C0396" w:rsidP="00BA020D">
      <w:pPr>
        <w:pStyle w:val="aff3"/>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 xml:space="preserve">քարտուղարի էլեկտրոնային փոստի հասցեին։     </w:t>
      </w:r>
    </w:p>
    <w:p w14:paraId="4F48D98B" w14:textId="77777777" w:rsidR="000C0396" w:rsidRPr="00064ADD" w:rsidRDefault="004D5640" w:rsidP="00F16AB0">
      <w:pPr>
        <w:pStyle w:val="af4"/>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7777777" w:rsidR="009C370D" w:rsidRPr="00064AD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06F71D12" w14:textId="77777777" w:rsidR="001557AE" w:rsidRPr="00064ADD" w:rsidRDefault="001557AE" w:rsidP="009C370D">
      <w:pPr>
        <w:pStyle w:val="31"/>
        <w:spacing w:line="240" w:lineRule="auto"/>
        <w:jc w:val="center"/>
        <w:rPr>
          <w:rFonts w:ascii="GHEA Grapalat" w:hAnsi="GHEA Grapalat" w:cs="Arial"/>
          <w:b/>
          <w:lang w:val="hy-AM"/>
        </w:rPr>
      </w:pPr>
    </w:p>
    <w:p w14:paraId="5122F90E" w14:textId="77777777" w:rsidR="00B2572B" w:rsidRPr="00064ADD" w:rsidRDefault="00B2572B" w:rsidP="00ED36CA">
      <w:pPr>
        <w:pStyle w:val="31"/>
        <w:spacing w:line="240" w:lineRule="auto"/>
        <w:jc w:val="right"/>
        <w:rPr>
          <w:rFonts w:ascii="GHEA Grapalat" w:hAnsi="GHEA Grapalat"/>
          <w:szCs w:val="24"/>
          <w:lang w:val="hy-AM"/>
        </w:rPr>
      </w:pPr>
    </w:p>
    <w:p w14:paraId="45B96CCC" w14:textId="77777777" w:rsidR="009C370D" w:rsidRPr="008D288D" w:rsidRDefault="009C370D" w:rsidP="009C370D">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4</w:t>
      </w:r>
    </w:p>
    <w:p w14:paraId="758F985C" w14:textId="468FF2A0" w:rsidR="009C370D" w:rsidRPr="00B9559C" w:rsidRDefault="00451107" w:rsidP="009C370D">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422209">
        <w:rPr>
          <w:rFonts w:ascii="GHEA Grapalat" w:hAnsi="GHEA Grapalat"/>
          <w:b/>
          <w:bCs/>
          <w:lang w:val="af-ZA"/>
        </w:rPr>
        <w:t>ԱՄՓՀ-ՀԲՄԾՁԲ-30/24</w:t>
      </w:r>
      <w:r w:rsidRPr="00B9559C">
        <w:rPr>
          <w:rFonts w:ascii="GHEA Grapalat" w:hAnsi="GHEA Grapalat"/>
          <w:b/>
          <w:bCs/>
          <w:lang w:val="hy-AM"/>
        </w:rPr>
        <w:t xml:space="preserve">» </w:t>
      </w:r>
      <w:r w:rsidR="009C370D" w:rsidRPr="00B9559C">
        <w:rPr>
          <w:rFonts w:ascii="GHEA Grapalat" w:hAnsi="GHEA Grapalat" w:cs="Sylfaen"/>
          <w:b/>
          <w:bCs/>
          <w:lang w:val="hy-AM"/>
        </w:rPr>
        <w:t>ծածկագրով</w:t>
      </w:r>
    </w:p>
    <w:p w14:paraId="20D501DA" w14:textId="7C5D3F24" w:rsidR="009C370D" w:rsidRPr="00B9559C" w:rsidRDefault="0084672F" w:rsidP="009C370D">
      <w:pPr>
        <w:pStyle w:val="31"/>
        <w:spacing w:line="240" w:lineRule="auto"/>
        <w:jc w:val="right"/>
        <w:rPr>
          <w:rFonts w:ascii="GHEA Grapalat" w:hAnsi="GHEA Grapalat" w:cs="Sylfaen"/>
          <w:b/>
          <w:bCs/>
          <w:lang w:val="hy-AM"/>
        </w:rPr>
      </w:pPr>
      <w:r>
        <w:rPr>
          <w:rFonts w:ascii="GHEA Grapalat" w:hAnsi="GHEA Grapalat" w:cs="Sylfaen"/>
          <w:b/>
          <w:bCs/>
          <w:lang w:val="hy-AM"/>
        </w:rPr>
        <w:t>հրատապ բաց մրցույթ</w:t>
      </w:r>
      <w:r w:rsidR="00131DCD">
        <w:rPr>
          <w:rFonts w:ascii="GHEA Grapalat" w:hAnsi="GHEA Grapalat" w:cs="Sylfaen"/>
          <w:b/>
          <w:bCs/>
          <w:lang w:val="hy-AM"/>
        </w:rPr>
        <w:t>ի</w:t>
      </w:r>
      <w:r w:rsidR="009C370D" w:rsidRPr="00B9559C">
        <w:rPr>
          <w:rFonts w:ascii="GHEA Grapalat" w:hAnsi="GHEA Grapalat" w:cs="Sylfaen"/>
          <w:b/>
          <w:bCs/>
          <w:lang w:val="hy-AM"/>
        </w:rPr>
        <w:t>հրավերի</w:t>
      </w:r>
    </w:p>
    <w:p w14:paraId="26B4C890" w14:textId="77777777" w:rsidR="009C370D" w:rsidRPr="00064ADD" w:rsidRDefault="009C370D" w:rsidP="009C370D">
      <w:pPr>
        <w:pStyle w:val="31"/>
        <w:spacing w:line="240" w:lineRule="auto"/>
        <w:jc w:val="right"/>
        <w:rPr>
          <w:rFonts w:ascii="GHEA Grapalat" w:hAnsi="GHEA Grapalat"/>
          <w:szCs w:val="24"/>
          <w:lang w:val="hy-AM"/>
        </w:rPr>
      </w:pPr>
    </w:p>
    <w:p w14:paraId="007EF0EB"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ED081E"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0E9B215D" w14:textId="2779F697" w:rsidR="00F27778" w:rsidRPr="00980D6D" w:rsidRDefault="00091EBC" w:rsidP="0095473B">
      <w:pPr>
        <w:pStyle w:val="af4"/>
        <w:shd w:val="clear" w:color="auto" w:fill="FFFFFF"/>
        <w:spacing w:before="0" w:beforeAutospacing="0" w:after="0" w:afterAutospacing="0"/>
        <w:ind w:firstLine="375"/>
        <w:rPr>
          <w:rStyle w:val="af5"/>
          <w:rFonts w:ascii="GHEA Grapalat" w:hAnsi="GHEA Grapalat" w:cs="Sylfaen"/>
          <w:b w:val="0"/>
          <w:bCs w:val="0"/>
          <w:vertAlign w:val="superscript"/>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կողմից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Pr="00064ADD">
        <w:rPr>
          <w:rStyle w:val="af5"/>
          <w:rFonts w:ascii="GHEA Grapalat" w:hAnsi="GHEA Grapalat"/>
          <w:b w:val="0"/>
          <w:bCs w:val="0"/>
          <w:sz w:val="20"/>
          <w:szCs w:val="20"/>
          <w:lang w:val="hy-AM"/>
        </w:rPr>
        <w:t>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00F27778"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գնման ընթացակարգի</w:t>
      </w:r>
      <w:r w:rsidR="00F27778" w:rsidRPr="00064ADD">
        <w:rPr>
          <w:rStyle w:val="af5"/>
          <w:rFonts w:ascii="GHEA Grapalat" w:hAnsi="GHEA Grapalat"/>
          <w:b w:val="0"/>
          <w:bCs w:val="0"/>
          <w:sz w:val="20"/>
          <w:szCs w:val="20"/>
          <w:lang w:val="hy-AM"/>
        </w:rPr>
        <w:t xml:space="preserve"> արդյունքում</w:t>
      </w:r>
      <w:r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705B9C10"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77777777"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պրիցիպալ)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1FB8E94C"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77777777"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64F0A1BC" w14:textId="77777777"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E79A779"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31"/>
        <w:spacing w:line="240" w:lineRule="auto"/>
        <w:jc w:val="right"/>
        <w:rPr>
          <w:rFonts w:ascii="GHEA Grapalat" w:hAnsi="GHEA Grapalat" w:cs="Sylfaen"/>
          <w:b/>
          <w:lang w:val="hy-AM"/>
        </w:rPr>
      </w:pPr>
    </w:p>
    <w:p w14:paraId="184EA5F2" w14:textId="77777777" w:rsidR="00493DAD" w:rsidRPr="00064ADD" w:rsidRDefault="00493DAD" w:rsidP="00752D6E">
      <w:pPr>
        <w:pStyle w:val="31"/>
        <w:spacing w:line="240" w:lineRule="auto"/>
        <w:jc w:val="right"/>
        <w:rPr>
          <w:rFonts w:ascii="GHEA Grapalat" w:hAnsi="GHEA Grapalat" w:cs="Sylfaen"/>
          <w:b/>
          <w:lang w:val="hy-AM"/>
        </w:rPr>
      </w:pPr>
    </w:p>
    <w:p w14:paraId="1C410444" w14:textId="77777777" w:rsidR="00493DAD" w:rsidRPr="00064ADD" w:rsidRDefault="00493DAD" w:rsidP="00752D6E">
      <w:pPr>
        <w:pStyle w:val="31"/>
        <w:spacing w:line="240" w:lineRule="auto"/>
        <w:jc w:val="right"/>
        <w:rPr>
          <w:rFonts w:ascii="GHEA Grapalat" w:hAnsi="GHEA Grapalat" w:cs="Sylfaen"/>
          <w:b/>
          <w:lang w:val="hy-AM"/>
        </w:rPr>
      </w:pPr>
    </w:p>
    <w:p w14:paraId="054D65E5" w14:textId="77777777" w:rsidR="00493DAD" w:rsidRPr="00064ADD" w:rsidRDefault="00493DAD" w:rsidP="00752D6E">
      <w:pPr>
        <w:pStyle w:val="31"/>
        <w:spacing w:line="240" w:lineRule="auto"/>
        <w:jc w:val="right"/>
        <w:rPr>
          <w:rFonts w:ascii="GHEA Grapalat" w:hAnsi="GHEA Grapalat" w:cs="Sylfaen"/>
          <w:b/>
          <w:lang w:val="hy-AM"/>
        </w:rPr>
      </w:pPr>
    </w:p>
    <w:p w14:paraId="054AB6B8" w14:textId="77777777" w:rsidR="00493DAD" w:rsidRPr="00064ADD" w:rsidRDefault="00493DAD" w:rsidP="00752D6E">
      <w:pPr>
        <w:pStyle w:val="31"/>
        <w:spacing w:line="240" w:lineRule="auto"/>
        <w:jc w:val="right"/>
        <w:rPr>
          <w:rFonts w:ascii="GHEA Grapalat" w:hAnsi="GHEA Grapalat" w:cs="Sylfaen"/>
          <w:b/>
          <w:lang w:val="hy-AM"/>
        </w:rPr>
      </w:pPr>
    </w:p>
    <w:p w14:paraId="1E5070FC" w14:textId="77777777" w:rsidR="00493DAD" w:rsidRPr="00064ADD" w:rsidRDefault="00493DAD" w:rsidP="00752D6E">
      <w:pPr>
        <w:pStyle w:val="31"/>
        <w:spacing w:line="240" w:lineRule="auto"/>
        <w:jc w:val="right"/>
        <w:rPr>
          <w:rFonts w:ascii="GHEA Grapalat" w:hAnsi="GHEA Grapalat" w:cs="Sylfaen"/>
          <w:b/>
          <w:lang w:val="hy-AM"/>
        </w:rPr>
      </w:pPr>
    </w:p>
    <w:p w14:paraId="0F0B399C" w14:textId="77777777" w:rsidR="00493DAD" w:rsidRPr="00064ADD" w:rsidRDefault="00493DAD" w:rsidP="00752D6E">
      <w:pPr>
        <w:pStyle w:val="31"/>
        <w:spacing w:line="240" w:lineRule="auto"/>
        <w:jc w:val="right"/>
        <w:rPr>
          <w:rFonts w:ascii="GHEA Grapalat" w:hAnsi="GHEA Grapalat" w:cs="Sylfaen"/>
          <w:b/>
          <w:lang w:val="hy-AM"/>
        </w:rPr>
      </w:pPr>
    </w:p>
    <w:p w14:paraId="3CADC2C7" w14:textId="77777777" w:rsidR="00493DAD" w:rsidRPr="00064ADD" w:rsidRDefault="00493DAD" w:rsidP="00752D6E">
      <w:pPr>
        <w:pStyle w:val="31"/>
        <w:spacing w:line="240" w:lineRule="auto"/>
        <w:jc w:val="right"/>
        <w:rPr>
          <w:rFonts w:ascii="GHEA Grapalat" w:hAnsi="GHEA Grapalat" w:cs="Sylfaen"/>
          <w:b/>
          <w:lang w:val="hy-AM"/>
        </w:rPr>
      </w:pPr>
    </w:p>
    <w:p w14:paraId="71163377" w14:textId="77777777" w:rsidR="00493DAD" w:rsidRPr="00064ADD" w:rsidRDefault="00493DAD" w:rsidP="00752D6E">
      <w:pPr>
        <w:pStyle w:val="31"/>
        <w:spacing w:line="240" w:lineRule="auto"/>
        <w:jc w:val="right"/>
        <w:rPr>
          <w:rFonts w:ascii="GHEA Grapalat" w:hAnsi="GHEA Grapalat" w:cs="Sylfaen"/>
          <w:b/>
          <w:lang w:val="hy-AM"/>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0984F41F" w14:textId="77777777" w:rsidR="00493DAD" w:rsidRPr="00064ADD" w:rsidRDefault="00493DAD" w:rsidP="00752D6E">
      <w:pPr>
        <w:pStyle w:val="31"/>
        <w:spacing w:line="240" w:lineRule="auto"/>
        <w:jc w:val="right"/>
        <w:rPr>
          <w:rFonts w:ascii="GHEA Grapalat" w:hAnsi="GHEA Grapalat" w:cs="Sylfaen"/>
          <w:b/>
          <w:lang w:val="hy-AM"/>
        </w:rPr>
      </w:pPr>
    </w:p>
    <w:p w14:paraId="4C95FED6" w14:textId="77777777" w:rsidR="00493DAD" w:rsidRPr="00064ADD" w:rsidRDefault="00493DAD" w:rsidP="00752D6E">
      <w:pPr>
        <w:pStyle w:val="31"/>
        <w:spacing w:line="240" w:lineRule="auto"/>
        <w:jc w:val="right"/>
        <w:rPr>
          <w:rFonts w:ascii="GHEA Grapalat" w:hAnsi="GHEA Grapalat" w:cs="Sylfaen"/>
          <w:b/>
          <w:lang w:val="hy-AM"/>
        </w:rPr>
      </w:pPr>
    </w:p>
    <w:p w14:paraId="315E2CB6" w14:textId="416C5A5E" w:rsidR="00493DAD" w:rsidRDefault="00493DAD" w:rsidP="00752D6E">
      <w:pPr>
        <w:pStyle w:val="31"/>
        <w:spacing w:line="240" w:lineRule="auto"/>
        <w:jc w:val="right"/>
        <w:rPr>
          <w:rFonts w:ascii="GHEA Grapalat" w:hAnsi="GHEA Grapalat" w:cs="Sylfaen"/>
          <w:b/>
          <w:lang w:val="hy-AM"/>
        </w:rPr>
      </w:pPr>
    </w:p>
    <w:p w14:paraId="74D39506" w14:textId="7408EEF4" w:rsidR="00980D6D" w:rsidRDefault="00980D6D" w:rsidP="00752D6E">
      <w:pPr>
        <w:pStyle w:val="31"/>
        <w:spacing w:line="240" w:lineRule="auto"/>
        <w:jc w:val="right"/>
        <w:rPr>
          <w:rFonts w:ascii="GHEA Grapalat" w:hAnsi="GHEA Grapalat" w:cs="Sylfaen"/>
          <w:b/>
          <w:lang w:val="hy-AM"/>
        </w:rPr>
      </w:pPr>
    </w:p>
    <w:p w14:paraId="15C3F683" w14:textId="19D4BA69" w:rsidR="00980D6D" w:rsidRDefault="00980D6D" w:rsidP="00752D6E">
      <w:pPr>
        <w:pStyle w:val="31"/>
        <w:spacing w:line="240" w:lineRule="auto"/>
        <w:jc w:val="right"/>
        <w:rPr>
          <w:rFonts w:ascii="GHEA Grapalat" w:hAnsi="GHEA Grapalat" w:cs="Sylfaen"/>
          <w:b/>
          <w:lang w:val="hy-AM"/>
        </w:rPr>
      </w:pPr>
    </w:p>
    <w:p w14:paraId="1100182D" w14:textId="4BAC3B82" w:rsidR="00980D6D" w:rsidRDefault="00980D6D" w:rsidP="00752D6E">
      <w:pPr>
        <w:pStyle w:val="31"/>
        <w:spacing w:line="240" w:lineRule="auto"/>
        <w:jc w:val="right"/>
        <w:rPr>
          <w:rFonts w:ascii="GHEA Grapalat" w:hAnsi="GHEA Grapalat" w:cs="Sylfaen"/>
          <w:b/>
          <w:lang w:val="hy-AM"/>
        </w:rPr>
      </w:pPr>
    </w:p>
    <w:p w14:paraId="2973B6CE" w14:textId="77777777" w:rsidR="00980D6D" w:rsidRPr="00064ADD" w:rsidRDefault="00980D6D" w:rsidP="00752D6E">
      <w:pPr>
        <w:pStyle w:val="31"/>
        <w:spacing w:line="240" w:lineRule="auto"/>
        <w:jc w:val="right"/>
        <w:rPr>
          <w:rFonts w:ascii="GHEA Grapalat" w:hAnsi="GHEA Grapalat" w:cs="Sylfaen"/>
          <w:b/>
          <w:lang w:val="hy-AM"/>
        </w:rPr>
      </w:pP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672F3E54" w14:textId="77777777" w:rsidR="00752D6E" w:rsidRPr="008D288D" w:rsidRDefault="00752D6E" w:rsidP="00752D6E">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4.1</w:t>
      </w:r>
    </w:p>
    <w:p w14:paraId="1A770D5C" w14:textId="49375382" w:rsidR="00752D6E" w:rsidRPr="00B9559C" w:rsidRDefault="00451107" w:rsidP="00752D6E">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422209">
        <w:rPr>
          <w:rFonts w:ascii="GHEA Grapalat" w:hAnsi="GHEA Grapalat"/>
          <w:b/>
          <w:bCs/>
          <w:lang w:val="af-ZA"/>
        </w:rPr>
        <w:t>ԱՄՓՀ-ՀԲՄԾՁԲ-30/24</w:t>
      </w:r>
      <w:r w:rsidRPr="00B9559C">
        <w:rPr>
          <w:rFonts w:ascii="GHEA Grapalat" w:hAnsi="GHEA Grapalat"/>
          <w:b/>
          <w:bCs/>
          <w:lang w:val="hy-AM"/>
        </w:rPr>
        <w:t xml:space="preserve">» </w:t>
      </w:r>
      <w:r w:rsidR="00752D6E" w:rsidRPr="00B9559C">
        <w:rPr>
          <w:rFonts w:ascii="GHEA Grapalat" w:hAnsi="GHEA Grapalat" w:cs="Sylfaen"/>
          <w:b/>
          <w:bCs/>
          <w:lang w:val="hy-AM"/>
        </w:rPr>
        <w:t>ծածկագրով</w:t>
      </w:r>
    </w:p>
    <w:p w14:paraId="64484B07" w14:textId="25F72C83" w:rsidR="00752D6E" w:rsidRPr="00B9559C" w:rsidRDefault="0084672F" w:rsidP="00752D6E">
      <w:pPr>
        <w:pStyle w:val="31"/>
        <w:spacing w:line="240" w:lineRule="auto"/>
        <w:jc w:val="right"/>
        <w:rPr>
          <w:rFonts w:ascii="GHEA Grapalat" w:hAnsi="GHEA Grapalat" w:cs="Sylfaen"/>
          <w:b/>
          <w:bCs/>
          <w:lang w:val="hy-AM"/>
        </w:rPr>
      </w:pPr>
      <w:r>
        <w:rPr>
          <w:rFonts w:ascii="GHEA Grapalat" w:hAnsi="GHEA Grapalat" w:cs="Sylfaen"/>
          <w:b/>
          <w:bCs/>
          <w:lang w:val="hy-AM"/>
        </w:rPr>
        <w:t>հրատապ բաց մրցույթ</w:t>
      </w:r>
      <w:r w:rsidR="00131DCD">
        <w:rPr>
          <w:rFonts w:ascii="GHEA Grapalat" w:hAnsi="GHEA Grapalat" w:cs="Sylfaen"/>
          <w:b/>
          <w:bCs/>
          <w:lang w:val="hy-AM"/>
        </w:rPr>
        <w:t>ի</w:t>
      </w:r>
      <w:r w:rsidR="00752D6E" w:rsidRPr="00B9559C">
        <w:rPr>
          <w:rFonts w:ascii="GHEA Grapalat" w:hAnsi="GHEA Grapalat" w:cs="Sylfaen"/>
          <w:b/>
          <w:bCs/>
          <w:lang w:val="hy-AM"/>
        </w:rPr>
        <w:t>հրավերի</w:t>
      </w:r>
    </w:p>
    <w:p w14:paraId="447325C2"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107C51A1"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C545247"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19E51788"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04C4768E" w14:textId="77777777" w:rsidR="00BB5D3F" w:rsidRPr="00064ADD" w:rsidRDefault="00BB5D3F" w:rsidP="00BB5D3F">
      <w:pPr>
        <w:pStyle w:val="af4"/>
        <w:shd w:val="clear" w:color="auto" w:fill="FFFFFF"/>
        <w:spacing w:before="0" w:beforeAutospacing="0" w:after="0" w:afterAutospacing="0"/>
        <w:ind w:firstLine="375"/>
        <w:rPr>
          <w:rStyle w:val="af5"/>
          <w:lang w:val="hy-AM"/>
        </w:rPr>
      </w:pPr>
    </w:p>
    <w:p w14:paraId="78E281E8" w14:textId="02FB572C" w:rsidR="00BB5D3F" w:rsidRPr="00980D6D" w:rsidRDefault="00BB5D3F" w:rsidP="0095473B">
      <w:pPr>
        <w:pStyle w:val="af4"/>
        <w:shd w:val="clear" w:color="auto" w:fill="FFFFFF"/>
        <w:spacing w:before="0" w:beforeAutospacing="0" w:after="0" w:afterAutospacing="0"/>
        <w:ind w:firstLine="375"/>
        <w:rPr>
          <w:rStyle w:val="af5"/>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95473B">
        <w:rPr>
          <w:rFonts w:ascii="GHEA Grapalat" w:hAnsi="GHEA Grapalat" w:cs="Sylfaen"/>
          <w:sz w:val="20"/>
          <w:szCs w:val="20"/>
          <w:lang w:val="es-ES"/>
        </w:rPr>
        <w:t>Փարաքար</w:t>
      </w:r>
      <w:r w:rsidR="00BA2FE7">
        <w:rPr>
          <w:rFonts w:ascii="GHEA Grapalat" w:hAnsi="GHEA Grapalat" w:cs="Sylfaen"/>
          <w:sz w:val="20"/>
          <w:szCs w:val="20"/>
          <w:lang w:val="hy-AM"/>
        </w:rPr>
        <w:t>ի</w:t>
      </w:r>
      <w:r w:rsidR="0095473B">
        <w:rPr>
          <w:rFonts w:ascii="GHEA Grapalat" w:hAnsi="GHEA Grapalat" w:cs="Sylfaen"/>
          <w:sz w:val="20"/>
          <w:szCs w:val="20"/>
          <w:lang w:val="es-ES"/>
        </w:rPr>
        <w:t xml:space="preserve"> համայնք</w:t>
      </w:r>
      <w:r w:rsidR="00BA2FE7">
        <w:rPr>
          <w:rFonts w:ascii="GHEA Grapalat" w:hAnsi="GHEA Grapalat" w:cs="Sylfaen"/>
          <w:sz w:val="20"/>
          <w:szCs w:val="20"/>
          <w:lang w:val="hy-AM"/>
        </w:rPr>
        <w:t>ապետարան</w:t>
      </w:r>
      <w:r w:rsidR="0095473B" w:rsidRPr="006A6963">
        <w:rPr>
          <w:rFonts w:ascii="GHEA Grapalat" w:hAnsi="GHEA Grapalat" w:cs="Sylfaen"/>
          <w:sz w:val="20"/>
          <w:szCs w:val="20"/>
          <w:lang w:val="es-ES"/>
        </w:rPr>
        <w:t>ի</w:t>
      </w:r>
      <w:r w:rsidR="0095473B">
        <w:rPr>
          <w:rFonts w:ascii="GHEA Grapalat" w:hAnsi="GHEA Grapalat" w:cs="Sylfaen"/>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կողմից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Pr="00064ADD">
        <w:rPr>
          <w:rStyle w:val="af5"/>
          <w:rFonts w:ascii="GHEA Grapalat" w:hAnsi="GHEA Grapalat"/>
          <w:b w:val="0"/>
          <w:bCs w:val="0"/>
          <w:sz w:val="20"/>
          <w:szCs w:val="20"/>
          <w:lang w:val="hy-AM"/>
        </w:rPr>
        <w:t>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Style w:val="af5"/>
          <w:rFonts w:ascii="GHEA Grapalat" w:hAnsi="GHEA Grapalat"/>
          <w:b w:val="0"/>
          <w:bCs w:val="0"/>
          <w:sz w:val="20"/>
          <w:szCs w:val="20"/>
          <w:lang w:val="hy-AM"/>
        </w:rPr>
        <w:t xml:space="preserve">գնման ընթացակարգի արդյունքում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249E8BFB" w14:textId="77777777" w:rsidR="00BB5D3F" w:rsidRPr="00064ADD" w:rsidRDefault="00BB5D3F" w:rsidP="00BB5D3F">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716CE8D5"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պրիցիպալ) կողմից կնքվելիք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7A2D2C9C" w14:textId="77777777" w:rsidR="00BB5D3F" w:rsidRPr="00064ADD" w:rsidRDefault="00BB5D3F" w:rsidP="00BB5D3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780355D8" w14:textId="77777777" w:rsidR="00BB5D3F" w:rsidRPr="00064ADD" w:rsidRDefault="000D2AB2" w:rsidP="00BB5D3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BB5D3F" w:rsidRPr="00064ADD">
        <w:rPr>
          <w:rStyle w:val="af5"/>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3301364E"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508D2B79" w14:textId="77777777" w:rsidR="00BB5D3F" w:rsidRPr="00064ADD" w:rsidRDefault="00BB5D3F" w:rsidP="00BB5D3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C99254" w14:textId="77777777" w:rsidR="00BB5D3F" w:rsidRPr="00064ADD" w:rsidRDefault="00BB5D3F" w:rsidP="00BB5D3F">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փոխանցման միջոցով:</w:t>
      </w:r>
    </w:p>
    <w:p w14:paraId="7A86F566" w14:textId="77777777" w:rsidR="00BB5D3F" w:rsidRPr="00064ADD" w:rsidRDefault="00BB5D3F" w:rsidP="00BB5D3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26813AAC"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46B4B29F"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77777777" w:rsidR="005B5702" w:rsidRPr="00064ADD" w:rsidRDefault="00BB5D3F" w:rsidP="005B570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 xml:space="preserve">Երաշխիքը գործում է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25627E9B" w14:textId="77777777" w:rsidR="005B5702" w:rsidRPr="00064ADD" w:rsidRDefault="005B5702" w:rsidP="005B57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4E9FD008" w14:textId="77777777" w:rsidR="005B5702" w:rsidRPr="00064ADD" w:rsidRDefault="005B5702" w:rsidP="005B5702">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3FCA6EF" w14:textId="77777777" w:rsidR="005B5702" w:rsidRPr="00064ADD" w:rsidRDefault="005B5702" w:rsidP="005B5702">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6E9D0B78" w14:textId="77777777" w:rsidR="00BB5D3F" w:rsidRPr="00064ADD" w:rsidRDefault="00BB5D3F"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0A891EFC"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497669AF" w14:textId="77777777" w:rsidR="00BB5D3F" w:rsidRPr="00064ADD" w:rsidRDefault="00BB5D3F" w:rsidP="00BB5D3F">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EC14AFE"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3866EC1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57D6A6BF"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60C7D7EF"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6DB3D0E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11E45D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169FF5A"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A760D04"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DDE2CD1" w14:textId="77777777" w:rsidR="007862B1" w:rsidRPr="008D288D" w:rsidRDefault="00BB5D3F" w:rsidP="00764040">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8D288D">
        <w:rPr>
          <w:rFonts w:ascii="GHEA Grapalat" w:hAnsi="GHEA Grapalat" w:cs="Sylfaen"/>
          <w:b/>
          <w:lang w:val="hy-AM"/>
        </w:rPr>
        <w:t xml:space="preserve"> 4.</w:t>
      </w:r>
      <w:r w:rsidR="000E3D8B" w:rsidRPr="008D288D">
        <w:rPr>
          <w:rFonts w:ascii="GHEA Grapalat" w:hAnsi="GHEA Grapalat" w:cs="Sylfaen"/>
          <w:b/>
          <w:lang w:val="hy-AM"/>
        </w:rPr>
        <w:t>2</w:t>
      </w:r>
    </w:p>
    <w:p w14:paraId="2F6A2A04" w14:textId="1E22AB0D" w:rsidR="007862B1" w:rsidRPr="00B9559C" w:rsidRDefault="00451107" w:rsidP="007862B1">
      <w:pPr>
        <w:pStyle w:val="31"/>
        <w:spacing w:line="240" w:lineRule="auto"/>
        <w:jc w:val="right"/>
        <w:rPr>
          <w:rFonts w:ascii="GHEA Grapalat" w:hAnsi="GHEA Grapalat" w:cs="Sylfaen"/>
          <w:b/>
          <w:bCs/>
          <w:lang w:val="hy-AM"/>
        </w:rPr>
      </w:pPr>
      <w:r w:rsidRPr="00B9559C">
        <w:rPr>
          <w:rFonts w:ascii="GHEA Grapalat" w:hAnsi="GHEA Grapalat"/>
          <w:b/>
          <w:bCs/>
          <w:lang w:val="af-ZA"/>
        </w:rPr>
        <w:t>«</w:t>
      </w:r>
      <w:r w:rsidR="00422209">
        <w:rPr>
          <w:rFonts w:ascii="GHEA Grapalat" w:hAnsi="GHEA Grapalat"/>
          <w:b/>
          <w:bCs/>
          <w:lang w:val="af-ZA"/>
        </w:rPr>
        <w:t>ԱՄՓՀ-ՀԲՄԾՁԲ-30/24</w:t>
      </w:r>
      <w:r w:rsidRPr="00B9559C">
        <w:rPr>
          <w:rFonts w:ascii="GHEA Grapalat" w:hAnsi="GHEA Grapalat"/>
          <w:b/>
          <w:bCs/>
          <w:lang w:val="hy-AM"/>
        </w:rPr>
        <w:t xml:space="preserve">» </w:t>
      </w:r>
      <w:r w:rsidR="007862B1" w:rsidRPr="00B9559C">
        <w:rPr>
          <w:rFonts w:ascii="GHEA Grapalat" w:hAnsi="GHEA Grapalat" w:cs="Sylfaen"/>
          <w:b/>
          <w:bCs/>
          <w:lang w:val="hy-AM"/>
        </w:rPr>
        <w:t>ծածկագրով</w:t>
      </w:r>
    </w:p>
    <w:p w14:paraId="16DA97FF" w14:textId="6626EF3A" w:rsidR="007862B1" w:rsidRPr="00B9559C" w:rsidRDefault="0084672F" w:rsidP="007862B1">
      <w:pPr>
        <w:pStyle w:val="31"/>
        <w:spacing w:line="240" w:lineRule="auto"/>
        <w:jc w:val="right"/>
        <w:rPr>
          <w:rFonts w:ascii="GHEA Grapalat" w:hAnsi="GHEA Grapalat" w:cs="Sylfaen"/>
          <w:b/>
          <w:bCs/>
          <w:lang w:val="hy-AM"/>
        </w:rPr>
      </w:pPr>
      <w:r>
        <w:rPr>
          <w:rFonts w:ascii="GHEA Grapalat" w:hAnsi="GHEA Grapalat" w:cs="Sylfaen"/>
          <w:b/>
          <w:bCs/>
          <w:lang w:val="hy-AM"/>
        </w:rPr>
        <w:t>հրատապ բաց մրցույթ</w:t>
      </w:r>
      <w:r w:rsidR="00131DCD">
        <w:rPr>
          <w:rFonts w:ascii="GHEA Grapalat" w:hAnsi="GHEA Grapalat" w:cs="Sylfaen"/>
          <w:b/>
          <w:bCs/>
          <w:lang w:val="hy-AM"/>
        </w:rPr>
        <w:t>ի</w:t>
      </w:r>
      <w:r w:rsidR="007862B1" w:rsidRPr="00B9559C">
        <w:rPr>
          <w:rFonts w:ascii="GHEA Grapalat" w:hAnsi="GHEA Grapalat" w:cs="Sylfaen"/>
          <w:b/>
          <w:bCs/>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7675D9AC" w:rsidR="007862B1" w:rsidRPr="00672101" w:rsidRDefault="007862B1" w:rsidP="009C06A2">
      <w:pPr>
        <w:numPr>
          <w:ilvl w:val="1"/>
          <w:numId w:val="7"/>
        </w:numPr>
        <w:ind w:left="0" w:firstLine="426"/>
        <w:jc w:val="both"/>
        <w:rPr>
          <w:rFonts w:ascii="GHEA Grapalat" w:hAnsi="GHEA Grapalat" w:cs="GHEA Grapalat"/>
          <w:sz w:val="20"/>
          <w:szCs w:val="20"/>
          <w:lang w:val="pt-BR"/>
        </w:rPr>
      </w:pPr>
      <w:r w:rsidRPr="00672101">
        <w:rPr>
          <w:rFonts w:ascii="GHEA Grapalat" w:hAnsi="GHEA Grapalat" w:cs="GHEA Grapalat"/>
          <w:sz w:val="20"/>
          <w:szCs w:val="20"/>
          <w:lang w:val="pt-BR"/>
        </w:rPr>
        <w:t xml:space="preserve">Ընկերությունը մասնակցում է </w:t>
      </w:r>
      <w:r w:rsidR="00672101" w:rsidRPr="00672101">
        <w:rPr>
          <w:rFonts w:ascii="GHEA Grapalat" w:hAnsi="GHEA Grapalat" w:cs="Sylfaen"/>
          <w:sz w:val="20"/>
          <w:szCs w:val="20"/>
          <w:lang w:val="es-ES"/>
        </w:rPr>
        <w:t>Փարաքար</w:t>
      </w:r>
      <w:r w:rsidR="00AF4DC9">
        <w:rPr>
          <w:rFonts w:ascii="GHEA Grapalat" w:hAnsi="GHEA Grapalat" w:cs="Sylfaen"/>
          <w:sz w:val="20"/>
          <w:szCs w:val="20"/>
          <w:lang w:val="hy-AM"/>
        </w:rPr>
        <w:t>ի</w:t>
      </w:r>
      <w:r w:rsidR="00427F2B" w:rsidRPr="00672101">
        <w:rPr>
          <w:rFonts w:ascii="GHEA Grapalat" w:hAnsi="GHEA Grapalat" w:cs="Sylfaen"/>
          <w:sz w:val="20"/>
          <w:szCs w:val="20"/>
          <w:lang w:val="es-ES"/>
        </w:rPr>
        <w:t xml:space="preserve"> համայնք</w:t>
      </w:r>
      <w:r w:rsidR="00AF4DC9">
        <w:rPr>
          <w:rFonts w:ascii="GHEA Grapalat" w:hAnsi="GHEA Grapalat" w:cs="Sylfaen"/>
          <w:sz w:val="20"/>
          <w:szCs w:val="20"/>
          <w:lang w:val="hy-AM"/>
        </w:rPr>
        <w:t>ապետարան</w:t>
      </w:r>
      <w:r w:rsidR="00427F2B" w:rsidRPr="00672101">
        <w:rPr>
          <w:rFonts w:ascii="GHEA Grapalat" w:hAnsi="GHEA Grapalat" w:cs="Sylfaen"/>
          <w:sz w:val="20"/>
          <w:szCs w:val="20"/>
          <w:lang w:val="es-ES"/>
        </w:rPr>
        <w:t>ի</w:t>
      </w:r>
      <w:r w:rsidR="00672101" w:rsidRPr="00672101">
        <w:rPr>
          <w:rFonts w:ascii="GHEA Grapalat" w:hAnsi="GHEA Grapalat" w:cs="Sylfaen"/>
          <w:sz w:val="20"/>
          <w:szCs w:val="20"/>
          <w:lang w:val="hy-AM"/>
        </w:rPr>
        <w:t xml:space="preserve"> </w:t>
      </w:r>
      <w:r w:rsidR="00427F2B" w:rsidRPr="00672101">
        <w:rPr>
          <w:rFonts w:ascii="GHEA Grapalat" w:hAnsi="GHEA Grapalat" w:cs="Sylfaen"/>
          <w:sz w:val="20"/>
          <w:szCs w:val="20"/>
          <w:lang w:val="es-ES"/>
        </w:rPr>
        <w:t xml:space="preserve"> </w:t>
      </w:r>
      <w:r w:rsidRPr="00672101">
        <w:rPr>
          <w:rFonts w:ascii="GHEA Grapalat" w:hAnsi="GHEA Grapalat" w:cs="GHEA Grapalat"/>
          <w:sz w:val="20"/>
          <w:szCs w:val="20"/>
          <w:lang w:val="pt-BR"/>
        </w:rPr>
        <w:t xml:space="preserve">(այսուհետ` Պատվիրատու) կողմից կազմակերպված` </w:t>
      </w:r>
      <w:r w:rsidR="00427F2B" w:rsidRPr="00672101">
        <w:rPr>
          <w:rFonts w:ascii="GHEA Grapalat" w:hAnsi="GHEA Grapalat"/>
          <w:sz w:val="20"/>
          <w:szCs w:val="20"/>
          <w:lang w:val="af-ZA"/>
        </w:rPr>
        <w:t>«</w:t>
      </w:r>
      <w:r w:rsidR="00422209">
        <w:rPr>
          <w:rFonts w:ascii="GHEA Grapalat" w:hAnsi="GHEA Grapalat"/>
          <w:sz w:val="20"/>
          <w:szCs w:val="20"/>
          <w:lang w:val="af-ZA"/>
        </w:rPr>
        <w:t>ԱՄՓՀ-ՀԲՄԾՁԲ-30/24</w:t>
      </w:r>
      <w:r w:rsidR="00427F2B" w:rsidRPr="00672101">
        <w:rPr>
          <w:rFonts w:ascii="GHEA Grapalat" w:hAnsi="GHEA Grapalat"/>
          <w:sz w:val="20"/>
          <w:szCs w:val="20"/>
          <w:lang w:val="hy-AM"/>
        </w:rPr>
        <w:t xml:space="preserve">» </w:t>
      </w:r>
      <w:r w:rsidRPr="00672101">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672F"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09FB33D" w:rsidR="0084672F" w:rsidRPr="00E37232" w:rsidRDefault="0084672F" w:rsidP="0084672F">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84672F"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4520BB81" w:rsidR="0084672F" w:rsidRPr="00064ADD" w:rsidRDefault="0084672F" w:rsidP="0084672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672F"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0352DAC" w:rsidR="0084672F" w:rsidRPr="00E37232" w:rsidRDefault="0084672F" w:rsidP="0084672F">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84672F"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E9667F7" w:rsidR="0084672F" w:rsidRPr="00E37232" w:rsidRDefault="0084672F" w:rsidP="0084672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Կենտրոնական  գանձապետարան</w:t>
            </w:r>
          </w:p>
        </w:tc>
      </w:tr>
      <w:tr w:rsidR="0084672F"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ED5FC2D" w:rsidR="0084672F" w:rsidRPr="00E37232" w:rsidRDefault="0084672F" w:rsidP="0084672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Pr>
                <w:rFonts w:ascii="GHEA Grapalat" w:hAnsi="GHEA Grapalat" w:cs="Sylfaen"/>
                <w:sz w:val="18"/>
                <w:szCs w:val="18"/>
                <w:lang w:val="hy-AM"/>
              </w:rPr>
              <w:t>900322518011</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42220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42220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42220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42220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42220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560350C" w:rsidR="00091EBC" w:rsidRPr="00B9559C" w:rsidRDefault="00451107" w:rsidP="00091EBC">
      <w:pPr>
        <w:pStyle w:val="31"/>
        <w:spacing w:line="240" w:lineRule="auto"/>
        <w:jc w:val="right"/>
        <w:rPr>
          <w:rFonts w:ascii="GHEA Grapalat" w:hAnsi="GHEA Grapalat" w:cs="Arial"/>
          <w:b/>
          <w:bCs/>
          <w:lang w:val="hy-AM"/>
        </w:rPr>
      </w:pPr>
      <w:r w:rsidRPr="00B9559C">
        <w:rPr>
          <w:rFonts w:ascii="GHEA Grapalat" w:hAnsi="GHEA Grapalat"/>
          <w:b/>
          <w:bCs/>
          <w:lang w:val="af-ZA"/>
        </w:rPr>
        <w:t>«</w:t>
      </w:r>
      <w:r w:rsidR="00422209">
        <w:rPr>
          <w:rFonts w:ascii="GHEA Grapalat" w:hAnsi="GHEA Grapalat"/>
          <w:b/>
          <w:bCs/>
          <w:lang w:val="af-ZA"/>
        </w:rPr>
        <w:t>ԱՄՓՀ-ՀԲՄԾՁԲ-30/24</w:t>
      </w:r>
      <w:r w:rsidRPr="00B9559C">
        <w:rPr>
          <w:rFonts w:ascii="GHEA Grapalat" w:hAnsi="GHEA Grapalat"/>
          <w:b/>
          <w:bCs/>
          <w:lang w:val="hy-AM"/>
        </w:rPr>
        <w:t xml:space="preserve">» </w:t>
      </w:r>
      <w:r w:rsidR="00091EBC" w:rsidRPr="00B9559C">
        <w:rPr>
          <w:rFonts w:ascii="GHEA Grapalat" w:hAnsi="GHEA Grapalat" w:cs="Sylfaen"/>
          <w:b/>
          <w:bCs/>
          <w:lang w:val="hy-AM"/>
        </w:rPr>
        <w:t>ծածկագրով</w:t>
      </w:r>
    </w:p>
    <w:p w14:paraId="10DCDC3F" w14:textId="6B328668" w:rsidR="00091EBC" w:rsidRPr="00B9559C" w:rsidRDefault="0084672F" w:rsidP="00091EBC">
      <w:pPr>
        <w:pStyle w:val="31"/>
        <w:spacing w:line="240" w:lineRule="auto"/>
        <w:jc w:val="right"/>
        <w:rPr>
          <w:rFonts w:ascii="GHEA Grapalat" w:hAnsi="GHEA Grapalat" w:cs="Sylfaen"/>
          <w:b/>
          <w:bCs/>
          <w:lang w:val="hy-AM"/>
        </w:rPr>
      </w:pPr>
      <w:r>
        <w:rPr>
          <w:rFonts w:ascii="GHEA Grapalat" w:hAnsi="GHEA Grapalat" w:cs="Sylfaen"/>
          <w:b/>
          <w:bCs/>
          <w:lang w:val="hy-AM"/>
        </w:rPr>
        <w:t>հրատապ բաց մրցույթ</w:t>
      </w:r>
      <w:r w:rsidR="00131DCD">
        <w:rPr>
          <w:rFonts w:ascii="GHEA Grapalat" w:hAnsi="GHEA Grapalat" w:cs="Sylfaen"/>
          <w:b/>
          <w:bCs/>
          <w:lang w:val="hy-AM"/>
        </w:rPr>
        <w:t>ի</w:t>
      </w:r>
      <w:r w:rsidR="00091EBC" w:rsidRPr="00B9559C">
        <w:rPr>
          <w:rFonts w:ascii="GHEA Grapalat" w:hAnsi="GHEA Grapalat" w:cs="Sylfaen"/>
          <w:b/>
          <w:bCs/>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8E72121" w14:textId="230B43C7" w:rsidR="00091EBC" w:rsidRPr="00064ADD" w:rsidRDefault="00091EBC" w:rsidP="00980D6D">
      <w:pPr>
        <w:pStyle w:val="af4"/>
        <w:shd w:val="clear" w:color="auto" w:fill="FFFFFF"/>
        <w:spacing w:before="0" w:beforeAutospacing="0" w:after="0" w:afterAutospacing="0"/>
        <w:ind w:firstLine="375"/>
        <w:rPr>
          <w:rFonts w:ascii="GHEA Grapalat" w:hAnsi="GHEA Grapalat" w:cs="Sylfaen"/>
          <w:vertAlign w:val="superscript"/>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672101">
        <w:rPr>
          <w:rFonts w:ascii="GHEA Grapalat" w:hAnsi="GHEA Grapalat" w:cs="Times Armenian"/>
          <w:iCs/>
          <w:sz w:val="20"/>
          <w:szCs w:val="20"/>
          <w:lang w:val="hy-AM"/>
        </w:rPr>
        <w:t>Փարաքար</w:t>
      </w:r>
      <w:r w:rsidR="00BA2FE7">
        <w:rPr>
          <w:rFonts w:ascii="GHEA Grapalat" w:hAnsi="GHEA Grapalat" w:cs="Times Armenian"/>
          <w:iCs/>
          <w:sz w:val="20"/>
          <w:szCs w:val="20"/>
          <w:lang w:val="hy-AM"/>
        </w:rPr>
        <w:t>ի</w:t>
      </w:r>
      <w:r w:rsidR="00672101" w:rsidRPr="003C6E7D">
        <w:rPr>
          <w:rFonts w:ascii="GHEA Grapalat" w:hAnsi="GHEA Grapalat" w:cs="Times Armenian"/>
          <w:iCs/>
          <w:sz w:val="20"/>
          <w:szCs w:val="20"/>
          <w:lang w:val="hy-AM"/>
        </w:rPr>
        <w:t xml:space="preserve"> համայնք</w:t>
      </w:r>
      <w:r w:rsidR="00BA2FE7">
        <w:rPr>
          <w:rFonts w:ascii="GHEA Grapalat" w:hAnsi="GHEA Grapalat" w:cs="Times Armenian"/>
          <w:iCs/>
          <w:sz w:val="20"/>
          <w:szCs w:val="20"/>
          <w:lang w:val="hy-AM"/>
        </w:rPr>
        <w:t>ապետարանի</w:t>
      </w:r>
      <w:r w:rsidR="00980D6D"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77777777"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77777777" w:rsidR="00091EBC" w:rsidRPr="00064ADD" w:rsidRDefault="00091EBC"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B9559C" w:rsidRDefault="00631658" w:rsidP="00631658">
      <w:pPr>
        <w:pStyle w:val="31"/>
        <w:spacing w:line="240" w:lineRule="auto"/>
        <w:jc w:val="right"/>
        <w:rPr>
          <w:rFonts w:ascii="GHEA Grapalat" w:hAnsi="GHEA Grapalat" w:cs="Sylfaen"/>
          <w:bCs/>
          <w:lang w:val="hy-AM"/>
        </w:rPr>
      </w:pPr>
      <w:r w:rsidRPr="00B9559C">
        <w:rPr>
          <w:rFonts w:ascii="GHEA Grapalat" w:hAnsi="GHEA Grapalat" w:cs="Sylfaen"/>
          <w:bCs/>
          <w:lang w:val="hy-AM"/>
        </w:rPr>
        <w:t>Հավելված 5.1</w:t>
      </w:r>
    </w:p>
    <w:p w14:paraId="28932BCF" w14:textId="03D8622E" w:rsidR="00631658" w:rsidRPr="00B9559C" w:rsidRDefault="00451107" w:rsidP="00631658">
      <w:pPr>
        <w:pStyle w:val="31"/>
        <w:spacing w:line="240" w:lineRule="auto"/>
        <w:jc w:val="right"/>
        <w:rPr>
          <w:rFonts w:ascii="GHEA Grapalat" w:hAnsi="GHEA Grapalat" w:cs="Sylfaen"/>
          <w:bCs/>
          <w:lang w:val="hy-AM"/>
        </w:rPr>
      </w:pPr>
      <w:r w:rsidRPr="00B9559C">
        <w:rPr>
          <w:rFonts w:ascii="GHEA Grapalat" w:hAnsi="GHEA Grapalat"/>
          <w:bCs/>
          <w:lang w:val="af-ZA"/>
        </w:rPr>
        <w:t>«</w:t>
      </w:r>
      <w:r w:rsidR="00422209">
        <w:rPr>
          <w:rFonts w:ascii="GHEA Grapalat" w:hAnsi="GHEA Grapalat"/>
          <w:bCs/>
          <w:lang w:val="af-ZA"/>
        </w:rPr>
        <w:t>ԱՄՓՀ-ՀԲՄԾՁԲ-30/24</w:t>
      </w:r>
      <w:r w:rsidRPr="00B9559C">
        <w:rPr>
          <w:rFonts w:ascii="GHEA Grapalat" w:hAnsi="GHEA Grapalat"/>
          <w:bCs/>
          <w:lang w:val="hy-AM"/>
        </w:rPr>
        <w:t xml:space="preserve">» </w:t>
      </w:r>
      <w:r w:rsidR="00631658" w:rsidRPr="00B9559C">
        <w:rPr>
          <w:rFonts w:ascii="GHEA Grapalat" w:hAnsi="GHEA Grapalat" w:cs="Sylfaen"/>
          <w:bCs/>
          <w:lang w:val="hy-AM"/>
        </w:rPr>
        <w:t>ծածկագրով</w:t>
      </w:r>
    </w:p>
    <w:p w14:paraId="31045CC5" w14:textId="205DD98F" w:rsidR="00631658" w:rsidRPr="00B9559C" w:rsidRDefault="0084672F" w:rsidP="00631658">
      <w:pPr>
        <w:pStyle w:val="31"/>
        <w:spacing w:line="240" w:lineRule="auto"/>
        <w:jc w:val="right"/>
        <w:rPr>
          <w:rFonts w:ascii="GHEA Grapalat" w:hAnsi="GHEA Grapalat" w:cs="Sylfaen"/>
          <w:bCs/>
          <w:lang w:val="hy-AM"/>
        </w:rPr>
      </w:pPr>
      <w:r>
        <w:rPr>
          <w:rFonts w:ascii="GHEA Grapalat" w:hAnsi="GHEA Grapalat" w:cs="Sylfaen"/>
          <w:bCs/>
          <w:lang w:val="hy-AM"/>
        </w:rPr>
        <w:t>հրատապ բաց մրցույթ</w:t>
      </w:r>
      <w:r w:rsidR="00131DCD">
        <w:rPr>
          <w:rFonts w:ascii="GHEA Grapalat" w:hAnsi="GHEA Grapalat" w:cs="Sylfaen"/>
          <w:bCs/>
          <w:lang w:val="hy-AM"/>
        </w:rPr>
        <w:t>ի</w:t>
      </w:r>
      <w:r w:rsidR="00631658" w:rsidRPr="00B9559C">
        <w:rPr>
          <w:rFonts w:ascii="GHEA Grapalat" w:hAnsi="GHEA Grapalat" w:cs="Sylfaen"/>
          <w:bCs/>
          <w:lang w:val="hy-AM"/>
        </w:rPr>
        <w:t>հրավերի</w:t>
      </w:r>
    </w:p>
    <w:p w14:paraId="266E6F51" w14:textId="77777777" w:rsidR="008D288D"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F67D0BB" w14:textId="75B12FE5"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047DEA1"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8D288D">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2831E9">
        <w:rPr>
          <w:rFonts w:ascii="GHEA Grapalat" w:hAnsi="GHEA Grapalat" w:cs="GHEA Grapalat"/>
          <w:sz w:val="20"/>
          <w:szCs w:val="20"/>
          <w:lang w:val="hy-AM"/>
        </w:rPr>
        <w:t xml:space="preserve"> 2024</w:t>
      </w:r>
      <w:r w:rsidR="008D288D">
        <w:rPr>
          <w:rFonts w:ascii="GHEA Grapalat" w:hAnsi="GHEA Grapalat" w:cs="GHEA Grapalat"/>
          <w:sz w:val="20"/>
          <w:szCs w:val="20"/>
          <w:lang w:val="hy-AM"/>
        </w:rPr>
        <w:t>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3F3493C3" w:rsidR="00631658" w:rsidRPr="00064ADD" w:rsidRDefault="008D288D" w:rsidP="00672101">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064ADD">
        <w:rPr>
          <w:rFonts w:ascii="GHEA Grapalat" w:hAnsi="GHEA Grapalat" w:cs="GHEA Grapalat"/>
          <w:sz w:val="20"/>
          <w:szCs w:val="20"/>
          <w:lang w:val="pt-BR"/>
        </w:rPr>
        <w:t xml:space="preserve">1.1 Ընկերությունը մասնակցում է </w:t>
      </w:r>
      <w:r w:rsidR="00672101">
        <w:rPr>
          <w:rFonts w:ascii="GHEA Grapalat" w:hAnsi="GHEA Grapalat" w:cs="Times Armenian"/>
          <w:iCs/>
          <w:sz w:val="20"/>
          <w:szCs w:val="20"/>
          <w:lang w:val="hy-AM"/>
        </w:rPr>
        <w:t>Փարաքար</w:t>
      </w:r>
      <w:r w:rsidR="00AF4DC9">
        <w:rPr>
          <w:rFonts w:ascii="GHEA Grapalat" w:hAnsi="GHEA Grapalat" w:cs="Times Armenian"/>
          <w:iCs/>
          <w:sz w:val="20"/>
          <w:szCs w:val="20"/>
          <w:lang w:val="hy-AM"/>
        </w:rPr>
        <w:t>ի</w:t>
      </w:r>
      <w:r w:rsidR="00672101" w:rsidRPr="003C6E7D">
        <w:rPr>
          <w:rFonts w:ascii="GHEA Grapalat" w:hAnsi="GHEA Grapalat" w:cs="Times Armenian"/>
          <w:iCs/>
          <w:sz w:val="20"/>
          <w:szCs w:val="20"/>
          <w:lang w:val="hy-AM"/>
        </w:rPr>
        <w:t xml:space="preserve"> համայնք</w:t>
      </w:r>
      <w:r w:rsidR="00AF4DC9">
        <w:rPr>
          <w:rFonts w:ascii="GHEA Grapalat" w:hAnsi="GHEA Grapalat" w:cs="Times Armenian"/>
          <w:iCs/>
          <w:sz w:val="20"/>
          <w:szCs w:val="20"/>
          <w:lang w:val="hy-AM"/>
        </w:rPr>
        <w:t xml:space="preserve">ապետարանի </w:t>
      </w:r>
      <w:r w:rsidR="00427F2B" w:rsidRPr="00E6597C">
        <w:rPr>
          <w:rFonts w:ascii="GHEA Grapalat" w:hAnsi="GHEA Grapalat" w:cs="Sylfaen"/>
          <w:sz w:val="20"/>
          <w:szCs w:val="20"/>
          <w:lang w:val="es-ES"/>
        </w:rPr>
        <w:t xml:space="preserve"> </w:t>
      </w:r>
      <w:r w:rsidRPr="00064ADD">
        <w:rPr>
          <w:rFonts w:ascii="GHEA Grapalat" w:hAnsi="GHEA Grapalat" w:cs="GHEA Grapalat"/>
          <w:sz w:val="20"/>
          <w:szCs w:val="20"/>
          <w:lang w:val="pt-BR"/>
        </w:rPr>
        <w:t xml:space="preserve">(այսուհետ` Պատվիրատու) կողմից կազմակերպված` </w:t>
      </w:r>
      <w:r w:rsidR="00684F74"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684F74">
        <w:rPr>
          <w:rFonts w:ascii="GHEA Grapalat" w:hAnsi="GHEA Grapalat"/>
          <w:sz w:val="20"/>
          <w:szCs w:val="20"/>
          <w:lang w:val="hy-AM"/>
        </w:rPr>
        <w:t xml:space="preserve">» </w:t>
      </w:r>
      <w:r w:rsidR="00631658" w:rsidRPr="00064ADD">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5FE96E01"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467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32244F7"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8467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21DB4B8" w:rsidR="0084672F" w:rsidRPr="00064ADD" w:rsidRDefault="0084672F" w:rsidP="0084672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467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B42C4B1"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8467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8062838"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Կենտրոնական  գանձապետարան</w:t>
            </w:r>
          </w:p>
        </w:tc>
      </w:tr>
      <w:tr w:rsidR="008467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58896D8" w:rsidR="0084672F" w:rsidRPr="00064ADD" w:rsidRDefault="0084672F" w:rsidP="0084672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Pr>
                <w:rFonts w:ascii="GHEA Grapalat" w:hAnsi="GHEA Grapalat" w:cs="Sylfaen"/>
                <w:sz w:val="18"/>
                <w:szCs w:val="18"/>
                <w:lang w:val="hy-AM"/>
              </w:rPr>
              <w:t>900322518011</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42220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42220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42220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42220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42220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0D87A96E" w:rsidR="00D55654" w:rsidRPr="00064ADD" w:rsidRDefault="003B3690" w:rsidP="008D288D">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8D288D" w:rsidRPr="00064ADD">
        <w:rPr>
          <w:rFonts w:ascii="GHEA Grapalat" w:hAnsi="GHEA Grapalat" w:cs="Sylfaen"/>
          <w:b/>
          <w:lang w:val="hy-AM"/>
        </w:rPr>
        <w:lastRenderedPageBreak/>
        <w:t xml:space="preserve"> </w:t>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5881E47" w:rsidR="00071D1C" w:rsidRPr="00684F74" w:rsidRDefault="00451107" w:rsidP="00EF3662">
      <w:pPr>
        <w:pStyle w:val="31"/>
        <w:spacing w:line="240" w:lineRule="auto"/>
        <w:jc w:val="right"/>
        <w:rPr>
          <w:rFonts w:ascii="GHEA Grapalat" w:hAnsi="GHEA Grapalat" w:cs="Sylfaen"/>
          <w:b/>
          <w:bCs/>
          <w:lang w:val="hy-AM"/>
        </w:rPr>
      </w:pPr>
      <w:r w:rsidRPr="00684F74">
        <w:rPr>
          <w:rFonts w:ascii="GHEA Grapalat" w:hAnsi="GHEA Grapalat"/>
          <w:b/>
          <w:bCs/>
          <w:lang w:val="af-ZA"/>
        </w:rPr>
        <w:t>«</w:t>
      </w:r>
      <w:r w:rsidR="00422209">
        <w:rPr>
          <w:rFonts w:ascii="GHEA Grapalat" w:hAnsi="GHEA Grapalat"/>
          <w:b/>
          <w:bCs/>
          <w:lang w:val="af-ZA"/>
        </w:rPr>
        <w:t>ԱՄՓՀ-ՀԲՄԾՁԲ-30/24</w:t>
      </w:r>
      <w:r w:rsidRPr="00684F74">
        <w:rPr>
          <w:rFonts w:ascii="GHEA Grapalat" w:hAnsi="GHEA Grapalat"/>
          <w:b/>
          <w:bCs/>
          <w:lang w:val="hy-AM"/>
        </w:rPr>
        <w:t xml:space="preserve">» </w:t>
      </w:r>
      <w:r w:rsidR="00071D1C" w:rsidRPr="00684F74">
        <w:rPr>
          <w:rFonts w:ascii="GHEA Grapalat" w:hAnsi="GHEA Grapalat" w:cs="Sylfaen"/>
          <w:b/>
          <w:bCs/>
          <w:lang w:val="hy-AM"/>
        </w:rPr>
        <w:t>ծածկագրով</w:t>
      </w:r>
    </w:p>
    <w:p w14:paraId="38B53B29" w14:textId="25B73272" w:rsidR="00071D1C" w:rsidRPr="00684F74" w:rsidRDefault="0084672F" w:rsidP="00EF3662">
      <w:pPr>
        <w:pStyle w:val="31"/>
        <w:spacing w:line="240" w:lineRule="auto"/>
        <w:jc w:val="right"/>
        <w:rPr>
          <w:rFonts w:ascii="GHEA Grapalat" w:hAnsi="GHEA Grapalat" w:cs="Sylfaen"/>
          <w:b/>
          <w:bCs/>
          <w:lang w:val="hy-AM"/>
        </w:rPr>
      </w:pPr>
      <w:r>
        <w:rPr>
          <w:rFonts w:ascii="GHEA Grapalat" w:hAnsi="GHEA Grapalat" w:cs="Sylfaen"/>
          <w:b/>
          <w:bCs/>
          <w:lang w:val="hy-AM"/>
        </w:rPr>
        <w:t>հրատապ բաց մրցույթ</w:t>
      </w:r>
      <w:r w:rsidR="00131DCD">
        <w:rPr>
          <w:rFonts w:ascii="GHEA Grapalat" w:hAnsi="GHEA Grapalat" w:cs="Sylfaen"/>
          <w:b/>
          <w:bCs/>
          <w:lang w:val="hy-AM"/>
        </w:rPr>
        <w:t>ի</w:t>
      </w:r>
      <w:r w:rsidR="00071D1C" w:rsidRPr="00684F74">
        <w:rPr>
          <w:rFonts w:ascii="GHEA Grapalat" w:hAnsi="GHEA Grapalat" w:cs="Sylfaen"/>
          <w:b/>
          <w:bCs/>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7C7968EF" w:rsidR="007678FA" w:rsidRPr="00684F74" w:rsidRDefault="00684F74" w:rsidP="007678FA">
      <w:pPr>
        <w:ind w:left="-142" w:firstLine="142"/>
        <w:jc w:val="center"/>
        <w:rPr>
          <w:rFonts w:ascii="GHEA Grapalat" w:hAnsi="GHEA Grapalat" w:cs="Times Armenian"/>
          <w:b/>
          <w:lang w:val="hy-AM"/>
        </w:rPr>
      </w:pPr>
      <w:r w:rsidRPr="00684F74">
        <w:rPr>
          <w:rFonts w:ascii="GHEA Grapalat" w:hAnsi="GHEA Grapalat" w:cs="Sylfaen"/>
          <w:b/>
          <w:lang w:val="hy-AM"/>
        </w:rPr>
        <w:t xml:space="preserve">ՀՀ ԱՐԱԳԱԾՈՏՆԻ ՄԱՐԶԻ </w:t>
      </w:r>
      <w:r w:rsidR="00672101">
        <w:rPr>
          <w:rFonts w:ascii="GHEA Grapalat" w:hAnsi="GHEA Grapalat" w:cs="Sylfaen"/>
          <w:b/>
          <w:lang w:val="hy-AM"/>
        </w:rPr>
        <w:t>ՓԱՐԱՔԱՐ</w:t>
      </w:r>
      <w:r w:rsidR="00AF4DC9">
        <w:rPr>
          <w:rFonts w:ascii="GHEA Grapalat" w:hAnsi="GHEA Grapalat" w:cs="Sylfaen"/>
          <w:b/>
          <w:lang w:val="hy-AM"/>
        </w:rPr>
        <w:t>Ի</w:t>
      </w:r>
      <w:r w:rsidR="00AF4DC9">
        <w:rPr>
          <w:rFonts w:ascii="GHEA Grapalat" w:hAnsi="GHEA Grapalat" w:cs="Sylfaen"/>
          <w:b/>
          <w:lang w:val="es-ES"/>
        </w:rPr>
        <w:t xml:space="preserve"> ՀԱՄԱՅՆՔԱՊԵՏԱՐԱՆԻ</w:t>
      </w:r>
      <w:r w:rsidRPr="00684F74">
        <w:rPr>
          <w:rFonts w:ascii="GHEA Grapalat" w:hAnsi="GHEA Grapalat" w:cs="Sylfaen"/>
          <w:b/>
          <w:lang w:val="es-ES"/>
        </w:rPr>
        <w:t xml:space="preserve"> </w:t>
      </w:r>
      <w:r w:rsidRPr="00684F74">
        <w:rPr>
          <w:rFonts w:ascii="GHEA Grapalat" w:hAnsi="GHEA Grapalat" w:cs="Sylfaen"/>
          <w:b/>
          <w:lang w:val="hy-AM"/>
        </w:rPr>
        <w:t>ԿԱՐԻՔՆԵՐԻ</w:t>
      </w:r>
      <w:r w:rsidRPr="00684F74">
        <w:rPr>
          <w:rFonts w:ascii="GHEA Grapalat" w:hAnsi="GHEA Grapalat" w:cs="Times Armenian"/>
          <w:b/>
          <w:lang w:val="hy-AM"/>
        </w:rPr>
        <w:t xml:space="preserve"> </w:t>
      </w:r>
      <w:r w:rsidRPr="00684F74">
        <w:rPr>
          <w:rFonts w:ascii="GHEA Grapalat" w:hAnsi="GHEA Grapalat" w:cs="Sylfaen"/>
          <w:b/>
          <w:lang w:val="hy-AM"/>
        </w:rPr>
        <w:t>ՀԱՄԱՐ</w:t>
      </w:r>
      <w:r w:rsidRPr="00684F74">
        <w:rPr>
          <w:rFonts w:ascii="GHEA Grapalat" w:hAnsi="GHEA Grapalat" w:cs="Times Armenian"/>
          <w:b/>
          <w:lang w:val="hy-AM"/>
        </w:rPr>
        <w:t xml:space="preserve"> </w:t>
      </w:r>
      <w:r w:rsidRPr="00684F74">
        <w:rPr>
          <w:rFonts w:ascii="GHEA Grapalat" w:hAnsi="GHEA Grapalat" w:cs="Sylfaen"/>
          <w:b/>
          <w:lang w:val="hy-AM"/>
        </w:rPr>
        <w:t xml:space="preserve"> ՏԵԽՆԻԿԱԿԱՆ ՀՍԿՈՂՈՒԹՅԱՆ ԾԱՌԱՅՈՒԹՅՈՒՆՆԵՐԻ ՁԵՌՔԲԵՐՄԱՆ</w:t>
      </w:r>
      <w:r w:rsidRPr="00684F74">
        <w:rPr>
          <w:rFonts w:ascii="GHEA Grapalat" w:hAnsi="GHEA Grapalat" w:cs="Times Armenian"/>
          <w:b/>
          <w:lang w:val="hy-AM"/>
        </w:rPr>
        <w:t xml:space="preserve"> </w:t>
      </w:r>
      <w:r w:rsidRPr="00684F74">
        <w:rPr>
          <w:rFonts w:ascii="GHEA Grapalat" w:hAnsi="GHEA Grapalat" w:cs="Sylfaen"/>
          <w:b/>
          <w:lang w:val="hy-AM"/>
        </w:rPr>
        <w:t>ՊԱՅՄԱՆԱԳԻՐ</w:t>
      </w:r>
      <w:r w:rsidRPr="00684F74">
        <w:rPr>
          <w:rFonts w:ascii="GHEA Grapalat" w:hAnsi="GHEA Grapalat" w:cs="Times Armenian"/>
          <w:b/>
          <w:lang w:val="hy-AM"/>
        </w:rPr>
        <w:t xml:space="preserve">   </w:t>
      </w:r>
    </w:p>
    <w:p w14:paraId="682C7E98" w14:textId="77777777" w:rsidR="007678FA" w:rsidRPr="00427F2B" w:rsidRDefault="007678FA" w:rsidP="007678FA">
      <w:pPr>
        <w:ind w:left="-142" w:firstLine="142"/>
        <w:jc w:val="center"/>
        <w:rPr>
          <w:rFonts w:ascii="GHEA Grapalat" w:hAnsi="GHEA Grapalat"/>
          <w:b/>
          <w:lang w:val="hy-AM"/>
        </w:rPr>
      </w:pPr>
      <w:r w:rsidRPr="00427F2B">
        <w:rPr>
          <w:rFonts w:ascii="GHEA Grapalat" w:hAnsi="GHEA Grapalat"/>
          <w:b/>
          <w:lang w:val="hy-AM"/>
        </w:rPr>
        <w:t xml:space="preserve">N </w:t>
      </w:r>
      <w:r w:rsidRPr="00427F2B">
        <w:rPr>
          <w:rFonts w:ascii="GHEA Grapalat" w:hAnsi="GHEA Grapalat"/>
          <w:b/>
          <w:lang w:val="hy-AM"/>
        </w:rPr>
        <w:tab/>
      </w:r>
      <w:r w:rsidRPr="00427F2B">
        <w:rPr>
          <w:rFonts w:ascii="GHEA Grapalat" w:hAnsi="GHEA Grapalat"/>
          <w:b/>
          <w:lang w:val="hy-AM"/>
        </w:rPr>
        <w:tab/>
      </w:r>
      <w:r w:rsidRPr="00427F2B">
        <w:rPr>
          <w:rFonts w:ascii="GHEA Grapalat" w:hAnsi="GHEA Grapalat"/>
          <w:b/>
          <w:lang w:val="hy-AM"/>
        </w:rPr>
        <w:tab/>
      </w:r>
      <w:r w:rsidRPr="00427F2B">
        <w:rPr>
          <w:rFonts w:ascii="GHEA Grapalat" w:hAnsi="GHEA Grapalat"/>
          <w:b/>
          <w:lang w:val="hy-AM"/>
        </w:rPr>
        <w:tab/>
      </w:r>
    </w:p>
    <w:p w14:paraId="0E016BC8" w14:textId="6D668ED9"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8D288D">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07FC025"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w:t>
      </w:r>
      <w:r w:rsidR="00684F74" w:rsidRPr="00684F74">
        <w:rPr>
          <w:rFonts w:ascii="GHEA Grapalat" w:hAnsi="GHEA Grapalat" w:cs="Sylfaen"/>
          <w:sz w:val="20"/>
          <w:szCs w:val="20"/>
          <w:lang w:val="hy-AM"/>
        </w:rPr>
        <w:t xml:space="preserve">է </w:t>
      </w:r>
      <w:r w:rsidR="0095473B">
        <w:rPr>
          <w:rFonts w:ascii="GHEA Grapalat" w:hAnsi="GHEA Grapalat" w:cs="Sylfaen"/>
          <w:sz w:val="20"/>
          <w:szCs w:val="20"/>
          <w:lang w:val="hy-AM"/>
        </w:rPr>
        <w:t xml:space="preserve">շինարարակն </w:t>
      </w:r>
      <w:r w:rsidR="00684F74" w:rsidRPr="00684F74">
        <w:rPr>
          <w:rFonts w:ascii="GHEA Grapalat" w:hAnsi="GHEA Grapalat" w:cs="Sylfaen"/>
          <w:sz w:val="20"/>
          <w:szCs w:val="20"/>
          <w:lang w:val="hy-AM"/>
        </w:rPr>
        <w:t>աշխատանքների տեխնիկական հսկողության ծառայությունների</w:t>
      </w:r>
      <w:r w:rsidR="00684F74"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7EF176B4"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56A3ACD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008D288D">
        <w:rPr>
          <w:rFonts w:ascii="GHEA Grapalat" w:hAnsi="GHEA Grapalat" w:cs="Sylfaen"/>
          <w:sz w:val="20"/>
          <w:szCs w:val="20"/>
          <w:lang w:val="hy-AM"/>
        </w:rPr>
        <w:t xml:space="preserve"> </w:t>
      </w:r>
      <w:r w:rsidR="008D288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41C3E5B3"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8D288D">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0EC12B82"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1B34B0">
        <w:rPr>
          <w:rFonts w:ascii="GHEA Grapalat" w:hAnsi="GHEA Grapalat"/>
          <w:sz w:val="20"/>
          <w:lang w:val="hy-AM"/>
        </w:rPr>
        <w:t>մ։</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05C290CC"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64ADD">
        <w:rPr>
          <w:rStyle w:val="af6"/>
          <w:rFonts w:ascii="GHEA Grapalat" w:hAnsi="GHEA Grapalat" w:cs="Sylfaen"/>
          <w:color w:val="FFFFFF"/>
          <w:sz w:val="20"/>
          <w:lang w:val="hy-AM"/>
        </w:rPr>
        <w:footnoteReference w:id="9"/>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064ADD">
        <w:rPr>
          <w:rFonts w:ascii="GHEA Grapalat" w:hAnsi="GHEA Grapalat"/>
          <w:sz w:val="20"/>
          <w:lang w:val="hy-AM"/>
        </w:rPr>
        <w:lastRenderedPageBreak/>
        <w:t>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0"/>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064ADD">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4"/>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69233211" w14:textId="06AB8C2E" w:rsidR="00C36E8F" w:rsidRPr="00064ADD" w:rsidRDefault="00C36E8F" w:rsidP="007678FA">
      <w:pPr>
        <w:ind w:firstLine="567"/>
        <w:jc w:val="both"/>
        <w:rPr>
          <w:rFonts w:ascii="GHEA Grapalat" w:hAnsi="GHEA Grapalat"/>
          <w:bCs/>
          <w:sz w:val="20"/>
          <w:lang w:val="hy-AM"/>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0091FBD5" w14:textId="77777777" w:rsidR="004D3450" w:rsidRDefault="007678FA" w:rsidP="007678FA">
      <w:pPr>
        <w:jc w:val="right"/>
        <w:rPr>
          <w:rFonts w:ascii="GHEA Grapalat" w:hAnsi="GHEA Grapalat"/>
          <w:i/>
          <w:sz w:val="18"/>
          <w:lang w:val="hy-AM"/>
        </w:rPr>
        <w:sectPr w:rsidR="004D3450"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11FF0C92"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FED732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20</w:t>
      </w:r>
      <w:r w:rsidR="002831E9">
        <w:rPr>
          <w:rFonts w:ascii="GHEA Grapalat" w:hAnsi="GHEA Grapalat"/>
          <w:i/>
          <w:sz w:val="18"/>
          <w:lang w:val="hy-AM"/>
        </w:rPr>
        <w:t>24</w:t>
      </w:r>
      <w:r w:rsidRPr="00064ADD">
        <w:rPr>
          <w:rFonts w:ascii="GHEA Grapalat" w:hAnsi="GHEA Grapalat"/>
          <w:i/>
          <w:sz w:val="18"/>
          <w:lang w:val="hy-AM"/>
        </w:rPr>
        <w:t xml:space="preserve"> թ. կնքված </w:t>
      </w:r>
    </w:p>
    <w:p w14:paraId="7C78E080" w14:textId="7AEFE51A"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451107"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451107">
        <w:rPr>
          <w:rFonts w:ascii="GHEA Grapalat" w:hAnsi="GHEA Grapalat"/>
          <w:sz w:val="20"/>
          <w:szCs w:val="20"/>
          <w:lang w:val="hy-AM"/>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0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655"/>
        <w:gridCol w:w="5670"/>
        <w:gridCol w:w="992"/>
        <w:gridCol w:w="1134"/>
        <w:gridCol w:w="1134"/>
        <w:gridCol w:w="1843"/>
        <w:gridCol w:w="2551"/>
      </w:tblGrid>
      <w:tr w:rsidR="007678FA" w:rsidRPr="00064ADD" w14:paraId="316995FE" w14:textId="77777777" w:rsidTr="009C06A2">
        <w:tc>
          <w:tcPr>
            <w:tcW w:w="16018"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69087A" w:rsidRPr="00064ADD" w14:paraId="7C429E08" w14:textId="77777777" w:rsidTr="009C06A2">
        <w:trPr>
          <w:trHeight w:val="219"/>
        </w:trPr>
        <w:tc>
          <w:tcPr>
            <w:tcW w:w="1039" w:type="dxa"/>
            <w:vMerge w:val="restart"/>
            <w:vAlign w:val="center"/>
          </w:tcPr>
          <w:p w14:paraId="3AAC09D7" w14:textId="77777777" w:rsidR="007678FA" w:rsidRPr="009C06A2" w:rsidRDefault="007678FA" w:rsidP="009C06A2">
            <w:pPr>
              <w:ind w:hanging="65"/>
              <w:jc w:val="center"/>
              <w:rPr>
                <w:rFonts w:ascii="GHEA Grapalat" w:hAnsi="GHEA Grapalat"/>
                <w:sz w:val="12"/>
                <w:szCs w:val="12"/>
              </w:rPr>
            </w:pPr>
            <w:r w:rsidRPr="009C06A2">
              <w:rPr>
                <w:rFonts w:ascii="GHEA Grapalat" w:hAnsi="GHEA Grapalat"/>
                <w:sz w:val="12"/>
                <w:szCs w:val="12"/>
              </w:rPr>
              <w:t>հրավերով նախատեսված չափաբաժնի համարը</w:t>
            </w:r>
          </w:p>
        </w:tc>
        <w:tc>
          <w:tcPr>
            <w:tcW w:w="1655" w:type="dxa"/>
            <w:vMerge w:val="restart"/>
            <w:vAlign w:val="center"/>
          </w:tcPr>
          <w:p w14:paraId="75024B67" w14:textId="77777777" w:rsidR="007678FA" w:rsidRPr="009C06A2" w:rsidRDefault="007678FA" w:rsidP="00E53C12">
            <w:pPr>
              <w:jc w:val="center"/>
              <w:rPr>
                <w:rFonts w:ascii="GHEA Grapalat" w:hAnsi="GHEA Grapalat"/>
                <w:sz w:val="12"/>
                <w:szCs w:val="12"/>
              </w:rPr>
            </w:pPr>
            <w:r w:rsidRPr="009C06A2">
              <w:rPr>
                <w:rFonts w:ascii="GHEA Grapalat" w:hAnsi="GHEA Grapalat"/>
                <w:sz w:val="12"/>
                <w:szCs w:val="12"/>
              </w:rPr>
              <w:t>գնումների պլանով նախատեսված միջանցիկ ծածկագիրը` ըստ ԳՄԱ դասակարգման (CPV)</w:t>
            </w:r>
          </w:p>
        </w:tc>
        <w:tc>
          <w:tcPr>
            <w:tcW w:w="567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92"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4"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4"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4394"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69087A" w:rsidRPr="00064ADD" w14:paraId="0821B6AA" w14:textId="77777777" w:rsidTr="00D32164">
        <w:trPr>
          <w:trHeight w:val="668"/>
        </w:trPr>
        <w:tc>
          <w:tcPr>
            <w:tcW w:w="1039" w:type="dxa"/>
            <w:vMerge/>
            <w:vAlign w:val="center"/>
          </w:tcPr>
          <w:p w14:paraId="22B5A240" w14:textId="77777777" w:rsidR="007678FA" w:rsidRPr="00064ADD" w:rsidRDefault="007678FA" w:rsidP="00E53C12">
            <w:pPr>
              <w:jc w:val="center"/>
              <w:rPr>
                <w:rFonts w:ascii="GHEA Grapalat" w:hAnsi="GHEA Grapalat"/>
                <w:sz w:val="18"/>
              </w:rPr>
            </w:pPr>
          </w:p>
        </w:tc>
        <w:tc>
          <w:tcPr>
            <w:tcW w:w="1655" w:type="dxa"/>
            <w:vMerge/>
            <w:vAlign w:val="center"/>
          </w:tcPr>
          <w:p w14:paraId="2D1E4924" w14:textId="77777777" w:rsidR="007678FA" w:rsidRPr="00064ADD" w:rsidRDefault="007678FA" w:rsidP="00E53C12">
            <w:pPr>
              <w:jc w:val="center"/>
              <w:rPr>
                <w:rFonts w:ascii="GHEA Grapalat" w:hAnsi="GHEA Grapalat"/>
                <w:sz w:val="18"/>
              </w:rPr>
            </w:pPr>
          </w:p>
        </w:tc>
        <w:tc>
          <w:tcPr>
            <w:tcW w:w="5670" w:type="dxa"/>
            <w:vMerge/>
            <w:vAlign w:val="center"/>
          </w:tcPr>
          <w:p w14:paraId="7DE8C663" w14:textId="77777777" w:rsidR="007678FA" w:rsidRPr="00064ADD" w:rsidRDefault="007678FA" w:rsidP="00E53C12">
            <w:pPr>
              <w:jc w:val="center"/>
              <w:rPr>
                <w:rFonts w:ascii="GHEA Grapalat" w:hAnsi="GHEA Grapalat"/>
                <w:sz w:val="18"/>
              </w:rPr>
            </w:pPr>
          </w:p>
        </w:tc>
        <w:tc>
          <w:tcPr>
            <w:tcW w:w="992" w:type="dxa"/>
            <w:vMerge/>
            <w:vAlign w:val="center"/>
          </w:tcPr>
          <w:p w14:paraId="660FBBC6" w14:textId="77777777" w:rsidR="007678FA" w:rsidRPr="00064ADD" w:rsidRDefault="007678FA" w:rsidP="00E53C12">
            <w:pPr>
              <w:jc w:val="center"/>
              <w:rPr>
                <w:rFonts w:ascii="GHEA Grapalat" w:hAnsi="GHEA Grapalat"/>
                <w:sz w:val="18"/>
              </w:rPr>
            </w:pPr>
          </w:p>
        </w:tc>
        <w:tc>
          <w:tcPr>
            <w:tcW w:w="1134" w:type="dxa"/>
            <w:vMerge/>
            <w:vAlign w:val="center"/>
          </w:tcPr>
          <w:p w14:paraId="04A385DB" w14:textId="77777777" w:rsidR="007678FA" w:rsidRPr="00064ADD" w:rsidRDefault="007678FA" w:rsidP="00E53C12">
            <w:pPr>
              <w:jc w:val="center"/>
              <w:rPr>
                <w:rFonts w:ascii="GHEA Grapalat" w:hAnsi="GHEA Grapalat"/>
                <w:sz w:val="18"/>
              </w:rPr>
            </w:pPr>
          </w:p>
        </w:tc>
        <w:tc>
          <w:tcPr>
            <w:tcW w:w="1134" w:type="dxa"/>
            <w:vMerge/>
            <w:vAlign w:val="center"/>
          </w:tcPr>
          <w:p w14:paraId="1052DDC1" w14:textId="77777777" w:rsidR="007678FA" w:rsidRPr="00064ADD" w:rsidRDefault="007678FA" w:rsidP="00E53C12">
            <w:pPr>
              <w:jc w:val="center"/>
              <w:rPr>
                <w:rFonts w:ascii="GHEA Grapalat" w:hAnsi="GHEA Grapalat"/>
                <w:sz w:val="18"/>
              </w:rPr>
            </w:pPr>
          </w:p>
        </w:tc>
        <w:tc>
          <w:tcPr>
            <w:tcW w:w="184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2551"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2831E9" w:rsidRPr="00064ADD" w14:paraId="33431C00" w14:textId="77777777" w:rsidTr="00D32164">
        <w:trPr>
          <w:trHeight w:val="746"/>
        </w:trPr>
        <w:tc>
          <w:tcPr>
            <w:tcW w:w="1039" w:type="dxa"/>
            <w:vAlign w:val="center"/>
          </w:tcPr>
          <w:p w14:paraId="1069520E" w14:textId="38C8F021" w:rsidR="002831E9" w:rsidRPr="000625B0" w:rsidRDefault="002831E9" w:rsidP="002831E9">
            <w:pPr>
              <w:jc w:val="center"/>
              <w:rPr>
                <w:rFonts w:ascii="GHEA Grapalat" w:hAnsi="GHEA Grapalat"/>
                <w:sz w:val="20"/>
                <w:highlight w:val="yellow"/>
              </w:rPr>
            </w:pPr>
            <w:r>
              <w:rPr>
                <w:rFonts w:ascii="GHEA Grapalat" w:hAnsi="GHEA Grapalat"/>
                <w:sz w:val="20"/>
                <w:lang w:val="hy-AM"/>
              </w:rPr>
              <w:t>1</w:t>
            </w:r>
          </w:p>
        </w:tc>
        <w:tc>
          <w:tcPr>
            <w:tcW w:w="1655" w:type="dxa"/>
            <w:vAlign w:val="center"/>
          </w:tcPr>
          <w:p w14:paraId="342DEA83" w14:textId="77777777" w:rsidR="002831E9" w:rsidRDefault="002831E9" w:rsidP="002831E9">
            <w:pPr>
              <w:jc w:val="center"/>
              <w:rPr>
                <w:rFonts w:ascii="Calibri" w:hAnsi="Calibri" w:cs="Calibri"/>
                <w:sz w:val="22"/>
                <w:szCs w:val="22"/>
                <w:lang w:val="hy-AM"/>
              </w:rPr>
            </w:pPr>
          </w:p>
          <w:p w14:paraId="287C647B" w14:textId="5431AA4F" w:rsidR="002831E9" w:rsidRPr="00E23F18" w:rsidRDefault="002831E9" w:rsidP="002831E9">
            <w:pPr>
              <w:jc w:val="center"/>
              <w:rPr>
                <w:rFonts w:ascii="Calibri" w:hAnsi="Calibri" w:cs="Calibri"/>
                <w:sz w:val="22"/>
                <w:szCs w:val="22"/>
                <w:lang w:val="hy-AM"/>
              </w:rPr>
            </w:pPr>
            <w:r>
              <w:rPr>
                <w:rFonts w:ascii="Calibri" w:hAnsi="Calibri" w:cs="Calibri"/>
                <w:sz w:val="22"/>
                <w:szCs w:val="22"/>
                <w:lang w:val="hy-AM"/>
              </w:rPr>
              <w:t>71351540/1</w:t>
            </w:r>
          </w:p>
          <w:p w14:paraId="337DA2B3" w14:textId="60678447" w:rsidR="002831E9" w:rsidRPr="00FA4C3D" w:rsidRDefault="002831E9" w:rsidP="002831E9">
            <w:pPr>
              <w:jc w:val="center"/>
              <w:rPr>
                <w:rFonts w:ascii="GHEA Grapalat" w:hAnsi="GHEA Grapalat" w:cs="Calibri"/>
                <w:bCs/>
                <w:color w:val="000000"/>
                <w:sz w:val="20"/>
                <w:szCs w:val="20"/>
                <w:lang w:val="hy-AM"/>
              </w:rPr>
            </w:pPr>
          </w:p>
        </w:tc>
        <w:tc>
          <w:tcPr>
            <w:tcW w:w="5670" w:type="dxa"/>
            <w:vAlign w:val="center"/>
          </w:tcPr>
          <w:p w14:paraId="75D78F08" w14:textId="120C9E3E" w:rsidR="002831E9" w:rsidRPr="00BA2FE7" w:rsidRDefault="0084672F" w:rsidP="002831E9">
            <w:pPr>
              <w:jc w:val="center"/>
              <w:rPr>
                <w:rFonts w:ascii="GHEA Grapalat" w:hAnsi="GHEA Grapalat"/>
                <w:sz w:val="16"/>
                <w:szCs w:val="16"/>
                <w:lang w:val="hy-AM"/>
              </w:rPr>
            </w:pPr>
            <w:r w:rsidRPr="0084672F">
              <w:rPr>
                <w:rFonts w:ascii="GHEA Grapalat" w:hAnsi="GHEA Grapalat"/>
                <w:sz w:val="16"/>
                <w:szCs w:val="16"/>
                <w:lang w:val="hy-AM"/>
              </w:rPr>
              <w:t>Արմավիրի մարզի Փարաքար համայնքի Թաիրով վարչական տարածքի Վարդան Մամիկոնյան փողոցի 2-րդ, 3-րդ և 4-րդ շենքերի առջևի հատվածի ասֆալտապատման աշխատանքներ</w:t>
            </w:r>
            <w:r>
              <w:rPr>
                <w:rFonts w:ascii="GHEA Grapalat" w:hAnsi="GHEA Grapalat"/>
                <w:sz w:val="16"/>
                <w:szCs w:val="16"/>
                <w:lang w:val="hy-AM"/>
              </w:rPr>
              <w:t xml:space="preserve">ի </w:t>
            </w:r>
            <w:r w:rsidR="002831E9" w:rsidRPr="002831E9">
              <w:rPr>
                <w:rFonts w:ascii="GHEA Grapalat" w:hAnsi="GHEA Grapalat"/>
                <w:sz w:val="16"/>
                <w:szCs w:val="16"/>
                <w:lang w:val="hy-AM"/>
              </w:rPr>
              <w:t>տեխնիկական հսկողության ծառայություններ</w:t>
            </w:r>
          </w:p>
        </w:tc>
        <w:tc>
          <w:tcPr>
            <w:tcW w:w="992" w:type="dxa"/>
            <w:vAlign w:val="center"/>
          </w:tcPr>
          <w:p w14:paraId="69971639" w14:textId="1C203017" w:rsidR="002831E9" w:rsidRPr="009C06A2" w:rsidRDefault="002831E9" w:rsidP="002831E9">
            <w:pPr>
              <w:jc w:val="center"/>
              <w:rPr>
                <w:rFonts w:ascii="GHEA Grapalat" w:hAnsi="GHEA Grapalat"/>
                <w:sz w:val="18"/>
                <w:szCs w:val="18"/>
                <w:lang w:val="hy-AM"/>
              </w:rPr>
            </w:pPr>
            <w:r w:rsidRPr="009C06A2">
              <w:rPr>
                <w:rFonts w:ascii="GHEA Grapalat" w:hAnsi="GHEA Grapalat"/>
                <w:sz w:val="18"/>
                <w:szCs w:val="18"/>
                <w:lang w:val="hy-AM"/>
              </w:rPr>
              <w:t>դրամ</w:t>
            </w:r>
          </w:p>
        </w:tc>
        <w:tc>
          <w:tcPr>
            <w:tcW w:w="1134" w:type="dxa"/>
          </w:tcPr>
          <w:p w14:paraId="643C6D55" w14:textId="77777777" w:rsidR="002831E9" w:rsidRPr="009C06A2" w:rsidRDefault="002831E9" w:rsidP="002831E9">
            <w:pPr>
              <w:jc w:val="center"/>
              <w:rPr>
                <w:rFonts w:ascii="GHEA Grapalat" w:hAnsi="GHEA Grapalat"/>
                <w:sz w:val="18"/>
                <w:szCs w:val="18"/>
              </w:rPr>
            </w:pPr>
          </w:p>
        </w:tc>
        <w:tc>
          <w:tcPr>
            <w:tcW w:w="1134" w:type="dxa"/>
            <w:vAlign w:val="center"/>
          </w:tcPr>
          <w:p w14:paraId="7D3B53E8" w14:textId="19E1A006" w:rsidR="002831E9" w:rsidRPr="009C06A2" w:rsidRDefault="002831E9" w:rsidP="002831E9">
            <w:pPr>
              <w:jc w:val="center"/>
              <w:rPr>
                <w:rFonts w:ascii="GHEA Grapalat" w:hAnsi="GHEA Grapalat" w:cs="Calibri"/>
                <w:bCs/>
                <w:color w:val="000000"/>
                <w:sz w:val="18"/>
                <w:szCs w:val="18"/>
              </w:rPr>
            </w:pPr>
            <w:r w:rsidRPr="009C06A2">
              <w:rPr>
                <w:rFonts w:ascii="GHEA Grapalat" w:hAnsi="GHEA Grapalat" w:cs="Calibri"/>
                <w:bCs/>
                <w:color w:val="000000"/>
                <w:sz w:val="18"/>
                <w:szCs w:val="18"/>
              </w:rPr>
              <w:t>1</w:t>
            </w:r>
          </w:p>
        </w:tc>
        <w:tc>
          <w:tcPr>
            <w:tcW w:w="1843" w:type="dxa"/>
            <w:vAlign w:val="center"/>
          </w:tcPr>
          <w:p w14:paraId="680ED90D" w14:textId="79D48167" w:rsidR="002831E9" w:rsidRPr="009C06A2" w:rsidRDefault="002831E9" w:rsidP="002831E9">
            <w:pPr>
              <w:jc w:val="center"/>
              <w:rPr>
                <w:rFonts w:ascii="GHEA Grapalat" w:hAnsi="GHEA Grapalat" w:cs="Calibri"/>
                <w:bCs/>
                <w:color w:val="000000"/>
                <w:sz w:val="14"/>
                <w:szCs w:val="14"/>
              </w:rPr>
            </w:pPr>
            <w:r w:rsidRPr="009C06A2">
              <w:rPr>
                <w:rFonts w:ascii="GHEA Grapalat" w:hAnsi="GHEA Grapalat" w:cs="Calibri"/>
                <w:bCs/>
                <w:color w:val="000000"/>
                <w:sz w:val="14"/>
                <w:szCs w:val="14"/>
              </w:rPr>
              <w:t>ՀՀ Արմավիրի մարզ, Փարաքար համայնք</w:t>
            </w:r>
          </w:p>
        </w:tc>
        <w:tc>
          <w:tcPr>
            <w:tcW w:w="2551" w:type="dxa"/>
            <w:vAlign w:val="center"/>
          </w:tcPr>
          <w:p w14:paraId="1CA9A59C" w14:textId="64DDA7B4" w:rsidR="002831E9" w:rsidRPr="009C06A2" w:rsidRDefault="002831E9" w:rsidP="002831E9">
            <w:pPr>
              <w:jc w:val="center"/>
              <w:rPr>
                <w:rFonts w:ascii="GHEA Grapalat" w:hAnsi="GHEA Grapalat" w:cs="Calibri"/>
                <w:bCs/>
                <w:color w:val="000000"/>
                <w:sz w:val="12"/>
                <w:szCs w:val="12"/>
                <w:lang w:val="hy-AM"/>
              </w:rPr>
            </w:pPr>
            <w:r>
              <w:rPr>
                <w:rFonts w:ascii="GHEA Grapalat" w:hAnsi="GHEA Grapalat" w:cs="Calibri"/>
                <w:bCs/>
                <w:color w:val="000000"/>
                <w:sz w:val="12"/>
                <w:szCs w:val="12"/>
                <w:lang w:val="hy-AM"/>
              </w:rPr>
              <w:t>Մինչև շինարարական աշխատանքների ավարտ</w:t>
            </w:r>
          </w:p>
        </w:tc>
      </w:tr>
    </w:tbl>
    <w:p w14:paraId="57A14C9F" w14:textId="77777777" w:rsidR="007678FA" w:rsidRDefault="007678FA" w:rsidP="007678FA">
      <w:pPr>
        <w:jc w:val="both"/>
        <w:rPr>
          <w:rFonts w:ascii="GHEA Grapalat" w:hAnsi="GHEA Grapalat"/>
          <w:sz w:val="20"/>
          <w:lang w:val="hy-AM"/>
        </w:rPr>
      </w:pPr>
    </w:p>
    <w:p w14:paraId="5D94AC66" w14:textId="551C20EE" w:rsidR="0095473B" w:rsidRPr="00674D33" w:rsidRDefault="0095473B" w:rsidP="007678FA">
      <w:pPr>
        <w:jc w:val="both"/>
        <w:rPr>
          <w:rFonts w:ascii="GHEA Grapalat" w:hAnsi="GHEA Grapalat"/>
          <w:sz w:val="20"/>
          <w:lang w:val="hy-AM"/>
        </w:rPr>
      </w:pPr>
      <w:r>
        <w:rPr>
          <w:rFonts w:ascii="GHEA Grapalat" w:hAnsi="GHEA Grapalat"/>
          <w:sz w:val="20"/>
          <w:lang w:val="hy-AM"/>
        </w:rPr>
        <w:t xml:space="preserve">      </w:t>
      </w:r>
    </w:p>
    <w:p w14:paraId="62054E8B" w14:textId="4087472D" w:rsidR="007678FA" w:rsidRDefault="0095473B" w:rsidP="007678FA">
      <w:pPr>
        <w:jc w:val="both"/>
        <w:rPr>
          <w:rFonts w:ascii="GHEA Grapalat" w:hAnsi="GHEA Grapalat" w:cs="Calibri"/>
          <w:color w:val="000000"/>
          <w:sz w:val="18"/>
          <w:szCs w:val="16"/>
          <w:lang w:val="hy-AM"/>
        </w:rPr>
      </w:pPr>
      <w:r w:rsidRPr="00453E01">
        <w:rPr>
          <w:rFonts w:ascii="GHEA Grapalat" w:hAnsi="GHEA Grapalat" w:cs="Calibri"/>
          <w:color w:val="000000"/>
          <w:sz w:val="18"/>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453E01">
        <w:rPr>
          <w:rFonts w:ascii="GHEA Grapalat" w:hAnsi="GHEA Grapalat" w:cs="Calibri"/>
          <w:color w:val="000000"/>
          <w:sz w:val="18"/>
          <w:szCs w:val="16"/>
          <w:lang w:val="hy-AM"/>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453E01">
        <w:rPr>
          <w:rFonts w:ascii="GHEA Grapalat" w:hAnsi="GHEA Grapalat" w:cs="Calibri"/>
          <w:color w:val="000000"/>
          <w:sz w:val="18"/>
          <w:szCs w:val="16"/>
          <w:lang w:val="hy-AM"/>
        </w:rPr>
        <w:br/>
        <w:t>3. Տեխնիկական հսկողություն իրականացնողի հիմնական պարտականություններն են՝</w:t>
      </w:r>
      <w:r w:rsidRPr="00453E01">
        <w:rPr>
          <w:rFonts w:ascii="GHEA Grapalat" w:hAnsi="GHEA Grapalat" w:cs="Calibri"/>
          <w:color w:val="000000"/>
          <w:sz w:val="18"/>
          <w:szCs w:val="16"/>
          <w:lang w:val="hy-AM"/>
        </w:rPr>
        <w:br/>
        <w:t>• շինարարության սկզբից մինչև ավարտը ընկած ժամանակահատվածում պարբերաբար լուսանկարահանել շինարարության օբյեկտի վիճակը,</w:t>
      </w:r>
      <w:r w:rsidRPr="00453E01">
        <w:rPr>
          <w:rFonts w:ascii="GHEA Grapalat" w:hAnsi="GHEA Grapalat" w:cs="Calibri"/>
          <w:color w:val="000000"/>
          <w:sz w:val="18"/>
          <w:szCs w:val="16"/>
          <w:lang w:val="hy-AM"/>
        </w:rPr>
        <w:br/>
        <w:t>• ապահովել կատարվող աշխատանքների համապատասխանությունը կապալի պայմանագրի պայմաններին, շինարարական նորմերին և կանոններին,</w:t>
      </w:r>
      <w:r w:rsidRPr="00453E01">
        <w:rPr>
          <w:rFonts w:ascii="GHEA Grapalat" w:hAnsi="GHEA Grapalat" w:cs="Calibri"/>
          <w:color w:val="000000"/>
          <w:sz w:val="18"/>
          <w:szCs w:val="16"/>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453E01">
        <w:rPr>
          <w:rFonts w:ascii="GHEA Grapalat" w:hAnsi="GHEA Grapalat" w:cs="Calibri"/>
          <w:color w:val="000000"/>
          <w:sz w:val="18"/>
          <w:szCs w:val="16"/>
          <w:lang w:val="hy-AM"/>
        </w:rPr>
        <w:br/>
        <w:t>• ստուգել և հաստատել աշխատանքային և կատարողական փաստաթղթերը՝ նախապատրաստված Կապալառուի կողմից,</w:t>
      </w:r>
      <w:r w:rsidRPr="00453E01">
        <w:rPr>
          <w:rFonts w:ascii="GHEA Grapalat" w:hAnsi="GHEA Grapalat" w:cs="Calibri"/>
          <w:color w:val="000000"/>
          <w:sz w:val="18"/>
          <w:szCs w:val="16"/>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453E01">
        <w:rPr>
          <w:rFonts w:ascii="GHEA Grapalat" w:hAnsi="GHEA Grapalat" w:cs="Calibri"/>
          <w:color w:val="000000"/>
          <w:sz w:val="18"/>
          <w:szCs w:val="16"/>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453E01">
        <w:rPr>
          <w:rFonts w:ascii="GHEA Grapalat" w:hAnsi="GHEA Grapalat" w:cs="Calibri"/>
          <w:color w:val="000000"/>
          <w:sz w:val="18"/>
          <w:szCs w:val="16"/>
          <w:lang w:val="hy-AM"/>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453E01">
        <w:rPr>
          <w:rFonts w:ascii="GHEA Grapalat" w:hAnsi="GHEA Grapalat" w:cs="Calibri"/>
          <w:color w:val="000000"/>
          <w:sz w:val="18"/>
          <w:szCs w:val="16"/>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453E01">
        <w:rPr>
          <w:rFonts w:ascii="GHEA Grapalat" w:hAnsi="GHEA Grapalat" w:cs="Calibri"/>
          <w:color w:val="000000"/>
          <w:sz w:val="18"/>
          <w:szCs w:val="16"/>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453E01">
        <w:rPr>
          <w:rFonts w:ascii="GHEA Grapalat" w:hAnsi="GHEA Grapalat" w:cs="Calibri"/>
          <w:color w:val="000000"/>
          <w:sz w:val="18"/>
          <w:szCs w:val="16"/>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453E01">
        <w:rPr>
          <w:rFonts w:ascii="GHEA Grapalat" w:hAnsi="GHEA Grapalat" w:cs="Calibri"/>
          <w:color w:val="000000"/>
          <w:sz w:val="18"/>
          <w:szCs w:val="16"/>
          <w:lang w:val="hy-AM"/>
        </w:rPr>
        <w:br/>
        <w:t>• կատարել աշխատանքների ծավալների չափագրումներ և մասնակցել կատարողական փաստաթղթերի կազմմանը և հաստատմանը,</w:t>
      </w:r>
      <w:r w:rsidRPr="00453E01">
        <w:rPr>
          <w:rFonts w:ascii="GHEA Grapalat" w:hAnsi="GHEA Grapalat" w:cs="Calibri"/>
          <w:color w:val="000000"/>
          <w:sz w:val="18"/>
          <w:szCs w:val="16"/>
          <w:lang w:val="hy-AM"/>
        </w:rPr>
        <w:br/>
        <w:t xml:space="preserve">•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w:t>
      </w:r>
      <w:r w:rsidRPr="00453E01">
        <w:rPr>
          <w:rFonts w:ascii="GHEA Grapalat" w:hAnsi="GHEA Grapalat" w:cs="Calibri"/>
          <w:color w:val="000000"/>
          <w:sz w:val="18"/>
          <w:szCs w:val="16"/>
          <w:lang w:val="hy-AM"/>
        </w:rPr>
        <w:lastRenderedPageBreak/>
        <w:t>աշխատանքների ակտերը, փորձարկման ակտերը, սերտիֆիկատները,</w:t>
      </w:r>
      <w:r w:rsidRPr="00453E01">
        <w:rPr>
          <w:rFonts w:ascii="GHEA Grapalat" w:hAnsi="GHEA Grapalat" w:cs="Calibri"/>
          <w:color w:val="000000"/>
          <w:sz w:val="18"/>
          <w:szCs w:val="16"/>
          <w:lang w:val="hy-AM"/>
        </w:rPr>
        <w:br/>
        <w:t>• Պատվիրատուի ցուցումով չափագրել կատարման ենթակա աշխատանքները:</w:t>
      </w:r>
      <w:r w:rsidRPr="00453E01">
        <w:rPr>
          <w:rFonts w:ascii="GHEA Grapalat" w:hAnsi="GHEA Grapalat" w:cs="Calibri"/>
          <w:color w:val="000000"/>
          <w:sz w:val="18"/>
          <w:szCs w:val="16"/>
          <w:lang w:val="hy-AM"/>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453E01">
        <w:rPr>
          <w:rFonts w:ascii="GHEA Grapalat" w:hAnsi="GHEA Grapalat" w:cs="Calibri"/>
          <w:b/>
          <w:bCs/>
          <w:color w:val="000000"/>
          <w:sz w:val="18"/>
          <w:szCs w:val="16"/>
          <w:lang w:val="hy-AM"/>
        </w:rPr>
        <w:t>Հաշվետվության ներկայացման պահանջներ</w:t>
      </w:r>
      <w:r w:rsidRPr="00453E01">
        <w:rPr>
          <w:rFonts w:ascii="GHEA Grapalat" w:hAnsi="GHEA Grapalat" w:cs="Calibri"/>
          <w:color w:val="000000"/>
          <w:sz w:val="18"/>
          <w:szCs w:val="16"/>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453E01">
        <w:rPr>
          <w:rFonts w:ascii="GHEA Grapalat" w:hAnsi="GHEA Grapalat" w:cs="Calibri"/>
          <w:color w:val="000000"/>
          <w:sz w:val="18"/>
          <w:szCs w:val="16"/>
          <w:lang w:val="hy-AM"/>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453E01">
        <w:rPr>
          <w:rFonts w:ascii="GHEA Grapalat" w:hAnsi="GHEA Grapalat" w:cs="Calibri"/>
          <w:color w:val="000000"/>
          <w:sz w:val="18"/>
          <w:szCs w:val="16"/>
          <w:lang w:val="hy-AM"/>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453E01">
        <w:rPr>
          <w:rFonts w:ascii="GHEA Grapalat" w:hAnsi="GHEA Grapalat" w:cs="Calibri"/>
          <w:color w:val="000000"/>
          <w:sz w:val="18"/>
          <w:szCs w:val="16"/>
          <w:lang w:val="hy-AM"/>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20C26B22" w14:textId="77777777" w:rsidR="0095473B" w:rsidRPr="00674D33" w:rsidRDefault="0095473B" w:rsidP="007678FA">
      <w:pPr>
        <w:jc w:val="both"/>
        <w:rPr>
          <w:rFonts w:ascii="GHEA Grapalat" w:hAnsi="GHEA Grapalat"/>
          <w:sz w:val="20"/>
          <w:lang w:val="hy-AM"/>
        </w:rPr>
      </w:pPr>
    </w:p>
    <w:p w14:paraId="00A32216" w14:textId="77777777" w:rsidR="007678FA" w:rsidRPr="00674D33"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227181"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6F74EE" w:rsidRDefault="007678FA" w:rsidP="00E53C12">
            <w:pPr>
              <w:rPr>
                <w:rFonts w:ascii="GHEA Grapalat" w:hAnsi="GHEA Grapalat"/>
                <w:sz w:val="22"/>
                <w:szCs w:val="22"/>
                <w:lang w:val="hy-AM"/>
              </w:rPr>
            </w:pPr>
          </w:p>
          <w:p w14:paraId="6CF9ED47" w14:textId="77777777" w:rsidR="007678FA" w:rsidRPr="006F74EE" w:rsidRDefault="007678FA" w:rsidP="00E53C12">
            <w:pPr>
              <w:rPr>
                <w:rFonts w:ascii="GHEA Grapalat" w:hAnsi="GHEA Grapalat"/>
                <w:sz w:val="22"/>
                <w:szCs w:val="22"/>
                <w:lang w:val="hy-AM"/>
              </w:rPr>
            </w:pPr>
          </w:p>
          <w:p w14:paraId="4B10AC8C" w14:textId="77777777" w:rsidR="007678FA" w:rsidRPr="006F74EE" w:rsidRDefault="007678FA" w:rsidP="00E53C12">
            <w:pPr>
              <w:rPr>
                <w:rFonts w:ascii="GHEA Grapalat" w:hAnsi="GHEA Grapalat"/>
                <w:sz w:val="22"/>
                <w:szCs w:val="22"/>
                <w:lang w:val="hy-AM"/>
              </w:rPr>
            </w:pPr>
          </w:p>
          <w:p w14:paraId="59B860BB" w14:textId="77777777" w:rsidR="007678FA" w:rsidRPr="006F74EE" w:rsidRDefault="007678FA" w:rsidP="00E53C12">
            <w:pPr>
              <w:rPr>
                <w:rFonts w:ascii="GHEA Grapalat" w:hAnsi="GHEA Grapalat"/>
                <w:sz w:val="22"/>
                <w:szCs w:val="22"/>
                <w:lang w:val="hy-AM"/>
              </w:rPr>
            </w:pPr>
          </w:p>
          <w:p w14:paraId="1163D907" w14:textId="77777777" w:rsidR="007678FA" w:rsidRPr="006F74EE" w:rsidRDefault="007678FA" w:rsidP="00E53C12">
            <w:pPr>
              <w:rPr>
                <w:rFonts w:ascii="GHEA Grapalat" w:hAnsi="GHEA Grapalat"/>
                <w:lang w:val="hy-AM"/>
              </w:rPr>
            </w:pPr>
          </w:p>
          <w:p w14:paraId="3E899505" w14:textId="77777777" w:rsidR="007678FA" w:rsidRPr="00580DAE" w:rsidRDefault="007678FA" w:rsidP="00E53C12">
            <w:pPr>
              <w:jc w:val="center"/>
              <w:rPr>
                <w:rFonts w:ascii="GHEA Grapalat" w:hAnsi="GHEA Grapalat"/>
                <w:lang w:val="hy-AM"/>
              </w:rPr>
            </w:pPr>
            <w:r w:rsidRPr="006F74EE">
              <w:rPr>
                <w:rFonts w:ascii="GHEA Grapalat" w:hAnsi="GHEA Grapalat"/>
                <w:lang w:val="hy-AM"/>
              </w:rPr>
              <w:t>----------</w:t>
            </w:r>
            <w:r w:rsidRPr="00580DAE">
              <w:rPr>
                <w:rFonts w:ascii="GHEA Grapalat" w:hAnsi="GHEA Grapalat"/>
                <w:lang w:val="hy-AM"/>
              </w:rPr>
              <w:t>-----------------------</w:t>
            </w:r>
          </w:p>
          <w:p w14:paraId="3F26B27D"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sz w:val="18"/>
                <w:szCs w:val="18"/>
                <w:lang w:val="hy-AM"/>
              </w:rPr>
              <w:t>/</w:t>
            </w:r>
            <w:r w:rsidRPr="00580DAE">
              <w:rPr>
                <w:rFonts w:ascii="GHEA Grapalat" w:hAnsi="GHEA Grapalat" w:cs="Sylfaen"/>
                <w:sz w:val="18"/>
                <w:szCs w:val="18"/>
                <w:lang w:val="hy-AM"/>
              </w:rPr>
              <w:t>ստորագրություն</w:t>
            </w:r>
            <w:r w:rsidRPr="00580DAE">
              <w:rPr>
                <w:rFonts w:ascii="GHEA Grapalat" w:hAnsi="GHEA Grapalat"/>
                <w:sz w:val="18"/>
                <w:szCs w:val="18"/>
                <w:lang w:val="hy-AM"/>
              </w:rPr>
              <w:t>/</w:t>
            </w:r>
          </w:p>
          <w:p w14:paraId="4A9A3ECD"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cs="Sylfaen"/>
                <w:sz w:val="18"/>
                <w:szCs w:val="18"/>
                <w:lang w:val="hy-AM"/>
              </w:rPr>
              <w:t>Կ</w:t>
            </w:r>
            <w:r w:rsidRPr="00580DAE">
              <w:rPr>
                <w:rFonts w:ascii="GHEA Grapalat" w:hAnsi="GHEA Grapalat"/>
                <w:sz w:val="18"/>
                <w:szCs w:val="18"/>
                <w:lang w:val="hy-AM"/>
              </w:rPr>
              <w:t>.</w:t>
            </w:r>
            <w:r w:rsidRPr="00580DAE">
              <w:rPr>
                <w:rFonts w:ascii="GHEA Grapalat" w:hAnsi="GHEA Grapalat" w:cs="Sylfaen"/>
                <w:sz w:val="18"/>
                <w:szCs w:val="18"/>
                <w:lang w:val="hy-AM"/>
              </w:rPr>
              <w:t>Տ</w:t>
            </w:r>
          </w:p>
        </w:tc>
        <w:tc>
          <w:tcPr>
            <w:tcW w:w="760" w:type="dxa"/>
          </w:tcPr>
          <w:p w14:paraId="1A680CB3" w14:textId="77777777" w:rsidR="007678FA" w:rsidRPr="00580DAE" w:rsidRDefault="007678FA" w:rsidP="00E53C12">
            <w:pPr>
              <w:spacing w:line="360" w:lineRule="auto"/>
              <w:jc w:val="center"/>
              <w:rPr>
                <w:rFonts w:ascii="GHEA Grapalat" w:hAnsi="GHEA Grapalat"/>
                <w:lang w:val="hy-AM"/>
              </w:rPr>
            </w:pPr>
          </w:p>
        </w:tc>
        <w:tc>
          <w:tcPr>
            <w:tcW w:w="4343" w:type="dxa"/>
          </w:tcPr>
          <w:p w14:paraId="24BBFAC8" w14:textId="77777777" w:rsidR="007678FA" w:rsidRPr="00580DAE" w:rsidRDefault="007678FA" w:rsidP="00E53C12">
            <w:pPr>
              <w:spacing w:line="360" w:lineRule="auto"/>
              <w:jc w:val="center"/>
              <w:rPr>
                <w:rFonts w:ascii="GHEA Grapalat" w:hAnsi="GHEA Grapalat" w:cs="Sylfaen"/>
                <w:b/>
                <w:bCs/>
                <w:lang w:val="hy-AM"/>
              </w:rPr>
            </w:pPr>
            <w:r w:rsidRPr="00064ADD">
              <w:rPr>
                <w:rFonts w:ascii="GHEA Grapalat" w:hAnsi="GHEA Grapalat" w:cs="Sylfaen"/>
                <w:b/>
                <w:bCs/>
                <w:lang w:val="pt-BR"/>
              </w:rPr>
              <w:t>ԿԱՏԱՐՈՂ</w:t>
            </w:r>
          </w:p>
          <w:p w14:paraId="5A9096A2" w14:textId="77777777" w:rsidR="007678FA" w:rsidRPr="00580DAE" w:rsidRDefault="007678FA" w:rsidP="00E53C12">
            <w:pPr>
              <w:jc w:val="center"/>
              <w:rPr>
                <w:rFonts w:ascii="GHEA Grapalat" w:hAnsi="GHEA Grapalat"/>
                <w:lang w:val="hy-AM"/>
              </w:rPr>
            </w:pPr>
          </w:p>
          <w:p w14:paraId="77EFA5BB" w14:textId="77777777" w:rsidR="007678FA" w:rsidRPr="00580DAE" w:rsidRDefault="007678FA" w:rsidP="00E53C12">
            <w:pPr>
              <w:jc w:val="center"/>
              <w:rPr>
                <w:rFonts w:ascii="GHEA Grapalat" w:hAnsi="GHEA Grapalat"/>
                <w:lang w:val="hy-AM"/>
              </w:rPr>
            </w:pPr>
          </w:p>
          <w:p w14:paraId="3FB5F1D1" w14:textId="77777777" w:rsidR="007678FA" w:rsidRPr="00580DAE" w:rsidRDefault="007678FA" w:rsidP="00E53C12">
            <w:pPr>
              <w:jc w:val="center"/>
              <w:rPr>
                <w:rFonts w:ascii="GHEA Grapalat" w:hAnsi="GHEA Grapalat"/>
                <w:lang w:val="hy-AM"/>
              </w:rPr>
            </w:pPr>
          </w:p>
          <w:p w14:paraId="420AB492" w14:textId="77777777" w:rsidR="007678FA" w:rsidRPr="00580DAE" w:rsidRDefault="007678FA" w:rsidP="00E53C12">
            <w:pPr>
              <w:jc w:val="center"/>
              <w:rPr>
                <w:rFonts w:ascii="GHEA Grapalat" w:hAnsi="GHEA Grapalat"/>
                <w:lang w:val="hy-AM"/>
              </w:rPr>
            </w:pPr>
          </w:p>
          <w:p w14:paraId="2FBE101E" w14:textId="77777777" w:rsidR="007678FA" w:rsidRPr="00580DAE" w:rsidRDefault="007678FA" w:rsidP="00E53C12">
            <w:pPr>
              <w:jc w:val="center"/>
              <w:rPr>
                <w:rFonts w:ascii="GHEA Grapalat" w:hAnsi="GHEA Grapalat"/>
                <w:lang w:val="hy-AM"/>
              </w:rPr>
            </w:pPr>
          </w:p>
          <w:p w14:paraId="297D28E4" w14:textId="77777777" w:rsidR="007678FA" w:rsidRPr="00580DAE" w:rsidRDefault="007678FA" w:rsidP="00E53C12">
            <w:pPr>
              <w:jc w:val="center"/>
              <w:rPr>
                <w:rFonts w:ascii="GHEA Grapalat" w:hAnsi="GHEA Grapalat"/>
                <w:lang w:val="hy-AM"/>
              </w:rPr>
            </w:pPr>
            <w:r w:rsidRPr="00580DAE">
              <w:rPr>
                <w:rFonts w:ascii="GHEA Grapalat" w:hAnsi="GHEA Grapalat"/>
                <w:lang w:val="hy-AM"/>
              </w:rPr>
              <w:t>---------------------------------</w:t>
            </w:r>
          </w:p>
          <w:p w14:paraId="41966C13" w14:textId="77777777" w:rsidR="007678FA" w:rsidRPr="00580DAE" w:rsidRDefault="007678FA" w:rsidP="00E53C12">
            <w:pPr>
              <w:jc w:val="center"/>
              <w:rPr>
                <w:rFonts w:ascii="GHEA Grapalat" w:hAnsi="GHEA Grapalat"/>
                <w:sz w:val="18"/>
                <w:szCs w:val="18"/>
                <w:lang w:val="hy-AM"/>
              </w:rPr>
            </w:pPr>
            <w:r w:rsidRPr="00580DAE">
              <w:rPr>
                <w:rFonts w:ascii="GHEA Grapalat" w:hAnsi="GHEA Grapalat"/>
                <w:sz w:val="18"/>
                <w:szCs w:val="18"/>
                <w:lang w:val="hy-AM"/>
              </w:rPr>
              <w:t>/</w:t>
            </w:r>
            <w:r w:rsidRPr="00580DAE">
              <w:rPr>
                <w:rFonts w:ascii="GHEA Grapalat" w:hAnsi="GHEA Grapalat" w:cs="Sylfaen"/>
                <w:sz w:val="18"/>
                <w:szCs w:val="18"/>
                <w:lang w:val="hy-AM"/>
              </w:rPr>
              <w:t>ստորագրություն</w:t>
            </w:r>
            <w:r w:rsidRPr="00580DAE">
              <w:rPr>
                <w:rFonts w:ascii="GHEA Grapalat" w:hAnsi="GHEA Grapalat"/>
                <w:sz w:val="18"/>
                <w:szCs w:val="18"/>
                <w:lang w:val="hy-AM"/>
              </w:rPr>
              <w:t>/</w:t>
            </w:r>
          </w:p>
          <w:p w14:paraId="42BCE60D" w14:textId="77777777" w:rsidR="007678FA" w:rsidRPr="00580DAE" w:rsidRDefault="007678FA" w:rsidP="00E53C12">
            <w:pPr>
              <w:jc w:val="center"/>
              <w:rPr>
                <w:rFonts w:ascii="GHEA Grapalat" w:hAnsi="GHEA Grapalat"/>
                <w:sz w:val="22"/>
                <w:szCs w:val="22"/>
                <w:lang w:val="hy-AM"/>
              </w:rPr>
            </w:pPr>
            <w:r w:rsidRPr="00580DAE">
              <w:rPr>
                <w:rFonts w:ascii="GHEA Grapalat" w:hAnsi="GHEA Grapalat" w:cs="Sylfaen"/>
                <w:sz w:val="18"/>
                <w:szCs w:val="18"/>
                <w:lang w:val="hy-AM"/>
              </w:rPr>
              <w:t>Կ</w:t>
            </w:r>
            <w:r w:rsidRPr="00580DAE">
              <w:rPr>
                <w:rFonts w:ascii="GHEA Grapalat" w:hAnsi="GHEA Grapalat"/>
                <w:sz w:val="18"/>
                <w:szCs w:val="18"/>
                <w:lang w:val="hy-AM"/>
              </w:rPr>
              <w:t>.</w:t>
            </w:r>
            <w:r w:rsidRPr="00580DAE">
              <w:rPr>
                <w:rFonts w:ascii="GHEA Grapalat" w:hAnsi="GHEA Grapalat" w:cs="Sylfaen"/>
                <w:sz w:val="18"/>
                <w:szCs w:val="18"/>
                <w:lang w:val="hy-AM"/>
              </w:rPr>
              <w:t>Տ</w:t>
            </w:r>
          </w:p>
        </w:tc>
      </w:tr>
    </w:tbl>
    <w:p w14:paraId="19004E02" w14:textId="77777777" w:rsidR="004D3450" w:rsidRPr="00580DAE" w:rsidRDefault="004D3450" w:rsidP="007678FA">
      <w:pPr>
        <w:jc w:val="center"/>
        <w:rPr>
          <w:rFonts w:ascii="GHEA Grapalat" w:hAnsi="GHEA Grapalat"/>
          <w:sz w:val="20"/>
          <w:lang w:val="hy-AM"/>
        </w:rPr>
        <w:sectPr w:rsidR="004D3450" w:rsidRPr="00580DAE" w:rsidSect="004D3450">
          <w:footnotePr>
            <w:pos w:val="beneathText"/>
          </w:footnotePr>
          <w:pgSz w:w="16838" w:h="11906" w:orient="landscape" w:code="9"/>
          <w:pgMar w:top="663" w:right="533" w:bottom="851" w:left="425" w:header="561" w:footer="561" w:gutter="0"/>
          <w:cols w:space="720"/>
        </w:sectPr>
      </w:pPr>
    </w:p>
    <w:p w14:paraId="6E67FDCA" w14:textId="77777777" w:rsidR="007678FA" w:rsidRPr="00580DAE" w:rsidRDefault="007678F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6E48805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C36E8F" w:rsidRPr="00064ADD">
        <w:rPr>
          <w:rFonts w:ascii="GHEA Grapalat" w:hAnsi="GHEA Grapalat"/>
          <w:i/>
          <w:sz w:val="18"/>
          <w:lang w:val="hy-AM"/>
        </w:rPr>
        <w:t xml:space="preserve"> </w:t>
      </w:r>
      <w:r w:rsidR="00C36E8F" w:rsidRPr="00DF4927">
        <w:rPr>
          <w:rFonts w:ascii="GHEA Grapalat" w:hAnsi="GHEA Grapalat"/>
          <w:sz w:val="20"/>
          <w:szCs w:val="20"/>
          <w:lang w:val="af-ZA"/>
        </w:rPr>
        <w:t>«</w:t>
      </w:r>
      <w:r w:rsidR="00422209">
        <w:rPr>
          <w:rFonts w:ascii="GHEA Grapalat" w:hAnsi="GHEA Grapalat"/>
          <w:sz w:val="20"/>
          <w:szCs w:val="20"/>
          <w:lang w:val="af-ZA"/>
        </w:rPr>
        <w:t>ԱՄՓՀ-ՀԲՄԾՁԲ-30/24</w:t>
      </w:r>
      <w:r w:rsidR="00C36E8F">
        <w:rPr>
          <w:rFonts w:ascii="GHEA Grapalat" w:hAnsi="GHEA Grapalat"/>
          <w:sz w:val="20"/>
          <w:szCs w:val="20"/>
          <w:lang w:val="hy-AM"/>
        </w:rPr>
        <w:t>»</w:t>
      </w:r>
      <w:r w:rsidRPr="00064ADD">
        <w:rPr>
          <w:rFonts w:ascii="GHEA Grapalat" w:hAnsi="GHEA Grapalat"/>
          <w:i/>
          <w:sz w:val="18"/>
          <w:lang w:val="hy-AM"/>
        </w:rPr>
        <w:t xml:space="preserve">    ծածկագրով պայմանագրի</w:t>
      </w:r>
    </w:p>
    <w:p w14:paraId="594873CD" w14:textId="77777777" w:rsidR="007678FA" w:rsidRPr="00580DAE" w:rsidRDefault="007678FA" w:rsidP="007678FA">
      <w:pPr>
        <w:tabs>
          <w:tab w:val="left" w:pos="9540"/>
        </w:tabs>
        <w:rPr>
          <w:rFonts w:ascii="GHEA Grapalat" w:hAnsi="GHEA Grapalat"/>
          <w:sz w:val="20"/>
          <w:lang w:val="hy-AM"/>
        </w:rPr>
      </w:pPr>
    </w:p>
    <w:p w14:paraId="4B8F6992" w14:textId="77777777" w:rsidR="007678FA" w:rsidRPr="00580DAE" w:rsidRDefault="007678FA" w:rsidP="007678FA">
      <w:pPr>
        <w:tabs>
          <w:tab w:val="left" w:pos="9540"/>
        </w:tabs>
        <w:rPr>
          <w:rFonts w:ascii="GHEA Grapalat" w:hAnsi="GHEA Grapalat"/>
          <w:sz w:val="20"/>
          <w:lang w:val="hy-AM"/>
        </w:rPr>
      </w:pPr>
    </w:p>
    <w:p w14:paraId="57D1E7AB" w14:textId="77777777" w:rsidR="007678FA" w:rsidRPr="00580DAE" w:rsidRDefault="007678FA" w:rsidP="007678FA">
      <w:pPr>
        <w:jc w:val="center"/>
        <w:rPr>
          <w:rFonts w:ascii="GHEA Grapalat" w:hAnsi="GHEA Grapalat"/>
          <w:sz w:val="20"/>
          <w:lang w:val="hy-AM"/>
        </w:rPr>
      </w:pP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cs="Sylfaen"/>
          <w:b/>
          <w:sz w:val="22"/>
          <w:szCs w:val="22"/>
          <w:lang w:val="hy-AM"/>
        </w:rPr>
        <w:softHyphen/>
      </w:r>
      <w:r w:rsidRPr="00580DAE">
        <w:rPr>
          <w:rFonts w:ascii="GHEA Grapalat" w:hAnsi="GHEA Grapalat"/>
          <w:sz w:val="20"/>
          <w:lang w:val="hy-AM"/>
        </w:rPr>
        <w:t>ՎՃԱՐՄԱՆ ԺԱՄԱՆԱԿԱՑՈՒՅՑ*</w:t>
      </w:r>
    </w:p>
    <w:p w14:paraId="2AB17EF6" w14:textId="77777777" w:rsidR="007678FA" w:rsidRPr="00064ADD" w:rsidRDefault="007678FA" w:rsidP="007678FA">
      <w:pPr>
        <w:jc w:val="right"/>
        <w:rPr>
          <w:rFonts w:ascii="GHEA Grapalat" w:hAnsi="GHEA Grapalat"/>
          <w:sz w:val="20"/>
        </w:rPr>
      </w:pPr>
      <w:r w:rsidRPr="00580DAE">
        <w:rPr>
          <w:rFonts w:ascii="GHEA Grapalat" w:hAnsi="GHEA Grapalat"/>
          <w:sz w:val="20"/>
          <w:lang w:val="hy-AM"/>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4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75"/>
        <w:gridCol w:w="2551"/>
        <w:gridCol w:w="521"/>
        <w:gridCol w:w="464"/>
        <w:gridCol w:w="464"/>
        <w:gridCol w:w="464"/>
        <w:gridCol w:w="464"/>
        <w:gridCol w:w="464"/>
        <w:gridCol w:w="464"/>
        <w:gridCol w:w="566"/>
        <w:gridCol w:w="567"/>
        <w:gridCol w:w="567"/>
        <w:gridCol w:w="567"/>
        <w:gridCol w:w="567"/>
        <w:gridCol w:w="498"/>
      </w:tblGrid>
      <w:tr w:rsidR="007678FA" w:rsidRPr="00064ADD" w14:paraId="6DA1F814" w14:textId="77777777" w:rsidTr="00981DA6">
        <w:tc>
          <w:tcPr>
            <w:tcW w:w="11414"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422209" w14:paraId="29778976" w14:textId="77777777" w:rsidTr="00981DA6">
        <w:tc>
          <w:tcPr>
            <w:tcW w:w="851" w:type="dxa"/>
            <w:vAlign w:val="center"/>
          </w:tcPr>
          <w:p w14:paraId="79B71AC3" w14:textId="77777777" w:rsidR="007678FA" w:rsidRPr="009C06A2" w:rsidRDefault="007678FA" w:rsidP="00E53C12">
            <w:pPr>
              <w:jc w:val="center"/>
              <w:rPr>
                <w:rFonts w:ascii="GHEA Grapalat" w:hAnsi="GHEA Grapalat"/>
                <w:sz w:val="12"/>
                <w:szCs w:val="12"/>
                <w:lang w:val="es-ES"/>
              </w:rPr>
            </w:pPr>
            <w:r w:rsidRPr="009C06A2">
              <w:rPr>
                <w:rFonts w:ascii="GHEA Grapalat" w:hAnsi="GHEA Grapalat"/>
                <w:sz w:val="12"/>
                <w:szCs w:val="12"/>
              </w:rPr>
              <w:t>հրավերով նախատեսված չափաբաժնի համարը</w:t>
            </w:r>
          </w:p>
        </w:tc>
        <w:tc>
          <w:tcPr>
            <w:tcW w:w="1375" w:type="dxa"/>
            <w:vAlign w:val="center"/>
          </w:tcPr>
          <w:p w14:paraId="008AA2A8" w14:textId="77777777" w:rsidR="007678FA" w:rsidRPr="009C06A2" w:rsidRDefault="007678FA" w:rsidP="00E53C12">
            <w:pPr>
              <w:jc w:val="center"/>
              <w:rPr>
                <w:rFonts w:ascii="GHEA Grapalat" w:hAnsi="GHEA Grapalat"/>
                <w:sz w:val="12"/>
                <w:szCs w:val="12"/>
                <w:lang w:val="es-ES"/>
              </w:rPr>
            </w:pPr>
            <w:r w:rsidRPr="009C06A2">
              <w:rPr>
                <w:rFonts w:ascii="GHEA Grapalat" w:hAnsi="GHEA Grapalat"/>
                <w:sz w:val="12"/>
                <w:szCs w:val="12"/>
              </w:rPr>
              <w:t>գնումների</w:t>
            </w:r>
            <w:r w:rsidRPr="009C06A2">
              <w:rPr>
                <w:rFonts w:ascii="GHEA Grapalat" w:hAnsi="GHEA Grapalat"/>
                <w:sz w:val="12"/>
                <w:szCs w:val="12"/>
                <w:lang w:val="es-ES"/>
              </w:rPr>
              <w:t xml:space="preserve"> </w:t>
            </w:r>
            <w:r w:rsidRPr="009C06A2">
              <w:rPr>
                <w:rFonts w:ascii="GHEA Grapalat" w:hAnsi="GHEA Grapalat"/>
                <w:sz w:val="12"/>
                <w:szCs w:val="12"/>
              </w:rPr>
              <w:t>պլանով</w:t>
            </w:r>
            <w:r w:rsidRPr="009C06A2">
              <w:rPr>
                <w:rFonts w:ascii="GHEA Grapalat" w:hAnsi="GHEA Grapalat"/>
                <w:sz w:val="12"/>
                <w:szCs w:val="12"/>
                <w:lang w:val="es-ES"/>
              </w:rPr>
              <w:t xml:space="preserve"> </w:t>
            </w:r>
            <w:r w:rsidRPr="009C06A2">
              <w:rPr>
                <w:rFonts w:ascii="GHEA Grapalat" w:hAnsi="GHEA Grapalat"/>
                <w:sz w:val="12"/>
                <w:szCs w:val="12"/>
              </w:rPr>
              <w:t>նախատեսված</w:t>
            </w:r>
            <w:r w:rsidRPr="009C06A2">
              <w:rPr>
                <w:rFonts w:ascii="GHEA Grapalat" w:hAnsi="GHEA Grapalat"/>
                <w:sz w:val="12"/>
                <w:szCs w:val="12"/>
                <w:lang w:val="es-ES"/>
              </w:rPr>
              <w:t xml:space="preserve"> </w:t>
            </w:r>
            <w:r w:rsidRPr="009C06A2">
              <w:rPr>
                <w:rFonts w:ascii="GHEA Grapalat" w:hAnsi="GHEA Grapalat"/>
                <w:sz w:val="12"/>
                <w:szCs w:val="12"/>
              </w:rPr>
              <w:t>միջանցիկ</w:t>
            </w:r>
            <w:r w:rsidRPr="009C06A2">
              <w:rPr>
                <w:rFonts w:ascii="GHEA Grapalat" w:hAnsi="GHEA Grapalat"/>
                <w:sz w:val="12"/>
                <w:szCs w:val="12"/>
                <w:lang w:val="es-ES"/>
              </w:rPr>
              <w:t xml:space="preserve"> </w:t>
            </w:r>
            <w:r w:rsidRPr="009C06A2">
              <w:rPr>
                <w:rFonts w:ascii="GHEA Grapalat" w:hAnsi="GHEA Grapalat"/>
                <w:sz w:val="12"/>
                <w:szCs w:val="12"/>
              </w:rPr>
              <w:t>ծածկագիրը</w:t>
            </w:r>
            <w:r w:rsidRPr="009C06A2">
              <w:rPr>
                <w:rFonts w:ascii="GHEA Grapalat" w:hAnsi="GHEA Grapalat"/>
                <w:sz w:val="12"/>
                <w:szCs w:val="12"/>
                <w:lang w:val="es-ES"/>
              </w:rPr>
              <w:t xml:space="preserve">` </w:t>
            </w:r>
            <w:r w:rsidRPr="009C06A2">
              <w:rPr>
                <w:rFonts w:ascii="GHEA Grapalat" w:hAnsi="GHEA Grapalat"/>
                <w:sz w:val="12"/>
                <w:szCs w:val="12"/>
              </w:rPr>
              <w:t>ըստ</w:t>
            </w:r>
            <w:r w:rsidRPr="009C06A2">
              <w:rPr>
                <w:rFonts w:ascii="GHEA Grapalat" w:hAnsi="GHEA Grapalat"/>
                <w:sz w:val="12"/>
                <w:szCs w:val="12"/>
                <w:lang w:val="es-ES"/>
              </w:rPr>
              <w:t xml:space="preserve"> </w:t>
            </w:r>
            <w:r w:rsidRPr="009C06A2">
              <w:rPr>
                <w:rFonts w:ascii="GHEA Grapalat" w:hAnsi="GHEA Grapalat"/>
                <w:sz w:val="12"/>
                <w:szCs w:val="12"/>
              </w:rPr>
              <w:t>ԳՄԱ</w:t>
            </w:r>
            <w:r w:rsidRPr="009C06A2">
              <w:rPr>
                <w:rFonts w:ascii="GHEA Grapalat" w:hAnsi="GHEA Grapalat"/>
                <w:sz w:val="12"/>
                <w:szCs w:val="12"/>
                <w:lang w:val="es-ES"/>
              </w:rPr>
              <w:t xml:space="preserve"> </w:t>
            </w:r>
            <w:r w:rsidRPr="009C06A2">
              <w:rPr>
                <w:rFonts w:ascii="GHEA Grapalat" w:hAnsi="GHEA Grapalat"/>
                <w:sz w:val="12"/>
                <w:szCs w:val="12"/>
              </w:rPr>
              <w:t>դասակարգման</w:t>
            </w:r>
            <w:r w:rsidRPr="009C06A2">
              <w:rPr>
                <w:rFonts w:ascii="GHEA Grapalat" w:hAnsi="GHEA Grapalat"/>
                <w:sz w:val="12"/>
                <w:szCs w:val="12"/>
                <w:lang w:val="es-ES"/>
              </w:rPr>
              <w:t xml:space="preserve"> (CPV)</w:t>
            </w:r>
          </w:p>
        </w:tc>
        <w:tc>
          <w:tcPr>
            <w:tcW w:w="2551"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637" w:type="dxa"/>
            <w:gridSpan w:val="13"/>
            <w:vAlign w:val="center"/>
          </w:tcPr>
          <w:p w14:paraId="386583A1" w14:textId="027A8E7C" w:rsidR="007678FA" w:rsidRPr="00064ADD" w:rsidRDefault="007678FA" w:rsidP="00C36E8F">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2831E9">
              <w:rPr>
                <w:rFonts w:ascii="GHEA Grapalat" w:hAnsi="GHEA Grapalat"/>
                <w:sz w:val="18"/>
                <w:lang w:val="hy-AM"/>
              </w:rPr>
              <w:t>24</w:t>
            </w:r>
            <w:r w:rsidRPr="00064ADD">
              <w:rPr>
                <w:rFonts w:ascii="GHEA Grapalat" w:hAnsi="GHEA Grapalat"/>
                <w:sz w:val="18"/>
                <w:lang w:val="es-ES"/>
              </w:rPr>
              <w:t>թ-ին` ըստ ամիսների, այդ թվում**</w:t>
            </w:r>
          </w:p>
        </w:tc>
      </w:tr>
      <w:tr w:rsidR="007678FA" w:rsidRPr="00064ADD" w14:paraId="4B96A09D" w14:textId="77777777" w:rsidTr="00D32164">
        <w:trPr>
          <w:trHeight w:val="1538"/>
        </w:trPr>
        <w:tc>
          <w:tcPr>
            <w:tcW w:w="851" w:type="dxa"/>
          </w:tcPr>
          <w:p w14:paraId="69E142C4" w14:textId="77777777" w:rsidR="007678FA" w:rsidRPr="00064ADD" w:rsidRDefault="007678FA" w:rsidP="00E53C12">
            <w:pPr>
              <w:jc w:val="center"/>
              <w:rPr>
                <w:rFonts w:ascii="GHEA Grapalat" w:hAnsi="GHEA Grapalat"/>
                <w:sz w:val="20"/>
                <w:lang w:val="es-ES"/>
              </w:rPr>
            </w:pPr>
          </w:p>
        </w:tc>
        <w:tc>
          <w:tcPr>
            <w:tcW w:w="1375" w:type="dxa"/>
          </w:tcPr>
          <w:p w14:paraId="01CB3D50" w14:textId="77777777" w:rsidR="007678FA" w:rsidRPr="00064ADD" w:rsidRDefault="007678FA" w:rsidP="00E53C12">
            <w:pPr>
              <w:jc w:val="center"/>
              <w:rPr>
                <w:rFonts w:ascii="GHEA Grapalat" w:hAnsi="GHEA Grapalat"/>
                <w:sz w:val="20"/>
                <w:lang w:val="es-ES"/>
              </w:rPr>
            </w:pPr>
          </w:p>
        </w:tc>
        <w:tc>
          <w:tcPr>
            <w:tcW w:w="2551" w:type="dxa"/>
          </w:tcPr>
          <w:p w14:paraId="6CFBCCF3" w14:textId="77777777" w:rsidR="007678FA" w:rsidRPr="00064ADD" w:rsidRDefault="007678FA" w:rsidP="00E53C12">
            <w:pPr>
              <w:jc w:val="center"/>
              <w:rPr>
                <w:rFonts w:ascii="GHEA Grapalat" w:hAnsi="GHEA Grapalat"/>
                <w:sz w:val="20"/>
                <w:lang w:val="es-ES"/>
              </w:rPr>
            </w:pPr>
          </w:p>
        </w:tc>
        <w:tc>
          <w:tcPr>
            <w:tcW w:w="521"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bookmarkStart w:id="15" w:name="_GoBack"/>
            <w:bookmarkEnd w:id="15"/>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6"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7"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67"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67"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67"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98"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422209" w:rsidRPr="009C06A2" w14:paraId="44883A54" w14:textId="77777777" w:rsidTr="00DE2B7A">
        <w:trPr>
          <w:cantSplit/>
          <w:trHeight w:val="1538"/>
        </w:trPr>
        <w:tc>
          <w:tcPr>
            <w:tcW w:w="851" w:type="dxa"/>
            <w:vAlign w:val="center"/>
          </w:tcPr>
          <w:p w14:paraId="6C9C7196" w14:textId="356E8426" w:rsidR="00422209" w:rsidRPr="00F85792" w:rsidRDefault="00422209" w:rsidP="00422209">
            <w:pPr>
              <w:jc w:val="center"/>
              <w:rPr>
                <w:rFonts w:ascii="GHEA Grapalat" w:hAnsi="GHEA Grapalat"/>
                <w:sz w:val="20"/>
                <w:lang w:val="hy-AM"/>
              </w:rPr>
            </w:pPr>
            <w:r>
              <w:rPr>
                <w:rFonts w:ascii="GHEA Grapalat" w:hAnsi="GHEA Grapalat"/>
                <w:sz w:val="20"/>
                <w:lang w:val="hy-AM"/>
              </w:rPr>
              <w:t>1</w:t>
            </w:r>
          </w:p>
        </w:tc>
        <w:tc>
          <w:tcPr>
            <w:tcW w:w="1375" w:type="dxa"/>
            <w:vAlign w:val="center"/>
          </w:tcPr>
          <w:p w14:paraId="64072F52" w14:textId="77777777" w:rsidR="00422209" w:rsidRDefault="00422209" w:rsidP="00422209">
            <w:pPr>
              <w:jc w:val="center"/>
              <w:rPr>
                <w:rFonts w:ascii="Calibri" w:hAnsi="Calibri" w:cs="Calibri"/>
                <w:sz w:val="22"/>
                <w:szCs w:val="22"/>
                <w:lang w:val="hy-AM"/>
              </w:rPr>
            </w:pPr>
          </w:p>
          <w:p w14:paraId="02AF556D" w14:textId="001912B5" w:rsidR="00422209" w:rsidRPr="00981DA6" w:rsidRDefault="00422209" w:rsidP="00422209">
            <w:pPr>
              <w:jc w:val="center"/>
              <w:rPr>
                <w:rFonts w:ascii="Calibri" w:hAnsi="Calibri" w:cs="Calibri"/>
                <w:sz w:val="20"/>
                <w:szCs w:val="20"/>
                <w:lang w:val="hy-AM"/>
              </w:rPr>
            </w:pPr>
            <w:r>
              <w:rPr>
                <w:rFonts w:ascii="Calibri" w:hAnsi="Calibri" w:cs="Calibri"/>
                <w:sz w:val="20"/>
                <w:szCs w:val="20"/>
                <w:lang w:val="hy-AM"/>
              </w:rPr>
              <w:t>71351540</w:t>
            </w:r>
          </w:p>
          <w:p w14:paraId="48BE7D6E" w14:textId="4F6EF577" w:rsidR="00422209" w:rsidRPr="009F347D" w:rsidRDefault="00422209" w:rsidP="00422209">
            <w:pPr>
              <w:jc w:val="center"/>
              <w:rPr>
                <w:rFonts w:ascii="GHEA Grapalat" w:hAnsi="GHEA Grapalat"/>
                <w:sz w:val="20"/>
                <w:lang w:val="hy-AM"/>
              </w:rPr>
            </w:pPr>
          </w:p>
        </w:tc>
        <w:tc>
          <w:tcPr>
            <w:tcW w:w="2551" w:type="dxa"/>
            <w:vAlign w:val="center"/>
          </w:tcPr>
          <w:p w14:paraId="4EDEBB34" w14:textId="372007FD" w:rsidR="00422209" w:rsidRPr="00D32164" w:rsidRDefault="00422209" w:rsidP="00422209">
            <w:pPr>
              <w:jc w:val="center"/>
              <w:rPr>
                <w:rFonts w:ascii="GHEA Grapalat" w:hAnsi="GHEA Grapalat"/>
                <w:sz w:val="16"/>
                <w:szCs w:val="16"/>
                <w:lang w:val="hy-AM"/>
              </w:rPr>
            </w:pPr>
            <w:r w:rsidRPr="0084672F">
              <w:rPr>
                <w:rFonts w:ascii="GHEA Grapalat" w:hAnsi="GHEA Grapalat"/>
                <w:sz w:val="16"/>
                <w:szCs w:val="16"/>
                <w:lang w:val="hy-AM"/>
              </w:rPr>
              <w:t>Արմավիրի մարզի Փարաքար համայնքի Թաիրով վարչական տարածքի Վարդան Մամիկոնյան փողոցի 2-րդ, 3-րդ և 4-րդ շենքերի առջևի հատվածի ասֆալտապատման աշխատանքներ</w:t>
            </w:r>
            <w:r>
              <w:rPr>
                <w:rFonts w:ascii="GHEA Grapalat" w:hAnsi="GHEA Grapalat"/>
                <w:sz w:val="16"/>
                <w:szCs w:val="16"/>
                <w:lang w:val="hy-AM"/>
              </w:rPr>
              <w:t xml:space="preserve">ի </w:t>
            </w:r>
            <w:r w:rsidRPr="002831E9">
              <w:rPr>
                <w:rFonts w:ascii="GHEA Grapalat" w:hAnsi="GHEA Grapalat"/>
                <w:sz w:val="16"/>
                <w:szCs w:val="16"/>
                <w:lang w:val="hy-AM"/>
              </w:rPr>
              <w:t>տեխնիկական հսկողության ծառայություններ</w:t>
            </w:r>
          </w:p>
        </w:tc>
        <w:tc>
          <w:tcPr>
            <w:tcW w:w="521" w:type="dxa"/>
          </w:tcPr>
          <w:p w14:paraId="51C0965A" w14:textId="77777777" w:rsidR="00422209" w:rsidRPr="00064ADD" w:rsidRDefault="00422209" w:rsidP="00422209">
            <w:pPr>
              <w:jc w:val="center"/>
              <w:rPr>
                <w:rFonts w:ascii="GHEA Grapalat" w:hAnsi="GHEA Grapalat"/>
                <w:sz w:val="20"/>
                <w:lang w:val="pt-BR"/>
              </w:rPr>
            </w:pPr>
          </w:p>
          <w:p w14:paraId="6454DA14" w14:textId="77777777" w:rsidR="00422209" w:rsidRPr="00064ADD" w:rsidRDefault="00422209" w:rsidP="00422209">
            <w:pPr>
              <w:jc w:val="center"/>
              <w:rPr>
                <w:rFonts w:ascii="GHEA Grapalat" w:hAnsi="GHEA Grapalat"/>
                <w:sz w:val="20"/>
                <w:lang w:val="pt-BR"/>
              </w:rPr>
            </w:pPr>
          </w:p>
          <w:p w14:paraId="263F13E0" w14:textId="77777777" w:rsidR="00422209" w:rsidRPr="00064ADD" w:rsidRDefault="00422209" w:rsidP="00422209">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422209" w:rsidRPr="00064ADD" w:rsidRDefault="00422209" w:rsidP="00422209">
            <w:pPr>
              <w:jc w:val="center"/>
              <w:rPr>
                <w:rFonts w:ascii="GHEA Grapalat" w:hAnsi="GHEA Grapalat"/>
                <w:sz w:val="20"/>
                <w:lang w:val="pt-BR"/>
              </w:rPr>
            </w:pPr>
          </w:p>
          <w:p w14:paraId="1EDA9948" w14:textId="77777777" w:rsidR="00422209" w:rsidRPr="00064ADD" w:rsidRDefault="00422209" w:rsidP="00422209">
            <w:pPr>
              <w:jc w:val="center"/>
              <w:rPr>
                <w:rFonts w:ascii="GHEA Grapalat" w:hAnsi="GHEA Grapalat"/>
                <w:sz w:val="20"/>
                <w:lang w:val="pt-BR"/>
              </w:rPr>
            </w:pPr>
          </w:p>
          <w:p w14:paraId="433732DA" w14:textId="77777777" w:rsidR="00422209" w:rsidRPr="00064ADD" w:rsidRDefault="00422209" w:rsidP="00422209">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422209" w:rsidRPr="00064ADD" w:rsidRDefault="00422209" w:rsidP="00422209">
            <w:pPr>
              <w:jc w:val="center"/>
              <w:rPr>
                <w:rFonts w:ascii="GHEA Grapalat" w:hAnsi="GHEA Grapalat"/>
                <w:sz w:val="20"/>
                <w:lang w:val="pt-BR"/>
              </w:rPr>
            </w:pPr>
          </w:p>
          <w:p w14:paraId="0FF7A50F" w14:textId="77777777" w:rsidR="00422209" w:rsidRPr="00064ADD" w:rsidRDefault="00422209" w:rsidP="00422209">
            <w:pPr>
              <w:jc w:val="center"/>
              <w:rPr>
                <w:rFonts w:ascii="GHEA Grapalat" w:hAnsi="GHEA Grapalat"/>
                <w:sz w:val="20"/>
                <w:lang w:val="pt-BR"/>
              </w:rPr>
            </w:pPr>
          </w:p>
          <w:p w14:paraId="2A83DFF5" w14:textId="77777777" w:rsidR="00422209" w:rsidRPr="00064ADD" w:rsidRDefault="00422209" w:rsidP="00422209">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vAlign w:val="center"/>
          </w:tcPr>
          <w:p w14:paraId="7E5C3C7B" w14:textId="43F30ED4" w:rsidR="00422209" w:rsidRPr="00D32164" w:rsidRDefault="00422209" w:rsidP="00422209">
            <w:pPr>
              <w:jc w:val="center"/>
              <w:rPr>
                <w:rFonts w:ascii="GHEA Grapalat" w:hAnsi="GHEA Grapalat" w:cs="Arial"/>
                <w:sz w:val="14"/>
                <w:szCs w:val="14"/>
                <w:lang w:val="pt-BR"/>
              </w:rPr>
            </w:pPr>
            <w:r w:rsidRPr="009B0779">
              <w:rPr>
                <w:rFonts w:ascii="GHEA Grapalat" w:hAnsi="GHEA Grapalat"/>
                <w:sz w:val="20"/>
                <w:lang w:val="pt-BR"/>
              </w:rPr>
              <w:t>... %</w:t>
            </w:r>
          </w:p>
        </w:tc>
        <w:tc>
          <w:tcPr>
            <w:tcW w:w="464" w:type="dxa"/>
            <w:vAlign w:val="center"/>
          </w:tcPr>
          <w:p w14:paraId="35035BF7" w14:textId="553FBB89" w:rsidR="00422209" w:rsidRPr="00D32164" w:rsidRDefault="00422209" w:rsidP="00422209">
            <w:pPr>
              <w:jc w:val="center"/>
              <w:rPr>
                <w:rFonts w:ascii="GHEA Grapalat" w:hAnsi="GHEA Grapalat" w:cs="Arial"/>
                <w:sz w:val="14"/>
                <w:szCs w:val="14"/>
                <w:lang w:val="pt-BR"/>
              </w:rPr>
            </w:pPr>
            <w:r w:rsidRPr="009B0779">
              <w:rPr>
                <w:rFonts w:ascii="GHEA Grapalat" w:hAnsi="GHEA Grapalat"/>
                <w:sz w:val="20"/>
                <w:lang w:val="pt-BR"/>
              </w:rPr>
              <w:t>... %</w:t>
            </w:r>
          </w:p>
        </w:tc>
        <w:tc>
          <w:tcPr>
            <w:tcW w:w="464" w:type="dxa"/>
            <w:vAlign w:val="center"/>
          </w:tcPr>
          <w:p w14:paraId="244E1C7B" w14:textId="6AEBAC0A" w:rsidR="00422209" w:rsidRPr="00D32164" w:rsidRDefault="00422209" w:rsidP="00422209">
            <w:pPr>
              <w:jc w:val="center"/>
              <w:rPr>
                <w:rFonts w:ascii="GHEA Grapalat" w:hAnsi="GHEA Grapalat" w:cs="Arial"/>
                <w:sz w:val="14"/>
                <w:szCs w:val="14"/>
                <w:lang w:val="pt-BR"/>
              </w:rPr>
            </w:pPr>
            <w:r w:rsidRPr="009B0779">
              <w:rPr>
                <w:rFonts w:ascii="GHEA Grapalat" w:hAnsi="GHEA Grapalat"/>
                <w:sz w:val="20"/>
                <w:lang w:val="pt-BR"/>
              </w:rPr>
              <w:t>... %</w:t>
            </w:r>
          </w:p>
        </w:tc>
        <w:tc>
          <w:tcPr>
            <w:tcW w:w="464" w:type="dxa"/>
            <w:vAlign w:val="center"/>
          </w:tcPr>
          <w:p w14:paraId="051D35DE" w14:textId="3CD7911F" w:rsidR="00422209" w:rsidRPr="00D32164" w:rsidRDefault="00422209" w:rsidP="00422209">
            <w:pPr>
              <w:jc w:val="center"/>
              <w:rPr>
                <w:rFonts w:ascii="GHEA Grapalat" w:hAnsi="GHEA Grapalat" w:cs="Arial"/>
                <w:sz w:val="14"/>
                <w:szCs w:val="14"/>
                <w:lang w:val="pt-BR"/>
              </w:rPr>
            </w:pPr>
            <w:r w:rsidRPr="009B0779">
              <w:rPr>
                <w:rFonts w:ascii="GHEA Grapalat" w:hAnsi="GHEA Grapalat"/>
                <w:sz w:val="20"/>
                <w:lang w:val="pt-BR"/>
              </w:rPr>
              <w:t>... %</w:t>
            </w:r>
          </w:p>
        </w:tc>
        <w:tc>
          <w:tcPr>
            <w:tcW w:w="566" w:type="dxa"/>
            <w:vAlign w:val="center"/>
          </w:tcPr>
          <w:p w14:paraId="3B7906F2" w14:textId="6B5FCC04" w:rsidR="00422209" w:rsidRPr="00D32164" w:rsidRDefault="00422209" w:rsidP="00422209">
            <w:pPr>
              <w:jc w:val="center"/>
              <w:rPr>
                <w:rFonts w:ascii="GHEA Grapalat" w:hAnsi="GHEA Grapalat" w:cs="Arial"/>
                <w:sz w:val="14"/>
                <w:szCs w:val="14"/>
                <w:lang w:val="pt-BR"/>
              </w:rPr>
            </w:pPr>
            <w:r w:rsidRPr="00D32164">
              <w:rPr>
                <w:rFonts w:ascii="GHEA Grapalat" w:hAnsi="GHEA Grapalat"/>
                <w:sz w:val="14"/>
                <w:szCs w:val="14"/>
                <w:lang w:val="hy-AM"/>
              </w:rPr>
              <w:t>100</w:t>
            </w:r>
            <w:r w:rsidRPr="00D32164">
              <w:rPr>
                <w:rFonts w:ascii="GHEA Grapalat" w:hAnsi="GHEA Grapalat"/>
                <w:sz w:val="14"/>
                <w:szCs w:val="14"/>
                <w:lang w:val="pt-BR"/>
              </w:rPr>
              <w:t xml:space="preserve"> %</w:t>
            </w:r>
          </w:p>
        </w:tc>
        <w:tc>
          <w:tcPr>
            <w:tcW w:w="567" w:type="dxa"/>
            <w:vAlign w:val="center"/>
          </w:tcPr>
          <w:p w14:paraId="78F440EF" w14:textId="2E18D15E" w:rsidR="00422209" w:rsidRPr="00D32164" w:rsidRDefault="00422209" w:rsidP="00422209">
            <w:pPr>
              <w:jc w:val="center"/>
              <w:rPr>
                <w:rFonts w:ascii="GHEA Grapalat" w:hAnsi="GHEA Grapalat" w:cs="Arial"/>
                <w:sz w:val="14"/>
                <w:szCs w:val="14"/>
                <w:lang w:val="pt-BR"/>
              </w:rPr>
            </w:pPr>
            <w:r w:rsidRPr="00D32164">
              <w:rPr>
                <w:rFonts w:ascii="GHEA Grapalat" w:hAnsi="GHEA Grapalat"/>
                <w:sz w:val="14"/>
                <w:szCs w:val="14"/>
                <w:lang w:val="hy-AM"/>
              </w:rPr>
              <w:t>100</w:t>
            </w:r>
            <w:r w:rsidRPr="00D32164">
              <w:rPr>
                <w:rFonts w:ascii="GHEA Grapalat" w:hAnsi="GHEA Grapalat"/>
                <w:sz w:val="14"/>
                <w:szCs w:val="14"/>
                <w:lang w:val="pt-BR"/>
              </w:rPr>
              <w:t xml:space="preserve"> %</w:t>
            </w:r>
          </w:p>
        </w:tc>
        <w:tc>
          <w:tcPr>
            <w:tcW w:w="567" w:type="dxa"/>
            <w:vAlign w:val="center"/>
          </w:tcPr>
          <w:p w14:paraId="086B2FB9" w14:textId="64F9D632" w:rsidR="00422209" w:rsidRPr="00D32164" w:rsidRDefault="00422209" w:rsidP="00422209">
            <w:pPr>
              <w:jc w:val="center"/>
              <w:rPr>
                <w:rFonts w:ascii="GHEA Grapalat" w:hAnsi="GHEA Grapalat" w:cs="Arial"/>
                <w:sz w:val="14"/>
                <w:szCs w:val="14"/>
                <w:lang w:val="pt-BR"/>
              </w:rPr>
            </w:pPr>
            <w:r w:rsidRPr="00D32164">
              <w:rPr>
                <w:rFonts w:ascii="GHEA Grapalat" w:hAnsi="GHEA Grapalat"/>
                <w:sz w:val="14"/>
                <w:szCs w:val="14"/>
                <w:lang w:val="hy-AM"/>
              </w:rPr>
              <w:t>100</w:t>
            </w:r>
            <w:r w:rsidRPr="00D32164">
              <w:rPr>
                <w:rFonts w:ascii="GHEA Grapalat" w:hAnsi="GHEA Grapalat"/>
                <w:sz w:val="14"/>
                <w:szCs w:val="14"/>
                <w:lang w:val="pt-BR"/>
              </w:rPr>
              <w:t xml:space="preserve"> %</w:t>
            </w:r>
          </w:p>
        </w:tc>
        <w:tc>
          <w:tcPr>
            <w:tcW w:w="567" w:type="dxa"/>
            <w:vAlign w:val="center"/>
          </w:tcPr>
          <w:p w14:paraId="78BDEB4F" w14:textId="63D908D3" w:rsidR="00422209" w:rsidRPr="00D32164" w:rsidRDefault="00422209" w:rsidP="00422209">
            <w:pPr>
              <w:jc w:val="center"/>
              <w:rPr>
                <w:rFonts w:ascii="GHEA Grapalat" w:hAnsi="GHEA Grapalat" w:cs="Arial"/>
                <w:sz w:val="14"/>
                <w:szCs w:val="14"/>
                <w:lang w:val="pt-BR"/>
              </w:rPr>
            </w:pPr>
            <w:r w:rsidRPr="00D32164">
              <w:rPr>
                <w:rFonts w:ascii="GHEA Grapalat" w:hAnsi="GHEA Grapalat"/>
                <w:sz w:val="14"/>
                <w:szCs w:val="14"/>
                <w:lang w:val="hy-AM"/>
              </w:rPr>
              <w:t>100</w:t>
            </w:r>
            <w:r w:rsidRPr="00D32164">
              <w:rPr>
                <w:rFonts w:ascii="GHEA Grapalat" w:hAnsi="GHEA Grapalat"/>
                <w:sz w:val="14"/>
                <w:szCs w:val="14"/>
                <w:lang w:val="pt-BR"/>
              </w:rPr>
              <w:t xml:space="preserve"> %</w:t>
            </w:r>
          </w:p>
        </w:tc>
        <w:tc>
          <w:tcPr>
            <w:tcW w:w="567" w:type="dxa"/>
            <w:vAlign w:val="center"/>
          </w:tcPr>
          <w:p w14:paraId="03F9DC17" w14:textId="72A80131" w:rsidR="00422209" w:rsidRPr="00D32164" w:rsidRDefault="00422209" w:rsidP="00422209">
            <w:pPr>
              <w:jc w:val="center"/>
              <w:rPr>
                <w:rFonts w:ascii="GHEA Grapalat" w:hAnsi="GHEA Grapalat" w:cs="Arial"/>
                <w:sz w:val="14"/>
                <w:szCs w:val="14"/>
                <w:lang w:val="pt-BR"/>
              </w:rPr>
            </w:pPr>
            <w:r w:rsidRPr="00D32164">
              <w:rPr>
                <w:rFonts w:ascii="GHEA Grapalat" w:hAnsi="GHEA Grapalat"/>
                <w:sz w:val="14"/>
                <w:szCs w:val="14"/>
                <w:lang w:val="hy-AM"/>
              </w:rPr>
              <w:t>100</w:t>
            </w:r>
            <w:r w:rsidRPr="00D32164">
              <w:rPr>
                <w:rFonts w:ascii="GHEA Grapalat" w:hAnsi="GHEA Grapalat"/>
                <w:sz w:val="14"/>
                <w:szCs w:val="14"/>
                <w:lang w:val="pt-BR"/>
              </w:rPr>
              <w:t xml:space="preserve"> %</w:t>
            </w:r>
          </w:p>
        </w:tc>
        <w:tc>
          <w:tcPr>
            <w:tcW w:w="498" w:type="dxa"/>
          </w:tcPr>
          <w:p w14:paraId="56A97D3B" w14:textId="77777777" w:rsidR="00422209" w:rsidRPr="00D32164" w:rsidRDefault="00422209" w:rsidP="00422209">
            <w:pPr>
              <w:jc w:val="center"/>
              <w:rPr>
                <w:rFonts w:ascii="GHEA Grapalat" w:hAnsi="GHEA Grapalat"/>
                <w:sz w:val="14"/>
                <w:szCs w:val="14"/>
                <w:lang w:val="pt-BR"/>
              </w:rPr>
            </w:pPr>
          </w:p>
          <w:p w14:paraId="3F36376C" w14:textId="77777777" w:rsidR="00422209" w:rsidRDefault="00422209" w:rsidP="00422209">
            <w:pPr>
              <w:jc w:val="center"/>
              <w:rPr>
                <w:rFonts w:ascii="GHEA Grapalat" w:hAnsi="GHEA Grapalat"/>
                <w:sz w:val="14"/>
                <w:szCs w:val="14"/>
                <w:lang w:val="pt-BR"/>
              </w:rPr>
            </w:pPr>
          </w:p>
          <w:p w14:paraId="060F1686" w14:textId="77777777" w:rsidR="00422209" w:rsidRPr="00D32164" w:rsidRDefault="00422209" w:rsidP="00422209">
            <w:pPr>
              <w:jc w:val="center"/>
              <w:rPr>
                <w:rFonts w:ascii="GHEA Grapalat" w:hAnsi="GHEA Grapalat"/>
                <w:sz w:val="14"/>
                <w:szCs w:val="14"/>
                <w:lang w:val="pt-BR"/>
              </w:rPr>
            </w:pPr>
          </w:p>
          <w:p w14:paraId="5C81AE1D" w14:textId="1264561C" w:rsidR="00422209" w:rsidRPr="00D32164" w:rsidRDefault="00422209" w:rsidP="00422209">
            <w:pPr>
              <w:jc w:val="center"/>
              <w:rPr>
                <w:rFonts w:ascii="GHEA Grapalat" w:hAnsi="GHEA Grapalat"/>
                <w:sz w:val="14"/>
                <w:szCs w:val="14"/>
                <w:lang w:val="pt-BR"/>
              </w:rPr>
            </w:pPr>
            <w:r w:rsidRPr="00D32164">
              <w:rPr>
                <w:rFonts w:ascii="GHEA Grapalat" w:hAnsi="GHEA Grapalat"/>
                <w:sz w:val="14"/>
                <w:szCs w:val="14"/>
                <w:lang w:val="hy-AM"/>
              </w:rPr>
              <w:t>100</w:t>
            </w:r>
            <w:r w:rsidRPr="00D32164">
              <w:rPr>
                <w:rFonts w:ascii="GHEA Grapalat" w:hAnsi="GHEA Grapalat"/>
                <w:sz w:val="14"/>
                <w:szCs w:val="14"/>
                <w:lang w:val="pt-BR"/>
              </w:rPr>
              <w:t xml:space="preserve"> </w:t>
            </w:r>
          </w:p>
          <w:p w14:paraId="54CFD76C" w14:textId="760172C9" w:rsidR="00422209" w:rsidRPr="00D32164" w:rsidRDefault="00422209" w:rsidP="00422209">
            <w:pPr>
              <w:jc w:val="center"/>
              <w:rPr>
                <w:rFonts w:ascii="GHEA Grapalat" w:hAnsi="GHEA Grapalat"/>
                <w:b/>
                <w:sz w:val="14"/>
                <w:szCs w:val="14"/>
                <w:lang w:val="pt-BR"/>
              </w:rPr>
            </w:pPr>
            <w:r w:rsidRPr="00D32164">
              <w:rPr>
                <w:rFonts w:ascii="GHEA Grapalat" w:hAnsi="GHEA Grapalat"/>
                <w:sz w:val="14"/>
                <w:szCs w:val="14"/>
                <w:lang w:val="pt-BR"/>
              </w:rPr>
              <w:t>%</w:t>
            </w:r>
          </w:p>
        </w:tc>
      </w:tr>
    </w:tbl>
    <w:p w14:paraId="3932782A" w14:textId="77777777" w:rsidR="007678FA" w:rsidRPr="009C06A2" w:rsidRDefault="007678FA" w:rsidP="007678FA">
      <w:pPr>
        <w:rPr>
          <w:rFonts w:ascii="GHEA Grapalat" w:hAnsi="GHEA Grapalat"/>
          <w:i/>
          <w:sz w:val="18"/>
          <w:szCs w:val="18"/>
          <w:lang w:val="pt-BR"/>
        </w:rPr>
      </w:pP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42220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C6939" w14:textId="77777777" w:rsidR="00C55B6F" w:rsidRDefault="00C55B6F">
      <w:r>
        <w:separator/>
      </w:r>
    </w:p>
  </w:endnote>
  <w:endnote w:type="continuationSeparator" w:id="0">
    <w:p w14:paraId="70151621" w14:textId="77777777" w:rsidR="00C55B6F" w:rsidRDefault="00C5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DF53D" w14:textId="77777777" w:rsidR="00C55B6F" w:rsidRDefault="00C55B6F">
      <w:r>
        <w:separator/>
      </w:r>
    </w:p>
  </w:footnote>
  <w:footnote w:type="continuationSeparator" w:id="0">
    <w:p w14:paraId="480C76F2" w14:textId="77777777" w:rsidR="00C55B6F" w:rsidRDefault="00C55B6F">
      <w:r>
        <w:continuationSeparator/>
      </w:r>
    </w:p>
  </w:footnote>
  <w:footnote w:id="1">
    <w:p w14:paraId="3E86FD02" w14:textId="34BA638F" w:rsidR="0084672F" w:rsidRPr="008A1EE5" w:rsidRDefault="0084672F" w:rsidP="002E2E3B">
      <w:pPr>
        <w:pStyle w:val="af2"/>
        <w:jc w:val="both"/>
        <w:rPr>
          <w:rFonts w:ascii="GHEA Grapalat" w:hAnsi="GHEA Grapalat" w:cs="Sylfaen"/>
          <w:i/>
          <w:lang w:val="hy-AM"/>
        </w:rPr>
      </w:pPr>
    </w:p>
    <w:p w14:paraId="5BA51928" w14:textId="77777777" w:rsidR="0084672F" w:rsidRPr="008A1EE5" w:rsidRDefault="0084672F">
      <w:pPr>
        <w:pStyle w:val="af2"/>
        <w:rPr>
          <w:rFonts w:ascii="Times New Roman" w:hAnsi="Times New Roman"/>
          <w:vertAlign w:val="superscript"/>
          <w:lang w:val="hy-AM"/>
        </w:rPr>
      </w:pPr>
    </w:p>
  </w:footnote>
  <w:footnote w:id="2">
    <w:p w14:paraId="67C2EECB" w14:textId="77777777" w:rsidR="0084672F" w:rsidRPr="00C2685D" w:rsidRDefault="0084672F">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3">
    <w:p w14:paraId="3C4FC4BA" w14:textId="77777777" w:rsidR="0084672F" w:rsidRPr="00EC2CDE" w:rsidRDefault="0084672F"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5B3AEB63" w14:textId="77777777" w:rsidR="0084672F" w:rsidRPr="00E81BDB" w:rsidRDefault="0084672F" w:rsidP="00E74BF6">
      <w:pPr>
        <w:pStyle w:val="af2"/>
        <w:jc w:val="both"/>
        <w:rPr>
          <w:lang w:val="af-ZA"/>
        </w:rPr>
      </w:pPr>
      <w:r w:rsidRPr="00CB0ADE">
        <w:rPr>
          <w:rStyle w:val="af6"/>
          <w:color w:val="FFFFFF"/>
        </w:rPr>
        <w:footnoteRef/>
      </w:r>
      <w:r w:rsidRPr="003053EF">
        <w:t xml:space="preserve"> </w:t>
      </w:r>
      <w:r>
        <w:rPr>
          <w:vertAlign w:val="superscript"/>
          <w:lang w:val="af-ZA"/>
        </w:rPr>
        <w:t>15</w:t>
      </w:r>
      <w:r w:rsidRPr="003053EF">
        <w:rPr>
          <w:rFonts w:ascii="GHEA Grapalat" w:hAnsi="GHEA Grapalat" w:cs="Sylfaen"/>
          <w:i/>
          <w:sz w:val="16"/>
          <w:szCs w:val="16"/>
          <w:lang w:val="en-US"/>
        </w:rPr>
        <w:t>Եթե</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չէ</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E81BDB">
        <w:rPr>
          <w:rFonts w:ascii="GHEA Grapalat" w:hAnsi="GHEA Grapalat" w:cs="Sylfaen"/>
          <w:i/>
          <w:sz w:val="16"/>
          <w:szCs w:val="16"/>
          <w:lang w:val="af-ZA"/>
        </w:rPr>
        <w:t>:</w:t>
      </w:r>
    </w:p>
  </w:footnote>
  <w:footnote w:id="5">
    <w:p w14:paraId="7E650A4E" w14:textId="77777777" w:rsidR="0084672F" w:rsidRPr="00B01C80" w:rsidRDefault="0084672F"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05494E45" w14:textId="77777777" w:rsidR="0084672F" w:rsidRPr="007C2603" w:rsidRDefault="0084672F">
      <w:pPr>
        <w:pStyle w:val="af2"/>
        <w:rPr>
          <w:rFonts w:ascii="Calibri" w:hAnsi="Calibri"/>
        </w:rPr>
      </w:pPr>
    </w:p>
  </w:footnote>
  <w:footnote w:id="6">
    <w:p w14:paraId="684C7153" w14:textId="77777777" w:rsidR="0084672F" w:rsidRDefault="0084672F" w:rsidP="0039302D">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14:paraId="57A46933" w14:textId="77777777" w:rsidR="0084672F" w:rsidRPr="0039302D" w:rsidRDefault="0084672F" w:rsidP="0039302D">
      <w:pPr>
        <w:pStyle w:val="af2"/>
        <w:rPr>
          <w:rFonts w:ascii="GHEA Grapalat" w:hAnsi="GHEA Grapalat"/>
          <w:i/>
          <w:lang w:val="hy-AM"/>
        </w:rPr>
      </w:pPr>
    </w:p>
    <w:p w14:paraId="5964A085" w14:textId="77777777" w:rsidR="0084672F" w:rsidRPr="0039302D" w:rsidRDefault="0084672F"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046EE3BD" w14:textId="77777777" w:rsidR="0084672F" w:rsidRPr="0039302D" w:rsidRDefault="0084672F" w:rsidP="0039302D">
      <w:pPr>
        <w:pStyle w:val="31"/>
        <w:spacing w:line="240" w:lineRule="auto"/>
        <w:ind w:left="142" w:firstLine="0"/>
        <w:rPr>
          <w:rFonts w:ascii="GHEA Grapalat" w:hAnsi="GHEA Grapalat"/>
          <w:i/>
          <w:lang w:val="hy-AM" w:eastAsia="ru-RU"/>
        </w:rPr>
      </w:pPr>
    </w:p>
    <w:p w14:paraId="2D237FD6" w14:textId="77777777" w:rsidR="0084672F" w:rsidRPr="0039302D" w:rsidRDefault="0084672F"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5EBF4BB" w14:textId="77777777" w:rsidR="0084672F" w:rsidRPr="0039302D" w:rsidRDefault="0084672F" w:rsidP="0039302D">
      <w:pPr>
        <w:pStyle w:val="af2"/>
        <w:rPr>
          <w:rFonts w:ascii="GHEA Grapalat" w:hAnsi="GHEA Grapalat"/>
          <w:i/>
          <w:lang w:val="hy-AM"/>
        </w:rPr>
      </w:pPr>
    </w:p>
    <w:p w14:paraId="0818886C" w14:textId="77777777" w:rsidR="0084672F" w:rsidRPr="0039302D" w:rsidRDefault="0084672F"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84672F" w:rsidRPr="0039302D" w:rsidRDefault="0084672F" w:rsidP="0039302D">
      <w:pPr>
        <w:pStyle w:val="af2"/>
        <w:rPr>
          <w:rFonts w:ascii="GHEA Grapalat" w:hAnsi="GHEA Grapalat"/>
          <w:i/>
          <w:lang w:val="hy-AM"/>
        </w:rPr>
      </w:pPr>
    </w:p>
    <w:p w14:paraId="2E24D68F" w14:textId="77777777" w:rsidR="0084672F" w:rsidRPr="0039302D" w:rsidRDefault="0084672F" w:rsidP="0039302D">
      <w:pPr>
        <w:pStyle w:val="af2"/>
        <w:rPr>
          <w:rFonts w:ascii="GHEA Grapalat" w:hAnsi="GHEA Grapalat"/>
          <w:i/>
          <w:lang w:val="af-ZA"/>
        </w:rPr>
      </w:pPr>
      <w:r w:rsidRPr="0039302D">
        <w:rPr>
          <w:rFonts w:ascii="GHEA Grapalat" w:hAnsi="GHEA Grapalat"/>
          <w:i/>
          <w:lang w:val="hy-AM"/>
        </w:rPr>
        <w:t xml:space="preserve"> </w:t>
      </w:r>
    </w:p>
    <w:p w14:paraId="5647EB0A" w14:textId="77777777" w:rsidR="0084672F" w:rsidRDefault="0084672F" w:rsidP="00CE3A99">
      <w:pPr>
        <w:jc w:val="both"/>
        <w:rPr>
          <w:rFonts w:ascii="GHEA Grapalat" w:hAnsi="GHEA Grapalat"/>
          <w:i/>
          <w:sz w:val="16"/>
          <w:szCs w:val="16"/>
          <w:lang w:val="hy-AM" w:eastAsia="ru-RU"/>
        </w:rPr>
      </w:pPr>
    </w:p>
    <w:p w14:paraId="2010B63A" w14:textId="77777777" w:rsidR="0084672F" w:rsidRDefault="0084672F" w:rsidP="00CE3A99">
      <w:pPr>
        <w:jc w:val="both"/>
        <w:rPr>
          <w:rFonts w:ascii="GHEA Grapalat" w:hAnsi="GHEA Grapalat"/>
          <w:i/>
          <w:sz w:val="16"/>
          <w:szCs w:val="16"/>
          <w:lang w:val="hy-AM" w:eastAsia="ru-RU"/>
        </w:rPr>
      </w:pPr>
    </w:p>
    <w:p w14:paraId="3C2B8F82" w14:textId="77777777" w:rsidR="0084672F" w:rsidRDefault="0084672F" w:rsidP="00CE3A99">
      <w:pPr>
        <w:jc w:val="both"/>
        <w:rPr>
          <w:rFonts w:ascii="GHEA Grapalat" w:hAnsi="GHEA Grapalat"/>
          <w:i/>
          <w:sz w:val="16"/>
          <w:szCs w:val="16"/>
          <w:lang w:val="hy-AM" w:eastAsia="ru-RU"/>
        </w:rPr>
      </w:pPr>
    </w:p>
    <w:p w14:paraId="6E2D5028" w14:textId="77777777" w:rsidR="0084672F" w:rsidRDefault="0084672F" w:rsidP="00CE3A99">
      <w:pPr>
        <w:jc w:val="both"/>
        <w:rPr>
          <w:rFonts w:ascii="GHEA Grapalat" w:hAnsi="GHEA Grapalat"/>
          <w:i/>
          <w:sz w:val="16"/>
          <w:szCs w:val="16"/>
          <w:lang w:val="hy-AM" w:eastAsia="ru-RU"/>
        </w:rPr>
      </w:pPr>
    </w:p>
    <w:p w14:paraId="5B68F7E1" w14:textId="77777777" w:rsidR="0084672F" w:rsidRDefault="0084672F" w:rsidP="00CE3A99">
      <w:pPr>
        <w:jc w:val="both"/>
        <w:rPr>
          <w:rFonts w:ascii="GHEA Grapalat" w:hAnsi="GHEA Grapalat"/>
          <w:i/>
          <w:sz w:val="16"/>
          <w:szCs w:val="16"/>
          <w:lang w:val="hy-AM" w:eastAsia="ru-RU"/>
        </w:rPr>
      </w:pPr>
    </w:p>
    <w:p w14:paraId="64FA5B90" w14:textId="77777777" w:rsidR="0084672F" w:rsidRDefault="0084672F" w:rsidP="00CE3A99">
      <w:pPr>
        <w:jc w:val="both"/>
        <w:rPr>
          <w:rFonts w:ascii="GHEA Grapalat" w:hAnsi="GHEA Grapalat"/>
          <w:i/>
          <w:sz w:val="16"/>
          <w:szCs w:val="16"/>
          <w:lang w:val="hy-AM" w:eastAsia="ru-RU"/>
        </w:rPr>
      </w:pPr>
    </w:p>
    <w:p w14:paraId="73978192" w14:textId="77777777" w:rsidR="0084672F" w:rsidRDefault="0084672F" w:rsidP="00CE3A99">
      <w:pPr>
        <w:jc w:val="both"/>
        <w:rPr>
          <w:rFonts w:ascii="GHEA Grapalat" w:hAnsi="GHEA Grapalat"/>
          <w:i/>
          <w:sz w:val="16"/>
          <w:szCs w:val="16"/>
          <w:lang w:val="hy-AM" w:eastAsia="ru-RU"/>
        </w:rPr>
      </w:pPr>
    </w:p>
    <w:p w14:paraId="1652AB36" w14:textId="77777777" w:rsidR="0084672F" w:rsidRDefault="0084672F" w:rsidP="00CE3A99">
      <w:pPr>
        <w:jc w:val="both"/>
        <w:rPr>
          <w:rFonts w:ascii="GHEA Grapalat" w:hAnsi="GHEA Grapalat"/>
          <w:i/>
          <w:sz w:val="16"/>
          <w:szCs w:val="16"/>
          <w:lang w:val="hy-AM" w:eastAsia="ru-RU"/>
        </w:rPr>
      </w:pPr>
    </w:p>
    <w:p w14:paraId="7C7F031E" w14:textId="77777777" w:rsidR="0084672F" w:rsidRDefault="0084672F" w:rsidP="00CE3A99">
      <w:pPr>
        <w:jc w:val="both"/>
        <w:rPr>
          <w:rFonts w:ascii="GHEA Grapalat" w:hAnsi="GHEA Grapalat"/>
          <w:i/>
          <w:sz w:val="16"/>
          <w:szCs w:val="16"/>
          <w:lang w:val="hy-AM" w:eastAsia="ru-RU"/>
        </w:rPr>
      </w:pPr>
    </w:p>
    <w:p w14:paraId="2FA78132" w14:textId="77777777" w:rsidR="0084672F" w:rsidRDefault="0084672F" w:rsidP="00CE3A99">
      <w:pPr>
        <w:jc w:val="both"/>
        <w:rPr>
          <w:rFonts w:ascii="GHEA Grapalat" w:hAnsi="GHEA Grapalat"/>
          <w:i/>
          <w:sz w:val="16"/>
          <w:szCs w:val="16"/>
          <w:lang w:val="hy-AM" w:eastAsia="ru-RU"/>
        </w:rPr>
      </w:pPr>
    </w:p>
    <w:p w14:paraId="48143933" w14:textId="77777777" w:rsidR="0084672F" w:rsidRDefault="0084672F" w:rsidP="00CE3A99">
      <w:pPr>
        <w:jc w:val="both"/>
        <w:rPr>
          <w:rFonts w:ascii="GHEA Grapalat" w:hAnsi="GHEA Grapalat"/>
          <w:i/>
          <w:sz w:val="16"/>
          <w:szCs w:val="16"/>
          <w:lang w:val="hy-AM" w:eastAsia="ru-RU"/>
        </w:rPr>
      </w:pPr>
    </w:p>
    <w:p w14:paraId="4AE331CB" w14:textId="77777777" w:rsidR="0084672F" w:rsidRDefault="0084672F" w:rsidP="00CE3A99">
      <w:pPr>
        <w:jc w:val="both"/>
        <w:rPr>
          <w:rFonts w:ascii="GHEA Grapalat" w:hAnsi="GHEA Grapalat"/>
          <w:i/>
          <w:sz w:val="16"/>
          <w:szCs w:val="16"/>
          <w:lang w:val="hy-AM" w:eastAsia="ru-RU"/>
        </w:rPr>
      </w:pPr>
    </w:p>
    <w:p w14:paraId="08FA118A" w14:textId="77777777" w:rsidR="0084672F" w:rsidRDefault="0084672F" w:rsidP="00CE3A99">
      <w:pPr>
        <w:jc w:val="both"/>
        <w:rPr>
          <w:rFonts w:ascii="GHEA Grapalat" w:hAnsi="GHEA Grapalat"/>
          <w:i/>
          <w:sz w:val="16"/>
          <w:szCs w:val="16"/>
          <w:lang w:val="hy-AM" w:eastAsia="ru-RU"/>
        </w:rPr>
      </w:pPr>
    </w:p>
    <w:p w14:paraId="7C7F97F9" w14:textId="77777777" w:rsidR="0084672F" w:rsidRDefault="0084672F" w:rsidP="00CE3A99">
      <w:pPr>
        <w:jc w:val="both"/>
        <w:rPr>
          <w:rFonts w:ascii="GHEA Grapalat" w:hAnsi="GHEA Grapalat"/>
          <w:i/>
          <w:sz w:val="16"/>
          <w:szCs w:val="16"/>
          <w:lang w:val="hy-AM" w:eastAsia="ru-RU"/>
        </w:rPr>
      </w:pPr>
    </w:p>
    <w:p w14:paraId="45F6182E" w14:textId="77777777" w:rsidR="0084672F" w:rsidRDefault="0084672F" w:rsidP="00CE3A99">
      <w:pPr>
        <w:jc w:val="both"/>
        <w:rPr>
          <w:rFonts w:ascii="GHEA Grapalat" w:hAnsi="GHEA Grapalat"/>
          <w:i/>
          <w:sz w:val="16"/>
          <w:szCs w:val="16"/>
          <w:lang w:val="hy-AM" w:eastAsia="ru-RU"/>
        </w:rPr>
      </w:pPr>
    </w:p>
    <w:p w14:paraId="0D0A65C5" w14:textId="77777777" w:rsidR="0084672F" w:rsidRDefault="0084672F" w:rsidP="00CE3A99">
      <w:pPr>
        <w:jc w:val="both"/>
        <w:rPr>
          <w:rFonts w:ascii="GHEA Grapalat" w:hAnsi="GHEA Grapalat"/>
          <w:i/>
          <w:sz w:val="16"/>
          <w:szCs w:val="16"/>
          <w:lang w:val="hy-AM" w:eastAsia="ru-RU"/>
        </w:rPr>
      </w:pPr>
    </w:p>
    <w:p w14:paraId="62EEEDDD" w14:textId="77777777" w:rsidR="0084672F" w:rsidRDefault="0084672F" w:rsidP="00CE3A99">
      <w:pPr>
        <w:jc w:val="both"/>
        <w:rPr>
          <w:rFonts w:ascii="GHEA Grapalat" w:hAnsi="GHEA Grapalat"/>
          <w:i/>
          <w:sz w:val="16"/>
          <w:szCs w:val="16"/>
          <w:lang w:val="hy-AM" w:eastAsia="ru-RU"/>
        </w:rPr>
      </w:pPr>
    </w:p>
    <w:p w14:paraId="03281314" w14:textId="77777777" w:rsidR="0084672F" w:rsidRDefault="0084672F" w:rsidP="00CE3A99">
      <w:pPr>
        <w:jc w:val="both"/>
        <w:rPr>
          <w:rFonts w:ascii="GHEA Grapalat" w:hAnsi="GHEA Grapalat"/>
          <w:i/>
          <w:sz w:val="16"/>
          <w:szCs w:val="16"/>
          <w:lang w:val="hy-AM" w:eastAsia="ru-RU"/>
        </w:rPr>
      </w:pPr>
    </w:p>
    <w:p w14:paraId="337086EF" w14:textId="77777777" w:rsidR="0084672F" w:rsidRDefault="0084672F" w:rsidP="00CE3A99">
      <w:pPr>
        <w:jc w:val="both"/>
        <w:rPr>
          <w:rFonts w:ascii="GHEA Grapalat" w:hAnsi="GHEA Grapalat"/>
          <w:i/>
          <w:sz w:val="16"/>
          <w:szCs w:val="16"/>
          <w:lang w:val="hy-AM" w:eastAsia="ru-RU"/>
        </w:rPr>
      </w:pPr>
    </w:p>
    <w:p w14:paraId="7EF56028" w14:textId="77777777" w:rsidR="0084672F" w:rsidRDefault="0084672F" w:rsidP="00CE3A99">
      <w:pPr>
        <w:jc w:val="both"/>
        <w:rPr>
          <w:rFonts w:ascii="GHEA Grapalat" w:hAnsi="GHEA Grapalat"/>
          <w:i/>
          <w:sz w:val="16"/>
          <w:szCs w:val="16"/>
          <w:lang w:val="hy-AM" w:eastAsia="ru-RU"/>
        </w:rPr>
      </w:pPr>
    </w:p>
    <w:p w14:paraId="2676CD80" w14:textId="77777777" w:rsidR="0084672F" w:rsidRDefault="0084672F" w:rsidP="00CE3A99">
      <w:pPr>
        <w:jc w:val="both"/>
        <w:rPr>
          <w:rFonts w:ascii="GHEA Grapalat" w:hAnsi="GHEA Grapalat"/>
          <w:i/>
          <w:sz w:val="16"/>
          <w:szCs w:val="16"/>
          <w:lang w:val="hy-AM" w:eastAsia="ru-RU"/>
        </w:rPr>
      </w:pPr>
    </w:p>
    <w:p w14:paraId="36B681CA" w14:textId="77777777" w:rsidR="0084672F" w:rsidRDefault="0084672F" w:rsidP="00CE3A99">
      <w:pPr>
        <w:jc w:val="both"/>
        <w:rPr>
          <w:rFonts w:ascii="GHEA Grapalat" w:hAnsi="GHEA Grapalat"/>
          <w:i/>
          <w:sz w:val="16"/>
          <w:szCs w:val="16"/>
          <w:lang w:val="hy-AM" w:eastAsia="ru-RU"/>
        </w:rPr>
      </w:pPr>
    </w:p>
    <w:p w14:paraId="129DF781" w14:textId="77777777" w:rsidR="0084672F" w:rsidRDefault="0084672F" w:rsidP="00CE3A99">
      <w:pPr>
        <w:jc w:val="both"/>
        <w:rPr>
          <w:rFonts w:ascii="GHEA Grapalat" w:hAnsi="GHEA Grapalat"/>
          <w:i/>
          <w:sz w:val="16"/>
          <w:szCs w:val="16"/>
          <w:lang w:val="hy-AM" w:eastAsia="ru-RU"/>
        </w:rPr>
      </w:pPr>
    </w:p>
    <w:p w14:paraId="512CD087" w14:textId="77777777" w:rsidR="0084672F" w:rsidRDefault="0084672F" w:rsidP="00CE3A99">
      <w:pPr>
        <w:jc w:val="both"/>
        <w:rPr>
          <w:rFonts w:ascii="GHEA Grapalat" w:hAnsi="GHEA Grapalat"/>
          <w:i/>
          <w:sz w:val="16"/>
          <w:szCs w:val="16"/>
          <w:lang w:val="hy-AM" w:eastAsia="ru-RU"/>
        </w:rPr>
      </w:pPr>
    </w:p>
    <w:p w14:paraId="7220028E" w14:textId="77777777" w:rsidR="0084672F" w:rsidRDefault="0084672F" w:rsidP="00CE3A99">
      <w:pPr>
        <w:jc w:val="both"/>
        <w:rPr>
          <w:rFonts w:ascii="GHEA Grapalat" w:hAnsi="GHEA Grapalat"/>
          <w:i/>
          <w:sz w:val="16"/>
          <w:szCs w:val="16"/>
          <w:lang w:val="hy-AM" w:eastAsia="ru-RU"/>
        </w:rPr>
      </w:pPr>
    </w:p>
    <w:p w14:paraId="510EF1D4" w14:textId="77777777" w:rsidR="0084672F" w:rsidRDefault="0084672F" w:rsidP="00CE3A99">
      <w:pPr>
        <w:jc w:val="both"/>
        <w:rPr>
          <w:rFonts w:ascii="GHEA Grapalat" w:hAnsi="GHEA Grapalat"/>
          <w:i/>
          <w:sz w:val="16"/>
          <w:szCs w:val="16"/>
          <w:lang w:val="hy-AM" w:eastAsia="ru-RU"/>
        </w:rPr>
      </w:pPr>
    </w:p>
    <w:p w14:paraId="45602FC0" w14:textId="77777777" w:rsidR="0084672F" w:rsidRPr="002F2689" w:rsidRDefault="0084672F" w:rsidP="002F2689">
      <w:pPr>
        <w:pStyle w:val="31"/>
        <w:spacing w:line="240" w:lineRule="auto"/>
        <w:jc w:val="right"/>
        <w:rPr>
          <w:rFonts w:ascii="GHEA Grapalat" w:hAnsi="GHEA Grapalat" w:cs="Sylfaen"/>
          <w:b/>
          <w:lang w:val="es-ES"/>
        </w:rPr>
      </w:pPr>
      <w:r w:rsidRPr="00712340">
        <w:rPr>
          <w:rFonts w:ascii="GHEA Grapalat" w:hAnsi="GHEA Grapalat" w:cs="Sylfaen"/>
          <w:b/>
          <w:lang w:val="es-ES"/>
        </w:rPr>
        <w:t>Հավելված</w:t>
      </w:r>
      <w:r w:rsidRPr="002F2689">
        <w:rPr>
          <w:rFonts w:ascii="GHEA Grapalat" w:hAnsi="GHEA Grapalat" w:cs="Sylfaen"/>
          <w:b/>
          <w:lang w:val="es-ES"/>
        </w:rPr>
        <w:t xml:space="preserve">  N 1.1*</w:t>
      </w:r>
    </w:p>
    <w:p w14:paraId="1614BB82" w14:textId="755F5397" w:rsidR="0084672F" w:rsidRPr="00B9559C" w:rsidRDefault="0084672F" w:rsidP="008F6325">
      <w:pPr>
        <w:pStyle w:val="31"/>
        <w:spacing w:line="240" w:lineRule="auto"/>
        <w:jc w:val="right"/>
        <w:rPr>
          <w:rFonts w:ascii="GHEA Grapalat" w:hAnsi="GHEA Grapalat" w:cs="Sylfaen"/>
          <w:b/>
          <w:bCs/>
          <w:lang w:val="es-ES"/>
        </w:rPr>
      </w:pPr>
      <w:r>
        <w:rPr>
          <w:rFonts w:ascii="GHEA Grapalat" w:hAnsi="GHEA Grapalat"/>
          <w:b/>
          <w:bCs/>
          <w:lang w:val="af-ZA"/>
        </w:rPr>
        <w:t>«</w:t>
      </w:r>
      <w:r w:rsidRPr="00B9559C">
        <w:rPr>
          <w:rFonts w:ascii="GHEA Grapalat" w:hAnsi="GHEA Grapalat"/>
          <w:b/>
          <w:bCs/>
          <w:lang w:val="af-ZA"/>
        </w:rPr>
        <w:t>ԱՄ</w:t>
      </w:r>
      <w:r>
        <w:rPr>
          <w:rFonts w:ascii="GHEA Grapalat" w:hAnsi="GHEA Grapalat"/>
          <w:b/>
          <w:bCs/>
          <w:lang w:val="hy-AM"/>
        </w:rPr>
        <w:t>ՓՀ</w:t>
      </w:r>
      <w:r>
        <w:rPr>
          <w:rFonts w:ascii="GHEA Grapalat" w:hAnsi="GHEA Grapalat"/>
          <w:b/>
          <w:bCs/>
          <w:lang w:val="af-ZA"/>
        </w:rPr>
        <w:t>-</w:t>
      </w:r>
      <w:r>
        <w:rPr>
          <w:rFonts w:ascii="GHEA Grapalat" w:hAnsi="GHEA Grapalat"/>
          <w:b/>
          <w:bCs/>
          <w:lang w:val="hy-AM"/>
        </w:rPr>
        <w:t>ԲՄ</w:t>
      </w:r>
      <w:r w:rsidRPr="00B9559C">
        <w:rPr>
          <w:rFonts w:ascii="GHEA Grapalat" w:hAnsi="GHEA Grapalat"/>
          <w:b/>
          <w:bCs/>
          <w:lang w:val="af-ZA"/>
        </w:rPr>
        <w:t>ԾՁԲ-</w:t>
      </w:r>
      <w:r>
        <w:rPr>
          <w:rFonts w:ascii="GHEA Grapalat" w:hAnsi="GHEA Grapalat"/>
          <w:b/>
          <w:bCs/>
          <w:lang w:val="hy-AM"/>
        </w:rPr>
        <w:t>29</w:t>
      </w:r>
      <w:r>
        <w:rPr>
          <w:rFonts w:ascii="GHEA Grapalat" w:hAnsi="GHEA Grapalat"/>
          <w:b/>
          <w:bCs/>
          <w:lang w:val="af-ZA"/>
        </w:rPr>
        <w:t>/</w:t>
      </w:r>
      <w:r>
        <w:rPr>
          <w:rFonts w:ascii="GHEA Grapalat" w:hAnsi="GHEA Grapalat"/>
          <w:b/>
          <w:bCs/>
          <w:lang w:val="hy-AM"/>
        </w:rPr>
        <w:t>24</w:t>
      </w:r>
      <w:r w:rsidRPr="00B9559C">
        <w:rPr>
          <w:rFonts w:ascii="GHEA Grapalat" w:hAnsi="GHEA Grapalat"/>
          <w:b/>
          <w:bCs/>
          <w:lang w:val="hy-AM"/>
        </w:rPr>
        <w:t xml:space="preserve">» </w:t>
      </w:r>
      <w:r w:rsidRPr="00B9559C">
        <w:rPr>
          <w:rFonts w:ascii="GHEA Grapalat" w:hAnsi="GHEA Grapalat" w:cs="Sylfaen"/>
          <w:b/>
          <w:bCs/>
          <w:lang w:val="es-ES"/>
        </w:rPr>
        <w:t>ծածկագրով</w:t>
      </w:r>
    </w:p>
    <w:p w14:paraId="346A2D23" w14:textId="08990B78" w:rsidR="0084672F" w:rsidRPr="00B9559C" w:rsidRDefault="0084672F" w:rsidP="008F6325">
      <w:pPr>
        <w:pStyle w:val="31"/>
        <w:spacing w:line="240" w:lineRule="auto"/>
        <w:jc w:val="right"/>
        <w:rPr>
          <w:rFonts w:ascii="GHEA Grapalat" w:hAnsi="GHEA Grapalat" w:cs="Sylfaen"/>
          <w:b/>
          <w:bCs/>
          <w:lang w:val="es-ES"/>
        </w:rPr>
      </w:pPr>
      <w:r>
        <w:rPr>
          <w:rFonts w:ascii="GHEA Grapalat" w:hAnsi="GHEA Grapalat" w:cs="Sylfaen"/>
          <w:b/>
          <w:bCs/>
          <w:lang w:val="hy-AM"/>
        </w:rPr>
        <w:t xml:space="preserve">Հրատապ բաց մրցույթի </w:t>
      </w:r>
      <w:r w:rsidRPr="00B9559C">
        <w:rPr>
          <w:rFonts w:ascii="GHEA Grapalat" w:hAnsi="GHEA Grapalat" w:cs="Sylfaen"/>
          <w:b/>
          <w:bCs/>
          <w:lang w:val="es-ES"/>
        </w:rPr>
        <w:t xml:space="preserve"> հրավերի</w:t>
      </w:r>
    </w:p>
    <w:p w14:paraId="6852796B" w14:textId="77777777" w:rsidR="0084672F" w:rsidRDefault="0084672F" w:rsidP="008F6325">
      <w:pPr>
        <w:pStyle w:val="31"/>
        <w:spacing w:line="240" w:lineRule="auto"/>
        <w:jc w:val="right"/>
        <w:rPr>
          <w:rFonts w:ascii="GHEA Grapalat" w:hAnsi="GHEA Grapalat" w:cs="Sylfaen"/>
          <w:b/>
          <w:lang w:val="es-ES"/>
        </w:rPr>
      </w:pPr>
    </w:p>
    <w:p w14:paraId="3F08F8AE" w14:textId="77777777" w:rsidR="0084672F" w:rsidRPr="00FA6936" w:rsidRDefault="0084672F"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84672F" w:rsidRPr="00A66FC2" w:rsidRDefault="0084672F"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84672F" w:rsidRPr="00FD1EE4" w:rsidRDefault="0084672F"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4672F" w:rsidRPr="00FD1EE4" w14:paraId="282F1CED" w14:textId="77777777" w:rsidTr="00DD4B8A">
        <w:tc>
          <w:tcPr>
            <w:tcW w:w="2836" w:type="dxa"/>
            <w:shd w:val="clear" w:color="auto" w:fill="D9E2F3"/>
            <w:vAlign w:val="center"/>
          </w:tcPr>
          <w:p w14:paraId="6B88CEA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2D0BB2F" w14:textId="77777777" w:rsidTr="00DD4B8A">
        <w:tc>
          <w:tcPr>
            <w:tcW w:w="2836" w:type="dxa"/>
            <w:shd w:val="clear" w:color="auto" w:fill="D9E2F3"/>
            <w:vAlign w:val="center"/>
          </w:tcPr>
          <w:p w14:paraId="3275895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366D104" w14:textId="77777777" w:rsidTr="00DD4B8A">
        <w:tc>
          <w:tcPr>
            <w:tcW w:w="2836" w:type="dxa"/>
            <w:shd w:val="clear" w:color="auto" w:fill="D9E2F3"/>
            <w:vAlign w:val="center"/>
          </w:tcPr>
          <w:p w14:paraId="7CA9EBAA"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B2E262F" w14:textId="77777777" w:rsidTr="00DD4B8A">
        <w:tc>
          <w:tcPr>
            <w:tcW w:w="2836" w:type="dxa"/>
            <w:shd w:val="clear" w:color="auto" w:fill="D9E2F3"/>
            <w:vAlign w:val="center"/>
          </w:tcPr>
          <w:p w14:paraId="2A6D5F5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81DC8A8" w14:textId="77777777" w:rsidTr="00DD4B8A">
        <w:tc>
          <w:tcPr>
            <w:tcW w:w="2836" w:type="dxa"/>
            <w:shd w:val="clear" w:color="auto" w:fill="D9E2F3"/>
            <w:vAlign w:val="center"/>
          </w:tcPr>
          <w:p w14:paraId="547BA26E"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86EF039" w14:textId="77777777" w:rsidTr="00DD4B8A">
        <w:tc>
          <w:tcPr>
            <w:tcW w:w="2836" w:type="dxa"/>
            <w:shd w:val="clear" w:color="auto" w:fill="D9E2F3"/>
            <w:vAlign w:val="center"/>
          </w:tcPr>
          <w:p w14:paraId="39A79D90"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4DD11D8" w14:textId="77777777" w:rsidTr="00DD4B8A">
        <w:tc>
          <w:tcPr>
            <w:tcW w:w="2836" w:type="dxa"/>
            <w:shd w:val="clear" w:color="auto" w:fill="D9E2F3"/>
            <w:vAlign w:val="center"/>
          </w:tcPr>
          <w:p w14:paraId="13027F45"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84672F" w:rsidRPr="00FD1EE4" w:rsidRDefault="0084672F" w:rsidP="008F6325">
            <w:pPr>
              <w:spacing w:before="240" w:after="240"/>
              <w:rPr>
                <w:rFonts w:ascii="GHEA Grapalat" w:eastAsia="GHEA Grapalat" w:hAnsi="GHEA Grapalat" w:cs="GHEA Grapalat"/>
              </w:rPr>
            </w:pPr>
          </w:p>
        </w:tc>
      </w:tr>
    </w:tbl>
    <w:p w14:paraId="100288C1"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517C1E0D" w14:textId="77777777" w:rsidTr="00DD4B8A">
        <w:tc>
          <w:tcPr>
            <w:tcW w:w="2835" w:type="dxa"/>
            <w:shd w:val="clear" w:color="auto" w:fill="D9E2F3"/>
            <w:vAlign w:val="center"/>
          </w:tcPr>
          <w:p w14:paraId="4C44FC33"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DC12605" w14:textId="77777777" w:rsidTr="00DD4B8A">
        <w:tc>
          <w:tcPr>
            <w:tcW w:w="2835" w:type="dxa"/>
            <w:shd w:val="clear" w:color="auto" w:fill="D9E2F3"/>
            <w:vAlign w:val="center"/>
          </w:tcPr>
          <w:p w14:paraId="2199BAB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84672F" w:rsidRPr="00FD1EE4" w:rsidRDefault="0084672F" w:rsidP="008F6325">
            <w:pPr>
              <w:spacing w:before="240" w:after="240"/>
              <w:rPr>
                <w:rFonts w:ascii="GHEA Grapalat" w:eastAsia="GHEA Grapalat" w:hAnsi="GHEA Grapalat" w:cs="GHEA Grapalat"/>
              </w:rPr>
            </w:pPr>
          </w:p>
        </w:tc>
      </w:tr>
    </w:tbl>
    <w:p w14:paraId="65DC5E83"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41904925" w14:textId="77777777" w:rsidTr="00DD4B8A">
        <w:tc>
          <w:tcPr>
            <w:tcW w:w="2835" w:type="dxa"/>
            <w:shd w:val="clear" w:color="auto" w:fill="D9E2F3"/>
            <w:vAlign w:val="center"/>
          </w:tcPr>
          <w:p w14:paraId="5222B97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4F614CF" w14:textId="77777777" w:rsidTr="00DD4B8A">
        <w:tc>
          <w:tcPr>
            <w:tcW w:w="2835" w:type="dxa"/>
            <w:shd w:val="clear" w:color="auto" w:fill="D9E2F3"/>
            <w:vAlign w:val="center"/>
          </w:tcPr>
          <w:p w14:paraId="5752E3D6"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BC13FB5" w14:textId="77777777" w:rsidTr="00DD4B8A">
        <w:tc>
          <w:tcPr>
            <w:tcW w:w="2835" w:type="dxa"/>
            <w:shd w:val="clear" w:color="auto" w:fill="D9E2F3"/>
            <w:vAlign w:val="center"/>
          </w:tcPr>
          <w:p w14:paraId="2F891D9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84672F" w:rsidRPr="00FD1EE4" w:rsidRDefault="0084672F" w:rsidP="008F6325">
            <w:pPr>
              <w:spacing w:before="240" w:after="240"/>
              <w:rPr>
                <w:rFonts w:ascii="GHEA Grapalat" w:eastAsia="GHEA Grapalat" w:hAnsi="GHEA Grapalat" w:cs="GHEA Grapalat"/>
              </w:rPr>
            </w:pPr>
          </w:p>
        </w:tc>
      </w:tr>
    </w:tbl>
    <w:p w14:paraId="4FB5DBFE" w14:textId="77777777" w:rsidR="0084672F" w:rsidRPr="00FD1EE4" w:rsidRDefault="0084672F" w:rsidP="008F6325">
      <w:pPr>
        <w:rPr>
          <w:rFonts w:ascii="GHEA Grapalat" w:eastAsia="GHEA Grapalat" w:hAnsi="GHEA Grapalat" w:cs="GHEA Grapalat"/>
        </w:rPr>
      </w:pPr>
    </w:p>
    <w:p w14:paraId="0EC585EE" w14:textId="77777777" w:rsidR="0084672F" w:rsidRPr="00FD1EE4" w:rsidRDefault="0084672F" w:rsidP="008F6325">
      <w:pPr>
        <w:rPr>
          <w:rFonts w:ascii="GHEA Grapalat" w:eastAsia="GHEA Grapalat" w:hAnsi="GHEA Grapalat" w:cs="GHEA Grapalat"/>
        </w:rPr>
      </w:pPr>
      <w:r w:rsidRPr="00FD1EE4">
        <w:rPr>
          <w:rFonts w:ascii="GHEA Grapalat" w:hAnsi="GHEA Grapalat"/>
        </w:rPr>
        <w:br w:type="page"/>
      </w:r>
    </w:p>
    <w:p w14:paraId="4AAFA918" w14:textId="77777777" w:rsidR="0084672F" w:rsidRPr="00FD1EE4" w:rsidRDefault="0084672F"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1A2311DB" w14:textId="77777777" w:rsidTr="00DD4B8A">
        <w:tc>
          <w:tcPr>
            <w:tcW w:w="2835" w:type="dxa"/>
            <w:shd w:val="clear" w:color="auto" w:fill="D9E2F3"/>
            <w:vAlign w:val="center"/>
          </w:tcPr>
          <w:p w14:paraId="4987D3D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8D550FC" w14:textId="77777777" w:rsidTr="00DD4B8A">
        <w:tc>
          <w:tcPr>
            <w:tcW w:w="2835" w:type="dxa"/>
            <w:shd w:val="clear" w:color="auto" w:fill="D9E2F3"/>
            <w:vAlign w:val="center"/>
          </w:tcPr>
          <w:p w14:paraId="4E70C69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84672F" w:rsidRPr="00FD1EE4" w:rsidRDefault="0084672F" w:rsidP="008F6325">
            <w:pPr>
              <w:spacing w:before="240" w:after="240"/>
              <w:rPr>
                <w:rFonts w:ascii="GHEA Grapalat" w:eastAsia="GHEA Grapalat" w:hAnsi="GHEA Grapalat" w:cs="GHEA Grapalat"/>
              </w:rPr>
            </w:pPr>
          </w:p>
        </w:tc>
      </w:tr>
    </w:tbl>
    <w:p w14:paraId="1A909556"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4C5E6572" w14:textId="77777777" w:rsidTr="00DD4B8A">
        <w:tc>
          <w:tcPr>
            <w:tcW w:w="2835" w:type="dxa"/>
            <w:shd w:val="clear" w:color="auto" w:fill="D9E2F3"/>
            <w:vAlign w:val="center"/>
          </w:tcPr>
          <w:p w14:paraId="37BDCA2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43E7554" w14:textId="77777777" w:rsidTr="00DD4B8A">
        <w:tc>
          <w:tcPr>
            <w:tcW w:w="2835" w:type="dxa"/>
            <w:shd w:val="clear" w:color="auto" w:fill="D9E2F3"/>
            <w:vAlign w:val="center"/>
          </w:tcPr>
          <w:p w14:paraId="5C66A413"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F9E4148" w14:textId="77777777" w:rsidTr="00DD4B8A">
        <w:tc>
          <w:tcPr>
            <w:tcW w:w="2835" w:type="dxa"/>
            <w:shd w:val="clear" w:color="auto" w:fill="D9E2F3"/>
            <w:vAlign w:val="center"/>
          </w:tcPr>
          <w:p w14:paraId="1B281F37"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514D824" w14:textId="77777777" w:rsidTr="00DD4B8A">
        <w:tc>
          <w:tcPr>
            <w:tcW w:w="2835" w:type="dxa"/>
            <w:shd w:val="clear" w:color="auto" w:fill="D9E2F3"/>
            <w:vAlign w:val="center"/>
          </w:tcPr>
          <w:p w14:paraId="153B308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D62E5AA" w14:textId="77777777" w:rsidTr="00DD4B8A">
        <w:tc>
          <w:tcPr>
            <w:tcW w:w="2835" w:type="dxa"/>
            <w:shd w:val="clear" w:color="auto" w:fill="D9E2F3"/>
            <w:vAlign w:val="center"/>
          </w:tcPr>
          <w:p w14:paraId="3BB4CBF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0F75146" w14:textId="77777777" w:rsidTr="00DD4B8A">
        <w:tc>
          <w:tcPr>
            <w:tcW w:w="2835" w:type="dxa"/>
            <w:shd w:val="clear" w:color="auto" w:fill="D9E2F3"/>
            <w:vAlign w:val="center"/>
          </w:tcPr>
          <w:p w14:paraId="16116F2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FB35368" w14:textId="77777777" w:rsidTr="00DD4B8A">
        <w:tc>
          <w:tcPr>
            <w:tcW w:w="2835" w:type="dxa"/>
            <w:shd w:val="clear" w:color="auto" w:fill="D9E2F3"/>
            <w:vAlign w:val="center"/>
          </w:tcPr>
          <w:p w14:paraId="3AF5C09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84672F" w:rsidRPr="00FD1EE4" w:rsidRDefault="0084672F" w:rsidP="008F6325">
            <w:pPr>
              <w:spacing w:before="240" w:after="240"/>
              <w:rPr>
                <w:rFonts w:ascii="GHEA Grapalat" w:eastAsia="GHEA Grapalat" w:hAnsi="GHEA Grapalat" w:cs="GHEA Grapalat"/>
              </w:rPr>
            </w:pPr>
          </w:p>
        </w:tc>
      </w:tr>
    </w:tbl>
    <w:p w14:paraId="5D939F03" w14:textId="77777777" w:rsidR="0084672F" w:rsidRPr="00574FF7"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672F" w:rsidRPr="00FD1EE4" w14:paraId="6A40C4B0" w14:textId="77777777" w:rsidTr="00DD4B8A">
        <w:tc>
          <w:tcPr>
            <w:tcW w:w="2836" w:type="dxa"/>
            <w:shd w:val="clear" w:color="auto" w:fill="D9E2F3"/>
            <w:vAlign w:val="center"/>
          </w:tcPr>
          <w:p w14:paraId="0348206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11052AF"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ED60494" w14:textId="77777777" w:rsidTr="00DD4B8A">
        <w:tc>
          <w:tcPr>
            <w:tcW w:w="2836" w:type="dxa"/>
            <w:shd w:val="clear" w:color="auto" w:fill="D9E2F3"/>
            <w:vAlign w:val="center"/>
          </w:tcPr>
          <w:p w14:paraId="51C67EDB"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84672F" w:rsidRPr="00FD1EE4" w:rsidRDefault="0084672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84672F" w:rsidRPr="00FD1EE4" w:rsidRDefault="0084672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84672F" w:rsidRPr="00FD1EE4" w:rsidRDefault="0084672F"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2D4CFA96" w14:textId="77777777" w:rsidTr="00DD4B8A">
        <w:tc>
          <w:tcPr>
            <w:tcW w:w="2837" w:type="dxa"/>
            <w:shd w:val="clear" w:color="auto" w:fill="D9E2F3"/>
            <w:vAlign w:val="center"/>
          </w:tcPr>
          <w:p w14:paraId="62D2E02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79A8043" w14:textId="77777777" w:rsidTr="00DD4B8A">
        <w:tc>
          <w:tcPr>
            <w:tcW w:w="2837" w:type="dxa"/>
            <w:shd w:val="clear" w:color="auto" w:fill="D9E2F3"/>
            <w:vAlign w:val="center"/>
          </w:tcPr>
          <w:p w14:paraId="7D36177E"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0521E39" w14:textId="77777777" w:rsidTr="00DD4B8A">
        <w:tc>
          <w:tcPr>
            <w:tcW w:w="2837" w:type="dxa"/>
            <w:shd w:val="clear" w:color="auto" w:fill="D9E2F3"/>
            <w:vAlign w:val="center"/>
          </w:tcPr>
          <w:p w14:paraId="1D375B1D"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FAF3A0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EB85E0D" w14:textId="77777777" w:rsidTr="00DD4B8A">
        <w:tc>
          <w:tcPr>
            <w:tcW w:w="2837" w:type="dxa"/>
            <w:shd w:val="clear" w:color="auto" w:fill="D9E2F3"/>
            <w:vAlign w:val="center"/>
          </w:tcPr>
          <w:p w14:paraId="595E37F6"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427DFA09" w14:textId="77777777" w:rsidTr="00DD4B8A">
        <w:tc>
          <w:tcPr>
            <w:tcW w:w="2837" w:type="dxa"/>
            <w:shd w:val="clear" w:color="auto" w:fill="D9E2F3"/>
            <w:vAlign w:val="center"/>
          </w:tcPr>
          <w:p w14:paraId="6C7CF7D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5C0D903" w14:textId="77777777" w:rsidTr="00DD4B8A">
        <w:tc>
          <w:tcPr>
            <w:tcW w:w="2837" w:type="dxa"/>
            <w:shd w:val="clear" w:color="auto" w:fill="D9E2F3"/>
            <w:vAlign w:val="center"/>
          </w:tcPr>
          <w:p w14:paraId="75EE087A"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8C552EC" w14:textId="77777777" w:rsidTr="00DD4B8A">
        <w:tc>
          <w:tcPr>
            <w:tcW w:w="2837" w:type="dxa"/>
            <w:shd w:val="clear" w:color="auto" w:fill="D9E2F3"/>
            <w:vAlign w:val="center"/>
          </w:tcPr>
          <w:p w14:paraId="32522E2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C1040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84611BC" w14:textId="77777777" w:rsidTr="00DD4B8A">
        <w:tc>
          <w:tcPr>
            <w:tcW w:w="2837" w:type="dxa"/>
            <w:shd w:val="clear" w:color="auto" w:fill="D9E2F3"/>
            <w:vAlign w:val="center"/>
          </w:tcPr>
          <w:p w14:paraId="350AE64D"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84672F" w:rsidRPr="00FD1EE4" w:rsidRDefault="0084672F" w:rsidP="008F6325">
      <w:pPr>
        <w:rPr>
          <w:rFonts w:ascii="GHEA Grapalat" w:eastAsia="GHEA Grapalat" w:hAnsi="GHEA Grapalat" w:cs="GHEA Grapalat"/>
          <w:b/>
        </w:rPr>
      </w:pPr>
      <w:r w:rsidRPr="00FD1EE4">
        <w:rPr>
          <w:rFonts w:ascii="GHEA Grapalat" w:hAnsi="GHEA Grapalat"/>
        </w:rPr>
        <w:br w:type="page"/>
      </w:r>
    </w:p>
    <w:p w14:paraId="6F7DA60A"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672F" w:rsidRPr="00FD1EE4" w14:paraId="73193856" w14:textId="77777777" w:rsidTr="00DD4B8A">
        <w:tc>
          <w:tcPr>
            <w:tcW w:w="2836" w:type="dxa"/>
            <w:shd w:val="clear" w:color="auto" w:fill="D9E2F3"/>
            <w:vAlign w:val="center"/>
          </w:tcPr>
          <w:p w14:paraId="3A2AA2F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B8B9A15" w14:textId="77777777" w:rsidTr="00DD4B8A">
        <w:tc>
          <w:tcPr>
            <w:tcW w:w="2836" w:type="dxa"/>
            <w:shd w:val="clear" w:color="auto" w:fill="D9E2F3"/>
            <w:vAlign w:val="center"/>
          </w:tcPr>
          <w:p w14:paraId="2993383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AA07892" w14:textId="77777777" w:rsidTr="00DD4B8A">
        <w:tc>
          <w:tcPr>
            <w:tcW w:w="2836" w:type="dxa"/>
            <w:shd w:val="clear" w:color="auto" w:fill="D9E2F3"/>
            <w:vAlign w:val="center"/>
          </w:tcPr>
          <w:p w14:paraId="75A2FC1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ED2BDD0" w14:textId="77777777" w:rsidTr="00DD4B8A">
        <w:tc>
          <w:tcPr>
            <w:tcW w:w="2836" w:type="dxa"/>
            <w:shd w:val="clear" w:color="auto" w:fill="D9E2F3"/>
            <w:vAlign w:val="center"/>
          </w:tcPr>
          <w:p w14:paraId="693E2FB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381582F" w14:textId="77777777" w:rsidTr="00DD4B8A">
        <w:tc>
          <w:tcPr>
            <w:tcW w:w="2836" w:type="dxa"/>
            <w:shd w:val="clear" w:color="auto" w:fill="D9E2F3"/>
            <w:vAlign w:val="center"/>
          </w:tcPr>
          <w:p w14:paraId="65C8B2E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132BCD3" w14:textId="77777777" w:rsidTr="00DD4B8A">
        <w:tc>
          <w:tcPr>
            <w:tcW w:w="2836" w:type="dxa"/>
            <w:shd w:val="clear" w:color="auto" w:fill="D9E2F3"/>
            <w:vAlign w:val="center"/>
          </w:tcPr>
          <w:p w14:paraId="7420E7C6"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84672F" w:rsidRPr="00FD1EE4" w:rsidRDefault="0084672F" w:rsidP="008F6325">
            <w:pPr>
              <w:spacing w:before="240" w:after="240"/>
              <w:rPr>
                <w:rFonts w:ascii="GHEA Grapalat" w:eastAsia="GHEA Grapalat" w:hAnsi="GHEA Grapalat" w:cs="GHEA Grapalat"/>
              </w:rPr>
            </w:pPr>
          </w:p>
        </w:tc>
      </w:tr>
    </w:tbl>
    <w:p w14:paraId="3282A972"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672F" w:rsidRPr="00FD1EE4" w14:paraId="317A68DD" w14:textId="77777777" w:rsidTr="00DD4B8A">
        <w:tc>
          <w:tcPr>
            <w:tcW w:w="2837" w:type="dxa"/>
            <w:shd w:val="clear" w:color="auto" w:fill="D9E2F3"/>
            <w:vAlign w:val="center"/>
          </w:tcPr>
          <w:p w14:paraId="59AB362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771A0CB" w14:textId="77777777" w:rsidTr="00DD4B8A">
        <w:tc>
          <w:tcPr>
            <w:tcW w:w="2837" w:type="dxa"/>
            <w:shd w:val="clear" w:color="auto" w:fill="D9E2F3"/>
            <w:vAlign w:val="center"/>
          </w:tcPr>
          <w:p w14:paraId="4015B75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999BEBA" w14:textId="77777777" w:rsidTr="00DD4B8A">
        <w:tc>
          <w:tcPr>
            <w:tcW w:w="2837" w:type="dxa"/>
            <w:shd w:val="clear" w:color="auto" w:fill="D9E2F3"/>
            <w:vAlign w:val="center"/>
          </w:tcPr>
          <w:p w14:paraId="6D32548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517329C" w14:textId="77777777" w:rsidTr="00DD4B8A">
        <w:tc>
          <w:tcPr>
            <w:tcW w:w="2837" w:type="dxa"/>
            <w:shd w:val="clear" w:color="auto" w:fill="D9E2F3"/>
            <w:vAlign w:val="center"/>
          </w:tcPr>
          <w:p w14:paraId="2A36B90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F060E2A" w14:textId="77777777" w:rsidTr="00DD4B8A">
        <w:tc>
          <w:tcPr>
            <w:tcW w:w="2837" w:type="dxa"/>
            <w:shd w:val="clear" w:color="auto" w:fill="D9E2F3"/>
            <w:vAlign w:val="center"/>
          </w:tcPr>
          <w:p w14:paraId="05FD5F6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84672F" w:rsidRPr="00FD1EE4" w:rsidRDefault="0084672F" w:rsidP="008F6325">
            <w:pPr>
              <w:spacing w:before="240" w:after="240"/>
              <w:rPr>
                <w:rFonts w:ascii="GHEA Grapalat" w:eastAsia="GHEA Grapalat" w:hAnsi="GHEA Grapalat" w:cs="GHEA Grapalat"/>
              </w:rPr>
            </w:pPr>
          </w:p>
        </w:tc>
      </w:tr>
    </w:tbl>
    <w:p w14:paraId="065A3C60"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672F" w:rsidRPr="00FD1EE4" w14:paraId="0DC83E8A" w14:textId="77777777" w:rsidTr="00DD4B8A">
        <w:tc>
          <w:tcPr>
            <w:tcW w:w="2837" w:type="dxa"/>
            <w:shd w:val="clear" w:color="auto" w:fill="D9E2F3"/>
            <w:vAlign w:val="center"/>
          </w:tcPr>
          <w:p w14:paraId="4ECADD8E"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6704E050" w14:textId="77777777" w:rsidTr="00DD4B8A">
        <w:tc>
          <w:tcPr>
            <w:tcW w:w="2837" w:type="dxa"/>
            <w:shd w:val="clear" w:color="auto" w:fill="D9E2F3"/>
            <w:vAlign w:val="center"/>
          </w:tcPr>
          <w:p w14:paraId="5613EA6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AAF9BF7" w14:textId="77777777" w:rsidTr="00DD4B8A">
        <w:tc>
          <w:tcPr>
            <w:tcW w:w="2837" w:type="dxa"/>
            <w:shd w:val="clear" w:color="auto" w:fill="D9E2F3"/>
            <w:vAlign w:val="center"/>
          </w:tcPr>
          <w:p w14:paraId="411E3926"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AA4440E" w14:textId="77777777" w:rsidTr="00DD4B8A">
        <w:tc>
          <w:tcPr>
            <w:tcW w:w="2837" w:type="dxa"/>
            <w:shd w:val="clear" w:color="auto" w:fill="D9E2F3"/>
            <w:vAlign w:val="center"/>
          </w:tcPr>
          <w:p w14:paraId="2DFF2C3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84672F" w:rsidRPr="00FD1EE4" w:rsidRDefault="0084672F" w:rsidP="008F6325">
            <w:pPr>
              <w:spacing w:before="240" w:after="240"/>
              <w:rPr>
                <w:rFonts w:ascii="GHEA Grapalat" w:eastAsia="GHEA Grapalat" w:hAnsi="GHEA Grapalat" w:cs="GHEA Grapalat"/>
              </w:rPr>
            </w:pPr>
          </w:p>
        </w:tc>
      </w:tr>
    </w:tbl>
    <w:p w14:paraId="1AD39971"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672F" w:rsidRPr="00FD1EE4" w14:paraId="166741BC" w14:textId="77777777" w:rsidTr="00DD4B8A">
        <w:tc>
          <w:tcPr>
            <w:tcW w:w="2837" w:type="dxa"/>
            <w:shd w:val="clear" w:color="auto" w:fill="D9E2F3"/>
            <w:vAlign w:val="center"/>
          </w:tcPr>
          <w:p w14:paraId="42B23B0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CA8C996" w14:textId="77777777" w:rsidTr="00DD4B8A">
        <w:tc>
          <w:tcPr>
            <w:tcW w:w="2837" w:type="dxa"/>
            <w:shd w:val="clear" w:color="auto" w:fill="D9E2F3"/>
            <w:vAlign w:val="center"/>
          </w:tcPr>
          <w:p w14:paraId="125182C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EF6C8D3" w14:textId="77777777" w:rsidTr="00DD4B8A">
        <w:tc>
          <w:tcPr>
            <w:tcW w:w="2837" w:type="dxa"/>
            <w:shd w:val="clear" w:color="auto" w:fill="D9E2F3"/>
            <w:vAlign w:val="center"/>
          </w:tcPr>
          <w:p w14:paraId="024A6BB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9268319" w14:textId="77777777" w:rsidTr="00DD4B8A">
        <w:tc>
          <w:tcPr>
            <w:tcW w:w="2837" w:type="dxa"/>
            <w:shd w:val="clear" w:color="auto" w:fill="D9E2F3"/>
            <w:vAlign w:val="center"/>
          </w:tcPr>
          <w:p w14:paraId="3C833B0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84672F" w:rsidRPr="00FD1EE4" w:rsidRDefault="0084672F" w:rsidP="008F6325">
            <w:pPr>
              <w:spacing w:before="240" w:after="240"/>
              <w:rPr>
                <w:rFonts w:ascii="GHEA Grapalat" w:eastAsia="GHEA Grapalat" w:hAnsi="GHEA Grapalat" w:cs="GHEA Grapalat"/>
              </w:rPr>
            </w:pPr>
          </w:p>
        </w:tc>
      </w:tr>
    </w:tbl>
    <w:p w14:paraId="358035D7" w14:textId="77777777" w:rsidR="0084672F" w:rsidRPr="00FD1EE4" w:rsidRDefault="0084672F"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672F" w:rsidRPr="00FD1EE4" w14:paraId="5FAA1688" w14:textId="77777777" w:rsidTr="00DD4B8A">
        <w:trPr>
          <w:trHeight w:val="924"/>
        </w:trPr>
        <w:tc>
          <w:tcPr>
            <w:tcW w:w="9016" w:type="dxa"/>
            <w:gridSpan w:val="2"/>
            <w:vAlign w:val="center"/>
          </w:tcPr>
          <w:p w14:paraId="129E5831"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4672F" w:rsidRPr="00FD1EE4" w14:paraId="5E304819" w14:textId="77777777" w:rsidTr="00DD4B8A">
        <w:trPr>
          <w:trHeight w:val="684"/>
        </w:trPr>
        <w:tc>
          <w:tcPr>
            <w:tcW w:w="4508" w:type="dxa"/>
            <w:shd w:val="clear" w:color="auto" w:fill="D9E2F3"/>
            <w:vAlign w:val="center"/>
          </w:tcPr>
          <w:p w14:paraId="1B2F4B3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0065D88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BF43F59" w14:textId="77777777" w:rsidTr="00DD4B8A">
        <w:trPr>
          <w:trHeight w:val="1282"/>
        </w:trPr>
        <w:tc>
          <w:tcPr>
            <w:tcW w:w="4508" w:type="dxa"/>
            <w:shd w:val="clear" w:color="auto" w:fill="D9E2F3"/>
            <w:vAlign w:val="center"/>
          </w:tcPr>
          <w:p w14:paraId="7D4AC27E"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4672F" w:rsidRPr="00FD1EE4" w14:paraId="39FCF351" w14:textId="77777777" w:rsidTr="00DD4B8A">
        <w:tc>
          <w:tcPr>
            <w:tcW w:w="9016" w:type="dxa"/>
            <w:gridSpan w:val="2"/>
            <w:vAlign w:val="center"/>
          </w:tcPr>
          <w:p w14:paraId="242EFF18"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4672F" w:rsidRPr="00FD1EE4" w14:paraId="3B73051E" w14:textId="77777777" w:rsidTr="00DD4B8A">
        <w:tc>
          <w:tcPr>
            <w:tcW w:w="9016" w:type="dxa"/>
            <w:gridSpan w:val="2"/>
            <w:vAlign w:val="center"/>
          </w:tcPr>
          <w:p w14:paraId="380F3BB9"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672F" w:rsidRPr="00FD1EE4" w14:paraId="20227E26" w14:textId="77777777" w:rsidTr="00DD4B8A">
        <w:trPr>
          <w:trHeight w:val="924"/>
        </w:trPr>
        <w:tc>
          <w:tcPr>
            <w:tcW w:w="9016" w:type="dxa"/>
            <w:gridSpan w:val="2"/>
            <w:vAlign w:val="center"/>
          </w:tcPr>
          <w:p w14:paraId="57DEF9D0"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4672F" w:rsidRPr="00FD1EE4" w14:paraId="4246C1C0" w14:textId="77777777" w:rsidTr="00DD4B8A">
        <w:trPr>
          <w:trHeight w:val="684"/>
        </w:trPr>
        <w:tc>
          <w:tcPr>
            <w:tcW w:w="4508" w:type="dxa"/>
            <w:shd w:val="clear" w:color="auto" w:fill="D9E2F3"/>
            <w:vAlign w:val="center"/>
          </w:tcPr>
          <w:p w14:paraId="664E4C9F"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64DE614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C19C715" w14:textId="77777777" w:rsidTr="00DD4B8A">
        <w:trPr>
          <w:trHeight w:val="1282"/>
        </w:trPr>
        <w:tc>
          <w:tcPr>
            <w:tcW w:w="4508" w:type="dxa"/>
            <w:shd w:val="clear" w:color="auto" w:fill="D9E2F3"/>
            <w:vAlign w:val="center"/>
          </w:tcPr>
          <w:p w14:paraId="2F83BE3D"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4672F" w:rsidRPr="00FD1EE4" w14:paraId="45829AC8" w14:textId="77777777" w:rsidTr="00DD4B8A">
        <w:tc>
          <w:tcPr>
            <w:tcW w:w="9016" w:type="dxa"/>
            <w:gridSpan w:val="2"/>
            <w:vAlign w:val="center"/>
          </w:tcPr>
          <w:p w14:paraId="03F768F8"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4672F" w:rsidRPr="00FD1EE4" w14:paraId="37F7C641" w14:textId="77777777" w:rsidTr="00DD4B8A">
        <w:tc>
          <w:tcPr>
            <w:tcW w:w="9016" w:type="dxa"/>
            <w:gridSpan w:val="2"/>
            <w:vAlign w:val="center"/>
          </w:tcPr>
          <w:p w14:paraId="3E78B656"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4672F" w:rsidRPr="00FD1EE4" w14:paraId="616213C2" w14:textId="77777777" w:rsidTr="00DD4B8A">
        <w:tc>
          <w:tcPr>
            <w:tcW w:w="9016" w:type="dxa"/>
            <w:gridSpan w:val="2"/>
            <w:vAlign w:val="center"/>
          </w:tcPr>
          <w:p w14:paraId="377D6A41"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4672F" w:rsidRPr="00FD1EE4" w14:paraId="3D49BD43" w14:textId="77777777" w:rsidTr="00DD4B8A">
        <w:tc>
          <w:tcPr>
            <w:tcW w:w="9016" w:type="dxa"/>
            <w:gridSpan w:val="2"/>
            <w:vAlign w:val="center"/>
          </w:tcPr>
          <w:p w14:paraId="0A9CD2A5"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0230B8D7" w14:textId="77777777" w:rsidTr="00DD4B8A">
        <w:tc>
          <w:tcPr>
            <w:tcW w:w="2837" w:type="dxa"/>
            <w:shd w:val="clear" w:color="auto" w:fill="D9E2F3"/>
            <w:vAlign w:val="center"/>
          </w:tcPr>
          <w:p w14:paraId="6A68D25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51CE33E" w14:textId="77777777" w:rsidTr="00DD4B8A">
        <w:tc>
          <w:tcPr>
            <w:tcW w:w="2837" w:type="dxa"/>
            <w:shd w:val="clear" w:color="auto" w:fill="D9E2F3"/>
            <w:vAlign w:val="center"/>
          </w:tcPr>
          <w:p w14:paraId="222FB9C5"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84672F" w:rsidRPr="00FD1EE4" w:rsidRDefault="0084672F"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4672F" w:rsidRPr="00FD1EE4" w14:paraId="7652F2FA" w14:textId="77777777" w:rsidTr="00DD4B8A">
        <w:tc>
          <w:tcPr>
            <w:tcW w:w="2837" w:type="dxa"/>
            <w:shd w:val="clear" w:color="auto" w:fill="D9E2F3"/>
            <w:vAlign w:val="center"/>
          </w:tcPr>
          <w:p w14:paraId="5046B570"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84672F" w:rsidRPr="00FD1EE4" w:rsidRDefault="0084672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672F" w:rsidRPr="00FD1EE4" w14:paraId="44C21A2A" w14:textId="77777777" w:rsidTr="00DD4B8A">
        <w:tc>
          <w:tcPr>
            <w:tcW w:w="2837" w:type="dxa"/>
            <w:shd w:val="clear" w:color="auto" w:fill="D9E2F3"/>
            <w:vAlign w:val="center"/>
          </w:tcPr>
          <w:p w14:paraId="2A0B099F"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B7D8C07" w14:textId="77777777" w:rsidTr="00DD4B8A">
        <w:tc>
          <w:tcPr>
            <w:tcW w:w="2837" w:type="dxa"/>
            <w:shd w:val="clear" w:color="auto" w:fill="D9E2F3"/>
            <w:vAlign w:val="center"/>
          </w:tcPr>
          <w:p w14:paraId="6572A3C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84672F" w:rsidRPr="00FD1EE4" w:rsidRDefault="0084672F" w:rsidP="008F6325">
            <w:pPr>
              <w:spacing w:before="240" w:after="240"/>
              <w:rPr>
                <w:rFonts w:ascii="GHEA Grapalat" w:eastAsia="GHEA Grapalat" w:hAnsi="GHEA Grapalat" w:cs="GHEA Grapalat"/>
              </w:rPr>
            </w:pPr>
          </w:p>
        </w:tc>
      </w:tr>
    </w:tbl>
    <w:p w14:paraId="3A71A982" w14:textId="77777777" w:rsidR="0084672F" w:rsidRPr="00FD1EE4" w:rsidRDefault="0084672F"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1F6A1CCC" w14:textId="77777777" w:rsidTr="00DD4B8A">
        <w:tc>
          <w:tcPr>
            <w:tcW w:w="2835" w:type="dxa"/>
            <w:shd w:val="clear" w:color="auto" w:fill="D9E2F3"/>
            <w:vAlign w:val="center"/>
          </w:tcPr>
          <w:p w14:paraId="6210943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530AF2F" w14:textId="77777777" w:rsidTr="00DD4B8A">
        <w:tc>
          <w:tcPr>
            <w:tcW w:w="2835" w:type="dxa"/>
            <w:shd w:val="clear" w:color="auto" w:fill="D9E2F3"/>
            <w:vAlign w:val="center"/>
          </w:tcPr>
          <w:p w14:paraId="44DF708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BFE9C2F" w14:textId="77777777" w:rsidTr="00DD4B8A">
        <w:tc>
          <w:tcPr>
            <w:tcW w:w="2835" w:type="dxa"/>
            <w:shd w:val="clear" w:color="auto" w:fill="D9E2F3"/>
            <w:vAlign w:val="center"/>
          </w:tcPr>
          <w:p w14:paraId="37BD40B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18793298" w14:textId="77777777" w:rsidTr="00DD4B8A">
        <w:tc>
          <w:tcPr>
            <w:tcW w:w="2835" w:type="dxa"/>
            <w:shd w:val="clear" w:color="auto" w:fill="D9E2F3"/>
            <w:vAlign w:val="center"/>
          </w:tcPr>
          <w:p w14:paraId="41BA7DBB"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3C490DAA" w14:textId="77777777" w:rsidTr="00DD4B8A">
        <w:tc>
          <w:tcPr>
            <w:tcW w:w="2835" w:type="dxa"/>
            <w:shd w:val="clear" w:color="auto" w:fill="D9E2F3"/>
            <w:vAlign w:val="center"/>
          </w:tcPr>
          <w:p w14:paraId="7C96AC42"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0C65DB8D" w14:textId="77777777" w:rsidTr="00DD4B8A">
        <w:tc>
          <w:tcPr>
            <w:tcW w:w="2835" w:type="dxa"/>
            <w:shd w:val="clear" w:color="auto" w:fill="D9E2F3"/>
            <w:vAlign w:val="center"/>
          </w:tcPr>
          <w:p w14:paraId="599E076D"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B5BF21B" w14:textId="77777777" w:rsidTr="00DD4B8A">
        <w:tc>
          <w:tcPr>
            <w:tcW w:w="2835" w:type="dxa"/>
            <w:shd w:val="clear" w:color="auto" w:fill="D9E2F3"/>
            <w:vAlign w:val="center"/>
          </w:tcPr>
          <w:p w14:paraId="3AA46499"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84672F" w:rsidRPr="00FD1EE4" w:rsidRDefault="0084672F" w:rsidP="008F6325">
            <w:pPr>
              <w:spacing w:before="240" w:after="240"/>
              <w:rPr>
                <w:rFonts w:ascii="GHEA Grapalat" w:eastAsia="GHEA Grapalat" w:hAnsi="GHEA Grapalat" w:cs="GHEA Grapalat"/>
              </w:rPr>
            </w:pPr>
          </w:p>
        </w:tc>
      </w:tr>
    </w:tbl>
    <w:p w14:paraId="2163C888" w14:textId="77777777" w:rsidR="0084672F" w:rsidRPr="00FD1EE4"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2BDA3695" w14:textId="77777777" w:rsidTr="00DD4B8A">
        <w:trPr>
          <w:trHeight w:val="853"/>
        </w:trPr>
        <w:tc>
          <w:tcPr>
            <w:tcW w:w="2835" w:type="dxa"/>
            <w:vMerge w:val="restart"/>
            <w:shd w:val="clear" w:color="auto" w:fill="D9E2F3"/>
            <w:vAlign w:val="center"/>
          </w:tcPr>
          <w:p w14:paraId="0C10D144"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721A4AAC" w14:textId="77777777" w:rsidTr="00DD4B8A">
        <w:trPr>
          <w:trHeight w:val="850"/>
        </w:trPr>
        <w:tc>
          <w:tcPr>
            <w:tcW w:w="2835" w:type="dxa"/>
            <w:vMerge/>
            <w:shd w:val="clear" w:color="auto" w:fill="D9E2F3"/>
            <w:vAlign w:val="center"/>
          </w:tcPr>
          <w:p w14:paraId="6D6CB33D"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5E5F44F" w14:textId="77777777" w:rsidTr="00DD4B8A">
        <w:trPr>
          <w:trHeight w:val="850"/>
        </w:trPr>
        <w:tc>
          <w:tcPr>
            <w:tcW w:w="2835" w:type="dxa"/>
            <w:vMerge/>
            <w:shd w:val="clear" w:color="auto" w:fill="D9E2F3"/>
            <w:vAlign w:val="center"/>
          </w:tcPr>
          <w:p w14:paraId="75AF949A"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55A1E67A" w14:textId="77777777" w:rsidTr="00DD4B8A">
        <w:trPr>
          <w:trHeight w:val="850"/>
        </w:trPr>
        <w:tc>
          <w:tcPr>
            <w:tcW w:w="2835" w:type="dxa"/>
            <w:vMerge/>
            <w:shd w:val="clear" w:color="auto" w:fill="D9E2F3"/>
            <w:vAlign w:val="center"/>
          </w:tcPr>
          <w:p w14:paraId="21DA5A89"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2A527948" w14:textId="77777777" w:rsidTr="00DD4B8A">
        <w:trPr>
          <w:trHeight w:val="850"/>
        </w:trPr>
        <w:tc>
          <w:tcPr>
            <w:tcW w:w="2835" w:type="dxa"/>
            <w:vMerge/>
            <w:shd w:val="clear" w:color="auto" w:fill="D9E2F3"/>
            <w:vAlign w:val="center"/>
          </w:tcPr>
          <w:p w14:paraId="3F13C284" w14:textId="77777777" w:rsidR="0084672F" w:rsidRPr="00FD1EE4" w:rsidRDefault="0084672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84672F" w:rsidRPr="00FD1EE4" w:rsidRDefault="0084672F" w:rsidP="008F6325">
            <w:pPr>
              <w:spacing w:before="240" w:after="240"/>
              <w:rPr>
                <w:rFonts w:ascii="GHEA Grapalat" w:eastAsia="GHEA Grapalat" w:hAnsi="GHEA Grapalat" w:cs="GHEA Grapalat"/>
              </w:rPr>
            </w:pPr>
          </w:p>
        </w:tc>
      </w:tr>
    </w:tbl>
    <w:p w14:paraId="3903763B" w14:textId="77777777" w:rsidR="0084672F" w:rsidRDefault="0084672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672F" w:rsidRPr="00FD1EE4" w14:paraId="56A2127F" w14:textId="77777777" w:rsidTr="00DD4B8A">
        <w:tc>
          <w:tcPr>
            <w:tcW w:w="2835" w:type="dxa"/>
            <w:shd w:val="clear" w:color="auto" w:fill="D9E2F3"/>
            <w:vAlign w:val="center"/>
          </w:tcPr>
          <w:p w14:paraId="54DB7C51"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84672F" w:rsidRPr="00FD1EE4" w:rsidRDefault="0084672F" w:rsidP="008F6325">
            <w:pPr>
              <w:spacing w:before="240" w:after="240"/>
              <w:rPr>
                <w:rFonts w:ascii="GHEA Grapalat" w:eastAsia="GHEA Grapalat" w:hAnsi="GHEA Grapalat" w:cs="GHEA Grapalat"/>
              </w:rPr>
            </w:pPr>
          </w:p>
        </w:tc>
      </w:tr>
      <w:tr w:rsidR="0084672F" w:rsidRPr="00FD1EE4" w14:paraId="47CD59C7" w14:textId="77777777" w:rsidTr="00DD4B8A">
        <w:tc>
          <w:tcPr>
            <w:tcW w:w="2835" w:type="dxa"/>
            <w:shd w:val="clear" w:color="auto" w:fill="D9E2F3"/>
            <w:vAlign w:val="center"/>
          </w:tcPr>
          <w:p w14:paraId="22AC74AC" w14:textId="77777777" w:rsidR="0084672F" w:rsidRPr="00FD1EE4" w:rsidRDefault="0084672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84672F" w:rsidRPr="00FD1EE4" w:rsidRDefault="0084672F" w:rsidP="008F6325">
            <w:pPr>
              <w:spacing w:before="240" w:after="240"/>
              <w:rPr>
                <w:rFonts w:ascii="GHEA Grapalat" w:eastAsia="GHEA Grapalat" w:hAnsi="GHEA Grapalat" w:cs="GHEA Grapalat"/>
              </w:rPr>
            </w:pPr>
          </w:p>
        </w:tc>
      </w:tr>
    </w:tbl>
    <w:p w14:paraId="2BF9FB70" w14:textId="77777777" w:rsidR="0084672F" w:rsidRPr="00FD1EE4" w:rsidRDefault="0084672F"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84672F" w:rsidRPr="00FD1EE4" w:rsidRDefault="0084672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84672F" w:rsidRPr="00FD1EE4" w:rsidRDefault="0084672F"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4672F" w:rsidRPr="00FD1EE4" w14:paraId="0B63F96A" w14:textId="77777777" w:rsidTr="00DD4B8A">
        <w:tc>
          <w:tcPr>
            <w:tcW w:w="9016" w:type="dxa"/>
            <w:shd w:val="clear" w:color="auto" w:fill="DEEAF6"/>
          </w:tcPr>
          <w:p w14:paraId="0F5001DB" w14:textId="77777777" w:rsidR="0084672F" w:rsidRPr="00DD4B8A" w:rsidRDefault="0084672F"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4672F" w:rsidRPr="00FD1EE4" w14:paraId="3CA9B8D4" w14:textId="77777777" w:rsidTr="00DD4B8A">
        <w:trPr>
          <w:trHeight w:val="10187"/>
        </w:trPr>
        <w:tc>
          <w:tcPr>
            <w:tcW w:w="9016" w:type="dxa"/>
            <w:shd w:val="clear" w:color="auto" w:fill="auto"/>
          </w:tcPr>
          <w:p w14:paraId="15641C98" w14:textId="77777777" w:rsidR="0084672F" w:rsidRPr="00DD4B8A" w:rsidRDefault="0084672F" w:rsidP="008F6325">
            <w:pPr>
              <w:rPr>
                <w:rFonts w:ascii="GHEA Grapalat" w:eastAsia="GHEA Grapalat" w:hAnsi="GHEA Grapalat" w:cs="GHEA Grapalat"/>
                <w:b/>
                <w:color w:val="000000"/>
              </w:rPr>
            </w:pPr>
          </w:p>
        </w:tc>
      </w:tr>
    </w:tbl>
    <w:p w14:paraId="56246D0A" w14:textId="77777777" w:rsidR="0084672F" w:rsidRPr="00FD1EE4" w:rsidRDefault="0084672F" w:rsidP="008F6325">
      <w:pPr>
        <w:pBdr>
          <w:top w:val="nil"/>
          <w:left w:val="nil"/>
          <w:bottom w:val="nil"/>
          <w:right w:val="nil"/>
          <w:between w:val="nil"/>
        </w:pBdr>
        <w:rPr>
          <w:rFonts w:ascii="GHEA Grapalat" w:eastAsia="GHEA Grapalat" w:hAnsi="GHEA Grapalat" w:cs="GHEA Grapalat"/>
          <w:b/>
          <w:color w:val="000000"/>
        </w:rPr>
      </w:pPr>
    </w:p>
    <w:p w14:paraId="4E77F22C" w14:textId="77777777" w:rsidR="0084672F" w:rsidRPr="00A66FC2" w:rsidRDefault="0084672F" w:rsidP="008F6325">
      <w:pPr>
        <w:pStyle w:val="31"/>
        <w:spacing w:line="240" w:lineRule="auto"/>
        <w:jc w:val="right"/>
        <w:rPr>
          <w:rFonts w:ascii="GHEA Grapalat" w:hAnsi="GHEA Grapalat" w:cs="Arial"/>
          <w:b/>
        </w:rPr>
      </w:pPr>
    </w:p>
    <w:p w14:paraId="6A925E25" w14:textId="77777777" w:rsidR="0084672F" w:rsidRDefault="0084672F" w:rsidP="008F6325">
      <w:pPr>
        <w:pStyle w:val="31"/>
        <w:spacing w:line="240" w:lineRule="auto"/>
        <w:ind w:firstLine="0"/>
        <w:jc w:val="left"/>
        <w:rPr>
          <w:rFonts w:ascii="GHEA Grapalat" w:hAnsi="GHEA Grapalat"/>
          <w:i/>
          <w:sz w:val="16"/>
          <w:szCs w:val="16"/>
          <w:lang w:val="hy-AM"/>
        </w:rPr>
      </w:pPr>
    </w:p>
    <w:p w14:paraId="0C329B52" w14:textId="77777777" w:rsidR="0084672F" w:rsidRDefault="0084672F" w:rsidP="008F6325">
      <w:pPr>
        <w:pStyle w:val="31"/>
        <w:spacing w:line="240" w:lineRule="auto"/>
        <w:ind w:firstLine="0"/>
        <w:jc w:val="left"/>
        <w:rPr>
          <w:rFonts w:ascii="GHEA Grapalat" w:hAnsi="GHEA Grapalat"/>
          <w:i/>
          <w:sz w:val="16"/>
          <w:szCs w:val="16"/>
          <w:lang w:val="hy-AM"/>
        </w:rPr>
      </w:pPr>
    </w:p>
    <w:p w14:paraId="0C7D3F28" w14:textId="77777777" w:rsidR="0084672F" w:rsidRDefault="0084672F" w:rsidP="008F6325">
      <w:pPr>
        <w:pStyle w:val="31"/>
        <w:spacing w:line="240" w:lineRule="auto"/>
        <w:ind w:firstLine="0"/>
        <w:jc w:val="left"/>
        <w:rPr>
          <w:rFonts w:ascii="GHEA Grapalat" w:hAnsi="GHEA Grapalat"/>
          <w:i/>
          <w:sz w:val="16"/>
          <w:szCs w:val="16"/>
          <w:lang w:val="hy-AM"/>
        </w:rPr>
      </w:pPr>
    </w:p>
    <w:p w14:paraId="3BEC9502" w14:textId="77777777" w:rsidR="0084672F" w:rsidRDefault="0084672F" w:rsidP="008F6325">
      <w:pPr>
        <w:pStyle w:val="31"/>
        <w:spacing w:line="240" w:lineRule="auto"/>
        <w:ind w:firstLine="0"/>
        <w:jc w:val="left"/>
        <w:rPr>
          <w:rFonts w:ascii="GHEA Grapalat" w:hAnsi="GHEA Grapalat"/>
          <w:i/>
          <w:sz w:val="16"/>
          <w:szCs w:val="16"/>
          <w:lang w:val="hy-AM"/>
        </w:rPr>
      </w:pPr>
    </w:p>
    <w:p w14:paraId="7E1D3F65" w14:textId="77777777" w:rsidR="0084672F" w:rsidRDefault="0084672F" w:rsidP="008F6325">
      <w:pPr>
        <w:pStyle w:val="31"/>
        <w:spacing w:line="240" w:lineRule="auto"/>
        <w:ind w:firstLine="0"/>
        <w:jc w:val="left"/>
        <w:rPr>
          <w:rFonts w:ascii="GHEA Grapalat" w:hAnsi="GHEA Grapalat"/>
          <w:b/>
          <w:lang w:val="hy-AM"/>
        </w:rPr>
      </w:pPr>
    </w:p>
    <w:p w14:paraId="43160572" w14:textId="77777777" w:rsidR="0084672F" w:rsidRDefault="0084672F" w:rsidP="008F6325">
      <w:pPr>
        <w:pStyle w:val="31"/>
        <w:spacing w:line="240" w:lineRule="auto"/>
        <w:ind w:firstLine="0"/>
        <w:jc w:val="left"/>
        <w:rPr>
          <w:rFonts w:ascii="GHEA Grapalat" w:hAnsi="GHEA Grapalat"/>
          <w:b/>
          <w:lang w:val="hy-AM"/>
        </w:rPr>
      </w:pPr>
    </w:p>
    <w:p w14:paraId="3EDBB4B7" w14:textId="77777777" w:rsidR="0084672F" w:rsidRDefault="0084672F" w:rsidP="008F6325">
      <w:pPr>
        <w:pStyle w:val="31"/>
        <w:spacing w:line="240" w:lineRule="auto"/>
        <w:ind w:firstLine="0"/>
        <w:jc w:val="left"/>
        <w:rPr>
          <w:rFonts w:ascii="GHEA Grapalat" w:hAnsi="GHEA Grapalat"/>
          <w:b/>
          <w:lang w:val="hy-AM"/>
        </w:rPr>
      </w:pPr>
    </w:p>
    <w:p w14:paraId="0DB0A334" w14:textId="77777777" w:rsidR="0084672F" w:rsidRDefault="0084672F" w:rsidP="008F6325">
      <w:pPr>
        <w:pStyle w:val="31"/>
        <w:spacing w:line="240" w:lineRule="auto"/>
        <w:ind w:firstLine="0"/>
        <w:jc w:val="left"/>
        <w:rPr>
          <w:rFonts w:ascii="GHEA Grapalat" w:hAnsi="GHEA Grapalat"/>
          <w:b/>
          <w:lang w:val="hy-AM"/>
        </w:rPr>
      </w:pPr>
    </w:p>
    <w:p w14:paraId="4C71C9BF" w14:textId="77777777" w:rsidR="0084672F" w:rsidRDefault="0084672F" w:rsidP="008F6325">
      <w:pPr>
        <w:spacing w:line="360" w:lineRule="auto"/>
        <w:jc w:val="center"/>
        <w:rPr>
          <w:rFonts w:ascii="GHEA Grapalat" w:eastAsia="GHEA Grapalat" w:hAnsi="GHEA Grapalat" w:cs="GHEA Grapalat"/>
          <w:b/>
        </w:rPr>
      </w:pPr>
    </w:p>
    <w:p w14:paraId="445585A5" w14:textId="77777777" w:rsidR="0084672F" w:rsidRDefault="0084672F" w:rsidP="008F6325">
      <w:pPr>
        <w:spacing w:line="360" w:lineRule="auto"/>
        <w:jc w:val="center"/>
        <w:rPr>
          <w:rFonts w:ascii="GHEA Grapalat" w:eastAsia="GHEA Grapalat" w:hAnsi="GHEA Grapalat" w:cs="GHEA Grapalat"/>
          <w:b/>
        </w:rPr>
      </w:pPr>
    </w:p>
    <w:p w14:paraId="5E3759B6" w14:textId="77777777" w:rsidR="0084672F" w:rsidRDefault="0084672F" w:rsidP="008F6325">
      <w:pPr>
        <w:spacing w:line="360" w:lineRule="auto"/>
        <w:jc w:val="center"/>
        <w:rPr>
          <w:rFonts w:ascii="GHEA Grapalat" w:eastAsia="GHEA Grapalat" w:hAnsi="GHEA Grapalat" w:cs="GHEA Grapalat"/>
          <w:b/>
        </w:rPr>
      </w:pPr>
    </w:p>
    <w:p w14:paraId="2AE4A88A" w14:textId="77777777" w:rsidR="0084672F" w:rsidRDefault="0084672F" w:rsidP="008F6325">
      <w:pPr>
        <w:spacing w:line="360" w:lineRule="auto"/>
        <w:jc w:val="center"/>
        <w:rPr>
          <w:rFonts w:ascii="GHEA Grapalat" w:eastAsia="GHEA Grapalat" w:hAnsi="GHEA Grapalat" w:cs="GHEA Grapalat"/>
          <w:b/>
        </w:rPr>
      </w:pPr>
    </w:p>
    <w:p w14:paraId="4364F2E0" w14:textId="77777777" w:rsidR="0084672F" w:rsidRDefault="0084672F" w:rsidP="008F6325">
      <w:pPr>
        <w:spacing w:line="360" w:lineRule="auto"/>
        <w:jc w:val="center"/>
        <w:rPr>
          <w:rFonts w:ascii="GHEA Grapalat" w:eastAsia="GHEA Grapalat" w:hAnsi="GHEA Grapalat" w:cs="GHEA Grapalat"/>
          <w:b/>
        </w:rPr>
      </w:pPr>
    </w:p>
    <w:p w14:paraId="5BFF84D3" w14:textId="77777777" w:rsidR="0084672F" w:rsidRDefault="0084672F" w:rsidP="008F6325">
      <w:pPr>
        <w:spacing w:line="360" w:lineRule="auto"/>
        <w:jc w:val="center"/>
        <w:rPr>
          <w:rFonts w:ascii="GHEA Grapalat" w:eastAsia="GHEA Grapalat" w:hAnsi="GHEA Grapalat" w:cs="GHEA Grapalat"/>
          <w:b/>
        </w:rPr>
      </w:pPr>
    </w:p>
    <w:p w14:paraId="1FF4DBF1" w14:textId="12C64987" w:rsidR="0084672F" w:rsidRDefault="0084672F"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84672F" w:rsidRDefault="0084672F"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84672F" w:rsidRPr="00FA6936"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84672F" w:rsidRPr="00FA6936" w:rsidRDefault="0084672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84672F" w:rsidRDefault="0084672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84672F" w:rsidRDefault="0084672F" w:rsidP="008F6325">
      <w:pPr>
        <w:spacing w:line="276" w:lineRule="auto"/>
        <w:ind w:firstLine="567"/>
        <w:jc w:val="both"/>
        <w:rPr>
          <w:rFonts w:ascii="GHEA Grapalat" w:eastAsia="GHEA Grapalat" w:hAnsi="GHEA Grapalat" w:cs="GHEA Grapalat"/>
        </w:rPr>
      </w:pPr>
    </w:p>
    <w:p w14:paraId="65055508"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84672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84672F" w:rsidRDefault="0084672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84672F" w:rsidRPr="008C104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84672F" w:rsidRPr="008C104F" w:rsidRDefault="0084672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84672F" w:rsidRDefault="0084672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84672F"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84672F"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84672F" w:rsidRPr="005B15D8" w:rsidRDefault="0084672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84672F" w:rsidRDefault="0084672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84672F" w:rsidRPr="00FA6936"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84672F" w:rsidRPr="00FA6936" w:rsidRDefault="0084672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298E055C"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48705371"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183DF8A9"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1C79205F"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6DDBA018"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1D99B2C8" w14:textId="77777777" w:rsidR="0084672F" w:rsidRPr="00FA6936" w:rsidRDefault="0084672F" w:rsidP="008F6325">
      <w:pPr>
        <w:pStyle w:val="31"/>
        <w:spacing w:line="240" w:lineRule="auto"/>
        <w:ind w:left="360" w:firstLine="0"/>
        <w:rPr>
          <w:rFonts w:ascii="GHEA Grapalat" w:hAnsi="GHEA Grapalat" w:cs="Sylfaen"/>
          <w:i/>
          <w:sz w:val="16"/>
          <w:szCs w:val="16"/>
          <w:lang w:val="hy-AM" w:eastAsia="ru-RU"/>
        </w:rPr>
      </w:pPr>
    </w:p>
    <w:p w14:paraId="2C6C5216" w14:textId="77777777" w:rsidR="0084672F" w:rsidRPr="00FA6936" w:rsidRDefault="0084672F"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84672F" w:rsidRPr="00A66FC2" w:rsidRDefault="0084672F"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84672F" w:rsidRPr="0039302D" w:rsidRDefault="0084672F" w:rsidP="00CE3A99">
      <w:pPr>
        <w:jc w:val="both"/>
        <w:rPr>
          <w:rFonts w:ascii="GHEA Grapalat" w:hAnsi="GHEA Grapalat" w:cs="Sylfaen"/>
          <w:sz w:val="20"/>
          <w:lang w:val="hy-AM"/>
        </w:rPr>
      </w:pPr>
    </w:p>
  </w:footnote>
  <w:footnote w:id="7">
    <w:p w14:paraId="1AC0E088" w14:textId="77777777" w:rsidR="0084672F" w:rsidRPr="0015088E" w:rsidRDefault="0084672F"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D288D">
        <w:rPr>
          <w:rFonts w:ascii="GHEA Grapalat" w:hAnsi="GHEA Grapalat"/>
          <w:i/>
          <w:sz w:val="16"/>
          <w:szCs w:val="16"/>
          <w:lang w:val="hy-AM"/>
        </w:rPr>
        <w:t>եթե</w:t>
      </w:r>
      <w:r w:rsidRPr="001E7733">
        <w:rPr>
          <w:rFonts w:ascii="GHEA Grapalat" w:hAnsi="GHEA Grapalat"/>
          <w:i/>
          <w:sz w:val="16"/>
          <w:szCs w:val="16"/>
          <w:lang w:val="af-ZA"/>
        </w:rPr>
        <w:t xml:space="preserve"> </w:t>
      </w:r>
      <w:r w:rsidRPr="008D288D">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sidRPr="008D288D">
        <w:rPr>
          <w:rFonts w:ascii="GHEA Grapalat" w:hAnsi="GHEA Grapalat"/>
          <w:i/>
          <w:sz w:val="16"/>
          <w:szCs w:val="16"/>
          <w:lang w:val="hy-AM"/>
        </w:rPr>
        <w:t>ապա</w:t>
      </w:r>
      <w:r w:rsidRPr="001E7733">
        <w:rPr>
          <w:rFonts w:ascii="GHEA Grapalat" w:hAnsi="GHEA Grapalat"/>
          <w:i/>
          <w:sz w:val="16"/>
          <w:szCs w:val="16"/>
          <w:lang w:val="af-ZA"/>
        </w:rPr>
        <w:t xml:space="preserve"> </w:t>
      </w:r>
      <w:r w:rsidRPr="008D288D">
        <w:rPr>
          <w:rFonts w:ascii="GHEA Grapalat" w:hAnsi="GHEA Grapalat"/>
          <w:i/>
          <w:sz w:val="16"/>
          <w:szCs w:val="16"/>
          <w:lang w:val="hy-AM"/>
        </w:rPr>
        <w:t>տվյալ</w:t>
      </w:r>
      <w:r w:rsidRPr="001E7733">
        <w:rPr>
          <w:rFonts w:ascii="GHEA Grapalat" w:hAnsi="GHEA Grapalat"/>
          <w:i/>
          <w:sz w:val="16"/>
          <w:szCs w:val="16"/>
          <w:lang w:val="af-ZA"/>
        </w:rPr>
        <w:t xml:space="preserve"> </w:t>
      </w:r>
      <w:r w:rsidRPr="008D288D">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D288D">
        <w:rPr>
          <w:rFonts w:ascii="GHEA Grapalat" w:hAnsi="GHEA Grapalat"/>
          <w:i/>
          <w:sz w:val="16"/>
          <w:szCs w:val="16"/>
          <w:lang w:val="hy-AM"/>
        </w:rPr>
        <w:t>գծով</w:t>
      </w:r>
      <w:r w:rsidRPr="001E7733">
        <w:rPr>
          <w:rFonts w:ascii="GHEA Grapalat" w:hAnsi="GHEA Grapalat"/>
          <w:i/>
          <w:sz w:val="16"/>
          <w:szCs w:val="16"/>
          <w:lang w:val="af-ZA"/>
        </w:rPr>
        <w:t xml:space="preserve"> </w:t>
      </w:r>
      <w:r w:rsidRPr="008D288D">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D288D">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D288D">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հարկի</w:t>
      </w:r>
      <w:r w:rsidRPr="001E7733">
        <w:rPr>
          <w:rFonts w:ascii="GHEA Grapalat" w:hAnsi="GHEA Grapalat"/>
          <w:i/>
          <w:sz w:val="16"/>
          <w:szCs w:val="16"/>
          <w:lang w:val="af-ZA"/>
        </w:rPr>
        <w:t xml:space="preserve"> </w:t>
      </w:r>
      <w:r w:rsidRPr="008D288D">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D288D">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D288D">
        <w:rPr>
          <w:rFonts w:ascii="GHEA Grapalat" w:hAnsi="GHEA Grapalat"/>
          <w:i/>
          <w:sz w:val="16"/>
          <w:szCs w:val="16"/>
          <w:lang w:val="hy-AM"/>
        </w:rPr>
        <w:t>րդ</w:t>
      </w:r>
      <w:r w:rsidRPr="001E7733">
        <w:rPr>
          <w:rFonts w:ascii="GHEA Grapalat" w:hAnsi="GHEA Grapalat"/>
          <w:i/>
          <w:sz w:val="16"/>
          <w:szCs w:val="16"/>
          <w:lang w:val="af-ZA"/>
        </w:rPr>
        <w:t xml:space="preserve"> </w:t>
      </w:r>
      <w:r w:rsidRPr="008D288D">
        <w:rPr>
          <w:rFonts w:ascii="GHEA Grapalat" w:hAnsi="GHEA Grapalat"/>
          <w:i/>
          <w:sz w:val="16"/>
          <w:szCs w:val="16"/>
          <w:lang w:val="hy-AM"/>
        </w:rPr>
        <w:t>սյունակում։</w:t>
      </w:r>
    </w:p>
    <w:p w14:paraId="74728D88" w14:textId="77777777" w:rsidR="0084672F" w:rsidRPr="001E7733" w:rsidDel="00856FDE" w:rsidRDefault="0084672F" w:rsidP="00B2572B">
      <w:pPr>
        <w:pStyle w:val="af2"/>
        <w:rPr>
          <w:del w:id="10" w:author="User" w:date="2019-05-26T09:57:00Z"/>
          <w:i/>
          <w:lang w:val="af-ZA"/>
        </w:rPr>
      </w:pPr>
    </w:p>
  </w:footnote>
  <w:footnote w:id="8">
    <w:p w14:paraId="1B19426D" w14:textId="77777777" w:rsidR="0084672F" w:rsidRPr="00F50E0A" w:rsidDel="001B2C6E" w:rsidRDefault="0084672F" w:rsidP="007678FA">
      <w:pPr>
        <w:pStyle w:val="af2"/>
        <w:rPr>
          <w:del w:id="11"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9">
    <w:p w14:paraId="1B7C6EA8" w14:textId="143994EA" w:rsidR="0084672F" w:rsidRPr="007B1334" w:rsidRDefault="0084672F" w:rsidP="007678FA">
      <w:pPr>
        <w:pStyle w:val="af2"/>
        <w:jc w:val="both"/>
        <w:rPr>
          <w:rFonts w:ascii="GHEA Grapalat" w:hAnsi="GHEA Grapalat"/>
          <w:i/>
          <w:sz w:val="16"/>
          <w:szCs w:val="24"/>
          <w:lang w:val="af-ZA" w:eastAsia="en-US"/>
        </w:rPr>
      </w:pPr>
      <w:r>
        <w:rPr>
          <w:vertAlign w:val="superscript"/>
          <w:lang w:val="af-ZA"/>
        </w:rPr>
        <w:t xml:space="preserve">  </w:t>
      </w:r>
    </w:p>
    <w:p w14:paraId="0FADDC81" w14:textId="209F437A" w:rsidR="0084672F" w:rsidRPr="00BE77AC" w:rsidRDefault="0084672F"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sidRPr="00BE77AC">
        <w:rPr>
          <w:rFonts w:ascii="GHEA Grapalat" w:hAnsi="GHEA Grapalat"/>
          <w:i/>
          <w:sz w:val="16"/>
          <w:szCs w:val="24"/>
          <w:lang w:val="af-ZA" w:eastAsia="en-US"/>
        </w:rPr>
        <w:t xml:space="preserve"> </w:t>
      </w:r>
    </w:p>
    <w:p w14:paraId="07AF0A33" w14:textId="403F0A9B" w:rsidR="0084672F" w:rsidRPr="001B34B0" w:rsidDel="00343637" w:rsidRDefault="0084672F" w:rsidP="007678FA">
      <w:pPr>
        <w:pStyle w:val="af2"/>
        <w:rPr>
          <w:del w:id="12" w:author="User" w:date="2019-05-26T11:24:00Z"/>
          <w:lang w:val="hy-AM"/>
        </w:rPr>
      </w:pPr>
    </w:p>
  </w:footnote>
  <w:footnote w:id="10">
    <w:p w14:paraId="32120A5A" w14:textId="77777777" w:rsidR="0084672F" w:rsidRPr="001B34B0" w:rsidRDefault="0084672F" w:rsidP="007678FA">
      <w:pPr>
        <w:pStyle w:val="af2"/>
        <w:jc w:val="both"/>
        <w:rPr>
          <w:rFonts w:ascii="GHEA Grapalat" w:hAnsi="GHEA Grapalat"/>
          <w:i/>
          <w:sz w:val="16"/>
          <w:szCs w:val="24"/>
          <w:lang w:val="hy-AM" w:eastAsia="en-US"/>
        </w:rPr>
      </w:pPr>
      <w:r w:rsidRPr="00E81BDB">
        <w:rPr>
          <w:color w:val="FFFFFF"/>
          <w:vertAlign w:val="superscript"/>
          <w:lang w:val="hy-AM"/>
        </w:rPr>
        <w:t>35</w:t>
      </w:r>
      <w:r w:rsidRPr="00E81BDB">
        <w:rPr>
          <w:vertAlign w:val="superscript"/>
          <w:lang w:val="hy-AM"/>
        </w:rPr>
        <w:t xml:space="preserve"> 2</w:t>
      </w:r>
      <w:r w:rsidRPr="001B34B0">
        <w:rPr>
          <w:vertAlign w:val="superscript"/>
          <w:lang w:val="hy-AM"/>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84672F" w:rsidRPr="00674D33" w:rsidDel="00D90DD6" w:rsidRDefault="0084672F" w:rsidP="007678FA">
      <w:pPr>
        <w:pStyle w:val="af2"/>
        <w:jc w:val="both"/>
        <w:rPr>
          <w:del w:id="13" w:author="User" w:date="2019-05-26T11:28:00Z"/>
          <w:lang w:val="hy-AM"/>
        </w:rPr>
      </w:pPr>
      <w:r w:rsidRPr="001B34B0">
        <w:rPr>
          <w:rFonts w:ascii="GHEA Grapalat" w:hAnsi="GHEA Grapalat"/>
          <w:i/>
          <w:sz w:val="16"/>
          <w:szCs w:val="24"/>
          <w:lang w:val="hy-AM" w:eastAsia="en-US"/>
        </w:rPr>
        <w:t xml:space="preserve"> </w:t>
      </w:r>
      <w:r w:rsidRPr="001B34B0">
        <w:rPr>
          <w:rFonts w:ascii="Sylfaen" w:hAnsi="Sylfaen"/>
          <w:sz w:val="22"/>
          <w:szCs w:val="22"/>
          <w:vertAlign w:val="superscript"/>
          <w:lang w:val="hy-AM"/>
        </w:rPr>
        <w:t xml:space="preserve">   </w:t>
      </w:r>
      <w:r w:rsidRPr="001330C0">
        <w:rPr>
          <w:rFonts w:ascii="Sylfaen" w:hAnsi="Sylfaen"/>
          <w:sz w:val="22"/>
          <w:szCs w:val="22"/>
          <w:vertAlign w:val="superscript"/>
          <w:lang w:val="hy-AM"/>
        </w:rPr>
        <w:t>2</w:t>
      </w:r>
      <w:r w:rsidRPr="00674D33">
        <w:rPr>
          <w:rFonts w:ascii="Sylfaen" w:hAnsi="Sylfaen"/>
          <w:sz w:val="22"/>
          <w:szCs w:val="22"/>
          <w:vertAlign w:val="superscript"/>
          <w:lang w:val="hy-AM"/>
        </w:rPr>
        <w:t xml:space="preserve">3 </w:t>
      </w:r>
      <w:r w:rsidRPr="00FD0A95">
        <w:rPr>
          <w:rFonts w:ascii="GHEA Grapalat" w:hAnsi="GHEA Grapalat"/>
          <w:i/>
          <w:sz w:val="16"/>
          <w:szCs w:val="24"/>
          <w:lang w:val="hy-AM" w:eastAsia="en-US"/>
        </w:rPr>
        <w:t>Սույն կետը հանվում է</w:t>
      </w:r>
      <w:r w:rsidRPr="001217C7">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6726245"/>
    <w:multiLevelType w:val="hybridMultilevel"/>
    <w:tmpl w:val="9D6A86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0F255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2"/>
  </w:num>
  <w:num w:numId="26">
    <w:abstractNumId w:val="16"/>
  </w:num>
  <w:num w:numId="27">
    <w:abstractNumId w:val="21"/>
  </w:num>
  <w:num w:numId="28">
    <w:abstractNumId w:val="9"/>
  </w:num>
  <w:num w:numId="29">
    <w:abstractNumId w:val="8"/>
  </w:num>
  <w:num w:numId="30">
    <w:abstractNumId w:val="11"/>
  </w:num>
  <w:num w:numId="31">
    <w:abstractNumId w:val="20"/>
  </w:num>
  <w:num w:numId="32">
    <w:abstractNumId w:val="13"/>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433"/>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64C6"/>
    <w:rsid w:val="00017484"/>
    <w:rsid w:val="000206DA"/>
    <w:rsid w:val="00020C83"/>
    <w:rsid w:val="00021831"/>
    <w:rsid w:val="00021C2E"/>
    <w:rsid w:val="00023384"/>
    <w:rsid w:val="000238FE"/>
    <w:rsid w:val="000246E6"/>
    <w:rsid w:val="00025343"/>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A27"/>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25B0"/>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47B"/>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3FCB"/>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7C7"/>
    <w:rsid w:val="001242C4"/>
    <w:rsid w:val="00124461"/>
    <w:rsid w:val="001276C9"/>
    <w:rsid w:val="00130202"/>
    <w:rsid w:val="00130331"/>
    <w:rsid w:val="001305C6"/>
    <w:rsid w:val="00131229"/>
    <w:rsid w:val="00131DCD"/>
    <w:rsid w:val="00131E9C"/>
    <w:rsid w:val="00132FA8"/>
    <w:rsid w:val="00133A5A"/>
    <w:rsid w:val="00133A7E"/>
    <w:rsid w:val="00133CE4"/>
    <w:rsid w:val="00134D6E"/>
    <w:rsid w:val="00134DC5"/>
    <w:rsid w:val="001355F9"/>
    <w:rsid w:val="00135840"/>
    <w:rsid w:val="001369CB"/>
    <w:rsid w:val="001377BA"/>
    <w:rsid w:val="00137A5C"/>
    <w:rsid w:val="001402B5"/>
    <w:rsid w:val="0014132F"/>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B0"/>
    <w:rsid w:val="001B36FA"/>
    <w:rsid w:val="001B37D2"/>
    <w:rsid w:val="001B3BA9"/>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1D2F"/>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60BA"/>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181"/>
    <w:rsid w:val="002273AD"/>
    <w:rsid w:val="0022770A"/>
    <w:rsid w:val="00227C9F"/>
    <w:rsid w:val="0023029D"/>
    <w:rsid w:val="00230B12"/>
    <w:rsid w:val="00230C8F"/>
    <w:rsid w:val="00231266"/>
    <w:rsid w:val="00231FE3"/>
    <w:rsid w:val="0023354E"/>
    <w:rsid w:val="00233A6A"/>
    <w:rsid w:val="00234099"/>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1E9"/>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386F"/>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689"/>
    <w:rsid w:val="002F2B23"/>
    <w:rsid w:val="002F2C5F"/>
    <w:rsid w:val="002F2CE0"/>
    <w:rsid w:val="002F35FE"/>
    <w:rsid w:val="002F6164"/>
    <w:rsid w:val="002F6FA0"/>
    <w:rsid w:val="002F7A7E"/>
    <w:rsid w:val="00301193"/>
    <w:rsid w:val="0030129D"/>
    <w:rsid w:val="0030235C"/>
    <w:rsid w:val="00303732"/>
    <w:rsid w:val="003041A8"/>
    <w:rsid w:val="00304436"/>
    <w:rsid w:val="0030462A"/>
    <w:rsid w:val="00304D64"/>
    <w:rsid w:val="003053EF"/>
    <w:rsid w:val="00305E59"/>
    <w:rsid w:val="00305F6D"/>
    <w:rsid w:val="003064D4"/>
    <w:rsid w:val="00307F3C"/>
    <w:rsid w:val="003101E4"/>
    <w:rsid w:val="00310A82"/>
    <w:rsid w:val="00310B6E"/>
    <w:rsid w:val="00310ED2"/>
    <w:rsid w:val="00311076"/>
    <w:rsid w:val="003117AD"/>
    <w:rsid w:val="003141B6"/>
    <w:rsid w:val="00316381"/>
    <w:rsid w:val="003169A4"/>
    <w:rsid w:val="0032071C"/>
    <w:rsid w:val="00321A56"/>
    <w:rsid w:val="00321B20"/>
    <w:rsid w:val="00323A43"/>
    <w:rsid w:val="00323B33"/>
    <w:rsid w:val="00324445"/>
    <w:rsid w:val="00325546"/>
    <w:rsid w:val="00325650"/>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3FA"/>
    <w:rsid w:val="00363627"/>
    <w:rsid w:val="00363E98"/>
    <w:rsid w:val="00364E7A"/>
    <w:rsid w:val="003650C5"/>
    <w:rsid w:val="00365CD2"/>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68B7"/>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B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2209"/>
    <w:rsid w:val="00422285"/>
    <w:rsid w:val="00427EAA"/>
    <w:rsid w:val="00427F2B"/>
    <w:rsid w:val="00427FFC"/>
    <w:rsid w:val="004306D6"/>
    <w:rsid w:val="00431998"/>
    <w:rsid w:val="00431EFE"/>
    <w:rsid w:val="004320F2"/>
    <w:rsid w:val="00432915"/>
    <w:rsid w:val="00433F39"/>
    <w:rsid w:val="00434D1C"/>
    <w:rsid w:val="0043558D"/>
    <w:rsid w:val="00435710"/>
    <w:rsid w:val="004361D6"/>
    <w:rsid w:val="0043641B"/>
    <w:rsid w:val="00436DF8"/>
    <w:rsid w:val="00437CDB"/>
    <w:rsid w:val="00440390"/>
    <w:rsid w:val="00440C94"/>
    <w:rsid w:val="00441C20"/>
    <w:rsid w:val="00441CC1"/>
    <w:rsid w:val="00441D04"/>
    <w:rsid w:val="00443208"/>
    <w:rsid w:val="00443B7A"/>
    <w:rsid w:val="00444069"/>
    <w:rsid w:val="004454D8"/>
    <w:rsid w:val="0044556F"/>
    <w:rsid w:val="0044660E"/>
    <w:rsid w:val="004468F9"/>
    <w:rsid w:val="00447808"/>
    <w:rsid w:val="00447FFD"/>
    <w:rsid w:val="004504F0"/>
    <w:rsid w:val="00451107"/>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345"/>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219"/>
    <w:rsid w:val="004B383E"/>
    <w:rsid w:val="004B4580"/>
    <w:rsid w:val="004B5522"/>
    <w:rsid w:val="004B61C2"/>
    <w:rsid w:val="004B6D52"/>
    <w:rsid w:val="004B7B69"/>
    <w:rsid w:val="004B7C9F"/>
    <w:rsid w:val="004C090C"/>
    <w:rsid w:val="004C17D2"/>
    <w:rsid w:val="004C1D9B"/>
    <w:rsid w:val="004C217A"/>
    <w:rsid w:val="004C35CD"/>
    <w:rsid w:val="004C3803"/>
    <w:rsid w:val="004C3A59"/>
    <w:rsid w:val="004C4CF8"/>
    <w:rsid w:val="004C5CF3"/>
    <w:rsid w:val="004C77DB"/>
    <w:rsid w:val="004D0281"/>
    <w:rsid w:val="004D0AE2"/>
    <w:rsid w:val="004D1C32"/>
    <w:rsid w:val="004D1E87"/>
    <w:rsid w:val="004D2727"/>
    <w:rsid w:val="004D28BA"/>
    <w:rsid w:val="004D2B4B"/>
    <w:rsid w:val="004D304E"/>
    <w:rsid w:val="004D3450"/>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A56"/>
    <w:rsid w:val="00530C17"/>
    <w:rsid w:val="00530DA1"/>
    <w:rsid w:val="00530F97"/>
    <w:rsid w:val="0053262C"/>
    <w:rsid w:val="00533989"/>
    <w:rsid w:val="00534342"/>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0DAE"/>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3B9"/>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2064"/>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43B1"/>
    <w:rsid w:val="00626EEE"/>
    <w:rsid w:val="00627101"/>
    <w:rsid w:val="0062728A"/>
    <w:rsid w:val="00627E00"/>
    <w:rsid w:val="006309CC"/>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1FF7"/>
    <w:rsid w:val="00662165"/>
    <w:rsid w:val="00662623"/>
    <w:rsid w:val="0066296F"/>
    <w:rsid w:val="0066349B"/>
    <w:rsid w:val="006657A3"/>
    <w:rsid w:val="006657EE"/>
    <w:rsid w:val="00667A56"/>
    <w:rsid w:val="00670544"/>
    <w:rsid w:val="0067102D"/>
    <w:rsid w:val="00671A82"/>
    <w:rsid w:val="00672101"/>
    <w:rsid w:val="0067229B"/>
    <w:rsid w:val="006748F2"/>
    <w:rsid w:val="00674D33"/>
    <w:rsid w:val="0067579A"/>
    <w:rsid w:val="00676178"/>
    <w:rsid w:val="006768CC"/>
    <w:rsid w:val="00677658"/>
    <w:rsid w:val="00677C72"/>
    <w:rsid w:val="006818C6"/>
    <w:rsid w:val="00684F74"/>
    <w:rsid w:val="00685962"/>
    <w:rsid w:val="00685A30"/>
    <w:rsid w:val="00685C48"/>
    <w:rsid w:val="0069087A"/>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D77"/>
    <w:rsid w:val="006C0EE9"/>
    <w:rsid w:val="006C1293"/>
    <w:rsid w:val="006C12EC"/>
    <w:rsid w:val="006C135E"/>
    <w:rsid w:val="006C1D25"/>
    <w:rsid w:val="006C3115"/>
    <w:rsid w:val="006C3873"/>
    <w:rsid w:val="006C3909"/>
    <w:rsid w:val="006C47F0"/>
    <w:rsid w:val="006C5C0C"/>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6F74EE"/>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F4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14E8"/>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193"/>
    <w:rsid w:val="00842193"/>
    <w:rsid w:val="00842411"/>
    <w:rsid w:val="00842BB1"/>
    <w:rsid w:val="00842CDF"/>
    <w:rsid w:val="00842DEA"/>
    <w:rsid w:val="008435A4"/>
    <w:rsid w:val="008435DB"/>
    <w:rsid w:val="00843892"/>
    <w:rsid w:val="00844434"/>
    <w:rsid w:val="00845AA5"/>
    <w:rsid w:val="00846017"/>
    <w:rsid w:val="0084672F"/>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CB8"/>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603"/>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88D"/>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28D"/>
    <w:rsid w:val="0094544B"/>
    <w:rsid w:val="0094684E"/>
    <w:rsid w:val="009471C4"/>
    <w:rsid w:val="00947D03"/>
    <w:rsid w:val="00950B4A"/>
    <w:rsid w:val="0095176C"/>
    <w:rsid w:val="0095199F"/>
    <w:rsid w:val="00953F12"/>
    <w:rsid w:val="0095473B"/>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9D6"/>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0D6D"/>
    <w:rsid w:val="009813C4"/>
    <w:rsid w:val="00981540"/>
    <w:rsid w:val="00981DA6"/>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090"/>
    <w:rsid w:val="009A5190"/>
    <w:rsid w:val="009A73D5"/>
    <w:rsid w:val="009A796C"/>
    <w:rsid w:val="009A7E8F"/>
    <w:rsid w:val="009B0273"/>
    <w:rsid w:val="009B0824"/>
    <w:rsid w:val="009B0DA1"/>
    <w:rsid w:val="009B3CA3"/>
    <w:rsid w:val="009B5889"/>
    <w:rsid w:val="009B58F7"/>
    <w:rsid w:val="009B5ED1"/>
    <w:rsid w:val="009B6D58"/>
    <w:rsid w:val="009C06A2"/>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347D"/>
    <w:rsid w:val="009F4638"/>
    <w:rsid w:val="009F5D9B"/>
    <w:rsid w:val="009F64A7"/>
    <w:rsid w:val="009F650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FD5"/>
    <w:rsid w:val="00A45662"/>
    <w:rsid w:val="00A45946"/>
    <w:rsid w:val="00A45D0A"/>
    <w:rsid w:val="00A4729F"/>
    <w:rsid w:val="00A47722"/>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245"/>
    <w:rsid w:val="00A779D8"/>
    <w:rsid w:val="00A8134C"/>
    <w:rsid w:val="00A81620"/>
    <w:rsid w:val="00A81DD5"/>
    <w:rsid w:val="00A821AE"/>
    <w:rsid w:val="00A8328A"/>
    <w:rsid w:val="00A85E5D"/>
    <w:rsid w:val="00A87140"/>
    <w:rsid w:val="00A905A7"/>
    <w:rsid w:val="00A921FF"/>
    <w:rsid w:val="00A93710"/>
    <w:rsid w:val="00A95492"/>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0F4"/>
    <w:rsid w:val="00AB3FCD"/>
    <w:rsid w:val="00AB3FFE"/>
    <w:rsid w:val="00AB5AF2"/>
    <w:rsid w:val="00AB5C0E"/>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48AE"/>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DC9"/>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2A9F"/>
    <w:rsid w:val="00B2394E"/>
    <w:rsid w:val="00B25447"/>
    <w:rsid w:val="00B2561E"/>
    <w:rsid w:val="00B2572B"/>
    <w:rsid w:val="00B25FC4"/>
    <w:rsid w:val="00B26428"/>
    <w:rsid w:val="00B2681D"/>
    <w:rsid w:val="00B2752E"/>
    <w:rsid w:val="00B278B6"/>
    <w:rsid w:val="00B30994"/>
    <w:rsid w:val="00B316B3"/>
    <w:rsid w:val="00B32124"/>
    <w:rsid w:val="00B3238E"/>
    <w:rsid w:val="00B323FD"/>
    <w:rsid w:val="00B32C46"/>
    <w:rsid w:val="00B333DF"/>
    <w:rsid w:val="00B3447F"/>
    <w:rsid w:val="00B36E56"/>
    <w:rsid w:val="00B37250"/>
    <w:rsid w:val="00B40121"/>
    <w:rsid w:val="00B40233"/>
    <w:rsid w:val="00B413A8"/>
    <w:rsid w:val="00B41820"/>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9100A"/>
    <w:rsid w:val="00B925B0"/>
    <w:rsid w:val="00B941D0"/>
    <w:rsid w:val="00B9464D"/>
    <w:rsid w:val="00B9559C"/>
    <w:rsid w:val="00B95FE0"/>
    <w:rsid w:val="00B96B73"/>
    <w:rsid w:val="00B97237"/>
    <w:rsid w:val="00B975FA"/>
    <w:rsid w:val="00B9796D"/>
    <w:rsid w:val="00B97D91"/>
    <w:rsid w:val="00BA020D"/>
    <w:rsid w:val="00BA2559"/>
    <w:rsid w:val="00BA2FE7"/>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75B"/>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0EA"/>
    <w:rsid w:val="00BF4538"/>
    <w:rsid w:val="00BF46D6"/>
    <w:rsid w:val="00BF4FFD"/>
    <w:rsid w:val="00BF5421"/>
    <w:rsid w:val="00BF74AB"/>
    <w:rsid w:val="00BF762F"/>
    <w:rsid w:val="00BF7D70"/>
    <w:rsid w:val="00C008F7"/>
    <w:rsid w:val="00C00E33"/>
    <w:rsid w:val="00C010D8"/>
    <w:rsid w:val="00C0193C"/>
    <w:rsid w:val="00C024D3"/>
    <w:rsid w:val="00C029B6"/>
    <w:rsid w:val="00C02D7B"/>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E8F"/>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B6F"/>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B4C"/>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5F1E"/>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702"/>
    <w:rsid w:val="00D11D05"/>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164"/>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0CC"/>
    <w:rsid w:val="00DA41B1"/>
    <w:rsid w:val="00DA687B"/>
    <w:rsid w:val="00DA6C97"/>
    <w:rsid w:val="00DB01A7"/>
    <w:rsid w:val="00DB0602"/>
    <w:rsid w:val="00DB10F0"/>
    <w:rsid w:val="00DB26AF"/>
    <w:rsid w:val="00DB2BCC"/>
    <w:rsid w:val="00DB3E17"/>
    <w:rsid w:val="00DB41B7"/>
    <w:rsid w:val="00DB4273"/>
    <w:rsid w:val="00DB445B"/>
    <w:rsid w:val="00DB4CC7"/>
    <w:rsid w:val="00DB64C8"/>
    <w:rsid w:val="00DB6D02"/>
    <w:rsid w:val="00DC1B3F"/>
    <w:rsid w:val="00DC3470"/>
    <w:rsid w:val="00DC3991"/>
    <w:rsid w:val="00DC39B5"/>
    <w:rsid w:val="00DC5332"/>
    <w:rsid w:val="00DC567F"/>
    <w:rsid w:val="00DC59F5"/>
    <w:rsid w:val="00DC6663"/>
    <w:rsid w:val="00DC6FEB"/>
    <w:rsid w:val="00DC769E"/>
    <w:rsid w:val="00DC7A3F"/>
    <w:rsid w:val="00DD1762"/>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2B7A"/>
    <w:rsid w:val="00DE3528"/>
    <w:rsid w:val="00DE3538"/>
    <w:rsid w:val="00DE3C28"/>
    <w:rsid w:val="00DE4085"/>
    <w:rsid w:val="00DE5B89"/>
    <w:rsid w:val="00DE65EA"/>
    <w:rsid w:val="00DE7B31"/>
    <w:rsid w:val="00DE7F8F"/>
    <w:rsid w:val="00DF0D0A"/>
    <w:rsid w:val="00DF11C4"/>
    <w:rsid w:val="00DF1625"/>
    <w:rsid w:val="00DF19A1"/>
    <w:rsid w:val="00DF4927"/>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18"/>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7232"/>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20F7"/>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3018"/>
    <w:rsid w:val="00E84171"/>
    <w:rsid w:val="00E85A49"/>
    <w:rsid w:val="00E86E71"/>
    <w:rsid w:val="00E90E72"/>
    <w:rsid w:val="00E90FD0"/>
    <w:rsid w:val="00E91FB2"/>
    <w:rsid w:val="00E92272"/>
    <w:rsid w:val="00E92BAA"/>
    <w:rsid w:val="00E93CA2"/>
    <w:rsid w:val="00E93D51"/>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4ACD"/>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6D7A"/>
    <w:rsid w:val="00EE0172"/>
    <w:rsid w:val="00EE09A4"/>
    <w:rsid w:val="00EE0EB3"/>
    <w:rsid w:val="00EE0EF1"/>
    <w:rsid w:val="00EE11C5"/>
    <w:rsid w:val="00EE1E28"/>
    <w:rsid w:val="00EE2663"/>
    <w:rsid w:val="00EE55F5"/>
    <w:rsid w:val="00EE5855"/>
    <w:rsid w:val="00EE5A09"/>
    <w:rsid w:val="00EE5CC5"/>
    <w:rsid w:val="00EE7019"/>
    <w:rsid w:val="00EE73A8"/>
    <w:rsid w:val="00EE79A5"/>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925"/>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2152"/>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792"/>
    <w:rsid w:val="00F85DFC"/>
    <w:rsid w:val="00F85F62"/>
    <w:rsid w:val="00F86162"/>
    <w:rsid w:val="00F86ED5"/>
    <w:rsid w:val="00F871C2"/>
    <w:rsid w:val="00F87473"/>
    <w:rsid w:val="00F914CF"/>
    <w:rsid w:val="00F92DF7"/>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C3D"/>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1F4"/>
    <w:rsid w:val="00FE54DC"/>
    <w:rsid w:val="00FE5743"/>
    <w:rsid w:val="00FE5A69"/>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53578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26299094">
      <w:bodyDiv w:val="1"/>
      <w:marLeft w:val="0"/>
      <w:marRight w:val="0"/>
      <w:marTop w:val="0"/>
      <w:marBottom w:val="0"/>
      <w:divBdr>
        <w:top w:val="none" w:sz="0" w:space="0" w:color="auto"/>
        <w:left w:val="none" w:sz="0" w:space="0" w:color="auto"/>
        <w:bottom w:val="none" w:sz="0" w:space="0" w:color="auto"/>
        <w:right w:val="none" w:sz="0" w:space="0" w:color="auto"/>
      </w:divBdr>
    </w:div>
    <w:div w:id="128103715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45306668">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6712498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532A0-6026-4E6A-8451-EDAA45A2B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19605</Words>
  <Characters>111752</Characters>
  <Application>Microsoft Office Word</Application>
  <DocSecurity>0</DocSecurity>
  <Lines>931</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131095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HP</cp:lastModifiedBy>
  <cp:revision>37</cp:revision>
  <cp:lastPrinted>2018-02-16T07:12:00Z</cp:lastPrinted>
  <dcterms:created xsi:type="dcterms:W3CDTF">2022-08-05T07:39:00Z</dcterms:created>
  <dcterms:modified xsi:type="dcterms:W3CDTF">2024-08-01T07:42:00Z</dcterms:modified>
</cp:coreProperties>
</file>