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E52CD" w14:textId="77777777" w:rsidR="00CB5B4C" w:rsidRPr="00CB5B4C" w:rsidRDefault="00CB5B4C" w:rsidP="00CB5B4C">
      <w:pPr>
        <w:pStyle w:val="aa"/>
        <w:ind w:right="-7" w:firstLine="567"/>
        <w:jc w:val="right"/>
        <w:rPr>
          <w:rFonts w:ascii="GHEA Grapalat" w:hAnsi="GHEA Grapalat" w:cs="Sylfaen"/>
          <w:i/>
          <w:sz w:val="18"/>
          <w:lang w:val="af-ZA"/>
        </w:rPr>
      </w:pPr>
      <w:r w:rsidRPr="00CB5B4C">
        <w:rPr>
          <w:rFonts w:ascii="GHEA Grapalat" w:hAnsi="GHEA Grapalat" w:cs="Sylfaen"/>
          <w:i/>
          <w:sz w:val="18"/>
          <w:lang w:val="af-ZA"/>
        </w:rPr>
        <w:t xml:space="preserve">                                                                                 </w:t>
      </w:r>
    </w:p>
    <w:p w14:paraId="7EAB37AB"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98399FA" w14:textId="2CD1B25D" w:rsidR="00CB5B4C" w:rsidRDefault="00AF2E05" w:rsidP="00CB5B4C">
      <w:pPr>
        <w:pStyle w:val="a3"/>
        <w:spacing w:line="240" w:lineRule="auto"/>
        <w:jc w:val="center"/>
        <w:rPr>
          <w:rFonts w:ascii="GHEA Grapalat" w:hAnsi="GHEA Grapalat"/>
          <w:i w:val="0"/>
          <w:lang w:val="af-ZA"/>
        </w:rPr>
      </w:pPr>
      <w:r>
        <w:rPr>
          <w:rFonts w:ascii="GHEA Grapalat" w:hAnsi="GHEA Grapalat"/>
          <w:i w:val="0"/>
          <w:lang w:val="af-ZA"/>
        </w:rPr>
        <w:t>ՀՐԱՏԱՊ ԲԱՑ ՄՐՑՈՒՅԹԻ</w:t>
      </w:r>
      <w:r w:rsidR="00CB5B4C" w:rsidRPr="00E6597C">
        <w:rPr>
          <w:rFonts w:ascii="GHEA Grapalat" w:hAnsi="GHEA Grapalat"/>
          <w:i w:val="0"/>
          <w:lang w:val="af-ZA"/>
        </w:rPr>
        <w:t xml:space="preserve"> ՄԱՍԻՆ</w:t>
      </w:r>
    </w:p>
    <w:p w14:paraId="18B6D33B" w14:textId="77777777" w:rsidR="00CB5B4C" w:rsidRDefault="00CB5B4C" w:rsidP="00CB5B4C">
      <w:pPr>
        <w:pStyle w:val="a3"/>
        <w:spacing w:line="240" w:lineRule="auto"/>
        <w:jc w:val="center"/>
        <w:rPr>
          <w:rFonts w:ascii="GHEA Grapalat" w:hAnsi="GHEA Grapalat"/>
          <w:i w:val="0"/>
          <w:lang w:val="af-ZA"/>
        </w:rPr>
      </w:pPr>
    </w:p>
    <w:p w14:paraId="38D235E2"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7369E276" w14:textId="6B6E8DBF"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20</w:t>
      </w:r>
      <w:r w:rsidR="008262D8">
        <w:rPr>
          <w:rFonts w:ascii="GHEA Grapalat" w:hAnsi="GHEA Grapalat"/>
          <w:i w:val="0"/>
          <w:lang w:val="af-ZA"/>
        </w:rPr>
        <w:t>2</w:t>
      </w:r>
      <w:r w:rsidR="002125BE">
        <w:rPr>
          <w:rFonts w:ascii="GHEA Grapalat" w:hAnsi="GHEA Grapalat"/>
          <w:i w:val="0"/>
          <w:lang w:val="hy-AM"/>
        </w:rPr>
        <w:t>4</w:t>
      </w:r>
      <w:r w:rsidRPr="00E6597C">
        <w:rPr>
          <w:rFonts w:ascii="GHEA Grapalat" w:hAnsi="GHEA Grapalat"/>
          <w:i w:val="0"/>
          <w:lang w:val="af-ZA"/>
        </w:rPr>
        <w:t xml:space="preserve"> թվականի </w:t>
      </w:r>
      <w:r w:rsidR="00A3175E">
        <w:rPr>
          <w:rFonts w:ascii="GHEA Grapalat" w:hAnsi="GHEA Grapalat"/>
          <w:i w:val="0"/>
          <w:lang w:val="hy-AM"/>
        </w:rPr>
        <w:t xml:space="preserve"> օգոստոսի 2-</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021AE05" w14:textId="77777777" w:rsidR="00CB5B4C" w:rsidRPr="00E6597C" w:rsidRDefault="00CB5B4C" w:rsidP="00CB5B4C">
      <w:pPr>
        <w:pStyle w:val="a3"/>
        <w:spacing w:line="240" w:lineRule="auto"/>
        <w:jc w:val="center"/>
        <w:rPr>
          <w:rFonts w:ascii="GHEA Grapalat" w:hAnsi="GHEA Grapalat"/>
          <w:i w:val="0"/>
          <w:lang w:val="af-ZA"/>
        </w:rPr>
      </w:pPr>
    </w:p>
    <w:p w14:paraId="671DD80C" w14:textId="63BE6E85" w:rsidR="00CB5B4C" w:rsidRDefault="00CB5B4C" w:rsidP="00CB5B4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A3175E">
        <w:rPr>
          <w:rFonts w:ascii="GHEA Grapalat" w:hAnsi="GHEA Grapalat"/>
          <w:i w:val="0"/>
          <w:lang w:val="af-ZA"/>
        </w:rPr>
        <w:t>ԱՄՓՀ-ՀԲՄԾՁԲ-31/24</w:t>
      </w:r>
      <w:r>
        <w:rPr>
          <w:rFonts w:ascii="GHEA Grapalat" w:hAnsi="GHEA Grapalat"/>
          <w:i w:val="0"/>
          <w:lang w:val="af-ZA"/>
        </w:rPr>
        <w:t>»</w:t>
      </w:r>
      <w:r w:rsidRPr="00E6597C">
        <w:rPr>
          <w:rFonts w:ascii="GHEA Grapalat" w:hAnsi="GHEA Grapalat"/>
          <w:i w:val="0"/>
          <w:u w:val="single"/>
          <w:lang w:val="af-ZA"/>
        </w:rPr>
        <w:t xml:space="preserve">    </w:t>
      </w:r>
    </w:p>
    <w:p w14:paraId="7EF62337" w14:textId="77777777" w:rsidR="00CB5B4C" w:rsidRPr="00E6597C" w:rsidRDefault="00CB5B4C" w:rsidP="00CB5B4C">
      <w:pPr>
        <w:pStyle w:val="a3"/>
        <w:spacing w:line="240" w:lineRule="auto"/>
        <w:rPr>
          <w:rFonts w:ascii="GHEA Grapalat" w:hAnsi="GHEA Grapalat"/>
          <w:i w:val="0"/>
          <w:lang w:val="af-ZA"/>
        </w:rPr>
      </w:pPr>
    </w:p>
    <w:p w14:paraId="43B1F389" w14:textId="53BC6794" w:rsidR="00CB5B4C" w:rsidRPr="00E6597C" w:rsidRDefault="00CB5B4C" w:rsidP="00CB5B4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Փարաքարի  համայնքապետարանը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AF2E05">
        <w:rPr>
          <w:rFonts w:ascii="GHEA Grapalat" w:hAnsi="GHEA Grapalat"/>
          <w:i w:val="0"/>
          <w:lang w:val="hy-AM"/>
        </w:rPr>
        <w:t>հրատապ բաց մրցույթ</w:t>
      </w:r>
      <w:r w:rsidRPr="00E6597C">
        <w:rPr>
          <w:rFonts w:ascii="GHEA Grapalat" w:hAnsi="GHEA Grapalat"/>
          <w:i w:val="0"/>
          <w:lang w:val="af-ZA"/>
        </w:rPr>
        <w:t>, որն իրականացվում է մեկ փուլով:</w:t>
      </w:r>
    </w:p>
    <w:p w14:paraId="1CD8A0AB" w14:textId="77777777" w:rsidR="00CB5B4C" w:rsidRPr="00E6597C" w:rsidRDefault="00CB5B4C" w:rsidP="00CB5B4C">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Pr="00354228">
        <w:rPr>
          <w:rFonts w:ascii="GHEA Grapalat" w:hAnsi="GHEA Grapalat"/>
          <w:b/>
          <w:i w:val="0"/>
          <w:lang w:val="af-ZA"/>
        </w:rPr>
        <w:t xml:space="preserve">նախագծա-նախահաշվային փաստաթղթերի կազմման խորհրդատվական </w:t>
      </w:r>
      <w:r>
        <w:rPr>
          <w:rFonts w:ascii="GHEA Grapalat" w:hAnsi="GHEA Grapalat"/>
          <w:b/>
          <w:i w:val="0"/>
          <w:lang w:val="hy-AM"/>
        </w:rPr>
        <w:t>ծառայությունների</w:t>
      </w:r>
      <w:r w:rsidRPr="00354228">
        <w:rPr>
          <w:rFonts w:ascii="GHEA Grapalat" w:hAnsi="GHEA Grapalat"/>
          <w:b/>
          <w:i w:val="0"/>
          <w:lang w:val="af-ZA"/>
        </w:rPr>
        <w:t xml:space="preserve"> ձեռքբերման</w:t>
      </w:r>
      <w:r>
        <w:rPr>
          <w:rFonts w:ascii="GHEA Grapalat" w:hAnsi="GHEA Grapalat"/>
          <w:i w:val="0"/>
          <w:lang w:val="af-ZA"/>
        </w:rPr>
        <w:t xml:space="preserve"> </w:t>
      </w:r>
      <w:r w:rsidRPr="00E6597C">
        <w:rPr>
          <w:rFonts w:ascii="GHEA Grapalat" w:hAnsi="GHEA Grapalat"/>
          <w:i w:val="0"/>
          <w:lang w:val="af-ZA"/>
        </w:rPr>
        <w:t xml:space="preserve">   պայմանագիր (այսուհետ` </w:t>
      </w:r>
      <w:r>
        <w:rPr>
          <w:rFonts w:ascii="GHEA Grapalat" w:hAnsi="GHEA Grapalat"/>
          <w:i w:val="0"/>
          <w:sz w:val="16"/>
          <w:szCs w:val="16"/>
          <w:lang w:val="af-ZA"/>
        </w:rPr>
        <w:t xml:space="preserve"> </w:t>
      </w:r>
      <w:r w:rsidRPr="00E6597C">
        <w:rPr>
          <w:rFonts w:ascii="GHEA Grapalat" w:hAnsi="GHEA Grapalat"/>
          <w:i w:val="0"/>
          <w:lang w:val="af-ZA"/>
        </w:rPr>
        <w:t xml:space="preserve">պայմանագիր)։ </w:t>
      </w:r>
    </w:p>
    <w:p w14:paraId="3D98880D" w14:textId="77777777" w:rsidR="00357D48" w:rsidRPr="00064ADD" w:rsidRDefault="00642EFE" w:rsidP="00CB5B4C">
      <w:pPr>
        <w:pStyle w:val="a3"/>
        <w:spacing w:line="240" w:lineRule="auto"/>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1FA842F3" w14:textId="77777777" w:rsidR="00A20B69" w:rsidRPr="00064ADD" w:rsidRDefault="00496E18" w:rsidP="00CB5B4C">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151D3128" w14:textId="77777777" w:rsidR="00357D48" w:rsidRPr="00064ADD" w:rsidRDefault="00EE73A8" w:rsidP="00CB5B4C">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1BF38CF2" w14:textId="46EBB58E" w:rsidR="000E2427" w:rsidRPr="00064ADD" w:rsidRDefault="000E2427" w:rsidP="00CB5B4C">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6972E957" w14:textId="77777777"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86EAF1B" w14:textId="1567157B"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CB5B4C" w:rsidRPr="00CB5B4C">
        <w:rPr>
          <w:rFonts w:ascii="GHEA Grapalat" w:hAnsi="GHEA Grapalat"/>
          <w:i w:val="0"/>
          <w:lang w:val="hy-AM"/>
        </w:rPr>
        <w:t xml:space="preserve">ՀՀ </w:t>
      </w:r>
      <w:r w:rsidR="00CB5B4C"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սույն հայտարարության հրապարակման օրվանից հաշված </w:t>
      </w:r>
      <w:r w:rsidRPr="003117AD">
        <w:rPr>
          <w:rFonts w:ascii="GHEA Grapalat" w:hAnsi="GHEA Grapalat"/>
          <w:i w:val="0"/>
          <w:lang w:val="af-ZA"/>
        </w:rPr>
        <w:t xml:space="preserve">         </w:t>
      </w:r>
      <w:r w:rsidR="00BC3FA5">
        <w:rPr>
          <w:rFonts w:ascii="GHEA Grapalat" w:hAnsi="GHEA Grapalat"/>
          <w:i w:val="0"/>
          <w:lang w:val="hy-AM"/>
        </w:rPr>
        <w:t>10</w:t>
      </w:r>
      <w:r w:rsidRPr="00064ADD">
        <w:rPr>
          <w:rFonts w:ascii="GHEA Grapalat" w:hAnsi="GHEA Grapalat"/>
          <w:i w:val="0"/>
          <w:lang w:val="af-ZA"/>
        </w:rPr>
        <w:t xml:space="preserve">-րդ օրվա ժամը </w:t>
      </w:r>
      <w:r w:rsidR="00B7531C">
        <w:rPr>
          <w:rFonts w:ascii="GHEA Grapalat" w:hAnsi="GHEA Grapalat"/>
          <w:i w:val="0"/>
          <w:lang w:val="hy-AM"/>
        </w:rPr>
        <w:t>1</w:t>
      </w:r>
      <w:r w:rsidR="00A3175E">
        <w:rPr>
          <w:rFonts w:ascii="GHEA Grapalat" w:hAnsi="GHEA Grapalat"/>
          <w:i w:val="0"/>
          <w:lang w:val="hy-AM"/>
        </w:rPr>
        <w:t>5</w:t>
      </w:r>
      <w:r w:rsidR="001E3409">
        <w:rPr>
          <w:rFonts w:ascii="GHEA Grapalat" w:hAnsi="GHEA Grapalat"/>
          <w:i w:val="0"/>
          <w:lang w:val="af-ZA"/>
        </w:rPr>
        <w:t>։</w:t>
      </w:r>
      <w:r w:rsidR="00BC3FA5">
        <w:rPr>
          <w:rFonts w:ascii="GHEA Grapalat" w:hAnsi="GHEA Grapalat"/>
          <w:i w:val="0"/>
          <w:lang w:val="hy-AM"/>
        </w:rPr>
        <w:t>45</w:t>
      </w:r>
      <w:r w:rsidR="00CB5B4C">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9408C5B" w14:textId="7F570D1A" w:rsidR="00F028A1" w:rsidRDefault="003E7559" w:rsidP="003117AD">
      <w:pPr>
        <w:pStyle w:val="a3"/>
        <w:spacing w:line="240" w:lineRule="auto"/>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CB5B4C" w:rsidRPr="003117AD">
        <w:rPr>
          <w:rFonts w:ascii="GHEA Grapalat" w:hAnsi="GHEA Grapalat"/>
          <w:i w:val="0"/>
          <w:lang w:val="af-ZA"/>
        </w:rPr>
        <w:t xml:space="preserve">ՀՀ </w:t>
      </w:r>
      <w:r w:rsidR="00CB5B4C" w:rsidRPr="00CB5B4C">
        <w:rPr>
          <w:rFonts w:ascii="GHEA Grapalat" w:hAnsi="GHEA Grapalat"/>
          <w:i w:val="0"/>
          <w:lang w:val="af-ZA"/>
        </w:rPr>
        <w:t>Արմավիրի մարզ, Փարաքար համայնք, Նաիրի փողոց 42</w:t>
      </w:r>
      <w:r w:rsidR="00CB5B4C" w:rsidRPr="003117AD">
        <w:rPr>
          <w:rFonts w:ascii="GHEA Grapalat" w:hAnsi="GHEA Grapalat"/>
          <w:i w:val="0"/>
          <w:lang w:val="af-ZA"/>
        </w:rPr>
        <w:t xml:space="preserve"> </w:t>
      </w:r>
      <w:r w:rsidRPr="00064ADD">
        <w:rPr>
          <w:rFonts w:ascii="GHEA Grapalat" w:hAnsi="GHEA Grapalat"/>
          <w:i w:val="0"/>
          <w:lang w:val="af-ZA"/>
        </w:rPr>
        <w:t xml:space="preserve">հասցեում,  </w:t>
      </w:r>
      <w:r w:rsidR="00A3175E" w:rsidRPr="00A3175E">
        <w:rPr>
          <w:rFonts w:ascii="GHEA Grapalat" w:hAnsi="GHEA Grapalat"/>
          <w:i w:val="0"/>
          <w:lang w:val="hy-AM"/>
        </w:rPr>
        <w:t>12</w:t>
      </w:r>
      <w:r w:rsidR="00A3175E" w:rsidRPr="00A3175E">
        <w:rPr>
          <w:rFonts w:ascii="Cambria Math" w:hAnsi="Cambria Math" w:cs="Cambria Math"/>
          <w:i w:val="0"/>
          <w:lang w:val="hy-AM"/>
        </w:rPr>
        <w:t>․</w:t>
      </w:r>
      <w:r w:rsidR="00A3175E" w:rsidRPr="00A3175E">
        <w:rPr>
          <w:rFonts w:ascii="GHEA Grapalat" w:hAnsi="GHEA Grapalat"/>
          <w:i w:val="0"/>
          <w:lang w:val="hy-AM"/>
        </w:rPr>
        <w:t>08</w:t>
      </w:r>
      <w:r w:rsidR="00A3175E" w:rsidRPr="00A3175E">
        <w:rPr>
          <w:rFonts w:ascii="Cambria Math" w:hAnsi="Cambria Math" w:cs="Cambria Math"/>
          <w:i w:val="0"/>
          <w:lang w:val="hy-AM"/>
        </w:rPr>
        <w:t>․</w:t>
      </w:r>
      <w:r w:rsidR="00A3175E" w:rsidRPr="00A3175E">
        <w:rPr>
          <w:rFonts w:ascii="GHEA Grapalat" w:hAnsi="GHEA Grapalat"/>
          <w:i w:val="0"/>
          <w:lang w:val="hy-AM"/>
        </w:rPr>
        <w:t>2024</w:t>
      </w:r>
      <w:r w:rsidR="00A3175E" w:rsidRPr="00A3175E">
        <w:rPr>
          <w:rFonts w:ascii="GHEA Grapalat" w:hAnsi="GHEA Grapalat" w:cs="GHEA Grapalat"/>
          <w:i w:val="0"/>
          <w:lang w:val="hy-AM"/>
        </w:rPr>
        <w:t>թ</w:t>
      </w:r>
      <w:r w:rsidR="00A3175E">
        <w:rPr>
          <w:rFonts w:ascii="Cambria Math" w:hAnsi="Cambria Math"/>
          <w:i w:val="0"/>
          <w:lang w:val="hy-AM"/>
        </w:rPr>
        <w:t>․</w:t>
      </w:r>
      <w:r w:rsidR="00B161BE" w:rsidRPr="00064ADD">
        <w:rPr>
          <w:rFonts w:ascii="GHEA Grapalat" w:hAnsi="GHEA Grapalat"/>
          <w:i w:val="0"/>
          <w:lang w:val="af-ZA"/>
        </w:rPr>
        <w:t xml:space="preserve"> ժամը </w:t>
      </w:r>
      <w:r w:rsidR="00B161BE" w:rsidRPr="003117AD">
        <w:rPr>
          <w:rFonts w:ascii="GHEA Grapalat" w:hAnsi="GHEA Grapalat"/>
          <w:i w:val="0"/>
          <w:lang w:val="af-ZA"/>
        </w:rPr>
        <w:t>1</w:t>
      </w:r>
      <w:r w:rsidR="00A3175E">
        <w:rPr>
          <w:rFonts w:ascii="GHEA Grapalat" w:hAnsi="GHEA Grapalat"/>
          <w:i w:val="0"/>
          <w:lang w:val="hy-AM"/>
        </w:rPr>
        <w:t>5</w:t>
      </w:r>
      <w:r w:rsidR="00BC3FA5">
        <w:rPr>
          <w:rFonts w:ascii="GHEA Grapalat" w:hAnsi="GHEA Grapalat"/>
          <w:i w:val="0"/>
          <w:lang w:val="hy-AM"/>
        </w:rPr>
        <w:t>։45</w:t>
      </w:r>
      <w:r w:rsidRPr="00064ADD">
        <w:rPr>
          <w:rFonts w:ascii="GHEA Grapalat" w:hAnsi="GHEA Grapalat"/>
          <w:i w:val="0"/>
          <w:lang w:val="af-ZA"/>
        </w:rPr>
        <w:t xml:space="preserve">-ին։  </w:t>
      </w:r>
    </w:p>
    <w:p w14:paraId="7EBC5E31"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B767FF4" w14:textId="77777777" w:rsidR="00754697" w:rsidRPr="003117AD"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3117AD">
        <w:rPr>
          <w:rFonts w:ascii="GHEA Grapalat" w:hAnsi="GHEA Grapalat"/>
          <w:i w:val="0"/>
          <w:lang w:val="hy-AM"/>
        </w:rPr>
        <w:t xml:space="preserve"> </w:t>
      </w:r>
      <w:r w:rsidR="003117AD" w:rsidRPr="003117AD">
        <w:rPr>
          <w:rFonts w:ascii="GHEA Grapalat" w:hAnsi="GHEA Grapalat"/>
          <w:i w:val="0"/>
          <w:lang w:val="af-ZA"/>
        </w:rPr>
        <w:t>Ն</w:t>
      </w:r>
      <w:r w:rsidR="003117AD" w:rsidRPr="003117AD">
        <w:rPr>
          <w:rFonts w:ascii="Cambria Math" w:hAnsi="Cambria Math" w:cs="Cambria Math"/>
          <w:i w:val="0"/>
          <w:lang w:val="af-ZA"/>
        </w:rPr>
        <w:t>․</w:t>
      </w:r>
      <w:r w:rsidR="003117AD" w:rsidRPr="003117AD">
        <w:rPr>
          <w:rFonts w:ascii="GHEA Grapalat" w:hAnsi="GHEA Grapalat"/>
          <w:i w:val="0"/>
          <w:lang w:val="af-ZA"/>
        </w:rPr>
        <w:t xml:space="preserve"> </w:t>
      </w:r>
      <w:r w:rsidR="003117AD" w:rsidRPr="003117AD">
        <w:rPr>
          <w:rFonts w:ascii="GHEA Grapalat" w:hAnsi="GHEA Grapalat" w:cs="GHEA Grapalat"/>
          <w:i w:val="0"/>
          <w:lang w:val="af-ZA"/>
        </w:rPr>
        <w:t>Տիգրան</w:t>
      </w:r>
      <w:r w:rsidR="003117AD" w:rsidRPr="003117AD">
        <w:rPr>
          <w:rFonts w:ascii="GHEA Grapalat" w:hAnsi="GHEA Grapalat"/>
          <w:i w:val="0"/>
          <w:lang w:val="af-ZA"/>
        </w:rPr>
        <w:t>յանին</w:t>
      </w:r>
      <w:r w:rsidR="003117AD">
        <w:rPr>
          <w:rFonts w:ascii="GHEA Grapalat" w:hAnsi="GHEA Grapalat"/>
          <w:i w:val="0"/>
          <w:lang w:val="hy-AM"/>
        </w:rPr>
        <w:t>։</w:t>
      </w:r>
    </w:p>
    <w:p w14:paraId="2C177AC0"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1BCCD9B0" w14:textId="77777777" w:rsidR="003117AD" w:rsidRDefault="003117AD" w:rsidP="003117AD">
      <w:pPr>
        <w:pStyle w:val="a3"/>
        <w:spacing w:line="240" w:lineRule="auto"/>
        <w:jc w:val="center"/>
        <w:rPr>
          <w:rFonts w:ascii="GHEA Grapalat" w:hAnsi="GHEA Grapalat"/>
          <w:i w:val="0"/>
          <w:lang w:val="af-ZA"/>
        </w:rPr>
      </w:pPr>
    </w:p>
    <w:p w14:paraId="1CC808C9" w14:textId="54CCFE96" w:rsidR="00754697" w:rsidRPr="003117AD" w:rsidRDefault="00754697" w:rsidP="003117AD">
      <w:pPr>
        <w:pStyle w:val="a3"/>
        <w:spacing w:line="240" w:lineRule="auto"/>
        <w:jc w:val="center"/>
        <w:rPr>
          <w:rFonts w:ascii="GHEA Grapalat" w:hAnsi="GHEA Grapalat"/>
          <w:i w:val="0"/>
          <w:lang w:val="hy-AM"/>
        </w:rPr>
      </w:pPr>
      <w:r w:rsidRPr="003117AD">
        <w:rPr>
          <w:rFonts w:ascii="GHEA Grapalat" w:hAnsi="GHEA Grapalat"/>
          <w:i w:val="0"/>
          <w:lang w:val="af-ZA"/>
        </w:rPr>
        <w:t>Հեռախոս</w:t>
      </w:r>
      <w:r w:rsidR="009F18D0" w:rsidRPr="003117AD">
        <w:rPr>
          <w:rFonts w:ascii="GHEA Grapalat" w:hAnsi="GHEA Grapalat"/>
          <w:i w:val="0"/>
          <w:lang w:val="af-ZA"/>
        </w:rPr>
        <w:t xml:space="preserve"> </w:t>
      </w:r>
      <w:r w:rsidR="001E3409">
        <w:rPr>
          <w:rFonts w:ascii="GHEA Grapalat" w:hAnsi="GHEA Grapalat"/>
          <w:i w:val="0"/>
          <w:lang w:val="hy-AM"/>
        </w:rPr>
        <w:t>077</w:t>
      </w:r>
      <w:r w:rsidR="003117AD" w:rsidRPr="003117AD">
        <w:rPr>
          <w:rFonts w:ascii="GHEA Grapalat" w:hAnsi="GHEA Grapalat"/>
          <w:i w:val="0"/>
          <w:lang w:val="hy-AM"/>
        </w:rPr>
        <w:t xml:space="preserve"> 9</w:t>
      </w:r>
      <w:r w:rsidR="001E3409">
        <w:rPr>
          <w:rFonts w:ascii="GHEA Grapalat" w:hAnsi="GHEA Grapalat"/>
          <w:i w:val="0"/>
          <w:lang w:val="hy-AM"/>
        </w:rPr>
        <w:t>1</w:t>
      </w:r>
      <w:r w:rsidR="003117AD" w:rsidRPr="003117AD">
        <w:rPr>
          <w:rFonts w:ascii="GHEA Grapalat" w:hAnsi="GHEA Grapalat"/>
          <w:i w:val="0"/>
          <w:lang w:val="hy-AM"/>
        </w:rPr>
        <w:t>-9</w:t>
      </w:r>
      <w:r w:rsidR="001E3409">
        <w:rPr>
          <w:rFonts w:ascii="GHEA Grapalat" w:hAnsi="GHEA Grapalat"/>
          <w:i w:val="0"/>
          <w:lang w:val="hy-AM"/>
        </w:rPr>
        <w:t>8</w:t>
      </w:r>
      <w:r w:rsidR="003117AD" w:rsidRPr="003117AD">
        <w:rPr>
          <w:rFonts w:ascii="GHEA Grapalat" w:hAnsi="GHEA Grapalat"/>
          <w:i w:val="0"/>
          <w:lang w:val="hy-AM"/>
        </w:rPr>
        <w:t>-8</w:t>
      </w:r>
      <w:r w:rsidR="001E3409">
        <w:rPr>
          <w:rFonts w:ascii="GHEA Grapalat" w:hAnsi="GHEA Grapalat"/>
          <w:i w:val="0"/>
          <w:lang w:val="hy-AM"/>
        </w:rPr>
        <w:t>0</w:t>
      </w:r>
    </w:p>
    <w:p w14:paraId="4105C450" w14:textId="77777777" w:rsidR="004E2FC6" w:rsidRPr="003117AD" w:rsidRDefault="004E2FC6" w:rsidP="003117AD">
      <w:pPr>
        <w:pStyle w:val="a3"/>
        <w:spacing w:line="240" w:lineRule="auto"/>
        <w:jc w:val="center"/>
        <w:rPr>
          <w:rFonts w:ascii="GHEA Grapalat" w:hAnsi="GHEA Grapalat"/>
          <w:i w:val="0"/>
          <w:lang w:val="af-ZA"/>
        </w:rPr>
      </w:pPr>
    </w:p>
    <w:p w14:paraId="1548FADF" w14:textId="77777777" w:rsidR="00754697" w:rsidRPr="003117AD" w:rsidRDefault="00754697" w:rsidP="003117AD">
      <w:pPr>
        <w:pStyle w:val="a3"/>
        <w:spacing w:line="240" w:lineRule="auto"/>
        <w:jc w:val="center"/>
        <w:rPr>
          <w:rFonts w:ascii="GHEA Grapalat" w:hAnsi="GHEA Grapalat"/>
          <w:i w:val="0"/>
          <w:lang w:val="af-ZA"/>
        </w:rPr>
      </w:pPr>
      <w:r w:rsidRPr="003117AD">
        <w:rPr>
          <w:rFonts w:ascii="GHEA Grapalat" w:hAnsi="GHEA Grapalat"/>
          <w:i w:val="0"/>
          <w:lang w:val="af-ZA"/>
        </w:rPr>
        <w:t>Էլ.</w:t>
      </w:r>
      <w:r w:rsidR="009F18D0" w:rsidRPr="003117AD">
        <w:rPr>
          <w:rFonts w:ascii="GHEA Grapalat" w:hAnsi="GHEA Grapalat"/>
          <w:i w:val="0"/>
          <w:lang w:val="af-ZA"/>
        </w:rPr>
        <w:t xml:space="preserve"> </w:t>
      </w:r>
      <w:r w:rsidRPr="003117AD">
        <w:rPr>
          <w:rFonts w:ascii="GHEA Grapalat" w:hAnsi="GHEA Grapalat"/>
          <w:i w:val="0"/>
          <w:lang w:val="af-ZA"/>
        </w:rPr>
        <w:t>փոստ</w:t>
      </w:r>
      <w:r w:rsidR="009F18D0" w:rsidRPr="003117AD">
        <w:rPr>
          <w:rFonts w:ascii="GHEA Grapalat" w:hAnsi="GHEA Grapalat"/>
          <w:i w:val="0"/>
          <w:lang w:val="af-ZA"/>
        </w:rPr>
        <w:t xml:space="preserve"> </w:t>
      </w:r>
      <w:r w:rsidR="003117AD" w:rsidRPr="003117AD">
        <w:rPr>
          <w:rFonts w:ascii="GHEA Grapalat" w:hAnsi="GHEA Grapalat"/>
          <w:i w:val="0"/>
          <w:lang w:val="af-ZA"/>
        </w:rPr>
        <w:t>info.garikllc@mail.ru</w:t>
      </w:r>
    </w:p>
    <w:p w14:paraId="2BCCED44" w14:textId="77777777" w:rsidR="009F18D0" w:rsidRPr="00064ADD" w:rsidRDefault="009F18D0" w:rsidP="003117AD">
      <w:pPr>
        <w:pStyle w:val="a3"/>
        <w:spacing w:line="240" w:lineRule="auto"/>
        <w:jc w:val="center"/>
        <w:rPr>
          <w:rFonts w:ascii="GHEA Grapalat" w:hAnsi="GHEA Grapalat"/>
          <w:i w:val="0"/>
          <w:lang w:val="af-ZA"/>
        </w:rPr>
      </w:pPr>
    </w:p>
    <w:p w14:paraId="6FB722A4" w14:textId="77777777" w:rsidR="009F18D0" w:rsidRPr="003117AD" w:rsidRDefault="00754697" w:rsidP="003117AD">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sidR="003117AD">
        <w:rPr>
          <w:rFonts w:ascii="GHEA Grapalat" w:hAnsi="GHEA Grapalat"/>
          <w:i w:val="0"/>
          <w:lang w:val="hy-AM"/>
        </w:rPr>
        <w:t>՝</w:t>
      </w:r>
      <w:r w:rsidR="009F18D0" w:rsidRPr="00064ADD">
        <w:rPr>
          <w:rFonts w:ascii="GHEA Grapalat" w:hAnsi="GHEA Grapalat"/>
          <w:i w:val="0"/>
          <w:lang w:val="af-ZA"/>
        </w:rPr>
        <w:t xml:space="preserve"> </w:t>
      </w:r>
      <w:r w:rsidR="003117AD">
        <w:rPr>
          <w:rFonts w:ascii="GHEA Grapalat" w:hAnsi="GHEA Grapalat"/>
          <w:i w:val="0"/>
          <w:lang w:val="af-ZA"/>
        </w:rPr>
        <w:t>Փարաքարի  համայնքապետարան</w:t>
      </w:r>
    </w:p>
    <w:p w14:paraId="5FB8DEB8" w14:textId="77777777" w:rsidR="00754697" w:rsidRPr="00064ADD" w:rsidRDefault="00754697" w:rsidP="00EF3662">
      <w:pPr>
        <w:pStyle w:val="31"/>
        <w:spacing w:after="240" w:line="240" w:lineRule="auto"/>
        <w:ind w:firstLine="709"/>
        <w:rPr>
          <w:rFonts w:ascii="GHEA Grapalat" w:hAnsi="GHEA Grapalat" w:cs="Sylfaen"/>
          <w:b/>
          <w:lang w:val="es-ES"/>
        </w:rPr>
      </w:pPr>
    </w:p>
    <w:p w14:paraId="52451D79" w14:textId="77777777" w:rsidR="00754697" w:rsidRPr="00064ADD" w:rsidRDefault="00754697" w:rsidP="00EF3662">
      <w:pPr>
        <w:pStyle w:val="a3"/>
        <w:spacing w:line="240" w:lineRule="auto"/>
        <w:ind w:left="1404"/>
        <w:rPr>
          <w:rFonts w:ascii="GHEA Grapalat" w:hAnsi="GHEA Grapalat"/>
          <w:i w:val="0"/>
          <w:lang w:val="af-ZA"/>
        </w:rPr>
      </w:pPr>
    </w:p>
    <w:p w14:paraId="408882A0" w14:textId="77777777" w:rsidR="00A12C95" w:rsidRPr="00064ADD" w:rsidRDefault="00A12C95" w:rsidP="00EF3662">
      <w:pPr>
        <w:pStyle w:val="a3"/>
        <w:spacing w:line="240" w:lineRule="auto"/>
        <w:ind w:left="1404"/>
        <w:rPr>
          <w:rFonts w:ascii="GHEA Grapalat" w:hAnsi="GHEA Grapalat"/>
          <w:i w:val="0"/>
          <w:lang w:val="af-ZA"/>
        </w:rPr>
      </w:pPr>
    </w:p>
    <w:p w14:paraId="5007FB88" w14:textId="77777777" w:rsidR="00055CC2" w:rsidRPr="00064ADD" w:rsidRDefault="00055CC2" w:rsidP="00EF3662">
      <w:pPr>
        <w:pStyle w:val="aa"/>
        <w:ind w:right="-7" w:firstLine="567"/>
        <w:jc w:val="right"/>
        <w:rPr>
          <w:rFonts w:ascii="GHEA Grapalat" w:hAnsi="GHEA Grapalat" w:cs="Sylfaen"/>
          <w:i/>
          <w:sz w:val="22"/>
          <w:lang w:val="af-ZA"/>
        </w:rPr>
      </w:pPr>
    </w:p>
    <w:p w14:paraId="5D496E37" w14:textId="77777777" w:rsidR="00055CC2" w:rsidRPr="00064ADD" w:rsidRDefault="00055CC2" w:rsidP="00EF3662">
      <w:pPr>
        <w:pStyle w:val="aa"/>
        <w:ind w:right="-7" w:firstLine="567"/>
        <w:jc w:val="right"/>
        <w:rPr>
          <w:rFonts w:ascii="GHEA Grapalat" w:hAnsi="GHEA Grapalat" w:cs="Sylfaen"/>
          <w:i/>
          <w:sz w:val="22"/>
          <w:lang w:val="af-ZA"/>
        </w:rPr>
      </w:pPr>
    </w:p>
    <w:p w14:paraId="65161DB4" w14:textId="77777777" w:rsidR="00055CC2" w:rsidRPr="00064ADD" w:rsidRDefault="00055CC2" w:rsidP="00EF3662">
      <w:pPr>
        <w:pStyle w:val="aa"/>
        <w:ind w:right="-7" w:firstLine="567"/>
        <w:jc w:val="right"/>
        <w:rPr>
          <w:rFonts w:ascii="GHEA Grapalat" w:hAnsi="GHEA Grapalat" w:cs="Sylfaen"/>
          <w:i/>
          <w:sz w:val="22"/>
          <w:lang w:val="af-ZA"/>
        </w:rPr>
      </w:pPr>
    </w:p>
    <w:p w14:paraId="1C7E678C" w14:textId="77777777" w:rsidR="000164C6"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38572194" w14:textId="77777777" w:rsidR="001E1D2F" w:rsidRPr="00323C9A" w:rsidRDefault="001E1D2F" w:rsidP="000164C6">
      <w:pPr>
        <w:pStyle w:val="aa"/>
        <w:ind w:firstLine="567"/>
        <w:jc w:val="center"/>
        <w:rPr>
          <w:rFonts w:ascii="GHEA Grapalat" w:hAnsi="GHEA Grapalat" w:cs="Sylfaen"/>
          <w:sz w:val="20"/>
          <w:szCs w:val="20"/>
          <w:lang w:val="af-ZA"/>
        </w:rPr>
      </w:pPr>
    </w:p>
    <w:p w14:paraId="01AFFBB1" w14:textId="77777777"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57576F5E" w14:textId="52EEF672" w:rsidR="00096865" w:rsidRPr="00064ADD" w:rsidRDefault="003117AD" w:rsidP="00EF3662">
      <w:pPr>
        <w:pStyle w:val="aa"/>
        <w:spacing w:after="0"/>
        <w:ind w:firstLine="567"/>
        <w:jc w:val="right"/>
        <w:rPr>
          <w:rFonts w:ascii="GHEA Grapalat" w:hAnsi="GHEA Grapalat" w:cs="Sylfaen"/>
          <w:i/>
          <w:sz w:val="20"/>
          <w:szCs w:val="20"/>
          <w:lang w:val="af-ZA"/>
        </w:rPr>
      </w:pPr>
      <w:r w:rsidRPr="003117AD">
        <w:rPr>
          <w:rFonts w:ascii="GHEA Grapalat" w:hAnsi="GHEA Grapalat" w:cs="Times Armenian"/>
          <w:i/>
          <w:sz w:val="20"/>
          <w:szCs w:val="20"/>
          <w:lang w:val="af-ZA"/>
        </w:rPr>
        <w:t>«</w:t>
      </w:r>
      <w:r w:rsidR="00A3175E">
        <w:rPr>
          <w:rFonts w:ascii="GHEA Grapalat" w:hAnsi="GHEA Grapalat" w:cs="Times Armenian"/>
          <w:i/>
          <w:sz w:val="20"/>
          <w:szCs w:val="20"/>
          <w:lang w:val="af-ZA"/>
        </w:rPr>
        <w:t>ԱՄՓՀ-ՀԲՄԾՁԲ-31/24</w:t>
      </w:r>
      <w:r w:rsidRPr="003117AD">
        <w:rPr>
          <w:rFonts w:ascii="GHEA Grapalat" w:hAnsi="GHEA Grapalat" w:cs="Times Armenian"/>
          <w:i/>
          <w:sz w:val="20"/>
          <w:szCs w:val="20"/>
          <w:lang w:val="af-ZA"/>
        </w:rPr>
        <w:t xml:space="preserve">» </w:t>
      </w:r>
      <w:r w:rsidR="009F18D0" w:rsidRPr="003117AD">
        <w:rPr>
          <w:rFonts w:ascii="GHEA Grapalat" w:hAnsi="GHEA Grapalat" w:cs="Times Armenian"/>
          <w:i/>
          <w:sz w:val="20"/>
          <w:szCs w:val="20"/>
          <w:lang w:val="af-ZA"/>
        </w:rPr>
        <w:t xml:space="preserve">  </w:t>
      </w:r>
      <w:r w:rsidR="00096865" w:rsidRPr="003117AD">
        <w:rPr>
          <w:rFonts w:ascii="GHEA Grapalat" w:hAnsi="GHEA Grapalat" w:cs="Times Armenian"/>
          <w:i/>
          <w:sz w:val="20"/>
          <w:szCs w:val="20"/>
          <w:lang w:val="af-ZA"/>
        </w:rPr>
        <w:t>ծա</w:t>
      </w:r>
      <w:r w:rsidR="00096865" w:rsidRPr="00064ADD">
        <w:rPr>
          <w:rFonts w:ascii="GHEA Grapalat" w:hAnsi="GHEA Grapalat" w:cs="Sylfaen"/>
          <w:i/>
          <w:sz w:val="20"/>
          <w:szCs w:val="20"/>
        </w:rPr>
        <w:t>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0586096" w14:textId="3A29B0CD" w:rsidR="00096865" w:rsidRPr="00064ADD" w:rsidRDefault="00AF2E05"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ՀՐԱՏԱՊ</w:t>
      </w:r>
      <w:r w:rsidRPr="00ED15FA">
        <w:rPr>
          <w:rFonts w:ascii="GHEA Grapalat" w:hAnsi="GHEA Grapalat" w:cs="Sylfaen"/>
          <w:i/>
          <w:sz w:val="20"/>
          <w:szCs w:val="20"/>
          <w:lang w:val="af-ZA"/>
        </w:rPr>
        <w:t xml:space="preserve"> </w:t>
      </w:r>
      <w:r>
        <w:rPr>
          <w:rFonts w:ascii="GHEA Grapalat" w:hAnsi="GHEA Grapalat" w:cs="Sylfaen"/>
          <w:i/>
          <w:sz w:val="20"/>
          <w:szCs w:val="20"/>
        </w:rPr>
        <w:t>ԲԱՑ</w:t>
      </w:r>
      <w:r w:rsidRPr="00ED15FA">
        <w:rPr>
          <w:rFonts w:ascii="GHEA Grapalat" w:hAnsi="GHEA Grapalat" w:cs="Sylfaen"/>
          <w:i/>
          <w:sz w:val="20"/>
          <w:szCs w:val="20"/>
          <w:lang w:val="af-ZA"/>
        </w:rPr>
        <w:t xml:space="preserve"> </w:t>
      </w:r>
      <w:proofErr w:type="gramStart"/>
      <w:r>
        <w:rPr>
          <w:rFonts w:ascii="GHEA Grapalat" w:hAnsi="GHEA Grapalat" w:cs="Sylfaen"/>
          <w:i/>
          <w:sz w:val="20"/>
          <w:szCs w:val="20"/>
        </w:rPr>
        <w:t>ՄՐՑՈՒՅԹԻ</w:t>
      </w:r>
      <w:r w:rsidR="003117AD" w:rsidRPr="003117AD">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գնահատող</w:t>
      </w:r>
      <w:proofErr w:type="gramEnd"/>
      <w:r w:rsidR="00EE585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հանձնաժողովի</w:t>
      </w:r>
    </w:p>
    <w:p w14:paraId="697E3980" w14:textId="64365E6B" w:rsidR="00096865" w:rsidRPr="00064ADD" w:rsidRDefault="00A3175E"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4</w:t>
      </w:r>
      <w:r w:rsidR="00096865" w:rsidRPr="00064ADD">
        <w:rPr>
          <w:rFonts w:ascii="GHEA Grapalat" w:hAnsi="GHEA Grapalat" w:cs="Sylfaen"/>
          <w:i/>
          <w:sz w:val="20"/>
          <w:szCs w:val="20"/>
        </w:rPr>
        <w:t>թ</w:t>
      </w:r>
      <w:r w:rsidR="00096865" w:rsidRPr="00064ADD">
        <w:rPr>
          <w:rFonts w:ascii="GHEA Grapalat" w:hAnsi="GHEA Grapalat" w:cs="Times Armenian"/>
          <w:i/>
          <w:sz w:val="20"/>
          <w:szCs w:val="20"/>
          <w:lang w:val="af-ZA"/>
        </w:rPr>
        <w:t>.</w:t>
      </w:r>
      <w:r>
        <w:rPr>
          <w:rFonts w:ascii="GHEA Grapalat" w:hAnsi="GHEA Grapalat" w:cs="Times Armenian"/>
          <w:i/>
          <w:sz w:val="20"/>
          <w:szCs w:val="20"/>
          <w:lang w:val="hy-AM"/>
        </w:rPr>
        <w:t xml:space="preserve"> Օգոստոսի 2</w:t>
      </w:r>
      <w:r w:rsidR="003117AD">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3117AD">
        <w:rPr>
          <w:rFonts w:ascii="GHEA Grapalat" w:hAnsi="GHEA Grapalat" w:cs="Times Armenian"/>
          <w:i/>
          <w:sz w:val="20"/>
          <w:szCs w:val="20"/>
          <w:lang w:val="af-ZA"/>
        </w:rPr>
        <w:t xml:space="preserve"> </w:t>
      </w:r>
      <w:r w:rsidR="003117AD" w:rsidRPr="003117AD">
        <w:rPr>
          <w:rFonts w:ascii="GHEA Grapalat" w:hAnsi="GHEA Grapalat" w:cs="Times Armenian"/>
          <w:i/>
          <w:sz w:val="20"/>
          <w:szCs w:val="20"/>
          <w:lang w:val="hy-AM"/>
        </w:rPr>
        <w:t xml:space="preserve">1 </w:t>
      </w:r>
      <w:r w:rsidR="00096865" w:rsidRPr="00323C9A">
        <w:rPr>
          <w:rFonts w:ascii="GHEA Grapalat" w:hAnsi="GHEA Grapalat" w:cs="Sylfaen"/>
          <w:i/>
          <w:sz w:val="20"/>
          <w:szCs w:val="20"/>
          <w:lang w:val="hy-AM"/>
        </w:rPr>
        <w:t>որոշմամբ</w:t>
      </w:r>
    </w:p>
    <w:p w14:paraId="2A70C9A1" w14:textId="77777777" w:rsidR="00096865" w:rsidRPr="00064ADD" w:rsidRDefault="00096865" w:rsidP="00EF3662">
      <w:pPr>
        <w:pStyle w:val="aa"/>
        <w:ind w:right="-7" w:firstLine="567"/>
        <w:jc w:val="center"/>
        <w:rPr>
          <w:rFonts w:ascii="GHEA Grapalat" w:hAnsi="GHEA Grapalat"/>
          <w:lang w:val="af-ZA"/>
        </w:rPr>
      </w:pPr>
    </w:p>
    <w:p w14:paraId="43F3EF11" w14:textId="77777777" w:rsidR="00096865" w:rsidRPr="00064ADD" w:rsidRDefault="00096865" w:rsidP="00EF3662">
      <w:pPr>
        <w:pStyle w:val="aa"/>
        <w:ind w:right="-7" w:firstLine="567"/>
        <w:jc w:val="center"/>
        <w:rPr>
          <w:rFonts w:ascii="GHEA Grapalat" w:hAnsi="GHEA Grapalat"/>
          <w:lang w:val="af-ZA"/>
        </w:rPr>
      </w:pPr>
    </w:p>
    <w:p w14:paraId="00274741" w14:textId="77777777" w:rsidR="00096865" w:rsidRPr="00064ADD" w:rsidRDefault="00096865" w:rsidP="00EF3662">
      <w:pPr>
        <w:pStyle w:val="aa"/>
        <w:ind w:right="-7" w:firstLine="567"/>
        <w:jc w:val="center"/>
        <w:rPr>
          <w:rFonts w:ascii="GHEA Grapalat" w:hAnsi="GHEA Grapalat"/>
          <w:lang w:val="af-ZA"/>
        </w:rPr>
      </w:pPr>
    </w:p>
    <w:p w14:paraId="7DE5478D" w14:textId="77777777" w:rsidR="00096865" w:rsidRPr="00064ADD" w:rsidRDefault="00096865" w:rsidP="00EF3662">
      <w:pPr>
        <w:pStyle w:val="aa"/>
        <w:ind w:right="-7" w:firstLine="567"/>
        <w:jc w:val="center"/>
        <w:rPr>
          <w:rFonts w:ascii="GHEA Grapalat" w:hAnsi="GHEA Grapalat"/>
          <w:lang w:val="af-ZA"/>
        </w:rPr>
      </w:pPr>
    </w:p>
    <w:p w14:paraId="5FF6DC3E" w14:textId="77777777" w:rsidR="00096865" w:rsidRPr="00064ADD" w:rsidRDefault="00096865" w:rsidP="00EF3662">
      <w:pPr>
        <w:pStyle w:val="aa"/>
        <w:ind w:right="-7" w:firstLine="567"/>
        <w:jc w:val="center"/>
        <w:rPr>
          <w:rFonts w:ascii="GHEA Grapalat" w:hAnsi="GHEA Grapalat"/>
          <w:lang w:val="af-ZA"/>
        </w:rPr>
      </w:pPr>
    </w:p>
    <w:p w14:paraId="1C6C0DAB" w14:textId="77777777" w:rsidR="00096865" w:rsidRPr="003633FA" w:rsidRDefault="003117AD" w:rsidP="003117AD">
      <w:pPr>
        <w:pStyle w:val="aa"/>
        <w:tabs>
          <w:tab w:val="left" w:pos="5968"/>
        </w:tabs>
        <w:ind w:right="-7" w:firstLine="567"/>
        <w:jc w:val="center"/>
        <w:rPr>
          <w:rFonts w:ascii="GHEA Grapalat" w:hAnsi="GHEA Grapalat"/>
          <w:b/>
          <w:sz w:val="32"/>
          <w:szCs w:val="32"/>
          <w:lang w:val="af-ZA"/>
        </w:rPr>
      </w:pPr>
      <w:r w:rsidRPr="003633FA">
        <w:rPr>
          <w:rFonts w:ascii="GHEA Grapalat" w:hAnsi="GHEA Grapalat"/>
          <w:b/>
          <w:sz w:val="32"/>
          <w:szCs w:val="32"/>
          <w:lang w:val="af-ZA"/>
        </w:rPr>
        <w:t>Փարաքարի  համայնքապետարան</w:t>
      </w:r>
    </w:p>
    <w:p w14:paraId="7855161C" w14:textId="77777777" w:rsidR="00096865" w:rsidRPr="00064ADD" w:rsidRDefault="00096865" w:rsidP="00EF3662">
      <w:pPr>
        <w:pStyle w:val="aa"/>
        <w:ind w:right="-7" w:firstLine="567"/>
        <w:jc w:val="center"/>
        <w:rPr>
          <w:rFonts w:ascii="GHEA Grapalat" w:hAnsi="GHEA Grapalat"/>
          <w:lang w:val="af-ZA"/>
        </w:rPr>
      </w:pPr>
    </w:p>
    <w:p w14:paraId="733E2AD4" w14:textId="77777777" w:rsidR="00096865" w:rsidRPr="00064ADD" w:rsidRDefault="00096865" w:rsidP="00EF3662">
      <w:pPr>
        <w:pStyle w:val="aa"/>
        <w:ind w:right="-7" w:firstLine="567"/>
        <w:jc w:val="center"/>
        <w:rPr>
          <w:rFonts w:ascii="GHEA Grapalat" w:hAnsi="GHEA Grapalat"/>
          <w:lang w:val="af-ZA"/>
        </w:rPr>
      </w:pPr>
    </w:p>
    <w:p w14:paraId="32FDEE31" w14:textId="77777777" w:rsidR="00CE0D95" w:rsidRPr="00064ADD" w:rsidRDefault="00CE0D95" w:rsidP="00EF3662">
      <w:pPr>
        <w:pStyle w:val="aa"/>
        <w:ind w:right="-7" w:firstLine="567"/>
        <w:jc w:val="center"/>
        <w:rPr>
          <w:rFonts w:ascii="GHEA Grapalat" w:hAnsi="GHEA Grapalat"/>
          <w:lang w:val="af-ZA"/>
        </w:rPr>
      </w:pPr>
    </w:p>
    <w:p w14:paraId="52A7AC49" w14:textId="77777777" w:rsidR="00096865" w:rsidRPr="00064ADD" w:rsidRDefault="00096865" w:rsidP="00EF3662">
      <w:pPr>
        <w:pStyle w:val="aa"/>
        <w:ind w:right="-7" w:firstLine="567"/>
        <w:jc w:val="center"/>
        <w:rPr>
          <w:rFonts w:ascii="GHEA Grapalat" w:hAnsi="GHEA Grapalat"/>
          <w:lang w:val="af-ZA"/>
        </w:rPr>
      </w:pPr>
    </w:p>
    <w:p w14:paraId="0589483C"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7EA4E5DB" w14:textId="77777777" w:rsidR="00096865" w:rsidRPr="00064ADD" w:rsidRDefault="00096865" w:rsidP="00EF3662">
      <w:pPr>
        <w:pStyle w:val="aa"/>
        <w:ind w:right="-7" w:firstLine="567"/>
        <w:jc w:val="center"/>
        <w:rPr>
          <w:rFonts w:ascii="GHEA Grapalat" w:hAnsi="GHEA Grapalat" w:cs="Sylfaen"/>
          <w:lang w:val="af-ZA"/>
        </w:rPr>
      </w:pPr>
    </w:p>
    <w:p w14:paraId="17130E61" w14:textId="77777777" w:rsidR="00096865" w:rsidRPr="00064ADD" w:rsidRDefault="00096865" w:rsidP="00EF3662">
      <w:pPr>
        <w:pStyle w:val="aa"/>
        <w:ind w:right="-7" w:firstLine="567"/>
        <w:jc w:val="center"/>
        <w:rPr>
          <w:rFonts w:ascii="GHEA Grapalat" w:hAnsi="GHEA Grapalat" w:cs="Sylfaen"/>
          <w:lang w:val="af-ZA"/>
        </w:rPr>
      </w:pPr>
    </w:p>
    <w:p w14:paraId="0C18EB43" w14:textId="77777777" w:rsidR="0084442E" w:rsidRDefault="003117AD" w:rsidP="00EF3662">
      <w:pPr>
        <w:pStyle w:val="aa"/>
        <w:ind w:right="-7"/>
        <w:jc w:val="center"/>
        <w:rPr>
          <w:rFonts w:ascii="GHEA Grapalat" w:hAnsi="GHEA Grapalat" w:cs="Times Armenian"/>
          <w:lang w:val="af-ZA"/>
        </w:rPr>
      </w:pPr>
      <w:r w:rsidRPr="003117AD">
        <w:rPr>
          <w:rFonts w:ascii="GHEA Grapalat" w:hAnsi="GHEA Grapalat"/>
          <w:lang w:val="af-ZA"/>
        </w:rPr>
        <w:t>ՓԱՐԱՔԱՐԻ  ՀԱՄԱՅՆՔԱՊԵՏԱՐԱՆ</w:t>
      </w:r>
      <w:r w:rsidRPr="003117AD">
        <w:rPr>
          <w:rFonts w:ascii="GHEA Grapalat" w:hAnsi="GHEA Grapalat" w:cs="Sylfaen"/>
        </w:rPr>
        <w:t>Ի</w:t>
      </w:r>
      <w:r w:rsidRPr="003117AD">
        <w:rPr>
          <w:rFonts w:ascii="GHEA Grapalat" w:hAnsi="GHEA Grapalat" w:cs="Sylfaen"/>
          <w:lang w:val="af-ZA"/>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sidRPr="003117AD">
        <w:rPr>
          <w:rFonts w:ascii="GHEA Grapalat" w:hAnsi="GHEA Grapalat"/>
          <w:lang w:val="af-ZA"/>
        </w:rPr>
        <w:t xml:space="preserve">ՆԱԽԱԳԾԱ-ՆԱԽԱՀԱՇՎԱՅԻՆ ՓԱՍՏԱԹՂԹԵՐԻ ԿԱԶՄՄԱՆ ԽՈՐՀՐԴԱՏՎԱԿԱՆ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p>
    <w:p w14:paraId="511B509E" w14:textId="32BFCEAF" w:rsidR="00096865" w:rsidRPr="003117AD" w:rsidRDefault="00AF2E05" w:rsidP="00EF3662">
      <w:pPr>
        <w:pStyle w:val="aa"/>
        <w:ind w:right="-7"/>
        <w:jc w:val="center"/>
        <w:rPr>
          <w:rFonts w:ascii="GHEA Grapalat" w:hAnsi="GHEA Grapalat"/>
          <w:lang w:val="af-ZA"/>
        </w:rPr>
      </w:pPr>
      <w:r>
        <w:rPr>
          <w:rFonts w:ascii="GHEA Grapalat" w:hAnsi="GHEA Grapalat" w:cs="Sylfaen"/>
        </w:rPr>
        <w:t>ՀՐԱՏԱՊ</w:t>
      </w:r>
      <w:r w:rsidRPr="00ED15FA">
        <w:rPr>
          <w:rFonts w:ascii="GHEA Grapalat" w:hAnsi="GHEA Grapalat" w:cs="Sylfaen"/>
          <w:lang w:val="af-ZA"/>
        </w:rPr>
        <w:t xml:space="preserve"> </w:t>
      </w:r>
      <w:r>
        <w:rPr>
          <w:rFonts w:ascii="GHEA Grapalat" w:hAnsi="GHEA Grapalat" w:cs="Sylfaen"/>
        </w:rPr>
        <w:t>ԲԱՑ</w:t>
      </w:r>
      <w:r w:rsidRPr="00ED15FA">
        <w:rPr>
          <w:rFonts w:ascii="GHEA Grapalat" w:hAnsi="GHEA Grapalat" w:cs="Sylfaen"/>
          <w:lang w:val="af-ZA"/>
        </w:rPr>
        <w:t xml:space="preserve"> </w:t>
      </w:r>
      <w:r>
        <w:rPr>
          <w:rFonts w:ascii="GHEA Grapalat" w:hAnsi="GHEA Grapalat" w:cs="Sylfaen"/>
        </w:rPr>
        <w:t>ՄՐՑՈՒՅԹԻ</w:t>
      </w:r>
      <w:r w:rsidR="003117AD" w:rsidRPr="003117AD">
        <w:rPr>
          <w:rFonts w:ascii="GHEA Grapalat" w:hAnsi="GHEA Grapalat" w:cs="Sylfaen"/>
          <w:lang w:val="af-ZA"/>
        </w:rPr>
        <w:t xml:space="preserve"> </w:t>
      </w:r>
    </w:p>
    <w:p w14:paraId="1FF08BC7" w14:textId="77777777" w:rsidR="00096865" w:rsidRPr="00064ADD" w:rsidRDefault="00096865" w:rsidP="00EF3662">
      <w:pPr>
        <w:pStyle w:val="aa"/>
        <w:ind w:right="-7"/>
        <w:jc w:val="center"/>
        <w:rPr>
          <w:rFonts w:ascii="GHEA Grapalat" w:hAnsi="GHEA Grapalat"/>
          <w:szCs w:val="22"/>
          <w:lang w:val="af-ZA"/>
        </w:rPr>
      </w:pPr>
    </w:p>
    <w:p w14:paraId="6A2F049E" w14:textId="77777777" w:rsidR="00096865" w:rsidRPr="00064ADD" w:rsidRDefault="00096865" w:rsidP="00EF3662">
      <w:pPr>
        <w:pStyle w:val="aa"/>
        <w:ind w:right="-7" w:firstLine="567"/>
        <w:jc w:val="center"/>
        <w:rPr>
          <w:rFonts w:ascii="GHEA Grapalat" w:hAnsi="GHEA Grapalat"/>
          <w:lang w:val="af-ZA"/>
        </w:rPr>
      </w:pPr>
    </w:p>
    <w:p w14:paraId="28D10B80" w14:textId="77777777" w:rsidR="00096865" w:rsidRPr="00064ADD" w:rsidRDefault="00096865" w:rsidP="00EF3662">
      <w:pPr>
        <w:pStyle w:val="aa"/>
        <w:ind w:right="-7" w:firstLine="567"/>
        <w:jc w:val="center"/>
        <w:rPr>
          <w:rFonts w:ascii="GHEA Grapalat" w:hAnsi="GHEA Grapalat"/>
          <w:lang w:val="af-ZA"/>
        </w:rPr>
      </w:pPr>
    </w:p>
    <w:p w14:paraId="76B2E8C4" w14:textId="77777777" w:rsidR="00096865" w:rsidRPr="00064ADD" w:rsidRDefault="00096865" w:rsidP="00EF3662">
      <w:pPr>
        <w:pStyle w:val="aa"/>
        <w:ind w:right="-7" w:firstLine="567"/>
        <w:jc w:val="center"/>
        <w:rPr>
          <w:rFonts w:ascii="GHEA Grapalat" w:hAnsi="GHEA Grapalat"/>
          <w:lang w:val="af-ZA"/>
        </w:rPr>
      </w:pPr>
    </w:p>
    <w:p w14:paraId="48989B0B" w14:textId="77777777" w:rsidR="00096865" w:rsidRPr="00064ADD" w:rsidRDefault="00096865" w:rsidP="00EF3662">
      <w:pPr>
        <w:pStyle w:val="aa"/>
        <w:ind w:right="-7" w:firstLine="567"/>
        <w:jc w:val="center"/>
        <w:rPr>
          <w:rFonts w:ascii="GHEA Grapalat" w:hAnsi="GHEA Grapalat"/>
          <w:lang w:val="af-ZA"/>
        </w:rPr>
      </w:pPr>
    </w:p>
    <w:p w14:paraId="2180C7F2" w14:textId="77777777" w:rsidR="00096865" w:rsidRPr="00064ADD" w:rsidRDefault="00096865" w:rsidP="00EF3662">
      <w:pPr>
        <w:pStyle w:val="aa"/>
        <w:ind w:right="-7" w:firstLine="567"/>
        <w:jc w:val="center"/>
        <w:rPr>
          <w:rFonts w:ascii="GHEA Grapalat" w:hAnsi="GHEA Grapalat"/>
          <w:lang w:val="af-ZA"/>
        </w:rPr>
      </w:pPr>
    </w:p>
    <w:p w14:paraId="6483454F" w14:textId="77777777" w:rsidR="00096865" w:rsidRPr="00064ADD" w:rsidRDefault="00096865" w:rsidP="00EF3662">
      <w:pPr>
        <w:pStyle w:val="aa"/>
        <w:ind w:right="-7" w:firstLine="567"/>
        <w:jc w:val="center"/>
        <w:rPr>
          <w:rFonts w:ascii="GHEA Grapalat" w:hAnsi="GHEA Grapalat"/>
          <w:lang w:val="af-ZA"/>
        </w:rPr>
      </w:pPr>
    </w:p>
    <w:p w14:paraId="1B06E2F5" w14:textId="77777777" w:rsidR="00096865" w:rsidRPr="00064ADD" w:rsidRDefault="00096865" w:rsidP="00EF3662">
      <w:pPr>
        <w:pStyle w:val="aa"/>
        <w:ind w:right="-7" w:firstLine="567"/>
        <w:jc w:val="center"/>
        <w:rPr>
          <w:rFonts w:ascii="GHEA Grapalat" w:hAnsi="GHEA Grapalat"/>
          <w:lang w:val="af-ZA"/>
        </w:rPr>
      </w:pPr>
    </w:p>
    <w:p w14:paraId="723DA31F" w14:textId="77777777" w:rsidR="00096865" w:rsidRPr="00064ADD" w:rsidRDefault="00096865" w:rsidP="00EF3662">
      <w:pPr>
        <w:pStyle w:val="aa"/>
        <w:ind w:right="-7" w:firstLine="567"/>
        <w:jc w:val="center"/>
        <w:rPr>
          <w:rFonts w:ascii="GHEA Grapalat" w:hAnsi="GHEA Grapalat"/>
          <w:lang w:val="af-ZA"/>
        </w:rPr>
      </w:pPr>
    </w:p>
    <w:p w14:paraId="41A7DF76" w14:textId="77777777" w:rsidR="002B32D6" w:rsidRPr="00064ADD" w:rsidRDefault="002B32D6" w:rsidP="00EF3662">
      <w:pPr>
        <w:pStyle w:val="aa"/>
        <w:ind w:right="-7" w:firstLine="567"/>
        <w:jc w:val="center"/>
        <w:rPr>
          <w:rFonts w:ascii="GHEA Grapalat" w:hAnsi="GHEA Grapalat"/>
          <w:lang w:val="af-ZA"/>
        </w:rPr>
      </w:pPr>
    </w:p>
    <w:p w14:paraId="60348DCD" w14:textId="77777777" w:rsidR="00096865" w:rsidRPr="00064ADD" w:rsidRDefault="00096865" w:rsidP="00EF3662">
      <w:pPr>
        <w:pStyle w:val="aa"/>
        <w:ind w:right="-7" w:firstLine="567"/>
        <w:jc w:val="center"/>
        <w:rPr>
          <w:rFonts w:ascii="GHEA Grapalat" w:hAnsi="GHEA Grapalat"/>
          <w:lang w:val="af-ZA"/>
        </w:rPr>
      </w:pPr>
    </w:p>
    <w:p w14:paraId="5B30ECCE" w14:textId="77777777" w:rsidR="00CE0D95" w:rsidRPr="00064ADD" w:rsidRDefault="00CE0D95" w:rsidP="00EF3662">
      <w:pPr>
        <w:pStyle w:val="aa"/>
        <w:ind w:right="-7" w:firstLine="567"/>
        <w:jc w:val="center"/>
        <w:rPr>
          <w:rFonts w:ascii="GHEA Grapalat" w:hAnsi="GHEA Grapalat"/>
          <w:lang w:val="af-ZA"/>
        </w:rPr>
      </w:pPr>
    </w:p>
    <w:p w14:paraId="7EF973EC" w14:textId="77777777" w:rsidR="00CE0D95" w:rsidRPr="00064ADD" w:rsidRDefault="00CE0D95" w:rsidP="00EF3662">
      <w:pPr>
        <w:pStyle w:val="aa"/>
        <w:ind w:right="-7" w:firstLine="567"/>
        <w:jc w:val="center"/>
        <w:rPr>
          <w:rFonts w:ascii="GHEA Grapalat" w:hAnsi="GHEA Grapalat"/>
          <w:lang w:val="af-ZA"/>
        </w:rPr>
      </w:pPr>
    </w:p>
    <w:p w14:paraId="42E123D0" w14:textId="77777777" w:rsidR="00CE0D95" w:rsidRPr="00064ADD" w:rsidRDefault="00CE0D95" w:rsidP="00EF3662">
      <w:pPr>
        <w:pStyle w:val="aa"/>
        <w:ind w:right="-7" w:firstLine="567"/>
        <w:jc w:val="center"/>
        <w:rPr>
          <w:rFonts w:ascii="GHEA Grapalat" w:hAnsi="GHEA Grapalat"/>
          <w:lang w:val="af-ZA"/>
        </w:rPr>
      </w:pPr>
    </w:p>
    <w:p w14:paraId="5227BECC" w14:textId="77777777" w:rsidR="00096865" w:rsidRPr="00064ADD" w:rsidRDefault="00096865" w:rsidP="00EF3662">
      <w:pPr>
        <w:pStyle w:val="aa"/>
        <w:ind w:right="-7" w:firstLine="567"/>
        <w:jc w:val="center"/>
        <w:rPr>
          <w:rFonts w:ascii="GHEA Grapalat" w:hAnsi="GHEA Grapalat"/>
          <w:lang w:val="af-ZA"/>
        </w:rPr>
      </w:pPr>
    </w:p>
    <w:p w14:paraId="59CF88F3"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9C5C140" w14:textId="77777777" w:rsidR="00984BDB" w:rsidRPr="00064ADD" w:rsidRDefault="00984BDB" w:rsidP="0089384E">
      <w:pPr>
        <w:ind w:firstLine="567"/>
        <w:jc w:val="both"/>
        <w:rPr>
          <w:rFonts w:ascii="GHEA Grapalat" w:hAnsi="GHEA Grapalat"/>
          <w:i/>
          <w:sz w:val="20"/>
          <w:lang w:val="af-ZA"/>
        </w:rPr>
      </w:pPr>
    </w:p>
    <w:p w14:paraId="0293681B" w14:textId="77777777" w:rsidR="00096865" w:rsidRPr="00064ADD" w:rsidRDefault="00096865" w:rsidP="00EF3662">
      <w:pPr>
        <w:ind w:firstLine="567"/>
        <w:jc w:val="center"/>
        <w:rPr>
          <w:rFonts w:ascii="GHEA Grapalat" w:hAnsi="GHEA Grapalat"/>
          <w:b/>
          <w:sz w:val="20"/>
          <w:szCs w:val="22"/>
          <w:lang w:val="af-ZA"/>
        </w:rPr>
      </w:pPr>
    </w:p>
    <w:p w14:paraId="6C0D7B98" w14:textId="77777777" w:rsidR="00160AE4" w:rsidRPr="00064ADD" w:rsidRDefault="00160AE4" w:rsidP="00EF3662">
      <w:pPr>
        <w:ind w:firstLine="567"/>
        <w:jc w:val="center"/>
        <w:rPr>
          <w:rFonts w:ascii="GHEA Grapalat" w:hAnsi="GHEA Grapalat" w:cs="Sylfaen"/>
          <w:b/>
          <w:sz w:val="22"/>
          <w:szCs w:val="22"/>
          <w:lang w:val="af-ZA"/>
        </w:rPr>
      </w:pPr>
    </w:p>
    <w:p w14:paraId="5C4B615E"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52E33A53" w14:textId="77777777" w:rsidR="00160AE4" w:rsidRPr="00064ADD" w:rsidRDefault="00160AE4" w:rsidP="00EF3662">
      <w:pPr>
        <w:ind w:firstLine="567"/>
        <w:jc w:val="center"/>
        <w:rPr>
          <w:rFonts w:ascii="GHEA Grapalat" w:hAnsi="GHEA Grapalat"/>
          <w:i/>
          <w:sz w:val="20"/>
          <w:lang w:val="af-ZA"/>
        </w:rPr>
      </w:pPr>
    </w:p>
    <w:p w14:paraId="7241608F" w14:textId="6A67DDD5" w:rsidR="00096865" w:rsidRPr="00064ADD" w:rsidRDefault="003117AD" w:rsidP="00EF3662">
      <w:pPr>
        <w:ind w:firstLine="567"/>
        <w:jc w:val="center"/>
        <w:rPr>
          <w:rFonts w:ascii="GHEA Grapalat" w:hAnsi="GHEA Grapalat"/>
          <w:i/>
          <w:sz w:val="20"/>
          <w:lang w:val="af-ZA"/>
        </w:rPr>
      </w:pPr>
      <w:r w:rsidRPr="003117AD">
        <w:rPr>
          <w:rFonts w:ascii="GHEA Grapalat" w:hAnsi="GHEA Grapalat"/>
          <w:b/>
          <w:sz w:val="20"/>
          <w:lang w:val="af-ZA"/>
        </w:rPr>
        <w:t>ՓԱՐԱՔԱՐԻ  ՀԱՄԱՅՆՔԱՊԵՏԱՐԱՆԻ ԿԱՐԻՔՆԵՐԻ ՀԱՄԱՐ ՆԱԽԱԳԾԱ-ՆԱԽԱՀԱՇՎԱՅԻՆ ՓԱՍՏԱԹՂԹԵՐԻ ԿԱԶՄՄԱՆ ԽՈՐՀՐԴԱՏՎԱԿԱՆ ԾԱՌԱՅՈՒԹՅՈՒՆՆԵՐԻ</w:t>
      </w:r>
      <w:r w:rsidRPr="00064ADD">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F2E05">
        <w:rPr>
          <w:rFonts w:ascii="GHEA Grapalat" w:hAnsi="GHEA Grapalat"/>
          <w:b/>
          <w:sz w:val="20"/>
          <w:lang w:val="af-ZA"/>
        </w:rPr>
        <w:t>ՀՐԱՏԱՊ ԲԱՑ ՄՐՑՈՒՅԹԻ</w:t>
      </w:r>
      <w:r>
        <w:rPr>
          <w:rFonts w:ascii="GHEA Grapalat" w:hAnsi="GHEA Grapalat"/>
          <w:b/>
          <w:sz w:val="20"/>
          <w:lang w:val="af-ZA"/>
        </w:rPr>
        <w:t xml:space="preserve"> </w:t>
      </w:r>
      <w:r w:rsidR="00160AE4" w:rsidRPr="00064ADD">
        <w:rPr>
          <w:rFonts w:ascii="GHEA Grapalat" w:hAnsi="GHEA Grapalat"/>
          <w:b/>
          <w:sz w:val="20"/>
          <w:lang w:val="af-ZA"/>
        </w:rPr>
        <w:t xml:space="preserve"> ՀՐԱՎԵՐԻ</w:t>
      </w:r>
    </w:p>
    <w:p w14:paraId="5122490E" w14:textId="77777777" w:rsidR="00C67E80" w:rsidRPr="00064ADD" w:rsidRDefault="00C67E80" w:rsidP="00EF3662">
      <w:pPr>
        <w:ind w:firstLine="567"/>
        <w:jc w:val="center"/>
        <w:rPr>
          <w:rFonts w:ascii="GHEA Grapalat" w:hAnsi="GHEA Grapalat" w:cs="Sylfaen"/>
          <w:b/>
          <w:sz w:val="20"/>
          <w:szCs w:val="22"/>
          <w:lang w:val="af-ZA"/>
        </w:rPr>
      </w:pPr>
    </w:p>
    <w:p w14:paraId="2B5988B6" w14:textId="77777777" w:rsidR="009F5D9B" w:rsidRPr="00064ADD" w:rsidRDefault="009F5D9B" w:rsidP="00EF3662">
      <w:pPr>
        <w:ind w:firstLine="567"/>
        <w:jc w:val="center"/>
        <w:rPr>
          <w:rFonts w:ascii="GHEA Grapalat" w:hAnsi="GHEA Grapalat" w:cs="Sylfaen"/>
          <w:b/>
          <w:sz w:val="20"/>
          <w:szCs w:val="22"/>
          <w:lang w:val="af-ZA"/>
        </w:rPr>
      </w:pPr>
    </w:p>
    <w:p w14:paraId="24DE73CD"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050D5678" w14:textId="77777777" w:rsidR="00096865" w:rsidRPr="00064ADD" w:rsidRDefault="00096865" w:rsidP="00EF3662">
      <w:pPr>
        <w:ind w:firstLine="567"/>
        <w:jc w:val="both"/>
        <w:rPr>
          <w:rFonts w:ascii="GHEA Grapalat" w:hAnsi="GHEA Grapalat"/>
          <w:sz w:val="20"/>
          <w:lang w:val="af-ZA"/>
        </w:rPr>
      </w:pPr>
    </w:p>
    <w:p w14:paraId="6BBAE8A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C7C04D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3CD29288"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754C50EE"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0BC9BF63"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55BFF56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2965417A"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2C8DBA24"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542AC23B"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76A326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101C01D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1D7E8073" w14:textId="77777777" w:rsidR="00096865" w:rsidRPr="00064ADD" w:rsidRDefault="00096865" w:rsidP="00EF3662">
      <w:pPr>
        <w:ind w:firstLine="567"/>
        <w:jc w:val="both"/>
        <w:rPr>
          <w:rFonts w:ascii="GHEA Grapalat" w:hAnsi="GHEA Grapalat"/>
          <w:sz w:val="20"/>
          <w:lang w:val="af-ZA"/>
        </w:rPr>
      </w:pPr>
    </w:p>
    <w:p w14:paraId="1912873C" w14:textId="77777777" w:rsidR="00096865" w:rsidRPr="00064ADD" w:rsidRDefault="00096865" w:rsidP="00EF3662">
      <w:pPr>
        <w:ind w:firstLine="567"/>
        <w:jc w:val="both"/>
        <w:rPr>
          <w:rFonts w:ascii="GHEA Grapalat" w:hAnsi="GHEA Grapalat"/>
          <w:sz w:val="20"/>
          <w:lang w:val="af-ZA"/>
        </w:rPr>
      </w:pPr>
    </w:p>
    <w:p w14:paraId="76DAB8E6" w14:textId="4137535F"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F2E05">
        <w:rPr>
          <w:rFonts w:ascii="GHEA Grapalat" w:hAnsi="GHEA Grapalat" w:cs="Sylfaen"/>
          <w:b/>
          <w:sz w:val="20"/>
        </w:rPr>
        <w:t>ՀՐԱՏԱՊ</w:t>
      </w:r>
      <w:r w:rsidR="00AF2E05" w:rsidRPr="00AF2E05">
        <w:rPr>
          <w:rFonts w:ascii="GHEA Grapalat" w:hAnsi="GHEA Grapalat" w:cs="Sylfaen"/>
          <w:b/>
          <w:sz w:val="20"/>
          <w:lang w:val="af-ZA"/>
        </w:rPr>
        <w:t xml:space="preserve"> </w:t>
      </w:r>
      <w:r w:rsidR="00AF2E05">
        <w:rPr>
          <w:rFonts w:ascii="GHEA Grapalat" w:hAnsi="GHEA Grapalat" w:cs="Sylfaen"/>
          <w:b/>
          <w:sz w:val="20"/>
        </w:rPr>
        <w:t>ԲԱՑ</w:t>
      </w:r>
      <w:r w:rsidR="00AF2E05" w:rsidRPr="00AF2E05">
        <w:rPr>
          <w:rFonts w:ascii="GHEA Grapalat" w:hAnsi="GHEA Grapalat" w:cs="Sylfaen"/>
          <w:b/>
          <w:sz w:val="20"/>
          <w:lang w:val="af-ZA"/>
        </w:rPr>
        <w:t xml:space="preserve"> </w:t>
      </w:r>
      <w:r w:rsidR="00AF2E05">
        <w:rPr>
          <w:rFonts w:ascii="GHEA Grapalat" w:hAnsi="GHEA Grapalat" w:cs="Sylfaen"/>
          <w:b/>
          <w:sz w:val="20"/>
        </w:rPr>
        <w:t>ՄՐՑՈՒՅԹԻ</w:t>
      </w:r>
      <w:r w:rsidR="003117AD" w:rsidRPr="00674D33">
        <w:rPr>
          <w:rFonts w:ascii="GHEA Grapalat" w:hAnsi="GHEA Grapalat" w:cs="Sylfaen"/>
          <w:b/>
          <w:sz w:val="20"/>
          <w:lang w:val="af-ZA"/>
        </w:rPr>
        <w:t xml:space="preserve"> </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3FF440EC" w14:textId="77777777" w:rsidR="00096865" w:rsidRPr="00064ADD" w:rsidRDefault="00096865" w:rsidP="00EF3662">
      <w:pPr>
        <w:ind w:firstLine="567"/>
        <w:jc w:val="both"/>
        <w:rPr>
          <w:rFonts w:ascii="GHEA Grapalat" w:hAnsi="GHEA Grapalat"/>
          <w:sz w:val="20"/>
          <w:lang w:val="af-ZA"/>
        </w:rPr>
      </w:pPr>
    </w:p>
    <w:p w14:paraId="186B70D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6CD45FB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2A68BC22"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F06374D" w14:textId="72907B8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674D33">
        <w:rPr>
          <w:rFonts w:ascii="GHEA Grapalat" w:hAnsi="GHEA Grapalat" w:cs="Sylfaen"/>
          <w:sz w:val="20"/>
          <w:lang w:val="af-ZA"/>
        </w:rPr>
        <w:t xml:space="preserve"> </w:t>
      </w:r>
      <w:r w:rsidR="003117AD" w:rsidRPr="00674D33">
        <w:rPr>
          <w:rFonts w:ascii="GHEA Grapalat" w:hAnsi="GHEA Grapalat" w:cs="Sylfaen"/>
          <w:sz w:val="20"/>
          <w:lang w:val="af-ZA"/>
        </w:rPr>
        <w:t>«</w:t>
      </w:r>
      <w:r w:rsidR="00A3175E">
        <w:rPr>
          <w:rFonts w:ascii="GHEA Grapalat" w:hAnsi="GHEA Grapalat" w:cs="Sylfaen"/>
          <w:sz w:val="20"/>
        </w:rPr>
        <w:t>ԱՄՓՀ</w:t>
      </w:r>
      <w:r w:rsidR="00A3175E" w:rsidRPr="00A3175E">
        <w:rPr>
          <w:rFonts w:ascii="GHEA Grapalat" w:hAnsi="GHEA Grapalat" w:cs="Sylfaen"/>
          <w:sz w:val="20"/>
          <w:lang w:val="af-ZA"/>
        </w:rPr>
        <w:t>-</w:t>
      </w:r>
      <w:r w:rsidR="00A3175E">
        <w:rPr>
          <w:rFonts w:ascii="GHEA Grapalat" w:hAnsi="GHEA Grapalat" w:cs="Sylfaen"/>
          <w:sz w:val="20"/>
        </w:rPr>
        <w:t>ՀԲՄԾՁԲ</w:t>
      </w:r>
      <w:r w:rsidR="00A3175E" w:rsidRPr="00A3175E">
        <w:rPr>
          <w:rFonts w:ascii="GHEA Grapalat" w:hAnsi="GHEA Grapalat" w:cs="Sylfaen"/>
          <w:sz w:val="20"/>
          <w:lang w:val="af-ZA"/>
        </w:rPr>
        <w:t>-31/24</w:t>
      </w:r>
      <w:proofErr w:type="gramStart"/>
      <w:r w:rsidR="003117AD" w:rsidRPr="00674D33">
        <w:rPr>
          <w:rFonts w:ascii="GHEA Grapalat" w:hAnsi="GHEA Grapalat" w:cs="Sylfaen"/>
          <w:sz w:val="20"/>
          <w:lang w:val="af-ZA"/>
        </w:rPr>
        <w:t xml:space="preserve">» </w:t>
      </w:r>
      <w:r w:rsidRPr="00674D33">
        <w:rPr>
          <w:rFonts w:ascii="GHEA Grapalat" w:hAnsi="GHEA Grapalat" w:cs="Sylfaen"/>
          <w:sz w:val="20"/>
          <w:lang w:val="af-ZA"/>
        </w:rPr>
        <w:t xml:space="preserve"> </w:t>
      </w:r>
      <w:r w:rsidRPr="00064ADD">
        <w:rPr>
          <w:rFonts w:ascii="GHEA Grapalat" w:hAnsi="GHEA Grapalat" w:cs="Sylfaen"/>
          <w:sz w:val="20"/>
        </w:rPr>
        <w:t>ծածկա</w:t>
      </w:r>
      <w:r w:rsidRPr="003117AD">
        <w:rPr>
          <w:rFonts w:ascii="GHEA Grapalat" w:hAnsi="GHEA Grapalat" w:cs="Sylfaen"/>
          <w:sz w:val="20"/>
        </w:rPr>
        <w:t>գ</w:t>
      </w:r>
      <w:r w:rsidRPr="00064ADD">
        <w:rPr>
          <w:rFonts w:ascii="GHEA Grapalat" w:hAnsi="GHEA Grapalat" w:cs="Sylfaen"/>
          <w:sz w:val="20"/>
        </w:rPr>
        <w:t>րով</w:t>
      </w:r>
      <w:proofErr w:type="gramEnd"/>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AF2E05">
        <w:rPr>
          <w:rFonts w:ascii="GHEA Grapalat" w:hAnsi="GHEA Grapalat" w:cs="Sylfaen"/>
          <w:sz w:val="20"/>
        </w:rPr>
        <w:t>ՀՐԱՏԱՊ</w:t>
      </w:r>
      <w:r w:rsidR="00AF2E05" w:rsidRPr="00AF2E05">
        <w:rPr>
          <w:rFonts w:ascii="GHEA Grapalat" w:hAnsi="GHEA Grapalat" w:cs="Sylfaen"/>
          <w:sz w:val="20"/>
          <w:lang w:val="af-ZA"/>
        </w:rPr>
        <w:t xml:space="preserve"> </w:t>
      </w:r>
      <w:r w:rsidR="00AF2E05">
        <w:rPr>
          <w:rFonts w:ascii="GHEA Grapalat" w:hAnsi="GHEA Grapalat" w:cs="Sylfaen"/>
          <w:sz w:val="20"/>
        </w:rPr>
        <w:t>ԲԱՑ</w:t>
      </w:r>
      <w:r w:rsidR="00AF2E05" w:rsidRPr="00AF2E05">
        <w:rPr>
          <w:rFonts w:ascii="GHEA Grapalat" w:hAnsi="GHEA Grapalat" w:cs="Sylfaen"/>
          <w:sz w:val="20"/>
          <w:lang w:val="af-ZA"/>
        </w:rPr>
        <w:t xml:space="preserve"> </w:t>
      </w:r>
      <w:r w:rsidR="00AF2E05">
        <w:rPr>
          <w:rFonts w:ascii="GHEA Grapalat" w:hAnsi="GHEA Grapalat" w:cs="Sylfaen"/>
          <w:sz w:val="20"/>
        </w:rPr>
        <w:t>ՄՐՑՈՒՅԹԻ</w:t>
      </w:r>
      <w:r w:rsidR="003117AD" w:rsidRPr="003117A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7C843B5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3117AD">
        <w:rPr>
          <w:rFonts w:ascii="GHEA Grapalat" w:hAnsi="GHEA Grapalat"/>
          <w:sz w:val="20"/>
          <w:lang w:val="hy-AM"/>
        </w:rPr>
        <w:t>Փարաքարի համայնքապետարան</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77E68067"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60D8E7FA"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7C4845B2" w14:textId="77777777" w:rsidR="003E1421" w:rsidRPr="003117AD" w:rsidRDefault="00A81DD5" w:rsidP="00EF3662">
      <w:pPr>
        <w:pStyle w:val="23"/>
        <w:spacing w:line="240" w:lineRule="auto"/>
        <w:ind w:firstLine="567"/>
        <w:rPr>
          <w:rFonts w:ascii="GHEA Grapalat" w:hAnsi="GHEA Grapalat" w:cs="Times Armenia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w:t>
      </w:r>
      <w:r w:rsidR="003E1421" w:rsidRPr="003117AD">
        <w:rPr>
          <w:rFonts w:ascii="GHEA Grapalat" w:hAnsi="GHEA Grapalat" w:cs="Times Armenian"/>
          <w:szCs w:val="24"/>
        </w:rPr>
        <w:t xml:space="preserve">ոստի հասցեն է` </w:t>
      </w:r>
      <w:r w:rsidR="003117AD" w:rsidRPr="003117AD">
        <w:rPr>
          <w:rFonts w:ascii="GHEA Grapalat" w:hAnsi="GHEA Grapalat" w:cs="Times Armenian"/>
          <w:szCs w:val="24"/>
        </w:rPr>
        <w:t>info.garikllc@mail.ru</w:t>
      </w:r>
    </w:p>
    <w:p w14:paraId="7BA6C2BC"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478996EA" w14:textId="77777777" w:rsidR="00096865" w:rsidRPr="00064ADD" w:rsidRDefault="00096865" w:rsidP="00EF3662">
      <w:pPr>
        <w:pStyle w:val="3"/>
        <w:spacing w:line="240" w:lineRule="auto"/>
        <w:ind w:firstLine="567"/>
        <w:rPr>
          <w:rFonts w:ascii="GHEA Grapalat" w:hAnsi="GHEA Grapalat"/>
          <w:sz w:val="24"/>
          <w:szCs w:val="22"/>
          <w:lang w:val="af-ZA"/>
        </w:rPr>
      </w:pPr>
    </w:p>
    <w:p w14:paraId="046F6927"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41219DFD" w14:textId="77777777" w:rsidR="002B32D6" w:rsidRPr="00064ADD" w:rsidRDefault="002B32D6" w:rsidP="00EF3662">
      <w:pPr>
        <w:ind w:left="360"/>
        <w:jc w:val="center"/>
        <w:rPr>
          <w:rFonts w:ascii="GHEA Grapalat" w:hAnsi="GHEA Grapalat" w:cs="Sylfaen"/>
          <w:b/>
          <w:sz w:val="20"/>
        </w:rPr>
      </w:pPr>
    </w:p>
    <w:p w14:paraId="41B6BBD1" w14:textId="2B03A48C" w:rsidR="00096865" w:rsidRPr="003633FA" w:rsidRDefault="00845AA5" w:rsidP="00EF3662">
      <w:pPr>
        <w:pStyle w:val="3"/>
        <w:spacing w:line="240" w:lineRule="auto"/>
        <w:ind w:firstLine="567"/>
        <w:jc w:val="both"/>
        <w:rPr>
          <w:rFonts w:ascii="GHEA Grapalat" w:hAnsi="GHEA Grapalat" w:cs="Sylfaen"/>
          <w:i w:val="0"/>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3633FA">
        <w:rPr>
          <w:rFonts w:ascii="GHEA Grapalat" w:hAnsi="GHEA Grapalat" w:cs="Sylfaen"/>
          <w:i w:val="0"/>
        </w:rPr>
        <w:t xml:space="preserve"> </w:t>
      </w:r>
      <w:proofErr w:type="gramStart"/>
      <w:r w:rsidR="00096865" w:rsidRPr="00064ADD">
        <w:rPr>
          <w:rFonts w:ascii="GHEA Grapalat" w:hAnsi="GHEA Grapalat" w:cs="Sylfaen"/>
          <w:i w:val="0"/>
        </w:rPr>
        <w:t>հանդիսանում</w:t>
      </w:r>
      <w:r w:rsidR="00096865" w:rsidRPr="003633FA">
        <w:rPr>
          <w:rFonts w:ascii="GHEA Grapalat" w:hAnsi="GHEA Grapalat" w:cs="Sylfaen"/>
          <w:i w:val="0"/>
        </w:rPr>
        <w:t xml:space="preserve">  </w:t>
      </w:r>
      <w:r w:rsidR="003633FA" w:rsidRPr="003633FA">
        <w:rPr>
          <w:rFonts w:ascii="GHEA Grapalat" w:hAnsi="GHEA Grapalat" w:cs="Sylfaen"/>
          <w:i w:val="0"/>
        </w:rPr>
        <w:t>Փարաքարի</w:t>
      </w:r>
      <w:proofErr w:type="gramEnd"/>
      <w:r w:rsidR="003633FA" w:rsidRPr="003633FA">
        <w:rPr>
          <w:rFonts w:ascii="GHEA Grapalat" w:hAnsi="GHEA Grapalat" w:cs="Sylfaen"/>
          <w:i w:val="0"/>
        </w:rPr>
        <w:t xml:space="preserve">  համայնքապետարանի</w:t>
      </w:r>
      <w:r w:rsidR="00096865" w:rsidRPr="003633FA">
        <w:rPr>
          <w:rFonts w:ascii="GHEA Grapalat" w:hAnsi="GHEA Grapalat" w:cs="Sylfaen"/>
          <w:i w:val="0"/>
        </w:rPr>
        <w:t xml:space="preserve"> </w:t>
      </w:r>
      <w:r w:rsidR="00096865" w:rsidRPr="00064ADD">
        <w:rPr>
          <w:rFonts w:ascii="GHEA Grapalat" w:hAnsi="GHEA Grapalat" w:cs="Sylfaen"/>
          <w:i w:val="0"/>
        </w:rPr>
        <w:t>կարիքների</w:t>
      </w:r>
      <w:r w:rsidR="00096865" w:rsidRPr="003633FA">
        <w:rPr>
          <w:rFonts w:ascii="GHEA Grapalat" w:hAnsi="GHEA Grapalat" w:cs="Sylfaen"/>
          <w:i w:val="0"/>
        </w:rPr>
        <w:t xml:space="preserve"> </w:t>
      </w:r>
      <w:r w:rsidR="00096865" w:rsidRPr="00064ADD">
        <w:rPr>
          <w:rFonts w:ascii="GHEA Grapalat" w:hAnsi="GHEA Grapalat" w:cs="Sylfaen"/>
          <w:i w:val="0"/>
        </w:rPr>
        <w:t>համար</w:t>
      </w:r>
      <w:r w:rsidR="00096865" w:rsidRPr="003633FA">
        <w:rPr>
          <w:rFonts w:ascii="GHEA Grapalat" w:hAnsi="GHEA Grapalat" w:cs="Sylfaen"/>
          <w:i w:val="0"/>
        </w:rPr>
        <w:t xml:space="preserve">` </w:t>
      </w:r>
      <w:r w:rsidR="003633FA" w:rsidRPr="003633FA">
        <w:rPr>
          <w:rFonts w:ascii="GHEA Grapalat" w:hAnsi="GHEA Grapalat" w:cs="Sylfaen"/>
          <w:i w:val="0"/>
        </w:rPr>
        <w:t>նախագծա-նախահաշվային փաստաթղթերի կազմման խորհրդատվական ծառայությունների</w:t>
      </w:r>
      <w:r w:rsidR="00096865" w:rsidRPr="003633FA">
        <w:rPr>
          <w:rFonts w:ascii="GHEA Grapalat" w:hAnsi="GHEA Grapalat" w:cs="Sylfaen"/>
          <w:i w:val="0"/>
        </w:rPr>
        <w:t xml:space="preserve"> ձեռքբերումը</w:t>
      </w:r>
      <w:r w:rsidR="00816505" w:rsidRPr="003633FA">
        <w:rPr>
          <w:rFonts w:ascii="GHEA Grapalat" w:hAnsi="GHEA Grapalat" w:cs="Sylfaen"/>
          <w:i w:val="0"/>
        </w:rPr>
        <w:t xml:space="preserve"> (այսուհետ` նաև </w:t>
      </w:r>
      <w:r w:rsidR="00DC39B5" w:rsidRPr="003633FA">
        <w:rPr>
          <w:rFonts w:ascii="GHEA Grapalat" w:hAnsi="GHEA Grapalat" w:cs="Sylfaen"/>
          <w:i w:val="0"/>
        </w:rPr>
        <w:t>ծառայություն</w:t>
      </w:r>
      <w:r w:rsidR="00816505" w:rsidRPr="003633FA">
        <w:rPr>
          <w:rFonts w:ascii="GHEA Grapalat" w:hAnsi="GHEA Grapalat" w:cs="Sylfaen"/>
          <w:i w:val="0"/>
        </w:rPr>
        <w:t>)</w:t>
      </w:r>
      <w:r w:rsidR="00C43524" w:rsidRPr="003633FA">
        <w:rPr>
          <w:rFonts w:ascii="GHEA Grapalat" w:hAnsi="GHEA Grapalat" w:cs="Sylfaen"/>
          <w:i w:val="0"/>
        </w:rPr>
        <w:t>,</w:t>
      </w:r>
      <w:r w:rsidR="00BC3FA5">
        <w:rPr>
          <w:rFonts w:ascii="GHEA Grapalat" w:hAnsi="GHEA Grapalat" w:cs="Sylfaen"/>
          <w:i w:val="0"/>
        </w:rPr>
        <w:t xml:space="preserve"> որ</w:t>
      </w:r>
      <w:r w:rsidR="00BC3FA5">
        <w:rPr>
          <w:rFonts w:ascii="GHEA Grapalat" w:hAnsi="GHEA Grapalat" w:cs="Sylfaen"/>
          <w:i w:val="0"/>
          <w:lang w:val="hy-AM"/>
        </w:rPr>
        <w:t>ը</w:t>
      </w:r>
      <w:r w:rsidR="00096865" w:rsidRPr="003633FA">
        <w:rPr>
          <w:rFonts w:ascii="GHEA Grapalat" w:hAnsi="GHEA Grapalat" w:cs="Sylfaen"/>
          <w:i w:val="0"/>
        </w:rPr>
        <w:t xml:space="preserve"> խմբավորված  </w:t>
      </w:r>
      <w:r w:rsidR="00BC3FA5">
        <w:rPr>
          <w:rFonts w:ascii="GHEA Grapalat" w:hAnsi="GHEA Grapalat" w:cs="Sylfaen"/>
          <w:i w:val="0"/>
          <w:lang w:val="hy-AM"/>
        </w:rPr>
        <w:t>է</w:t>
      </w:r>
      <w:r w:rsidR="00096865" w:rsidRPr="003633FA">
        <w:rPr>
          <w:rFonts w:ascii="GHEA Grapalat" w:hAnsi="GHEA Grapalat" w:cs="Sylfaen"/>
          <w:i w:val="0"/>
        </w:rPr>
        <w:t xml:space="preserve"> </w:t>
      </w:r>
      <w:r w:rsidR="00BC3FA5">
        <w:rPr>
          <w:rFonts w:ascii="GHEA Grapalat" w:hAnsi="GHEA Grapalat" w:cs="Sylfaen"/>
          <w:i w:val="0"/>
          <w:lang w:val="hy-AM"/>
        </w:rPr>
        <w:t>1</w:t>
      </w:r>
      <w:r w:rsidR="00096865" w:rsidRPr="003633FA">
        <w:rPr>
          <w:rFonts w:ascii="GHEA Grapalat" w:hAnsi="GHEA Grapalat" w:cs="Sylfaen"/>
          <w:i w:val="0"/>
        </w:rPr>
        <w:t xml:space="preserve"> </w:t>
      </w:r>
      <w:r w:rsidR="0034502E">
        <w:rPr>
          <w:rFonts w:ascii="GHEA Grapalat" w:hAnsi="GHEA Grapalat" w:cs="Sylfaen"/>
          <w:i w:val="0"/>
        </w:rPr>
        <w:t>չափաբաժն</w:t>
      </w:r>
      <w:r w:rsidR="00753E6E" w:rsidRPr="00064ADD">
        <w:rPr>
          <w:rFonts w:ascii="GHEA Grapalat" w:hAnsi="GHEA Grapalat" w:cs="Sylfaen"/>
          <w:i w:val="0"/>
        </w:rPr>
        <w:t>ում</w:t>
      </w:r>
      <w:r w:rsidR="00096865"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5D26B6" w:rsidRPr="00064ADD" w14:paraId="47966D86" w14:textId="77777777" w:rsidTr="00993392">
        <w:trPr>
          <w:trHeight w:val="315"/>
        </w:trPr>
        <w:tc>
          <w:tcPr>
            <w:tcW w:w="3119" w:type="dxa"/>
            <w:gridSpan w:val="2"/>
            <w:vAlign w:val="center"/>
          </w:tcPr>
          <w:p w14:paraId="1A5010A7"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0C9B9456"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6B838ABC" w14:textId="77777777" w:rsidTr="00956171">
        <w:trPr>
          <w:trHeight w:val="166"/>
        </w:trPr>
        <w:tc>
          <w:tcPr>
            <w:tcW w:w="1305" w:type="dxa"/>
            <w:vAlign w:val="center"/>
          </w:tcPr>
          <w:p w14:paraId="70F4960D"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814" w:type="dxa"/>
            <w:vAlign w:val="center"/>
          </w:tcPr>
          <w:p w14:paraId="722D71E5" w14:textId="77777777" w:rsidR="00AB5C0E" w:rsidRDefault="00C8495D" w:rsidP="00AB5C0E">
            <w:pPr>
              <w:pStyle w:val="23"/>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AB5C0E">
              <w:rPr>
                <w:rFonts w:ascii="GHEA Grapalat" w:hAnsi="GHEA Grapalat"/>
                <w:b/>
                <w:bCs/>
                <w:i/>
                <w:iCs/>
                <w:sz w:val="14"/>
                <w:szCs w:val="14"/>
                <w:lang w:val="hy-AM"/>
              </w:rPr>
              <w:t xml:space="preserve"> </w:t>
            </w:r>
          </w:p>
          <w:p w14:paraId="54776416" w14:textId="77777777" w:rsidR="005D26B6" w:rsidRPr="00064ADD" w:rsidRDefault="00AB5C0E" w:rsidP="00AB5C0E">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0347909D" w14:textId="77777777" w:rsidR="005D26B6" w:rsidRPr="00064ADD" w:rsidRDefault="005D26B6" w:rsidP="00EF3662">
            <w:pPr>
              <w:pStyle w:val="23"/>
              <w:spacing w:line="240" w:lineRule="auto"/>
              <w:ind w:firstLine="0"/>
              <w:jc w:val="center"/>
              <w:rPr>
                <w:rFonts w:ascii="GHEA Grapalat" w:hAnsi="GHEA Grapalat"/>
                <w:b/>
                <w:bCs/>
                <w:i/>
                <w:iCs/>
              </w:rPr>
            </w:pPr>
          </w:p>
        </w:tc>
      </w:tr>
      <w:tr w:rsidR="00956171" w:rsidRPr="00ED15FA" w14:paraId="7FA69B2F" w14:textId="77777777" w:rsidTr="00A3175E">
        <w:tc>
          <w:tcPr>
            <w:tcW w:w="1305" w:type="dxa"/>
            <w:vAlign w:val="center"/>
          </w:tcPr>
          <w:p w14:paraId="306E34E1" w14:textId="77777777" w:rsidR="00956171" w:rsidRPr="00435710" w:rsidRDefault="00956171" w:rsidP="00956171">
            <w:pPr>
              <w:pStyle w:val="23"/>
              <w:spacing w:line="240" w:lineRule="auto"/>
              <w:ind w:firstLine="0"/>
              <w:jc w:val="center"/>
              <w:rPr>
                <w:rFonts w:ascii="GHEA Grapalat" w:hAnsi="GHEA Grapalat" w:cs="Calibri"/>
                <w:bCs/>
                <w:color w:val="000000"/>
              </w:rPr>
            </w:pPr>
            <w:r w:rsidRPr="00435710">
              <w:rPr>
                <w:rFonts w:ascii="GHEA Grapalat" w:hAnsi="GHEA Grapalat" w:cs="Calibri"/>
                <w:bCs/>
                <w:color w:val="000000"/>
              </w:rPr>
              <w:t>1</w:t>
            </w:r>
          </w:p>
        </w:tc>
        <w:tc>
          <w:tcPr>
            <w:tcW w:w="1814" w:type="dxa"/>
            <w:vAlign w:val="center"/>
          </w:tcPr>
          <w:p w14:paraId="500317DA" w14:textId="5C2500B0" w:rsidR="00BC3FA5" w:rsidRPr="00A3175E" w:rsidRDefault="00A3175E" w:rsidP="00A3175E">
            <w:pPr>
              <w:pStyle w:val="a3"/>
              <w:spacing w:line="240" w:lineRule="auto"/>
              <w:ind w:firstLine="0"/>
              <w:jc w:val="center"/>
              <w:rPr>
                <w:rFonts w:ascii="GHEA Grapalat" w:hAnsi="GHEA Grapalat"/>
                <w:b/>
                <w:bCs/>
                <w:i w:val="0"/>
                <w:sz w:val="22"/>
                <w:szCs w:val="22"/>
                <w:lang w:val="hy-AM"/>
              </w:rPr>
            </w:pPr>
            <w:r w:rsidRPr="00A3175E">
              <w:rPr>
                <w:rFonts w:ascii="GHEA Grapalat" w:hAnsi="GHEA Grapalat"/>
                <w:b/>
                <w:bCs/>
                <w:i w:val="0"/>
                <w:sz w:val="22"/>
                <w:szCs w:val="22"/>
                <w:lang w:val="hy-AM"/>
              </w:rPr>
              <w:t>700 000</w:t>
            </w:r>
          </w:p>
          <w:p w14:paraId="0EEF5968" w14:textId="2EBAD17B" w:rsidR="00956171" w:rsidRPr="00B161BE" w:rsidRDefault="00956171" w:rsidP="00A3175E">
            <w:pPr>
              <w:pStyle w:val="23"/>
              <w:spacing w:line="240" w:lineRule="auto"/>
              <w:ind w:firstLine="0"/>
              <w:jc w:val="center"/>
              <w:rPr>
                <w:rFonts w:ascii="GHEA Grapalat" w:hAnsi="GHEA Grapalat" w:cs="Calibri"/>
                <w:bCs/>
                <w:color w:val="000000"/>
                <w:lang w:val="hy-AM"/>
              </w:rPr>
            </w:pPr>
          </w:p>
        </w:tc>
        <w:tc>
          <w:tcPr>
            <w:tcW w:w="7231" w:type="dxa"/>
            <w:vAlign w:val="center"/>
          </w:tcPr>
          <w:p w14:paraId="0F45B111" w14:textId="0A038F8D" w:rsidR="00956171" w:rsidRPr="00A3175E" w:rsidRDefault="00A3175E" w:rsidP="00BC3FA5">
            <w:pPr>
              <w:rPr>
                <w:rFonts w:ascii="GHEA Grapalat" w:hAnsi="GHEA Grapalat"/>
                <w:sz w:val="18"/>
                <w:szCs w:val="18"/>
                <w:lang w:val="hy-AM"/>
              </w:rPr>
            </w:pPr>
            <w:r w:rsidRPr="00A3175E">
              <w:rPr>
                <w:rFonts w:ascii="GHEA Grapalat" w:hAnsi="GHEA Grapalat"/>
                <w:sz w:val="18"/>
                <w:szCs w:val="18"/>
                <w:lang w:val="hy-AM"/>
              </w:rPr>
              <w:t xml:space="preserve">Փարաքար համայնքի Փարաքար բնակավայրի Է. Թևոսյան, Բարեկամության, Սևանի, Էրեբունի, Ռ. Արշակյան փողոցներն իրար միացնող ճանապարհի ասֆալտապատման աշխատանքների </w:t>
            </w:r>
            <w:r w:rsidRPr="00A3175E">
              <w:rPr>
                <w:rFonts w:ascii="GHEA Grapalat" w:hAnsi="GHEA Grapalat" w:cs="Sylfaen"/>
                <w:color w:val="000000"/>
                <w:sz w:val="18"/>
                <w:szCs w:val="18"/>
                <w:lang w:val="hy-AM"/>
              </w:rPr>
              <w:t xml:space="preserve">նախագծանախահաշվային </w:t>
            </w:r>
            <w:r w:rsidRPr="00A3175E">
              <w:rPr>
                <w:rFonts w:ascii="GHEA Grapalat" w:hAnsi="GHEA Grapalat"/>
                <w:sz w:val="18"/>
                <w:szCs w:val="18"/>
                <w:lang w:val="es-ES"/>
              </w:rPr>
              <w:t xml:space="preserve"> </w:t>
            </w:r>
            <w:r w:rsidRPr="00A3175E">
              <w:rPr>
                <w:rFonts w:ascii="GHEA Grapalat" w:hAnsi="GHEA Grapalat"/>
                <w:sz w:val="18"/>
                <w:szCs w:val="18"/>
                <w:lang w:val="hy-AM"/>
              </w:rPr>
              <w:t>փաստաթղթերի</w:t>
            </w:r>
            <w:r w:rsidRPr="00A3175E">
              <w:rPr>
                <w:rFonts w:ascii="GHEA Grapalat" w:hAnsi="GHEA Grapalat"/>
                <w:sz w:val="18"/>
                <w:szCs w:val="18"/>
                <w:lang w:val="es-ES"/>
              </w:rPr>
              <w:t xml:space="preserve"> </w:t>
            </w:r>
            <w:r w:rsidRPr="00A3175E">
              <w:rPr>
                <w:rFonts w:ascii="GHEA Grapalat" w:hAnsi="GHEA Grapalat"/>
                <w:sz w:val="18"/>
                <w:szCs w:val="18"/>
                <w:lang w:val="hy-AM"/>
              </w:rPr>
              <w:t>կազմման</w:t>
            </w:r>
            <w:r w:rsidRPr="00A3175E">
              <w:rPr>
                <w:rFonts w:ascii="GHEA Grapalat" w:hAnsi="GHEA Grapalat"/>
                <w:sz w:val="18"/>
                <w:szCs w:val="18"/>
                <w:lang w:val="es-ES"/>
              </w:rPr>
              <w:t xml:space="preserve"> </w:t>
            </w:r>
            <w:r w:rsidRPr="00A3175E">
              <w:rPr>
                <w:rFonts w:ascii="GHEA Grapalat" w:hAnsi="GHEA Grapalat"/>
                <w:sz w:val="18"/>
                <w:szCs w:val="18"/>
                <w:lang w:val="hy-AM"/>
              </w:rPr>
              <w:t>ծառայությունների ձեռքբերում</w:t>
            </w:r>
          </w:p>
        </w:tc>
      </w:tr>
    </w:tbl>
    <w:p w14:paraId="3C6BBFCA"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CA970D8" w14:textId="77777777"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 </w:t>
      </w:r>
    </w:p>
    <w:p w14:paraId="5B5AB462" w14:textId="77777777" w:rsidR="00096865" w:rsidRPr="00064ADD" w:rsidRDefault="00096865" w:rsidP="00EF3662">
      <w:pPr>
        <w:ind w:firstLine="567"/>
        <w:rPr>
          <w:rFonts w:ascii="GHEA Grapalat" w:hAnsi="GHEA Grapalat" w:cs="Sylfaen"/>
          <w:i/>
          <w:sz w:val="20"/>
          <w:lang w:val="es-ES"/>
        </w:rPr>
      </w:pPr>
    </w:p>
    <w:p w14:paraId="41C6E9FE" w14:textId="77777777" w:rsidR="00845AA5" w:rsidRPr="00064ADD" w:rsidRDefault="00845AA5" w:rsidP="00EF3662">
      <w:pPr>
        <w:ind w:firstLine="567"/>
        <w:rPr>
          <w:rFonts w:ascii="GHEA Grapalat" w:hAnsi="GHEA Grapalat" w:cs="Sylfaen"/>
          <w:i/>
          <w:sz w:val="20"/>
          <w:lang w:val="es-ES"/>
        </w:rPr>
      </w:pPr>
    </w:p>
    <w:p w14:paraId="070B9FA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63F960A0" w14:textId="77777777" w:rsidR="00096865" w:rsidRPr="00064ADD" w:rsidRDefault="00096865" w:rsidP="00EF3662">
      <w:pPr>
        <w:ind w:firstLine="567"/>
        <w:jc w:val="both"/>
        <w:rPr>
          <w:rFonts w:ascii="GHEA Grapalat" w:hAnsi="GHEA Grapalat"/>
          <w:szCs w:val="22"/>
          <w:lang w:val="es-ES"/>
        </w:rPr>
      </w:pPr>
    </w:p>
    <w:p w14:paraId="70FCBD7A"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2AFDEBF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6A52BCFF"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329610D"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657CDE1A"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02617600"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FF88D5A"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53AE1C"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E4B2EAD"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54AA021"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AEDE070"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52C80958"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5F1B5AF2"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77CD7E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B7442B0"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62F3E7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D7D387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7EC457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E32837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22EAF2EE"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A766802"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80DC83"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998418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1163A13"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CBEAB90"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b/>
          <w:lang w:val="hy-AM"/>
        </w:rPr>
        <w:t>2.4 Ոչ գնային պայմանների գնահատման չափանիշները`</w:t>
      </w:r>
    </w:p>
    <w:p w14:paraId="69C8AA26"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523450F1"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3C11FEEC"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Ընդ որում առնվազն մեկ պայմանագրի շրջանակում մատուցված ծառայության ծավալը գումարային 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196D879E"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lang w:val="hy-AM"/>
        </w:rPr>
        <w:t xml:space="preserve">Սույն ընթացակարգի իմաստով նմանատիպ են </w:t>
      </w:r>
      <w:r w:rsidRPr="00D96A76">
        <w:rPr>
          <w:rFonts w:ascii="GHEA Grapalat" w:hAnsi="GHEA Grapalat" w:cs="Arial Armenian"/>
          <w:b/>
          <w:lang w:val="hy-AM"/>
        </w:rPr>
        <w:t xml:space="preserve">համարվում Նախագծա-նախահաշվային փաստաթղթերի կազմման ծառայությունների մատուցման պայմանագրերը։  </w:t>
      </w:r>
    </w:p>
    <w:p w14:paraId="19F870BF"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6B0A19A3"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7D8682A3"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2C4EB44E"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D96A76">
        <w:rPr>
          <w:rFonts w:ascii="GHEA Grapalat" w:hAnsi="GHEA Grapalat" w:cs="Arial Armenian"/>
          <w:b/>
          <w:bCs/>
          <w:lang w:val="hy-AM"/>
        </w:rPr>
        <w:t>1 ինժեներ-ճարտարագետ</w:t>
      </w:r>
      <w:r w:rsidRPr="00D96A76">
        <w:rPr>
          <w:rFonts w:ascii="GHEA Grapalat" w:hAnsi="GHEA Grapalat" w:cs="Arial Armenian"/>
          <w:lang w:val="hy-AM"/>
        </w:rPr>
        <w:t xml:space="preserve"> անձնակազմ՝ առնվազն 3 տարվա մասնագիտական աշխատանքային փորձով։</w:t>
      </w:r>
    </w:p>
    <w:p w14:paraId="6267EF5F"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02D7B" w:rsidRPr="00D96A76" w14:paraId="4D3F6575" w14:textId="77777777" w:rsidTr="00674D33">
        <w:tc>
          <w:tcPr>
            <w:tcW w:w="10031" w:type="dxa"/>
            <w:gridSpan w:val="5"/>
          </w:tcPr>
          <w:p w14:paraId="485703F3" w14:textId="77777777" w:rsidR="00C02D7B" w:rsidRPr="00D96A76" w:rsidRDefault="00C02D7B" w:rsidP="00674D33">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02D7B" w:rsidRPr="00D96A76" w14:paraId="7B7168DD" w14:textId="77777777" w:rsidTr="00674D33">
        <w:tc>
          <w:tcPr>
            <w:tcW w:w="1728" w:type="dxa"/>
            <w:vMerge w:val="restart"/>
            <w:vAlign w:val="center"/>
          </w:tcPr>
          <w:p w14:paraId="14240DBA"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462F525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2076AF2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042ADD1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02D7B" w:rsidRPr="00D96A76" w14:paraId="4CA185D7" w14:textId="77777777" w:rsidTr="00674D33">
        <w:tc>
          <w:tcPr>
            <w:tcW w:w="1728" w:type="dxa"/>
            <w:vMerge/>
          </w:tcPr>
          <w:p w14:paraId="48D0E37D" w14:textId="77777777" w:rsidR="00C02D7B" w:rsidRPr="00D96A76" w:rsidRDefault="00C02D7B" w:rsidP="00674D33">
            <w:pPr>
              <w:pStyle w:val="23"/>
              <w:spacing w:line="240" w:lineRule="auto"/>
              <w:rPr>
                <w:rFonts w:ascii="GHEA Grapalat" w:hAnsi="GHEA Grapalat" w:cs="Arial Armenian"/>
                <w:lang w:val="en-US"/>
              </w:rPr>
            </w:pPr>
          </w:p>
        </w:tc>
        <w:tc>
          <w:tcPr>
            <w:tcW w:w="1782" w:type="dxa"/>
            <w:vMerge/>
          </w:tcPr>
          <w:p w14:paraId="10B42055"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69492243"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35B445D3"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5FE76F31"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312A8EF0" w14:textId="77777777" w:rsidTr="00674D33">
        <w:tc>
          <w:tcPr>
            <w:tcW w:w="1728" w:type="dxa"/>
          </w:tcPr>
          <w:p w14:paraId="6B98572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4E5563E4"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3CE5F61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5D1FEA5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2C6EC93A"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02D7B" w:rsidRPr="00D96A76" w14:paraId="3DE7A3FE" w14:textId="77777777" w:rsidTr="00674D33">
        <w:tc>
          <w:tcPr>
            <w:tcW w:w="1728" w:type="dxa"/>
          </w:tcPr>
          <w:p w14:paraId="48BA50F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EC22F3D"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6A9B0083"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576F9B1F"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6F9EE5ED"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7EA28990" w14:textId="77777777" w:rsidTr="00674D33">
        <w:tc>
          <w:tcPr>
            <w:tcW w:w="1728" w:type="dxa"/>
          </w:tcPr>
          <w:p w14:paraId="7A8B1A84"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45853296"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21F28F6B"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7174B710"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259FCDAF"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41C66FBB" w14:textId="77777777" w:rsidTr="00674D33">
        <w:tc>
          <w:tcPr>
            <w:tcW w:w="1728" w:type="dxa"/>
          </w:tcPr>
          <w:p w14:paraId="3C845518"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3BC15641"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0316E1F8"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1FE79F38"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13D3DCB3" w14:textId="77777777" w:rsidR="00C02D7B" w:rsidRPr="00D96A76" w:rsidRDefault="00C02D7B" w:rsidP="00674D33">
            <w:pPr>
              <w:pStyle w:val="23"/>
              <w:spacing w:line="240" w:lineRule="auto"/>
              <w:rPr>
                <w:rFonts w:ascii="GHEA Grapalat" w:hAnsi="GHEA Grapalat" w:cs="Arial Armenian"/>
                <w:lang w:val="en-US"/>
              </w:rPr>
            </w:pPr>
          </w:p>
        </w:tc>
      </w:tr>
    </w:tbl>
    <w:bookmarkEnd w:id="2"/>
    <w:p w14:paraId="74B93551"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003F6335"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02D7B" w:rsidRPr="00D96A76" w14:paraId="1C11154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ACDA89F" w14:textId="77777777" w:rsidR="00C02D7B" w:rsidRPr="00D96A76" w:rsidRDefault="00C02D7B" w:rsidP="00674D33">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ECA905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02D7B" w:rsidRPr="00D96A76" w14:paraId="1E1D8FF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66A284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198CDD7"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02D7B" w:rsidRPr="00D96A76" w14:paraId="3BBCFFEA" w14:textId="77777777" w:rsidTr="00674D3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F28CEEB"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B97058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02D7B" w:rsidRPr="00D96A76" w14:paraId="5BC2843A"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CB279F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5FED1C6"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02D7B" w:rsidRPr="00D96A76" w14:paraId="5F7760B1"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5057831B"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484D7B13"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01C54983" w14:textId="77777777" w:rsidR="00C02D7B" w:rsidRPr="00D96A76" w:rsidRDefault="00C02D7B" w:rsidP="00C02D7B">
      <w:pPr>
        <w:pStyle w:val="23"/>
        <w:spacing w:line="240" w:lineRule="auto"/>
        <w:rPr>
          <w:rFonts w:ascii="GHEA Grapalat" w:hAnsi="GHEA Grapalat" w:cs="Arial Armenian"/>
          <w:lang w:val="en-US"/>
        </w:rPr>
      </w:pPr>
    </w:p>
    <w:p w14:paraId="08A1C69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414C317A"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w:t>
      </w:r>
      <w:proofErr w:type="gramStart"/>
      <w:r w:rsidRPr="00D96A76">
        <w:rPr>
          <w:rFonts w:ascii="GHEA Grapalat" w:hAnsi="GHEA Grapalat" w:cs="Arial Armenian"/>
          <w:lang w:val="en-US"/>
        </w:rPr>
        <w:t>նվազագույն</w:t>
      </w:r>
      <w:proofErr w:type="gramEnd"/>
      <w:r w:rsidRPr="00D96A76">
        <w:rPr>
          <w:rFonts w:ascii="GHEA Grapalat" w:hAnsi="GHEA Grapalat" w:cs="Arial Armenian"/>
          <w:lang w:val="en-US"/>
        </w:rPr>
        <w:t xml:space="preserve">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2312DCA5"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25A76D8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23208CE3"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32C99B96" w14:textId="77777777" w:rsidR="00C02D7B" w:rsidRPr="00D96A76" w:rsidRDefault="00C02D7B" w:rsidP="00C02D7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7B62890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0E2FD2F3"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5BBC5C1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6424BCF5"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բ. </w:t>
      </w:r>
      <w:proofErr w:type="gramStart"/>
      <w:r w:rsidRPr="00D96A76">
        <w:rPr>
          <w:rFonts w:ascii="GHEA Grapalat" w:hAnsi="GHEA Grapalat" w:cs="Arial Armenian"/>
          <w:lang w:val="en-US"/>
        </w:rPr>
        <w:t>բավարար</w:t>
      </w:r>
      <w:proofErr w:type="gramEnd"/>
      <w:r w:rsidRPr="00D96A76">
        <w:rPr>
          <w:rFonts w:ascii="GHEA Grapalat" w:hAnsi="GHEA Grapalat" w:cs="Arial Armenian"/>
          <w:lang w:val="en-US"/>
        </w:rPr>
        <w:t xml:space="preserve"> գնահատված յուրաքանչյուր մասնակցին տրվող գնահատականը հաշվարկվում է հետևյալ բանաձևով`</w:t>
      </w:r>
    </w:p>
    <w:p w14:paraId="7071F977"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5F7C2ABD"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39806CB4"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0ED6F947" w14:textId="77777777" w:rsidR="00C02D7B" w:rsidRPr="00D96A76" w:rsidRDefault="00C02D7B" w:rsidP="00C02D7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6825E1FF"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105BDF3D"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2F8FD458" w14:textId="77777777" w:rsidR="00C02D7B" w:rsidRPr="00D96A76" w:rsidRDefault="00C02D7B" w:rsidP="00C02D7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3BD1FBC0" w14:textId="77777777" w:rsidR="00C02D7B" w:rsidRDefault="00C02D7B" w:rsidP="00C02D7B">
      <w:pPr>
        <w:pStyle w:val="23"/>
        <w:spacing w:line="240" w:lineRule="auto"/>
        <w:rPr>
          <w:rFonts w:ascii="GHEA Grapalat" w:hAnsi="GHEA Grapalat" w:cs="Sylfaen"/>
          <w:lang w:val="en-US"/>
        </w:rPr>
      </w:pPr>
      <w:proofErr w:type="gramStart"/>
      <w:r w:rsidRPr="00D96A76">
        <w:rPr>
          <w:rFonts w:ascii="GHEA Grapalat" w:hAnsi="GHEA Grapalat" w:cs="Sylfaen"/>
          <w:lang w:val="en-US"/>
        </w:rPr>
        <w:t>ընտրված</w:t>
      </w:r>
      <w:proofErr w:type="gramEnd"/>
      <w:r w:rsidRPr="00D96A76">
        <w:rPr>
          <w:rFonts w:ascii="GHEA Grapalat" w:hAnsi="GHEA Grapalat" w:cs="Sylfaen"/>
          <w:lang w:val="en-US"/>
        </w:rPr>
        <w:t xml:space="preserve"> մասնակից է ճանաչվում այն մասնակիցը, որին տրված գնահատականը (ՄԳ) ամենաբարձրն է.</w:t>
      </w:r>
    </w:p>
    <w:p w14:paraId="01B3CF0B" w14:textId="77777777" w:rsidR="00C02D7B" w:rsidRPr="00D96A76" w:rsidRDefault="00C02D7B" w:rsidP="00C02D7B">
      <w:pPr>
        <w:pStyle w:val="23"/>
        <w:spacing w:line="240" w:lineRule="auto"/>
        <w:rPr>
          <w:rFonts w:ascii="GHEA Grapalat" w:hAnsi="GHEA Grapalat" w:cs="Sylfaen"/>
          <w:lang w:val="en-US"/>
        </w:rPr>
      </w:pPr>
    </w:p>
    <w:p w14:paraId="6A1A87C0"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16D6B7C8"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465534C5"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4DD63D7C"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2F01A8AC" w14:textId="77777777" w:rsidR="00581DC3" w:rsidRPr="00064ADD" w:rsidRDefault="00581DC3" w:rsidP="00EF3662">
      <w:pPr>
        <w:ind w:firstLine="567"/>
        <w:jc w:val="both"/>
        <w:rPr>
          <w:rFonts w:ascii="GHEA Grapalat" w:hAnsi="GHEA Grapalat"/>
          <w:b/>
          <w:sz w:val="20"/>
          <w:lang w:val="af-ZA"/>
        </w:rPr>
      </w:pPr>
    </w:p>
    <w:p w14:paraId="6DB0942A" w14:textId="77777777" w:rsidR="00581DC3" w:rsidRPr="00064ADD" w:rsidRDefault="00581DC3" w:rsidP="00EF3662">
      <w:pPr>
        <w:ind w:firstLine="567"/>
        <w:jc w:val="both"/>
        <w:rPr>
          <w:rFonts w:ascii="GHEA Grapalat" w:hAnsi="GHEA Grapalat"/>
          <w:b/>
          <w:sz w:val="20"/>
          <w:lang w:val="af-ZA"/>
        </w:rPr>
      </w:pPr>
    </w:p>
    <w:p w14:paraId="2A310C9D"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36BDB887" w14:textId="77777777" w:rsidR="00096865" w:rsidRPr="00064ADD" w:rsidRDefault="00096865" w:rsidP="00EF3662">
      <w:pPr>
        <w:jc w:val="center"/>
        <w:rPr>
          <w:rFonts w:ascii="GHEA Grapalat" w:hAnsi="GHEA Grapalat"/>
          <w:b/>
          <w:sz w:val="20"/>
          <w:lang w:val="af-ZA"/>
        </w:rPr>
      </w:pPr>
    </w:p>
    <w:p w14:paraId="275CF68D"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346B3B17" w14:textId="77777777" w:rsidR="00096865" w:rsidRPr="002A386F"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2A386F">
        <w:rPr>
          <w:rFonts w:ascii="GHEA Grapalat" w:hAnsi="GHEA Grapalat" w:cs="Sylfaen"/>
          <w:sz w:val="20"/>
          <w:lang w:val="hy-AM"/>
        </w:rPr>
        <w:t>մ։</w:t>
      </w:r>
    </w:p>
    <w:p w14:paraId="10C6C038"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674D33">
        <w:rPr>
          <w:rFonts w:ascii="GHEA Grapalat" w:hAnsi="GHEA Grapalat" w:cs="Sylfaen"/>
          <w:sz w:val="20"/>
          <w:lang w:val="hy-AM"/>
        </w:rPr>
        <w:t>Հարցման</w:t>
      </w:r>
      <w:r w:rsidRPr="00064ADD">
        <w:rPr>
          <w:rFonts w:ascii="GHEA Grapalat" w:hAnsi="GHEA Grapalat" w:cs="Arial"/>
          <w:sz w:val="20"/>
          <w:lang w:val="af-ZA"/>
        </w:rPr>
        <w:t xml:space="preserve"> </w:t>
      </w:r>
      <w:r w:rsidRPr="00674D33">
        <w:rPr>
          <w:rFonts w:ascii="GHEA Grapalat" w:hAnsi="GHEA Grapalat" w:cs="Sylfaen"/>
          <w:sz w:val="20"/>
          <w:lang w:val="hy-AM"/>
        </w:rPr>
        <w:t>և</w:t>
      </w:r>
      <w:r w:rsidRPr="00064ADD">
        <w:rPr>
          <w:rFonts w:ascii="GHEA Grapalat" w:hAnsi="GHEA Grapalat" w:cs="Arial"/>
          <w:sz w:val="20"/>
          <w:lang w:val="af-ZA"/>
        </w:rPr>
        <w:t xml:space="preserve"> </w:t>
      </w:r>
      <w:r w:rsidRPr="00674D33">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674D33">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674D33">
        <w:rPr>
          <w:rFonts w:ascii="GHEA Grapalat" w:hAnsi="GHEA Grapalat" w:cs="Sylfaen"/>
          <w:sz w:val="20"/>
          <w:lang w:val="hy-AM"/>
        </w:rPr>
        <w:t>մասին</w:t>
      </w:r>
      <w:r w:rsidRPr="00064ADD">
        <w:rPr>
          <w:rFonts w:ascii="GHEA Grapalat" w:hAnsi="GHEA Grapalat" w:cs="Arial"/>
          <w:sz w:val="20"/>
          <w:lang w:val="af-ZA"/>
        </w:rPr>
        <w:t xml:space="preserve"> </w:t>
      </w:r>
      <w:r w:rsidRPr="00674D33">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674D33">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օրը</w:t>
      </w:r>
      <w:r w:rsidR="00781688" w:rsidRPr="00064ADD">
        <w:rPr>
          <w:rFonts w:ascii="GHEA Grapalat" w:hAnsi="GHEA Grapalat" w:cs="Arial"/>
          <w:sz w:val="20"/>
          <w:lang w:val="af-ZA"/>
        </w:rPr>
        <w:t xml:space="preserve"> </w:t>
      </w:r>
      <w:r w:rsidRPr="00674D33">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674D33">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674D33">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տեղեկագր</w:t>
      </w:r>
      <w:r w:rsidR="009A73D5" w:rsidRPr="00674D33">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ենթաբա</w:t>
      </w:r>
      <w:r w:rsidR="009A73D5" w:rsidRPr="00674D33">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674D33">
        <w:rPr>
          <w:rFonts w:ascii="GHEA Grapalat" w:hAnsi="GHEA Grapalat" w:cs="Sylfaen"/>
          <w:sz w:val="20"/>
          <w:lang w:val="hy-AM"/>
        </w:rPr>
        <w:t>առանց</w:t>
      </w:r>
      <w:r w:rsidRPr="00064ADD">
        <w:rPr>
          <w:rFonts w:ascii="GHEA Grapalat" w:hAnsi="GHEA Grapalat" w:cs="Arial"/>
          <w:sz w:val="20"/>
          <w:lang w:val="af-ZA"/>
        </w:rPr>
        <w:t xml:space="preserve"> </w:t>
      </w:r>
      <w:r w:rsidRPr="00674D33">
        <w:rPr>
          <w:rFonts w:ascii="GHEA Grapalat" w:hAnsi="GHEA Grapalat" w:cs="Sylfaen"/>
          <w:sz w:val="20"/>
          <w:lang w:val="hy-AM"/>
        </w:rPr>
        <w:t>նշելու</w:t>
      </w:r>
      <w:r w:rsidRPr="00064ADD">
        <w:rPr>
          <w:rFonts w:ascii="GHEA Grapalat" w:hAnsi="GHEA Grapalat" w:cs="Arial"/>
          <w:sz w:val="20"/>
          <w:lang w:val="af-ZA"/>
        </w:rPr>
        <w:t xml:space="preserve"> </w:t>
      </w:r>
      <w:r w:rsidRPr="00674D33">
        <w:rPr>
          <w:rFonts w:ascii="GHEA Grapalat" w:hAnsi="GHEA Grapalat" w:cs="Sylfaen"/>
          <w:sz w:val="20"/>
          <w:lang w:val="hy-AM"/>
        </w:rPr>
        <w:t>հարցումը</w:t>
      </w:r>
      <w:r w:rsidRPr="00064ADD">
        <w:rPr>
          <w:rFonts w:ascii="GHEA Grapalat" w:hAnsi="GHEA Grapalat" w:cs="Arial"/>
          <w:sz w:val="20"/>
          <w:lang w:val="af-ZA"/>
        </w:rPr>
        <w:t xml:space="preserve"> </w:t>
      </w:r>
      <w:r w:rsidRPr="00674D33">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674D33">
        <w:rPr>
          <w:rFonts w:ascii="GHEA Grapalat" w:hAnsi="GHEA Grapalat" w:cs="Arial"/>
          <w:sz w:val="20"/>
          <w:lang w:val="hy-AM"/>
        </w:rPr>
        <w:t>մ</w:t>
      </w:r>
      <w:r w:rsidRPr="00674D33">
        <w:rPr>
          <w:rFonts w:ascii="GHEA Grapalat" w:hAnsi="GHEA Grapalat" w:cs="Sylfaen"/>
          <w:sz w:val="20"/>
          <w:lang w:val="hy-AM"/>
        </w:rPr>
        <w:t>ասնակցի</w:t>
      </w:r>
      <w:r w:rsidRPr="00064ADD">
        <w:rPr>
          <w:rFonts w:ascii="GHEA Grapalat" w:hAnsi="GHEA Grapalat" w:cs="Arial"/>
          <w:sz w:val="20"/>
          <w:lang w:val="af-ZA"/>
        </w:rPr>
        <w:t xml:space="preserve"> </w:t>
      </w:r>
      <w:r w:rsidRPr="00674D33">
        <w:rPr>
          <w:rFonts w:ascii="GHEA Grapalat" w:hAnsi="GHEA Grapalat" w:cs="Sylfaen"/>
          <w:sz w:val="20"/>
          <w:lang w:val="hy-AM"/>
        </w:rPr>
        <w:t>տվյալները</w:t>
      </w:r>
      <w:r w:rsidR="004D5671" w:rsidRPr="00674D33">
        <w:rPr>
          <w:rFonts w:ascii="GHEA Grapalat" w:hAnsi="GHEA Grapalat" w:cs="Tahoma"/>
          <w:sz w:val="20"/>
          <w:lang w:val="hy-AM"/>
        </w:rPr>
        <w:t>։</w:t>
      </w:r>
      <w:r w:rsidR="00A93710" w:rsidRPr="00064ADD">
        <w:rPr>
          <w:rFonts w:ascii="GHEA Grapalat" w:hAnsi="GHEA Grapalat" w:cs="Tahoma"/>
          <w:sz w:val="20"/>
          <w:lang w:val="af-ZA"/>
        </w:rPr>
        <w:t xml:space="preserve"> </w:t>
      </w:r>
    </w:p>
    <w:p w14:paraId="33C8D62C"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ACD27CF"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6B7CF129"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33C9E3E" w14:textId="77777777" w:rsidR="00B051BE" w:rsidRPr="002A386F" w:rsidRDefault="00096865" w:rsidP="002A386F">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w:t>
      </w:r>
      <w:r w:rsidR="002A386F">
        <w:rPr>
          <w:rFonts w:ascii="GHEA Grapalat" w:hAnsi="GHEA Grapalat" w:cs="Sylfaen"/>
          <w:sz w:val="20"/>
          <w:lang w:val="hy-AM"/>
        </w:rPr>
        <w:t>մ։</w:t>
      </w:r>
    </w:p>
    <w:p w14:paraId="378F7D2D" w14:textId="77777777" w:rsidR="002A386F" w:rsidRPr="00064ADD" w:rsidRDefault="002A386F" w:rsidP="002A386F">
      <w:pPr>
        <w:autoSpaceDE w:val="0"/>
        <w:autoSpaceDN w:val="0"/>
        <w:adjustRightInd w:val="0"/>
        <w:jc w:val="both"/>
        <w:rPr>
          <w:rFonts w:ascii="GHEA Grapalat" w:hAnsi="GHEA Grapalat"/>
          <w:b/>
          <w:sz w:val="20"/>
          <w:lang w:val="hy-AM"/>
        </w:rPr>
      </w:pPr>
    </w:p>
    <w:p w14:paraId="16C1FA39"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AA90C23"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324373B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60BB9EAE"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18C35992"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19500025" w14:textId="225ECEE0"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F2E05">
        <w:rPr>
          <w:rFonts w:ascii="GHEA Grapalat" w:hAnsi="GHEA Grapalat" w:cs="Sylfaen"/>
          <w:szCs w:val="24"/>
          <w:lang w:val="hy-AM"/>
        </w:rPr>
        <w:t>ՀՐԱՏԱՊ ԲԱՑ ՄՐՑՈՒՅԹԻ</w:t>
      </w:r>
      <w:r w:rsidR="003117AD">
        <w:rPr>
          <w:rFonts w:ascii="GHEA Grapalat" w:hAnsi="GHEA Grapalat" w:cs="Sylfaen"/>
          <w:szCs w:val="24"/>
          <w:lang w:val="hy-AM"/>
        </w:rPr>
        <w:t xml:space="preserve">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D225792" w14:textId="2E5621D8"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B3447F">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C3FA5">
        <w:rPr>
          <w:rFonts w:ascii="GHEA Grapalat" w:hAnsi="GHEA Grapalat" w:cs="Sylfaen"/>
          <w:szCs w:val="24"/>
          <w:lang w:val="hy-AM"/>
        </w:rPr>
        <w:t>10</w:t>
      </w:r>
      <w:r w:rsidR="00A3468D" w:rsidRPr="00064ADD">
        <w:rPr>
          <w:rFonts w:ascii="GHEA Grapalat" w:hAnsi="GHEA Grapalat" w:cs="Sylfaen"/>
          <w:szCs w:val="24"/>
          <w:lang w:val="hy-AM"/>
        </w:rPr>
        <w:t>»րդ օրվա ժամը «</w:t>
      </w:r>
      <w:r w:rsidR="00A3175E">
        <w:rPr>
          <w:rFonts w:ascii="GHEA Grapalat" w:hAnsi="GHEA Grapalat" w:cs="Sylfaen"/>
          <w:szCs w:val="24"/>
          <w:lang w:val="hy-AM"/>
        </w:rPr>
        <w:t>15</w:t>
      </w:r>
      <w:r w:rsidR="00BC3FA5">
        <w:rPr>
          <w:rFonts w:ascii="GHEA Grapalat" w:hAnsi="GHEA Grapalat" w:cs="Sylfaen"/>
          <w:szCs w:val="24"/>
          <w:lang w:val="hy-AM"/>
        </w:rPr>
        <w:t>։45</w:t>
      </w:r>
      <w:r w:rsidR="00A3468D" w:rsidRPr="00064ADD">
        <w:rPr>
          <w:rFonts w:ascii="GHEA Grapalat" w:hAnsi="GHEA Grapalat" w:cs="Sylfaen"/>
          <w:szCs w:val="24"/>
          <w:lang w:val="hy-AM"/>
        </w:rPr>
        <w:t xml:space="preserve">»-ն, </w:t>
      </w:r>
      <w:r w:rsidR="00B3447F" w:rsidRPr="00B3447F">
        <w:rPr>
          <w:rFonts w:ascii="GHEA Grapalat" w:hAnsi="GHEA Grapalat" w:cs="Sylfaen"/>
          <w:szCs w:val="24"/>
          <w:lang w:val="hy-AM"/>
        </w:rPr>
        <w:t>ՀՀ Արմավիրի մարզ, Փարաքար համայնք, Նաիրի փողոց 42</w:t>
      </w:r>
      <w:r w:rsidR="00A3468D" w:rsidRPr="00064ADD">
        <w:rPr>
          <w:rFonts w:ascii="GHEA Grapalat" w:hAnsi="GHEA Grapalat" w:cs="Sylfaen"/>
          <w:szCs w:val="24"/>
          <w:lang w:val="hy-AM"/>
        </w:rPr>
        <w:t xml:space="preserve"> հասցեով:</w:t>
      </w:r>
    </w:p>
    <w:p w14:paraId="1986447F" w14:textId="77777777"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386F" w:rsidRPr="002A386F">
        <w:rPr>
          <w:rFonts w:ascii="GHEA Grapalat" w:hAnsi="GHEA Grapalat" w:cs="Sylfaen"/>
          <w:szCs w:val="24"/>
          <w:lang w:val="hy-AM"/>
        </w:rPr>
        <w:t>Ն</w:t>
      </w:r>
      <w:r w:rsidR="002A386F" w:rsidRPr="002A386F">
        <w:rPr>
          <w:rFonts w:ascii="Cambria Math" w:hAnsi="Cambria Math" w:cs="Cambria Math"/>
          <w:szCs w:val="24"/>
          <w:lang w:val="hy-AM"/>
        </w:rPr>
        <w:t>․</w:t>
      </w:r>
      <w:r w:rsidR="002A386F" w:rsidRPr="002A386F">
        <w:rPr>
          <w:rFonts w:ascii="GHEA Grapalat" w:hAnsi="GHEA Grapalat" w:cs="Sylfaen"/>
          <w:szCs w:val="24"/>
          <w:lang w:val="hy-AM"/>
        </w:rPr>
        <w:t xml:space="preserve"> </w:t>
      </w:r>
      <w:r w:rsidR="002A386F" w:rsidRPr="002A386F">
        <w:rPr>
          <w:rFonts w:ascii="GHEA Grapalat" w:hAnsi="GHEA Grapalat" w:cs="GHEA Grapalat"/>
          <w:szCs w:val="24"/>
          <w:lang w:val="hy-AM"/>
        </w:rPr>
        <w:t>Տիգրան</w:t>
      </w:r>
      <w:r w:rsidR="002A386F" w:rsidRPr="002A386F">
        <w:rPr>
          <w:rFonts w:ascii="GHEA Grapalat" w:hAnsi="GHEA Grapalat" w:cs="Sylfaen"/>
          <w:szCs w:val="24"/>
          <w:lang w:val="hy-AM"/>
        </w:rPr>
        <w:t>յանը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064AD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EFE886A"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15C420E7"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202F01F5"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466AC4C8"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090C1004"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ECF1763"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9C0F1B4"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5A055DD5"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1AED8D3F" w14:textId="77777777" w:rsidR="000845F6" w:rsidRPr="00064ADD" w:rsidRDefault="00E326DD" w:rsidP="002A386F">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4</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26506DB3"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768D2E43"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134B00F"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D5302B1"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749B38EF"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01E413C0"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25D66805" w14:textId="77777777" w:rsidR="00A45946" w:rsidRPr="00064ADD" w:rsidRDefault="00A45946" w:rsidP="00EF3662">
      <w:pPr>
        <w:jc w:val="center"/>
        <w:rPr>
          <w:rFonts w:ascii="GHEA Grapalat" w:hAnsi="GHEA Grapalat" w:cs="Arial"/>
          <w:b/>
          <w:sz w:val="20"/>
          <w:lang w:val="es-ES"/>
        </w:rPr>
      </w:pPr>
    </w:p>
    <w:p w14:paraId="2D61554C"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A12080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70CB7A1D"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4918AEDC"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52F8FF5E"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569A3FF"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0C5483A"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1B70A3B4"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B44E092"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C681303"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2FAE28F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47675604" w14:textId="77777777" w:rsidR="00096865" w:rsidRPr="00064ADD" w:rsidRDefault="00096865" w:rsidP="00EF3662">
      <w:pPr>
        <w:pStyle w:val="23"/>
        <w:spacing w:line="240" w:lineRule="auto"/>
        <w:ind w:firstLine="567"/>
        <w:rPr>
          <w:rFonts w:ascii="GHEA Grapalat" w:hAnsi="GHEA Grapalat"/>
          <w:lang w:val="es-ES"/>
        </w:rPr>
      </w:pPr>
    </w:p>
    <w:p w14:paraId="625BA4B4"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70CA71A4"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2176A222" w14:textId="77777777" w:rsidR="00096865" w:rsidRPr="00064ADD" w:rsidRDefault="00096865" w:rsidP="00EF3662">
      <w:pPr>
        <w:pStyle w:val="a3"/>
        <w:spacing w:line="240" w:lineRule="auto"/>
        <w:ind w:firstLine="567"/>
        <w:rPr>
          <w:rFonts w:ascii="GHEA Grapalat" w:hAnsi="GHEA Grapalat"/>
          <w:b/>
          <w:lang w:val="af-ZA"/>
        </w:rPr>
      </w:pPr>
    </w:p>
    <w:p w14:paraId="5F36A8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4EDAC3CF"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3996AD0C" w14:textId="77777777" w:rsidR="00FA0E41" w:rsidRPr="00064ADD" w:rsidRDefault="00FA0E41" w:rsidP="00EF3662">
      <w:pPr>
        <w:ind w:firstLine="567"/>
        <w:jc w:val="center"/>
        <w:rPr>
          <w:rFonts w:ascii="GHEA Grapalat" w:hAnsi="GHEA Grapalat"/>
          <w:b/>
          <w:sz w:val="20"/>
          <w:lang w:val="af-ZA"/>
        </w:rPr>
      </w:pPr>
    </w:p>
    <w:p w14:paraId="64797ED2" w14:textId="77777777" w:rsidR="00096865" w:rsidRPr="00064ADD" w:rsidRDefault="00096865" w:rsidP="00EF3662">
      <w:pPr>
        <w:ind w:firstLine="567"/>
        <w:jc w:val="both"/>
        <w:rPr>
          <w:rFonts w:ascii="GHEA Grapalat" w:hAnsi="GHEA Grapalat" w:cs="Sylfaen"/>
          <w:sz w:val="20"/>
          <w:lang w:val="af-ZA"/>
        </w:rPr>
      </w:pPr>
    </w:p>
    <w:p w14:paraId="240339D9"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2ACF0177"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277FE95" w14:textId="77777777" w:rsidR="00096865" w:rsidRPr="00064ADD" w:rsidRDefault="00096865" w:rsidP="00EF3662">
      <w:pPr>
        <w:ind w:firstLine="567"/>
        <w:jc w:val="both"/>
        <w:rPr>
          <w:rFonts w:ascii="GHEA Grapalat" w:hAnsi="GHEA Grapalat"/>
          <w:b/>
          <w:sz w:val="20"/>
          <w:lang w:val="af-ZA"/>
        </w:rPr>
      </w:pPr>
    </w:p>
    <w:p w14:paraId="306E777E" w14:textId="68B80C11"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A386F">
        <w:rPr>
          <w:rFonts w:ascii="GHEA Grapalat" w:hAnsi="GHEA Grapalat" w:cs="Sylfaen"/>
          <w:szCs w:val="24"/>
        </w:rPr>
        <w:t xml:space="preserve"> «</w:t>
      </w:r>
      <w:r w:rsidR="00BC3FA5">
        <w:rPr>
          <w:rFonts w:ascii="GHEA Grapalat" w:hAnsi="GHEA Grapalat" w:cs="Sylfaen"/>
          <w:szCs w:val="24"/>
          <w:lang w:val="hy-AM"/>
        </w:rPr>
        <w:t>10</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w:t>
      </w:r>
      <w:r w:rsidR="00A3468D" w:rsidRPr="002A386F">
        <w:rPr>
          <w:rFonts w:ascii="GHEA Grapalat" w:hAnsi="GHEA Grapalat" w:cs="Sylfaen"/>
          <w:szCs w:val="24"/>
          <w:lang w:val="hy-AM"/>
        </w:rPr>
        <w:t>մը «</w:t>
      </w:r>
      <w:r w:rsidR="00A3175E">
        <w:rPr>
          <w:rFonts w:ascii="GHEA Grapalat" w:hAnsi="GHEA Grapalat" w:cs="Sylfaen"/>
          <w:szCs w:val="24"/>
          <w:lang w:val="hy-AM"/>
        </w:rPr>
        <w:t>15</w:t>
      </w:r>
      <w:r w:rsidR="00BC3FA5">
        <w:rPr>
          <w:rFonts w:ascii="GHEA Grapalat" w:hAnsi="GHEA Grapalat" w:cs="Sylfaen"/>
          <w:szCs w:val="24"/>
          <w:lang w:val="hy-AM"/>
        </w:rPr>
        <w:t>։45</w:t>
      </w:r>
      <w:r w:rsidR="00A3468D" w:rsidRPr="002A386F">
        <w:rPr>
          <w:rFonts w:ascii="GHEA Grapalat" w:hAnsi="GHEA Grapalat" w:cs="Sylfaen"/>
          <w:szCs w:val="24"/>
          <w:lang w:val="hy-AM"/>
        </w:rPr>
        <w:t>»-ի</w:t>
      </w:r>
      <w:r w:rsidR="00A3468D" w:rsidRPr="00DB445B">
        <w:rPr>
          <w:rFonts w:ascii="GHEA Grapalat" w:hAnsi="GHEA Grapalat" w:cs="Sylfaen"/>
          <w:szCs w:val="24"/>
          <w:lang w:val="hy-AM"/>
        </w:rPr>
        <w:t>ն։</w:t>
      </w:r>
      <w:r w:rsidR="00A3468D" w:rsidRPr="00064ADD">
        <w:rPr>
          <w:rFonts w:ascii="GHEA Grapalat" w:hAnsi="GHEA Grapalat" w:cs="Sylfaen"/>
          <w:szCs w:val="24"/>
        </w:rPr>
        <w:t xml:space="preserve"> </w:t>
      </w:r>
    </w:p>
    <w:p w14:paraId="18EADCB1" w14:textId="77777777" w:rsidR="00A3468D" w:rsidRPr="00064ADD" w:rsidRDefault="00A3468D" w:rsidP="00A3468D">
      <w:pPr>
        <w:ind w:firstLine="567"/>
        <w:jc w:val="both"/>
        <w:rPr>
          <w:rFonts w:ascii="GHEA Grapalat" w:hAnsi="GHEA Grapalat" w:cs="Sylfaen"/>
          <w:sz w:val="20"/>
          <w:lang w:val="af-ZA"/>
        </w:rPr>
      </w:pPr>
      <w:r w:rsidRPr="00DB445B">
        <w:rPr>
          <w:rFonts w:ascii="GHEA Grapalat" w:hAnsi="GHEA Grapalat" w:cs="Sylfaen"/>
          <w:sz w:val="20"/>
          <w:lang w:val="hy-AM"/>
        </w:rPr>
        <w:t>Հայտերի</w:t>
      </w:r>
      <w:r w:rsidRPr="00064ADD">
        <w:rPr>
          <w:rFonts w:ascii="GHEA Grapalat" w:hAnsi="GHEA Grapalat" w:cs="Sylfaen"/>
          <w:sz w:val="20"/>
          <w:lang w:val="af-ZA"/>
        </w:rPr>
        <w:t xml:space="preserve"> </w:t>
      </w:r>
      <w:r w:rsidRPr="00DB445B">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DB445B">
        <w:rPr>
          <w:rFonts w:ascii="GHEA Grapalat" w:hAnsi="GHEA Grapalat" w:cs="Sylfaen"/>
          <w:sz w:val="20"/>
          <w:lang w:val="hy-AM"/>
        </w:rPr>
        <w:t>նիստում՝</w:t>
      </w:r>
    </w:p>
    <w:p w14:paraId="05212375"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DB445B">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DB445B">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DB445B">
        <w:rPr>
          <w:rFonts w:ascii="GHEA Grapalat" w:hAnsi="GHEA Grapalat" w:cs="Sylfaen"/>
          <w:sz w:val="20"/>
          <w:lang w:val="hy-AM"/>
        </w:rPr>
        <w:t>սույն</w:t>
      </w:r>
      <w:r w:rsidRPr="00064ADD">
        <w:rPr>
          <w:rFonts w:ascii="GHEA Grapalat" w:hAnsi="GHEA Grapalat" w:cs="Sylfaen"/>
          <w:sz w:val="20"/>
          <w:lang w:val="af-ZA"/>
        </w:rPr>
        <w:t xml:space="preserve"> </w:t>
      </w:r>
      <w:r w:rsidRPr="00DB445B">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DB445B">
        <w:rPr>
          <w:rFonts w:ascii="GHEA Grapalat" w:hAnsi="GHEA Grapalat" w:cs="Sylfaen"/>
          <w:sz w:val="20"/>
          <w:lang w:val="hy-AM"/>
        </w:rPr>
        <w:t>շրջանակում</w:t>
      </w:r>
      <w:r w:rsidRPr="00064ADD">
        <w:rPr>
          <w:rFonts w:ascii="GHEA Grapalat" w:hAnsi="GHEA Grapalat" w:cs="Sylfaen"/>
          <w:sz w:val="20"/>
          <w:lang w:val="af-ZA"/>
        </w:rPr>
        <w:t xml:space="preserve"> </w:t>
      </w:r>
      <w:r w:rsidRPr="00DB445B">
        <w:rPr>
          <w:rFonts w:ascii="GHEA Grapalat" w:hAnsi="GHEA Grapalat" w:cs="Sylfaen"/>
          <w:sz w:val="20"/>
          <w:lang w:val="hy-AM"/>
        </w:rPr>
        <w:t>գնվելիք</w:t>
      </w:r>
      <w:r w:rsidRPr="00064ADD">
        <w:rPr>
          <w:rFonts w:ascii="GHEA Grapalat" w:hAnsi="GHEA Grapalat" w:cs="Sylfaen"/>
          <w:sz w:val="20"/>
          <w:lang w:val="af-ZA"/>
        </w:rPr>
        <w:t xml:space="preserve"> </w:t>
      </w:r>
      <w:r w:rsidRPr="00DB445B">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DB445B">
        <w:rPr>
          <w:rFonts w:ascii="GHEA Grapalat" w:hAnsi="GHEA Grapalat" w:cs="Sylfaen"/>
          <w:sz w:val="20"/>
          <w:lang w:val="hy-AM"/>
        </w:rPr>
        <w:t>ինչպես</w:t>
      </w:r>
      <w:r w:rsidRPr="00064ADD">
        <w:rPr>
          <w:rFonts w:ascii="GHEA Grapalat" w:hAnsi="GHEA Grapalat" w:cs="Sylfaen"/>
          <w:sz w:val="20"/>
          <w:lang w:val="af-ZA"/>
        </w:rPr>
        <w:t xml:space="preserve"> </w:t>
      </w:r>
      <w:r w:rsidRPr="00DB445B">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6359F8F9"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0DB14E83"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661DBA33"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1D7D22B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64A9F822"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7A123E4"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2BEABF1E"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67B29AD8"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49EB2C1B"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A386F">
        <w:rPr>
          <w:rFonts w:ascii="GHEA Grapalat" w:hAnsi="GHEA Grapalat" w:cs="Sylfaen"/>
          <w:i w:val="0"/>
          <w:szCs w:val="24"/>
          <w:lang w:val="af-ZA"/>
        </w:rPr>
        <w:t>ՀՀ կենտրոնական բանկի կողմից հայտերի բացման օրվա դրությամբ սահմանած</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5E07E744"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04005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63174C02"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0FCBD30E"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196C69E6"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6F275DAA"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54413D0A"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65CF9341"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675110A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proofErr w:type="gramStart"/>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w:t>
      </w:r>
      <w:proofErr w:type="gramEnd"/>
      <w:r w:rsidR="00AF3CCA" w:rsidRPr="00064ADD">
        <w:rPr>
          <w:rFonts w:ascii="GHEA Grapalat" w:hAnsi="GHEA Grapalat" w:cs="Sylfaen"/>
          <w:sz w:val="20"/>
          <w:szCs w:val="24"/>
          <w:lang w:val="hy-AM" w:eastAsia="en-US"/>
        </w:rPr>
        <w:t xml:space="preserve">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2BF8FA63"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09AA7D63"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6C98F523"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43012611"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lastRenderedPageBreak/>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1E1E38D0"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087646DA"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3C88D104"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7C76CA7"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68A03994"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65CDC6B8"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224D6686"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0E62E8D1"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38A4E01"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BDF390E"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6D9CACDE"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Pr="00993392">
        <w:rPr>
          <w:rFonts w:ascii="GHEA Grapalat" w:hAnsi="GHEA Grapalat" w:cs="Sylfaen"/>
          <w:sz w:val="20"/>
          <w:lang w:val="af-ZA"/>
        </w:rPr>
        <w:t>Ընդ որում, եթե՝</w:t>
      </w:r>
    </w:p>
    <w:p w14:paraId="2EA0B84F"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6CB8BAF"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29BAA260"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77F402A1"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6715DECF"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4D11A302"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38A76E93"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49D7FF"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4DEFF5E7"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09B97577"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2ADC01D7"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553F6401"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7BEC5E77"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5F0EED9"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707B8CB"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A386F">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E494C43"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5CFFA4BE"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5FF758"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3AA0E182" w14:textId="77777777" w:rsidR="00583092" w:rsidRPr="00064ADD" w:rsidRDefault="00583092" w:rsidP="00EF3662">
      <w:pPr>
        <w:ind w:firstLine="567"/>
        <w:jc w:val="center"/>
        <w:rPr>
          <w:rFonts w:ascii="GHEA Grapalat" w:hAnsi="GHEA Grapalat"/>
          <w:b/>
          <w:sz w:val="20"/>
          <w:lang w:val="es-ES"/>
        </w:rPr>
      </w:pPr>
    </w:p>
    <w:p w14:paraId="48F7F957"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6C255286" w14:textId="77777777" w:rsidR="00096865" w:rsidRPr="00064ADD" w:rsidRDefault="00096865" w:rsidP="00EF3662">
      <w:pPr>
        <w:jc w:val="center"/>
        <w:rPr>
          <w:rFonts w:ascii="GHEA Grapalat" w:hAnsi="GHEA Grapalat"/>
          <w:b/>
          <w:iCs/>
          <w:sz w:val="20"/>
          <w:lang w:val="af-ZA"/>
        </w:rPr>
      </w:pPr>
    </w:p>
    <w:p w14:paraId="6EDBC94D"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00C67B19"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596D25C1"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4B4E3561"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262AE7F"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ECCF2F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4791A361" w14:textId="77777777" w:rsidR="00096865" w:rsidRPr="00064ADD" w:rsidRDefault="00096865" w:rsidP="00EF3662">
      <w:pPr>
        <w:jc w:val="center"/>
        <w:rPr>
          <w:rFonts w:ascii="GHEA Grapalat" w:hAnsi="GHEA Grapalat"/>
          <w:b/>
          <w:iCs/>
          <w:sz w:val="20"/>
          <w:lang w:val="af-ZA"/>
        </w:rPr>
      </w:pPr>
    </w:p>
    <w:p w14:paraId="39359C2D"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58B53F51" w14:textId="77777777" w:rsidR="00096865" w:rsidRPr="00064ADD" w:rsidRDefault="00096865" w:rsidP="00EF3662">
      <w:pPr>
        <w:jc w:val="center"/>
        <w:rPr>
          <w:rFonts w:ascii="GHEA Grapalat" w:hAnsi="GHEA Grapalat"/>
          <w:b/>
          <w:iCs/>
          <w:sz w:val="20"/>
          <w:lang w:val="af-ZA"/>
        </w:rPr>
      </w:pPr>
    </w:p>
    <w:p w14:paraId="3C4ADF84" w14:textId="77777777" w:rsidR="002A386F" w:rsidRDefault="00030D40" w:rsidP="00781235">
      <w:pPr>
        <w:ind w:firstLine="567"/>
        <w:jc w:val="both"/>
        <w:rPr>
          <w:rFonts w:ascii="GHEA Grapalat" w:hAnsi="GHEA Grapalat" w:cs="Sylfaen"/>
          <w:sz w:val="20"/>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ապահովումները: </w:t>
      </w:r>
    </w:p>
    <w:p w14:paraId="1F6DA3AC"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4C2CB35B"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9E99AE6"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41E85886"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0998E6E6"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49DEAD57" w14:textId="77777777" w:rsidR="00CF12EE" w:rsidRPr="00674D33"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E02338" w:rsidRPr="00064ADD">
        <w:rPr>
          <w:rFonts w:ascii="GHEA Grapalat" w:hAnsi="GHEA Grapalat" w:cs="Arial"/>
          <w:sz w:val="20"/>
          <w:lang w:val="af-ZA"/>
        </w:rPr>
        <w:t xml:space="preserve"> </w:t>
      </w:r>
      <w:r w:rsidR="00ED01B4" w:rsidRPr="00064ADD">
        <w:rPr>
          <w:rStyle w:val="af6"/>
          <w:rFonts w:ascii="GHEA Grapalat" w:hAnsi="GHEA Grapalat" w:cs="Arial"/>
          <w:color w:val="FFFFFF"/>
          <w:sz w:val="20"/>
        </w:rPr>
        <w:footnoteReference w:id="1"/>
      </w:r>
    </w:p>
    <w:p w14:paraId="7EACCDC0"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65E3536"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272C3934"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669B3889"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BD4C5E5"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CB8D222"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624A94"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AD3DCA5"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C4675A" w14:textId="77777777" w:rsidR="00A04C67" w:rsidRPr="00064ADD" w:rsidRDefault="00A04C67" w:rsidP="00EF3662">
      <w:pPr>
        <w:ind w:firstLine="567"/>
        <w:jc w:val="both"/>
        <w:rPr>
          <w:rFonts w:ascii="GHEA Grapalat" w:hAnsi="GHEA Grapalat" w:cs="Sylfaen"/>
          <w:sz w:val="20"/>
          <w:lang w:val="af-ZA"/>
        </w:rPr>
      </w:pPr>
    </w:p>
    <w:p w14:paraId="15BDD77E"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2F00B08D" w14:textId="77777777" w:rsidR="00096865" w:rsidRPr="00064ADD" w:rsidRDefault="00096865" w:rsidP="00EF3662">
      <w:pPr>
        <w:jc w:val="center"/>
        <w:rPr>
          <w:rFonts w:ascii="GHEA Grapalat" w:hAnsi="GHEA Grapalat"/>
          <w:b/>
          <w:sz w:val="20"/>
          <w:lang w:val="af-ZA"/>
        </w:rPr>
      </w:pPr>
    </w:p>
    <w:p w14:paraId="4881D8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lastRenderedPageBreak/>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3857D6B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1CD3EDAA"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2"/>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0951506D"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0F872BE2"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4FAB3F1D"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7A11658" w14:textId="77777777" w:rsidR="00CA1C11" w:rsidRPr="00064ADD" w:rsidRDefault="00CA1C11" w:rsidP="00EF3662">
      <w:pPr>
        <w:ind w:firstLine="567"/>
        <w:jc w:val="both"/>
        <w:rPr>
          <w:rFonts w:ascii="GHEA Grapalat" w:hAnsi="GHEA Grapalat" w:cs="Sylfaen"/>
          <w:sz w:val="20"/>
          <w:lang w:val="af-ZA"/>
        </w:rPr>
      </w:pPr>
    </w:p>
    <w:p w14:paraId="79E333DD"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1C4995E8"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4E08990E"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3AE49BA2"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6F335EC1" w14:textId="77777777" w:rsidR="00E74BF6" w:rsidRPr="00064ADD" w:rsidRDefault="00E74BF6" w:rsidP="00EF3662">
      <w:pPr>
        <w:ind w:firstLine="567"/>
        <w:jc w:val="center"/>
        <w:rPr>
          <w:rFonts w:ascii="GHEA Grapalat" w:hAnsi="GHEA Grapalat" w:cs="Sylfaen"/>
          <w:b/>
          <w:szCs w:val="22"/>
          <w:lang w:val="es-ES"/>
        </w:rPr>
      </w:pPr>
    </w:p>
    <w:p w14:paraId="20C7083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E92708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22F4E43C"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27E493C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70747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14:paraId="3D3C1DA0"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46494D4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5277C6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56DD72A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8848A0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5FB0C13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1AF1CA3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48E7EC1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458D9B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5FA6080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7F8E71E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6B536D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410684B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321F394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2E615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7FCE7B2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2F58913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3C7CE6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53466D6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4FE011E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621BFD65"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66D4FF27"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144D77DA" w14:textId="77777777" w:rsidR="00096865" w:rsidRPr="00064ADD" w:rsidRDefault="0095617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7AFBA342" w14:textId="77777777" w:rsidR="00096865" w:rsidRPr="00064ADD" w:rsidRDefault="00096865" w:rsidP="00EF3662">
      <w:pPr>
        <w:ind w:firstLine="567"/>
        <w:jc w:val="center"/>
        <w:rPr>
          <w:rFonts w:ascii="GHEA Grapalat" w:hAnsi="GHEA Grapalat"/>
          <w:szCs w:val="22"/>
          <w:lang w:val="af-ZA"/>
        </w:rPr>
      </w:pPr>
    </w:p>
    <w:p w14:paraId="22B31C9B"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4C5D2313"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2C1775A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1B097B2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55C59DAB"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193E8C8E" w14:textId="77777777" w:rsidR="00096865" w:rsidRPr="00064ADD" w:rsidRDefault="00096865" w:rsidP="00EF3662">
      <w:pPr>
        <w:jc w:val="center"/>
        <w:rPr>
          <w:rFonts w:ascii="GHEA Grapalat" w:hAnsi="GHEA Grapalat"/>
          <w:b/>
          <w:szCs w:val="22"/>
          <w:lang w:val="af-ZA"/>
        </w:rPr>
      </w:pPr>
    </w:p>
    <w:p w14:paraId="0FA2D87D"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7557F006" w14:textId="77777777" w:rsidR="00096865" w:rsidRPr="00064ADD" w:rsidRDefault="00096865" w:rsidP="00EF3662">
      <w:pPr>
        <w:ind w:firstLine="720"/>
        <w:jc w:val="center"/>
        <w:rPr>
          <w:rFonts w:ascii="GHEA Grapalat" w:hAnsi="GHEA Grapalat"/>
          <w:szCs w:val="22"/>
          <w:lang w:val="af-ZA"/>
        </w:rPr>
      </w:pPr>
    </w:p>
    <w:p w14:paraId="49A0145C"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D39E2C5"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50BD4EC5"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0983C60B"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1F514BBF"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3"/>
      </w:r>
    </w:p>
    <w:p w14:paraId="0CD39743" w14:textId="77777777"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653219" w:rsidRPr="00064ADD">
        <w:rPr>
          <w:rFonts w:ascii="GHEA Grapalat" w:hAnsi="GHEA Grapalat" w:cs="Sylfaen"/>
          <w:sz w:val="20"/>
          <w:lang w:val="hy-AM"/>
        </w:rPr>
        <w:t xml:space="preserve"> </w:t>
      </w:r>
      <w:r w:rsidR="0094544B" w:rsidRPr="00064ADD">
        <w:rPr>
          <w:rFonts w:ascii="GHEA Grapalat" w:hAnsi="GHEA Grapalat"/>
          <w:sz w:val="20"/>
          <w:vertAlign w:val="superscript"/>
          <w:lang w:val="af-ZA"/>
        </w:rPr>
        <w:t>15</w:t>
      </w:r>
      <w:r w:rsidR="00AE3B58" w:rsidRPr="00064ADD">
        <w:rPr>
          <w:rStyle w:val="af6"/>
          <w:rFonts w:ascii="GHEA Grapalat" w:hAnsi="GHEA Grapalat"/>
          <w:color w:val="FFFFFF"/>
          <w:sz w:val="20"/>
          <w:lang w:val="hy-AM"/>
        </w:rPr>
        <w:footnoteReference w:id="4"/>
      </w:r>
    </w:p>
    <w:p w14:paraId="2C5E93A6"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3530485" w14:textId="77777777" w:rsidR="00E67BA7" w:rsidRPr="00064ADD" w:rsidRDefault="00E67BA7" w:rsidP="00EF3662">
      <w:pPr>
        <w:ind w:firstLine="567"/>
        <w:jc w:val="both"/>
        <w:rPr>
          <w:rFonts w:ascii="GHEA Grapalat" w:hAnsi="GHEA Grapalat" w:cs="Sylfaen"/>
          <w:sz w:val="20"/>
          <w:lang w:val="af-ZA"/>
        </w:rPr>
      </w:pPr>
    </w:p>
    <w:p w14:paraId="62E14B84"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781AE1B0" w14:textId="77777777" w:rsidR="00960BE9" w:rsidRPr="00064ADD" w:rsidRDefault="00960BE9" w:rsidP="00960BE9">
      <w:pPr>
        <w:jc w:val="center"/>
        <w:rPr>
          <w:rFonts w:ascii="GHEA Grapalat" w:hAnsi="GHEA Grapalat" w:cs="Sylfaen"/>
          <w:b/>
          <w:sz w:val="20"/>
          <w:lang w:val="es-ES"/>
        </w:rPr>
      </w:pPr>
    </w:p>
    <w:p w14:paraId="3A511BDE"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54A6E219" w14:textId="3C3B960B"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____</w:t>
      </w:r>
      <w:r w:rsidR="00ED15FA">
        <w:rPr>
          <w:rFonts w:ascii="GHEA Grapalat" w:hAnsi="GHEA Grapalat"/>
          <w:sz w:val="20"/>
          <w:szCs w:val="20"/>
          <w:lang w:val="es-ES"/>
        </w:rPr>
        <w:t>2</w:t>
      </w:r>
      <w:r w:rsidRPr="00064ADD">
        <w:rPr>
          <w:rFonts w:ascii="GHEA Grapalat" w:hAnsi="GHEA Grapalat"/>
          <w:sz w:val="20"/>
          <w:szCs w:val="20"/>
          <w:lang w:val="es-ES"/>
        </w:rPr>
        <w:t>____</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213CB9BE"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31AE6DA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BB0E839"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CC99CAA"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7D8BE3F2"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7AB4B1F9"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011C8F6D"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FB706B7" w14:textId="77777777" w:rsidR="00AB0304" w:rsidRPr="00064ADD" w:rsidRDefault="00AB0304" w:rsidP="00EF3662">
      <w:pPr>
        <w:ind w:firstLine="567"/>
        <w:jc w:val="both"/>
        <w:rPr>
          <w:rFonts w:ascii="GHEA Grapalat" w:hAnsi="GHEA Grapalat"/>
          <w:b/>
          <w:sz w:val="20"/>
          <w:lang w:val="af-ZA"/>
        </w:rPr>
      </w:pPr>
    </w:p>
    <w:p w14:paraId="6B896435"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10D646BC" w14:textId="77777777" w:rsidR="00B2572B" w:rsidRPr="000A547B" w:rsidRDefault="00B2572B" w:rsidP="000A547B">
      <w:pPr>
        <w:pStyle w:val="31"/>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0A547B">
        <w:rPr>
          <w:rFonts w:ascii="GHEA Grapalat" w:hAnsi="GHEA Grapalat" w:cs="Sylfaen"/>
          <w:b/>
          <w:lang w:val="es-ES"/>
        </w:rPr>
        <w:t xml:space="preserve">  N 1</w:t>
      </w:r>
    </w:p>
    <w:p w14:paraId="076448FB" w14:textId="4242C4CB" w:rsidR="00B2572B" w:rsidRPr="000A547B" w:rsidRDefault="000A547B" w:rsidP="00EF3662">
      <w:pPr>
        <w:pStyle w:val="31"/>
        <w:spacing w:line="240" w:lineRule="auto"/>
        <w:jc w:val="right"/>
        <w:rPr>
          <w:rFonts w:ascii="GHEA Grapalat" w:hAnsi="GHEA Grapalat" w:cs="Sylfaen"/>
          <w:b/>
          <w:lang w:val="es-ES"/>
        </w:rPr>
      </w:pPr>
      <w:r w:rsidRPr="000A547B">
        <w:rPr>
          <w:rFonts w:ascii="GHEA Grapalat" w:hAnsi="GHEA Grapalat" w:cs="Sylfaen"/>
          <w:b/>
          <w:lang w:val="es-ES"/>
        </w:rPr>
        <w:t>«</w:t>
      </w:r>
      <w:r w:rsidR="00A3175E">
        <w:rPr>
          <w:rFonts w:ascii="GHEA Grapalat" w:hAnsi="GHEA Grapalat" w:cs="Sylfaen"/>
          <w:b/>
          <w:lang w:val="es-ES"/>
        </w:rPr>
        <w:t>ԱՄՓՀ-ՀԲՄԾՁԲ-31/24</w:t>
      </w:r>
      <w:r w:rsidRPr="000A547B">
        <w:rPr>
          <w:rFonts w:ascii="GHEA Grapalat" w:hAnsi="GHEA Grapalat" w:cs="Sylfaen"/>
          <w:b/>
          <w:lang w:val="es-ES"/>
        </w:rPr>
        <w:t>»</w:t>
      </w:r>
      <w:r w:rsidR="00B2572B" w:rsidRPr="000A547B">
        <w:rPr>
          <w:rFonts w:ascii="GHEA Grapalat" w:hAnsi="GHEA Grapalat" w:cs="Sylfaen"/>
          <w:b/>
          <w:lang w:val="es-ES"/>
        </w:rPr>
        <w:t xml:space="preserve"> </w:t>
      </w:r>
      <w:r w:rsidR="00B2572B" w:rsidRPr="00064ADD">
        <w:rPr>
          <w:rFonts w:ascii="GHEA Grapalat" w:hAnsi="GHEA Grapalat" w:cs="Sylfaen"/>
          <w:b/>
          <w:lang w:val="es-ES"/>
        </w:rPr>
        <w:t>ծածկագրով</w:t>
      </w:r>
    </w:p>
    <w:p w14:paraId="2D507EE1" w14:textId="68752DE9" w:rsidR="00B2572B" w:rsidRPr="00064ADD" w:rsidRDefault="00AF2E05" w:rsidP="00EF3662">
      <w:pPr>
        <w:pStyle w:val="31"/>
        <w:spacing w:line="240" w:lineRule="auto"/>
        <w:jc w:val="right"/>
        <w:rPr>
          <w:rFonts w:ascii="GHEA Grapalat" w:hAnsi="GHEA Grapalat" w:cs="Arial"/>
          <w:b/>
          <w:lang w:val="es-ES"/>
        </w:rPr>
      </w:pPr>
      <w:r>
        <w:rPr>
          <w:rFonts w:ascii="GHEA Grapalat" w:hAnsi="GHEA Grapalat" w:cs="Sylfaen"/>
          <w:b/>
          <w:lang w:val="es-ES"/>
        </w:rPr>
        <w:t>ՀՐԱՏԱՊ ԲԱՑ ՄՐՑՈՒՅԹԻ</w:t>
      </w:r>
      <w:r w:rsidR="003117AD">
        <w:rPr>
          <w:rFonts w:ascii="GHEA Grapalat" w:hAnsi="GHEA Grapalat" w:cs="Sylfaen"/>
          <w:b/>
          <w:lang w:val="es-ES"/>
        </w:rPr>
        <w:t xml:space="preserve"> </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04205256" w14:textId="77777777" w:rsidR="00B2572B" w:rsidRPr="00064ADD" w:rsidRDefault="00B2572B" w:rsidP="00EF3662">
      <w:pPr>
        <w:jc w:val="center"/>
        <w:rPr>
          <w:rFonts w:ascii="GHEA Grapalat" w:hAnsi="GHEA Grapalat" w:cs="Sylfaen"/>
          <w:b/>
          <w:lang w:val="es-ES"/>
        </w:rPr>
      </w:pPr>
    </w:p>
    <w:p w14:paraId="6703637D"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80C9FBC" w14:textId="2DE47789" w:rsidR="00B2572B" w:rsidRPr="00064ADD" w:rsidRDefault="00AF2E0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 ԲԱՑ ՄՐՑՈՒՅԹԻ</w:t>
      </w:r>
      <w:r w:rsidR="003117A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6758A34C" w14:textId="77777777" w:rsidR="00B2572B" w:rsidRPr="00064ADD" w:rsidRDefault="00B2572B" w:rsidP="00EF3662">
      <w:pPr>
        <w:rPr>
          <w:lang w:val="es-ES" w:eastAsia="ru-RU"/>
        </w:rPr>
      </w:pPr>
    </w:p>
    <w:p w14:paraId="4E7D76B2"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3E3F6D92"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225B4AE4" w14:textId="7578274C" w:rsidR="00B2572B" w:rsidRPr="00064ADD" w:rsidRDefault="000A547B" w:rsidP="00EF3662">
      <w:pPr>
        <w:jc w:val="both"/>
        <w:rPr>
          <w:rFonts w:ascii="GHEA Grapalat" w:hAnsi="GHEA Grapalat"/>
          <w:sz w:val="22"/>
          <w:szCs w:val="22"/>
          <w:u w:val="single"/>
          <w:lang w:val="es-ES"/>
        </w:rPr>
      </w:pPr>
      <w:r>
        <w:rPr>
          <w:rFonts w:ascii="GHEA Grapalat" w:hAnsi="GHEA Grapalat" w:cs="Sylfaen"/>
          <w:sz w:val="20"/>
          <w:szCs w:val="20"/>
          <w:lang w:val="es-ES"/>
        </w:rPr>
        <w:t>ՀՀ Ար</w:t>
      </w:r>
      <w:r w:rsidRPr="000A547B">
        <w:rPr>
          <w:rFonts w:ascii="GHEA Grapalat" w:hAnsi="GHEA Grapalat" w:cs="Sylfaen"/>
          <w:sz w:val="20"/>
          <w:szCs w:val="20"/>
          <w:lang w:val="es-ES"/>
        </w:rPr>
        <w:t>մավիրի մարզի Փարաքարի համայնքապետարանի</w:t>
      </w:r>
      <w:r w:rsidR="00B2572B" w:rsidRPr="00064ADD">
        <w:rPr>
          <w:rFonts w:ascii="GHEA Grapalat" w:hAnsi="GHEA Grapalat" w:cs="Sylfaen"/>
          <w:sz w:val="20"/>
          <w:szCs w:val="20"/>
          <w:lang w:val="es-ES"/>
        </w:rPr>
        <w:t xml:space="preserve"> կողմից</w:t>
      </w:r>
      <w:r w:rsidR="00B2572B" w:rsidRPr="000A547B">
        <w:rPr>
          <w:rFonts w:ascii="GHEA Grapalat" w:hAnsi="GHEA Grapalat" w:cs="Sylfaen"/>
          <w:sz w:val="20"/>
          <w:szCs w:val="20"/>
          <w:lang w:val="es-ES"/>
        </w:rPr>
        <w:t xml:space="preserve"> </w:t>
      </w:r>
      <w:r w:rsidRPr="000A547B">
        <w:rPr>
          <w:rFonts w:ascii="GHEA Grapalat" w:hAnsi="GHEA Grapalat" w:cs="Sylfaen"/>
          <w:sz w:val="20"/>
          <w:szCs w:val="20"/>
          <w:lang w:val="es-ES"/>
        </w:rPr>
        <w:t>«</w:t>
      </w:r>
      <w:r w:rsidR="00A3175E">
        <w:rPr>
          <w:rFonts w:ascii="GHEA Grapalat" w:hAnsi="GHEA Grapalat" w:cs="Sylfaen"/>
          <w:sz w:val="20"/>
          <w:szCs w:val="20"/>
          <w:lang w:val="es-ES"/>
        </w:rPr>
        <w:t>ԱՄՓՀ-ՀԲՄԾՁԲ-31/24</w:t>
      </w:r>
      <w:r w:rsidRPr="000A547B">
        <w:rPr>
          <w:rFonts w:ascii="GHEA Grapalat" w:hAnsi="GHEA Grapalat" w:cs="Sylfaen"/>
          <w:sz w:val="20"/>
          <w:szCs w:val="20"/>
          <w:lang w:val="es-ES"/>
        </w:rPr>
        <w:t>»</w:t>
      </w:r>
      <w:r w:rsidR="00B2572B" w:rsidRPr="000A547B">
        <w:rPr>
          <w:rFonts w:ascii="GHEA Grapalat" w:hAnsi="GHEA Grapalat" w:cs="Sylfaen"/>
          <w:sz w:val="20"/>
          <w:szCs w:val="20"/>
          <w:lang w:val="es-ES"/>
        </w:rPr>
        <w:t xml:space="preserve"> </w:t>
      </w:r>
      <w:r w:rsidR="00B2572B" w:rsidRPr="00064ADD">
        <w:rPr>
          <w:rFonts w:ascii="GHEA Grapalat" w:hAnsi="GHEA Grapalat" w:cs="Sylfaen"/>
          <w:sz w:val="20"/>
          <w:szCs w:val="20"/>
          <w:lang w:val="es-ES"/>
        </w:rPr>
        <w:t>ծածկագրով հայտարարված</w:t>
      </w:r>
    </w:p>
    <w:p w14:paraId="2354BFEE"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553E2A9" w14:textId="675724CF" w:rsidR="00B2572B" w:rsidRPr="00064ADD" w:rsidRDefault="00AF2E05" w:rsidP="00EF3662">
      <w:pPr>
        <w:jc w:val="both"/>
        <w:rPr>
          <w:rFonts w:ascii="GHEA Grapalat" w:hAnsi="GHEA Grapalat" w:cs="Sylfaen"/>
          <w:sz w:val="20"/>
          <w:szCs w:val="20"/>
          <w:lang w:val="es-ES"/>
        </w:rPr>
      </w:pPr>
      <w:r>
        <w:rPr>
          <w:rFonts w:ascii="GHEA Grapalat" w:hAnsi="GHEA Grapalat" w:cs="Sylfaen"/>
          <w:sz w:val="20"/>
          <w:szCs w:val="20"/>
          <w:lang w:val="es-ES"/>
        </w:rPr>
        <w:t>ՀՐԱՏԱՊ ԲԱՑ ՄՐՑՈՒՅԹԻ</w:t>
      </w:r>
      <w:r w:rsidR="003117AD">
        <w:rPr>
          <w:rFonts w:ascii="GHEA Grapalat" w:hAnsi="GHEA Grapalat" w:cs="Sylfaen"/>
          <w:sz w:val="20"/>
          <w:szCs w:val="20"/>
          <w:lang w:val="es-ES"/>
        </w:rPr>
        <w:t xml:space="preserve">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7E2B0EA9"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4DE5C1C"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71807B9B" w14:textId="77777777" w:rsidR="00B2572B" w:rsidRPr="00064ADD" w:rsidRDefault="00B2572B" w:rsidP="00EF3662">
      <w:pPr>
        <w:jc w:val="both"/>
        <w:rPr>
          <w:rFonts w:ascii="GHEA Grapalat" w:hAnsi="GHEA Grapalat"/>
          <w:sz w:val="12"/>
          <w:szCs w:val="12"/>
          <w:u w:val="single"/>
          <w:lang w:val="es-ES"/>
        </w:rPr>
      </w:pPr>
    </w:p>
    <w:p w14:paraId="6912D68D"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12BDD92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183FB523"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5F14B3A3"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383C6FB3" w14:textId="77777777" w:rsidR="00B2572B" w:rsidRPr="00064ADD" w:rsidDel="00437CDB" w:rsidRDefault="00B2572B" w:rsidP="00EF3662">
      <w:pPr>
        <w:jc w:val="both"/>
        <w:rPr>
          <w:rFonts w:ascii="GHEA Grapalat" w:hAnsi="GHEA Grapalat" w:cs="Sylfaen"/>
          <w:sz w:val="20"/>
          <w:szCs w:val="20"/>
          <w:lang w:val="es-ES"/>
        </w:rPr>
      </w:pPr>
    </w:p>
    <w:p w14:paraId="0195E6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6EBFE4C5"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52B85CEB"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05D1726D"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4F1F64E9"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026F2A05"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7DABC07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41031CA7" w14:textId="77777777" w:rsidR="00B2572B" w:rsidRPr="00064ADD" w:rsidRDefault="00B2572B" w:rsidP="00EF3662">
      <w:pPr>
        <w:jc w:val="right"/>
        <w:rPr>
          <w:rFonts w:ascii="GHEA Grapalat" w:hAnsi="GHEA Grapalat"/>
          <w:sz w:val="10"/>
          <w:szCs w:val="10"/>
          <w:lang w:val="es-ES"/>
        </w:rPr>
      </w:pPr>
    </w:p>
    <w:p w14:paraId="2F6EFC79" w14:textId="77777777" w:rsidR="00B2572B" w:rsidRPr="00064ADD" w:rsidRDefault="00B2572B" w:rsidP="00EF3662">
      <w:pPr>
        <w:jc w:val="right"/>
        <w:rPr>
          <w:rFonts w:ascii="GHEA Grapalat" w:hAnsi="GHEA Grapalat"/>
          <w:sz w:val="10"/>
          <w:szCs w:val="10"/>
          <w:lang w:val="es-ES"/>
        </w:rPr>
      </w:pPr>
    </w:p>
    <w:p w14:paraId="4FD88493" w14:textId="77777777" w:rsidR="00B2572B" w:rsidRPr="00064ADD" w:rsidRDefault="00B2572B" w:rsidP="00EF3662">
      <w:pPr>
        <w:jc w:val="right"/>
        <w:rPr>
          <w:rFonts w:ascii="GHEA Grapalat" w:hAnsi="GHEA Grapalat"/>
          <w:sz w:val="10"/>
          <w:szCs w:val="10"/>
          <w:lang w:val="es-ES"/>
        </w:rPr>
      </w:pPr>
    </w:p>
    <w:p w14:paraId="4062D458" w14:textId="77777777" w:rsidR="00B2572B" w:rsidRPr="00064ADD" w:rsidRDefault="00B2572B" w:rsidP="00EF3662">
      <w:pPr>
        <w:jc w:val="right"/>
        <w:rPr>
          <w:rFonts w:ascii="GHEA Grapalat" w:hAnsi="GHEA Grapalat"/>
          <w:sz w:val="10"/>
          <w:szCs w:val="10"/>
          <w:lang w:val="hy-AM"/>
        </w:rPr>
      </w:pPr>
    </w:p>
    <w:p w14:paraId="2A78FEC0"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ED1C9DD"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13A1361" w14:textId="77777777" w:rsidR="003257F0" w:rsidRPr="00064ADD" w:rsidRDefault="003257F0" w:rsidP="003257F0">
      <w:pPr>
        <w:ind w:firstLine="708"/>
        <w:jc w:val="both"/>
        <w:rPr>
          <w:rFonts w:ascii="GHEA Grapalat" w:hAnsi="GHEA Grapalat" w:cs="Arial"/>
          <w:sz w:val="20"/>
          <w:szCs w:val="20"/>
          <w:lang w:val="hy-AM"/>
        </w:rPr>
      </w:pPr>
    </w:p>
    <w:p w14:paraId="3C063FE3"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6CDC486"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2EF93973"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2A1DB26B"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50526AD8" w14:textId="54288082"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0A547B" w:rsidRPr="000A547B">
        <w:rPr>
          <w:rFonts w:ascii="GHEA Grapalat" w:hAnsi="GHEA Grapalat" w:cs="Sylfaen"/>
          <w:sz w:val="20"/>
          <w:lang w:val="es-ES"/>
        </w:rPr>
        <w:t>«</w:t>
      </w:r>
      <w:r w:rsidR="00A3175E">
        <w:rPr>
          <w:rFonts w:ascii="GHEA Grapalat" w:hAnsi="GHEA Grapalat" w:cs="Sylfaen"/>
          <w:sz w:val="20"/>
        </w:rPr>
        <w:t>ԱՄՓՀ</w:t>
      </w:r>
      <w:r w:rsidR="00A3175E" w:rsidRPr="00A3175E">
        <w:rPr>
          <w:rFonts w:ascii="GHEA Grapalat" w:hAnsi="GHEA Grapalat" w:cs="Sylfaen"/>
          <w:sz w:val="20"/>
          <w:lang w:val="es-ES"/>
        </w:rPr>
        <w:t>-</w:t>
      </w:r>
      <w:r w:rsidR="00A3175E">
        <w:rPr>
          <w:rFonts w:ascii="GHEA Grapalat" w:hAnsi="GHEA Grapalat" w:cs="Sylfaen"/>
          <w:sz w:val="20"/>
        </w:rPr>
        <w:t>ՀԲՄԾՁԲ</w:t>
      </w:r>
      <w:r w:rsidR="00A3175E" w:rsidRPr="00A3175E">
        <w:rPr>
          <w:rFonts w:ascii="GHEA Grapalat" w:hAnsi="GHEA Grapalat" w:cs="Sylfaen"/>
          <w:sz w:val="20"/>
          <w:lang w:val="es-ES"/>
        </w:rPr>
        <w:t>-31/24</w:t>
      </w:r>
      <w:r w:rsidR="000A547B" w:rsidRPr="000A547B">
        <w:rPr>
          <w:rFonts w:ascii="GHEA Grapalat" w:hAnsi="GHEA Grapalat" w:cs="Sylfaen"/>
          <w:sz w:val="20"/>
          <w:lang w:val="es-ES"/>
        </w:rPr>
        <w:t>»</w:t>
      </w:r>
      <w:r w:rsidRPr="00064ADD">
        <w:rPr>
          <w:rFonts w:ascii="GHEA Grapalat" w:hAnsi="GHEA Grapalat" w:cs="Arial"/>
          <w:sz w:val="20"/>
          <w:szCs w:val="20"/>
          <w:lang w:val="es-ES"/>
        </w:rPr>
        <w:t xml:space="preserve">  ծածկագրով  </w:t>
      </w:r>
      <w:r w:rsidR="00AF2E05">
        <w:rPr>
          <w:rFonts w:ascii="GHEA Grapalat" w:hAnsi="GHEA Grapalat" w:cs="Arial"/>
          <w:sz w:val="20"/>
          <w:szCs w:val="20"/>
          <w:lang w:val="es-ES"/>
        </w:rPr>
        <w:t>ՀՐԱՏԱՊ 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5"/>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04D9AE40" w14:textId="3E00701B"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0A547B" w:rsidRPr="000A547B">
        <w:rPr>
          <w:rFonts w:ascii="GHEA Grapalat" w:hAnsi="GHEA Grapalat" w:cs="Sylfaen"/>
          <w:sz w:val="20"/>
          <w:lang w:val="hy-AM"/>
        </w:rPr>
        <w:t>«</w:t>
      </w:r>
      <w:r w:rsidR="00A3175E">
        <w:rPr>
          <w:rFonts w:ascii="GHEA Grapalat" w:hAnsi="GHEA Grapalat" w:cs="Sylfaen"/>
          <w:sz w:val="20"/>
          <w:lang w:val="hy-AM"/>
        </w:rPr>
        <w:t>ԱՄՓՀ-ՀԲՄԾՁԲ-31/24</w:t>
      </w:r>
      <w:r w:rsidR="000A547B" w:rsidRPr="000A547B">
        <w:rPr>
          <w:rFonts w:ascii="GHEA Grapalat" w:hAnsi="GHEA Grapalat" w:cs="Sylfaen"/>
          <w:sz w:val="20"/>
          <w:lang w:val="hy-AM"/>
        </w:rPr>
        <w:t>»</w:t>
      </w:r>
      <w:r w:rsidR="006C3873" w:rsidRPr="00064ADD">
        <w:rPr>
          <w:rFonts w:ascii="GHEA Grapalat" w:hAnsi="GHEA Grapalat" w:cs="Sylfaen"/>
          <w:sz w:val="22"/>
          <w:szCs w:val="22"/>
          <w:lang w:val="hy-AM"/>
        </w:rPr>
        <w:t xml:space="preserve"> </w:t>
      </w:r>
      <w:r w:rsidR="006C3873" w:rsidRPr="00064ADD">
        <w:rPr>
          <w:rFonts w:ascii="GHEA Grapalat" w:hAnsi="GHEA Grapalat" w:cs="Arial"/>
          <w:sz w:val="20"/>
          <w:szCs w:val="20"/>
          <w:lang w:val="es-ES"/>
        </w:rPr>
        <w:t xml:space="preserve">ծածկագրով </w:t>
      </w:r>
      <w:r w:rsidR="00AF2E05">
        <w:rPr>
          <w:rFonts w:ascii="GHEA Grapalat" w:hAnsi="GHEA Grapalat" w:cs="Arial"/>
          <w:sz w:val="20"/>
          <w:szCs w:val="20"/>
          <w:lang w:val="es-ES"/>
        </w:rPr>
        <w:t>ՀՐԱՏԱՊ ԲԱՑ ՄՐՑՈՒՅԹԻ</w:t>
      </w:r>
      <w:r w:rsidR="003117AD">
        <w:rPr>
          <w:rFonts w:ascii="GHEA Grapalat" w:hAnsi="GHEA Grapalat" w:cs="Arial"/>
          <w:sz w:val="20"/>
          <w:szCs w:val="20"/>
          <w:lang w:val="es-ES"/>
        </w:rPr>
        <w:t xml:space="preserve"> </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2DFE6F32"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14FC8F82"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381A2680"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E43BFC9"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821603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63749117"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09EF1645"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43612A9"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9769CB6" w14:textId="77777777" w:rsidR="0039302D" w:rsidRPr="00064ADD" w:rsidRDefault="0039302D" w:rsidP="00975F7E">
      <w:pPr>
        <w:jc w:val="both"/>
        <w:rPr>
          <w:rFonts w:ascii="GHEA Grapalat" w:hAnsi="GHEA Grapalat" w:cs="Arial"/>
          <w:sz w:val="20"/>
          <w:szCs w:val="20"/>
          <w:lang w:val="es-ES"/>
        </w:rPr>
      </w:pPr>
    </w:p>
    <w:p w14:paraId="7666B83F"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5DB749B0"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B92C811" w14:textId="77777777" w:rsidR="008F6325" w:rsidRPr="00064ADD" w:rsidRDefault="008F6325" w:rsidP="0039302D">
      <w:pPr>
        <w:jc w:val="both"/>
        <w:rPr>
          <w:rFonts w:ascii="GHEA Grapalat" w:hAnsi="GHEA Grapalat"/>
          <w:sz w:val="22"/>
          <w:szCs w:val="22"/>
          <w:lang w:val="hy-AM"/>
        </w:rPr>
      </w:pPr>
    </w:p>
    <w:p w14:paraId="291219EE"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36798C90"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701246A1" w14:textId="77777777" w:rsidR="00E97AB0" w:rsidRPr="00064ADD" w:rsidRDefault="00E97AB0" w:rsidP="00CE3A99">
      <w:pPr>
        <w:ind w:firstLine="708"/>
        <w:jc w:val="both"/>
        <w:rPr>
          <w:rFonts w:ascii="GHEA Grapalat" w:hAnsi="GHEA Grapalat"/>
          <w:sz w:val="20"/>
          <w:lang w:val="es-ES"/>
        </w:rPr>
      </w:pPr>
    </w:p>
    <w:p w14:paraId="082C71EC" w14:textId="77777777" w:rsidR="00E97AB0" w:rsidRPr="00064ADD" w:rsidRDefault="00E97AB0" w:rsidP="00CE3A99">
      <w:pPr>
        <w:ind w:firstLine="708"/>
        <w:jc w:val="both"/>
        <w:rPr>
          <w:rFonts w:ascii="GHEA Grapalat" w:hAnsi="GHEA Grapalat"/>
          <w:sz w:val="20"/>
          <w:lang w:val="es-ES"/>
        </w:rPr>
      </w:pPr>
    </w:p>
    <w:p w14:paraId="2C1B1FB6" w14:textId="77777777" w:rsidR="00B2572B" w:rsidRPr="00064ADD" w:rsidRDefault="00B2572B" w:rsidP="00EF3662">
      <w:pPr>
        <w:jc w:val="both"/>
        <w:rPr>
          <w:rFonts w:ascii="GHEA Grapalat" w:hAnsi="GHEA Grapalat"/>
          <w:sz w:val="20"/>
          <w:lang w:val="es-ES"/>
        </w:rPr>
      </w:pPr>
    </w:p>
    <w:p w14:paraId="279C4CB4" w14:textId="77777777" w:rsidR="00B2572B" w:rsidRPr="00064ADD" w:rsidRDefault="00B2572B" w:rsidP="00EF3662">
      <w:pPr>
        <w:jc w:val="both"/>
        <w:rPr>
          <w:rFonts w:ascii="GHEA Grapalat" w:hAnsi="GHEA Grapalat"/>
          <w:sz w:val="20"/>
          <w:lang w:val="es-ES"/>
        </w:rPr>
      </w:pPr>
    </w:p>
    <w:p w14:paraId="32376916"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12C746B7" w14:textId="77777777" w:rsidR="00B2572B" w:rsidRPr="00064ADD" w:rsidRDefault="00B2572B" w:rsidP="00EF3662">
      <w:pPr>
        <w:jc w:val="both"/>
        <w:rPr>
          <w:rFonts w:ascii="GHEA Grapalat" w:hAnsi="GHEA Grapalat" w:cs="Arial"/>
          <w:sz w:val="20"/>
          <w:vertAlign w:val="superscript"/>
          <w:lang w:val="es-ES"/>
        </w:rPr>
      </w:pPr>
    </w:p>
    <w:p w14:paraId="01F0862B"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0357CF21"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6"/>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5AB1DE9C" w14:textId="77777777" w:rsidR="00B2572B" w:rsidRPr="00064ADD" w:rsidRDefault="00B2572B" w:rsidP="00EF3662">
      <w:pPr>
        <w:pStyle w:val="31"/>
        <w:spacing w:line="240" w:lineRule="auto"/>
        <w:jc w:val="right"/>
        <w:rPr>
          <w:rFonts w:ascii="GHEA Grapalat" w:hAnsi="GHEA Grapalat"/>
          <w:b/>
          <w:lang w:val="hy-AM"/>
        </w:rPr>
      </w:pPr>
    </w:p>
    <w:p w14:paraId="74B5EB4A" w14:textId="77777777" w:rsidR="00B2572B" w:rsidRPr="00064ADD" w:rsidRDefault="00B2572B" w:rsidP="00EF3662">
      <w:pPr>
        <w:pStyle w:val="31"/>
        <w:spacing w:line="240" w:lineRule="auto"/>
        <w:jc w:val="right"/>
        <w:rPr>
          <w:rFonts w:ascii="GHEA Grapalat" w:hAnsi="GHEA Grapalat"/>
          <w:b/>
          <w:lang w:val="hy-AM"/>
        </w:rPr>
      </w:pPr>
    </w:p>
    <w:p w14:paraId="021064A2"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49F139F2" w14:textId="77777777" w:rsidR="00B2572B" w:rsidRPr="008D288D" w:rsidRDefault="00B2572B" w:rsidP="000B1088">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w:t>
      </w:r>
      <w:r w:rsidR="00764040" w:rsidRPr="008D288D">
        <w:rPr>
          <w:rFonts w:ascii="GHEA Grapalat" w:hAnsi="GHEA Grapalat" w:cs="Sylfaen"/>
          <w:b/>
          <w:lang w:val="hy-AM"/>
        </w:rPr>
        <w:t>2</w:t>
      </w:r>
    </w:p>
    <w:p w14:paraId="4648E15E" w14:textId="103360B4" w:rsidR="00B2572B" w:rsidRPr="008D288D" w:rsidRDefault="008D288D" w:rsidP="00EF3662">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A3175E">
        <w:rPr>
          <w:rFonts w:ascii="GHEA Grapalat" w:hAnsi="GHEA Grapalat" w:cs="Sylfaen"/>
          <w:b/>
          <w:lang w:val="hy-AM"/>
        </w:rPr>
        <w:t>ԱՄՓՀ-ՀԲՄԾՁԲ-31/24</w:t>
      </w:r>
      <w:r w:rsidRPr="008D288D">
        <w:rPr>
          <w:rFonts w:ascii="GHEA Grapalat" w:hAnsi="GHEA Grapalat" w:cs="Sylfaen"/>
          <w:b/>
          <w:lang w:val="hy-AM"/>
        </w:rPr>
        <w:t>»</w:t>
      </w:r>
      <w:r w:rsidR="00B2572B" w:rsidRPr="008D288D">
        <w:rPr>
          <w:rFonts w:ascii="GHEA Grapalat" w:hAnsi="GHEA Grapalat" w:cs="Sylfaen"/>
          <w:b/>
          <w:lang w:val="hy-AM"/>
        </w:rPr>
        <w:t xml:space="preserve">  </w:t>
      </w:r>
      <w:r w:rsidR="00B2572B" w:rsidRPr="00064ADD">
        <w:rPr>
          <w:rFonts w:ascii="GHEA Grapalat" w:hAnsi="GHEA Grapalat" w:cs="Sylfaen"/>
          <w:b/>
          <w:lang w:val="hy-AM"/>
        </w:rPr>
        <w:t>ծածկագրով</w:t>
      </w:r>
    </w:p>
    <w:p w14:paraId="74FAA591" w14:textId="01D3640D" w:rsidR="00B2572B" w:rsidRPr="008D288D" w:rsidRDefault="00AF2E05" w:rsidP="00EF3662">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B2572B" w:rsidRPr="008D288D">
        <w:rPr>
          <w:rFonts w:ascii="GHEA Grapalat" w:hAnsi="GHEA Grapalat" w:cs="Sylfaen"/>
          <w:b/>
          <w:lang w:val="hy-AM"/>
        </w:rPr>
        <w:t xml:space="preserve"> </w:t>
      </w:r>
      <w:r w:rsidR="00B2572B" w:rsidRPr="00064ADD">
        <w:rPr>
          <w:rFonts w:ascii="GHEA Grapalat" w:hAnsi="GHEA Grapalat" w:cs="Sylfaen"/>
          <w:b/>
          <w:lang w:val="hy-AM"/>
        </w:rPr>
        <w:t>հրավերի</w:t>
      </w:r>
    </w:p>
    <w:p w14:paraId="4EAEA462" w14:textId="77777777" w:rsidR="00B2572B" w:rsidRPr="00064ADD" w:rsidRDefault="00B2572B" w:rsidP="00EF3662">
      <w:pPr>
        <w:rPr>
          <w:rFonts w:ascii="GHEA Grapalat" w:hAnsi="GHEA Grapalat"/>
          <w:lang w:val="hy-AM"/>
        </w:rPr>
      </w:pPr>
    </w:p>
    <w:p w14:paraId="1CE5356C" w14:textId="77777777" w:rsidR="00B2572B" w:rsidRPr="00064ADD" w:rsidRDefault="00B2572B" w:rsidP="00EF3662">
      <w:pPr>
        <w:ind w:firstLine="567"/>
        <w:jc w:val="center"/>
        <w:rPr>
          <w:rFonts w:ascii="GHEA Grapalat" w:hAnsi="GHEA Grapalat"/>
          <w:sz w:val="20"/>
          <w:lang w:val="hy-AM"/>
        </w:rPr>
      </w:pPr>
    </w:p>
    <w:p w14:paraId="203F2057"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30C8749C" w14:textId="77777777" w:rsidR="00B2572B" w:rsidRPr="00064ADD" w:rsidRDefault="00B2572B" w:rsidP="00EF3662">
      <w:pPr>
        <w:ind w:firstLine="567"/>
        <w:rPr>
          <w:rFonts w:ascii="GHEA Grapalat" w:hAnsi="GHEA Grapalat"/>
          <w:lang w:val="hy-AM"/>
        </w:rPr>
      </w:pPr>
    </w:p>
    <w:p w14:paraId="152E57B2" w14:textId="38CF7D15"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8D288D" w:rsidRPr="008D288D">
        <w:rPr>
          <w:rFonts w:ascii="GHEA Grapalat" w:hAnsi="GHEA Grapalat" w:cs="Arial"/>
          <w:sz w:val="20"/>
          <w:szCs w:val="20"/>
          <w:lang w:val="hy-AM"/>
        </w:rPr>
        <w:t>«</w:t>
      </w:r>
      <w:r w:rsidR="00A3175E">
        <w:rPr>
          <w:rFonts w:ascii="GHEA Grapalat" w:hAnsi="GHEA Grapalat" w:cs="Arial"/>
          <w:sz w:val="20"/>
          <w:szCs w:val="20"/>
          <w:lang w:val="hy-AM"/>
        </w:rPr>
        <w:t>ԱՄՓՀ-ՀԲՄԾՁԲ-31/24</w:t>
      </w:r>
      <w:r w:rsidR="008D288D" w:rsidRPr="008D288D">
        <w:rPr>
          <w:rFonts w:ascii="GHEA Grapalat" w:hAnsi="GHEA Grapalat" w:cs="Arial"/>
          <w:sz w:val="20"/>
          <w:szCs w:val="20"/>
          <w:lang w:val="hy-AM"/>
        </w:rPr>
        <w:t>»</w:t>
      </w:r>
      <w:r w:rsidRPr="00064ADD">
        <w:rPr>
          <w:rFonts w:ascii="GHEA Grapalat" w:hAnsi="GHEA Grapalat" w:cs="Arial"/>
          <w:sz w:val="20"/>
          <w:szCs w:val="20"/>
          <w:lang w:val="es-ES"/>
        </w:rPr>
        <w:t xml:space="preserve"> ծածկագրով </w:t>
      </w:r>
      <w:r w:rsidR="00AF2E05">
        <w:rPr>
          <w:rFonts w:ascii="GHEA Grapalat" w:hAnsi="GHEA Grapalat" w:cs="Arial"/>
          <w:sz w:val="20"/>
          <w:szCs w:val="20"/>
          <w:lang w:val="es-ES"/>
        </w:rPr>
        <w:t>ՀՐԱՏԱՊ 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DE70508"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12B8D4AF"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57C3E9B5"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D15FA" w14:paraId="40C56336"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1E99E1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4A61DFCC"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27D364F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73D5E326"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6F780D35"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9F9360"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3E5C415"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0A03D5D"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1E5EC33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347327AA"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5EEF122D"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6F7BE485"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7EFAB900"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73982A69"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2F9FF043"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5D10665"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D15FA" w14:paraId="7B0CBD53"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93F1D"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616EB30"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8497E5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68154C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A9F4451" w14:textId="77777777" w:rsidR="000E31C4" w:rsidRPr="00064ADD" w:rsidRDefault="000E31C4" w:rsidP="00EF3662">
            <w:pPr>
              <w:jc w:val="center"/>
              <w:rPr>
                <w:rFonts w:ascii="GHEA Grapalat" w:hAnsi="GHEA Grapalat"/>
                <w:lang w:val="es-ES"/>
              </w:rPr>
            </w:pPr>
          </w:p>
        </w:tc>
      </w:tr>
      <w:tr w:rsidR="000E31C4" w:rsidRPr="00ED15FA" w14:paraId="3719482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C81A8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1AF87B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5F72273"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74F13F8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61E6518" w14:textId="77777777" w:rsidR="000E31C4" w:rsidRPr="00064ADD" w:rsidRDefault="000E31C4" w:rsidP="00EF3662">
            <w:pPr>
              <w:rPr>
                <w:rFonts w:ascii="GHEA Grapalat" w:hAnsi="GHEA Grapalat"/>
                <w:lang w:val="es-ES"/>
              </w:rPr>
            </w:pPr>
          </w:p>
        </w:tc>
      </w:tr>
      <w:tr w:rsidR="000E31C4" w:rsidRPr="00ED15FA" w14:paraId="0704FCBD"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FF0B782"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30BCE5CC"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C8885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7D236B83"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2E06EBC" w14:textId="77777777" w:rsidR="000E31C4" w:rsidRPr="00064ADD" w:rsidRDefault="000E31C4" w:rsidP="00EF3662">
            <w:pPr>
              <w:jc w:val="center"/>
              <w:rPr>
                <w:rFonts w:ascii="GHEA Grapalat" w:hAnsi="GHEA Grapalat"/>
                <w:lang w:val="es-ES"/>
              </w:rPr>
            </w:pPr>
          </w:p>
        </w:tc>
      </w:tr>
      <w:tr w:rsidR="000E31C4" w:rsidRPr="00064ADD" w14:paraId="2303F8D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5609B5A"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4634AA7B"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7D01E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6FBEF739"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C1F2CBD" w14:textId="77777777" w:rsidR="000E31C4" w:rsidRPr="00064ADD" w:rsidRDefault="000E31C4" w:rsidP="00EF3662">
            <w:pPr>
              <w:jc w:val="center"/>
              <w:rPr>
                <w:rFonts w:ascii="GHEA Grapalat" w:hAnsi="GHEA Grapalat"/>
                <w:lang w:val="es-ES"/>
              </w:rPr>
            </w:pPr>
          </w:p>
        </w:tc>
      </w:tr>
      <w:tr w:rsidR="000E31C4" w:rsidRPr="00064ADD" w14:paraId="3B187A62"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A6E5A6C"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68FC6E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4CEC523"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B6DD084"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EE53B14" w14:textId="77777777" w:rsidR="000E31C4" w:rsidRPr="00064ADD" w:rsidRDefault="000E31C4" w:rsidP="00EF3662">
            <w:pPr>
              <w:jc w:val="center"/>
              <w:rPr>
                <w:rFonts w:ascii="GHEA Grapalat" w:hAnsi="GHEA Grapalat"/>
                <w:sz w:val="20"/>
                <w:lang w:val="es-ES"/>
              </w:rPr>
            </w:pPr>
          </w:p>
        </w:tc>
      </w:tr>
    </w:tbl>
    <w:p w14:paraId="351BCEDB" w14:textId="77777777" w:rsidR="00B2572B" w:rsidRPr="00064ADD" w:rsidRDefault="00B2572B" w:rsidP="00EF3662">
      <w:pPr>
        <w:rPr>
          <w:rFonts w:ascii="GHEA Grapalat" w:hAnsi="GHEA Grapalat"/>
          <w:sz w:val="18"/>
          <w:szCs w:val="18"/>
          <w:lang w:val="es-ES"/>
        </w:rPr>
      </w:pPr>
    </w:p>
    <w:p w14:paraId="06DB6574" w14:textId="77777777" w:rsidR="00B2572B" w:rsidRPr="00064ADD" w:rsidRDefault="00B2572B" w:rsidP="00EF3662">
      <w:pPr>
        <w:rPr>
          <w:rFonts w:ascii="GHEA Grapalat" w:hAnsi="GHEA Grapalat"/>
          <w:sz w:val="18"/>
          <w:szCs w:val="18"/>
          <w:lang w:val="es-ES"/>
        </w:rPr>
      </w:pPr>
    </w:p>
    <w:p w14:paraId="29CFC7F7" w14:textId="77777777" w:rsidR="00B2572B" w:rsidRPr="00064ADD" w:rsidRDefault="00B2572B" w:rsidP="00EF3662">
      <w:pPr>
        <w:rPr>
          <w:rFonts w:ascii="GHEA Grapalat" w:hAnsi="GHEA Grapalat"/>
          <w:sz w:val="18"/>
          <w:szCs w:val="18"/>
          <w:lang w:val="hy-AM"/>
        </w:rPr>
      </w:pPr>
    </w:p>
    <w:p w14:paraId="23372ABF"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166F96F7"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51FF3056"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45EE2C55"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7"/>
      </w:r>
      <w:r w:rsidRPr="00064ADD">
        <w:rPr>
          <w:rFonts w:ascii="GHEA Grapalat" w:hAnsi="GHEA Grapalat"/>
          <w:sz w:val="20"/>
          <w:lang w:val="hy-AM"/>
        </w:rPr>
        <w:tab/>
      </w:r>
      <w:r w:rsidRPr="00064ADD">
        <w:rPr>
          <w:rFonts w:ascii="GHEA Grapalat" w:hAnsi="GHEA Grapalat"/>
          <w:sz w:val="20"/>
          <w:lang w:val="hy-AM"/>
        </w:rPr>
        <w:tab/>
        <w:t xml:space="preserve"> </w:t>
      </w:r>
    </w:p>
    <w:p w14:paraId="5D279198" w14:textId="77777777" w:rsidR="00B2572B" w:rsidRPr="00064ADD" w:rsidRDefault="00B2572B" w:rsidP="00EF3662">
      <w:pPr>
        <w:jc w:val="right"/>
        <w:rPr>
          <w:rFonts w:ascii="GHEA Grapalat" w:hAnsi="GHEA Grapalat"/>
          <w:sz w:val="20"/>
          <w:lang w:val="hy-AM"/>
        </w:rPr>
      </w:pPr>
    </w:p>
    <w:p w14:paraId="52095074" w14:textId="77777777" w:rsidR="00B2572B" w:rsidRPr="00064ADD" w:rsidRDefault="00B2572B" w:rsidP="00EF3662">
      <w:pPr>
        <w:rPr>
          <w:rFonts w:ascii="GHEA Grapalat" w:hAnsi="GHEA Grapalat" w:cs="Sylfaen"/>
          <w:i/>
          <w:sz w:val="16"/>
          <w:szCs w:val="16"/>
          <w:lang w:val="hy-AM" w:eastAsia="ru-RU"/>
        </w:rPr>
      </w:pPr>
    </w:p>
    <w:p w14:paraId="4A6062FB" w14:textId="77777777" w:rsidR="00B2572B" w:rsidRPr="00064ADD" w:rsidRDefault="00B2572B" w:rsidP="00EF3662">
      <w:pPr>
        <w:rPr>
          <w:rFonts w:ascii="GHEA Grapalat" w:hAnsi="GHEA Grapalat" w:cs="Sylfaen"/>
          <w:i/>
          <w:sz w:val="16"/>
          <w:szCs w:val="16"/>
          <w:lang w:val="hy-AM" w:eastAsia="ru-RU"/>
        </w:rPr>
      </w:pPr>
    </w:p>
    <w:p w14:paraId="6EC22626" w14:textId="77777777" w:rsidR="00B2572B" w:rsidRPr="00064ADD" w:rsidRDefault="00B2572B" w:rsidP="00EF3662">
      <w:pPr>
        <w:rPr>
          <w:rFonts w:ascii="GHEA Grapalat" w:hAnsi="GHEA Grapalat" w:cs="Sylfaen"/>
          <w:i/>
          <w:sz w:val="16"/>
          <w:szCs w:val="16"/>
          <w:lang w:val="hy-AM" w:eastAsia="ru-RU"/>
        </w:rPr>
      </w:pPr>
    </w:p>
    <w:p w14:paraId="293E8062" w14:textId="77777777" w:rsidR="00B2572B" w:rsidRPr="00064ADD" w:rsidRDefault="00B2572B" w:rsidP="00EF3662">
      <w:pPr>
        <w:rPr>
          <w:rFonts w:ascii="GHEA Grapalat" w:hAnsi="GHEA Grapalat" w:cs="Sylfaen"/>
          <w:i/>
          <w:sz w:val="16"/>
          <w:szCs w:val="16"/>
          <w:lang w:val="hy-AM" w:eastAsia="ru-RU"/>
        </w:rPr>
      </w:pPr>
    </w:p>
    <w:p w14:paraId="5DCFFDC0" w14:textId="77777777" w:rsidR="00B2572B" w:rsidRPr="00064ADD" w:rsidRDefault="00B2572B" w:rsidP="00EF3662">
      <w:pPr>
        <w:rPr>
          <w:rFonts w:ascii="GHEA Grapalat" w:hAnsi="GHEA Grapalat" w:cs="Sylfaen"/>
          <w:i/>
          <w:sz w:val="16"/>
          <w:szCs w:val="16"/>
          <w:lang w:val="hy-AM" w:eastAsia="ru-RU"/>
        </w:rPr>
      </w:pPr>
    </w:p>
    <w:p w14:paraId="0F4699E7" w14:textId="77777777" w:rsidR="00B2572B" w:rsidRPr="00064ADD" w:rsidRDefault="00B2572B" w:rsidP="00EF3662">
      <w:pPr>
        <w:rPr>
          <w:rFonts w:ascii="GHEA Grapalat" w:hAnsi="GHEA Grapalat" w:cs="Sylfaen"/>
          <w:i/>
          <w:sz w:val="16"/>
          <w:szCs w:val="16"/>
          <w:lang w:val="hy-AM" w:eastAsia="ru-RU"/>
        </w:rPr>
      </w:pPr>
    </w:p>
    <w:p w14:paraId="228ADCA8" w14:textId="77777777" w:rsidR="00B2572B" w:rsidRPr="00064ADD" w:rsidRDefault="00B2572B" w:rsidP="00EF3662">
      <w:pPr>
        <w:rPr>
          <w:rFonts w:ascii="GHEA Grapalat" w:hAnsi="GHEA Grapalat" w:cs="Sylfaen"/>
          <w:i/>
          <w:sz w:val="16"/>
          <w:szCs w:val="16"/>
          <w:lang w:val="hy-AM" w:eastAsia="ru-RU"/>
        </w:rPr>
      </w:pPr>
    </w:p>
    <w:p w14:paraId="443FD32D" w14:textId="77777777" w:rsidR="00B2572B" w:rsidRPr="00064ADD" w:rsidRDefault="00B2572B" w:rsidP="00EF3662">
      <w:pPr>
        <w:rPr>
          <w:rFonts w:ascii="GHEA Grapalat" w:hAnsi="GHEA Grapalat" w:cs="Sylfaen"/>
          <w:i/>
          <w:sz w:val="16"/>
          <w:szCs w:val="16"/>
          <w:lang w:val="hy-AM" w:eastAsia="ru-RU"/>
        </w:rPr>
      </w:pPr>
    </w:p>
    <w:p w14:paraId="5F953D63" w14:textId="77777777" w:rsidR="00B2572B" w:rsidRPr="00064ADD" w:rsidRDefault="00B2572B" w:rsidP="00EF3662">
      <w:pPr>
        <w:rPr>
          <w:rFonts w:ascii="GHEA Grapalat" w:hAnsi="GHEA Grapalat" w:cs="Sylfaen"/>
          <w:i/>
          <w:sz w:val="16"/>
          <w:szCs w:val="16"/>
          <w:lang w:val="hy-AM" w:eastAsia="ru-RU"/>
        </w:rPr>
      </w:pPr>
    </w:p>
    <w:p w14:paraId="7B60E936" w14:textId="77777777" w:rsidR="00B2572B" w:rsidRPr="00064ADD" w:rsidRDefault="00B2572B" w:rsidP="00EF3662">
      <w:pPr>
        <w:rPr>
          <w:rFonts w:ascii="GHEA Grapalat" w:hAnsi="GHEA Grapalat" w:cs="Sylfaen"/>
          <w:i/>
          <w:sz w:val="16"/>
          <w:szCs w:val="16"/>
          <w:lang w:val="hy-AM" w:eastAsia="ru-RU"/>
        </w:rPr>
      </w:pPr>
    </w:p>
    <w:p w14:paraId="4FDFAC2F" w14:textId="77777777" w:rsidR="00B2572B" w:rsidRPr="00064ADD" w:rsidRDefault="00B2572B" w:rsidP="00EF3662">
      <w:pPr>
        <w:rPr>
          <w:rFonts w:ascii="GHEA Grapalat" w:hAnsi="GHEA Grapalat" w:cs="Sylfaen"/>
          <w:i/>
          <w:sz w:val="16"/>
          <w:szCs w:val="16"/>
          <w:lang w:val="hy-AM" w:eastAsia="ru-RU"/>
        </w:rPr>
      </w:pPr>
    </w:p>
    <w:p w14:paraId="52DD72BF" w14:textId="77777777" w:rsidR="00B2572B" w:rsidRPr="00064ADD" w:rsidRDefault="00B2572B" w:rsidP="00EF3662">
      <w:pPr>
        <w:rPr>
          <w:rFonts w:ascii="GHEA Grapalat" w:hAnsi="GHEA Grapalat" w:cs="Sylfaen"/>
          <w:i/>
          <w:sz w:val="16"/>
          <w:szCs w:val="16"/>
          <w:lang w:val="hy-AM" w:eastAsia="ru-RU"/>
        </w:rPr>
      </w:pPr>
    </w:p>
    <w:p w14:paraId="1487E3E7" w14:textId="77777777" w:rsidR="00B2572B" w:rsidRPr="00064ADD" w:rsidRDefault="00B2572B" w:rsidP="00EF3662">
      <w:pPr>
        <w:pStyle w:val="31"/>
        <w:spacing w:line="240" w:lineRule="auto"/>
        <w:jc w:val="right"/>
        <w:rPr>
          <w:rFonts w:ascii="GHEA Grapalat" w:hAnsi="GHEA Grapalat"/>
          <w:i/>
          <w:lang w:val="hy-AM"/>
        </w:rPr>
      </w:pPr>
    </w:p>
    <w:p w14:paraId="3C3ED894" w14:textId="77777777" w:rsidR="00B2572B" w:rsidRPr="00064ADD" w:rsidRDefault="00B2572B" w:rsidP="00EF3662">
      <w:pPr>
        <w:pStyle w:val="31"/>
        <w:spacing w:line="240" w:lineRule="auto"/>
        <w:jc w:val="right"/>
        <w:rPr>
          <w:rFonts w:ascii="GHEA Grapalat" w:hAnsi="GHEA Grapalat"/>
          <w:i/>
          <w:lang w:val="hy-AM"/>
        </w:rPr>
      </w:pPr>
    </w:p>
    <w:p w14:paraId="5207806E" w14:textId="77777777" w:rsidR="00B2572B" w:rsidRPr="00064ADD" w:rsidRDefault="00B2572B" w:rsidP="00EF3662">
      <w:pPr>
        <w:pStyle w:val="31"/>
        <w:spacing w:line="240" w:lineRule="auto"/>
        <w:jc w:val="right"/>
        <w:rPr>
          <w:rFonts w:ascii="GHEA Grapalat" w:hAnsi="GHEA Grapalat"/>
          <w:i/>
          <w:lang w:val="hy-AM"/>
        </w:rPr>
      </w:pPr>
    </w:p>
    <w:p w14:paraId="04D6CD90" w14:textId="77777777" w:rsidR="00B2572B" w:rsidRPr="00064ADD" w:rsidRDefault="00B2572B" w:rsidP="00EF3662">
      <w:pPr>
        <w:pStyle w:val="31"/>
        <w:spacing w:line="240" w:lineRule="auto"/>
        <w:jc w:val="right"/>
        <w:rPr>
          <w:rFonts w:ascii="GHEA Grapalat" w:hAnsi="GHEA Grapalat"/>
          <w:i/>
          <w:lang w:val="es-ES" w:eastAsia="ru-RU"/>
        </w:rPr>
      </w:pPr>
    </w:p>
    <w:p w14:paraId="3F98B95F"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BAE22D9" w14:textId="54F7F405" w:rsidR="009C370D" w:rsidRPr="008D288D" w:rsidRDefault="009C370D" w:rsidP="009C370D">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4</w:t>
      </w:r>
    </w:p>
    <w:p w14:paraId="727BA988" w14:textId="0DE111D6" w:rsidR="009C370D" w:rsidRPr="008D288D" w:rsidRDefault="008D288D" w:rsidP="009C370D">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A3175E">
        <w:rPr>
          <w:rFonts w:ascii="GHEA Grapalat" w:hAnsi="GHEA Grapalat" w:cs="Sylfaen"/>
          <w:b/>
          <w:lang w:val="hy-AM"/>
        </w:rPr>
        <w:t>ԱՄՓՀ-ՀԲՄԾՁԲ-31/24</w:t>
      </w:r>
      <w:r w:rsidRPr="008D288D">
        <w:rPr>
          <w:rFonts w:ascii="GHEA Grapalat" w:hAnsi="GHEA Grapalat" w:cs="Sylfaen"/>
          <w:b/>
          <w:lang w:val="hy-AM"/>
        </w:rPr>
        <w:t>»</w:t>
      </w:r>
      <w:r w:rsidR="009C370D" w:rsidRPr="008D288D">
        <w:rPr>
          <w:rFonts w:ascii="GHEA Grapalat" w:hAnsi="GHEA Grapalat" w:cs="Sylfaen"/>
          <w:b/>
          <w:lang w:val="hy-AM"/>
        </w:rPr>
        <w:t xml:space="preserve"> </w:t>
      </w:r>
      <w:r w:rsidR="009C370D" w:rsidRPr="00064ADD">
        <w:rPr>
          <w:rFonts w:ascii="GHEA Grapalat" w:hAnsi="GHEA Grapalat" w:cs="Sylfaen"/>
          <w:b/>
          <w:lang w:val="hy-AM"/>
        </w:rPr>
        <w:t>ծածկագրով</w:t>
      </w:r>
    </w:p>
    <w:p w14:paraId="0D23CA49" w14:textId="3F66B26C" w:rsidR="009C370D" w:rsidRPr="00064ADD" w:rsidRDefault="00AF2E05" w:rsidP="009C370D">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9C370D" w:rsidRPr="00064ADD">
        <w:rPr>
          <w:rFonts w:ascii="GHEA Grapalat" w:hAnsi="GHEA Grapalat" w:cs="Arial"/>
          <w:b/>
          <w:lang w:val="hy-AM"/>
        </w:rPr>
        <w:t xml:space="preserve"> </w:t>
      </w:r>
      <w:r w:rsidR="009C370D" w:rsidRPr="00064ADD">
        <w:rPr>
          <w:rFonts w:ascii="GHEA Grapalat" w:hAnsi="GHEA Grapalat" w:cs="Sylfaen"/>
          <w:b/>
          <w:lang w:val="hy-AM"/>
        </w:rPr>
        <w:t>հրավերի</w:t>
      </w:r>
    </w:p>
    <w:p w14:paraId="3113FA02" w14:textId="77777777" w:rsidR="009C370D" w:rsidRPr="00064ADD" w:rsidRDefault="009C370D" w:rsidP="009C370D">
      <w:pPr>
        <w:pStyle w:val="31"/>
        <w:spacing w:line="240" w:lineRule="auto"/>
        <w:jc w:val="right"/>
        <w:rPr>
          <w:rFonts w:ascii="GHEA Grapalat" w:hAnsi="GHEA Grapalat"/>
          <w:szCs w:val="24"/>
          <w:lang w:val="hy-AM"/>
        </w:rPr>
      </w:pPr>
    </w:p>
    <w:p w14:paraId="666AEE00"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F395695"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5BB712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42F031D8"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13B4F50D"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029B570"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B2248A0"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6D491224"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2749DE33" w14:textId="77777777"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պրիցիպալ)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57DE0C63"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7C8E2534"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43623AA"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5C0320A0"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7F077B4E"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5D124FBA"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22897E18"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0FB72B4C"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104CE84"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735181"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530A9A81"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58D627A2"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ABB4F10"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ED4F127"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7A3444E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2451755"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6F9CEC9F"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722E7A4F"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7C170DED"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1B7E263A"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518D2C8D"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2FF300E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75818C"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6EF7881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2D997A"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5565A82C"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F18B6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87EE6E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76E2ED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08145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76025C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3AA1C5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00EC23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113DE584" w14:textId="77777777" w:rsidR="00493DAD" w:rsidRPr="00064ADD" w:rsidRDefault="00493DAD" w:rsidP="00752D6E">
      <w:pPr>
        <w:pStyle w:val="31"/>
        <w:spacing w:line="240" w:lineRule="auto"/>
        <w:jc w:val="right"/>
        <w:rPr>
          <w:rFonts w:ascii="GHEA Grapalat" w:hAnsi="GHEA Grapalat" w:cs="Sylfaen"/>
          <w:b/>
          <w:lang w:val="hy-AM"/>
        </w:rPr>
      </w:pPr>
    </w:p>
    <w:p w14:paraId="0E9AC682" w14:textId="77777777" w:rsidR="00493DAD" w:rsidRPr="00064ADD" w:rsidRDefault="00493DAD" w:rsidP="00752D6E">
      <w:pPr>
        <w:pStyle w:val="31"/>
        <w:spacing w:line="240" w:lineRule="auto"/>
        <w:jc w:val="right"/>
        <w:rPr>
          <w:rFonts w:ascii="GHEA Grapalat" w:hAnsi="GHEA Grapalat" w:cs="Sylfaen"/>
          <w:b/>
          <w:lang w:val="hy-AM"/>
        </w:rPr>
      </w:pPr>
    </w:p>
    <w:p w14:paraId="62BE1CA0" w14:textId="77777777" w:rsidR="00493DAD" w:rsidRPr="00064ADD" w:rsidRDefault="00493DAD" w:rsidP="00752D6E">
      <w:pPr>
        <w:pStyle w:val="31"/>
        <w:spacing w:line="240" w:lineRule="auto"/>
        <w:jc w:val="right"/>
        <w:rPr>
          <w:rFonts w:ascii="GHEA Grapalat" w:hAnsi="GHEA Grapalat" w:cs="Sylfaen"/>
          <w:b/>
          <w:lang w:val="hy-AM"/>
        </w:rPr>
      </w:pPr>
    </w:p>
    <w:p w14:paraId="325D1731" w14:textId="77777777" w:rsidR="00493DAD" w:rsidRPr="00064ADD" w:rsidRDefault="00493DAD" w:rsidP="00752D6E">
      <w:pPr>
        <w:pStyle w:val="31"/>
        <w:spacing w:line="240" w:lineRule="auto"/>
        <w:jc w:val="right"/>
        <w:rPr>
          <w:rFonts w:ascii="GHEA Grapalat" w:hAnsi="GHEA Grapalat" w:cs="Sylfaen"/>
          <w:b/>
          <w:lang w:val="hy-AM"/>
        </w:rPr>
      </w:pPr>
    </w:p>
    <w:p w14:paraId="384F9050" w14:textId="77777777" w:rsidR="00493DAD" w:rsidRPr="00064ADD" w:rsidRDefault="00493DAD" w:rsidP="00752D6E">
      <w:pPr>
        <w:pStyle w:val="31"/>
        <w:spacing w:line="240" w:lineRule="auto"/>
        <w:jc w:val="right"/>
        <w:rPr>
          <w:rFonts w:ascii="GHEA Grapalat" w:hAnsi="GHEA Grapalat" w:cs="Sylfaen"/>
          <w:b/>
          <w:lang w:val="hy-AM"/>
        </w:rPr>
      </w:pPr>
    </w:p>
    <w:p w14:paraId="5F601AE9" w14:textId="77777777" w:rsidR="00493DAD" w:rsidRPr="00064ADD" w:rsidRDefault="00493DAD" w:rsidP="00752D6E">
      <w:pPr>
        <w:pStyle w:val="31"/>
        <w:spacing w:line="240" w:lineRule="auto"/>
        <w:jc w:val="right"/>
        <w:rPr>
          <w:rFonts w:ascii="GHEA Grapalat" w:hAnsi="GHEA Grapalat" w:cs="Sylfaen"/>
          <w:b/>
          <w:lang w:val="hy-AM"/>
        </w:rPr>
      </w:pPr>
    </w:p>
    <w:p w14:paraId="04F55249" w14:textId="77777777" w:rsidR="00493DAD" w:rsidRPr="00064ADD" w:rsidRDefault="00493DAD" w:rsidP="00752D6E">
      <w:pPr>
        <w:pStyle w:val="31"/>
        <w:spacing w:line="240" w:lineRule="auto"/>
        <w:jc w:val="right"/>
        <w:rPr>
          <w:rFonts w:ascii="GHEA Grapalat" w:hAnsi="GHEA Grapalat" w:cs="Sylfaen"/>
          <w:b/>
          <w:lang w:val="hy-AM"/>
        </w:rPr>
      </w:pPr>
    </w:p>
    <w:p w14:paraId="526274BD" w14:textId="77777777" w:rsidR="00493DAD" w:rsidRPr="00064ADD" w:rsidRDefault="00493DAD" w:rsidP="00752D6E">
      <w:pPr>
        <w:pStyle w:val="31"/>
        <w:spacing w:line="240" w:lineRule="auto"/>
        <w:jc w:val="right"/>
        <w:rPr>
          <w:rFonts w:ascii="GHEA Grapalat" w:hAnsi="GHEA Grapalat" w:cs="Sylfaen"/>
          <w:b/>
          <w:lang w:val="hy-AM"/>
        </w:rPr>
      </w:pPr>
    </w:p>
    <w:p w14:paraId="262555AC" w14:textId="77777777" w:rsidR="00493DAD" w:rsidRPr="00064ADD" w:rsidRDefault="00493DAD" w:rsidP="00752D6E">
      <w:pPr>
        <w:pStyle w:val="31"/>
        <w:spacing w:line="240" w:lineRule="auto"/>
        <w:jc w:val="right"/>
        <w:rPr>
          <w:rFonts w:ascii="GHEA Grapalat" w:hAnsi="GHEA Grapalat" w:cs="Sylfaen"/>
          <w:b/>
          <w:lang w:val="hy-AM"/>
        </w:rPr>
      </w:pPr>
    </w:p>
    <w:p w14:paraId="01546741" w14:textId="77777777" w:rsidR="00493DAD" w:rsidRPr="00064ADD" w:rsidRDefault="00493DAD" w:rsidP="00752D6E">
      <w:pPr>
        <w:pStyle w:val="31"/>
        <w:spacing w:line="240" w:lineRule="auto"/>
        <w:jc w:val="right"/>
        <w:rPr>
          <w:rFonts w:ascii="GHEA Grapalat" w:hAnsi="GHEA Grapalat" w:cs="Sylfaen"/>
          <w:b/>
          <w:lang w:val="hy-AM"/>
        </w:rPr>
      </w:pPr>
    </w:p>
    <w:p w14:paraId="1E09CBD5" w14:textId="77777777" w:rsidR="00493DAD" w:rsidRPr="00064ADD" w:rsidRDefault="00493DAD" w:rsidP="00752D6E">
      <w:pPr>
        <w:pStyle w:val="31"/>
        <w:spacing w:line="240" w:lineRule="auto"/>
        <w:jc w:val="right"/>
        <w:rPr>
          <w:rFonts w:ascii="GHEA Grapalat" w:hAnsi="GHEA Grapalat" w:cs="Sylfaen"/>
          <w:b/>
          <w:lang w:val="hy-AM"/>
        </w:rPr>
      </w:pPr>
    </w:p>
    <w:p w14:paraId="78DD6C17" w14:textId="77777777" w:rsidR="00493DAD" w:rsidRPr="00064ADD" w:rsidRDefault="00493DAD" w:rsidP="00752D6E">
      <w:pPr>
        <w:pStyle w:val="31"/>
        <w:spacing w:line="240" w:lineRule="auto"/>
        <w:jc w:val="right"/>
        <w:rPr>
          <w:rFonts w:ascii="GHEA Grapalat" w:hAnsi="GHEA Grapalat" w:cs="Sylfaen"/>
          <w:b/>
          <w:lang w:val="hy-AM"/>
        </w:rPr>
      </w:pPr>
    </w:p>
    <w:p w14:paraId="61889F29" w14:textId="77777777" w:rsidR="00493DAD" w:rsidRPr="00064ADD" w:rsidRDefault="00493DAD" w:rsidP="00752D6E">
      <w:pPr>
        <w:pStyle w:val="31"/>
        <w:spacing w:line="240" w:lineRule="auto"/>
        <w:jc w:val="right"/>
        <w:rPr>
          <w:rFonts w:ascii="GHEA Grapalat" w:hAnsi="GHEA Grapalat" w:cs="Sylfaen"/>
          <w:b/>
          <w:lang w:val="hy-AM"/>
        </w:rPr>
      </w:pPr>
    </w:p>
    <w:p w14:paraId="514EC03C" w14:textId="77777777" w:rsidR="00493DAD" w:rsidRPr="00064ADD" w:rsidRDefault="00493DAD" w:rsidP="00752D6E">
      <w:pPr>
        <w:pStyle w:val="31"/>
        <w:spacing w:line="240" w:lineRule="auto"/>
        <w:jc w:val="right"/>
        <w:rPr>
          <w:rFonts w:ascii="GHEA Grapalat" w:hAnsi="GHEA Grapalat" w:cs="Sylfaen"/>
          <w:b/>
          <w:lang w:val="hy-AM"/>
        </w:rPr>
      </w:pPr>
    </w:p>
    <w:p w14:paraId="55319D8E" w14:textId="77777777" w:rsidR="00493DAD" w:rsidRPr="00064ADD" w:rsidRDefault="00493DAD" w:rsidP="00752D6E">
      <w:pPr>
        <w:pStyle w:val="31"/>
        <w:spacing w:line="240" w:lineRule="auto"/>
        <w:jc w:val="right"/>
        <w:rPr>
          <w:rFonts w:ascii="GHEA Grapalat" w:hAnsi="GHEA Grapalat" w:cs="Sylfaen"/>
          <w:b/>
          <w:lang w:val="hy-AM"/>
        </w:rPr>
      </w:pPr>
    </w:p>
    <w:p w14:paraId="6B762FAB" w14:textId="77777777" w:rsidR="00493DAD" w:rsidRPr="00064ADD" w:rsidRDefault="00493DAD" w:rsidP="00752D6E">
      <w:pPr>
        <w:pStyle w:val="31"/>
        <w:spacing w:line="240" w:lineRule="auto"/>
        <w:jc w:val="right"/>
        <w:rPr>
          <w:rFonts w:ascii="GHEA Grapalat" w:hAnsi="GHEA Grapalat" w:cs="Sylfaen"/>
          <w:b/>
          <w:lang w:val="hy-AM"/>
        </w:rPr>
      </w:pPr>
    </w:p>
    <w:p w14:paraId="300FA038" w14:textId="77777777" w:rsidR="00493DAD" w:rsidRPr="00064ADD" w:rsidRDefault="00493DAD" w:rsidP="00752D6E">
      <w:pPr>
        <w:pStyle w:val="31"/>
        <w:spacing w:line="240" w:lineRule="auto"/>
        <w:jc w:val="right"/>
        <w:rPr>
          <w:rFonts w:ascii="GHEA Grapalat" w:hAnsi="GHEA Grapalat" w:cs="Sylfaen"/>
          <w:b/>
          <w:lang w:val="hy-AM"/>
        </w:rPr>
      </w:pPr>
    </w:p>
    <w:p w14:paraId="628249CD" w14:textId="77777777" w:rsidR="00493DAD" w:rsidRPr="00064ADD" w:rsidRDefault="00493DAD" w:rsidP="00752D6E">
      <w:pPr>
        <w:pStyle w:val="31"/>
        <w:spacing w:line="240" w:lineRule="auto"/>
        <w:jc w:val="right"/>
        <w:rPr>
          <w:rFonts w:ascii="GHEA Grapalat" w:hAnsi="GHEA Grapalat" w:cs="Sylfaen"/>
          <w:b/>
          <w:lang w:val="hy-AM"/>
        </w:rPr>
      </w:pPr>
    </w:p>
    <w:p w14:paraId="3B5625EC" w14:textId="77777777" w:rsidR="00493DAD" w:rsidRPr="00064ADD" w:rsidRDefault="00493DAD" w:rsidP="00752D6E">
      <w:pPr>
        <w:pStyle w:val="31"/>
        <w:spacing w:line="240" w:lineRule="auto"/>
        <w:jc w:val="right"/>
        <w:rPr>
          <w:rFonts w:ascii="GHEA Grapalat" w:hAnsi="GHEA Grapalat" w:cs="Sylfaen"/>
          <w:b/>
          <w:lang w:val="hy-AM"/>
        </w:rPr>
      </w:pPr>
    </w:p>
    <w:p w14:paraId="72F9B083" w14:textId="77777777" w:rsidR="00493DAD" w:rsidRPr="00064ADD" w:rsidRDefault="00493DAD" w:rsidP="00752D6E">
      <w:pPr>
        <w:pStyle w:val="31"/>
        <w:spacing w:line="240" w:lineRule="auto"/>
        <w:jc w:val="right"/>
        <w:rPr>
          <w:rFonts w:ascii="GHEA Grapalat" w:hAnsi="GHEA Grapalat" w:cs="Sylfaen"/>
          <w:b/>
          <w:lang w:val="hy-AM"/>
        </w:rPr>
      </w:pPr>
    </w:p>
    <w:p w14:paraId="6FF5935D" w14:textId="77777777" w:rsidR="00493DAD" w:rsidRPr="00064ADD" w:rsidRDefault="00493DAD" w:rsidP="00752D6E">
      <w:pPr>
        <w:pStyle w:val="31"/>
        <w:spacing w:line="240" w:lineRule="auto"/>
        <w:jc w:val="right"/>
        <w:rPr>
          <w:rFonts w:ascii="GHEA Grapalat" w:hAnsi="GHEA Grapalat" w:cs="Sylfaen"/>
          <w:b/>
          <w:lang w:val="hy-AM"/>
        </w:rPr>
      </w:pPr>
    </w:p>
    <w:p w14:paraId="3B2347B4" w14:textId="77777777" w:rsidR="00493DAD" w:rsidRPr="00064ADD" w:rsidRDefault="00493DAD" w:rsidP="00752D6E">
      <w:pPr>
        <w:pStyle w:val="31"/>
        <w:spacing w:line="240" w:lineRule="auto"/>
        <w:jc w:val="right"/>
        <w:rPr>
          <w:rFonts w:ascii="GHEA Grapalat" w:hAnsi="GHEA Grapalat" w:cs="Sylfaen"/>
          <w:b/>
          <w:lang w:val="hy-AM"/>
        </w:rPr>
      </w:pPr>
    </w:p>
    <w:p w14:paraId="5382940A" w14:textId="77777777" w:rsidR="00493DAD" w:rsidRPr="00064ADD" w:rsidRDefault="00493DAD" w:rsidP="00752D6E">
      <w:pPr>
        <w:pStyle w:val="31"/>
        <w:spacing w:line="240" w:lineRule="auto"/>
        <w:jc w:val="right"/>
        <w:rPr>
          <w:rFonts w:ascii="GHEA Grapalat" w:hAnsi="GHEA Grapalat" w:cs="Sylfaen"/>
          <w:b/>
          <w:lang w:val="hy-AM"/>
        </w:rPr>
      </w:pPr>
    </w:p>
    <w:p w14:paraId="537620B1" w14:textId="77777777" w:rsidR="00493DAD" w:rsidRPr="00064ADD" w:rsidRDefault="00493DAD" w:rsidP="00752D6E">
      <w:pPr>
        <w:pStyle w:val="31"/>
        <w:spacing w:line="240" w:lineRule="auto"/>
        <w:jc w:val="right"/>
        <w:rPr>
          <w:rFonts w:ascii="GHEA Grapalat" w:hAnsi="GHEA Grapalat" w:cs="Sylfaen"/>
          <w:b/>
          <w:lang w:val="hy-AM"/>
        </w:rPr>
      </w:pPr>
    </w:p>
    <w:p w14:paraId="75D11711" w14:textId="77777777" w:rsidR="00493DAD" w:rsidRPr="00064ADD" w:rsidRDefault="00493DAD" w:rsidP="00752D6E">
      <w:pPr>
        <w:pStyle w:val="31"/>
        <w:spacing w:line="240" w:lineRule="auto"/>
        <w:jc w:val="right"/>
        <w:rPr>
          <w:rFonts w:ascii="GHEA Grapalat" w:hAnsi="GHEA Grapalat" w:cs="Sylfaen"/>
          <w:b/>
          <w:lang w:val="hy-AM"/>
        </w:rPr>
      </w:pPr>
    </w:p>
    <w:p w14:paraId="716ECF2C" w14:textId="77777777" w:rsidR="00493DAD" w:rsidRPr="00064ADD" w:rsidRDefault="00493DAD" w:rsidP="00752D6E">
      <w:pPr>
        <w:pStyle w:val="31"/>
        <w:spacing w:line="240" w:lineRule="auto"/>
        <w:jc w:val="right"/>
        <w:rPr>
          <w:rFonts w:ascii="GHEA Grapalat" w:hAnsi="GHEA Grapalat" w:cs="Sylfaen"/>
          <w:b/>
          <w:lang w:val="hy-AM"/>
        </w:rPr>
      </w:pPr>
    </w:p>
    <w:p w14:paraId="430ECFAF" w14:textId="77777777" w:rsidR="00493DAD" w:rsidRPr="00064ADD" w:rsidRDefault="00493DAD" w:rsidP="00752D6E">
      <w:pPr>
        <w:pStyle w:val="31"/>
        <w:spacing w:line="240" w:lineRule="auto"/>
        <w:jc w:val="right"/>
        <w:rPr>
          <w:rFonts w:ascii="GHEA Grapalat" w:hAnsi="GHEA Grapalat" w:cs="Sylfaen"/>
          <w:b/>
          <w:lang w:val="hy-AM"/>
        </w:rPr>
      </w:pPr>
    </w:p>
    <w:p w14:paraId="2A423A6D" w14:textId="77777777" w:rsidR="00493DAD" w:rsidRPr="00064ADD" w:rsidRDefault="00493DAD" w:rsidP="00752D6E">
      <w:pPr>
        <w:pStyle w:val="31"/>
        <w:spacing w:line="240" w:lineRule="auto"/>
        <w:jc w:val="right"/>
        <w:rPr>
          <w:rFonts w:ascii="GHEA Grapalat" w:hAnsi="GHEA Grapalat" w:cs="Sylfaen"/>
          <w:b/>
          <w:lang w:val="hy-AM"/>
        </w:rPr>
      </w:pPr>
    </w:p>
    <w:p w14:paraId="49C836DF" w14:textId="77777777" w:rsidR="00493DAD" w:rsidRPr="00064ADD" w:rsidRDefault="00493DAD" w:rsidP="00752D6E">
      <w:pPr>
        <w:pStyle w:val="31"/>
        <w:spacing w:line="240" w:lineRule="auto"/>
        <w:jc w:val="right"/>
        <w:rPr>
          <w:rFonts w:ascii="GHEA Grapalat" w:hAnsi="GHEA Grapalat" w:cs="Sylfaen"/>
          <w:b/>
          <w:lang w:val="hy-AM"/>
        </w:rPr>
      </w:pPr>
    </w:p>
    <w:p w14:paraId="20EDE999" w14:textId="77777777" w:rsidR="00493DAD" w:rsidRPr="00064ADD" w:rsidRDefault="00493DAD" w:rsidP="00752D6E">
      <w:pPr>
        <w:pStyle w:val="31"/>
        <w:spacing w:line="240" w:lineRule="auto"/>
        <w:jc w:val="right"/>
        <w:rPr>
          <w:rFonts w:ascii="GHEA Grapalat" w:hAnsi="GHEA Grapalat" w:cs="Sylfaen"/>
          <w:b/>
          <w:lang w:val="hy-AM"/>
        </w:rPr>
      </w:pPr>
    </w:p>
    <w:p w14:paraId="62274B3A" w14:textId="77777777" w:rsidR="00493DAD" w:rsidRPr="00064ADD" w:rsidRDefault="00493DAD" w:rsidP="00752D6E">
      <w:pPr>
        <w:pStyle w:val="31"/>
        <w:spacing w:line="240" w:lineRule="auto"/>
        <w:jc w:val="right"/>
        <w:rPr>
          <w:rFonts w:ascii="GHEA Grapalat" w:hAnsi="GHEA Grapalat" w:cs="Sylfaen"/>
          <w:b/>
          <w:lang w:val="hy-AM"/>
        </w:rPr>
      </w:pPr>
    </w:p>
    <w:p w14:paraId="187DD633" w14:textId="77777777" w:rsidR="00493DAD" w:rsidRPr="00064ADD" w:rsidRDefault="00493DAD" w:rsidP="00752D6E">
      <w:pPr>
        <w:pStyle w:val="31"/>
        <w:spacing w:line="240" w:lineRule="auto"/>
        <w:jc w:val="right"/>
        <w:rPr>
          <w:rFonts w:ascii="GHEA Grapalat" w:hAnsi="GHEA Grapalat" w:cs="Sylfaen"/>
          <w:b/>
          <w:lang w:val="hy-AM"/>
        </w:rPr>
      </w:pPr>
    </w:p>
    <w:p w14:paraId="2E8F2C1C" w14:textId="77777777" w:rsidR="00493DAD" w:rsidRPr="00064ADD" w:rsidRDefault="00493DAD" w:rsidP="00752D6E">
      <w:pPr>
        <w:pStyle w:val="31"/>
        <w:spacing w:line="240" w:lineRule="auto"/>
        <w:jc w:val="right"/>
        <w:rPr>
          <w:rFonts w:ascii="GHEA Grapalat" w:hAnsi="GHEA Grapalat" w:cs="Sylfaen"/>
          <w:b/>
          <w:lang w:val="hy-AM"/>
        </w:rPr>
      </w:pPr>
    </w:p>
    <w:p w14:paraId="459BEFE2" w14:textId="77777777" w:rsidR="00493DAD" w:rsidRPr="00064ADD" w:rsidRDefault="00493DAD" w:rsidP="00752D6E">
      <w:pPr>
        <w:pStyle w:val="31"/>
        <w:spacing w:line="240" w:lineRule="auto"/>
        <w:jc w:val="right"/>
        <w:rPr>
          <w:rFonts w:ascii="GHEA Grapalat" w:hAnsi="GHEA Grapalat" w:cs="Sylfaen"/>
          <w:b/>
          <w:lang w:val="hy-AM"/>
        </w:rPr>
      </w:pPr>
    </w:p>
    <w:p w14:paraId="0A4E9669" w14:textId="77777777" w:rsidR="00493DAD" w:rsidRPr="00064ADD" w:rsidRDefault="00493DAD" w:rsidP="00752D6E">
      <w:pPr>
        <w:pStyle w:val="31"/>
        <w:spacing w:line="240" w:lineRule="auto"/>
        <w:jc w:val="right"/>
        <w:rPr>
          <w:rFonts w:ascii="GHEA Grapalat" w:hAnsi="GHEA Grapalat" w:cs="Sylfaen"/>
          <w:b/>
          <w:lang w:val="hy-AM"/>
        </w:rPr>
      </w:pPr>
    </w:p>
    <w:p w14:paraId="03ECDD71" w14:textId="77777777" w:rsidR="00493DAD" w:rsidRPr="00064ADD" w:rsidRDefault="00493DAD" w:rsidP="00752D6E">
      <w:pPr>
        <w:pStyle w:val="31"/>
        <w:spacing w:line="240" w:lineRule="auto"/>
        <w:jc w:val="right"/>
        <w:rPr>
          <w:rFonts w:ascii="GHEA Grapalat" w:hAnsi="GHEA Grapalat" w:cs="Sylfaen"/>
          <w:b/>
          <w:lang w:val="hy-AM"/>
        </w:rPr>
      </w:pPr>
    </w:p>
    <w:p w14:paraId="30F7DA5F" w14:textId="77777777" w:rsidR="00493DAD" w:rsidRPr="00064ADD" w:rsidRDefault="00493DAD" w:rsidP="00752D6E">
      <w:pPr>
        <w:pStyle w:val="31"/>
        <w:spacing w:line="240" w:lineRule="auto"/>
        <w:jc w:val="right"/>
        <w:rPr>
          <w:rFonts w:ascii="GHEA Grapalat" w:hAnsi="GHEA Grapalat" w:cs="Sylfaen"/>
          <w:b/>
          <w:lang w:val="hy-AM"/>
        </w:rPr>
      </w:pPr>
    </w:p>
    <w:p w14:paraId="2F812955" w14:textId="77777777" w:rsidR="00493DAD" w:rsidRPr="00064ADD" w:rsidRDefault="00493DAD" w:rsidP="00752D6E">
      <w:pPr>
        <w:pStyle w:val="31"/>
        <w:spacing w:line="240" w:lineRule="auto"/>
        <w:jc w:val="right"/>
        <w:rPr>
          <w:rFonts w:ascii="GHEA Grapalat" w:hAnsi="GHEA Grapalat" w:cs="Sylfaen"/>
          <w:b/>
          <w:lang w:val="hy-AM"/>
        </w:rPr>
      </w:pPr>
    </w:p>
    <w:p w14:paraId="091B6BE9" w14:textId="77777777" w:rsidR="00493DAD" w:rsidRPr="00064ADD" w:rsidRDefault="00493DAD" w:rsidP="00752D6E">
      <w:pPr>
        <w:pStyle w:val="31"/>
        <w:spacing w:line="240" w:lineRule="auto"/>
        <w:jc w:val="right"/>
        <w:rPr>
          <w:rFonts w:ascii="GHEA Grapalat" w:hAnsi="GHEA Grapalat" w:cs="Sylfaen"/>
          <w:b/>
          <w:lang w:val="hy-AM"/>
        </w:rPr>
      </w:pPr>
    </w:p>
    <w:p w14:paraId="7C078ECD" w14:textId="77777777" w:rsidR="00493DAD" w:rsidRPr="00064ADD" w:rsidRDefault="00493DAD" w:rsidP="00752D6E">
      <w:pPr>
        <w:pStyle w:val="31"/>
        <w:spacing w:line="240" w:lineRule="auto"/>
        <w:jc w:val="right"/>
        <w:rPr>
          <w:rFonts w:ascii="GHEA Grapalat" w:hAnsi="GHEA Grapalat" w:cs="Sylfaen"/>
          <w:b/>
          <w:lang w:val="hy-AM"/>
        </w:rPr>
      </w:pPr>
    </w:p>
    <w:p w14:paraId="48FE416A" w14:textId="77777777" w:rsidR="00493DAD" w:rsidRPr="00064ADD" w:rsidRDefault="00493DAD" w:rsidP="00752D6E">
      <w:pPr>
        <w:pStyle w:val="31"/>
        <w:spacing w:line="240" w:lineRule="auto"/>
        <w:jc w:val="right"/>
        <w:rPr>
          <w:rFonts w:ascii="GHEA Grapalat" w:hAnsi="GHEA Grapalat" w:cs="Sylfaen"/>
          <w:b/>
          <w:lang w:val="hy-AM"/>
        </w:rPr>
      </w:pPr>
    </w:p>
    <w:p w14:paraId="5D204B8F" w14:textId="77777777" w:rsidR="00493DAD" w:rsidRPr="00064ADD" w:rsidRDefault="00493DAD" w:rsidP="00752D6E">
      <w:pPr>
        <w:pStyle w:val="31"/>
        <w:spacing w:line="240" w:lineRule="auto"/>
        <w:jc w:val="right"/>
        <w:rPr>
          <w:rFonts w:ascii="GHEA Grapalat" w:hAnsi="GHEA Grapalat" w:cs="Sylfaen"/>
          <w:b/>
          <w:lang w:val="hy-AM"/>
        </w:rPr>
      </w:pPr>
    </w:p>
    <w:p w14:paraId="3AFF94CD" w14:textId="77777777" w:rsidR="00493DAD" w:rsidRPr="00064ADD" w:rsidRDefault="00493DAD" w:rsidP="00752D6E">
      <w:pPr>
        <w:pStyle w:val="31"/>
        <w:spacing w:line="240" w:lineRule="auto"/>
        <w:jc w:val="right"/>
        <w:rPr>
          <w:rFonts w:ascii="GHEA Grapalat" w:hAnsi="GHEA Grapalat" w:cs="Sylfaen"/>
          <w:b/>
          <w:lang w:val="hy-AM"/>
        </w:rPr>
      </w:pPr>
    </w:p>
    <w:p w14:paraId="79FC4CDE" w14:textId="77777777" w:rsidR="00493DAD" w:rsidRPr="00064ADD" w:rsidRDefault="00493DAD" w:rsidP="00752D6E">
      <w:pPr>
        <w:pStyle w:val="31"/>
        <w:spacing w:line="240" w:lineRule="auto"/>
        <w:jc w:val="right"/>
        <w:rPr>
          <w:rFonts w:ascii="GHEA Grapalat" w:hAnsi="GHEA Grapalat" w:cs="Sylfaen"/>
          <w:b/>
          <w:lang w:val="hy-AM"/>
        </w:rPr>
      </w:pPr>
    </w:p>
    <w:p w14:paraId="5F1DDD07" w14:textId="77777777" w:rsidR="00493DAD" w:rsidRPr="00064ADD" w:rsidRDefault="00493DAD" w:rsidP="00752D6E">
      <w:pPr>
        <w:pStyle w:val="31"/>
        <w:spacing w:line="240" w:lineRule="auto"/>
        <w:jc w:val="right"/>
        <w:rPr>
          <w:rFonts w:ascii="GHEA Grapalat" w:hAnsi="GHEA Grapalat" w:cs="Sylfaen"/>
          <w:b/>
          <w:lang w:val="hy-AM"/>
        </w:rPr>
      </w:pPr>
    </w:p>
    <w:p w14:paraId="17B54377" w14:textId="77777777" w:rsidR="00493DAD" w:rsidRPr="00064ADD" w:rsidRDefault="00493DAD" w:rsidP="00752D6E">
      <w:pPr>
        <w:pStyle w:val="31"/>
        <w:spacing w:line="240" w:lineRule="auto"/>
        <w:jc w:val="right"/>
        <w:rPr>
          <w:rFonts w:ascii="GHEA Grapalat" w:hAnsi="GHEA Grapalat" w:cs="Sylfaen"/>
          <w:b/>
          <w:lang w:val="hy-AM"/>
        </w:rPr>
      </w:pPr>
    </w:p>
    <w:p w14:paraId="1FE9F19E" w14:textId="77777777" w:rsidR="00493DAD" w:rsidRPr="00064ADD" w:rsidRDefault="00493DAD" w:rsidP="00752D6E">
      <w:pPr>
        <w:pStyle w:val="31"/>
        <w:spacing w:line="240" w:lineRule="auto"/>
        <w:jc w:val="right"/>
        <w:rPr>
          <w:rFonts w:ascii="GHEA Grapalat" w:hAnsi="GHEA Grapalat" w:cs="Sylfaen"/>
          <w:b/>
          <w:lang w:val="hy-AM"/>
        </w:rPr>
      </w:pPr>
    </w:p>
    <w:p w14:paraId="6CE6F584" w14:textId="77777777" w:rsidR="00493DAD" w:rsidRPr="00064ADD" w:rsidRDefault="00493DAD" w:rsidP="00752D6E">
      <w:pPr>
        <w:pStyle w:val="31"/>
        <w:spacing w:line="240" w:lineRule="auto"/>
        <w:jc w:val="right"/>
        <w:rPr>
          <w:rFonts w:ascii="GHEA Grapalat" w:hAnsi="GHEA Grapalat" w:cs="Sylfaen"/>
          <w:b/>
          <w:lang w:val="hy-AM"/>
        </w:rPr>
      </w:pPr>
    </w:p>
    <w:p w14:paraId="7365AEDA" w14:textId="77777777" w:rsidR="00493DAD" w:rsidRPr="00064ADD" w:rsidRDefault="00493DAD" w:rsidP="00752D6E">
      <w:pPr>
        <w:pStyle w:val="31"/>
        <w:spacing w:line="240" w:lineRule="auto"/>
        <w:jc w:val="right"/>
        <w:rPr>
          <w:rFonts w:ascii="GHEA Grapalat" w:hAnsi="GHEA Grapalat" w:cs="Sylfaen"/>
          <w:b/>
          <w:lang w:val="hy-AM"/>
        </w:rPr>
      </w:pPr>
    </w:p>
    <w:p w14:paraId="1EF1E299" w14:textId="77777777" w:rsidR="00493DAD" w:rsidRPr="00064ADD" w:rsidRDefault="00493DAD" w:rsidP="00752D6E">
      <w:pPr>
        <w:pStyle w:val="31"/>
        <w:spacing w:line="240" w:lineRule="auto"/>
        <w:jc w:val="right"/>
        <w:rPr>
          <w:rFonts w:ascii="GHEA Grapalat" w:hAnsi="GHEA Grapalat" w:cs="Sylfaen"/>
          <w:b/>
          <w:lang w:val="hy-AM"/>
        </w:rPr>
      </w:pPr>
    </w:p>
    <w:p w14:paraId="408ED5BC" w14:textId="77777777" w:rsidR="00493DAD" w:rsidRPr="00064ADD" w:rsidRDefault="00493DAD" w:rsidP="00752D6E">
      <w:pPr>
        <w:pStyle w:val="31"/>
        <w:spacing w:line="240" w:lineRule="auto"/>
        <w:jc w:val="right"/>
        <w:rPr>
          <w:rFonts w:ascii="GHEA Grapalat" w:hAnsi="GHEA Grapalat" w:cs="Sylfaen"/>
          <w:b/>
          <w:lang w:val="hy-AM"/>
        </w:rPr>
      </w:pPr>
    </w:p>
    <w:p w14:paraId="42AA5215" w14:textId="77777777" w:rsidR="00493DAD" w:rsidRPr="00064ADD" w:rsidRDefault="00493DAD" w:rsidP="00752D6E">
      <w:pPr>
        <w:pStyle w:val="31"/>
        <w:spacing w:line="240" w:lineRule="auto"/>
        <w:jc w:val="right"/>
        <w:rPr>
          <w:rFonts w:ascii="GHEA Grapalat" w:hAnsi="GHEA Grapalat" w:cs="Sylfaen"/>
          <w:b/>
          <w:lang w:val="hy-AM"/>
        </w:rPr>
      </w:pPr>
    </w:p>
    <w:p w14:paraId="1B1BBFBB" w14:textId="77777777" w:rsidR="00752D6E" w:rsidRPr="008D288D" w:rsidRDefault="00752D6E" w:rsidP="00752D6E">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4.1</w:t>
      </w:r>
    </w:p>
    <w:p w14:paraId="12972315" w14:textId="5F80AD01" w:rsidR="00752D6E" w:rsidRPr="008D288D" w:rsidRDefault="008D288D" w:rsidP="00752D6E">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A3175E">
        <w:rPr>
          <w:rFonts w:ascii="GHEA Grapalat" w:hAnsi="GHEA Grapalat" w:cs="Sylfaen"/>
          <w:b/>
          <w:lang w:val="hy-AM"/>
        </w:rPr>
        <w:t>ԱՄՓՀ-ՀԲՄԾՁԲ-31/24</w:t>
      </w:r>
      <w:r w:rsidRPr="008D288D">
        <w:rPr>
          <w:rFonts w:ascii="GHEA Grapalat" w:hAnsi="GHEA Grapalat" w:cs="Sylfaen"/>
          <w:b/>
          <w:lang w:val="hy-AM"/>
        </w:rPr>
        <w:t>»</w:t>
      </w:r>
      <w:r w:rsidR="00752D6E" w:rsidRPr="008D288D">
        <w:rPr>
          <w:rFonts w:ascii="GHEA Grapalat" w:hAnsi="GHEA Grapalat" w:cs="Sylfaen"/>
          <w:b/>
          <w:lang w:val="hy-AM"/>
        </w:rPr>
        <w:t xml:space="preserve">  </w:t>
      </w:r>
      <w:r w:rsidR="00752D6E" w:rsidRPr="00064ADD">
        <w:rPr>
          <w:rFonts w:ascii="GHEA Grapalat" w:hAnsi="GHEA Grapalat" w:cs="Sylfaen"/>
          <w:b/>
          <w:lang w:val="hy-AM"/>
        </w:rPr>
        <w:t>ծածկագրով</w:t>
      </w:r>
    </w:p>
    <w:p w14:paraId="4B298E4E" w14:textId="2C25C441" w:rsidR="00752D6E" w:rsidRPr="00064ADD" w:rsidRDefault="00AF2E05" w:rsidP="00752D6E">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752D6E" w:rsidRPr="00064ADD">
        <w:rPr>
          <w:rFonts w:ascii="GHEA Grapalat" w:hAnsi="GHEA Grapalat" w:cs="Arial"/>
          <w:b/>
          <w:lang w:val="hy-AM"/>
        </w:rPr>
        <w:t xml:space="preserve"> </w:t>
      </w:r>
      <w:r w:rsidR="00752D6E" w:rsidRPr="00064ADD">
        <w:rPr>
          <w:rFonts w:ascii="GHEA Grapalat" w:hAnsi="GHEA Grapalat" w:cs="Sylfaen"/>
          <w:b/>
          <w:lang w:val="hy-AM"/>
        </w:rPr>
        <w:t>հրավերի</w:t>
      </w:r>
    </w:p>
    <w:p w14:paraId="14453096"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3D65B3B3"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1AB9F44"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009A0E3"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7C6DEC3F"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200D1E2E" w14:textId="77777777" w:rsidR="00BB5D3F" w:rsidRPr="00064ADD" w:rsidRDefault="00BB5D3F" w:rsidP="00BB5D3F">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324B96C4" w14:textId="77777777" w:rsidR="00BB5D3F" w:rsidRPr="00064ADD" w:rsidRDefault="00BB5D3F" w:rsidP="00BB5D3F">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18E39EB1"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6F4BBCB2"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4792F50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6BCF94EA"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1590C0C2"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D3F8DBE"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3A2DA5DD"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0440E23C"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4833CE32"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067A2910"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785F693"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09511BE1"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07A73C3E"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5BEBE29"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192081A"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0A4DCC27"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659DADA3"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D1B2C44"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67E15AD"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E127A1E"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55E3BCCB"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1CCEA72B"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3EEFD3EB"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11A1BA29"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46F7DE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43ECE6E"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8. Երաշխիք տվող անձը մերժում է բենեֆիցիարի պահանջը, եթե`</w:t>
      </w:r>
    </w:p>
    <w:p w14:paraId="388229ED"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48F4C60"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871F291"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673698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4A483D7"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6628522"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C9A1B6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F1A252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790FD767"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FC777E3" w14:textId="77777777" w:rsidR="007862B1" w:rsidRPr="008D288D"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8D288D">
        <w:rPr>
          <w:rFonts w:ascii="GHEA Grapalat" w:hAnsi="GHEA Grapalat" w:cs="Sylfaen"/>
          <w:b/>
          <w:lang w:val="hy-AM"/>
        </w:rPr>
        <w:t xml:space="preserve"> 4.</w:t>
      </w:r>
      <w:r w:rsidR="000E3D8B" w:rsidRPr="008D288D">
        <w:rPr>
          <w:rFonts w:ascii="GHEA Grapalat" w:hAnsi="GHEA Grapalat" w:cs="Sylfaen"/>
          <w:b/>
          <w:lang w:val="hy-AM"/>
        </w:rPr>
        <w:t>2</w:t>
      </w:r>
    </w:p>
    <w:p w14:paraId="524F27D7" w14:textId="6CB0C480" w:rsidR="007862B1" w:rsidRPr="008D288D" w:rsidRDefault="008D288D" w:rsidP="007862B1">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A3175E">
        <w:rPr>
          <w:rFonts w:ascii="GHEA Grapalat" w:hAnsi="GHEA Grapalat" w:cs="Sylfaen"/>
          <w:b/>
          <w:lang w:val="hy-AM"/>
        </w:rPr>
        <w:t>ԱՄՓՀ-ՀԲՄԾՁԲ-31/24</w:t>
      </w:r>
      <w:r w:rsidRPr="008D288D">
        <w:rPr>
          <w:rFonts w:ascii="GHEA Grapalat" w:hAnsi="GHEA Grapalat" w:cs="Sylfaen"/>
          <w:b/>
          <w:lang w:val="hy-AM"/>
        </w:rPr>
        <w:t>»</w:t>
      </w:r>
      <w:r w:rsidR="007862B1" w:rsidRPr="008D288D">
        <w:rPr>
          <w:rFonts w:ascii="GHEA Grapalat" w:hAnsi="GHEA Grapalat" w:cs="Sylfaen"/>
          <w:b/>
          <w:lang w:val="hy-AM"/>
        </w:rPr>
        <w:t xml:space="preserve">  </w:t>
      </w:r>
      <w:r w:rsidR="007862B1" w:rsidRPr="00064ADD">
        <w:rPr>
          <w:rFonts w:ascii="GHEA Grapalat" w:hAnsi="GHEA Grapalat" w:cs="Sylfaen"/>
          <w:b/>
          <w:lang w:val="hy-AM"/>
        </w:rPr>
        <w:t>ծածկագրով</w:t>
      </w:r>
    </w:p>
    <w:p w14:paraId="41B83DFE" w14:textId="13A7D7DC" w:rsidR="007862B1" w:rsidRPr="00064ADD" w:rsidRDefault="00AF2E05" w:rsidP="007862B1">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42F1FC6" w14:textId="77777777" w:rsidR="007862B1" w:rsidRPr="00064ADD" w:rsidRDefault="007862B1" w:rsidP="007862B1">
      <w:pPr>
        <w:pStyle w:val="31"/>
        <w:spacing w:line="240" w:lineRule="auto"/>
        <w:jc w:val="right"/>
        <w:rPr>
          <w:rFonts w:ascii="GHEA Grapalat" w:hAnsi="GHEA Grapalat" w:cs="Sylfaen"/>
          <w:b/>
          <w:lang w:val="hy-AM"/>
        </w:rPr>
      </w:pPr>
    </w:p>
    <w:p w14:paraId="2EE2DB5A"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5005DF2A"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0C4F3570"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5C1C1BC" w14:textId="2131E456" w:rsidR="007862B1" w:rsidRPr="00064ADD" w:rsidRDefault="008262D8" w:rsidP="007862B1">
      <w:pPr>
        <w:rPr>
          <w:rFonts w:ascii="GHEA Grapalat" w:hAnsi="GHEA Grapalat" w:cs="GHEA Grapalat"/>
          <w:sz w:val="20"/>
          <w:szCs w:val="20"/>
          <w:lang w:val="hy-AM"/>
        </w:rPr>
      </w:pPr>
      <w:r>
        <w:rPr>
          <w:rFonts w:ascii="GHEA Grapalat" w:hAnsi="GHEA Grapalat" w:cs="GHEA Grapalat"/>
          <w:sz w:val="20"/>
          <w:szCs w:val="20"/>
          <w:lang w:val="hy-AM"/>
        </w:rPr>
        <w:t xml:space="preserve">     գ․</w:t>
      </w:r>
      <w:r>
        <w:rPr>
          <w:rFonts w:ascii="Cambria Math" w:hAnsi="Cambria Math" w:cs="GHEA Grapalat"/>
          <w:sz w:val="20"/>
          <w:szCs w:val="20"/>
          <w:lang w:val="hy-AM"/>
        </w:rPr>
        <w:t xml:space="preserve"> Փարաքար</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lang w:val="hy-AM"/>
        </w:rPr>
        <w:t xml:space="preserve"> 20   թ.**</w:t>
      </w:r>
    </w:p>
    <w:p w14:paraId="05321E0B" w14:textId="77777777" w:rsidR="007862B1" w:rsidRPr="00064ADD" w:rsidRDefault="007862B1" w:rsidP="007862B1">
      <w:pPr>
        <w:rPr>
          <w:rFonts w:ascii="GHEA Grapalat" w:hAnsi="GHEA Grapalat" w:cs="GHEA Grapalat"/>
          <w:sz w:val="20"/>
          <w:szCs w:val="20"/>
          <w:lang w:val="hy-AM"/>
        </w:rPr>
      </w:pPr>
    </w:p>
    <w:p w14:paraId="6EB7502E"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98BD9CB"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2EF592" w14:textId="77777777" w:rsidR="007862B1" w:rsidRPr="00064ADD" w:rsidRDefault="007862B1" w:rsidP="007862B1">
      <w:pPr>
        <w:ind w:firstLine="708"/>
        <w:jc w:val="both"/>
        <w:rPr>
          <w:rFonts w:ascii="GHEA Grapalat" w:hAnsi="GHEA Grapalat" w:cs="GHEA Grapalat"/>
          <w:sz w:val="20"/>
          <w:szCs w:val="20"/>
          <w:lang w:val="hy-AM"/>
        </w:rPr>
      </w:pPr>
    </w:p>
    <w:p w14:paraId="058FBE0E"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767AD4A8"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13D2C5D"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8D288D">
        <w:rPr>
          <w:rFonts w:ascii="GHEA Grapalat" w:hAnsi="GHEA Grapalat" w:cs="GHEA Grapalat"/>
          <w:sz w:val="20"/>
          <w:szCs w:val="20"/>
          <w:lang w:val="hy-AM"/>
        </w:rPr>
        <w:t>Փարաքարի համայնքապետարանի</w:t>
      </w:r>
      <w:r w:rsidRPr="00064ADD">
        <w:rPr>
          <w:rFonts w:ascii="GHEA Grapalat" w:hAnsi="GHEA Grapalat" w:cs="GHEA Grapalat"/>
          <w:sz w:val="20"/>
          <w:szCs w:val="20"/>
          <w:lang w:val="pt-BR"/>
        </w:rPr>
        <w:t xml:space="preserve"> (այսուհետ` Պատվիրատու) կողմից </w:t>
      </w:r>
    </w:p>
    <w:p w14:paraId="02DBC507" w14:textId="4B36BE3F"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8D288D" w:rsidRPr="008D288D">
        <w:rPr>
          <w:rFonts w:ascii="GHEA Grapalat" w:hAnsi="GHEA Grapalat" w:cs="Sylfaen"/>
          <w:sz w:val="20"/>
          <w:lang w:val="pt-BR"/>
        </w:rPr>
        <w:t>«</w:t>
      </w:r>
      <w:r w:rsidR="00A3175E">
        <w:rPr>
          <w:rFonts w:ascii="GHEA Grapalat" w:hAnsi="GHEA Grapalat" w:cs="Sylfaen"/>
          <w:sz w:val="20"/>
        </w:rPr>
        <w:t>ԱՄՓՀ</w:t>
      </w:r>
      <w:r w:rsidR="00A3175E" w:rsidRPr="00A3175E">
        <w:rPr>
          <w:rFonts w:ascii="GHEA Grapalat" w:hAnsi="GHEA Grapalat" w:cs="Sylfaen"/>
          <w:sz w:val="20"/>
          <w:lang w:val="pt-BR"/>
        </w:rPr>
        <w:t>-</w:t>
      </w:r>
      <w:r w:rsidR="00A3175E">
        <w:rPr>
          <w:rFonts w:ascii="GHEA Grapalat" w:hAnsi="GHEA Grapalat" w:cs="Sylfaen"/>
          <w:sz w:val="20"/>
        </w:rPr>
        <w:t>ՀԲՄԾՁԲ</w:t>
      </w:r>
      <w:r w:rsidR="00A3175E" w:rsidRPr="00A3175E">
        <w:rPr>
          <w:rFonts w:ascii="GHEA Grapalat" w:hAnsi="GHEA Grapalat" w:cs="Sylfaen"/>
          <w:sz w:val="20"/>
          <w:lang w:val="pt-BR"/>
        </w:rPr>
        <w:t>-31/24</w:t>
      </w:r>
      <w:r w:rsidR="008D288D" w:rsidRPr="008D288D">
        <w:rPr>
          <w:rFonts w:ascii="GHEA Grapalat" w:hAnsi="GHEA Grapalat" w:cs="Sylfaen"/>
          <w:sz w:val="20"/>
          <w:lang w:val="pt-BR"/>
        </w:rPr>
        <w:t>»</w:t>
      </w:r>
      <w:r w:rsidRPr="00064ADD">
        <w:rPr>
          <w:rFonts w:ascii="GHEA Grapalat" w:hAnsi="GHEA Grapalat" w:cs="GHEA Grapalat"/>
          <w:sz w:val="20"/>
          <w:szCs w:val="20"/>
          <w:lang w:val="pt-BR"/>
        </w:rPr>
        <w:t xml:space="preserve"> ծածկագրով գնման ընթացակարգին:</w:t>
      </w:r>
    </w:p>
    <w:p w14:paraId="44225DD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576885F"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F5AAD1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4AFC3B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55F52F2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A1FEBC7"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A4F2A1"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3FCF35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2A0F226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1A770D5"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A063B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371D1547"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1C6236D" w14:textId="77777777" w:rsidR="007862B1" w:rsidRPr="00064ADD" w:rsidRDefault="007862B1" w:rsidP="007862B1">
      <w:pPr>
        <w:jc w:val="both"/>
        <w:rPr>
          <w:rFonts w:ascii="GHEA Grapalat" w:hAnsi="GHEA Grapalat" w:cs="GHEA Grapalat"/>
          <w:sz w:val="20"/>
          <w:szCs w:val="20"/>
          <w:lang w:val="hy-AM"/>
        </w:rPr>
      </w:pPr>
    </w:p>
    <w:p w14:paraId="5949F63F"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0578AD3A"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019A317D"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3692A5B"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AA36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5AB6A32"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C15ABC5" w14:textId="77777777" w:rsidR="007862B1" w:rsidRPr="00064ADD" w:rsidRDefault="007862B1" w:rsidP="007862B1">
      <w:pPr>
        <w:ind w:firstLine="567"/>
        <w:jc w:val="both"/>
        <w:rPr>
          <w:rFonts w:ascii="GHEA Grapalat" w:hAnsi="GHEA Grapalat" w:cs="GHEA Grapalat"/>
          <w:sz w:val="20"/>
          <w:szCs w:val="20"/>
          <w:lang w:val="hy-AM"/>
        </w:rPr>
      </w:pPr>
    </w:p>
    <w:p w14:paraId="166B99D5"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38F93E32"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CD3D862"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62107BB"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C3292DB"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6B38DA8F"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F259BA7"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60D151AC"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9372500" w14:textId="77777777" w:rsidR="006E35C3" w:rsidRPr="00064ADD" w:rsidRDefault="006E35C3" w:rsidP="007862B1">
      <w:pPr>
        <w:jc w:val="both"/>
        <w:rPr>
          <w:rFonts w:ascii="GHEA Grapalat" w:hAnsi="GHEA Grapalat"/>
          <w:sz w:val="18"/>
          <w:szCs w:val="18"/>
          <w:u w:val="single"/>
          <w:vertAlign w:val="superscript"/>
          <w:lang w:val="hy-AM"/>
        </w:rPr>
      </w:pPr>
    </w:p>
    <w:p w14:paraId="339351F5"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35BBFF7E" w14:textId="77777777" w:rsidR="00334B2F" w:rsidRPr="00064ADD" w:rsidRDefault="00334B2F" w:rsidP="00334B2F">
      <w:pPr>
        <w:jc w:val="both"/>
        <w:rPr>
          <w:rFonts w:ascii="GHEA Grapalat" w:hAnsi="GHEA Grapalat"/>
          <w:sz w:val="20"/>
          <w:szCs w:val="20"/>
          <w:lang w:val="hy-AM"/>
        </w:rPr>
      </w:pPr>
    </w:p>
    <w:p w14:paraId="0845564D"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70C6D0F" w14:textId="77777777" w:rsidR="006E35C3" w:rsidRPr="00064ADD" w:rsidRDefault="006E35C3" w:rsidP="007862B1">
      <w:pPr>
        <w:jc w:val="both"/>
        <w:rPr>
          <w:rFonts w:ascii="GHEA Grapalat" w:hAnsi="GHEA Grapalat"/>
          <w:sz w:val="18"/>
          <w:szCs w:val="18"/>
          <w:vertAlign w:val="superscript"/>
          <w:lang w:val="hy-AM"/>
        </w:rPr>
      </w:pPr>
    </w:p>
    <w:p w14:paraId="62C0D547" w14:textId="77777777" w:rsidR="007862B1" w:rsidRPr="00064ADD" w:rsidRDefault="007862B1" w:rsidP="007862B1">
      <w:pPr>
        <w:jc w:val="both"/>
        <w:rPr>
          <w:rFonts w:ascii="GHEA Grapalat" w:hAnsi="GHEA Grapalat" w:cs="GHEA Grapalat"/>
          <w:i/>
          <w:sz w:val="18"/>
          <w:szCs w:val="18"/>
          <w:lang w:val="hy-AM"/>
        </w:rPr>
      </w:pPr>
    </w:p>
    <w:p w14:paraId="1AC2F629"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3D0A846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A55EA"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E6ED5BD" w14:textId="77777777" w:rsidR="00595213" w:rsidRPr="00064ADD" w:rsidRDefault="00595213" w:rsidP="00CB0ADE">
            <w:pPr>
              <w:jc w:val="center"/>
              <w:rPr>
                <w:rFonts w:ascii="GHEA Grapalat" w:hAnsi="GHEA Grapalat" w:cs="Arial"/>
                <w:bCs/>
                <w:i/>
                <w:sz w:val="20"/>
                <w:szCs w:val="20"/>
              </w:rPr>
            </w:pPr>
          </w:p>
        </w:tc>
      </w:tr>
      <w:tr w:rsidR="00595213" w:rsidRPr="00064ADD" w14:paraId="00CD199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768D2"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02DA888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C1690"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0D3BD346"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5604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62B78BB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ED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0A4ED8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777A8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17C17BD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9355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703EC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8CA8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A29EA1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9A70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5894CB8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69527"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2773566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0525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D26406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5965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595213" w:rsidRPr="00064ADD" w14:paraId="61BC33F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2A33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595213" w:rsidRPr="00064ADD" w14:paraId="4B1564E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238E4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5D19F80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CAD1D"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6356A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D94E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0B122AE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9A02A"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0C9761E"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3038F0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4A927CC5" w14:textId="77777777" w:rsidR="00595213" w:rsidRPr="00064ADD" w:rsidRDefault="00595213" w:rsidP="00CB0ADE">
            <w:pPr>
              <w:rPr>
                <w:rFonts w:ascii="GHEA Grapalat" w:hAnsi="GHEA Grapalat" w:cs="Arial"/>
                <w:sz w:val="20"/>
                <w:szCs w:val="20"/>
              </w:rPr>
            </w:pPr>
          </w:p>
        </w:tc>
      </w:tr>
      <w:tr w:rsidR="00595213" w:rsidRPr="00064ADD" w14:paraId="5C32CFF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BC553F5" w14:textId="77777777" w:rsidR="00595213" w:rsidRPr="00064ADD" w:rsidRDefault="00595213" w:rsidP="00CB0ADE">
            <w:pPr>
              <w:rPr>
                <w:rFonts w:ascii="GHEA Grapalat" w:hAnsi="GHEA Grapalat" w:cs="Arial"/>
                <w:sz w:val="20"/>
                <w:szCs w:val="20"/>
                <w:lang w:val="hy-AM"/>
              </w:rPr>
            </w:pPr>
          </w:p>
        </w:tc>
      </w:tr>
      <w:tr w:rsidR="00595213" w:rsidRPr="00064ADD" w14:paraId="7E16DDF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14193"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21D6E22" w14:textId="77777777" w:rsidR="00595213" w:rsidRPr="00064ADD" w:rsidRDefault="00595213" w:rsidP="00CB0ADE">
            <w:pPr>
              <w:rPr>
                <w:rFonts w:ascii="GHEA Grapalat" w:hAnsi="GHEA Grapalat" w:cs="Sylfaen"/>
                <w:sz w:val="20"/>
                <w:szCs w:val="20"/>
                <w:lang w:val="ru-RU"/>
              </w:rPr>
            </w:pPr>
          </w:p>
        </w:tc>
      </w:tr>
      <w:tr w:rsidR="00595213" w:rsidRPr="00064ADD" w14:paraId="1DE430B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F830F"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B63C75D" w14:textId="77777777" w:rsidR="00595213" w:rsidRPr="00064ADD" w:rsidRDefault="00595213" w:rsidP="00CB0ADE">
            <w:pPr>
              <w:rPr>
                <w:rFonts w:ascii="GHEA Grapalat" w:hAnsi="GHEA Grapalat" w:cs="Sylfaen"/>
                <w:sz w:val="20"/>
                <w:szCs w:val="20"/>
                <w:lang w:val="hy-AM"/>
              </w:rPr>
            </w:pPr>
          </w:p>
        </w:tc>
      </w:tr>
      <w:tr w:rsidR="00595213" w:rsidRPr="00064ADD" w14:paraId="77E398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2DFF4C"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DA7FB7F" w14:textId="77777777" w:rsidR="00595213" w:rsidRPr="00064ADD" w:rsidRDefault="00595213" w:rsidP="00CB0ADE">
            <w:pPr>
              <w:rPr>
                <w:rFonts w:ascii="GHEA Grapalat" w:hAnsi="GHEA Grapalat" w:cs="Sylfaen"/>
                <w:sz w:val="20"/>
                <w:szCs w:val="20"/>
              </w:rPr>
            </w:pPr>
          </w:p>
          <w:p w14:paraId="70681EC3"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57100B2" w14:textId="77777777" w:rsidR="00595213" w:rsidRPr="00064ADD" w:rsidRDefault="00595213" w:rsidP="00CB0ADE">
            <w:pPr>
              <w:rPr>
                <w:rFonts w:ascii="GHEA Grapalat" w:hAnsi="GHEA Grapalat" w:cs="Tahoma"/>
                <w:color w:val="000000"/>
                <w:sz w:val="20"/>
                <w:szCs w:val="20"/>
              </w:rPr>
            </w:pPr>
          </w:p>
          <w:p w14:paraId="3B348F32" w14:textId="77777777" w:rsidR="00595213" w:rsidRPr="00064ADD" w:rsidRDefault="00595213" w:rsidP="00CB0ADE">
            <w:pPr>
              <w:rPr>
                <w:rFonts w:ascii="GHEA Grapalat" w:hAnsi="GHEA Grapalat" w:cs="Sylfaen"/>
                <w:sz w:val="20"/>
                <w:szCs w:val="20"/>
              </w:rPr>
            </w:pPr>
          </w:p>
          <w:p w14:paraId="6A664588"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0866079" w14:textId="77777777" w:rsidR="00595213" w:rsidRPr="00064ADD" w:rsidRDefault="00595213" w:rsidP="00CB0ADE">
            <w:pPr>
              <w:rPr>
                <w:rFonts w:ascii="GHEA Grapalat" w:hAnsi="GHEA Grapalat" w:cs="Sylfaen"/>
                <w:sz w:val="20"/>
                <w:szCs w:val="20"/>
              </w:rPr>
            </w:pPr>
          </w:p>
          <w:p w14:paraId="6E2FFBA3"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41D59BD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3AC787A7"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3ABECA2"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5A1C9F5" w14:textId="77777777" w:rsidR="00595213" w:rsidRPr="00064ADD" w:rsidRDefault="00595213" w:rsidP="00CB0ADE">
            <w:pPr>
              <w:jc w:val="right"/>
              <w:rPr>
                <w:rFonts w:ascii="GHEA Grapalat" w:hAnsi="GHEA Grapalat" w:cs="Sylfaen"/>
                <w:sz w:val="20"/>
                <w:szCs w:val="20"/>
              </w:rPr>
            </w:pPr>
          </w:p>
          <w:p w14:paraId="6ACDA44D"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6E25182E" w14:textId="77777777" w:rsidR="00595213" w:rsidRPr="00064ADD" w:rsidRDefault="00595213" w:rsidP="00CB0ADE">
            <w:pPr>
              <w:jc w:val="right"/>
              <w:rPr>
                <w:rFonts w:ascii="GHEA Grapalat" w:hAnsi="GHEA Grapalat" w:cs="Tahoma"/>
                <w:color w:val="000000"/>
                <w:sz w:val="20"/>
                <w:szCs w:val="20"/>
              </w:rPr>
            </w:pPr>
          </w:p>
          <w:p w14:paraId="201D8071" w14:textId="77777777" w:rsidR="00595213" w:rsidRPr="00064ADD" w:rsidRDefault="00595213" w:rsidP="00CB0ADE">
            <w:pPr>
              <w:jc w:val="right"/>
              <w:rPr>
                <w:rFonts w:ascii="GHEA Grapalat" w:hAnsi="GHEA Grapalat" w:cs="Tahoma"/>
                <w:color w:val="000000"/>
                <w:sz w:val="20"/>
                <w:szCs w:val="20"/>
              </w:rPr>
            </w:pPr>
          </w:p>
          <w:p w14:paraId="26D53FE6"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013404" w14:textId="77777777" w:rsidR="00595213" w:rsidRPr="00064ADD" w:rsidRDefault="00595213" w:rsidP="00CB0ADE">
            <w:pPr>
              <w:jc w:val="right"/>
              <w:rPr>
                <w:rFonts w:ascii="GHEA Grapalat" w:hAnsi="GHEA Grapalat" w:cs="Sylfaen"/>
                <w:sz w:val="20"/>
                <w:szCs w:val="20"/>
              </w:rPr>
            </w:pPr>
          </w:p>
          <w:p w14:paraId="6F357902"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71702FB8" w14:textId="77777777" w:rsidR="00595213" w:rsidRPr="00064ADD" w:rsidRDefault="00595213" w:rsidP="00CB0ADE">
            <w:pPr>
              <w:jc w:val="right"/>
              <w:rPr>
                <w:rFonts w:ascii="GHEA Grapalat" w:hAnsi="GHEA Grapalat" w:cs="Sylfaen"/>
                <w:sz w:val="20"/>
                <w:szCs w:val="20"/>
              </w:rPr>
            </w:pPr>
          </w:p>
        </w:tc>
      </w:tr>
      <w:tr w:rsidR="00595213" w:rsidRPr="00064ADD" w14:paraId="6475FA13"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1608362"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1E9D33ED"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0FDDBF2D"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8FBDE0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0182046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73F04E17" w14:textId="77777777" w:rsidR="00595213" w:rsidRPr="00064ADD" w:rsidRDefault="00595213" w:rsidP="00CB0ADE">
            <w:pPr>
              <w:rPr>
                <w:rFonts w:ascii="GHEA Grapalat" w:hAnsi="GHEA Grapalat" w:cs="Tahoma"/>
                <w:color w:val="000000"/>
                <w:sz w:val="20"/>
                <w:szCs w:val="20"/>
              </w:rPr>
            </w:pPr>
          </w:p>
          <w:p w14:paraId="64F0C4A9"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3B579F7"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414A1CA" w14:textId="77777777" w:rsidR="00595213" w:rsidRPr="00064ADD" w:rsidRDefault="00595213" w:rsidP="00CB0ADE">
            <w:pPr>
              <w:jc w:val="right"/>
              <w:rPr>
                <w:rFonts w:ascii="GHEA Grapalat" w:hAnsi="GHEA Grapalat" w:cs="Tahoma"/>
                <w:color w:val="000000"/>
                <w:sz w:val="20"/>
                <w:szCs w:val="20"/>
              </w:rPr>
            </w:pPr>
          </w:p>
          <w:p w14:paraId="068FB0E8" w14:textId="77777777" w:rsidR="00595213" w:rsidRPr="00064ADD" w:rsidRDefault="00595213" w:rsidP="00CB0ADE">
            <w:pPr>
              <w:jc w:val="right"/>
              <w:rPr>
                <w:rFonts w:ascii="GHEA Grapalat" w:hAnsi="GHEA Grapalat" w:cs="Tahoma"/>
                <w:color w:val="000000"/>
                <w:sz w:val="20"/>
                <w:szCs w:val="20"/>
              </w:rPr>
            </w:pPr>
          </w:p>
          <w:p w14:paraId="518264AF"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25D7474"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264948AE" w14:textId="77777777" w:rsidR="00595213" w:rsidRPr="00064ADD" w:rsidRDefault="00595213" w:rsidP="00CB0ADE">
            <w:pPr>
              <w:jc w:val="right"/>
              <w:rPr>
                <w:rFonts w:ascii="GHEA Grapalat" w:hAnsi="GHEA Grapalat" w:cs="Arial"/>
                <w:sz w:val="20"/>
                <w:szCs w:val="20"/>
                <w:lang w:val="hy-AM"/>
              </w:rPr>
            </w:pPr>
          </w:p>
        </w:tc>
      </w:tr>
      <w:tr w:rsidR="00595213" w:rsidRPr="00064ADD" w14:paraId="20CE776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D0793F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46C3C471" w14:textId="77777777" w:rsidR="00595213" w:rsidRPr="00064ADD" w:rsidRDefault="00595213" w:rsidP="00CB0ADE">
            <w:pPr>
              <w:rPr>
                <w:rFonts w:ascii="GHEA Grapalat" w:hAnsi="GHEA Grapalat" w:cs="Sylfaen"/>
                <w:sz w:val="20"/>
                <w:szCs w:val="20"/>
              </w:rPr>
            </w:pPr>
          </w:p>
          <w:p w14:paraId="5F5403DB" w14:textId="77777777" w:rsidR="00595213" w:rsidRPr="00064ADD" w:rsidRDefault="00595213" w:rsidP="00CB0ADE">
            <w:pPr>
              <w:rPr>
                <w:rFonts w:ascii="GHEA Grapalat" w:hAnsi="GHEA Grapalat" w:cs="Sylfaen"/>
                <w:sz w:val="20"/>
                <w:szCs w:val="20"/>
              </w:rPr>
            </w:pPr>
          </w:p>
          <w:p w14:paraId="3524DC79"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22AE7B8" w14:textId="77777777" w:rsidR="00595213" w:rsidRPr="00064ADD" w:rsidRDefault="00595213" w:rsidP="00CB0ADE">
            <w:pPr>
              <w:rPr>
                <w:rFonts w:ascii="GHEA Grapalat" w:hAnsi="GHEA Grapalat" w:cs="Sylfaen"/>
                <w:sz w:val="20"/>
                <w:szCs w:val="20"/>
              </w:rPr>
            </w:pPr>
          </w:p>
          <w:p w14:paraId="23086EE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593BE28"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2D26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17DC8E1" w14:textId="77777777" w:rsidR="00595213" w:rsidRPr="00064ADD" w:rsidRDefault="00595213" w:rsidP="00CB0ADE">
            <w:pPr>
              <w:rPr>
                <w:rFonts w:ascii="GHEA Grapalat" w:hAnsi="GHEA Grapalat" w:cs="Sylfaen"/>
                <w:sz w:val="20"/>
                <w:szCs w:val="20"/>
              </w:rPr>
            </w:pPr>
          </w:p>
          <w:p w14:paraId="519019F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2040AB04"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BED83AE" w14:textId="77777777" w:rsidR="00595213" w:rsidRPr="00064ADD" w:rsidRDefault="00595213" w:rsidP="00CB0ADE">
            <w:pPr>
              <w:rPr>
                <w:rFonts w:ascii="GHEA Grapalat" w:hAnsi="GHEA Grapalat" w:cs="Sylfaen"/>
                <w:color w:val="000000"/>
                <w:sz w:val="20"/>
                <w:szCs w:val="20"/>
              </w:rPr>
            </w:pPr>
          </w:p>
          <w:p w14:paraId="11E19224" w14:textId="77777777" w:rsidR="00595213" w:rsidRPr="00064ADD" w:rsidRDefault="00595213" w:rsidP="00CB0ADE">
            <w:pPr>
              <w:rPr>
                <w:rFonts w:ascii="GHEA Grapalat" w:hAnsi="GHEA Grapalat" w:cs="Sylfaen"/>
                <w:sz w:val="20"/>
                <w:szCs w:val="20"/>
              </w:rPr>
            </w:pPr>
          </w:p>
          <w:p w14:paraId="15B02029" w14:textId="77777777" w:rsidR="00595213" w:rsidRPr="00064ADD" w:rsidRDefault="00595213" w:rsidP="00CB0ADE">
            <w:pPr>
              <w:jc w:val="right"/>
              <w:rPr>
                <w:rFonts w:ascii="GHEA Grapalat" w:hAnsi="GHEA Grapalat" w:cs="Arial"/>
                <w:sz w:val="20"/>
                <w:szCs w:val="20"/>
              </w:rPr>
            </w:pPr>
          </w:p>
        </w:tc>
      </w:tr>
    </w:tbl>
    <w:p w14:paraId="2BC747DE"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1CD1E3"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ACBAD2"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87DD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47C32C"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17378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8B99633"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62C3F4CC"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51E17212" w14:textId="77777777" w:rsidTr="00CB0ADE">
        <w:tc>
          <w:tcPr>
            <w:tcW w:w="720" w:type="dxa"/>
            <w:tcBorders>
              <w:top w:val="single" w:sz="4" w:space="0" w:color="auto"/>
              <w:left w:val="single" w:sz="4" w:space="0" w:color="auto"/>
              <w:bottom w:val="single" w:sz="4" w:space="0" w:color="auto"/>
              <w:right w:val="single" w:sz="4" w:space="0" w:color="auto"/>
            </w:tcBorders>
          </w:tcPr>
          <w:p w14:paraId="129320E3"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6151B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D88F4F4"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0A2A312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FAD3AA1"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03AEFD9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27D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70DBC25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39BC614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0AED6F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73E370E9" w14:textId="77777777" w:rsidTr="00CB0ADE">
        <w:tc>
          <w:tcPr>
            <w:tcW w:w="720" w:type="dxa"/>
            <w:tcBorders>
              <w:top w:val="single" w:sz="4" w:space="0" w:color="auto"/>
              <w:left w:val="single" w:sz="4" w:space="0" w:color="auto"/>
              <w:bottom w:val="single" w:sz="4" w:space="0" w:color="auto"/>
              <w:right w:val="single" w:sz="4" w:space="0" w:color="auto"/>
            </w:tcBorders>
          </w:tcPr>
          <w:p w14:paraId="50E207E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565AA7"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E06673"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4C722F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694573C"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7EC8E2F" w14:textId="77777777" w:rsidTr="00CB0ADE">
        <w:tc>
          <w:tcPr>
            <w:tcW w:w="720" w:type="dxa"/>
            <w:tcBorders>
              <w:top w:val="single" w:sz="4" w:space="0" w:color="auto"/>
              <w:left w:val="single" w:sz="4" w:space="0" w:color="auto"/>
              <w:bottom w:val="single" w:sz="4" w:space="0" w:color="auto"/>
              <w:right w:val="single" w:sz="4" w:space="0" w:color="auto"/>
            </w:tcBorders>
          </w:tcPr>
          <w:p w14:paraId="776F8BD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55627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FAE7C1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3DA6B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49812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70445DBD" w14:textId="77777777" w:rsidTr="00CB0ADE">
        <w:tc>
          <w:tcPr>
            <w:tcW w:w="720" w:type="dxa"/>
            <w:tcBorders>
              <w:top w:val="single" w:sz="4" w:space="0" w:color="auto"/>
              <w:left w:val="single" w:sz="4" w:space="0" w:color="auto"/>
              <w:bottom w:val="single" w:sz="4" w:space="0" w:color="auto"/>
              <w:right w:val="single" w:sz="4" w:space="0" w:color="auto"/>
            </w:tcBorders>
          </w:tcPr>
          <w:p w14:paraId="091772D3"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39CC2A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FE4246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559C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8F1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7E248CEF" w14:textId="77777777" w:rsidTr="00CB0ADE">
        <w:tc>
          <w:tcPr>
            <w:tcW w:w="720" w:type="dxa"/>
            <w:tcBorders>
              <w:top w:val="single" w:sz="4" w:space="0" w:color="auto"/>
              <w:left w:val="single" w:sz="4" w:space="0" w:color="auto"/>
              <w:bottom w:val="single" w:sz="4" w:space="0" w:color="auto"/>
              <w:right w:val="single" w:sz="4" w:space="0" w:color="auto"/>
            </w:tcBorders>
          </w:tcPr>
          <w:p w14:paraId="09CD189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C3444BA"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C3D43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5430F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8C54518"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2F86417"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7753B302" w14:textId="77777777" w:rsidTr="00CB0ADE">
        <w:tc>
          <w:tcPr>
            <w:tcW w:w="720" w:type="dxa"/>
            <w:tcBorders>
              <w:top w:val="single" w:sz="4" w:space="0" w:color="auto"/>
              <w:left w:val="single" w:sz="4" w:space="0" w:color="auto"/>
              <w:bottom w:val="single" w:sz="4" w:space="0" w:color="auto"/>
              <w:right w:val="single" w:sz="4" w:space="0" w:color="auto"/>
            </w:tcBorders>
          </w:tcPr>
          <w:p w14:paraId="5B3FB11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78F04F"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BA7C85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BD699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8820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8581CBF"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3917E9DA" w14:textId="77777777" w:rsidTr="00CB0ADE">
        <w:tc>
          <w:tcPr>
            <w:tcW w:w="720" w:type="dxa"/>
            <w:tcBorders>
              <w:top w:val="single" w:sz="4" w:space="0" w:color="auto"/>
              <w:left w:val="single" w:sz="4" w:space="0" w:color="auto"/>
              <w:bottom w:val="single" w:sz="4" w:space="0" w:color="auto"/>
              <w:right w:val="single" w:sz="4" w:space="0" w:color="auto"/>
            </w:tcBorders>
          </w:tcPr>
          <w:p w14:paraId="61075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5F35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9922AC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8028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AACFAA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35869E3" w14:textId="77777777" w:rsidTr="00CB0ADE">
        <w:tc>
          <w:tcPr>
            <w:tcW w:w="720" w:type="dxa"/>
            <w:tcBorders>
              <w:top w:val="single" w:sz="4" w:space="0" w:color="auto"/>
              <w:left w:val="single" w:sz="4" w:space="0" w:color="auto"/>
              <w:bottom w:val="single" w:sz="4" w:space="0" w:color="auto"/>
              <w:right w:val="single" w:sz="4" w:space="0" w:color="auto"/>
            </w:tcBorders>
          </w:tcPr>
          <w:p w14:paraId="657311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A68F7C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7F5492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0362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4ECC7F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AC0D9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BFDBF8B" w14:textId="77777777" w:rsidTr="00CB0ADE">
        <w:tc>
          <w:tcPr>
            <w:tcW w:w="720" w:type="dxa"/>
            <w:tcBorders>
              <w:top w:val="single" w:sz="4" w:space="0" w:color="auto"/>
              <w:left w:val="single" w:sz="4" w:space="0" w:color="auto"/>
              <w:bottom w:val="single" w:sz="4" w:space="0" w:color="auto"/>
              <w:right w:val="single" w:sz="4" w:space="0" w:color="auto"/>
            </w:tcBorders>
          </w:tcPr>
          <w:p w14:paraId="21E321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19484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9ACD45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5B926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20D6A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7CD59E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B04D69B" w14:textId="77777777" w:rsidTr="00CB0ADE">
        <w:tc>
          <w:tcPr>
            <w:tcW w:w="720" w:type="dxa"/>
            <w:tcBorders>
              <w:top w:val="single" w:sz="4" w:space="0" w:color="auto"/>
              <w:left w:val="single" w:sz="4" w:space="0" w:color="auto"/>
              <w:bottom w:val="single" w:sz="4" w:space="0" w:color="auto"/>
              <w:right w:val="single" w:sz="4" w:space="0" w:color="auto"/>
            </w:tcBorders>
          </w:tcPr>
          <w:p w14:paraId="20A9F0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2885A0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F322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CCA4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6138F1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09FBC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9B587A4" w14:textId="77777777" w:rsidTr="00CB0ADE">
        <w:tc>
          <w:tcPr>
            <w:tcW w:w="720" w:type="dxa"/>
            <w:tcBorders>
              <w:top w:val="single" w:sz="4" w:space="0" w:color="auto"/>
              <w:left w:val="single" w:sz="4" w:space="0" w:color="auto"/>
              <w:bottom w:val="single" w:sz="4" w:space="0" w:color="auto"/>
              <w:right w:val="single" w:sz="4" w:space="0" w:color="auto"/>
            </w:tcBorders>
          </w:tcPr>
          <w:p w14:paraId="33A9FAD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B08A7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0AF51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68F83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F079B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1E503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1F861BB" w14:textId="77777777" w:rsidTr="00CB0ADE">
        <w:tc>
          <w:tcPr>
            <w:tcW w:w="720" w:type="dxa"/>
            <w:tcBorders>
              <w:top w:val="single" w:sz="4" w:space="0" w:color="auto"/>
              <w:left w:val="single" w:sz="4" w:space="0" w:color="auto"/>
              <w:bottom w:val="single" w:sz="4" w:space="0" w:color="auto"/>
              <w:right w:val="single" w:sz="4" w:space="0" w:color="auto"/>
            </w:tcBorders>
          </w:tcPr>
          <w:p w14:paraId="54216E1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188DB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A557B4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C66EE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73CAC06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433942"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164A1516" w14:textId="77777777" w:rsidTr="00CB0ADE">
        <w:tc>
          <w:tcPr>
            <w:tcW w:w="720" w:type="dxa"/>
            <w:tcBorders>
              <w:top w:val="single" w:sz="4" w:space="0" w:color="auto"/>
              <w:left w:val="single" w:sz="4" w:space="0" w:color="auto"/>
              <w:bottom w:val="single" w:sz="4" w:space="0" w:color="auto"/>
              <w:right w:val="single" w:sz="4" w:space="0" w:color="auto"/>
            </w:tcBorders>
          </w:tcPr>
          <w:p w14:paraId="10CA2B1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6E3B0E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806537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BC523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AA25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E79EB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595C6D1" w14:textId="77777777" w:rsidTr="00CB0ADE">
        <w:tc>
          <w:tcPr>
            <w:tcW w:w="720" w:type="dxa"/>
            <w:tcBorders>
              <w:top w:val="single" w:sz="4" w:space="0" w:color="auto"/>
              <w:left w:val="single" w:sz="4" w:space="0" w:color="auto"/>
              <w:bottom w:val="single" w:sz="4" w:space="0" w:color="auto"/>
              <w:right w:val="single" w:sz="4" w:space="0" w:color="auto"/>
            </w:tcBorders>
          </w:tcPr>
          <w:p w14:paraId="3317A7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D93605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9E3802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B8723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02B9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88B8EE4" w14:textId="77777777" w:rsidTr="00CB0ADE">
        <w:tc>
          <w:tcPr>
            <w:tcW w:w="720" w:type="dxa"/>
            <w:tcBorders>
              <w:top w:val="single" w:sz="4" w:space="0" w:color="auto"/>
              <w:left w:val="single" w:sz="4" w:space="0" w:color="auto"/>
              <w:bottom w:val="single" w:sz="4" w:space="0" w:color="auto"/>
              <w:right w:val="single" w:sz="4" w:space="0" w:color="auto"/>
            </w:tcBorders>
          </w:tcPr>
          <w:p w14:paraId="6DF9235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9CE355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6E06DE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E5B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988B6B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CD6D3E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09282AC7" w14:textId="77777777" w:rsidTr="00CB0ADE">
        <w:tc>
          <w:tcPr>
            <w:tcW w:w="720" w:type="dxa"/>
            <w:tcBorders>
              <w:top w:val="single" w:sz="4" w:space="0" w:color="auto"/>
              <w:left w:val="single" w:sz="4" w:space="0" w:color="auto"/>
              <w:bottom w:val="single" w:sz="4" w:space="0" w:color="auto"/>
              <w:right w:val="single" w:sz="4" w:space="0" w:color="auto"/>
            </w:tcBorders>
          </w:tcPr>
          <w:p w14:paraId="1CF5C2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B31BF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E839FD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9708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F29BAA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EEA2F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D15FA" w14:paraId="19BAE76C" w14:textId="77777777" w:rsidTr="00CB0ADE">
        <w:tc>
          <w:tcPr>
            <w:tcW w:w="720" w:type="dxa"/>
            <w:tcBorders>
              <w:top w:val="single" w:sz="4" w:space="0" w:color="auto"/>
              <w:left w:val="single" w:sz="4" w:space="0" w:color="auto"/>
              <w:bottom w:val="single" w:sz="4" w:space="0" w:color="auto"/>
              <w:right w:val="single" w:sz="4" w:space="0" w:color="auto"/>
            </w:tcBorders>
          </w:tcPr>
          <w:p w14:paraId="64FDD0E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844527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01C4E35"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F1434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2AAE2C7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6EDBEB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0DD11EE4" w14:textId="77777777" w:rsidTr="00CB0ADE">
        <w:tc>
          <w:tcPr>
            <w:tcW w:w="720" w:type="dxa"/>
            <w:tcBorders>
              <w:top w:val="single" w:sz="4" w:space="0" w:color="auto"/>
              <w:left w:val="single" w:sz="4" w:space="0" w:color="auto"/>
              <w:bottom w:val="single" w:sz="4" w:space="0" w:color="auto"/>
              <w:right w:val="single" w:sz="4" w:space="0" w:color="auto"/>
            </w:tcBorders>
          </w:tcPr>
          <w:p w14:paraId="324CEBD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C001C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B5DB6D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3B61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1EAC9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D15FA" w14:paraId="0B77E233" w14:textId="77777777" w:rsidTr="00CB0ADE">
        <w:tc>
          <w:tcPr>
            <w:tcW w:w="720" w:type="dxa"/>
            <w:tcBorders>
              <w:top w:val="single" w:sz="4" w:space="0" w:color="auto"/>
              <w:left w:val="single" w:sz="4" w:space="0" w:color="auto"/>
              <w:bottom w:val="single" w:sz="4" w:space="0" w:color="auto"/>
              <w:right w:val="single" w:sz="4" w:space="0" w:color="auto"/>
            </w:tcBorders>
          </w:tcPr>
          <w:p w14:paraId="2A9ABD1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D55C26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E108E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3BEDA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21930F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6B028172" w14:textId="77777777" w:rsidTr="00CB0ADE">
        <w:tc>
          <w:tcPr>
            <w:tcW w:w="720" w:type="dxa"/>
            <w:tcBorders>
              <w:top w:val="single" w:sz="4" w:space="0" w:color="auto"/>
              <w:left w:val="single" w:sz="4" w:space="0" w:color="auto"/>
              <w:bottom w:val="single" w:sz="4" w:space="0" w:color="auto"/>
              <w:right w:val="single" w:sz="4" w:space="0" w:color="auto"/>
            </w:tcBorders>
          </w:tcPr>
          <w:p w14:paraId="112D850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A558130"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D49DCE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ABD1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B82783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B9E3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D15FA" w14:paraId="649D2F46" w14:textId="77777777" w:rsidTr="00CB0ADE">
        <w:tc>
          <w:tcPr>
            <w:tcW w:w="720" w:type="dxa"/>
            <w:tcBorders>
              <w:top w:val="single" w:sz="4" w:space="0" w:color="auto"/>
              <w:left w:val="single" w:sz="4" w:space="0" w:color="auto"/>
              <w:bottom w:val="single" w:sz="4" w:space="0" w:color="auto"/>
              <w:right w:val="single" w:sz="4" w:space="0" w:color="auto"/>
            </w:tcBorders>
          </w:tcPr>
          <w:p w14:paraId="5A2CD2D8"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4A19FF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832F2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B4FC9B"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504B8F70"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7DCAA05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1751B1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0FD3E3AC" w14:textId="77777777" w:rsidTr="00CB0ADE">
        <w:tc>
          <w:tcPr>
            <w:tcW w:w="720" w:type="dxa"/>
            <w:tcBorders>
              <w:top w:val="single" w:sz="4" w:space="0" w:color="auto"/>
              <w:left w:val="single" w:sz="4" w:space="0" w:color="auto"/>
              <w:bottom w:val="single" w:sz="4" w:space="0" w:color="auto"/>
              <w:right w:val="single" w:sz="4" w:space="0" w:color="auto"/>
            </w:tcBorders>
          </w:tcPr>
          <w:p w14:paraId="7D2B7C2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847A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097C9F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2CF74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4A174F1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7B42C9B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41B54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D15FA" w14:paraId="6AD78BB2" w14:textId="77777777" w:rsidTr="00CB0ADE">
        <w:tc>
          <w:tcPr>
            <w:tcW w:w="720" w:type="dxa"/>
            <w:tcBorders>
              <w:top w:val="single" w:sz="4" w:space="0" w:color="auto"/>
              <w:left w:val="single" w:sz="4" w:space="0" w:color="auto"/>
              <w:bottom w:val="single" w:sz="4" w:space="0" w:color="auto"/>
              <w:right w:val="single" w:sz="4" w:space="0" w:color="auto"/>
            </w:tcBorders>
          </w:tcPr>
          <w:p w14:paraId="4ED1FB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AB2C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2AE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514CF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203A09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0338A8F"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457460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532719B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E1370B5" w14:textId="77777777" w:rsidR="00631658" w:rsidRPr="00064ADD" w:rsidRDefault="00631658" w:rsidP="00CB0ADE">
            <w:pPr>
              <w:jc w:val="center"/>
              <w:rPr>
                <w:rFonts w:ascii="GHEA Grapalat" w:hAnsi="GHEA Grapalat"/>
                <w:sz w:val="20"/>
                <w:szCs w:val="20"/>
                <w:lang w:val="hy-AM"/>
              </w:rPr>
            </w:pPr>
          </w:p>
        </w:tc>
      </w:tr>
      <w:tr w:rsidR="00631658" w:rsidRPr="00ED15FA" w14:paraId="76E743D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A17117D"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206E2E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D3C2A8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38A97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30C99F4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1EF71D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19EEBD7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3F8F93A5" w14:textId="77777777" w:rsidTr="00CB0ADE">
        <w:tc>
          <w:tcPr>
            <w:tcW w:w="720" w:type="dxa"/>
            <w:tcBorders>
              <w:top w:val="single" w:sz="4" w:space="0" w:color="auto"/>
              <w:left w:val="single" w:sz="4" w:space="0" w:color="auto"/>
              <w:bottom w:val="single" w:sz="4" w:space="0" w:color="auto"/>
              <w:right w:val="single" w:sz="4" w:space="0" w:color="auto"/>
            </w:tcBorders>
          </w:tcPr>
          <w:p w14:paraId="21225F2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A84E8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D96D3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3F4D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89724E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97098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0177B0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1FFA56"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FD35D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AA7A09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C7974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303F01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91D6B2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8A4B31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2D2CC27" w14:textId="77777777" w:rsidTr="00CB0ADE">
        <w:tc>
          <w:tcPr>
            <w:tcW w:w="720" w:type="dxa"/>
            <w:tcBorders>
              <w:top w:val="single" w:sz="4" w:space="0" w:color="auto"/>
              <w:left w:val="single" w:sz="4" w:space="0" w:color="auto"/>
              <w:bottom w:val="single" w:sz="4" w:space="0" w:color="auto"/>
              <w:right w:val="single" w:sz="4" w:space="0" w:color="auto"/>
            </w:tcBorders>
          </w:tcPr>
          <w:p w14:paraId="67BD15B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BF62C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2553B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08628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61B7A0F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CA7F79B" w14:textId="77777777" w:rsidR="00631658" w:rsidRPr="00064ADD" w:rsidRDefault="00631658" w:rsidP="00CB0ADE">
            <w:pPr>
              <w:jc w:val="center"/>
              <w:rPr>
                <w:rFonts w:ascii="GHEA Grapalat" w:hAnsi="GHEA Grapalat"/>
                <w:sz w:val="20"/>
                <w:szCs w:val="20"/>
              </w:rPr>
            </w:pPr>
          </w:p>
        </w:tc>
      </w:tr>
      <w:tr w:rsidR="00631658" w:rsidRPr="00064ADD" w14:paraId="01BAA05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BEEBBA6"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A1B4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6866F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660F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C7F2EE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6381CEE" w14:textId="77777777" w:rsidR="00631658" w:rsidRPr="00064ADD" w:rsidRDefault="00631658" w:rsidP="00CB0ADE">
            <w:pPr>
              <w:jc w:val="center"/>
              <w:rPr>
                <w:rFonts w:ascii="GHEA Grapalat" w:hAnsi="GHEA Grapalat"/>
                <w:sz w:val="20"/>
                <w:szCs w:val="20"/>
              </w:rPr>
            </w:pPr>
          </w:p>
        </w:tc>
      </w:tr>
      <w:tr w:rsidR="00631658" w:rsidRPr="00064ADD" w14:paraId="1BA0A3C1" w14:textId="77777777" w:rsidTr="00CB0ADE">
        <w:tc>
          <w:tcPr>
            <w:tcW w:w="720" w:type="dxa"/>
            <w:tcBorders>
              <w:top w:val="single" w:sz="4" w:space="0" w:color="auto"/>
              <w:left w:val="single" w:sz="4" w:space="0" w:color="auto"/>
              <w:bottom w:val="single" w:sz="4" w:space="0" w:color="auto"/>
              <w:right w:val="single" w:sz="4" w:space="0" w:color="auto"/>
            </w:tcBorders>
          </w:tcPr>
          <w:p w14:paraId="6FA6073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F6EB79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58730F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6F5F2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61A173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9DA6D52" w14:textId="77777777" w:rsidR="00631658" w:rsidRPr="00064ADD" w:rsidRDefault="00631658" w:rsidP="00CB0ADE">
            <w:pPr>
              <w:jc w:val="center"/>
              <w:rPr>
                <w:rFonts w:ascii="GHEA Grapalat" w:hAnsi="GHEA Grapalat"/>
                <w:sz w:val="20"/>
                <w:szCs w:val="20"/>
              </w:rPr>
            </w:pPr>
          </w:p>
        </w:tc>
      </w:tr>
      <w:tr w:rsidR="00631658" w:rsidRPr="00064ADD" w14:paraId="0021EA84" w14:textId="77777777" w:rsidTr="00CB0ADE">
        <w:tc>
          <w:tcPr>
            <w:tcW w:w="720" w:type="dxa"/>
            <w:tcBorders>
              <w:top w:val="single" w:sz="4" w:space="0" w:color="auto"/>
              <w:left w:val="single" w:sz="4" w:space="0" w:color="auto"/>
              <w:bottom w:val="single" w:sz="4" w:space="0" w:color="auto"/>
              <w:right w:val="single" w:sz="4" w:space="0" w:color="auto"/>
            </w:tcBorders>
          </w:tcPr>
          <w:p w14:paraId="7CB6E91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01930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169AF8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7EA6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BC6770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D060E5" w14:textId="77777777" w:rsidR="00631658" w:rsidRPr="00064ADD" w:rsidRDefault="00631658" w:rsidP="00CB0ADE">
            <w:pPr>
              <w:jc w:val="center"/>
              <w:rPr>
                <w:rFonts w:ascii="GHEA Grapalat" w:hAnsi="GHEA Grapalat"/>
                <w:sz w:val="20"/>
                <w:szCs w:val="20"/>
              </w:rPr>
            </w:pPr>
          </w:p>
        </w:tc>
      </w:tr>
      <w:tr w:rsidR="00631658" w:rsidRPr="00064ADD" w14:paraId="20A1E7DE" w14:textId="77777777" w:rsidTr="00CB0ADE">
        <w:tc>
          <w:tcPr>
            <w:tcW w:w="720" w:type="dxa"/>
            <w:tcBorders>
              <w:top w:val="single" w:sz="4" w:space="0" w:color="auto"/>
              <w:left w:val="single" w:sz="4" w:space="0" w:color="auto"/>
              <w:bottom w:val="single" w:sz="4" w:space="0" w:color="auto"/>
              <w:right w:val="single" w:sz="4" w:space="0" w:color="auto"/>
            </w:tcBorders>
          </w:tcPr>
          <w:p w14:paraId="302E7BB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4C99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FADC92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90A51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BDC20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C57838" w14:textId="77777777" w:rsidR="00631658" w:rsidRPr="00064ADD" w:rsidRDefault="00631658" w:rsidP="00CB0ADE">
            <w:pPr>
              <w:jc w:val="center"/>
              <w:rPr>
                <w:rFonts w:ascii="GHEA Grapalat" w:hAnsi="GHEA Grapalat"/>
                <w:sz w:val="20"/>
                <w:szCs w:val="20"/>
              </w:rPr>
            </w:pPr>
          </w:p>
        </w:tc>
      </w:tr>
      <w:tr w:rsidR="00631658" w:rsidRPr="00064ADD" w14:paraId="4FE3817B" w14:textId="77777777" w:rsidTr="00CB0ADE">
        <w:tc>
          <w:tcPr>
            <w:tcW w:w="720" w:type="dxa"/>
            <w:tcBorders>
              <w:top w:val="single" w:sz="4" w:space="0" w:color="auto"/>
              <w:left w:val="single" w:sz="4" w:space="0" w:color="auto"/>
              <w:bottom w:val="single" w:sz="4" w:space="0" w:color="auto"/>
              <w:right w:val="single" w:sz="4" w:space="0" w:color="auto"/>
            </w:tcBorders>
          </w:tcPr>
          <w:p w14:paraId="7E48FC3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0108F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FC2127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4A7F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BF7DA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7F977E" w14:textId="77777777" w:rsidR="00631658" w:rsidRPr="00064ADD" w:rsidRDefault="00631658" w:rsidP="00CB0ADE">
            <w:pPr>
              <w:jc w:val="center"/>
              <w:rPr>
                <w:rFonts w:ascii="GHEA Grapalat" w:hAnsi="GHEA Grapalat"/>
                <w:sz w:val="20"/>
                <w:szCs w:val="20"/>
              </w:rPr>
            </w:pPr>
          </w:p>
        </w:tc>
      </w:tr>
    </w:tbl>
    <w:p w14:paraId="65EB3B2D" w14:textId="77777777" w:rsidR="00631658" w:rsidRPr="00064ADD" w:rsidRDefault="00631658" w:rsidP="00631658">
      <w:pPr>
        <w:pStyle w:val="a3"/>
        <w:jc w:val="right"/>
        <w:rPr>
          <w:rFonts w:ascii="GHEA Grapalat" w:hAnsi="GHEA Grapalat" w:cs="Sylfaen"/>
          <w:i w:val="0"/>
          <w:lang w:val="en-US"/>
        </w:rPr>
      </w:pPr>
    </w:p>
    <w:p w14:paraId="0C4A11FB" w14:textId="77777777" w:rsidR="00631658" w:rsidRPr="00064ADD" w:rsidRDefault="00631658" w:rsidP="00631658">
      <w:pPr>
        <w:pStyle w:val="a3"/>
        <w:jc w:val="right"/>
        <w:rPr>
          <w:rFonts w:ascii="GHEA Grapalat" w:hAnsi="GHEA Grapalat" w:cs="Sylfaen"/>
          <w:i w:val="0"/>
          <w:lang w:val="en-US"/>
        </w:rPr>
      </w:pPr>
    </w:p>
    <w:p w14:paraId="10A07B7D" w14:textId="77777777" w:rsidR="00631658" w:rsidRPr="00064ADD" w:rsidRDefault="00631658" w:rsidP="00631658">
      <w:pPr>
        <w:pStyle w:val="a3"/>
        <w:jc w:val="right"/>
        <w:rPr>
          <w:rFonts w:ascii="GHEA Grapalat" w:hAnsi="GHEA Grapalat" w:cs="Sylfaen"/>
          <w:i w:val="0"/>
          <w:lang w:val="en-US"/>
        </w:rPr>
      </w:pPr>
    </w:p>
    <w:p w14:paraId="77AE31D0" w14:textId="77777777" w:rsidR="00631658" w:rsidRPr="00064ADD" w:rsidRDefault="00631658" w:rsidP="00631658">
      <w:pPr>
        <w:pStyle w:val="a3"/>
        <w:jc w:val="right"/>
        <w:rPr>
          <w:rFonts w:ascii="GHEA Grapalat" w:hAnsi="GHEA Grapalat" w:cs="Sylfaen"/>
          <w:i w:val="0"/>
          <w:lang w:val="en-US"/>
        </w:rPr>
      </w:pPr>
    </w:p>
    <w:p w14:paraId="70B9FCBC" w14:textId="77777777" w:rsidR="00631658" w:rsidRPr="00064ADD" w:rsidRDefault="00631658" w:rsidP="00631658">
      <w:pPr>
        <w:pStyle w:val="a3"/>
        <w:jc w:val="right"/>
        <w:rPr>
          <w:rFonts w:ascii="GHEA Grapalat" w:hAnsi="GHEA Grapalat" w:cs="Sylfaen"/>
          <w:i w:val="0"/>
          <w:lang w:val="en-US"/>
        </w:rPr>
      </w:pPr>
    </w:p>
    <w:p w14:paraId="2A21A206" w14:textId="77777777" w:rsidR="00631658" w:rsidRPr="00064ADD" w:rsidRDefault="00631658" w:rsidP="00631658">
      <w:pPr>
        <w:rPr>
          <w:rFonts w:ascii="GHEA Grapalat" w:hAnsi="GHEA Grapalat"/>
        </w:rPr>
      </w:pPr>
    </w:p>
    <w:p w14:paraId="67517F0B" w14:textId="77777777" w:rsidR="00631658" w:rsidRPr="00064ADD" w:rsidRDefault="00631658" w:rsidP="00631658">
      <w:pPr>
        <w:jc w:val="center"/>
        <w:rPr>
          <w:rFonts w:ascii="GHEA Grapalat" w:hAnsi="GHEA Grapalat" w:cs="GHEA Grapalat"/>
          <w:sz w:val="22"/>
          <w:szCs w:val="22"/>
          <w:lang w:val="hy-AM"/>
        </w:rPr>
      </w:pPr>
    </w:p>
    <w:p w14:paraId="3C83B20C"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2352432A" w14:textId="79E97379" w:rsidR="00091EBC" w:rsidRPr="00064ADD" w:rsidRDefault="0084442E" w:rsidP="00091EBC">
      <w:pPr>
        <w:pStyle w:val="31"/>
        <w:spacing w:line="240" w:lineRule="auto"/>
        <w:jc w:val="right"/>
        <w:rPr>
          <w:rFonts w:ascii="GHEA Grapalat" w:hAnsi="GHEA Grapalat" w:cs="Arial"/>
          <w:b/>
          <w:lang w:val="hy-AM"/>
        </w:rPr>
      </w:pPr>
      <w:r w:rsidRPr="008D288D">
        <w:rPr>
          <w:rFonts w:ascii="GHEA Grapalat" w:hAnsi="GHEA Grapalat" w:cs="Sylfaen"/>
          <w:b/>
          <w:lang w:val="pt-BR"/>
        </w:rPr>
        <w:t>«</w:t>
      </w:r>
      <w:r w:rsidR="00A3175E">
        <w:rPr>
          <w:rFonts w:ascii="GHEA Grapalat" w:hAnsi="GHEA Grapalat" w:cs="Sylfaen"/>
          <w:b/>
          <w:lang w:val="hy-AM"/>
        </w:rPr>
        <w:t>ԱՄՓՀ-ՀԲՄԾՁԲ-31/24</w:t>
      </w:r>
      <w:r w:rsidRPr="008D288D">
        <w:rPr>
          <w:rFonts w:ascii="GHEA Grapalat" w:hAnsi="GHEA Grapalat" w:cs="Sylfaen"/>
          <w:b/>
          <w:lang w:val="pt-BR"/>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25E75CB4" w14:textId="049D9CF6" w:rsidR="00091EBC" w:rsidRPr="00064ADD" w:rsidRDefault="00AF2E05" w:rsidP="00091EBC">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091EBC"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37DC32F1" w14:textId="77777777" w:rsidR="00091EBC" w:rsidRPr="00064ADD" w:rsidRDefault="00091EBC" w:rsidP="00091EBC">
      <w:pPr>
        <w:pStyle w:val="31"/>
        <w:spacing w:line="240" w:lineRule="auto"/>
        <w:jc w:val="right"/>
        <w:rPr>
          <w:rFonts w:ascii="GHEA Grapalat" w:hAnsi="GHEA Grapalat" w:cs="Sylfaen"/>
          <w:b/>
          <w:lang w:val="hy-AM"/>
        </w:rPr>
      </w:pPr>
    </w:p>
    <w:p w14:paraId="159B2151"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7B59EB20"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439E2E80"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266AB25A"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648F5F8"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18110BAE" w14:textId="77777777"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60F9CADB"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69E819AF"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082E3E85"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71213607"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22228FD9"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2F5417D"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35DE21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25A8508A"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45268829"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7242786A"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B126D72"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CFDA0D5"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790FCCF0"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E3610EA"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2B33D96B"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F28B3CF"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871983"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74EAA69B"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906775A" w14:textId="77777777"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381D9907"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62847982"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F36538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322E6F8E"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A5F72"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03AC6F7C"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93D9E13"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BE5F0F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F59A75E"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D769C1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A4FCB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2443AE2"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E939D9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01140C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0EF3FD4" w14:textId="77777777" w:rsidR="00091EBC" w:rsidRPr="00064ADD" w:rsidRDefault="00091EBC" w:rsidP="00091EBC">
      <w:pPr>
        <w:pStyle w:val="31"/>
        <w:spacing w:line="240" w:lineRule="auto"/>
        <w:jc w:val="center"/>
        <w:rPr>
          <w:rFonts w:ascii="GHEA Grapalat" w:hAnsi="GHEA Grapalat" w:cs="Arial"/>
          <w:b/>
          <w:lang w:val="hy-AM"/>
        </w:rPr>
      </w:pPr>
    </w:p>
    <w:p w14:paraId="35707591" w14:textId="77777777" w:rsidR="00091EBC" w:rsidRPr="00064ADD" w:rsidRDefault="00091EBC" w:rsidP="00091EBC">
      <w:pPr>
        <w:pStyle w:val="31"/>
        <w:spacing w:line="240" w:lineRule="auto"/>
        <w:jc w:val="right"/>
        <w:rPr>
          <w:rFonts w:ascii="GHEA Grapalat" w:hAnsi="GHEA Grapalat"/>
          <w:szCs w:val="24"/>
          <w:lang w:val="hy-AM"/>
        </w:rPr>
      </w:pPr>
    </w:p>
    <w:p w14:paraId="365B1571" w14:textId="77777777" w:rsidR="00631658" w:rsidRPr="00064ADD" w:rsidRDefault="00631658" w:rsidP="00631658">
      <w:pPr>
        <w:jc w:val="right"/>
        <w:rPr>
          <w:rFonts w:ascii="GHEA Grapalat" w:hAnsi="GHEA Grapalat" w:cs="GHEA Grapalat"/>
          <w:i/>
          <w:sz w:val="18"/>
          <w:szCs w:val="18"/>
          <w:lang w:val="hy-AM"/>
        </w:rPr>
      </w:pPr>
    </w:p>
    <w:p w14:paraId="5F525AC1"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75707B9F" w14:textId="7466F2A4" w:rsidR="00631658" w:rsidRPr="00064ADD" w:rsidRDefault="008D288D" w:rsidP="00631658">
      <w:pPr>
        <w:pStyle w:val="31"/>
        <w:spacing w:line="240" w:lineRule="auto"/>
        <w:jc w:val="right"/>
        <w:rPr>
          <w:rFonts w:ascii="GHEA Grapalat" w:hAnsi="GHEA Grapalat" w:cs="Sylfaen"/>
          <w:b/>
          <w:lang w:val="hy-AM"/>
        </w:rPr>
      </w:pPr>
      <w:r w:rsidRPr="008D288D">
        <w:rPr>
          <w:rFonts w:ascii="GHEA Grapalat" w:hAnsi="GHEA Grapalat" w:cs="Sylfaen"/>
          <w:b/>
          <w:lang w:val="pt-BR"/>
        </w:rPr>
        <w:t>«</w:t>
      </w:r>
      <w:r w:rsidR="00A3175E">
        <w:rPr>
          <w:rFonts w:ascii="GHEA Grapalat" w:hAnsi="GHEA Grapalat" w:cs="Sylfaen"/>
          <w:b/>
          <w:lang w:val="hy-AM"/>
        </w:rPr>
        <w:t>ԱՄՓՀ-ՀԲՄԾՁԲ-31/24</w:t>
      </w:r>
      <w:r w:rsidRPr="008D288D">
        <w:rPr>
          <w:rFonts w:ascii="GHEA Grapalat" w:hAnsi="GHEA Grapalat" w:cs="Sylfaen"/>
          <w:b/>
          <w:lang w:val="pt-BR"/>
        </w:rPr>
        <w:t>»</w:t>
      </w:r>
      <w:r w:rsidR="00631658" w:rsidRPr="00064ADD">
        <w:rPr>
          <w:rFonts w:ascii="GHEA Grapalat" w:hAnsi="GHEA Grapalat" w:cs="Sylfaen"/>
          <w:b/>
          <w:lang w:val="hy-AM"/>
        </w:rPr>
        <w:t xml:space="preserve">  ծածկագրով</w:t>
      </w:r>
    </w:p>
    <w:p w14:paraId="774376F9" w14:textId="38B34E0B" w:rsidR="00631658" w:rsidRPr="00064ADD" w:rsidRDefault="00AF2E05" w:rsidP="00631658">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631658" w:rsidRPr="00064ADD">
        <w:rPr>
          <w:rFonts w:ascii="GHEA Grapalat" w:hAnsi="GHEA Grapalat" w:cs="Sylfaen"/>
          <w:b/>
          <w:lang w:val="hy-AM"/>
        </w:rPr>
        <w:t xml:space="preserve"> հրավերի</w:t>
      </w:r>
    </w:p>
    <w:p w14:paraId="7238242B" w14:textId="77777777" w:rsidR="008D288D"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6ED06D3F"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CFBEBD1"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77929A59" w14:textId="77777777" w:rsidR="00631658" w:rsidRPr="00064ADD" w:rsidRDefault="00631658" w:rsidP="00631658">
      <w:pPr>
        <w:rPr>
          <w:rFonts w:ascii="GHEA Grapalat" w:hAnsi="GHEA Grapalat" w:cs="GHEA Grapalat"/>
          <w:b/>
          <w:sz w:val="20"/>
          <w:szCs w:val="20"/>
          <w:lang w:val="hy-AM"/>
        </w:rPr>
      </w:pPr>
    </w:p>
    <w:p w14:paraId="4E3837FA" w14:textId="6963075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8D288D">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8D288D">
        <w:rPr>
          <w:rFonts w:ascii="GHEA Grapalat" w:hAnsi="GHEA Grapalat" w:cs="GHEA Grapalat"/>
          <w:sz w:val="20"/>
          <w:szCs w:val="20"/>
          <w:lang w:val="hy-AM"/>
        </w:rPr>
        <w:t xml:space="preserve"> 202</w:t>
      </w:r>
      <w:r w:rsidR="008A2D83">
        <w:rPr>
          <w:rFonts w:ascii="GHEA Grapalat" w:hAnsi="GHEA Grapalat" w:cs="GHEA Grapalat"/>
          <w:sz w:val="20"/>
          <w:szCs w:val="20"/>
          <w:lang w:val="hy-AM"/>
        </w:rPr>
        <w:t>4</w:t>
      </w:r>
      <w:r w:rsidR="008D288D">
        <w:rPr>
          <w:rFonts w:ascii="GHEA Grapalat" w:hAnsi="GHEA Grapalat" w:cs="GHEA Grapalat"/>
          <w:sz w:val="20"/>
          <w:szCs w:val="20"/>
          <w:lang w:val="hy-AM"/>
        </w:rPr>
        <w:t>թ.</w:t>
      </w:r>
    </w:p>
    <w:p w14:paraId="5DC83E2C" w14:textId="77777777" w:rsidR="00631658" w:rsidRPr="00064ADD" w:rsidRDefault="00631658" w:rsidP="00631658">
      <w:pPr>
        <w:rPr>
          <w:rFonts w:ascii="GHEA Grapalat" w:hAnsi="GHEA Grapalat" w:cs="GHEA Grapalat"/>
          <w:sz w:val="20"/>
          <w:szCs w:val="20"/>
          <w:lang w:val="hy-AM"/>
        </w:rPr>
      </w:pPr>
    </w:p>
    <w:p w14:paraId="6605FB58"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E884540"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CD55968" w14:textId="77777777" w:rsidR="00631658" w:rsidRPr="00064ADD" w:rsidRDefault="00631658" w:rsidP="00631658">
      <w:pPr>
        <w:ind w:firstLine="708"/>
        <w:jc w:val="both"/>
        <w:rPr>
          <w:rFonts w:ascii="GHEA Grapalat" w:hAnsi="GHEA Grapalat" w:cs="GHEA Grapalat"/>
          <w:sz w:val="20"/>
          <w:szCs w:val="20"/>
          <w:lang w:val="hy-AM"/>
        </w:rPr>
      </w:pPr>
    </w:p>
    <w:p w14:paraId="3FD3A440"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3551114E"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2119FF4" w14:textId="77777777" w:rsidR="008D288D" w:rsidRPr="00064ADD" w:rsidRDefault="008D288D" w:rsidP="008D288D">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064ADD">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Փարաքարի համայնքապետարանի</w:t>
      </w:r>
      <w:r w:rsidRPr="00064ADD">
        <w:rPr>
          <w:rFonts w:ascii="GHEA Grapalat" w:hAnsi="GHEA Grapalat" w:cs="GHEA Grapalat"/>
          <w:sz w:val="20"/>
          <w:szCs w:val="20"/>
          <w:lang w:val="pt-BR"/>
        </w:rPr>
        <w:t xml:space="preserve"> (այսուհետ` Պատվիրատու) կողմից </w:t>
      </w:r>
    </w:p>
    <w:p w14:paraId="7931F31B" w14:textId="7CB16F8A" w:rsidR="00631658" w:rsidRPr="00064ADD" w:rsidRDefault="008D288D" w:rsidP="008D288D">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8D288D">
        <w:rPr>
          <w:rFonts w:ascii="GHEA Grapalat" w:hAnsi="GHEA Grapalat" w:cs="Sylfaen"/>
          <w:sz w:val="20"/>
          <w:lang w:val="pt-BR"/>
        </w:rPr>
        <w:t>«</w:t>
      </w:r>
      <w:r w:rsidR="00A3175E">
        <w:rPr>
          <w:rFonts w:ascii="GHEA Grapalat" w:hAnsi="GHEA Grapalat" w:cs="Sylfaen"/>
          <w:sz w:val="20"/>
        </w:rPr>
        <w:t>ԱՄՓՀ</w:t>
      </w:r>
      <w:r w:rsidR="00A3175E" w:rsidRPr="00A3175E">
        <w:rPr>
          <w:rFonts w:ascii="GHEA Grapalat" w:hAnsi="GHEA Grapalat" w:cs="Sylfaen"/>
          <w:sz w:val="20"/>
          <w:lang w:val="pt-BR"/>
        </w:rPr>
        <w:t>-</w:t>
      </w:r>
      <w:r w:rsidR="00A3175E">
        <w:rPr>
          <w:rFonts w:ascii="GHEA Grapalat" w:hAnsi="GHEA Grapalat" w:cs="Sylfaen"/>
          <w:sz w:val="20"/>
        </w:rPr>
        <w:t>ՀԲՄԾՁԲ</w:t>
      </w:r>
      <w:r w:rsidR="00A3175E" w:rsidRPr="00A3175E">
        <w:rPr>
          <w:rFonts w:ascii="GHEA Grapalat" w:hAnsi="GHEA Grapalat" w:cs="Sylfaen"/>
          <w:sz w:val="20"/>
          <w:lang w:val="pt-BR"/>
        </w:rPr>
        <w:t>-31/24</w:t>
      </w:r>
      <w:r w:rsidRPr="008D288D">
        <w:rPr>
          <w:rFonts w:ascii="GHEA Grapalat" w:hAnsi="GHEA Grapalat" w:cs="Sylfaen"/>
          <w:sz w:val="20"/>
          <w:lang w:val="pt-BR"/>
        </w:rPr>
        <w:t>»</w:t>
      </w:r>
      <w:r w:rsidRPr="00064ADD">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  ծածկագրով գնման ընթացակարգին:</w:t>
      </w:r>
    </w:p>
    <w:p w14:paraId="0C485E1B"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F4EEFA0"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224BA159"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A798D1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426FA02"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51F737"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185E6AD"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EF51B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001DBAC9"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F936F70"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626DAEE"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BA9A9FE"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EB56E7" w14:textId="77777777" w:rsidR="00631658" w:rsidRPr="00064ADD" w:rsidRDefault="00631658" w:rsidP="00631658">
      <w:pPr>
        <w:jc w:val="both"/>
        <w:rPr>
          <w:rFonts w:ascii="GHEA Grapalat" w:hAnsi="GHEA Grapalat" w:cs="GHEA Grapalat"/>
          <w:sz w:val="20"/>
          <w:szCs w:val="20"/>
          <w:lang w:val="hy-AM"/>
        </w:rPr>
      </w:pPr>
    </w:p>
    <w:p w14:paraId="3D71CFC2"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523C186C"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6681C3F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B48E288"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6274D87"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D610E1"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526399" w14:textId="77777777" w:rsidR="00631658" w:rsidRPr="00064ADD" w:rsidRDefault="00631658" w:rsidP="00631658">
      <w:pPr>
        <w:ind w:firstLine="567"/>
        <w:jc w:val="both"/>
        <w:rPr>
          <w:rFonts w:ascii="GHEA Grapalat" w:hAnsi="GHEA Grapalat" w:cs="GHEA Grapalat"/>
          <w:sz w:val="20"/>
          <w:szCs w:val="20"/>
          <w:lang w:val="hy-AM"/>
        </w:rPr>
      </w:pPr>
    </w:p>
    <w:p w14:paraId="22C3D8F3"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4E669933"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511018D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7195A560"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4F659B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49DBEB63"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4E21A1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110D2F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D7AB81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27F5C43E"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A764F9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47D86897"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43131A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7E4BF5B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31D6F74" w14:textId="77777777" w:rsidR="00631658" w:rsidRPr="00064ADD" w:rsidRDefault="00631658" w:rsidP="00631658">
      <w:pPr>
        <w:jc w:val="both"/>
        <w:rPr>
          <w:rFonts w:ascii="GHEA Grapalat" w:hAnsi="GHEA Grapalat"/>
          <w:sz w:val="20"/>
          <w:szCs w:val="20"/>
          <w:lang w:val="hy-AM"/>
        </w:rPr>
      </w:pPr>
    </w:p>
    <w:p w14:paraId="5B497B32"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D082700" w14:textId="77777777" w:rsidR="00631658" w:rsidRPr="00064ADD" w:rsidRDefault="00631658" w:rsidP="00631658">
      <w:pPr>
        <w:jc w:val="center"/>
        <w:rPr>
          <w:rFonts w:ascii="GHEA Grapalat" w:hAnsi="GHEA Grapalat" w:cs="GHEA Grapalat"/>
          <w:sz w:val="20"/>
          <w:szCs w:val="20"/>
          <w:lang w:val="hy-AM"/>
        </w:rPr>
      </w:pPr>
    </w:p>
    <w:p w14:paraId="2CCCEBD1"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7F68F9"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EEAED33"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526E09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AA8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92EC5FB" w14:textId="77777777" w:rsidR="00334B2F" w:rsidRPr="00064ADD" w:rsidRDefault="00334B2F" w:rsidP="00CB0ADE">
            <w:pPr>
              <w:jc w:val="center"/>
              <w:rPr>
                <w:rFonts w:ascii="GHEA Grapalat" w:hAnsi="GHEA Grapalat" w:cs="Arial"/>
                <w:bCs/>
                <w:i/>
                <w:sz w:val="20"/>
                <w:szCs w:val="20"/>
              </w:rPr>
            </w:pPr>
          </w:p>
        </w:tc>
      </w:tr>
      <w:tr w:rsidR="00334B2F" w:rsidRPr="00064ADD" w14:paraId="374C4FB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677DA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35D192D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B67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3E957375"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C3BF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3E4422C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B2B9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455B306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F663B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3D89B2A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CB49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73A2FD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8167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D57BAF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CF2B4"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0031467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D15FB"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58222BA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699FB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FD12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219B6"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334B2F" w:rsidRPr="00064ADD" w14:paraId="2F250A6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1E6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260455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E133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81CE4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CD9D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47CE919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3011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7BBD67F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563AA"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5822C7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C4A6E8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3E80394B" w14:textId="77777777" w:rsidR="00334B2F" w:rsidRPr="00064ADD" w:rsidRDefault="00334B2F" w:rsidP="00CB0ADE">
            <w:pPr>
              <w:rPr>
                <w:rFonts w:ascii="GHEA Grapalat" w:hAnsi="GHEA Grapalat" w:cs="Arial"/>
                <w:sz w:val="20"/>
                <w:szCs w:val="20"/>
              </w:rPr>
            </w:pPr>
          </w:p>
        </w:tc>
      </w:tr>
      <w:tr w:rsidR="00334B2F" w:rsidRPr="00064ADD" w14:paraId="5E8F746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9586109" w14:textId="77777777" w:rsidR="00334B2F" w:rsidRPr="00064ADD" w:rsidRDefault="00334B2F" w:rsidP="00CB0ADE">
            <w:pPr>
              <w:rPr>
                <w:rFonts w:ascii="GHEA Grapalat" w:hAnsi="GHEA Grapalat" w:cs="Arial"/>
                <w:sz w:val="20"/>
                <w:szCs w:val="20"/>
                <w:lang w:val="hy-AM"/>
              </w:rPr>
            </w:pPr>
          </w:p>
        </w:tc>
      </w:tr>
      <w:tr w:rsidR="00334B2F" w:rsidRPr="00064ADD" w14:paraId="31A227B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08C79"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8C9D2A0" w14:textId="77777777" w:rsidR="00334B2F" w:rsidRPr="00064ADD" w:rsidRDefault="00334B2F" w:rsidP="00CB0ADE">
            <w:pPr>
              <w:rPr>
                <w:rFonts w:ascii="GHEA Grapalat" w:hAnsi="GHEA Grapalat" w:cs="Sylfaen"/>
                <w:sz w:val="20"/>
                <w:szCs w:val="20"/>
                <w:lang w:val="ru-RU"/>
              </w:rPr>
            </w:pPr>
          </w:p>
        </w:tc>
      </w:tr>
      <w:tr w:rsidR="00334B2F" w:rsidRPr="00064ADD" w14:paraId="691683C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A0D9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2C483498" w14:textId="77777777" w:rsidR="00334B2F" w:rsidRPr="00064ADD" w:rsidRDefault="00334B2F" w:rsidP="00CB0ADE">
            <w:pPr>
              <w:rPr>
                <w:rFonts w:ascii="GHEA Grapalat" w:hAnsi="GHEA Grapalat" w:cs="Sylfaen"/>
                <w:sz w:val="20"/>
                <w:szCs w:val="20"/>
                <w:lang w:val="hy-AM"/>
              </w:rPr>
            </w:pPr>
          </w:p>
        </w:tc>
      </w:tr>
      <w:tr w:rsidR="00334B2F" w:rsidRPr="00064ADD" w14:paraId="560B360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FCA8452"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7431083" w14:textId="77777777" w:rsidR="00334B2F" w:rsidRPr="00064ADD" w:rsidRDefault="00334B2F" w:rsidP="00CB0ADE">
            <w:pPr>
              <w:rPr>
                <w:rFonts w:ascii="GHEA Grapalat" w:hAnsi="GHEA Grapalat" w:cs="Sylfaen"/>
                <w:sz w:val="20"/>
                <w:szCs w:val="20"/>
              </w:rPr>
            </w:pPr>
          </w:p>
          <w:p w14:paraId="22DD3973"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BF1ABAC" w14:textId="77777777" w:rsidR="00334B2F" w:rsidRPr="00064ADD" w:rsidRDefault="00334B2F" w:rsidP="00CB0ADE">
            <w:pPr>
              <w:rPr>
                <w:rFonts w:ascii="GHEA Grapalat" w:hAnsi="GHEA Grapalat" w:cs="Tahoma"/>
                <w:color w:val="000000"/>
                <w:sz w:val="20"/>
                <w:szCs w:val="20"/>
              </w:rPr>
            </w:pPr>
          </w:p>
          <w:p w14:paraId="2153B67C" w14:textId="77777777" w:rsidR="00334B2F" w:rsidRPr="00064ADD" w:rsidRDefault="00334B2F" w:rsidP="00CB0ADE">
            <w:pPr>
              <w:rPr>
                <w:rFonts w:ascii="GHEA Grapalat" w:hAnsi="GHEA Grapalat" w:cs="Sylfaen"/>
                <w:sz w:val="20"/>
                <w:szCs w:val="20"/>
              </w:rPr>
            </w:pPr>
          </w:p>
          <w:p w14:paraId="238C7416"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4E3CF1" w14:textId="77777777" w:rsidR="00334B2F" w:rsidRPr="00064ADD" w:rsidRDefault="00334B2F" w:rsidP="00CB0ADE">
            <w:pPr>
              <w:rPr>
                <w:rFonts w:ascii="GHEA Grapalat" w:hAnsi="GHEA Grapalat" w:cs="Sylfaen"/>
                <w:sz w:val="20"/>
                <w:szCs w:val="20"/>
              </w:rPr>
            </w:pPr>
          </w:p>
          <w:p w14:paraId="7A84D84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56AA0E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76AC31F5"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0574FF"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766312E" w14:textId="77777777" w:rsidR="00334B2F" w:rsidRPr="00064ADD" w:rsidRDefault="00334B2F" w:rsidP="00CB0ADE">
            <w:pPr>
              <w:jc w:val="right"/>
              <w:rPr>
                <w:rFonts w:ascii="GHEA Grapalat" w:hAnsi="GHEA Grapalat" w:cs="Sylfaen"/>
                <w:sz w:val="20"/>
                <w:szCs w:val="20"/>
              </w:rPr>
            </w:pPr>
          </w:p>
          <w:p w14:paraId="667983AE"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EBD9F79" w14:textId="77777777" w:rsidR="00334B2F" w:rsidRPr="00064ADD" w:rsidRDefault="00334B2F" w:rsidP="00CB0ADE">
            <w:pPr>
              <w:jc w:val="right"/>
              <w:rPr>
                <w:rFonts w:ascii="GHEA Grapalat" w:hAnsi="GHEA Grapalat" w:cs="Tahoma"/>
                <w:color w:val="000000"/>
                <w:sz w:val="20"/>
                <w:szCs w:val="20"/>
              </w:rPr>
            </w:pPr>
          </w:p>
          <w:p w14:paraId="2B9BC910" w14:textId="77777777" w:rsidR="00334B2F" w:rsidRPr="00064ADD" w:rsidRDefault="00334B2F" w:rsidP="00CB0ADE">
            <w:pPr>
              <w:jc w:val="right"/>
              <w:rPr>
                <w:rFonts w:ascii="GHEA Grapalat" w:hAnsi="GHEA Grapalat" w:cs="Tahoma"/>
                <w:color w:val="000000"/>
                <w:sz w:val="20"/>
                <w:szCs w:val="20"/>
              </w:rPr>
            </w:pPr>
          </w:p>
          <w:p w14:paraId="127D381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8DCA210" w14:textId="77777777" w:rsidR="00334B2F" w:rsidRPr="00064ADD" w:rsidRDefault="00334B2F" w:rsidP="00CB0ADE">
            <w:pPr>
              <w:jc w:val="right"/>
              <w:rPr>
                <w:rFonts w:ascii="GHEA Grapalat" w:hAnsi="GHEA Grapalat" w:cs="Sylfaen"/>
                <w:sz w:val="20"/>
                <w:szCs w:val="20"/>
              </w:rPr>
            </w:pPr>
          </w:p>
          <w:p w14:paraId="7342415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FD268CC" w14:textId="77777777" w:rsidR="00334B2F" w:rsidRPr="00064ADD" w:rsidRDefault="00334B2F" w:rsidP="00CB0ADE">
            <w:pPr>
              <w:jc w:val="right"/>
              <w:rPr>
                <w:rFonts w:ascii="GHEA Grapalat" w:hAnsi="GHEA Grapalat" w:cs="Sylfaen"/>
                <w:sz w:val="20"/>
                <w:szCs w:val="20"/>
              </w:rPr>
            </w:pPr>
          </w:p>
        </w:tc>
      </w:tr>
      <w:tr w:rsidR="00334B2F" w:rsidRPr="00064ADD" w14:paraId="4C981FFD"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7253F55"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3AFB529B"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69CDD06"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AD80B6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D3AD25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4A48F4D" w14:textId="77777777" w:rsidR="00334B2F" w:rsidRPr="00064ADD" w:rsidRDefault="00334B2F" w:rsidP="00CB0ADE">
            <w:pPr>
              <w:rPr>
                <w:rFonts w:ascii="GHEA Grapalat" w:hAnsi="GHEA Grapalat" w:cs="Tahoma"/>
                <w:color w:val="000000"/>
                <w:sz w:val="20"/>
                <w:szCs w:val="20"/>
              </w:rPr>
            </w:pPr>
          </w:p>
          <w:p w14:paraId="781A572F"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58F9A9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12A57B8" w14:textId="77777777" w:rsidR="00334B2F" w:rsidRPr="00064ADD" w:rsidRDefault="00334B2F" w:rsidP="00CB0ADE">
            <w:pPr>
              <w:jc w:val="right"/>
              <w:rPr>
                <w:rFonts w:ascii="GHEA Grapalat" w:hAnsi="GHEA Grapalat" w:cs="Tahoma"/>
                <w:color w:val="000000"/>
                <w:sz w:val="20"/>
                <w:szCs w:val="20"/>
              </w:rPr>
            </w:pPr>
          </w:p>
          <w:p w14:paraId="2073DE8D" w14:textId="77777777" w:rsidR="00334B2F" w:rsidRPr="00064ADD" w:rsidRDefault="00334B2F" w:rsidP="00CB0ADE">
            <w:pPr>
              <w:jc w:val="right"/>
              <w:rPr>
                <w:rFonts w:ascii="GHEA Grapalat" w:hAnsi="GHEA Grapalat" w:cs="Tahoma"/>
                <w:color w:val="000000"/>
                <w:sz w:val="20"/>
                <w:szCs w:val="20"/>
              </w:rPr>
            </w:pPr>
          </w:p>
          <w:p w14:paraId="182D7D40"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42AB24E"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5071AB4" w14:textId="77777777" w:rsidR="00334B2F" w:rsidRPr="00064ADD" w:rsidRDefault="00334B2F" w:rsidP="00CB0ADE">
            <w:pPr>
              <w:jc w:val="right"/>
              <w:rPr>
                <w:rFonts w:ascii="GHEA Grapalat" w:hAnsi="GHEA Grapalat" w:cs="Arial"/>
                <w:sz w:val="20"/>
                <w:szCs w:val="20"/>
                <w:lang w:val="hy-AM"/>
              </w:rPr>
            </w:pPr>
          </w:p>
        </w:tc>
      </w:tr>
      <w:tr w:rsidR="00334B2F" w:rsidRPr="00064ADD" w14:paraId="450892C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3101A6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1BD0E38A" w14:textId="77777777" w:rsidR="00334B2F" w:rsidRPr="00064ADD" w:rsidRDefault="00334B2F" w:rsidP="00CB0ADE">
            <w:pPr>
              <w:rPr>
                <w:rFonts w:ascii="GHEA Grapalat" w:hAnsi="GHEA Grapalat" w:cs="Sylfaen"/>
                <w:sz w:val="20"/>
                <w:szCs w:val="20"/>
              </w:rPr>
            </w:pPr>
          </w:p>
          <w:p w14:paraId="37B5F8FB" w14:textId="77777777" w:rsidR="00334B2F" w:rsidRPr="00064ADD" w:rsidRDefault="00334B2F" w:rsidP="00CB0ADE">
            <w:pPr>
              <w:rPr>
                <w:rFonts w:ascii="GHEA Grapalat" w:hAnsi="GHEA Grapalat" w:cs="Sylfaen"/>
                <w:sz w:val="20"/>
                <w:szCs w:val="20"/>
              </w:rPr>
            </w:pPr>
          </w:p>
          <w:p w14:paraId="5B1D897A"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172FF46D" w14:textId="77777777" w:rsidR="00334B2F" w:rsidRPr="00064ADD" w:rsidRDefault="00334B2F" w:rsidP="00CB0ADE">
            <w:pPr>
              <w:rPr>
                <w:rFonts w:ascii="GHEA Grapalat" w:hAnsi="GHEA Grapalat" w:cs="Sylfaen"/>
                <w:sz w:val="20"/>
                <w:szCs w:val="20"/>
              </w:rPr>
            </w:pPr>
          </w:p>
          <w:p w14:paraId="25C0AAA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6B6087B6"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433B4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3B466E8F" w14:textId="77777777" w:rsidR="00334B2F" w:rsidRPr="00064ADD" w:rsidRDefault="00334B2F" w:rsidP="00CB0ADE">
            <w:pPr>
              <w:rPr>
                <w:rFonts w:ascii="GHEA Grapalat" w:hAnsi="GHEA Grapalat" w:cs="Sylfaen"/>
                <w:sz w:val="20"/>
                <w:szCs w:val="20"/>
              </w:rPr>
            </w:pPr>
          </w:p>
          <w:p w14:paraId="180C345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741105A"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61D1441" w14:textId="77777777" w:rsidR="00334B2F" w:rsidRPr="00064ADD" w:rsidRDefault="00334B2F" w:rsidP="00CB0ADE">
            <w:pPr>
              <w:rPr>
                <w:rFonts w:ascii="GHEA Grapalat" w:hAnsi="GHEA Grapalat" w:cs="Sylfaen"/>
                <w:color w:val="000000"/>
                <w:sz w:val="20"/>
                <w:szCs w:val="20"/>
              </w:rPr>
            </w:pPr>
          </w:p>
          <w:p w14:paraId="249EC700" w14:textId="77777777" w:rsidR="00334B2F" w:rsidRPr="00064ADD" w:rsidRDefault="00334B2F" w:rsidP="00CB0ADE">
            <w:pPr>
              <w:rPr>
                <w:rFonts w:ascii="GHEA Grapalat" w:hAnsi="GHEA Grapalat" w:cs="Sylfaen"/>
                <w:sz w:val="20"/>
                <w:szCs w:val="20"/>
              </w:rPr>
            </w:pPr>
          </w:p>
          <w:p w14:paraId="7A45061D" w14:textId="77777777" w:rsidR="00334B2F" w:rsidRPr="00064ADD" w:rsidRDefault="00334B2F" w:rsidP="00CB0ADE">
            <w:pPr>
              <w:jc w:val="right"/>
              <w:rPr>
                <w:rFonts w:ascii="GHEA Grapalat" w:hAnsi="GHEA Grapalat" w:cs="Arial"/>
                <w:sz w:val="20"/>
                <w:szCs w:val="20"/>
              </w:rPr>
            </w:pPr>
          </w:p>
        </w:tc>
      </w:tr>
    </w:tbl>
    <w:p w14:paraId="74F49D82"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4B78AA"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60F61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CD8C27"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8665B1"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F839F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AD4FD45"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805048D"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682A8275" w14:textId="77777777" w:rsidTr="00CB0ADE">
        <w:tc>
          <w:tcPr>
            <w:tcW w:w="720" w:type="dxa"/>
            <w:tcBorders>
              <w:top w:val="single" w:sz="4" w:space="0" w:color="auto"/>
              <w:left w:val="single" w:sz="4" w:space="0" w:color="auto"/>
              <w:bottom w:val="single" w:sz="4" w:space="0" w:color="auto"/>
              <w:right w:val="single" w:sz="4" w:space="0" w:color="auto"/>
            </w:tcBorders>
          </w:tcPr>
          <w:p w14:paraId="638C6FCF"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DAA493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C6B358"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69DB08F0"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F2D474"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08CD23E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0E6625A"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6157FAF3"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07431778"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E80C3E"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22DB25CE" w14:textId="77777777" w:rsidTr="00CB0ADE">
        <w:tc>
          <w:tcPr>
            <w:tcW w:w="720" w:type="dxa"/>
            <w:tcBorders>
              <w:top w:val="single" w:sz="4" w:space="0" w:color="auto"/>
              <w:left w:val="single" w:sz="4" w:space="0" w:color="auto"/>
              <w:bottom w:val="single" w:sz="4" w:space="0" w:color="auto"/>
              <w:right w:val="single" w:sz="4" w:space="0" w:color="auto"/>
            </w:tcBorders>
          </w:tcPr>
          <w:p w14:paraId="41DBBDD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60E93D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84A2B19"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06413F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A5E687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7947B158" w14:textId="77777777" w:rsidTr="00CB0ADE">
        <w:tc>
          <w:tcPr>
            <w:tcW w:w="720" w:type="dxa"/>
            <w:tcBorders>
              <w:top w:val="single" w:sz="4" w:space="0" w:color="auto"/>
              <w:left w:val="single" w:sz="4" w:space="0" w:color="auto"/>
              <w:bottom w:val="single" w:sz="4" w:space="0" w:color="auto"/>
              <w:right w:val="single" w:sz="4" w:space="0" w:color="auto"/>
            </w:tcBorders>
          </w:tcPr>
          <w:p w14:paraId="4C46119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1EED0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87837C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01A2E3"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4D2E2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51FDD88F" w14:textId="77777777" w:rsidTr="00CB0ADE">
        <w:tc>
          <w:tcPr>
            <w:tcW w:w="720" w:type="dxa"/>
            <w:tcBorders>
              <w:top w:val="single" w:sz="4" w:space="0" w:color="auto"/>
              <w:left w:val="single" w:sz="4" w:space="0" w:color="auto"/>
              <w:bottom w:val="single" w:sz="4" w:space="0" w:color="auto"/>
              <w:right w:val="single" w:sz="4" w:space="0" w:color="auto"/>
            </w:tcBorders>
          </w:tcPr>
          <w:p w14:paraId="4E6B784D"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BF2FB37"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9C2D4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818410"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B4250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2245DD9E" w14:textId="77777777" w:rsidTr="00CB0ADE">
        <w:tc>
          <w:tcPr>
            <w:tcW w:w="720" w:type="dxa"/>
            <w:tcBorders>
              <w:top w:val="single" w:sz="4" w:space="0" w:color="auto"/>
              <w:left w:val="single" w:sz="4" w:space="0" w:color="auto"/>
              <w:bottom w:val="single" w:sz="4" w:space="0" w:color="auto"/>
              <w:right w:val="single" w:sz="4" w:space="0" w:color="auto"/>
            </w:tcBorders>
          </w:tcPr>
          <w:p w14:paraId="1269BD52"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909E52"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0169E1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BB73D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8586570"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2383B3F"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23DA319D" w14:textId="77777777" w:rsidTr="00CB0ADE">
        <w:tc>
          <w:tcPr>
            <w:tcW w:w="720" w:type="dxa"/>
            <w:tcBorders>
              <w:top w:val="single" w:sz="4" w:space="0" w:color="auto"/>
              <w:left w:val="single" w:sz="4" w:space="0" w:color="auto"/>
              <w:bottom w:val="single" w:sz="4" w:space="0" w:color="auto"/>
              <w:right w:val="single" w:sz="4" w:space="0" w:color="auto"/>
            </w:tcBorders>
          </w:tcPr>
          <w:p w14:paraId="6D53C84B"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237D38A"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BB3D5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2DBF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A10AE8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D049523"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31476BE" w14:textId="77777777" w:rsidTr="00CB0ADE">
        <w:tc>
          <w:tcPr>
            <w:tcW w:w="720" w:type="dxa"/>
            <w:tcBorders>
              <w:top w:val="single" w:sz="4" w:space="0" w:color="auto"/>
              <w:left w:val="single" w:sz="4" w:space="0" w:color="auto"/>
              <w:bottom w:val="single" w:sz="4" w:space="0" w:color="auto"/>
              <w:right w:val="single" w:sz="4" w:space="0" w:color="auto"/>
            </w:tcBorders>
          </w:tcPr>
          <w:p w14:paraId="04AE1BF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673BA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D815E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CC408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2D3D16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B8BB3A6" w14:textId="77777777" w:rsidTr="00CB0ADE">
        <w:tc>
          <w:tcPr>
            <w:tcW w:w="720" w:type="dxa"/>
            <w:tcBorders>
              <w:top w:val="single" w:sz="4" w:space="0" w:color="auto"/>
              <w:left w:val="single" w:sz="4" w:space="0" w:color="auto"/>
              <w:bottom w:val="single" w:sz="4" w:space="0" w:color="auto"/>
              <w:right w:val="single" w:sz="4" w:space="0" w:color="auto"/>
            </w:tcBorders>
          </w:tcPr>
          <w:p w14:paraId="131C1E3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BFB7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DE28CE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44D1D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633D17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CF8B02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32ECF0BF" w14:textId="77777777" w:rsidTr="00CB0ADE">
        <w:tc>
          <w:tcPr>
            <w:tcW w:w="720" w:type="dxa"/>
            <w:tcBorders>
              <w:top w:val="single" w:sz="4" w:space="0" w:color="auto"/>
              <w:left w:val="single" w:sz="4" w:space="0" w:color="auto"/>
              <w:bottom w:val="single" w:sz="4" w:space="0" w:color="auto"/>
              <w:right w:val="single" w:sz="4" w:space="0" w:color="auto"/>
            </w:tcBorders>
          </w:tcPr>
          <w:p w14:paraId="0977A0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45D32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AC21A25"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371BF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DDBDF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70DAE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9D97574" w14:textId="77777777" w:rsidTr="00CB0ADE">
        <w:tc>
          <w:tcPr>
            <w:tcW w:w="720" w:type="dxa"/>
            <w:tcBorders>
              <w:top w:val="single" w:sz="4" w:space="0" w:color="auto"/>
              <w:left w:val="single" w:sz="4" w:space="0" w:color="auto"/>
              <w:bottom w:val="single" w:sz="4" w:space="0" w:color="auto"/>
              <w:right w:val="single" w:sz="4" w:space="0" w:color="auto"/>
            </w:tcBorders>
          </w:tcPr>
          <w:p w14:paraId="46DC8D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2797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7F95E1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9B4E4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517D7C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EBDFE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00670D68" w14:textId="77777777" w:rsidTr="00CB0ADE">
        <w:tc>
          <w:tcPr>
            <w:tcW w:w="720" w:type="dxa"/>
            <w:tcBorders>
              <w:top w:val="single" w:sz="4" w:space="0" w:color="auto"/>
              <w:left w:val="single" w:sz="4" w:space="0" w:color="auto"/>
              <w:bottom w:val="single" w:sz="4" w:space="0" w:color="auto"/>
              <w:right w:val="single" w:sz="4" w:space="0" w:color="auto"/>
            </w:tcBorders>
          </w:tcPr>
          <w:p w14:paraId="167BADC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1C635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BF04525"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996B5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B7CC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1352F5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4700519" w14:textId="77777777" w:rsidTr="00CB0ADE">
        <w:tc>
          <w:tcPr>
            <w:tcW w:w="720" w:type="dxa"/>
            <w:tcBorders>
              <w:top w:val="single" w:sz="4" w:space="0" w:color="auto"/>
              <w:left w:val="single" w:sz="4" w:space="0" w:color="auto"/>
              <w:bottom w:val="single" w:sz="4" w:space="0" w:color="auto"/>
              <w:right w:val="single" w:sz="4" w:space="0" w:color="auto"/>
            </w:tcBorders>
          </w:tcPr>
          <w:p w14:paraId="0C7A039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FE92D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F7C8D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3E05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E6D6332"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832D5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6BB240D3" w14:textId="77777777" w:rsidTr="00CB0ADE">
        <w:tc>
          <w:tcPr>
            <w:tcW w:w="720" w:type="dxa"/>
            <w:tcBorders>
              <w:top w:val="single" w:sz="4" w:space="0" w:color="auto"/>
              <w:left w:val="single" w:sz="4" w:space="0" w:color="auto"/>
              <w:bottom w:val="single" w:sz="4" w:space="0" w:color="auto"/>
              <w:right w:val="single" w:sz="4" w:space="0" w:color="auto"/>
            </w:tcBorders>
          </w:tcPr>
          <w:p w14:paraId="088098C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70E39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DD778D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437B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DF689F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618AD0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6FDCE3AD" w14:textId="77777777" w:rsidTr="00CB0ADE">
        <w:tc>
          <w:tcPr>
            <w:tcW w:w="720" w:type="dxa"/>
            <w:tcBorders>
              <w:top w:val="single" w:sz="4" w:space="0" w:color="auto"/>
              <w:left w:val="single" w:sz="4" w:space="0" w:color="auto"/>
              <w:bottom w:val="single" w:sz="4" w:space="0" w:color="auto"/>
              <w:right w:val="single" w:sz="4" w:space="0" w:color="auto"/>
            </w:tcBorders>
          </w:tcPr>
          <w:p w14:paraId="306DDE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205899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97B41E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9C775D"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59C14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4D0654" w14:textId="77777777" w:rsidTr="00CB0ADE">
        <w:tc>
          <w:tcPr>
            <w:tcW w:w="720" w:type="dxa"/>
            <w:tcBorders>
              <w:top w:val="single" w:sz="4" w:space="0" w:color="auto"/>
              <w:left w:val="single" w:sz="4" w:space="0" w:color="auto"/>
              <w:bottom w:val="single" w:sz="4" w:space="0" w:color="auto"/>
              <w:right w:val="single" w:sz="4" w:space="0" w:color="auto"/>
            </w:tcBorders>
          </w:tcPr>
          <w:p w14:paraId="08175A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2F908D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6D42BF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78E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0377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F0A683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E448D2B" w14:textId="77777777" w:rsidTr="00CB0ADE">
        <w:tc>
          <w:tcPr>
            <w:tcW w:w="720" w:type="dxa"/>
            <w:tcBorders>
              <w:top w:val="single" w:sz="4" w:space="0" w:color="auto"/>
              <w:left w:val="single" w:sz="4" w:space="0" w:color="auto"/>
              <w:bottom w:val="single" w:sz="4" w:space="0" w:color="auto"/>
              <w:right w:val="single" w:sz="4" w:space="0" w:color="auto"/>
            </w:tcBorders>
          </w:tcPr>
          <w:p w14:paraId="0EF8CA9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97FCE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21FC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DE7AC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BE0DF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CFA6D6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D15FA" w14:paraId="09FFE06C" w14:textId="77777777" w:rsidTr="00CB0ADE">
        <w:tc>
          <w:tcPr>
            <w:tcW w:w="720" w:type="dxa"/>
            <w:tcBorders>
              <w:top w:val="single" w:sz="4" w:space="0" w:color="auto"/>
              <w:left w:val="single" w:sz="4" w:space="0" w:color="auto"/>
              <w:bottom w:val="single" w:sz="4" w:space="0" w:color="auto"/>
              <w:right w:val="single" w:sz="4" w:space="0" w:color="auto"/>
            </w:tcBorders>
          </w:tcPr>
          <w:p w14:paraId="06E888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1CF6D4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DA0D567"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278D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1E6309B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77E1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23A38AEC" w14:textId="77777777" w:rsidTr="00CB0ADE">
        <w:tc>
          <w:tcPr>
            <w:tcW w:w="720" w:type="dxa"/>
            <w:tcBorders>
              <w:top w:val="single" w:sz="4" w:space="0" w:color="auto"/>
              <w:left w:val="single" w:sz="4" w:space="0" w:color="auto"/>
              <w:bottom w:val="single" w:sz="4" w:space="0" w:color="auto"/>
              <w:right w:val="single" w:sz="4" w:space="0" w:color="auto"/>
            </w:tcBorders>
          </w:tcPr>
          <w:p w14:paraId="385148C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161E75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3F3CCE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91993"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72724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D15FA" w14:paraId="5FA8945A" w14:textId="77777777" w:rsidTr="00CB0ADE">
        <w:tc>
          <w:tcPr>
            <w:tcW w:w="720" w:type="dxa"/>
            <w:tcBorders>
              <w:top w:val="single" w:sz="4" w:space="0" w:color="auto"/>
              <w:left w:val="single" w:sz="4" w:space="0" w:color="auto"/>
              <w:bottom w:val="single" w:sz="4" w:space="0" w:color="auto"/>
              <w:right w:val="single" w:sz="4" w:space="0" w:color="auto"/>
            </w:tcBorders>
          </w:tcPr>
          <w:p w14:paraId="5415388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D2687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A19FE8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45AA0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9992F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515FE30F" w14:textId="77777777" w:rsidTr="00CB0ADE">
        <w:tc>
          <w:tcPr>
            <w:tcW w:w="720" w:type="dxa"/>
            <w:tcBorders>
              <w:top w:val="single" w:sz="4" w:space="0" w:color="auto"/>
              <w:left w:val="single" w:sz="4" w:space="0" w:color="auto"/>
              <w:bottom w:val="single" w:sz="4" w:space="0" w:color="auto"/>
              <w:right w:val="single" w:sz="4" w:space="0" w:color="auto"/>
            </w:tcBorders>
          </w:tcPr>
          <w:p w14:paraId="615033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D40060"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C1F45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A81BC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A3F3D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2429A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D15FA" w14:paraId="1D4CA501" w14:textId="77777777" w:rsidTr="00CB0ADE">
        <w:tc>
          <w:tcPr>
            <w:tcW w:w="720" w:type="dxa"/>
            <w:tcBorders>
              <w:top w:val="single" w:sz="4" w:space="0" w:color="auto"/>
              <w:left w:val="single" w:sz="4" w:space="0" w:color="auto"/>
              <w:bottom w:val="single" w:sz="4" w:space="0" w:color="auto"/>
              <w:right w:val="single" w:sz="4" w:space="0" w:color="auto"/>
            </w:tcBorders>
          </w:tcPr>
          <w:p w14:paraId="66969109"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946F743"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2889BE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D0FF1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55D64AF3"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19063E6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F9474A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27240D22" w14:textId="77777777" w:rsidTr="00CB0ADE">
        <w:tc>
          <w:tcPr>
            <w:tcW w:w="720" w:type="dxa"/>
            <w:tcBorders>
              <w:top w:val="single" w:sz="4" w:space="0" w:color="auto"/>
              <w:left w:val="single" w:sz="4" w:space="0" w:color="auto"/>
              <w:bottom w:val="single" w:sz="4" w:space="0" w:color="auto"/>
              <w:right w:val="single" w:sz="4" w:space="0" w:color="auto"/>
            </w:tcBorders>
          </w:tcPr>
          <w:p w14:paraId="2062EBE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E0012B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3DBF47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3E53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2A0B6AF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1312E3C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B98B5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D15FA" w14:paraId="27FD7DBA" w14:textId="77777777" w:rsidTr="00CB0ADE">
        <w:tc>
          <w:tcPr>
            <w:tcW w:w="720" w:type="dxa"/>
            <w:tcBorders>
              <w:top w:val="single" w:sz="4" w:space="0" w:color="auto"/>
              <w:left w:val="single" w:sz="4" w:space="0" w:color="auto"/>
              <w:bottom w:val="single" w:sz="4" w:space="0" w:color="auto"/>
              <w:right w:val="single" w:sz="4" w:space="0" w:color="auto"/>
            </w:tcBorders>
          </w:tcPr>
          <w:p w14:paraId="2D189A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EB45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CEE5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34FFE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EDD2D6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624253B"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3B5449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3C152DF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39075A2" w14:textId="77777777" w:rsidR="00334B2F" w:rsidRPr="00064ADD" w:rsidRDefault="00334B2F" w:rsidP="00CB0ADE">
            <w:pPr>
              <w:jc w:val="center"/>
              <w:rPr>
                <w:rFonts w:ascii="GHEA Grapalat" w:hAnsi="GHEA Grapalat"/>
                <w:sz w:val="20"/>
                <w:szCs w:val="20"/>
                <w:lang w:val="hy-AM"/>
              </w:rPr>
            </w:pPr>
          </w:p>
        </w:tc>
      </w:tr>
      <w:tr w:rsidR="00334B2F" w:rsidRPr="00ED15FA" w14:paraId="0C54EDC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2CD130D"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60A25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6404A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7FB61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3D792EC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D04586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ABFD4D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30E45937" w14:textId="77777777" w:rsidTr="00CB0ADE">
        <w:tc>
          <w:tcPr>
            <w:tcW w:w="720" w:type="dxa"/>
            <w:tcBorders>
              <w:top w:val="single" w:sz="4" w:space="0" w:color="auto"/>
              <w:left w:val="single" w:sz="4" w:space="0" w:color="auto"/>
              <w:bottom w:val="single" w:sz="4" w:space="0" w:color="auto"/>
              <w:right w:val="single" w:sz="4" w:space="0" w:color="auto"/>
            </w:tcBorders>
          </w:tcPr>
          <w:p w14:paraId="3132FBE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F6BC7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A9CCA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1CA9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0A9EE83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D3E7A3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5C6734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33F71C4"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FC3D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ECD548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3119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749F0A5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45D952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52F23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21645EA" w14:textId="77777777" w:rsidTr="00CB0ADE">
        <w:tc>
          <w:tcPr>
            <w:tcW w:w="720" w:type="dxa"/>
            <w:tcBorders>
              <w:top w:val="single" w:sz="4" w:space="0" w:color="auto"/>
              <w:left w:val="single" w:sz="4" w:space="0" w:color="auto"/>
              <w:bottom w:val="single" w:sz="4" w:space="0" w:color="auto"/>
              <w:right w:val="single" w:sz="4" w:space="0" w:color="auto"/>
            </w:tcBorders>
          </w:tcPr>
          <w:p w14:paraId="7E614F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44EE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8FB9D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863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1610C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327744" w14:textId="77777777" w:rsidR="00334B2F" w:rsidRPr="00064ADD" w:rsidRDefault="00334B2F" w:rsidP="00CB0ADE">
            <w:pPr>
              <w:jc w:val="center"/>
              <w:rPr>
                <w:rFonts w:ascii="GHEA Grapalat" w:hAnsi="GHEA Grapalat"/>
                <w:sz w:val="20"/>
                <w:szCs w:val="20"/>
              </w:rPr>
            </w:pPr>
          </w:p>
        </w:tc>
      </w:tr>
      <w:tr w:rsidR="00334B2F" w:rsidRPr="00064ADD" w14:paraId="785477A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851686"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BDD77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FFC05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2371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088991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65ED7D" w14:textId="77777777" w:rsidR="00334B2F" w:rsidRPr="00064ADD" w:rsidRDefault="00334B2F" w:rsidP="00CB0ADE">
            <w:pPr>
              <w:jc w:val="center"/>
              <w:rPr>
                <w:rFonts w:ascii="GHEA Grapalat" w:hAnsi="GHEA Grapalat"/>
                <w:sz w:val="20"/>
                <w:szCs w:val="20"/>
              </w:rPr>
            </w:pPr>
          </w:p>
        </w:tc>
      </w:tr>
      <w:tr w:rsidR="00334B2F" w:rsidRPr="00064ADD" w14:paraId="436B0EB2" w14:textId="77777777" w:rsidTr="00CB0ADE">
        <w:tc>
          <w:tcPr>
            <w:tcW w:w="720" w:type="dxa"/>
            <w:tcBorders>
              <w:top w:val="single" w:sz="4" w:space="0" w:color="auto"/>
              <w:left w:val="single" w:sz="4" w:space="0" w:color="auto"/>
              <w:bottom w:val="single" w:sz="4" w:space="0" w:color="auto"/>
              <w:right w:val="single" w:sz="4" w:space="0" w:color="auto"/>
            </w:tcBorders>
          </w:tcPr>
          <w:p w14:paraId="5B7E1D3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3312E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2691EE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D36ED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7B500F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975B344" w14:textId="77777777" w:rsidR="00334B2F" w:rsidRPr="00064ADD" w:rsidRDefault="00334B2F" w:rsidP="00CB0ADE">
            <w:pPr>
              <w:jc w:val="center"/>
              <w:rPr>
                <w:rFonts w:ascii="GHEA Grapalat" w:hAnsi="GHEA Grapalat"/>
                <w:sz w:val="20"/>
                <w:szCs w:val="20"/>
              </w:rPr>
            </w:pPr>
          </w:p>
        </w:tc>
      </w:tr>
      <w:tr w:rsidR="00334B2F" w:rsidRPr="00064ADD" w14:paraId="56EFAF19" w14:textId="77777777" w:rsidTr="00CB0ADE">
        <w:tc>
          <w:tcPr>
            <w:tcW w:w="720" w:type="dxa"/>
            <w:tcBorders>
              <w:top w:val="single" w:sz="4" w:space="0" w:color="auto"/>
              <w:left w:val="single" w:sz="4" w:space="0" w:color="auto"/>
              <w:bottom w:val="single" w:sz="4" w:space="0" w:color="auto"/>
              <w:right w:val="single" w:sz="4" w:space="0" w:color="auto"/>
            </w:tcBorders>
          </w:tcPr>
          <w:p w14:paraId="7D1F98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01A3A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3643A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CF760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EEFC2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F77927" w14:textId="77777777" w:rsidR="00334B2F" w:rsidRPr="00064ADD" w:rsidRDefault="00334B2F" w:rsidP="00CB0ADE">
            <w:pPr>
              <w:jc w:val="center"/>
              <w:rPr>
                <w:rFonts w:ascii="GHEA Grapalat" w:hAnsi="GHEA Grapalat"/>
                <w:sz w:val="20"/>
                <w:szCs w:val="20"/>
              </w:rPr>
            </w:pPr>
          </w:p>
        </w:tc>
      </w:tr>
      <w:tr w:rsidR="00334B2F" w:rsidRPr="00064ADD" w14:paraId="6DBF7243" w14:textId="77777777" w:rsidTr="00CB0ADE">
        <w:tc>
          <w:tcPr>
            <w:tcW w:w="720" w:type="dxa"/>
            <w:tcBorders>
              <w:top w:val="single" w:sz="4" w:space="0" w:color="auto"/>
              <w:left w:val="single" w:sz="4" w:space="0" w:color="auto"/>
              <w:bottom w:val="single" w:sz="4" w:space="0" w:color="auto"/>
              <w:right w:val="single" w:sz="4" w:space="0" w:color="auto"/>
            </w:tcBorders>
          </w:tcPr>
          <w:p w14:paraId="441D3B6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07DD3A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2CE48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348512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685F43C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9B70820" w14:textId="77777777" w:rsidR="00334B2F" w:rsidRPr="00064ADD" w:rsidRDefault="00334B2F" w:rsidP="00CB0ADE">
            <w:pPr>
              <w:jc w:val="center"/>
              <w:rPr>
                <w:rFonts w:ascii="GHEA Grapalat" w:hAnsi="GHEA Grapalat"/>
                <w:sz w:val="20"/>
                <w:szCs w:val="20"/>
              </w:rPr>
            </w:pPr>
          </w:p>
        </w:tc>
      </w:tr>
      <w:tr w:rsidR="00334B2F" w:rsidRPr="00064ADD" w14:paraId="21933165" w14:textId="77777777" w:rsidTr="00CB0ADE">
        <w:tc>
          <w:tcPr>
            <w:tcW w:w="720" w:type="dxa"/>
            <w:tcBorders>
              <w:top w:val="single" w:sz="4" w:space="0" w:color="auto"/>
              <w:left w:val="single" w:sz="4" w:space="0" w:color="auto"/>
              <w:bottom w:val="single" w:sz="4" w:space="0" w:color="auto"/>
              <w:right w:val="single" w:sz="4" w:space="0" w:color="auto"/>
            </w:tcBorders>
          </w:tcPr>
          <w:p w14:paraId="648F6E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D9C541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521D3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36B4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5BC881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0CBBF3" w14:textId="77777777" w:rsidR="00334B2F" w:rsidRPr="00064ADD" w:rsidRDefault="00334B2F" w:rsidP="00CB0ADE">
            <w:pPr>
              <w:jc w:val="center"/>
              <w:rPr>
                <w:rFonts w:ascii="GHEA Grapalat" w:hAnsi="GHEA Grapalat"/>
                <w:sz w:val="20"/>
                <w:szCs w:val="20"/>
              </w:rPr>
            </w:pPr>
          </w:p>
        </w:tc>
      </w:tr>
    </w:tbl>
    <w:p w14:paraId="26DABA8C" w14:textId="77777777" w:rsidR="00334B2F" w:rsidRPr="00064ADD" w:rsidRDefault="00334B2F" w:rsidP="00334B2F">
      <w:pPr>
        <w:pStyle w:val="a3"/>
        <w:jc w:val="right"/>
        <w:rPr>
          <w:rFonts w:ascii="GHEA Grapalat" w:hAnsi="GHEA Grapalat" w:cs="Sylfaen"/>
          <w:i w:val="0"/>
          <w:lang w:val="en-US"/>
        </w:rPr>
      </w:pPr>
    </w:p>
    <w:p w14:paraId="303351F2" w14:textId="77777777" w:rsidR="00334B2F" w:rsidRPr="00064ADD" w:rsidRDefault="00334B2F" w:rsidP="00334B2F">
      <w:pPr>
        <w:pStyle w:val="a3"/>
        <w:jc w:val="right"/>
        <w:rPr>
          <w:rFonts w:ascii="GHEA Grapalat" w:hAnsi="GHEA Grapalat" w:cs="Sylfaen"/>
          <w:i w:val="0"/>
          <w:lang w:val="en-US"/>
        </w:rPr>
      </w:pPr>
    </w:p>
    <w:p w14:paraId="3BDB7686" w14:textId="77777777" w:rsidR="00334B2F" w:rsidRPr="00064ADD" w:rsidRDefault="00334B2F" w:rsidP="00334B2F">
      <w:pPr>
        <w:pStyle w:val="a3"/>
        <w:jc w:val="right"/>
        <w:rPr>
          <w:rFonts w:ascii="GHEA Grapalat" w:hAnsi="GHEA Grapalat" w:cs="Sylfaen"/>
          <w:i w:val="0"/>
          <w:lang w:val="en-US"/>
        </w:rPr>
      </w:pPr>
    </w:p>
    <w:p w14:paraId="6D5EC2B3" w14:textId="77777777" w:rsidR="00334B2F" w:rsidRPr="00064ADD" w:rsidRDefault="00334B2F" w:rsidP="00334B2F">
      <w:pPr>
        <w:pStyle w:val="a3"/>
        <w:jc w:val="right"/>
        <w:rPr>
          <w:rFonts w:ascii="GHEA Grapalat" w:hAnsi="GHEA Grapalat" w:cs="Sylfaen"/>
          <w:i w:val="0"/>
          <w:lang w:val="en-US"/>
        </w:rPr>
      </w:pPr>
    </w:p>
    <w:p w14:paraId="67604CEE"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47422B2" w14:textId="77777777" w:rsidR="00D55654" w:rsidRPr="00064ADD" w:rsidRDefault="003B3690" w:rsidP="008D288D">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8D288D" w:rsidRPr="00064ADD">
        <w:rPr>
          <w:rFonts w:ascii="GHEA Grapalat" w:hAnsi="GHEA Grapalat" w:cs="Sylfaen"/>
          <w:b/>
          <w:lang w:val="hy-AM"/>
        </w:rPr>
        <w:lastRenderedPageBreak/>
        <w:t xml:space="preserve"> </w:t>
      </w:r>
    </w:p>
    <w:p w14:paraId="2663F782" w14:textId="77777777" w:rsidR="00D55654" w:rsidRPr="00064ADD" w:rsidRDefault="00D55654" w:rsidP="00EF3662">
      <w:pPr>
        <w:pStyle w:val="31"/>
        <w:spacing w:line="240" w:lineRule="auto"/>
        <w:jc w:val="right"/>
        <w:rPr>
          <w:rFonts w:ascii="GHEA Grapalat" w:hAnsi="GHEA Grapalat" w:cs="Sylfaen"/>
          <w:b/>
          <w:lang w:val="hy-AM"/>
        </w:rPr>
      </w:pPr>
    </w:p>
    <w:p w14:paraId="641AFEFB"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7AB4CB55" w14:textId="2B7BC870" w:rsidR="00071D1C" w:rsidRPr="00064ADD" w:rsidRDefault="008D288D" w:rsidP="00EF3662">
      <w:pPr>
        <w:pStyle w:val="31"/>
        <w:spacing w:line="240" w:lineRule="auto"/>
        <w:jc w:val="right"/>
        <w:rPr>
          <w:rFonts w:ascii="GHEA Grapalat" w:hAnsi="GHEA Grapalat" w:cs="Sylfaen"/>
          <w:b/>
          <w:lang w:val="hy-AM"/>
        </w:rPr>
      </w:pPr>
      <w:r w:rsidRPr="008D288D">
        <w:rPr>
          <w:rFonts w:ascii="GHEA Grapalat" w:hAnsi="GHEA Grapalat" w:cs="Sylfaen"/>
          <w:b/>
          <w:lang w:val="pt-BR"/>
        </w:rPr>
        <w:t>«</w:t>
      </w:r>
      <w:r w:rsidR="00A3175E">
        <w:rPr>
          <w:rFonts w:ascii="GHEA Grapalat" w:hAnsi="GHEA Grapalat" w:cs="Sylfaen"/>
          <w:b/>
          <w:lang w:val="hy-AM"/>
        </w:rPr>
        <w:t>ԱՄՓՀ-ՀԲՄԾՁԲ-31/24</w:t>
      </w:r>
      <w:r w:rsidRPr="008D288D">
        <w:rPr>
          <w:rFonts w:ascii="GHEA Grapalat" w:hAnsi="GHEA Grapalat" w:cs="Sylfaen"/>
          <w:b/>
          <w:lang w:val="pt-BR"/>
        </w:rPr>
        <w:t>»</w:t>
      </w:r>
      <w:r w:rsidR="00071D1C" w:rsidRPr="00064ADD">
        <w:rPr>
          <w:rFonts w:ascii="GHEA Grapalat" w:hAnsi="GHEA Grapalat" w:cs="Sylfaen"/>
          <w:b/>
          <w:lang w:val="hy-AM"/>
        </w:rPr>
        <w:t xml:space="preserve"> ծածկագրով</w:t>
      </w:r>
    </w:p>
    <w:p w14:paraId="04E96827" w14:textId="2F4451EC" w:rsidR="00071D1C" w:rsidRPr="00064ADD" w:rsidRDefault="00AF2E05" w:rsidP="00EF3662">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3117AD">
        <w:rPr>
          <w:rFonts w:ascii="GHEA Grapalat" w:hAnsi="GHEA Grapalat" w:cs="Sylfaen"/>
          <w:b/>
          <w:lang w:val="hy-AM"/>
        </w:rPr>
        <w:t xml:space="preserve"> </w:t>
      </w:r>
      <w:r w:rsidR="00071D1C" w:rsidRPr="00064ADD">
        <w:rPr>
          <w:rFonts w:ascii="GHEA Grapalat" w:hAnsi="GHEA Grapalat" w:cs="Sylfaen"/>
          <w:b/>
          <w:lang w:val="hy-AM"/>
        </w:rPr>
        <w:t xml:space="preserve"> հրավերի</w:t>
      </w:r>
    </w:p>
    <w:p w14:paraId="094D65C8" w14:textId="77777777" w:rsidR="007678FA" w:rsidRPr="00064ADD" w:rsidRDefault="007678FA" w:rsidP="00F02279">
      <w:pPr>
        <w:ind w:left="-142" w:firstLine="142"/>
        <w:jc w:val="center"/>
        <w:rPr>
          <w:rFonts w:ascii="GHEA Grapalat" w:hAnsi="GHEA Grapalat" w:cs="Sylfaen"/>
          <w:b/>
          <w:lang w:val="hy-AM"/>
        </w:rPr>
      </w:pPr>
    </w:p>
    <w:p w14:paraId="79465350" w14:textId="77777777" w:rsidR="007678FA" w:rsidRPr="00064ADD" w:rsidRDefault="008D288D" w:rsidP="007678FA">
      <w:pPr>
        <w:ind w:left="-142" w:firstLine="142"/>
        <w:jc w:val="center"/>
        <w:rPr>
          <w:rFonts w:ascii="GHEA Grapalat" w:hAnsi="GHEA Grapalat" w:cs="Times Armenian"/>
          <w:b/>
          <w:lang w:val="hy-AM"/>
        </w:rPr>
      </w:pPr>
      <w:r>
        <w:rPr>
          <w:rFonts w:ascii="GHEA Grapalat" w:hAnsi="GHEA Grapalat" w:cs="Sylfaen"/>
          <w:b/>
          <w:lang w:val="hy-AM"/>
        </w:rPr>
        <w:t>ՀՀ ԱՐՄԱՎԻՐԻ ՄԱՐԶԻ ՓԱՐԱՔԱՐԻ ՀԱՄԱՅՆՔԱՊԵՏԱՐԱՆԻ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ԿԱՐԻՔՆԵՐԻ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ՀԱՄԱՐ</w:t>
      </w:r>
      <w:r w:rsidR="007678FA" w:rsidRPr="00064ADD">
        <w:rPr>
          <w:rFonts w:ascii="GHEA Grapalat" w:hAnsi="GHEA Grapalat" w:cs="Times Armenian"/>
          <w:b/>
          <w:lang w:val="hy-AM"/>
        </w:rPr>
        <w:t xml:space="preserve"> </w:t>
      </w:r>
      <w:r>
        <w:rPr>
          <w:rFonts w:ascii="GHEA Grapalat" w:hAnsi="GHEA Grapalat" w:cs="Sylfaen"/>
          <w:b/>
          <w:lang w:val="hy-AM"/>
        </w:rPr>
        <w:t>ՆԱԽԱԳԾԱ-ՆԱԽԱՀԱՇՎԱՅԻՆ ՓԱՍՏԱԹՂԹԵՐԻ ԿԱԶՄԱՆ ԽՈՐՀՐԴԱՏՎԱԿԱՆ ԾԱՌԱՅՈՒԹՅՈՒՆՆԵՐԻ ՁԵՌՔԲԵՐՄԱՆ</w:t>
      </w:r>
      <w:r>
        <w:rPr>
          <w:rFonts w:ascii="GHEA Grapalat" w:hAnsi="GHEA Grapalat" w:cs="Times Armenian"/>
          <w:b/>
          <w:lang w:val="hy-AM"/>
        </w:rPr>
        <w:t xml:space="preserve"> </w:t>
      </w:r>
      <w:r w:rsidR="007678FA" w:rsidRPr="00064ADD">
        <w:rPr>
          <w:rFonts w:ascii="GHEA Grapalat" w:hAnsi="GHEA Grapalat" w:cs="Sylfaen"/>
          <w:b/>
          <w:lang w:val="hy-AM"/>
        </w:rPr>
        <w:t>ՊԱՅՄԱՆԱԳԻՐ</w:t>
      </w:r>
      <w:r w:rsidR="007678FA" w:rsidRPr="00064ADD">
        <w:rPr>
          <w:rFonts w:ascii="GHEA Grapalat" w:hAnsi="GHEA Grapalat" w:cs="Times Armenian"/>
          <w:b/>
          <w:lang w:val="hy-AM"/>
        </w:rPr>
        <w:t xml:space="preserve">   </w:t>
      </w:r>
    </w:p>
    <w:p w14:paraId="19F723F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92B96F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8D288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584B7292"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61773A0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35F938F1" w14:textId="77777777" w:rsidR="007678FA" w:rsidRPr="00064ADD" w:rsidRDefault="007678FA" w:rsidP="007678FA">
      <w:pPr>
        <w:jc w:val="both"/>
        <w:rPr>
          <w:rFonts w:ascii="GHEA Grapalat" w:hAnsi="GHEA Grapalat"/>
          <w:i/>
          <w:sz w:val="20"/>
          <w:lang w:val="hy-AM" w:eastAsia="zh-CN"/>
        </w:rPr>
      </w:pPr>
    </w:p>
    <w:p w14:paraId="350A43B4"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65D4152C" w14:textId="162D665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4442E">
        <w:rPr>
          <w:rFonts w:ascii="GHEA Grapalat" w:hAnsi="GHEA Grapalat" w:cs="Sylfaen"/>
          <w:sz w:val="20"/>
          <w:lang w:val="hy-AM"/>
        </w:rPr>
        <w:t>ն</w:t>
      </w:r>
      <w:r w:rsidR="008D288D" w:rsidRPr="008D288D">
        <w:rPr>
          <w:rFonts w:ascii="GHEA Grapalat" w:hAnsi="GHEA Grapalat" w:cs="Sylfaen"/>
          <w:sz w:val="20"/>
          <w:lang w:val="hy-AM"/>
        </w:rPr>
        <w:t xml:space="preserve">ախագծա-նախահաշվային փաստաթղթերի կազմման խորհրդատվական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143D2F73"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0A5208ED" w14:textId="77777777" w:rsidR="007678FA" w:rsidRPr="00064ADD" w:rsidRDefault="007678FA" w:rsidP="007678FA">
      <w:pPr>
        <w:ind w:firstLine="720"/>
        <w:jc w:val="both"/>
        <w:rPr>
          <w:rFonts w:ascii="GHEA Grapalat" w:hAnsi="GHEA Grapalat" w:cs="Sylfaen"/>
          <w:sz w:val="20"/>
          <w:lang w:val="hy-AM"/>
        </w:rPr>
      </w:pPr>
    </w:p>
    <w:p w14:paraId="082D1DC7"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45DC1F2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28A4F0E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ABB2C9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59AB09D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1A5DE5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34F89E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3D69EB4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23751CB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EDBDC0B" w14:textId="77777777" w:rsidR="007678FA" w:rsidRPr="00064ADD" w:rsidRDefault="007678FA" w:rsidP="007678FA">
      <w:pPr>
        <w:ind w:firstLine="720"/>
        <w:jc w:val="both"/>
        <w:rPr>
          <w:rFonts w:ascii="GHEA Grapalat" w:hAnsi="GHEA Grapalat" w:cs="Sylfaen"/>
          <w:sz w:val="20"/>
          <w:lang w:val="hy-AM"/>
        </w:rPr>
      </w:pPr>
    </w:p>
    <w:p w14:paraId="33956EF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06CF7CF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0FA954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83EAF4D" w14:textId="77777777" w:rsidR="007678FA" w:rsidRPr="00064ADD" w:rsidRDefault="007678FA" w:rsidP="007678FA">
      <w:pPr>
        <w:ind w:firstLine="720"/>
        <w:jc w:val="both"/>
        <w:rPr>
          <w:rFonts w:ascii="GHEA Grapalat" w:hAnsi="GHEA Grapalat" w:cs="Sylfaen"/>
          <w:sz w:val="20"/>
          <w:lang w:val="hy-AM"/>
        </w:rPr>
      </w:pPr>
    </w:p>
    <w:p w14:paraId="67D7C7E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5C1CEC3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5C9DF6A1" w14:textId="77777777" w:rsidR="007678FA" w:rsidRPr="00064ADD" w:rsidRDefault="007678FA" w:rsidP="007678FA">
      <w:pPr>
        <w:ind w:firstLine="720"/>
        <w:jc w:val="both"/>
        <w:rPr>
          <w:rFonts w:ascii="GHEA Grapalat" w:hAnsi="GHEA Grapalat"/>
          <w:sz w:val="20"/>
          <w:lang w:val="hy-AM"/>
        </w:rPr>
      </w:pPr>
    </w:p>
    <w:p w14:paraId="330B6EB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58A3D985" w14:textId="77777777" w:rsidR="007678FA" w:rsidRPr="00064ADD" w:rsidRDefault="007678FA" w:rsidP="007678FA">
      <w:pPr>
        <w:ind w:firstLine="720"/>
        <w:jc w:val="both"/>
        <w:rPr>
          <w:rFonts w:ascii="GHEA Grapalat" w:hAnsi="GHEA Grapalat" w:cs="Sylfaen"/>
          <w:b/>
          <w:sz w:val="20"/>
          <w:lang w:val="hy-AM"/>
        </w:rPr>
      </w:pPr>
    </w:p>
    <w:p w14:paraId="20DC9823" w14:textId="77777777" w:rsidR="007678FA" w:rsidRPr="00064ADD" w:rsidRDefault="007678FA" w:rsidP="007678FA">
      <w:pPr>
        <w:ind w:firstLine="720"/>
        <w:jc w:val="both"/>
        <w:rPr>
          <w:rFonts w:ascii="GHEA Grapalat" w:hAnsi="GHEA Grapalat" w:cs="Sylfaen"/>
          <w:b/>
          <w:sz w:val="20"/>
          <w:lang w:val="hy-AM"/>
        </w:rPr>
      </w:pPr>
    </w:p>
    <w:p w14:paraId="49C541D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2F7CC29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0428FC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49356A1"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536F504E"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706896E0"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777107B5" w14:textId="77777777" w:rsidR="007678FA" w:rsidRPr="00064ADD" w:rsidRDefault="007678FA" w:rsidP="007678FA">
      <w:pPr>
        <w:ind w:firstLine="720"/>
        <w:jc w:val="both"/>
        <w:rPr>
          <w:rFonts w:ascii="GHEA Grapalat" w:hAnsi="GHEA Grapalat"/>
          <w:sz w:val="20"/>
          <w:lang w:val="hy-AM"/>
        </w:rPr>
      </w:pPr>
    </w:p>
    <w:p w14:paraId="4641A02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EAA5D5F"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8CCF7DA"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8D288D">
        <w:rPr>
          <w:rFonts w:ascii="GHEA Grapalat" w:hAnsi="GHEA Grapalat" w:cs="Sylfaen"/>
          <w:sz w:val="20"/>
          <w:szCs w:val="20"/>
          <w:lang w:val="hy-AM"/>
        </w:rPr>
        <w:t xml:space="preserve"> </w:t>
      </w:r>
      <w:r w:rsidR="008D288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7A4D4713"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1AC9EC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6545AA9"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7D26F6D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D288D">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5AD860BC"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A03E2D7" w14:textId="77777777" w:rsidR="007678FA" w:rsidRPr="00064ADD" w:rsidRDefault="007678FA" w:rsidP="007678FA">
      <w:pPr>
        <w:ind w:firstLine="720"/>
        <w:jc w:val="both"/>
        <w:rPr>
          <w:rFonts w:ascii="GHEA Grapalat" w:hAnsi="GHEA Grapalat" w:cs="Sylfaen"/>
          <w:b/>
          <w:sz w:val="20"/>
          <w:lang w:val="hy-AM"/>
        </w:rPr>
      </w:pPr>
    </w:p>
    <w:p w14:paraId="42222414"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32CEE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8"/>
      </w:r>
    </w:p>
    <w:p w14:paraId="45C7495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956420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4D30378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4DCEEADE" w14:textId="7777777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1B34B0">
        <w:rPr>
          <w:rFonts w:ascii="GHEA Grapalat" w:hAnsi="GHEA Grapalat"/>
          <w:sz w:val="20"/>
          <w:lang w:val="hy-AM"/>
        </w:rPr>
        <w:t>մ։</w:t>
      </w:r>
    </w:p>
    <w:p w14:paraId="161522AA" w14:textId="77777777" w:rsidR="007678FA" w:rsidRPr="00064ADD" w:rsidRDefault="007678FA" w:rsidP="007678FA">
      <w:pPr>
        <w:ind w:firstLine="720"/>
        <w:jc w:val="both"/>
        <w:rPr>
          <w:rFonts w:ascii="GHEA Grapalat" w:hAnsi="GHEA Grapalat" w:cs="Sylfaen"/>
          <w:sz w:val="20"/>
          <w:lang w:val="hy-AM"/>
        </w:rPr>
      </w:pPr>
    </w:p>
    <w:p w14:paraId="43DF8955"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1A456D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8A49BEC"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64ADD">
        <w:rPr>
          <w:rStyle w:val="af6"/>
          <w:rFonts w:ascii="GHEA Grapalat" w:hAnsi="GHEA Grapalat" w:cs="Sylfaen"/>
          <w:color w:val="FFFFFF"/>
          <w:sz w:val="20"/>
          <w:lang w:val="hy-AM"/>
        </w:rPr>
        <w:footnoteReference w:id="9"/>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FE858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585548E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AD9F2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764551A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C598A8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224D67A" w14:textId="77777777" w:rsidR="007678FA" w:rsidRPr="00064ADD" w:rsidRDefault="007678FA" w:rsidP="007678FA">
      <w:pPr>
        <w:ind w:firstLine="720"/>
        <w:jc w:val="both"/>
        <w:rPr>
          <w:rFonts w:ascii="GHEA Grapalat" w:hAnsi="GHEA Grapalat" w:cs="Sylfaen"/>
          <w:sz w:val="20"/>
          <w:lang w:val="hy-AM"/>
        </w:rPr>
      </w:pPr>
    </w:p>
    <w:p w14:paraId="0A44FA5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343896F"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20FC2DE9" w14:textId="77777777" w:rsidR="007678FA" w:rsidRPr="00064ADD" w:rsidRDefault="007678FA" w:rsidP="007678FA">
      <w:pPr>
        <w:ind w:firstLine="720"/>
        <w:jc w:val="both"/>
        <w:rPr>
          <w:rFonts w:ascii="GHEA Grapalat" w:hAnsi="GHEA Grapalat" w:cs="Sylfaen"/>
          <w:sz w:val="20"/>
          <w:lang w:val="hy-AM"/>
        </w:rPr>
      </w:pPr>
    </w:p>
    <w:p w14:paraId="0579FB2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3A56AF3"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C04CD4F"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0F45322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064ADD">
        <w:rPr>
          <w:rFonts w:ascii="GHEA Grapalat" w:hAnsi="GHEA Grapalat"/>
          <w:sz w:val="20"/>
          <w:lang w:val="hy-AM"/>
        </w:rPr>
        <w:lastRenderedPageBreak/>
        <w:t>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CA1F61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6A5D65"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378DB68C"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52A0DDF1"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06F528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49BDAEB4"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CE408E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23377A17"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0"/>
      </w:r>
    </w:p>
    <w:p w14:paraId="22537FDA"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785C8A3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12F266B"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8E1807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E09DB13"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64ADD">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4"/>
    </w:p>
    <w:p w14:paraId="3B264830"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46AC1C93"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53D103A6"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485E5C1" w14:textId="77777777" w:rsidR="007678FA" w:rsidRPr="00064ADD" w:rsidRDefault="007678FA" w:rsidP="007678FA">
      <w:pPr>
        <w:rPr>
          <w:rFonts w:ascii="GHEA Grapalat" w:hAnsi="GHEA Grapalat"/>
          <w:sz w:val="20"/>
          <w:lang w:val="hy-AM"/>
        </w:rPr>
      </w:pPr>
    </w:p>
    <w:p w14:paraId="6FCBC68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778CD3DB"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70A86115"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7FEF7CB2" w14:textId="77777777" w:rsidTr="00E53C12">
        <w:tc>
          <w:tcPr>
            <w:tcW w:w="4536" w:type="dxa"/>
          </w:tcPr>
          <w:p w14:paraId="06A14B75"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D87F79" w14:textId="77777777" w:rsidR="007678FA" w:rsidRPr="00064ADD" w:rsidRDefault="007678FA" w:rsidP="00E53C12">
            <w:pPr>
              <w:jc w:val="center"/>
              <w:rPr>
                <w:rFonts w:ascii="GHEA Grapalat" w:hAnsi="GHEA Grapalat"/>
                <w:b/>
                <w:sz w:val="20"/>
                <w:lang w:val="hy-AM"/>
              </w:rPr>
            </w:pPr>
          </w:p>
          <w:p w14:paraId="309F3919" w14:textId="77777777" w:rsidR="007678FA" w:rsidRPr="00064ADD" w:rsidRDefault="007678FA" w:rsidP="00E53C12">
            <w:pPr>
              <w:rPr>
                <w:rFonts w:ascii="GHEA Grapalat" w:hAnsi="GHEA Grapalat"/>
                <w:sz w:val="20"/>
                <w:lang w:val="hy-AM"/>
              </w:rPr>
            </w:pPr>
          </w:p>
          <w:p w14:paraId="675E3C89" w14:textId="77777777" w:rsidR="007678FA" w:rsidRPr="00064ADD" w:rsidRDefault="007678FA" w:rsidP="00E53C12">
            <w:pPr>
              <w:rPr>
                <w:rFonts w:ascii="GHEA Grapalat" w:hAnsi="GHEA Grapalat"/>
                <w:sz w:val="20"/>
                <w:lang w:val="hy-AM"/>
              </w:rPr>
            </w:pPr>
          </w:p>
          <w:p w14:paraId="25454669"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6DAB008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44072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4768B2C3"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169EC633" w14:textId="77777777" w:rsidR="007678FA" w:rsidRPr="00064ADD" w:rsidRDefault="007678FA" w:rsidP="00E53C12">
            <w:pPr>
              <w:rPr>
                <w:rFonts w:ascii="GHEA Grapalat" w:hAnsi="GHEA Grapalat"/>
                <w:sz w:val="20"/>
                <w:lang w:val="pt-BR"/>
              </w:rPr>
            </w:pPr>
          </w:p>
          <w:p w14:paraId="64264075" w14:textId="77777777" w:rsidR="007678FA" w:rsidRPr="00064ADD" w:rsidRDefault="007678FA" w:rsidP="00E53C12">
            <w:pPr>
              <w:rPr>
                <w:rFonts w:ascii="GHEA Grapalat" w:hAnsi="GHEA Grapalat"/>
                <w:sz w:val="20"/>
                <w:lang w:val="pt-BR"/>
              </w:rPr>
            </w:pPr>
          </w:p>
        </w:tc>
        <w:tc>
          <w:tcPr>
            <w:tcW w:w="4111" w:type="dxa"/>
          </w:tcPr>
          <w:p w14:paraId="2A83AF9B"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18F4A4C1" w14:textId="77777777" w:rsidR="007678FA" w:rsidRPr="00064ADD" w:rsidRDefault="007678FA" w:rsidP="00E53C12">
            <w:pPr>
              <w:spacing w:line="360" w:lineRule="auto"/>
              <w:jc w:val="center"/>
              <w:rPr>
                <w:rFonts w:ascii="GHEA Grapalat" w:hAnsi="GHEA Grapalat"/>
                <w:b/>
                <w:sz w:val="20"/>
                <w:lang w:val="nb-NO"/>
              </w:rPr>
            </w:pPr>
          </w:p>
          <w:p w14:paraId="7C61329D"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37DF9B36"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185228EE"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22F902C9"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45ECA812"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22F88638" w14:textId="77777777" w:rsidR="007678FA" w:rsidRPr="00064ADD" w:rsidRDefault="007678FA" w:rsidP="00E53C12">
            <w:pPr>
              <w:rPr>
                <w:rFonts w:ascii="GHEA Grapalat" w:hAnsi="GHEA Grapalat"/>
                <w:sz w:val="20"/>
                <w:lang w:val="pt-BR"/>
              </w:rPr>
            </w:pPr>
          </w:p>
          <w:p w14:paraId="3341D75B" w14:textId="77777777" w:rsidR="007678FA" w:rsidRPr="00064ADD" w:rsidRDefault="007678FA" w:rsidP="00E53C12">
            <w:pPr>
              <w:spacing w:line="360" w:lineRule="auto"/>
              <w:jc w:val="center"/>
              <w:rPr>
                <w:rFonts w:ascii="GHEA Grapalat" w:hAnsi="GHEA Grapalat"/>
                <w:b/>
                <w:sz w:val="20"/>
                <w:lang w:val="nb-NO"/>
              </w:rPr>
            </w:pPr>
          </w:p>
        </w:tc>
      </w:tr>
    </w:tbl>
    <w:p w14:paraId="218FB32D" w14:textId="77777777" w:rsidR="007678FA" w:rsidRPr="00064ADD" w:rsidRDefault="007678FA" w:rsidP="007678FA">
      <w:pPr>
        <w:ind w:firstLine="709"/>
        <w:jc w:val="center"/>
        <w:rPr>
          <w:rFonts w:ascii="GHEA Grapalat" w:hAnsi="GHEA Grapalat"/>
          <w:b/>
          <w:sz w:val="20"/>
          <w:lang w:val="nb-NO"/>
        </w:rPr>
      </w:pPr>
    </w:p>
    <w:p w14:paraId="20D9783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51E6095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0101E26C" w14:textId="77777777" w:rsidR="007678FA" w:rsidRPr="00064ADD" w:rsidRDefault="007678FA" w:rsidP="007678FA">
      <w:pPr>
        <w:rPr>
          <w:rFonts w:ascii="GHEA Grapalat" w:hAnsi="GHEA Grapalat"/>
          <w:sz w:val="20"/>
          <w:szCs w:val="20"/>
          <w:lang w:val="hy-AM"/>
        </w:rPr>
      </w:pPr>
    </w:p>
    <w:p w14:paraId="4057EE19" w14:textId="77777777" w:rsidR="004D3450" w:rsidRDefault="007678FA" w:rsidP="007678FA">
      <w:pPr>
        <w:jc w:val="right"/>
        <w:rPr>
          <w:rFonts w:ascii="GHEA Grapalat" w:hAnsi="GHEA Grapalat"/>
          <w:i/>
          <w:sz w:val="18"/>
          <w:lang w:val="hy-AM"/>
        </w:rPr>
        <w:sectPr w:rsidR="004D3450"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561D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6AA3B88E"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25EC0F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6C281599" w14:textId="77777777" w:rsidR="007678FA" w:rsidRPr="00064ADD" w:rsidRDefault="007678FA" w:rsidP="007678FA">
      <w:pPr>
        <w:jc w:val="center"/>
        <w:rPr>
          <w:rFonts w:ascii="GHEA Grapalat" w:hAnsi="GHEA Grapalat"/>
          <w:sz w:val="18"/>
          <w:lang w:val="hy-AM"/>
        </w:rPr>
      </w:pPr>
    </w:p>
    <w:p w14:paraId="58D189C3" w14:textId="77777777" w:rsidR="007678FA" w:rsidRPr="00064ADD" w:rsidRDefault="007678FA" w:rsidP="007678FA">
      <w:pPr>
        <w:jc w:val="center"/>
        <w:rPr>
          <w:rFonts w:ascii="GHEA Grapalat" w:hAnsi="GHEA Grapalat"/>
          <w:sz w:val="20"/>
          <w:lang w:val="hy-AM"/>
        </w:rPr>
      </w:pPr>
    </w:p>
    <w:p w14:paraId="799EEF5A"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61515704"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9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6275"/>
        <w:gridCol w:w="993"/>
        <w:gridCol w:w="1134"/>
        <w:gridCol w:w="1134"/>
        <w:gridCol w:w="1275"/>
        <w:gridCol w:w="1701"/>
      </w:tblGrid>
      <w:tr w:rsidR="007678FA" w:rsidRPr="00064ADD" w14:paraId="4D6A21D0" w14:textId="77777777" w:rsidTr="004D3450">
        <w:tc>
          <w:tcPr>
            <w:tcW w:w="15493" w:type="dxa"/>
            <w:gridSpan w:val="8"/>
          </w:tcPr>
          <w:p w14:paraId="08841018"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9087A" w:rsidRPr="00064ADD" w14:paraId="242A02C9" w14:textId="77777777" w:rsidTr="004D3450">
        <w:trPr>
          <w:trHeight w:val="219"/>
        </w:trPr>
        <w:tc>
          <w:tcPr>
            <w:tcW w:w="1451" w:type="dxa"/>
            <w:vMerge w:val="restart"/>
            <w:vAlign w:val="center"/>
          </w:tcPr>
          <w:p w14:paraId="7BA01222"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46E49FEE"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275" w:type="dxa"/>
            <w:vMerge w:val="restart"/>
            <w:vAlign w:val="center"/>
          </w:tcPr>
          <w:p w14:paraId="4BD857C9"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3" w:type="dxa"/>
            <w:vMerge w:val="restart"/>
            <w:vAlign w:val="center"/>
          </w:tcPr>
          <w:p w14:paraId="45AC8A31"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4" w:type="dxa"/>
            <w:vMerge w:val="restart"/>
            <w:vAlign w:val="center"/>
          </w:tcPr>
          <w:p w14:paraId="073E6148"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4" w:type="dxa"/>
            <w:vMerge w:val="restart"/>
            <w:vAlign w:val="center"/>
          </w:tcPr>
          <w:p w14:paraId="7F26B4B6"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976" w:type="dxa"/>
            <w:gridSpan w:val="2"/>
            <w:vAlign w:val="center"/>
          </w:tcPr>
          <w:p w14:paraId="0AEF94B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9087A" w:rsidRPr="00064ADD" w14:paraId="1B786755" w14:textId="77777777" w:rsidTr="004D3450">
        <w:trPr>
          <w:trHeight w:val="445"/>
        </w:trPr>
        <w:tc>
          <w:tcPr>
            <w:tcW w:w="1451" w:type="dxa"/>
            <w:vMerge/>
            <w:vAlign w:val="center"/>
          </w:tcPr>
          <w:p w14:paraId="7AB9909D" w14:textId="77777777" w:rsidR="007678FA" w:rsidRPr="00064ADD" w:rsidRDefault="007678FA" w:rsidP="00E53C12">
            <w:pPr>
              <w:jc w:val="center"/>
              <w:rPr>
                <w:rFonts w:ascii="GHEA Grapalat" w:hAnsi="GHEA Grapalat"/>
                <w:sz w:val="18"/>
              </w:rPr>
            </w:pPr>
          </w:p>
        </w:tc>
        <w:tc>
          <w:tcPr>
            <w:tcW w:w="1530" w:type="dxa"/>
            <w:vMerge/>
            <w:vAlign w:val="center"/>
          </w:tcPr>
          <w:p w14:paraId="3BEDCEB2" w14:textId="77777777" w:rsidR="007678FA" w:rsidRPr="00064ADD" w:rsidRDefault="007678FA" w:rsidP="00E53C12">
            <w:pPr>
              <w:jc w:val="center"/>
              <w:rPr>
                <w:rFonts w:ascii="GHEA Grapalat" w:hAnsi="GHEA Grapalat"/>
                <w:sz w:val="18"/>
              </w:rPr>
            </w:pPr>
          </w:p>
        </w:tc>
        <w:tc>
          <w:tcPr>
            <w:tcW w:w="6275" w:type="dxa"/>
            <w:vMerge/>
            <w:vAlign w:val="center"/>
          </w:tcPr>
          <w:p w14:paraId="2D1F5FA7" w14:textId="77777777" w:rsidR="007678FA" w:rsidRPr="00064ADD" w:rsidRDefault="007678FA" w:rsidP="00E53C12">
            <w:pPr>
              <w:jc w:val="center"/>
              <w:rPr>
                <w:rFonts w:ascii="GHEA Grapalat" w:hAnsi="GHEA Grapalat"/>
                <w:sz w:val="18"/>
              </w:rPr>
            </w:pPr>
          </w:p>
        </w:tc>
        <w:tc>
          <w:tcPr>
            <w:tcW w:w="993" w:type="dxa"/>
            <w:vMerge/>
            <w:vAlign w:val="center"/>
          </w:tcPr>
          <w:p w14:paraId="27A54D1B" w14:textId="77777777" w:rsidR="007678FA" w:rsidRPr="00064ADD" w:rsidRDefault="007678FA" w:rsidP="00E53C12">
            <w:pPr>
              <w:jc w:val="center"/>
              <w:rPr>
                <w:rFonts w:ascii="GHEA Grapalat" w:hAnsi="GHEA Grapalat"/>
                <w:sz w:val="18"/>
              </w:rPr>
            </w:pPr>
          </w:p>
        </w:tc>
        <w:tc>
          <w:tcPr>
            <w:tcW w:w="1134" w:type="dxa"/>
            <w:vMerge/>
            <w:vAlign w:val="center"/>
          </w:tcPr>
          <w:p w14:paraId="0B8BCA92" w14:textId="77777777" w:rsidR="007678FA" w:rsidRPr="00064ADD" w:rsidRDefault="007678FA" w:rsidP="00E53C12">
            <w:pPr>
              <w:jc w:val="center"/>
              <w:rPr>
                <w:rFonts w:ascii="GHEA Grapalat" w:hAnsi="GHEA Grapalat"/>
                <w:sz w:val="18"/>
              </w:rPr>
            </w:pPr>
          </w:p>
        </w:tc>
        <w:tc>
          <w:tcPr>
            <w:tcW w:w="1134" w:type="dxa"/>
            <w:vMerge/>
            <w:vAlign w:val="center"/>
          </w:tcPr>
          <w:p w14:paraId="0CE6FAA4" w14:textId="77777777" w:rsidR="007678FA" w:rsidRPr="00064ADD" w:rsidRDefault="007678FA" w:rsidP="00E53C12">
            <w:pPr>
              <w:jc w:val="center"/>
              <w:rPr>
                <w:rFonts w:ascii="GHEA Grapalat" w:hAnsi="GHEA Grapalat"/>
                <w:sz w:val="18"/>
              </w:rPr>
            </w:pPr>
          </w:p>
        </w:tc>
        <w:tc>
          <w:tcPr>
            <w:tcW w:w="1275" w:type="dxa"/>
            <w:vAlign w:val="center"/>
          </w:tcPr>
          <w:p w14:paraId="142A1084"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701" w:type="dxa"/>
            <w:vAlign w:val="center"/>
          </w:tcPr>
          <w:p w14:paraId="2CC84E81"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AC1B7A" w:rsidRPr="00064ADD" w14:paraId="0801A65D" w14:textId="77777777" w:rsidTr="0034502E">
        <w:trPr>
          <w:trHeight w:val="246"/>
        </w:trPr>
        <w:tc>
          <w:tcPr>
            <w:tcW w:w="1451" w:type="dxa"/>
            <w:vAlign w:val="center"/>
          </w:tcPr>
          <w:p w14:paraId="7520F1C1" w14:textId="77777777" w:rsidR="00AC1B7A" w:rsidRPr="000625B0" w:rsidRDefault="00AC1B7A" w:rsidP="00AC1B7A">
            <w:pPr>
              <w:jc w:val="center"/>
              <w:rPr>
                <w:rFonts w:ascii="GHEA Grapalat" w:hAnsi="GHEA Grapalat"/>
                <w:sz w:val="20"/>
                <w:highlight w:val="yellow"/>
              </w:rPr>
            </w:pPr>
            <w:r>
              <w:rPr>
                <w:rFonts w:ascii="GHEA Grapalat" w:hAnsi="GHEA Grapalat"/>
                <w:sz w:val="20"/>
                <w:lang w:val="hy-AM"/>
              </w:rPr>
              <w:t>1</w:t>
            </w:r>
          </w:p>
        </w:tc>
        <w:tc>
          <w:tcPr>
            <w:tcW w:w="1530" w:type="dxa"/>
            <w:vAlign w:val="center"/>
          </w:tcPr>
          <w:p w14:paraId="0BE77D11" w14:textId="6576A4A0" w:rsidR="00AC1B7A" w:rsidRPr="00BA772E" w:rsidRDefault="00AC1B7A" w:rsidP="00AC1314">
            <w:pPr>
              <w:jc w:val="center"/>
              <w:rPr>
                <w:rFonts w:ascii="GHEA Grapalat" w:hAnsi="GHEA Grapalat" w:cs="Calibri"/>
                <w:bCs/>
                <w:color w:val="000000"/>
                <w:sz w:val="20"/>
                <w:szCs w:val="20"/>
                <w:lang w:val="hy-AM"/>
              </w:rPr>
            </w:pPr>
            <w:r w:rsidRPr="00DB445B">
              <w:rPr>
                <w:rFonts w:ascii="GHEA Grapalat" w:hAnsi="GHEA Grapalat" w:cs="Calibri"/>
                <w:bCs/>
                <w:color w:val="000000"/>
                <w:sz w:val="20"/>
                <w:szCs w:val="20"/>
              </w:rPr>
              <w:t>71241200/</w:t>
            </w:r>
            <w:r w:rsidR="000423A5">
              <w:rPr>
                <w:rFonts w:ascii="GHEA Grapalat" w:hAnsi="GHEA Grapalat" w:cs="Calibri"/>
                <w:bCs/>
                <w:color w:val="000000"/>
                <w:sz w:val="20"/>
                <w:szCs w:val="20"/>
                <w:lang w:val="hy-AM"/>
              </w:rPr>
              <w:t>1</w:t>
            </w:r>
          </w:p>
        </w:tc>
        <w:tc>
          <w:tcPr>
            <w:tcW w:w="6275" w:type="dxa"/>
          </w:tcPr>
          <w:p w14:paraId="2C5244DF" w14:textId="77777777" w:rsidR="00A3175E" w:rsidRPr="00A3175E" w:rsidRDefault="00A3175E" w:rsidP="00A3175E">
            <w:pPr>
              <w:tabs>
                <w:tab w:val="left" w:pos="2730"/>
              </w:tabs>
              <w:rPr>
                <w:rFonts w:ascii="GHEA Grapalat" w:hAnsi="GHEA Grapalat"/>
                <w:sz w:val="18"/>
                <w:szCs w:val="18"/>
                <w:lang w:val="hy-AM"/>
              </w:rPr>
            </w:pPr>
            <w:r>
              <w:rPr>
                <w:rFonts w:ascii="GHEA Grapalat" w:hAnsi="GHEA Grapalat"/>
                <w:sz w:val="18"/>
                <w:szCs w:val="18"/>
                <w:lang w:val="hy-AM"/>
              </w:rPr>
              <w:t>Փարաքար</w:t>
            </w:r>
            <w:r w:rsidRPr="00A3175E">
              <w:rPr>
                <w:rFonts w:ascii="GHEA Grapalat" w:hAnsi="GHEA Grapalat"/>
                <w:sz w:val="18"/>
                <w:szCs w:val="18"/>
                <w:lang w:val="hy-AM"/>
              </w:rPr>
              <w:t xml:space="preserve"> բնակավայրում  </w:t>
            </w:r>
            <w:r>
              <w:rPr>
                <w:rFonts w:ascii="GHEA Grapalat" w:hAnsi="GHEA Grapalat"/>
                <w:sz w:val="18"/>
                <w:szCs w:val="18"/>
                <w:lang w:val="hy-AM"/>
              </w:rPr>
              <w:t xml:space="preserve">մոտ 450 </w:t>
            </w:r>
            <w:r w:rsidRPr="00A3175E">
              <w:rPr>
                <w:rFonts w:ascii="GHEA Grapalat" w:hAnsi="GHEA Grapalat"/>
                <w:sz w:val="18"/>
                <w:szCs w:val="18"/>
                <w:lang w:val="hy-AM"/>
              </w:rPr>
              <w:t>գծմ ճանապարհի ասֆալտապատման համար անհրաժեշտ է իրականացնել հետևյալ աշխատանքները՝</w:t>
            </w:r>
          </w:p>
          <w:p w14:paraId="1C2AA887"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1.Կատարել հողային աշխատանքներ</w:t>
            </w:r>
          </w:p>
          <w:p w14:paraId="2B9002CF"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2.Կատարել խճապատում</w:t>
            </w:r>
          </w:p>
          <w:p w14:paraId="4EC888C7"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3.</w:t>
            </w:r>
            <w:r>
              <w:rPr>
                <w:rFonts w:ascii="GHEA Grapalat" w:hAnsi="GHEA Grapalat"/>
                <w:sz w:val="18"/>
                <w:szCs w:val="18"/>
                <w:lang w:val="hy-AM"/>
              </w:rPr>
              <w:t>Անհրաժեշտության դեպքում ջ</w:t>
            </w:r>
            <w:r w:rsidRPr="00A3175E">
              <w:rPr>
                <w:rFonts w:ascii="GHEA Grapalat" w:hAnsi="GHEA Grapalat"/>
                <w:sz w:val="18"/>
                <w:szCs w:val="18"/>
                <w:lang w:val="hy-AM"/>
              </w:rPr>
              <w:t>րահեռացման համակարգի կառուցման համար քանդել խրամուղիներ</w:t>
            </w:r>
          </w:p>
          <w:p w14:paraId="7E34225D" w14:textId="31175574" w:rsid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4. Կատարել ճանապարհի ասֆալտապատում 5սմ շերտով</w:t>
            </w:r>
            <w:r>
              <w:rPr>
                <w:rFonts w:ascii="GHEA Grapalat" w:hAnsi="GHEA Grapalat"/>
                <w:sz w:val="18"/>
                <w:szCs w:val="18"/>
                <w:lang w:val="hy-AM"/>
              </w:rPr>
              <w:t xml:space="preserve">: </w:t>
            </w:r>
          </w:p>
          <w:p w14:paraId="7F5D38B4" w14:textId="77777777" w:rsidR="00A3175E" w:rsidRDefault="00A3175E" w:rsidP="00A3175E">
            <w:pPr>
              <w:pStyle w:val="ListParagraph1"/>
              <w:numPr>
                <w:ilvl w:val="0"/>
                <w:numId w:val="38"/>
              </w:numPr>
              <w:ind w:left="655" w:hanging="283"/>
              <w:jc w:val="both"/>
              <w:rPr>
                <w:rFonts w:ascii="GHEA Grapalat" w:hAnsi="GHEA Grapalat"/>
                <w:i/>
                <w:sz w:val="18"/>
                <w:szCs w:val="18"/>
                <w:lang w:val="hy-AM"/>
              </w:rPr>
            </w:pPr>
            <w:r>
              <w:rPr>
                <w:rFonts w:ascii="GHEA Grapalat" w:hAnsi="GHEA Grapalat"/>
                <w:sz w:val="18"/>
                <w:szCs w:val="18"/>
              </w:rPr>
              <w:t>Կատարել</w:t>
            </w:r>
            <w:r>
              <w:rPr>
                <w:rFonts w:ascii="GHEA Grapalat" w:hAnsi="GHEA Grapalat"/>
                <w:sz w:val="18"/>
                <w:szCs w:val="18"/>
                <w:lang w:val="ru-RU"/>
              </w:rPr>
              <w:t xml:space="preserve"> ա</w:t>
            </w:r>
            <w:r>
              <w:rPr>
                <w:rFonts w:ascii="Sylfaen" w:hAnsi="Sylfaen" w:cs="Sylfaen"/>
                <w:sz w:val="18"/>
                <w:szCs w:val="18"/>
              </w:rPr>
              <w:t>սֆալտապատվող ճանապարհի չափագրում</w:t>
            </w:r>
          </w:p>
          <w:p w14:paraId="36553CEA" w14:textId="77777777" w:rsidR="00A3175E" w:rsidRDefault="00A3175E" w:rsidP="00A3175E">
            <w:pPr>
              <w:pStyle w:val="ListParagraph1"/>
              <w:numPr>
                <w:ilvl w:val="0"/>
                <w:numId w:val="38"/>
              </w:numPr>
              <w:ind w:left="655" w:hanging="283"/>
              <w:jc w:val="both"/>
              <w:rPr>
                <w:rFonts w:ascii="GHEA Grapalat" w:hAnsi="GHEA Grapalat"/>
                <w:i/>
                <w:sz w:val="18"/>
                <w:szCs w:val="18"/>
                <w:lang w:val="hy-AM"/>
              </w:rPr>
            </w:pPr>
            <w:r>
              <w:rPr>
                <w:rFonts w:ascii="Sylfaen" w:hAnsi="Sylfaen" w:cs="Sylfaen"/>
                <w:sz w:val="18"/>
                <w:szCs w:val="18"/>
                <w:lang w:val="hy-AM"/>
              </w:rPr>
              <w:t>Անհրաժեշտության դեպքում ջրահեռացման համարգերի տեղադիրքերի ուսումնասիրոմ,չափագրում</w:t>
            </w:r>
          </w:p>
          <w:p w14:paraId="67360CCB" w14:textId="77777777" w:rsidR="00A3175E" w:rsidRDefault="00A3175E" w:rsidP="00A3175E">
            <w:pPr>
              <w:tabs>
                <w:tab w:val="left" w:pos="2730"/>
              </w:tabs>
              <w:rPr>
                <w:rFonts w:ascii="GHEA Grapalat" w:hAnsi="GHEA Grapalat"/>
                <w:sz w:val="18"/>
                <w:szCs w:val="18"/>
                <w:lang w:val="hy-AM"/>
              </w:rPr>
            </w:pPr>
          </w:p>
          <w:p w14:paraId="01FFBA28" w14:textId="77777777" w:rsidR="00A201E7" w:rsidRPr="00A201E7" w:rsidRDefault="00A201E7" w:rsidP="00A201E7">
            <w:pPr>
              <w:pStyle w:val="ListParagraph1"/>
              <w:ind w:left="0"/>
              <w:rPr>
                <w:rFonts w:ascii="Arial Unicode" w:hAnsi="Arial Unicode"/>
                <w:sz w:val="18"/>
                <w:szCs w:val="18"/>
                <w:lang w:val="hy-AM"/>
              </w:rPr>
            </w:pPr>
            <w:r>
              <w:rPr>
                <w:rFonts w:ascii="Arial Unicode" w:hAnsi="Arial Unicode"/>
                <w:sz w:val="18"/>
                <w:szCs w:val="18"/>
                <w:lang w:val="hy-AM"/>
              </w:rPr>
              <w:t>Աշխատանքային նախագիծը կազմվում է</w:t>
            </w:r>
            <w:r w:rsidRPr="00A201E7">
              <w:rPr>
                <w:rFonts w:ascii="Arial Unicode" w:hAnsi="Arial Unicode"/>
                <w:sz w:val="18"/>
                <w:szCs w:val="18"/>
                <w:lang w:val="hy-AM"/>
              </w:rPr>
              <w:t>՝</w:t>
            </w:r>
          </w:p>
          <w:p w14:paraId="4A9537CB" w14:textId="77777777" w:rsidR="00A201E7" w:rsidRPr="00A201E7" w:rsidRDefault="00A201E7" w:rsidP="00A201E7">
            <w:pPr>
              <w:tabs>
                <w:tab w:val="left" w:pos="2730"/>
              </w:tabs>
              <w:rPr>
                <w:rFonts w:ascii="Arial Unicode" w:hAnsi="Arial Unicode"/>
                <w:sz w:val="18"/>
                <w:szCs w:val="18"/>
                <w:lang w:val="hy-AM"/>
              </w:rPr>
            </w:pPr>
            <w:r>
              <w:rPr>
                <w:rFonts w:ascii="Arial Unicode" w:hAnsi="Arial Unicode"/>
                <w:sz w:val="18"/>
                <w:szCs w:val="18"/>
                <w:lang w:val="hy-AM"/>
              </w:rPr>
              <w:t>ՀՀ կառավարության 19.03.2015թ. թիվ 596-Ն որոշմամբ</w:t>
            </w:r>
            <w:r>
              <w:rPr>
                <w:rFonts w:ascii="Arial Unicode" w:hAnsi="Arial Unicode"/>
                <w:sz w:val="18"/>
                <w:szCs w:val="18"/>
                <w:shd w:val="clear" w:color="auto" w:fill="FFFFFF"/>
                <w:lang w:val="hy-AM"/>
              </w:rPr>
              <w:t xml:space="preserve">  «</w:t>
            </w:r>
            <w:r>
              <w:rPr>
                <w:rFonts w:ascii="Arial Unicode" w:hAnsi="Arial Unicode"/>
                <w:sz w:val="18"/>
                <w:szCs w:val="18"/>
                <w:lang w:val="hy-AM"/>
              </w:rPr>
              <w:t>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 պահանջներին համապատասխան, ճարտարապետահատակագծային և նախագծման առաջադրանքներին, թերությունների ակտին համապատասխան</w:t>
            </w:r>
            <w:r w:rsidRPr="00A201E7">
              <w:rPr>
                <w:rFonts w:ascii="Arial Unicode" w:hAnsi="Arial Unicode"/>
                <w:sz w:val="18"/>
                <w:szCs w:val="18"/>
                <w:lang w:val="hy-AM"/>
              </w:rPr>
              <w:t>:</w:t>
            </w:r>
          </w:p>
          <w:p w14:paraId="598A477B" w14:textId="77777777" w:rsidR="00A201E7" w:rsidRDefault="00A201E7" w:rsidP="00A201E7">
            <w:pPr>
              <w:pStyle w:val="ListParagraph1"/>
              <w:ind w:left="0"/>
              <w:jc w:val="both"/>
              <w:rPr>
                <w:rFonts w:ascii="Arial Unicode" w:hAnsi="Arial Unicode"/>
                <w:sz w:val="18"/>
                <w:szCs w:val="18"/>
                <w:lang w:val="hy-AM"/>
              </w:rPr>
            </w:pPr>
            <w:r>
              <w:rPr>
                <w:rFonts w:ascii="Arial Unicode" w:hAnsi="Arial Unicode"/>
                <w:sz w:val="18"/>
                <w:szCs w:val="18"/>
                <w:lang w:val="hy-AM"/>
              </w:rPr>
              <w:t>Նախահաշիվը կազմել ՀՀ կառավարության 23.06.2011թ.-ի թիվ 879-Ն որոշմամբ սահմանված կարգի համապատասխան:</w:t>
            </w:r>
          </w:p>
          <w:p w14:paraId="28E51745"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Նախագծանախահաշվային փաստաթղթերը ներկայացվում են փորձաքննության դրական եզրակացությամբ՝ ,,,,, հազ. դրամ նախահաշվային արժեքով՝համայնքապետարանի և փորձաքննություն իրականացնողի միջև կնքված պայմանագրի համաձայն:</w:t>
            </w:r>
          </w:p>
          <w:p w14:paraId="77BA86E2"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lastRenderedPageBreak/>
              <w:t xml:space="preserve">Նախատեսվում է հեղինակային հսկողություն, նախագծողը իրականացնում է հեղինակային հսկողություն աշխատանքների կատարման ողջ ընթացքում: </w:t>
            </w:r>
          </w:p>
          <w:p w14:paraId="49D57D9E"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ՀՀ կառավարության 2017թ. մայիսի 4-ի թիվ 526-Ն որոշման համաձայն նախագծողը՝</w:t>
            </w:r>
          </w:p>
          <w:p w14:paraId="1E40F76F"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ա/նախագծման համար հիմք հանդիսացած նյութերի տեխնիկական բնութագրերը կազմում է &lt;&lt;Գնումների մասին&gt;&gt; ՀՀ օրենքի 13-րդ հոդվածի պահանջներին համապատասխան,</w:t>
            </w:r>
          </w:p>
          <w:p w14:paraId="3D61196B"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բ/ ներկայացնում է կապալի օբյեկտի, դրա առանձին մասերի /կոնստրուկցիաներ և այլն/ և օգտագործված նյութերի երաշխիքային ժամկետներին ներկայացվող նվազագույն պահանջները,</w:t>
            </w:r>
          </w:p>
          <w:p w14:paraId="5118EB45"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գ/ ներկայացնում է շինարարական ծրագրերի կատարման համար անհրաժեշտ լիցենզիային, տեխնիկական միջոցներին և աշխատանքային ռեսուրսներին ներկայացվող պահանջները,</w:t>
            </w:r>
          </w:p>
          <w:p w14:paraId="4406A842"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դ/ նախագծնախահաշվային փաստաթղթերը ներկայացնում է պատվիրատուին թղթային՝ 4 օրինակից և էլեկտրոնային տարբերակներով, </w:t>
            </w:r>
          </w:p>
          <w:p w14:paraId="4E71BEEC"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ե/ ներկայացնում է  ըստ առանձին աշխատանքների կատարման օրացուցային գրաֆիկը,</w:t>
            </w:r>
          </w:p>
          <w:p w14:paraId="7CB6407E" w14:textId="77777777" w:rsidR="00A201E7" w:rsidRDefault="00A201E7" w:rsidP="00A201E7">
            <w:pPr>
              <w:ind w:left="43"/>
              <w:rPr>
                <w:rFonts w:ascii="Arial Unicode" w:hAnsi="Arial Unicode"/>
                <w:sz w:val="18"/>
                <w:szCs w:val="18"/>
                <w:lang w:val="hy-AM"/>
              </w:rPr>
            </w:pPr>
            <w:r>
              <w:rPr>
                <w:rFonts w:ascii="Arial Unicode" w:hAnsi="Arial Unicode"/>
                <w:sz w:val="18"/>
                <w:szCs w:val="18"/>
                <w:lang w:val="hy-AM"/>
              </w:rPr>
              <w:t>ինչպես նաև, ներկայացնում է աշխատանքների կատարման ծավալաթերթ՝ էլեկտրոնային տարբերակով, որի յուրաքանչյուր աշխատանքի միավորի արժեքը կներառի ՀՀ քաղաքաշինական նորմատիվ փաստաթղթերով սահմանված բոլոր ծախսերը, շահույթը, ինչպես նաև բոլոր տուրքերը, վճարները և հարկերը՝ առանց նախատեսված վերադարձի գումարի, կնքված և ստորագրված նախագծողի կողմից :</w:t>
            </w:r>
          </w:p>
          <w:p w14:paraId="76D51D07"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Նախագծանախահաշվային փաստաթղթերը կազմված են 2 մասից՝ </w:t>
            </w:r>
          </w:p>
          <w:p w14:paraId="68C78E1A"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b/>
                <w:sz w:val="18"/>
                <w:szCs w:val="18"/>
                <w:lang w:val="hy-AM"/>
              </w:rPr>
              <w:t>-Ճարտարապետաշինարարական մաս</w:t>
            </w:r>
            <w:r>
              <w:rPr>
                <w:rFonts w:ascii="Arial Unicode" w:hAnsi="Arial Unicode"/>
                <w:sz w:val="18"/>
                <w:szCs w:val="18"/>
                <w:lang w:val="hy-AM"/>
              </w:rPr>
              <w:t>. Ներառում է</w:t>
            </w:r>
          </w:p>
          <w:p w14:paraId="16279147" w14:textId="25DDD48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Ելակետային տվյալներ և նախագծային փաստաթղթեր //հատակագիծ /անշարժ գույքի սեփականության իրավունքի  գրանցման վկայականի համապատասխան մասի լուսապատճեն/, տեխնիկական բնութագիր, ճարտարապետահատակագծային առաջադրանք, լիցենզիա /քաղաքաշինական փաստաթղթերի մշակման  բնագավառ՝ բնակելի, հասարակական և արտադրական ոլորտ/, տեխնիկական վիճակի հետազննության եզրակացություն /ըստ անհրաժեշտության/, ընդհանուր բացատրագիր, հատակագծեր, շինարարության և քանդման  կազմակերպման նախագծեր, հիմնական շինարարական նյութերի, կոնստրուկցիաների ամփոփագրեր, մասնագրեր, աշխատանքների կատարման ուղեցույց, աշխատանքների կատարման ժամանակացույց, աշխատանք</w:t>
            </w:r>
            <w:bookmarkStart w:id="15" w:name="_GoBack"/>
            <w:bookmarkEnd w:id="15"/>
            <w:r>
              <w:rPr>
                <w:rFonts w:ascii="Arial Unicode" w:hAnsi="Arial Unicode"/>
                <w:sz w:val="18"/>
                <w:szCs w:val="18"/>
                <w:lang w:val="hy-AM"/>
              </w:rPr>
              <w:t xml:space="preserve">ային գծագրեր, աշխատանքային ծավալներ/, բացատրագրեր, </w:t>
            </w:r>
          </w:p>
          <w:p w14:paraId="06FD0E76"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w:t>
            </w:r>
            <w:r>
              <w:rPr>
                <w:rFonts w:ascii="Arial Unicode" w:hAnsi="Arial Unicode"/>
                <w:b/>
                <w:sz w:val="18"/>
                <w:szCs w:val="18"/>
                <w:lang w:val="hy-AM"/>
              </w:rPr>
              <w:t>Նախահաշվային մաս՝</w:t>
            </w:r>
            <w:r>
              <w:rPr>
                <w:rFonts w:ascii="Arial Unicode" w:hAnsi="Arial Unicode"/>
                <w:sz w:val="18"/>
                <w:szCs w:val="18"/>
                <w:lang w:val="hy-AM"/>
              </w:rPr>
              <w:t xml:space="preserve"> ամփոփ, օբյեկտային, լոկալ նախահաշիվներ </w:t>
            </w:r>
          </w:p>
          <w:p w14:paraId="35208B27" w14:textId="7E47C977" w:rsidR="00A201E7" w:rsidRPr="00ED15FA"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Վերանորոգման աշխատանքների ընթացքը համապատասխանեցվում է  պատվիրատուի հետ: Աշխատանքային նախագծի ընդհանուր փա</w:t>
            </w:r>
            <w:r w:rsidR="00ED15FA">
              <w:rPr>
                <w:rFonts w:ascii="Arial Unicode" w:hAnsi="Arial Unicode"/>
                <w:sz w:val="18"/>
                <w:szCs w:val="18"/>
                <w:lang w:val="hy-AM"/>
              </w:rPr>
              <w:t>թեթը ներկայացնել հայերեն լեզվով</w:t>
            </w:r>
            <w:r w:rsidR="00ED15FA" w:rsidRPr="00ED15FA">
              <w:rPr>
                <w:rFonts w:ascii="Arial Unicode" w:hAnsi="Arial Unicode"/>
                <w:sz w:val="18"/>
                <w:szCs w:val="18"/>
                <w:lang w:val="hy-AM"/>
              </w:rPr>
              <w:t xml:space="preserve">` </w:t>
            </w:r>
            <w:r w:rsidR="00ED15FA">
              <w:rPr>
                <w:rFonts w:ascii="Arial Unicode" w:hAnsi="Arial Unicode"/>
                <w:sz w:val="18"/>
                <w:szCs w:val="18"/>
                <w:lang w:val="hy-AM"/>
              </w:rPr>
              <w:t>իսկ ծավալաթերթ</w:t>
            </w:r>
            <w:r w:rsidR="00ED15FA">
              <w:rPr>
                <w:rFonts w:asciiTheme="minorHAnsi" w:hAnsiTheme="minorHAnsi"/>
                <w:sz w:val="18"/>
                <w:szCs w:val="18"/>
                <w:lang w:val="hy-AM"/>
              </w:rPr>
              <w:t>-</w:t>
            </w:r>
            <w:r w:rsidR="00ED15FA" w:rsidRPr="00ED15FA">
              <w:rPr>
                <w:rFonts w:ascii="Arial Unicode" w:hAnsi="Arial Unicode"/>
                <w:sz w:val="18"/>
                <w:szCs w:val="18"/>
                <w:lang w:val="hy-AM"/>
              </w:rPr>
              <w:t>նախահաշիվը՝ հայերեն և ռեւսերեն լեզուներով։</w:t>
            </w:r>
          </w:p>
          <w:p w14:paraId="729B9D6E" w14:textId="77777777" w:rsidR="00AC1B7A" w:rsidRDefault="00A201E7" w:rsidP="00A201E7">
            <w:pPr>
              <w:rPr>
                <w:rFonts w:asciiTheme="minorHAnsi" w:hAnsiTheme="minorHAnsi"/>
                <w:sz w:val="18"/>
                <w:szCs w:val="18"/>
                <w:lang w:val="hy-AM"/>
              </w:rPr>
            </w:pPr>
            <w:r>
              <w:rPr>
                <w:rFonts w:ascii="Arial Unicode" w:hAnsi="Arial Unicode"/>
                <w:sz w:val="18"/>
                <w:szCs w:val="18"/>
                <w:lang w:val="hy-AM"/>
              </w:rPr>
              <w:t>Նախագծանախահաշվային փաստաթղթերը պետք է պատրաստված լինեն համակարգչային համապատասխան ծրագրերի կիրառմամբ, ընթեռնելի:</w:t>
            </w:r>
          </w:p>
          <w:p w14:paraId="56F37248" w14:textId="77777777" w:rsidR="00A201E7" w:rsidRDefault="00A201E7" w:rsidP="00A201E7">
            <w:pPr>
              <w:jc w:val="both"/>
              <w:rPr>
                <w:rFonts w:ascii="Arial Unicode" w:hAnsi="Arial Unicode"/>
                <w:b/>
                <w:i/>
                <w:sz w:val="18"/>
                <w:szCs w:val="18"/>
                <w:lang w:val="hy-AM"/>
              </w:rPr>
            </w:pPr>
            <w:r>
              <w:rPr>
                <w:rFonts w:ascii="Arial Unicode" w:hAnsi="Arial Unicode"/>
                <w:b/>
                <w:i/>
                <w:sz w:val="18"/>
                <w:szCs w:val="18"/>
                <w:lang w:val="hy-AM"/>
              </w:rPr>
              <w:t>Հիմնական պարտականություններ</w:t>
            </w:r>
            <w:r>
              <w:rPr>
                <w:rFonts w:ascii="Arial Unicode" w:hAnsi="Arial Unicode"/>
                <w:sz w:val="18"/>
                <w:szCs w:val="18"/>
                <w:lang w:val="hy-AM"/>
              </w:rPr>
              <w:t>՝</w:t>
            </w:r>
          </w:p>
          <w:p w14:paraId="54740E98" w14:textId="77777777" w:rsidR="00A201E7" w:rsidRDefault="00A201E7" w:rsidP="00A201E7">
            <w:pPr>
              <w:pStyle w:val="ListParagraph1"/>
              <w:ind w:left="360"/>
              <w:jc w:val="both"/>
              <w:rPr>
                <w:rFonts w:ascii="Arial Unicode" w:hAnsi="Arial Unicode"/>
                <w:sz w:val="18"/>
                <w:szCs w:val="18"/>
                <w:lang w:val="hy-AM"/>
              </w:rPr>
            </w:pPr>
            <w:r>
              <w:rPr>
                <w:rFonts w:ascii="Arial Unicode" w:hAnsi="Arial Unicode"/>
                <w:sz w:val="18"/>
                <w:szCs w:val="18"/>
                <w:lang w:val="hy-AM"/>
              </w:rPr>
              <w:lastRenderedPageBreak/>
              <w:t>1.նախագծանախահաշվային փաստաթղթերի կազմում,</w:t>
            </w:r>
          </w:p>
          <w:p w14:paraId="0360C047" w14:textId="77777777" w:rsidR="00A201E7" w:rsidRDefault="00A201E7" w:rsidP="00A201E7">
            <w:pPr>
              <w:jc w:val="both"/>
              <w:rPr>
                <w:rFonts w:ascii="Arial Unicode" w:hAnsi="Arial Unicode"/>
                <w:b/>
                <w:i/>
                <w:sz w:val="18"/>
                <w:szCs w:val="18"/>
                <w:lang w:val="hy-AM"/>
              </w:rPr>
            </w:pPr>
            <w:r>
              <w:rPr>
                <w:rFonts w:ascii="Arial Unicode" w:hAnsi="Arial Unicode"/>
                <w:b/>
                <w:i/>
                <w:sz w:val="18"/>
                <w:szCs w:val="18"/>
                <w:lang w:val="hy-AM"/>
              </w:rPr>
              <w:t>Հետազննման վերաբերյալ պահանջներ՝</w:t>
            </w:r>
          </w:p>
          <w:p w14:paraId="31BD1C37" w14:textId="77777777" w:rsidR="00A201E7" w:rsidRDefault="00A201E7" w:rsidP="00A201E7">
            <w:pPr>
              <w:pStyle w:val="ListParagraph2"/>
              <w:numPr>
                <w:ilvl w:val="0"/>
                <w:numId w:val="39"/>
              </w:numPr>
              <w:jc w:val="both"/>
              <w:rPr>
                <w:rFonts w:ascii="Arial Unicode" w:hAnsi="Arial Unicode"/>
                <w:sz w:val="18"/>
                <w:szCs w:val="18"/>
                <w:lang w:val="hy-AM"/>
              </w:rPr>
            </w:pPr>
            <w:r>
              <w:rPr>
                <w:rFonts w:ascii="Arial Unicode" w:hAnsi="Arial Unicode"/>
                <w:sz w:val="18"/>
                <w:szCs w:val="18"/>
                <w:lang w:val="hy-AM"/>
              </w:rPr>
              <w:t>հետազննումն իրականացնել նախագծային փաստաթղթերը մշակելու անհրաժեշտ ծավալով,</w:t>
            </w:r>
          </w:p>
          <w:p w14:paraId="3EF03B34" w14:textId="77777777" w:rsidR="00A201E7" w:rsidRDefault="00A201E7" w:rsidP="00A201E7">
            <w:pPr>
              <w:pStyle w:val="ListParagraph2"/>
              <w:numPr>
                <w:ilvl w:val="0"/>
                <w:numId w:val="39"/>
              </w:numPr>
              <w:ind w:left="684"/>
              <w:jc w:val="both"/>
              <w:rPr>
                <w:rFonts w:ascii="Arial Unicode" w:hAnsi="Arial Unicode"/>
                <w:i/>
                <w:sz w:val="18"/>
                <w:szCs w:val="18"/>
                <w:lang w:val="hy-AM"/>
              </w:rPr>
            </w:pPr>
            <w:r>
              <w:rPr>
                <w:rFonts w:ascii="Arial Unicode" w:hAnsi="Arial Unicode"/>
                <w:sz w:val="18"/>
                <w:szCs w:val="18"/>
                <w:lang w:val="hy-AM"/>
              </w:rPr>
              <w:t>հետազննման ընթացքում իրականացնել կառուցվող ջրագծերի</w:t>
            </w:r>
            <w:r>
              <w:rPr>
                <w:rFonts w:ascii="Arial Unicode" w:hAnsi="Arial Unicode"/>
                <w:color w:val="FF0000"/>
                <w:sz w:val="18"/>
                <w:szCs w:val="18"/>
                <w:lang w:val="hy-AM"/>
              </w:rPr>
              <w:t xml:space="preserve"> </w:t>
            </w:r>
            <w:r>
              <w:rPr>
                <w:rFonts w:ascii="Arial Unicode" w:hAnsi="Arial Unicode"/>
                <w:sz w:val="18"/>
                <w:szCs w:val="18"/>
                <w:lang w:val="hy-AM"/>
              </w:rPr>
              <w:t>առկա վիճակի տեսանկարահանում:</w:t>
            </w:r>
          </w:p>
          <w:p w14:paraId="211C0FD6" w14:textId="77777777" w:rsidR="00A201E7" w:rsidRDefault="00A201E7" w:rsidP="00A201E7">
            <w:pPr>
              <w:jc w:val="both"/>
              <w:rPr>
                <w:rFonts w:ascii="Arial Unicode" w:hAnsi="Arial Unicode"/>
                <w:sz w:val="18"/>
                <w:szCs w:val="18"/>
                <w:lang w:val="ru-RU"/>
              </w:rPr>
            </w:pPr>
            <w:r>
              <w:rPr>
                <w:rFonts w:ascii="Arial Unicode" w:hAnsi="Arial Unicode"/>
                <w:b/>
                <w:i/>
                <w:sz w:val="18"/>
                <w:szCs w:val="18"/>
                <w:lang w:val="hy-AM"/>
              </w:rPr>
              <w:t>Նախագծի նկատմամբ պահանջներ</w:t>
            </w:r>
          </w:p>
          <w:p w14:paraId="4C984554" w14:textId="77777777" w:rsidR="00A201E7" w:rsidRDefault="00A201E7" w:rsidP="00A201E7">
            <w:pPr>
              <w:numPr>
                <w:ilvl w:val="0"/>
                <w:numId w:val="40"/>
              </w:numPr>
              <w:ind w:left="655" w:hanging="283"/>
              <w:jc w:val="both"/>
              <w:rPr>
                <w:rFonts w:ascii="Arial Unicode" w:hAnsi="Arial Unicode"/>
                <w:sz w:val="18"/>
                <w:szCs w:val="18"/>
                <w:lang w:val="hy-AM"/>
              </w:rPr>
            </w:pPr>
            <w:r>
              <w:rPr>
                <w:rFonts w:ascii="Arial Unicode" w:hAnsi="Arial Unicode"/>
                <w:sz w:val="18"/>
                <w:szCs w:val="18"/>
                <w:lang w:val="hy-AM"/>
              </w:rPr>
              <w:t xml:space="preserve">Նախագծային փաստաթղթերը պետք է համապատասխանեն ՀՀ պետական ստանդարտներին, հրահանգներին, </w:t>
            </w:r>
            <w:r>
              <w:rPr>
                <w:rFonts w:ascii="Arial Unicode" w:hAnsi="Arial Unicode"/>
                <w:sz w:val="18"/>
                <w:szCs w:val="18"/>
              </w:rPr>
              <w:t>քաղաքաշինական</w:t>
            </w:r>
            <w:r>
              <w:rPr>
                <w:rFonts w:ascii="Arial Unicode" w:hAnsi="Arial Unicode"/>
                <w:sz w:val="18"/>
                <w:szCs w:val="18"/>
                <w:lang w:val="ru-RU"/>
              </w:rPr>
              <w:t xml:space="preserve"> </w:t>
            </w:r>
            <w:r>
              <w:rPr>
                <w:rFonts w:ascii="Arial Unicode" w:hAnsi="Arial Unicode"/>
                <w:sz w:val="18"/>
                <w:szCs w:val="18"/>
                <w:lang w:val="hy-AM"/>
              </w:rPr>
              <w:t>նորմերին</w:t>
            </w:r>
            <w:r>
              <w:rPr>
                <w:rFonts w:ascii="Arial Unicode" w:hAnsi="Arial Unicode"/>
                <w:sz w:val="18"/>
                <w:szCs w:val="18"/>
                <w:lang w:val="ru-RU"/>
              </w:rPr>
              <w:t>:</w:t>
            </w:r>
          </w:p>
          <w:p w14:paraId="08A89763" w14:textId="77777777" w:rsidR="00A201E7" w:rsidRDefault="00A201E7" w:rsidP="00A201E7">
            <w:pPr>
              <w:numPr>
                <w:ilvl w:val="0"/>
                <w:numId w:val="40"/>
              </w:numPr>
              <w:ind w:left="655" w:hanging="283"/>
              <w:jc w:val="both"/>
              <w:rPr>
                <w:rFonts w:ascii="Arial Unicode" w:hAnsi="Arial Unicode"/>
                <w:sz w:val="18"/>
                <w:szCs w:val="18"/>
                <w:lang w:val="hy-AM"/>
              </w:rPr>
            </w:pPr>
            <w:r>
              <w:rPr>
                <w:rFonts w:ascii="Arial Unicode" w:hAnsi="Arial Unicode"/>
                <w:sz w:val="18"/>
                <w:szCs w:val="18"/>
                <w:lang w:val="hy-AM"/>
              </w:rPr>
              <w:t xml:space="preserve">Նախագծի մեջ պետք է նախատեսել առնվազն հետևյալ աշխատանքները՝ </w:t>
            </w:r>
          </w:p>
          <w:p w14:paraId="46C46BB5" w14:textId="77777777" w:rsidR="00A201E7" w:rsidRDefault="00A201E7" w:rsidP="00A201E7">
            <w:pPr>
              <w:jc w:val="both"/>
              <w:rPr>
                <w:rFonts w:ascii="Arial Unicode" w:hAnsi="Arial Unicode"/>
                <w:b/>
                <w:i/>
                <w:sz w:val="18"/>
                <w:szCs w:val="18"/>
                <w:lang w:val="hy-AM"/>
              </w:rPr>
            </w:pPr>
            <w:r>
              <w:rPr>
                <w:rFonts w:ascii="Arial Unicode" w:hAnsi="Arial Unicode" w:cs="Sylfaen"/>
                <w:b/>
                <w:i/>
                <w:sz w:val="18"/>
                <w:szCs w:val="18"/>
                <w:lang w:val="hy-AM"/>
              </w:rPr>
              <w:t>Համաձայնեցումներ՝</w:t>
            </w:r>
          </w:p>
          <w:p w14:paraId="7864E82D" w14:textId="77777777" w:rsidR="00A201E7" w:rsidRDefault="00A201E7" w:rsidP="00A201E7">
            <w:pPr>
              <w:numPr>
                <w:ilvl w:val="0"/>
                <w:numId w:val="40"/>
              </w:numPr>
              <w:tabs>
                <w:tab w:val="num" w:pos="252"/>
              </w:tabs>
              <w:jc w:val="both"/>
              <w:rPr>
                <w:rFonts w:ascii="Arial Unicode" w:hAnsi="Arial Unicode"/>
                <w:sz w:val="18"/>
                <w:szCs w:val="18"/>
                <w:lang w:val="hy-AM"/>
              </w:rPr>
            </w:pPr>
            <w:r>
              <w:rPr>
                <w:rFonts w:ascii="Arial Unicode" w:hAnsi="Arial Unicode" w:cs="Sylfaen"/>
                <w:sz w:val="18"/>
                <w:szCs w:val="18"/>
                <w:lang w:val="hy-AM"/>
              </w:rPr>
              <w:t>քաղաքաշինական</w:t>
            </w:r>
            <w:r>
              <w:rPr>
                <w:rFonts w:ascii="Arial Unicode" w:hAnsi="Arial Unicode"/>
                <w:sz w:val="18"/>
                <w:szCs w:val="18"/>
                <w:lang w:val="hy-AM"/>
              </w:rPr>
              <w:t xml:space="preserve"> պարզ </w:t>
            </w:r>
            <w:r>
              <w:rPr>
                <w:rFonts w:ascii="Arial Unicode" w:hAnsi="Arial Unicode" w:cs="Sylfaen"/>
                <w:sz w:val="18"/>
                <w:szCs w:val="18"/>
                <w:lang w:val="hy-AM"/>
              </w:rPr>
              <w:t>փորձաքննության եզրակացությունը պետք է լինի դրական</w:t>
            </w:r>
            <w:r>
              <w:rPr>
                <w:rFonts w:ascii="Arial Unicode" w:hAnsi="Arial Unicode"/>
                <w:sz w:val="18"/>
                <w:szCs w:val="18"/>
                <w:lang w:val="hy-AM"/>
              </w:rPr>
              <w:t>,</w:t>
            </w:r>
          </w:p>
          <w:p w14:paraId="522BF5FD" w14:textId="77777777" w:rsidR="00A201E7" w:rsidRDefault="00A201E7" w:rsidP="00A201E7">
            <w:pPr>
              <w:numPr>
                <w:ilvl w:val="0"/>
                <w:numId w:val="40"/>
              </w:numPr>
              <w:tabs>
                <w:tab w:val="num" w:pos="0"/>
                <w:tab w:val="num" w:pos="252"/>
              </w:tabs>
              <w:jc w:val="both"/>
              <w:rPr>
                <w:rFonts w:ascii="Arial Unicode" w:hAnsi="Arial Unicode"/>
                <w:sz w:val="18"/>
                <w:szCs w:val="18"/>
                <w:lang w:val="hy-AM"/>
              </w:rPr>
            </w:pPr>
            <w:r>
              <w:rPr>
                <w:rFonts w:ascii="Arial Unicode" w:hAnsi="Arial Unicode" w:cs="Sylfaen"/>
                <w:sz w:val="18"/>
                <w:szCs w:val="18"/>
                <w:lang w:val="hy-AM"/>
              </w:rPr>
              <w:t>նախագծային լուծումները համաձայնեցնել տեղական ինքնակառավարման մարմնի ղեկավարի հետ</w:t>
            </w:r>
            <w:r>
              <w:rPr>
                <w:rFonts w:ascii="Arial Unicode" w:hAnsi="Arial Unicode"/>
                <w:sz w:val="18"/>
                <w:szCs w:val="18"/>
                <w:lang w:val="hy-AM"/>
              </w:rPr>
              <w:t>,</w:t>
            </w:r>
          </w:p>
          <w:p w14:paraId="3FF52103" w14:textId="77777777" w:rsidR="00A201E7" w:rsidRDefault="00A201E7" w:rsidP="00A201E7">
            <w:pPr>
              <w:rPr>
                <w:rFonts w:asciiTheme="minorHAnsi" w:hAnsiTheme="minorHAnsi" w:cs="Sylfaen"/>
                <w:sz w:val="18"/>
                <w:szCs w:val="18"/>
                <w:lang w:val="hy-AM"/>
              </w:rPr>
            </w:pPr>
            <w:r>
              <w:rPr>
                <w:rFonts w:ascii="Arial Unicode" w:hAnsi="Arial Unicode" w:cs="Sylfaen"/>
                <w:sz w:val="18"/>
                <w:szCs w:val="18"/>
                <w:lang w:val="hy-AM"/>
              </w:rPr>
              <w:t>տեղական ինքնակառավարման մարմնի ղեկավարի հետ համաձայնեցնել  շինարարական աղբի տեղերը</w:t>
            </w:r>
          </w:p>
          <w:p w14:paraId="3A005971" w14:textId="77777777" w:rsidR="00A201E7" w:rsidRDefault="00A201E7" w:rsidP="00A201E7">
            <w:pPr>
              <w:pStyle w:val="ListParagraph1"/>
              <w:numPr>
                <w:ilvl w:val="0"/>
                <w:numId w:val="41"/>
              </w:numPr>
              <w:jc w:val="both"/>
              <w:rPr>
                <w:rFonts w:ascii="Arial Unicode" w:hAnsi="Arial Unicode"/>
                <w:sz w:val="18"/>
                <w:szCs w:val="18"/>
                <w:lang w:val="hy-AM"/>
              </w:rPr>
            </w:pPr>
            <w:r>
              <w:rPr>
                <w:rFonts w:ascii="Arial Unicode" w:hAnsi="Arial Unicode" w:cs="Sylfaen"/>
                <w:sz w:val="18"/>
                <w:szCs w:val="18"/>
                <w:lang w:val="hy-AM"/>
              </w:rPr>
              <w:t>Նախագծանախահաշվային փաստաթղթերը կազմել քաղաքաշինական նորմերի պահանջներին համապատասխան:</w:t>
            </w:r>
          </w:p>
          <w:p w14:paraId="3A74065D" w14:textId="77777777" w:rsidR="00A201E7" w:rsidRDefault="00A201E7" w:rsidP="00A201E7">
            <w:pPr>
              <w:pStyle w:val="ListParagraph1"/>
              <w:numPr>
                <w:ilvl w:val="0"/>
                <w:numId w:val="41"/>
              </w:numPr>
              <w:jc w:val="both"/>
              <w:rPr>
                <w:rFonts w:ascii="Arial Unicode" w:hAnsi="Arial Unicode"/>
                <w:sz w:val="18"/>
                <w:szCs w:val="18"/>
                <w:lang w:val="hy-AM"/>
              </w:rPr>
            </w:pPr>
            <w:r>
              <w:rPr>
                <w:rFonts w:ascii="Arial Unicode" w:hAnsi="Arial Unicode"/>
                <w:sz w:val="18"/>
                <w:szCs w:val="18"/>
                <w:lang w:val="hy-AM"/>
              </w:rPr>
              <w:t>Նախահաշիվը կազմել ՀՀ կառավարության 23.06.2011թ-ի թիվ 879-Ն որոշմամբ սահմանված կարգի համապատասխան:</w:t>
            </w:r>
          </w:p>
          <w:p w14:paraId="4AB5A3B5" w14:textId="1024EE1D" w:rsidR="00A201E7" w:rsidRPr="00A201E7" w:rsidRDefault="00A201E7" w:rsidP="00A201E7">
            <w:pPr>
              <w:rPr>
                <w:rFonts w:asciiTheme="minorHAnsi" w:hAnsiTheme="minorHAnsi"/>
                <w:sz w:val="20"/>
                <w:highlight w:val="yellow"/>
                <w:lang w:val="hy-AM"/>
              </w:rPr>
            </w:pPr>
            <w:r>
              <w:rPr>
                <w:rFonts w:ascii="Arial Unicode" w:hAnsi="Arial Unicode"/>
                <w:sz w:val="18"/>
                <w:szCs w:val="18"/>
                <w:lang w:val="hy-AM"/>
              </w:rPr>
              <w:t>Նախագծանախահաշվային փաստաթղթերը կազմել համաձայն ՀՀ-ում գործող նորմատիվային փաստաթղթերի:</w:t>
            </w:r>
          </w:p>
        </w:tc>
        <w:tc>
          <w:tcPr>
            <w:tcW w:w="993" w:type="dxa"/>
            <w:vAlign w:val="center"/>
          </w:tcPr>
          <w:p w14:paraId="355628E0" w14:textId="77777777" w:rsidR="00AC1B7A" w:rsidRPr="0069087A" w:rsidRDefault="00AC1B7A" w:rsidP="00AC1B7A">
            <w:pPr>
              <w:jc w:val="center"/>
              <w:rPr>
                <w:rFonts w:ascii="GHEA Grapalat" w:hAnsi="GHEA Grapalat"/>
                <w:sz w:val="20"/>
                <w:lang w:val="hy-AM"/>
              </w:rPr>
            </w:pPr>
            <w:r>
              <w:rPr>
                <w:rFonts w:ascii="GHEA Grapalat" w:hAnsi="GHEA Grapalat"/>
                <w:sz w:val="20"/>
                <w:lang w:val="hy-AM"/>
              </w:rPr>
              <w:lastRenderedPageBreak/>
              <w:t>դրամ</w:t>
            </w:r>
          </w:p>
        </w:tc>
        <w:tc>
          <w:tcPr>
            <w:tcW w:w="1134" w:type="dxa"/>
          </w:tcPr>
          <w:p w14:paraId="456AF636" w14:textId="77777777" w:rsidR="00AC1B7A" w:rsidRPr="00064ADD" w:rsidRDefault="00AC1B7A" w:rsidP="00AC1B7A">
            <w:pPr>
              <w:jc w:val="center"/>
              <w:rPr>
                <w:rFonts w:ascii="GHEA Grapalat" w:hAnsi="GHEA Grapalat"/>
                <w:sz w:val="20"/>
              </w:rPr>
            </w:pPr>
          </w:p>
        </w:tc>
        <w:tc>
          <w:tcPr>
            <w:tcW w:w="1134" w:type="dxa"/>
            <w:vAlign w:val="center"/>
          </w:tcPr>
          <w:p w14:paraId="3374517B" w14:textId="77777777" w:rsidR="00AC1B7A" w:rsidRPr="0069087A" w:rsidRDefault="00AC1B7A" w:rsidP="00AC1B7A">
            <w:pPr>
              <w:jc w:val="center"/>
              <w:rPr>
                <w:rFonts w:ascii="GHEA Grapalat" w:hAnsi="GHEA Grapalat" w:cs="Calibri"/>
                <w:bCs/>
                <w:color w:val="000000"/>
                <w:sz w:val="20"/>
                <w:szCs w:val="20"/>
              </w:rPr>
            </w:pPr>
            <w:r w:rsidRPr="0069087A">
              <w:rPr>
                <w:rFonts w:ascii="GHEA Grapalat" w:hAnsi="GHEA Grapalat" w:cs="Calibri"/>
                <w:bCs/>
                <w:color w:val="000000"/>
                <w:sz w:val="20"/>
                <w:szCs w:val="20"/>
              </w:rPr>
              <w:t>1</w:t>
            </w:r>
          </w:p>
        </w:tc>
        <w:tc>
          <w:tcPr>
            <w:tcW w:w="1275" w:type="dxa"/>
            <w:vAlign w:val="center"/>
          </w:tcPr>
          <w:p w14:paraId="1066A9B0" w14:textId="023037FF" w:rsidR="00AC1B7A" w:rsidRPr="00956171" w:rsidRDefault="00AC1B7A" w:rsidP="0034502E">
            <w:pPr>
              <w:jc w:val="center"/>
              <w:rPr>
                <w:rFonts w:ascii="GHEA Grapalat" w:hAnsi="GHEA Grapalat" w:cs="Calibri"/>
                <w:bCs/>
                <w:color w:val="000000"/>
                <w:sz w:val="16"/>
                <w:szCs w:val="16"/>
              </w:rPr>
            </w:pPr>
            <w:r w:rsidRPr="00956171">
              <w:rPr>
                <w:rFonts w:ascii="GHEA Grapalat" w:hAnsi="GHEA Grapalat" w:cs="Calibri"/>
                <w:bCs/>
                <w:color w:val="000000"/>
                <w:sz w:val="16"/>
                <w:szCs w:val="16"/>
              </w:rPr>
              <w:t>ՀՀ Արմավիրի մարզ, Փարաքար համայնք</w:t>
            </w:r>
          </w:p>
        </w:tc>
        <w:tc>
          <w:tcPr>
            <w:tcW w:w="1701" w:type="dxa"/>
            <w:vAlign w:val="center"/>
          </w:tcPr>
          <w:p w14:paraId="4D887BC9" w14:textId="6D95BF73" w:rsidR="00AC1B7A" w:rsidRPr="00956171" w:rsidRDefault="00597BF3" w:rsidP="00C036F6">
            <w:pPr>
              <w:jc w:val="center"/>
              <w:rPr>
                <w:rFonts w:ascii="GHEA Grapalat" w:hAnsi="GHEA Grapalat" w:cs="Calibri"/>
                <w:bCs/>
                <w:color w:val="000000"/>
                <w:sz w:val="12"/>
                <w:szCs w:val="12"/>
              </w:rPr>
            </w:pPr>
            <w:r>
              <w:rPr>
                <w:rFonts w:ascii="GHEA Grapalat" w:hAnsi="GHEA Grapalat" w:cs="Sylfaen"/>
                <w:sz w:val="12"/>
                <w:szCs w:val="12"/>
                <w:lang w:val="hy-AM"/>
              </w:rPr>
              <w:t xml:space="preserve">Պայմանագիրն </w:t>
            </w:r>
            <w:r w:rsidR="00AC1B7A" w:rsidRPr="00956171">
              <w:rPr>
                <w:rFonts w:ascii="GHEA Grapalat" w:hAnsi="GHEA Grapalat" w:cs="Sylfaen"/>
                <w:sz w:val="12"/>
                <w:szCs w:val="12"/>
                <w:lang w:val="hy-AM"/>
              </w:rPr>
              <w:t xml:space="preserve">ուժի մեջ մտնելու օրվանից հաշված </w:t>
            </w:r>
            <w:r w:rsidR="00C036F6">
              <w:rPr>
                <w:rFonts w:ascii="GHEA Grapalat" w:hAnsi="GHEA Grapalat" w:cs="Sylfaen"/>
                <w:sz w:val="12"/>
                <w:szCs w:val="12"/>
                <w:lang w:val="hy-AM"/>
              </w:rPr>
              <w:t>20</w:t>
            </w:r>
            <w:r w:rsidR="00AC1B7A" w:rsidRPr="00956171">
              <w:rPr>
                <w:rFonts w:ascii="GHEA Grapalat" w:hAnsi="GHEA Grapalat" w:cs="Arial"/>
                <w:sz w:val="12"/>
                <w:szCs w:val="12"/>
                <w:lang w:val="hy-AM"/>
              </w:rPr>
              <w:t xml:space="preserve"> </w:t>
            </w:r>
            <w:r w:rsidR="00AC1B7A" w:rsidRPr="00956171">
              <w:rPr>
                <w:rFonts w:ascii="GHEA Grapalat" w:hAnsi="GHEA Grapalat" w:cs="Sylfaen"/>
                <w:sz w:val="12"/>
                <w:szCs w:val="12"/>
                <w:lang w:val="hy-AM"/>
              </w:rPr>
              <w:t>օրացույցային օր</w:t>
            </w:r>
            <w:r w:rsidR="00AC1B7A" w:rsidRPr="00956171">
              <w:rPr>
                <w:rFonts w:ascii="GHEA Grapalat" w:hAnsi="GHEA Grapalat" w:cs="Calibri"/>
                <w:bCs/>
                <w:color w:val="000000"/>
                <w:sz w:val="12"/>
                <w:szCs w:val="12"/>
              </w:rPr>
              <w:t>ում</w:t>
            </w:r>
          </w:p>
        </w:tc>
      </w:tr>
    </w:tbl>
    <w:p w14:paraId="00D2D1D3" w14:textId="77777777" w:rsidR="00ED6D7A"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lastRenderedPageBreak/>
        <w:t>* Մասնակիցը պետք է ունենա նմանատիպ աշխատանքների նախագծանախահաշվային աշխատանքների փաթեթի կազմման  համապատասխան</w:t>
      </w:r>
    </w:p>
    <w:p w14:paraId="32C8396F" w14:textId="77777777" w:rsidR="009A4090"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t xml:space="preserve"> ոլորտի լիցենզիա: </w:t>
      </w:r>
    </w:p>
    <w:p w14:paraId="4650307D" w14:textId="77777777" w:rsidR="009A4090"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t>1. Նախագծանախահաշվային աշխատանքների փաթեթը պատվիրատուին պետք է հանձնվեն հետևյալ տեսքով՝</w:t>
      </w:r>
    </w:p>
    <w:p w14:paraId="0D611699" w14:textId="77777777" w:rsidR="009A4090" w:rsidRPr="00597BF3" w:rsidRDefault="009A4090" w:rsidP="009A4090">
      <w:pPr>
        <w:spacing w:line="276" w:lineRule="auto"/>
        <w:ind w:left="360"/>
        <w:rPr>
          <w:rFonts w:ascii="GHEA Grapalat" w:hAnsi="GHEA Grapalat"/>
          <w:b/>
          <w:sz w:val="16"/>
          <w:szCs w:val="16"/>
          <w:lang w:val="hy-AM"/>
        </w:rPr>
      </w:pPr>
      <w:r w:rsidRPr="00597BF3">
        <w:rPr>
          <w:rFonts w:ascii="GHEA Grapalat" w:hAnsi="GHEA Grapalat"/>
          <w:b/>
          <w:sz w:val="16"/>
          <w:szCs w:val="16"/>
          <w:lang w:val="hy-AM"/>
        </w:rPr>
        <w:t>2. Ինժեներական /ներքին և արտաքին/ լուծումներ /գծագրական և տեքստային նյութեր/</w:t>
      </w:r>
    </w:p>
    <w:p w14:paraId="60ACAC05"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Շինմոնտաժային աշխատանքների նախահաշիվ</w:t>
      </w:r>
    </w:p>
    <w:p w14:paraId="5B501DBF"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Շինարարության կազմակերպման նախագիծ</w:t>
      </w:r>
    </w:p>
    <w:p w14:paraId="2B9211BD"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 xml:space="preserve">Այլ փաստաթղթեր, որոնք նախատեսված են ՀՀ օրենսդրությամբ </w:t>
      </w:r>
    </w:p>
    <w:p w14:paraId="1DBF41F9"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 xml:space="preserve">Նախագծանախահաշվային աշխատանքների փաթեթները հմաձայնեցնել բոլոր շահագրգիռ կազմակերպությունների հետ: </w:t>
      </w:r>
    </w:p>
    <w:p w14:paraId="4D52BDC8"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Նախագծանախահաշվային փաստաթղթերի /տեքստային և գծագրական նյութերի, նախահաշվի/ ամբողջական փաթեթի ներկայացում 5 օրինակ՝ փաստաթղթային և էլեկտրոնային՝ AutoCAD և PDF տարբերակներով, նախահաշիվը ՝ EXCEL տարբերակով հայերեն և ռուսերեն լեզուներով։</w:t>
      </w:r>
    </w:p>
    <w:p w14:paraId="7A4770B4"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Ծավալաթերթ նախահաշիվը պետք է ներկայացվի ինչպես միավորի և ընդհանւոր գներով, այնպես էլ յուրաքանչյուր բաժնի նկատմամբ հաշվարկված տոկոսային հարաբերակցությամբ։</w:t>
      </w:r>
    </w:p>
    <w:p w14:paraId="70D3E906" w14:textId="2CD9476B" w:rsidR="007678FA" w:rsidRPr="00674D33" w:rsidRDefault="007678FA" w:rsidP="00BC3FA5">
      <w:pPr>
        <w:jc w:val="both"/>
        <w:rPr>
          <w:rFonts w:ascii="GHEA Grapalat" w:hAnsi="GHEA Grapalat"/>
          <w:sz w:val="20"/>
          <w:lang w:val="hy-AM"/>
        </w:rPr>
      </w:pPr>
      <w:r w:rsidRPr="009A4090">
        <w:rPr>
          <w:rFonts w:ascii="GHEA Grapalat" w:hAnsi="GHEA Grapalat"/>
          <w:sz w:val="20"/>
          <w:lang w:val="hy-AM"/>
        </w:rPr>
        <w:t xml:space="preserve"> </w:t>
      </w:r>
    </w:p>
    <w:tbl>
      <w:tblPr>
        <w:tblW w:w="9639" w:type="dxa"/>
        <w:jc w:val="center"/>
        <w:tblLayout w:type="fixed"/>
        <w:tblLook w:val="0000" w:firstRow="0" w:lastRow="0" w:firstColumn="0" w:lastColumn="0" w:noHBand="0" w:noVBand="0"/>
      </w:tblPr>
      <w:tblGrid>
        <w:gridCol w:w="4536"/>
        <w:gridCol w:w="760"/>
        <w:gridCol w:w="4343"/>
      </w:tblGrid>
      <w:tr w:rsidR="007678FA" w:rsidRPr="00064ADD" w14:paraId="7F670774" w14:textId="77777777" w:rsidTr="00E53C12">
        <w:trPr>
          <w:jc w:val="center"/>
        </w:trPr>
        <w:tc>
          <w:tcPr>
            <w:tcW w:w="4536" w:type="dxa"/>
          </w:tcPr>
          <w:p w14:paraId="0C9F8B89"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FB8C017" w14:textId="77777777" w:rsidR="007678FA" w:rsidRPr="00064ADD" w:rsidRDefault="007678FA" w:rsidP="00E53C12">
            <w:pPr>
              <w:rPr>
                <w:rFonts w:ascii="GHEA Grapalat" w:hAnsi="GHEA Grapalat"/>
                <w:sz w:val="22"/>
                <w:szCs w:val="22"/>
                <w:lang w:val="ru-RU"/>
              </w:rPr>
            </w:pPr>
          </w:p>
          <w:p w14:paraId="6D7553E9" w14:textId="77777777" w:rsidR="007678FA" w:rsidRPr="00064ADD" w:rsidRDefault="007678FA" w:rsidP="00E53C12">
            <w:pPr>
              <w:rPr>
                <w:rFonts w:ascii="GHEA Grapalat" w:hAnsi="GHEA Grapalat"/>
                <w:lang w:val="ru-RU"/>
              </w:rPr>
            </w:pPr>
          </w:p>
          <w:p w14:paraId="4921081B"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1340D46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920DF57"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D24CC5F" w14:textId="77777777" w:rsidR="007678FA" w:rsidRPr="00064ADD" w:rsidRDefault="007678FA" w:rsidP="00E53C12">
            <w:pPr>
              <w:spacing w:line="360" w:lineRule="auto"/>
              <w:jc w:val="center"/>
              <w:rPr>
                <w:rFonts w:ascii="GHEA Grapalat" w:hAnsi="GHEA Grapalat"/>
                <w:lang w:val="ru-RU"/>
              </w:rPr>
            </w:pPr>
          </w:p>
        </w:tc>
        <w:tc>
          <w:tcPr>
            <w:tcW w:w="4343" w:type="dxa"/>
          </w:tcPr>
          <w:p w14:paraId="47C12217"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745B46E" w14:textId="77777777" w:rsidR="007678FA" w:rsidRPr="00064ADD" w:rsidRDefault="007678FA" w:rsidP="00E53C12">
            <w:pPr>
              <w:jc w:val="center"/>
              <w:rPr>
                <w:rFonts w:ascii="GHEA Grapalat" w:hAnsi="GHEA Grapalat"/>
                <w:lang w:val="ru-RU"/>
              </w:rPr>
            </w:pPr>
          </w:p>
          <w:p w14:paraId="60AEF3A0" w14:textId="77777777" w:rsidR="007678FA" w:rsidRPr="00064ADD" w:rsidRDefault="007678FA" w:rsidP="00E53C12">
            <w:pPr>
              <w:jc w:val="center"/>
              <w:rPr>
                <w:rFonts w:ascii="GHEA Grapalat" w:hAnsi="GHEA Grapalat"/>
              </w:rPr>
            </w:pPr>
          </w:p>
          <w:p w14:paraId="32C5318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2098079"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519294E5"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2E95ED6B" w14:textId="77777777" w:rsidR="004D3450" w:rsidRDefault="004D3450" w:rsidP="007678FA">
      <w:pPr>
        <w:jc w:val="center"/>
        <w:rPr>
          <w:rFonts w:ascii="GHEA Grapalat" w:hAnsi="GHEA Grapalat"/>
          <w:sz w:val="20"/>
        </w:rPr>
        <w:sectPr w:rsidR="004D3450" w:rsidSect="004D3450">
          <w:footnotePr>
            <w:pos w:val="beneathText"/>
          </w:footnotePr>
          <w:pgSz w:w="16838" w:h="11906" w:orient="landscape" w:code="9"/>
          <w:pgMar w:top="663" w:right="533" w:bottom="851" w:left="425" w:header="561" w:footer="561" w:gutter="0"/>
          <w:cols w:space="720"/>
        </w:sectPr>
      </w:pPr>
    </w:p>
    <w:p w14:paraId="48C1FA83" w14:textId="77777777" w:rsidR="007678FA" w:rsidRPr="00064ADD" w:rsidRDefault="007678FA" w:rsidP="007678FA">
      <w:pPr>
        <w:jc w:val="right"/>
        <w:rPr>
          <w:rFonts w:ascii="GHEA Grapalat" w:hAnsi="GHEA Grapalat"/>
          <w:sz w:val="20"/>
        </w:rPr>
      </w:pPr>
    </w:p>
    <w:p w14:paraId="54B448DB"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235BEE86"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18DA52EA"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0AAB9262" w14:textId="77777777" w:rsidR="007678FA" w:rsidRPr="00064ADD" w:rsidRDefault="007678FA" w:rsidP="007678FA">
      <w:pPr>
        <w:tabs>
          <w:tab w:val="left" w:pos="9540"/>
        </w:tabs>
        <w:rPr>
          <w:rFonts w:ascii="GHEA Grapalat" w:hAnsi="GHEA Grapalat"/>
          <w:sz w:val="20"/>
        </w:rPr>
      </w:pPr>
    </w:p>
    <w:p w14:paraId="731B75FE" w14:textId="77777777" w:rsidR="007678FA" w:rsidRPr="00064ADD" w:rsidRDefault="007678FA" w:rsidP="007678FA">
      <w:pPr>
        <w:tabs>
          <w:tab w:val="left" w:pos="9540"/>
        </w:tabs>
        <w:rPr>
          <w:rFonts w:ascii="GHEA Grapalat" w:hAnsi="GHEA Grapalat"/>
          <w:sz w:val="20"/>
        </w:rPr>
      </w:pPr>
    </w:p>
    <w:p w14:paraId="7F8A7A8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7E8C2EA3"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60"/>
        <w:gridCol w:w="2551"/>
        <w:gridCol w:w="521"/>
        <w:gridCol w:w="464"/>
        <w:gridCol w:w="464"/>
        <w:gridCol w:w="464"/>
        <w:gridCol w:w="464"/>
        <w:gridCol w:w="464"/>
        <w:gridCol w:w="464"/>
        <w:gridCol w:w="464"/>
        <w:gridCol w:w="464"/>
        <w:gridCol w:w="464"/>
        <w:gridCol w:w="464"/>
        <w:gridCol w:w="464"/>
        <w:gridCol w:w="754"/>
      </w:tblGrid>
      <w:tr w:rsidR="007678FA" w:rsidRPr="00064ADD" w14:paraId="3228CEC6" w14:textId="77777777" w:rsidTr="00CE436A">
        <w:tc>
          <w:tcPr>
            <w:tcW w:w="11341" w:type="dxa"/>
            <w:gridSpan w:val="16"/>
          </w:tcPr>
          <w:p w14:paraId="62E62510"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ED15FA" w14:paraId="57DEF3BD" w14:textId="77777777" w:rsidTr="00CE436A">
        <w:tc>
          <w:tcPr>
            <w:tcW w:w="851" w:type="dxa"/>
            <w:vAlign w:val="center"/>
          </w:tcPr>
          <w:p w14:paraId="62915459" w14:textId="77777777" w:rsidR="007678FA" w:rsidRPr="00956171" w:rsidRDefault="007678FA" w:rsidP="00E53C12">
            <w:pPr>
              <w:jc w:val="center"/>
              <w:rPr>
                <w:rFonts w:ascii="GHEA Grapalat" w:hAnsi="GHEA Grapalat"/>
                <w:sz w:val="12"/>
                <w:szCs w:val="12"/>
                <w:lang w:val="es-ES"/>
              </w:rPr>
            </w:pPr>
            <w:r w:rsidRPr="00956171">
              <w:rPr>
                <w:rFonts w:ascii="GHEA Grapalat" w:hAnsi="GHEA Grapalat"/>
                <w:sz w:val="12"/>
                <w:szCs w:val="12"/>
              </w:rPr>
              <w:t>հրավերով նախատեսված չափաբաժնի համարը</w:t>
            </w:r>
          </w:p>
        </w:tc>
        <w:tc>
          <w:tcPr>
            <w:tcW w:w="1560" w:type="dxa"/>
            <w:vAlign w:val="center"/>
          </w:tcPr>
          <w:p w14:paraId="7C5DD30A" w14:textId="77777777" w:rsidR="007678FA" w:rsidRPr="00956171" w:rsidRDefault="007678FA" w:rsidP="00E53C12">
            <w:pPr>
              <w:jc w:val="center"/>
              <w:rPr>
                <w:rFonts w:ascii="GHEA Grapalat" w:hAnsi="GHEA Grapalat"/>
                <w:sz w:val="12"/>
                <w:szCs w:val="12"/>
                <w:lang w:val="es-ES"/>
              </w:rPr>
            </w:pPr>
            <w:r w:rsidRPr="00956171">
              <w:rPr>
                <w:rFonts w:ascii="GHEA Grapalat" w:hAnsi="GHEA Grapalat"/>
                <w:sz w:val="12"/>
                <w:szCs w:val="12"/>
              </w:rPr>
              <w:t>գնումների</w:t>
            </w:r>
            <w:r w:rsidRPr="00956171">
              <w:rPr>
                <w:rFonts w:ascii="GHEA Grapalat" w:hAnsi="GHEA Grapalat"/>
                <w:sz w:val="12"/>
                <w:szCs w:val="12"/>
                <w:lang w:val="es-ES"/>
              </w:rPr>
              <w:t xml:space="preserve"> </w:t>
            </w:r>
            <w:r w:rsidRPr="00956171">
              <w:rPr>
                <w:rFonts w:ascii="GHEA Grapalat" w:hAnsi="GHEA Grapalat"/>
                <w:sz w:val="12"/>
                <w:szCs w:val="12"/>
              </w:rPr>
              <w:t>պլանով</w:t>
            </w:r>
            <w:r w:rsidRPr="00956171">
              <w:rPr>
                <w:rFonts w:ascii="GHEA Grapalat" w:hAnsi="GHEA Grapalat"/>
                <w:sz w:val="12"/>
                <w:szCs w:val="12"/>
                <w:lang w:val="es-ES"/>
              </w:rPr>
              <w:t xml:space="preserve"> </w:t>
            </w:r>
            <w:r w:rsidRPr="00956171">
              <w:rPr>
                <w:rFonts w:ascii="GHEA Grapalat" w:hAnsi="GHEA Grapalat"/>
                <w:sz w:val="12"/>
                <w:szCs w:val="12"/>
              </w:rPr>
              <w:t>նախատեսված</w:t>
            </w:r>
            <w:r w:rsidRPr="00956171">
              <w:rPr>
                <w:rFonts w:ascii="GHEA Grapalat" w:hAnsi="GHEA Grapalat"/>
                <w:sz w:val="12"/>
                <w:szCs w:val="12"/>
                <w:lang w:val="es-ES"/>
              </w:rPr>
              <w:t xml:space="preserve"> </w:t>
            </w:r>
            <w:r w:rsidRPr="00956171">
              <w:rPr>
                <w:rFonts w:ascii="GHEA Grapalat" w:hAnsi="GHEA Grapalat"/>
                <w:sz w:val="12"/>
                <w:szCs w:val="12"/>
              </w:rPr>
              <w:t>միջանցիկ</w:t>
            </w:r>
            <w:r w:rsidRPr="00956171">
              <w:rPr>
                <w:rFonts w:ascii="GHEA Grapalat" w:hAnsi="GHEA Grapalat"/>
                <w:sz w:val="12"/>
                <w:szCs w:val="12"/>
                <w:lang w:val="es-ES"/>
              </w:rPr>
              <w:t xml:space="preserve"> </w:t>
            </w:r>
            <w:r w:rsidRPr="00956171">
              <w:rPr>
                <w:rFonts w:ascii="GHEA Grapalat" w:hAnsi="GHEA Grapalat"/>
                <w:sz w:val="12"/>
                <w:szCs w:val="12"/>
              </w:rPr>
              <w:t>ծածկագիրը</w:t>
            </w:r>
            <w:r w:rsidRPr="00956171">
              <w:rPr>
                <w:rFonts w:ascii="GHEA Grapalat" w:hAnsi="GHEA Grapalat"/>
                <w:sz w:val="12"/>
                <w:szCs w:val="12"/>
                <w:lang w:val="es-ES"/>
              </w:rPr>
              <w:t xml:space="preserve">` </w:t>
            </w:r>
            <w:r w:rsidRPr="00956171">
              <w:rPr>
                <w:rFonts w:ascii="GHEA Grapalat" w:hAnsi="GHEA Grapalat"/>
                <w:sz w:val="12"/>
                <w:szCs w:val="12"/>
              </w:rPr>
              <w:t>ըստ</w:t>
            </w:r>
            <w:r w:rsidRPr="00956171">
              <w:rPr>
                <w:rFonts w:ascii="GHEA Grapalat" w:hAnsi="GHEA Grapalat"/>
                <w:sz w:val="12"/>
                <w:szCs w:val="12"/>
                <w:lang w:val="es-ES"/>
              </w:rPr>
              <w:t xml:space="preserve"> </w:t>
            </w:r>
            <w:r w:rsidRPr="00956171">
              <w:rPr>
                <w:rFonts w:ascii="GHEA Grapalat" w:hAnsi="GHEA Grapalat"/>
                <w:sz w:val="12"/>
                <w:szCs w:val="12"/>
              </w:rPr>
              <w:t>ԳՄԱ</w:t>
            </w:r>
            <w:r w:rsidRPr="00956171">
              <w:rPr>
                <w:rFonts w:ascii="GHEA Grapalat" w:hAnsi="GHEA Grapalat"/>
                <w:sz w:val="12"/>
                <w:szCs w:val="12"/>
                <w:lang w:val="es-ES"/>
              </w:rPr>
              <w:t xml:space="preserve"> </w:t>
            </w:r>
            <w:r w:rsidRPr="00956171">
              <w:rPr>
                <w:rFonts w:ascii="GHEA Grapalat" w:hAnsi="GHEA Grapalat"/>
                <w:sz w:val="12"/>
                <w:szCs w:val="12"/>
              </w:rPr>
              <w:t>դասակարգման</w:t>
            </w:r>
            <w:r w:rsidRPr="00956171">
              <w:rPr>
                <w:rFonts w:ascii="GHEA Grapalat" w:hAnsi="GHEA Grapalat"/>
                <w:sz w:val="12"/>
                <w:szCs w:val="12"/>
                <w:lang w:val="es-ES"/>
              </w:rPr>
              <w:t xml:space="preserve"> (CPV)</w:t>
            </w:r>
          </w:p>
        </w:tc>
        <w:tc>
          <w:tcPr>
            <w:tcW w:w="2551" w:type="dxa"/>
            <w:vAlign w:val="center"/>
          </w:tcPr>
          <w:p w14:paraId="36761860"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379" w:type="dxa"/>
            <w:gridSpan w:val="13"/>
            <w:vAlign w:val="center"/>
          </w:tcPr>
          <w:p w14:paraId="6B91EA85" w14:textId="477D2D72" w:rsidR="007678FA" w:rsidRPr="00064ADD" w:rsidRDefault="007678FA" w:rsidP="008A2D83">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B7531C">
              <w:rPr>
                <w:rFonts w:ascii="GHEA Grapalat" w:hAnsi="GHEA Grapalat"/>
                <w:sz w:val="18"/>
                <w:lang w:val="hy-AM"/>
              </w:rPr>
              <w:t>2</w:t>
            </w:r>
            <w:r w:rsidR="008A2D83">
              <w:rPr>
                <w:rFonts w:ascii="GHEA Grapalat" w:hAnsi="GHEA Grapalat"/>
                <w:sz w:val="18"/>
                <w:lang w:val="hy-AM"/>
              </w:rPr>
              <w:t>4</w:t>
            </w:r>
            <w:r w:rsidR="00B7531C">
              <w:rPr>
                <w:rFonts w:ascii="GHEA Grapalat" w:hAnsi="GHEA Grapalat"/>
                <w:sz w:val="18"/>
                <w:lang w:val="hy-AM"/>
              </w:rPr>
              <w:t>թ</w:t>
            </w:r>
            <w:r w:rsidRPr="00064ADD">
              <w:rPr>
                <w:rFonts w:ascii="GHEA Grapalat" w:hAnsi="GHEA Grapalat"/>
                <w:sz w:val="18"/>
                <w:lang w:val="es-ES"/>
              </w:rPr>
              <w:t>-ին` ըստ ամիսների, այդ թվում**</w:t>
            </w:r>
          </w:p>
        </w:tc>
      </w:tr>
      <w:tr w:rsidR="007678FA" w:rsidRPr="00064ADD" w14:paraId="655D01C9" w14:textId="77777777" w:rsidTr="00CE436A">
        <w:trPr>
          <w:trHeight w:val="1140"/>
        </w:trPr>
        <w:tc>
          <w:tcPr>
            <w:tcW w:w="851" w:type="dxa"/>
          </w:tcPr>
          <w:p w14:paraId="1F398A94" w14:textId="77777777" w:rsidR="007678FA" w:rsidRPr="00064ADD" w:rsidRDefault="007678FA" w:rsidP="00E53C12">
            <w:pPr>
              <w:jc w:val="center"/>
              <w:rPr>
                <w:rFonts w:ascii="GHEA Grapalat" w:hAnsi="GHEA Grapalat"/>
                <w:sz w:val="20"/>
                <w:lang w:val="es-ES"/>
              </w:rPr>
            </w:pPr>
          </w:p>
        </w:tc>
        <w:tc>
          <w:tcPr>
            <w:tcW w:w="1560" w:type="dxa"/>
          </w:tcPr>
          <w:p w14:paraId="7D861F56" w14:textId="77777777" w:rsidR="007678FA" w:rsidRPr="00064ADD" w:rsidRDefault="007678FA" w:rsidP="00E53C12">
            <w:pPr>
              <w:jc w:val="center"/>
              <w:rPr>
                <w:rFonts w:ascii="GHEA Grapalat" w:hAnsi="GHEA Grapalat"/>
                <w:sz w:val="20"/>
                <w:lang w:val="es-ES"/>
              </w:rPr>
            </w:pPr>
          </w:p>
        </w:tc>
        <w:tc>
          <w:tcPr>
            <w:tcW w:w="2551" w:type="dxa"/>
          </w:tcPr>
          <w:p w14:paraId="1D6D22B3" w14:textId="77777777" w:rsidR="007678FA" w:rsidRPr="00064ADD" w:rsidRDefault="007678FA" w:rsidP="00E53C12">
            <w:pPr>
              <w:jc w:val="center"/>
              <w:rPr>
                <w:rFonts w:ascii="GHEA Grapalat" w:hAnsi="GHEA Grapalat"/>
                <w:sz w:val="20"/>
                <w:lang w:val="es-ES"/>
              </w:rPr>
            </w:pPr>
          </w:p>
        </w:tc>
        <w:tc>
          <w:tcPr>
            <w:tcW w:w="521" w:type="dxa"/>
            <w:textDirection w:val="btLr"/>
            <w:vAlign w:val="center"/>
          </w:tcPr>
          <w:p w14:paraId="7ED8FBA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653A17B8"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00ACCB95"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000ACF86"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39C80A98"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4A4B301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417FA40A"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58C4DF62"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4" w:type="dxa"/>
            <w:textDirection w:val="btLr"/>
            <w:vAlign w:val="center"/>
          </w:tcPr>
          <w:p w14:paraId="13BAA4F2"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7A56926E"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663C80D7"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3A27B41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754" w:type="dxa"/>
            <w:vAlign w:val="center"/>
          </w:tcPr>
          <w:p w14:paraId="2035879E"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40A06C06" w14:textId="77777777" w:rsidR="007678FA" w:rsidRPr="00064ADD" w:rsidRDefault="007678FA" w:rsidP="00E53C12">
            <w:pPr>
              <w:jc w:val="center"/>
              <w:rPr>
                <w:rFonts w:ascii="GHEA Grapalat" w:hAnsi="GHEA Grapalat"/>
                <w:sz w:val="18"/>
                <w:lang w:val="es-ES"/>
              </w:rPr>
            </w:pPr>
          </w:p>
        </w:tc>
      </w:tr>
      <w:tr w:rsidR="00A201E7" w:rsidRPr="00064ADD" w14:paraId="5F6AE255" w14:textId="77777777" w:rsidTr="00A201E7">
        <w:trPr>
          <w:cantSplit/>
          <w:trHeight w:val="1538"/>
        </w:trPr>
        <w:tc>
          <w:tcPr>
            <w:tcW w:w="851" w:type="dxa"/>
            <w:vAlign w:val="center"/>
          </w:tcPr>
          <w:p w14:paraId="3C1A7388" w14:textId="77777777" w:rsidR="00A201E7" w:rsidRPr="00F85792" w:rsidRDefault="00A201E7" w:rsidP="00A201E7">
            <w:pPr>
              <w:jc w:val="center"/>
              <w:rPr>
                <w:rFonts w:ascii="GHEA Grapalat" w:hAnsi="GHEA Grapalat"/>
                <w:sz w:val="20"/>
                <w:lang w:val="hy-AM"/>
              </w:rPr>
            </w:pPr>
            <w:r>
              <w:rPr>
                <w:rFonts w:ascii="GHEA Grapalat" w:hAnsi="GHEA Grapalat"/>
                <w:sz w:val="20"/>
                <w:lang w:val="hy-AM"/>
              </w:rPr>
              <w:t>1</w:t>
            </w:r>
          </w:p>
        </w:tc>
        <w:tc>
          <w:tcPr>
            <w:tcW w:w="1560" w:type="dxa"/>
            <w:vAlign w:val="center"/>
          </w:tcPr>
          <w:p w14:paraId="5DCEF761" w14:textId="7F73B383" w:rsidR="00A201E7" w:rsidRPr="000423A5" w:rsidRDefault="00A201E7" w:rsidP="00A201E7">
            <w:pPr>
              <w:jc w:val="center"/>
              <w:rPr>
                <w:rFonts w:ascii="GHEA Grapalat" w:hAnsi="GHEA Grapalat"/>
                <w:sz w:val="14"/>
                <w:szCs w:val="14"/>
                <w:lang w:val="hy-AM"/>
              </w:rPr>
            </w:pPr>
            <w:r w:rsidRPr="00AC1314">
              <w:rPr>
                <w:rFonts w:ascii="GHEA Grapalat" w:hAnsi="GHEA Grapalat" w:cs="Calibri"/>
                <w:bCs/>
                <w:sz w:val="14"/>
                <w:szCs w:val="14"/>
              </w:rPr>
              <w:t>71241200/</w:t>
            </w:r>
            <w:r w:rsidR="000423A5">
              <w:rPr>
                <w:rFonts w:ascii="GHEA Grapalat" w:hAnsi="GHEA Grapalat" w:cs="Calibri"/>
                <w:bCs/>
                <w:sz w:val="14"/>
                <w:szCs w:val="14"/>
                <w:lang w:val="hy-AM"/>
              </w:rPr>
              <w:t>1</w:t>
            </w:r>
          </w:p>
        </w:tc>
        <w:tc>
          <w:tcPr>
            <w:tcW w:w="2551" w:type="dxa"/>
            <w:vAlign w:val="center"/>
          </w:tcPr>
          <w:p w14:paraId="67F52F4F" w14:textId="59F46B65" w:rsidR="00A201E7" w:rsidRPr="00A201E7" w:rsidRDefault="00A201E7" w:rsidP="00A201E7">
            <w:pPr>
              <w:rPr>
                <w:rFonts w:ascii="GHEA Grapalat" w:hAnsi="GHEA Grapalat"/>
                <w:sz w:val="16"/>
                <w:szCs w:val="16"/>
                <w:lang w:val="es-ES"/>
              </w:rPr>
            </w:pPr>
            <w:r w:rsidRPr="00A201E7">
              <w:rPr>
                <w:rFonts w:ascii="GHEA Grapalat" w:hAnsi="GHEA Grapalat"/>
                <w:sz w:val="16"/>
                <w:szCs w:val="16"/>
                <w:lang w:val="hy-AM"/>
              </w:rPr>
              <w:t xml:space="preserve">Փարաքար համայնքի Փարաքար բնակավայրի Է. Թևոսյան, Բարեկամության, Սևանի, Էրեբունի, Ռ. Արշակյան փողոցներն իրար միացնող ճանապարհի ասֆալտապատման աշխատանքների </w:t>
            </w:r>
            <w:r w:rsidRPr="00A201E7">
              <w:rPr>
                <w:rFonts w:ascii="GHEA Grapalat" w:hAnsi="GHEA Grapalat" w:cs="Sylfaen"/>
                <w:color w:val="000000"/>
                <w:sz w:val="16"/>
                <w:szCs w:val="16"/>
                <w:lang w:val="hy-AM"/>
              </w:rPr>
              <w:t xml:space="preserve">նախագծանախահաշվային </w:t>
            </w:r>
            <w:r w:rsidRPr="00A201E7">
              <w:rPr>
                <w:rFonts w:ascii="GHEA Grapalat" w:hAnsi="GHEA Grapalat"/>
                <w:sz w:val="16"/>
                <w:szCs w:val="16"/>
                <w:lang w:val="es-ES"/>
              </w:rPr>
              <w:t xml:space="preserve"> </w:t>
            </w:r>
            <w:r w:rsidRPr="00A201E7">
              <w:rPr>
                <w:rFonts w:ascii="GHEA Grapalat" w:hAnsi="GHEA Grapalat"/>
                <w:sz w:val="16"/>
                <w:szCs w:val="16"/>
                <w:lang w:val="hy-AM"/>
              </w:rPr>
              <w:t>փաստաթղթերի</w:t>
            </w:r>
            <w:r w:rsidRPr="00A201E7">
              <w:rPr>
                <w:rFonts w:ascii="GHEA Grapalat" w:hAnsi="GHEA Grapalat"/>
                <w:sz w:val="16"/>
                <w:szCs w:val="16"/>
                <w:lang w:val="es-ES"/>
              </w:rPr>
              <w:t xml:space="preserve"> </w:t>
            </w:r>
            <w:r w:rsidRPr="00A201E7">
              <w:rPr>
                <w:rFonts w:ascii="GHEA Grapalat" w:hAnsi="GHEA Grapalat"/>
                <w:sz w:val="16"/>
                <w:szCs w:val="16"/>
                <w:lang w:val="hy-AM"/>
              </w:rPr>
              <w:t>կազմման</w:t>
            </w:r>
            <w:r w:rsidRPr="00A201E7">
              <w:rPr>
                <w:rFonts w:ascii="GHEA Grapalat" w:hAnsi="GHEA Grapalat"/>
                <w:sz w:val="16"/>
                <w:szCs w:val="16"/>
                <w:lang w:val="es-ES"/>
              </w:rPr>
              <w:t xml:space="preserve"> </w:t>
            </w:r>
            <w:r w:rsidRPr="00A201E7">
              <w:rPr>
                <w:rFonts w:ascii="GHEA Grapalat" w:hAnsi="GHEA Grapalat"/>
                <w:sz w:val="16"/>
                <w:szCs w:val="16"/>
                <w:lang w:val="hy-AM"/>
              </w:rPr>
              <w:t>ծառայությունների ձեռքբերում</w:t>
            </w:r>
          </w:p>
        </w:tc>
        <w:tc>
          <w:tcPr>
            <w:tcW w:w="521" w:type="dxa"/>
          </w:tcPr>
          <w:p w14:paraId="3F8D67E5" w14:textId="07B9E351" w:rsidR="00A201E7" w:rsidRPr="00064ADD" w:rsidRDefault="00A201E7" w:rsidP="00A201E7">
            <w:pPr>
              <w:jc w:val="center"/>
              <w:rPr>
                <w:rFonts w:ascii="GHEA Grapalat" w:hAnsi="GHEA Grapalat"/>
                <w:lang w:val="pt-BR"/>
              </w:rPr>
            </w:pPr>
          </w:p>
        </w:tc>
        <w:tc>
          <w:tcPr>
            <w:tcW w:w="464" w:type="dxa"/>
          </w:tcPr>
          <w:p w14:paraId="64FE0480" w14:textId="41662C2F" w:rsidR="00A201E7" w:rsidRPr="00064ADD" w:rsidRDefault="00A201E7" w:rsidP="00A201E7">
            <w:pPr>
              <w:jc w:val="center"/>
              <w:rPr>
                <w:rFonts w:ascii="GHEA Grapalat" w:hAnsi="GHEA Grapalat"/>
                <w:lang w:val="pt-BR"/>
              </w:rPr>
            </w:pPr>
          </w:p>
        </w:tc>
        <w:tc>
          <w:tcPr>
            <w:tcW w:w="464" w:type="dxa"/>
          </w:tcPr>
          <w:p w14:paraId="0F2DA0DC" w14:textId="71D988E8" w:rsidR="00A201E7" w:rsidRPr="00064ADD" w:rsidRDefault="00A201E7" w:rsidP="00A201E7">
            <w:pPr>
              <w:jc w:val="center"/>
              <w:rPr>
                <w:rFonts w:ascii="GHEA Grapalat" w:hAnsi="GHEA Grapalat" w:cs="Arial"/>
                <w:sz w:val="18"/>
                <w:szCs w:val="18"/>
                <w:lang w:val="pt-BR"/>
              </w:rPr>
            </w:pPr>
          </w:p>
        </w:tc>
        <w:tc>
          <w:tcPr>
            <w:tcW w:w="464" w:type="dxa"/>
            <w:vAlign w:val="center"/>
          </w:tcPr>
          <w:p w14:paraId="4F3AF33A" w14:textId="75F8F553" w:rsidR="00A201E7" w:rsidRPr="001E2763" w:rsidRDefault="00A201E7" w:rsidP="00A201E7">
            <w:pPr>
              <w:jc w:val="center"/>
              <w:rPr>
                <w:rFonts w:ascii="GHEA Grapalat" w:hAnsi="GHEA Grapalat" w:cs="Arial"/>
                <w:sz w:val="14"/>
                <w:szCs w:val="14"/>
                <w:lang w:val="pt-BR"/>
              </w:rPr>
            </w:pPr>
          </w:p>
        </w:tc>
        <w:tc>
          <w:tcPr>
            <w:tcW w:w="464" w:type="dxa"/>
            <w:vAlign w:val="center"/>
          </w:tcPr>
          <w:p w14:paraId="505AB316" w14:textId="48467E34" w:rsidR="00A201E7" w:rsidRPr="00064ADD" w:rsidRDefault="00A201E7" w:rsidP="00A201E7">
            <w:pPr>
              <w:jc w:val="center"/>
              <w:rPr>
                <w:rFonts w:ascii="GHEA Grapalat" w:hAnsi="GHEA Grapalat" w:cs="Arial"/>
                <w:sz w:val="18"/>
                <w:szCs w:val="18"/>
                <w:lang w:val="pt-BR"/>
              </w:rPr>
            </w:pPr>
          </w:p>
        </w:tc>
        <w:tc>
          <w:tcPr>
            <w:tcW w:w="464" w:type="dxa"/>
            <w:vAlign w:val="center"/>
          </w:tcPr>
          <w:p w14:paraId="0876FA25" w14:textId="319CD483" w:rsidR="00A201E7" w:rsidRPr="008A2D83" w:rsidRDefault="00A201E7" w:rsidP="00A201E7">
            <w:pPr>
              <w:jc w:val="center"/>
              <w:rPr>
                <w:rFonts w:ascii="GHEA Grapalat" w:hAnsi="GHEA Grapalat" w:cs="Arial"/>
                <w:sz w:val="18"/>
                <w:szCs w:val="18"/>
                <w:lang w:val="es-ES"/>
              </w:rPr>
            </w:pPr>
          </w:p>
        </w:tc>
        <w:tc>
          <w:tcPr>
            <w:tcW w:w="464" w:type="dxa"/>
            <w:vAlign w:val="center"/>
          </w:tcPr>
          <w:p w14:paraId="27DFBACA" w14:textId="15EC9F02" w:rsidR="00A201E7" w:rsidRPr="00064ADD" w:rsidRDefault="00A201E7" w:rsidP="00A201E7">
            <w:pPr>
              <w:jc w:val="center"/>
              <w:rPr>
                <w:rFonts w:ascii="GHEA Grapalat" w:hAnsi="GHEA Grapalat" w:cs="Arial"/>
                <w:sz w:val="18"/>
                <w:szCs w:val="18"/>
                <w:lang w:val="pt-BR"/>
              </w:rPr>
            </w:pPr>
          </w:p>
        </w:tc>
        <w:tc>
          <w:tcPr>
            <w:tcW w:w="464" w:type="dxa"/>
            <w:textDirection w:val="btLr"/>
            <w:vAlign w:val="center"/>
          </w:tcPr>
          <w:p w14:paraId="4D0DAF0C" w14:textId="0B3CC36E" w:rsidR="00A201E7" w:rsidRPr="00064ADD" w:rsidRDefault="00A201E7" w:rsidP="00A201E7">
            <w:pPr>
              <w:ind w:left="113" w:right="113"/>
              <w:jc w:val="center"/>
              <w:rPr>
                <w:rFonts w:ascii="GHEA Grapalat" w:hAnsi="GHEA Grapalat" w:cs="Arial"/>
                <w:sz w:val="18"/>
                <w:szCs w:val="18"/>
                <w:lang w:val="pt-BR"/>
              </w:rPr>
            </w:pPr>
            <w:r>
              <w:rPr>
                <w:rFonts w:ascii="GHEA Grapalat" w:hAnsi="GHEA Grapalat" w:cs="Arial"/>
                <w:sz w:val="18"/>
                <w:szCs w:val="18"/>
                <w:lang w:val="hy-AM"/>
              </w:rPr>
              <w:t xml:space="preserve">100 </w:t>
            </w:r>
            <w:r w:rsidRPr="008966CC">
              <w:rPr>
                <w:rFonts w:ascii="GHEA Grapalat" w:hAnsi="GHEA Grapalat" w:cs="Arial"/>
                <w:sz w:val="18"/>
                <w:szCs w:val="18"/>
              </w:rPr>
              <w:t>%</w:t>
            </w:r>
          </w:p>
        </w:tc>
        <w:tc>
          <w:tcPr>
            <w:tcW w:w="464" w:type="dxa"/>
            <w:textDirection w:val="btLr"/>
            <w:vAlign w:val="center"/>
          </w:tcPr>
          <w:p w14:paraId="21014D22" w14:textId="0743DB4B"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49F8C8CC" w14:textId="34BB137F"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683C23D5" w14:textId="62832B93"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66378788" w14:textId="6E196030"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754" w:type="dxa"/>
            <w:textDirection w:val="btLr"/>
            <w:vAlign w:val="center"/>
          </w:tcPr>
          <w:p w14:paraId="7B574E7C" w14:textId="39A28AF8" w:rsidR="00A201E7" w:rsidRPr="00064ADD" w:rsidRDefault="00A201E7" w:rsidP="00A201E7">
            <w:pPr>
              <w:ind w:left="113" w:right="113"/>
              <w:jc w:val="center"/>
              <w:rPr>
                <w:rFonts w:ascii="GHEA Grapalat" w:hAnsi="GHEA Grapalat"/>
                <w:b/>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r>
    </w:tbl>
    <w:p w14:paraId="66FBCFF8" w14:textId="77777777" w:rsidR="007678FA" w:rsidRPr="00956171" w:rsidRDefault="007678FA" w:rsidP="007678FA">
      <w:pPr>
        <w:jc w:val="both"/>
        <w:rPr>
          <w:rFonts w:ascii="GHEA Grapalat" w:hAnsi="GHEA Grapalat" w:cs="Sylfaen"/>
          <w:i/>
          <w:sz w:val="12"/>
          <w:szCs w:val="12"/>
          <w:lang w:val="pt-BR"/>
        </w:rPr>
      </w:pPr>
      <w:r w:rsidRPr="00956171">
        <w:rPr>
          <w:rFonts w:ascii="GHEA Grapalat" w:hAnsi="GHEA Grapalat"/>
          <w:i/>
          <w:sz w:val="12"/>
          <w:szCs w:val="12"/>
        </w:rPr>
        <w:t xml:space="preserve">* </w:t>
      </w:r>
      <w:r w:rsidRPr="00956171">
        <w:rPr>
          <w:rFonts w:ascii="GHEA Grapalat" w:hAnsi="GHEA Grapalat" w:cs="Sylfaen"/>
          <w:i/>
          <w:sz w:val="12"/>
          <w:szCs w:val="12"/>
          <w:lang w:val="pt-BR"/>
        </w:rPr>
        <w:t>Վճարման</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ենթակա</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գումարները</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ներկայացվում են աճողական</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663B6D" w14:textId="77777777" w:rsidR="007678FA" w:rsidRPr="00956171" w:rsidRDefault="007678FA" w:rsidP="007678FA">
      <w:pPr>
        <w:jc w:val="both"/>
        <w:rPr>
          <w:rFonts w:ascii="GHEA Grapalat" w:hAnsi="GHEA Grapalat"/>
          <w:i/>
          <w:sz w:val="12"/>
          <w:szCs w:val="12"/>
          <w:lang w:val="pt-BR"/>
        </w:rPr>
      </w:pPr>
      <w:r w:rsidRPr="00956171">
        <w:rPr>
          <w:rFonts w:ascii="GHEA Grapalat" w:hAnsi="GHEA Grapalat" w:cs="Sylfaen"/>
          <w:i/>
          <w:sz w:val="12"/>
          <w:szCs w:val="12"/>
          <w:lang w:val="pt-BR"/>
        </w:rPr>
        <w:t>** հրավերում գումարները նշվում են տոկոսով, իսկ պայմանագիրը կնքելիս տոկոսի փոխարեն նշվում է կոնկրետ գումարի չափ</w:t>
      </w:r>
    </w:p>
    <w:p w14:paraId="1E02B8BD" w14:textId="77777777" w:rsidR="007678FA" w:rsidRPr="00064ADD" w:rsidRDefault="007678FA" w:rsidP="007678FA">
      <w:pPr>
        <w:jc w:val="center"/>
        <w:rPr>
          <w:rFonts w:ascii="GHEA Grapalat" w:hAnsi="GHEA Grapalat"/>
          <w:sz w:val="20"/>
          <w:lang w:val="es-ES"/>
        </w:rPr>
      </w:pPr>
    </w:p>
    <w:p w14:paraId="6975F2F7"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4278FEF5" w14:textId="77777777" w:rsidTr="00E53C12">
        <w:trPr>
          <w:jc w:val="center"/>
        </w:trPr>
        <w:tc>
          <w:tcPr>
            <w:tcW w:w="4536" w:type="dxa"/>
          </w:tcPr>
          <w:p w14:paraId="6CF6D26F"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3F3CAF5" w14:textId="77777777" w:rsidR="007678FA" w:rsidRPr="00064ADD" w:rsidRDefault="007678FA" w:rsidP="00E53C12">
            <w:pPr>
              <w:rPr>
                <w:rFonts w:ascii="GHEA Grapalat" w:hAnsi="GHEA Grapalat"/>
                <w:sz w:val="22"/>
                <w:szCs w:val="22"/>
                <w:lang w:val="ru-RU"/>
              </w:rPr>
            </w:pPr>
          </w:p>
          <w:p w14:paraId="4ABE02BA" w14:textId="77777777" w:rsidR="007678FA" w:rsidRPr="00064ADD" w:rsidRDefault="007678FA" w:rsidP="00E53C12">
            <w:pPr>
              <w:rPr>
                <w:rFonts w:ascii="GHEA Grapalat" w:hAnsi="GHEA Grapalat"/>
                <w:lang w:val="ru-RU"/>
              </w:rPr>
            </w:pPr>
          </w:p>
          <w:p w14:paraId="767B7EB8"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7AB96149"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D624E2"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651B338" w14:textId="77777777" w:rsidR="007678FA" w:rsidRPr="00064ADD" w:rsidRDefault="007678FA" w:rsidP="00E53C12">
            <w:pPr>
              <w:spacing w:line="360" w:lineRule="auto"/>
              <w:jc w:val="center"/>
              <w:rPr>
                <w:rFonts w:ascii="GHEA Grapalat" w:hAnsi="GHEA Grapalat"/>
                <w:lang w:val="ru-RU"/>
              </w:rPr>
            </w:pPr>
          </w:p>
        </w:tc>
        <w:tc>
          <w:tcPr>
            <w:tcW w:w="4343" w:type="dxa"/>
          </w:tcPr>
          <w:p w14:paraId="575518E6"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76A91A2D" w14:textId="77777777" w:rsidR="007678FA" w:rsidRPr="00064ADD" w:rsidRDefault="007678FA" w:rsidP="00E53C12">
            <w:pPr>
              <w:jc w:val="center"/>
              <w:rPr>
                <w:rFonts w:ascii="GHEA Grapalat" w:hAnsi="GHEA Grapalat"/>
                <w:lang w:val="ru-RU"/>
              </w:rPr>
            </w:pPr>
          </w:p>
          <w:p w14:paraId="505E1C65" w14:textId="77777777" w:rsidR="007678FA" w:rsidRPr="00064ADD" w:rsidRDefault="007678FA" w:rsidP="00E53C12">
            <w:pPr>
              <w:jc w:val="center"/>
              <w:rPr>
                <w:rFonts w:ascii="GHEA Grapalat" w:hAnsi="GHEA Grapalat"/>
                <w:lang w:val="ru-RU"/>
              </w:rPr>
            </w:pPr>
          </w:p>
          <w:p w14:paraId="457425D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13DC3FB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0385E398"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6D9D472"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5DB7F247"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74D677F7"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2C5275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082B13C"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3525D7A9" w14:textId="77777777" w:rsidTr="00E53C12">
        <w:trPr>
          <w:tblCellSpacing w:w="7" w:type="dxa"/>
          <w:jc w:val="center"/>
        </w:trPr>
        <w:tc>
          <w:tcPr>
            <w:tcW w:w="0" w:type="auto"/>
            <w:gridSpan w:val="2"/>
            <w:vAlign w:val="center"/>
          </w:tcPr>
          <w:p w14:paraId="70D61DF7"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61487E65" w14:textId="77777777" w:rsidR="007678FA" w:rsidRPr="00064ADD" w:rsidDel="004B29A5" w:rsidRDefault="007678FA" w:rsidP="00E53C12">
            <w:pPr>
              <w:rPr>
                <w:rFonts w:ascii="Arial" w:hAnsi="Arial" w:cs="Arial"/>
                <w:iCs/>
                <w:color w:val="000000"/>
                <w:sz w:val="21"/>
                <w:szCs w:val="21"/>
              </w:rPr>
            </w:pPr>
          </w:p>
        </w:tc>
      </w:tr>
      <w:tr w:rsidR="007678FA" w:rsidRPr="00ED15FA" w14:paraId="50870BCA" w14:textId="77777777" w:rsidTr="00E53C12">
        <w:trPr>
          <w:tblCellSpacing w:w="7" w:type="dxa"/>
          <w:jc w:val="center"/>
        </w:trPr>
        <w:tc>
          <w:tcPr>
            <w:tcW w:w="0" w:type="auto"/>
            <w:vAlign w:val="center"/>
          </w:tcPr>
          <w:p w14:paraId="07CF489D" w14:textId="77777777"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8B30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362156D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80CA17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579A15C9"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4D42A08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10153316"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85596E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2689FEF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17064F2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8173859"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5DD99C7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0054CE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67DC2B69"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047A3A02" w14:textId="77777777" w:rsidR="007678FA" w:rsidRPr="00064ADD" w:rsidRDefault="007678FA" w:rsidP="007678FA">
      <w:pPr>
        <w:ind w:firstLine="375"/>
        <w:rPr>
          <w:rFonts w:ascii="GHEA Grapalat" w:hAnsi="GHEA Grapalat"/>
          <w:iCs/>
          <w:color w:val="000000"/>
          <w:sz w:val="15"/>
          <w:szCs w:val="21"/>
          <w:lang w:val="pt-BR"/>
        </w:rPr>
      </w:pPr>
    </w:p>
    <w:p w14:paraId="6010108D"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6357E968"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EA2221C"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6D035227" w14:textId="77777777" w:rsidR="007678FA" w:rsidRPr="00064ADD" w:rsidRDefault="007678FA" w:rsidP="007678FA">
      <w:pPr>
        <w:pStyle w:val="a3"/>
        <w:spacing w:line="240" w:lineRule="auto"/>
        <w:ind w:firstLine="0"/>
        <w:jc w:val="center"/>
        <w:rPr>
          <w:b/>
          <w:bCs/>
          <w:iCs/>
          <w:lang w:val="es-ES"/>
        </w:rPr>
      </w:pPr>
    </w:p>
    <w:p w14:paraId="33739509"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74293F47" w14:textId="77777777" w:rsidR="007678FA" w:rsidRPr="00064ADD" w:rsidRDefault="007678FA" w:rsidP="007678FA">
      <w:pPr>
        <w:pStyle w:val="a3"/>
        <w:spacing w:line="240" w:lineRule="auto"/>
        <w:ind w:firstLine="0"/>
        <w:rPr>
          <w:iCs/>
          <w:lang w:val="es-ES"/>
        </w:rPr>
      </w:pPr>
    </w:p>
    <w:p w14:paraId="6D6D6BCB"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19CD4542"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72E6A7DA"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15C23CDA"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57A524FA"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758863FB"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761A48F2" w14:textId="77777777" w:rsidTr="00E53C12">
        <w:trPr>
          <w:jc w:val="right"/>
        </w:trPr>
        <w:tc>
          <w:tcPr>
            <w:tcW w:w="357" w:type="dxa"/>
            <w:vMerge w:val="restart"/>
            <w:shd w:val="clear" w:color="auto" w:fill="auto"/>
            <w:vAlign w:val="center"/>
          </w:tcPr>
          <w:p w14:paraId="0C709A3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56D9A1A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4407CB8D" w14:textId="77777777" w:rsidTr="00E53C12">
        <w:trPr>
          <w:jc w:val="right"/>
        </w:trPr>
        <w:tc>
          <w:tcPr>
            <w:tcW w:w="357" w:type="dxa"/>
            <w:vMerge/>
            <w:shd w:val="clear" w:color="auto" w:fill="auto"/>
          </w:tcPr>
          <w:p w14:paraId="696D533D"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21F379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22A4229A"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DD02EC3"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069EA6E4"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0F7527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C6E06CE"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4202EF7E" w14:textId="77777777" w:rsidTr="00E53C12">
        <w:trPr>
          <w:trHeight w:val="1105"/>
          <w:jc w:val="right"/>
        </w:trPr>
        <w:tc>
          <w:tcPr>
            <w:tcW w:w="357" w:type="dxa"/>
            <w:vMerge/>
            <w:tcBorders>
              <w:bottom w:val="single" w:sz="4" w:space="0" w:color="auto"/>
            </w:tcBorders>
            <w:shd w:val="clear" w:color="auto" w:fill="auto"/>
          </w:tcPr>
          <w:p w14:paraId="7A18BB5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1D7A74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9397B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D49913B"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A555CE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DAB76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CBBCD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5BD31F5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D654B3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179789A8" w14:textId="77777777" w:rsidTr="00E53C12">
        <w:trPr>
          <w:jc w:val="right"/>
        </w:trPr>
        <w:tc>
          <w:tcPr>
            <w:tcW w:w="357" w:type="dxa"/>
            <w:shd w:val="clear" w:color="auto" w:fill="auto"/>
            <w:vAlign w:val="center"/>
          </w:tcPr>
          <w:p w14:paraId="05AA9A4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7CEE5A8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13F61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BD48C6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41A054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54A77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4DCEDE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A9E8AA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1F3A3888"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5490AAA1" w14:textId="77777777" w:rsidTr="00E53C12">
        <w:trPr>
          <w:jc w:val="right"/>
        </w:trPr>
        <w:tc>
          <w:tcPr>
            <w:tcW w:w="357" w:type="dxa"/>
            <w:shd w:val="clear" w:color="auto" w:fill="auto"/>
          </w:tcPr>
          <w:p w14:paraId="2B88BA1D"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3758BA56"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61F139E0"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7E462EE6"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6582164D"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4A9E85C7"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3E7EFC29"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289C74B5"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153605FE"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4CEEB5A9"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7CBBDFB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E819E8F"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5DACA731"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4396FB6F"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5B306E24" w14:textId="77777777" w:rsidTr="00E53C12">
        <w:trPr>
          <w:trHeight w:val="266"/>
          <w:tblCellSpacing w:w="7" w:type="dxa"/>
          <w:jc w:val="center"/>
        </w:trPr>
        <w:tc>
          <w:tcPr>
            <w:tcW w:w="0" w:type="auto"/>
            <w:vAlign w:val="center"/>
          </w:tcPr>
          <w:p w14:paraId="1238BC1A"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2594DEB4"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5685405D" w14:textId="77777777" w:rsidTr="00E53C12">
        <w:trPr>
          <w:trHeight w:val="473"/>
          <w:tblCellSpacing w:w="7" w:type="dxa"/>
          <w:jc w:val="center"/>
        </w:trPr>
        <w:tc>
          <w:tcPr>
            <w:tcW w:w="0" w:type="auto"/>
            <w:vAlign w:val="center"/>
          </w:tcPr>
          <w:p w14:paraId="6BFE313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11B41362"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445853D1"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B946221"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10003D0E" w14:textId="77777777" w:rsidTr="00E53C12">
        <w:trPr>
          <w:trHeight w:val="503"/>
          <w:tblCellSpacing w:w="7" w:type="dxa"/>
          <w:jc w:val="center"/>
        </w:trPr>
        <w:tc>
          <w:tcPr>
            <w:tcW w:w="0" w:type="auto"/>
            <w:vAlign w:val="center"/>
          </w:tcPr>
          <w:p w14:paraId="5103085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C6432F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2B05335C"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190184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64D71806" w14:textId="77777777" w:rsidTr="00E53C12">
        <w:trPr>
          <w:trHeight w:val="281"/>
          <w:tblCellSpacing w:w="7" w:type="dxa"/>
          <w:jc w:val="center"/>
        </w:trPr>
        <w:tc>
          <w:tcPr>
            <w:tcW w:w="0" w:type="auto"/>
            <w:vAlign w:val="center"/>
          </w:tcPr>
          <w:p w14:paraId="7432ECB8"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60B041BF"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2AC17DA4" w14:textId="77777777" w:rsidR="007678FA" w:rsidRPr="00064ADD" w:rsidRDefault="007678FA" w:rsidP="007678FA">
      <w:pPr>
        <w:autoSpaceDE w:val="0"/>
        <w:autoSpaceDN w:val="0"/>
        <w:adjustRightInd w:val="0"/>
        <w:jc w:val="right"/>
        <w:rPr>
          <w:rFonts w:ascii="GHEA Grapalat" w:hAnsi="GHEA Grapalat" w:cs="TimesArmenianPSMT"/>
          <w:sz w:val="18"/>
        </w:rPr>
      </w:pPr>
    </w:p>
    <w:p w14:paraId="5BFDBFCA" w14:textId="77777777" w:rsidR="007678FA" w:rsidRPr="00064ADD" w:rsidRDefault="007678FA" w:rsidP="007678FA">
      <w:pPr>
        <w:rPr>
          <w:rFonts w:ascii="GHEA Grapalat" w:hAnsi="GHEA Grapalat"/>
          <w:lang w:val="ru-RU"/>
        </w:rPr>
      </w:pPr>
    </w:p>
    <w:p w14:paraId="30B37F9A" w14:textId="77777777" w:rsidR="007678FA" w:rsidRPr="00064ADD" w:rsidRDefault="007678FA" w:rsidP="007678FA">
      <w:pPr>
        <w:rPr>
          <w:rFonts w:ascii="GHEA Grapalat" w:hAnsi="GHEA Grapalat"/>
        </w:rPr>
      </w:pPr>
    </w:p>
    <w:p w14:paraId="7132FAE7" w14:textId="77777777" w:rsidR="007678FA" w:rsidRPr="00064ADD" w:rsidRDefault="007678FA" w:rsidP="007678FA">
      <w:pPr>
        <w:rPr>
          <w:rFonts w:ascii="GHEA Grapalat" w:hAnsi="GHEA Grapalat"/>
        </w:rPr>
      </w:pPr>
    </w:p>
    <w:p w14:paraId="4BD06674"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14F757C5"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FEEDC0F"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397D0DD5"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0D886AE4" w14:textId="77777777" w:rsidR="007678FA" w:rsidRPr="00064ADD" w:rsidRDefault="007678FA" w:rsidP="007678FA">
      <w:pPr>
        <w:rPr>
          <w:rFonts w:ascii="GHEA Grapalat" w:hAnsi="GHEA Grapalat"/>
        </w:rPr>
      </w:pPr>
    </w:p>
    <w:p w14:paraId="45795D62" w14:textId="77777777" w:rsidR="007678FA" w:rsidRPr="00064ADD" w:rsidRDefault="007678FA" w:rsidP="007678FA">
      <w:pPr>
        <w:rPr>
          <w:rFonts w:ascii="GHEA Grapalat" w:hAnsi="GHEA Grapalat"/>
        </w:rPr>
      </w:pPr>
    </w:p>
    <w:p w14:paraId="5C00470D" w14:textId="77777777" w:rsidR="007678FA" w:rsidRPr="00064ADD" w:rsidRDefault="007678FA" w:rsidP="007678FA">
      <w:pPr>
        <w:rPr>
          <w:rFonts w:ascii="GHEA Grapalat" w:hAnsi="GHEA Grapalat"/>
        </w:rPr>
      </w:pPr>
    </w:p>
    <w:p w14:paraId="11B29E62"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C72D538"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2C6A80FD" w14:textId="77777777" w:rsidR="007678FA" w:rsidRPr="00064ADD" w:rsidRDefault="007678FA" w:rsidP="007678FA">
      <w:pPr>
        <w:tabs>
          <w:tab w:val="left" w:pos="360"/>
          <w:tab w:val="left" w:pos="540"/>
        </w:tabs>
        <w:rPr>
          <w:rFonts w:ascii="GHEA Grapalat" w:hAnsi="GHEA Grapalat" w:cs="Sylfaen"/>
          <w:sz w:val="22"/>
          <w:szCs w:val="22"/>
        </w:rPr>
      </w:pPr>
    </w:p>
    <w:p w14:paraId="0CE333DE" w14:textId="77777777" w:rsidR="007678FA" w:rsidRPr="00064ADD" w:rsidRDefault="007678FA" w:rsidP="007678FA">
      <w:pPr>
        <w:tabs>
          <w:tab w:val="left" w:pos="360"/>
          <w:tab w:val="left" w:pos="540"/>
        </w:tabs>
        <w:rPr>
          <w:rFonts w:ascii="GHEA Grapalat" w:hAnsi="GHEA Grapalat" w:cs="Sylfaen"/>
          <w:sz w:val="22"/>
          <w:szCs w:val="22"/>
        </w:rPr>
      </w:pPr>
    </w:p>
    <w:p w14:paraId="034989D8"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3739CDCE"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3F99235E"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0EE9B39"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0CC5BDE4"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191281C3"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7608D693"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4C1CC335"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329C5F2"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679A13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1FADA84"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49B9307"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F6463A4"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94F4AF2"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5D83A3D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F9DC10F"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20444C0"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8CE4D98" w14:textId="77777777" w:rsidR="007678FA" w:rsidRPr="00064ADD" w:rsidRDefault="007678FA" w:rsidP="00E53C12">
            <w:pPr>
              <w:rPr>
                <w:rFonts w:ascii="GHEA Grapalat" w:hAnsi="GHEA Grapalat" w:cs="Sylfaen"/>
                <w:sz w:val="18"/>
                <w:szCs w:val="18"/>
                <w:lang w:val="ru-RU" w:eastAsia="ru-RU"/>
              </w:rPr>
            </w:pPr>
          </w:p>
        </w:tc>
      </w:tr>
      <w:tr w:rsidR="007678FA" w:rsidRPr="00064ADD" w14:paraId="016F5349"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E32922F"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1EC55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850074" w14:textId="77777777" w:rsidR="007678FA" w:rsidRPr="00064ADD" w:rsidRDefault="007678FA" w:rsidP="00E53C12">
            <w:pPr>
              <w:rPr>
                <w:rFonts w:ascii="GHEA Grapalat" w:hAnsi="GHEA Grapalat" w:cs="Sylfaen"/>
                <w:sz w:val="18"/>
                <w:szCs w:val="18"/>
                <w:lang w:val="ru-RU" w:eastAsia="ru-RU"/>
              </w:rPr>
            </w:pPr>
          </w:p>
        </w:tc>
      </w:tr>
    </w:tbl>
    <w:p w14:paraId="26DAD5A3" w14:textId="77777777" w:rsidR="007678FA" w:rsidRPr="00064ADD" w:rsidRDefault="007678FA" w:rsidP="007678FA">
      <w:pPr>
        <w:tabs>
          <w:tab w:val="left" w:pos="360"/>
          <w:tab w:val="left" w:pos="540"/>
        </w:tabs>
        <w:jc w:val="both"/>
        <w:rPr>
          <w:rFonts w:ascii="GHEA Grapalat" w:hAnsi="GHEA Grapalat" w:cs="Sylfaen"/>
          <w:lang w:val="hy-AM"/>
        </w:rPr>
      </w:pPr>
    </w:p>
    <w:p w14:paraId="344297F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9CBFA10" w14:textId="77777777" w:rsidR="007678FA" w:rsidRPr="00064ADD" w:rsidRDefault="007678FA" w:rsidP="007678FA">
      <w:pPr>
        <w:tabs>
          <w:tab w:val="left" w:pos="360"/>
          <w:tab w:val="left" w:pos="540"/>
        </w:tabs>
        <w:rPr>
          <w:rFonts w:ascii="GHEA Grapalat" w:hAnsi="GHEA Grapalat" w:cs="Sylfaen"/>
          <w:sz w:val="22"/>
          <w:szCs w:val="22"/>
          <w:lang w:val="hy-AM"/>
        </w:rPr>
      </w:pPr>
    </w:p>
    <w:p w14:paraId="21452386" w14:textId="77777777" w:rsidR="007678FA" w:rsidRPr="00064ADD" w:rsidRDefault="007678FA" w:rsidP="007678FA">
      <w:pPr>
        <w:jc w:val="center"/>
        <w:rPr>
          <w:rFonts w:ascii="GHEA Grapalat" w:hAnsi="GHEA Grapalat" w:cs="Sylfaen"/>
          <w:sz w:val="22"/>
          <w:szCs w:val="22"/>
          <w:lang w:val="hy-AM"/>
        </w:rPr>
      </w:pPr>
    </w:p>
    <w:p w14:paraId="74709688" w14:textId="77777777" w:rsidR="007678FA" w:rsidRPr="00064ADD" w:rsidRDefault="007678FA" w:rsidP="007678FA">
      <w:pPr>
        <w:jc w:val="center"/>
        <w:rPr>
          <w:rFonts w:ascii="GHEA Grapalat" w:hAnsi="GHEA Grapalat" w:cs="Sylfaen"/>
          <w:sz w:val="14"/>
          <w:szCs w:val="14"/>
          <w:lang w:val="hy-AM"/>
        </w:rPr>
      </w:pPr>
    </w:p>
    <w:p w14:paraId="1E4BCADB" w14:textId="77777777" w:rsidR="007678FA" w:rsidRPr="00064ADD" w:rsidRDefault="007678FA" w:rsidP="007678FA">
      <w:pPr>
        <w:jc w:val="center"/>
        <w:rPr>
          <w:rFonts w:ascii="GHEA Grapalat" w:hAnsi="GHEA Grapalat" w:cs="Sylfaen"/>
          <w:sz w:val="22"/>
          <w:szCs w:val="22"/>
          <w:lang w:val="hy-AM"/>
        </w:rPr>
      </w:pPr>
    </w:p>
    <w:p w14:paraId="5CB1F951"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32B67663" w14:textId="77777777" w:rsidR="007678FA" w:rsidRPr="00064ADD" w:rsidRDefault="007678FA" w:rsidP="007678FA">
      <w:pPr>
        <w:jc w:val="center"/>
        <w:rPr>
          <w:rFonts w:ascii="GHEA Grapalat" w:hAnsi="GHEA Grapalat" w:cs="Sylfaen"/>
          <w:sz w:val="22"/>
          <w:szCs w:val="22"/>
        </w:rPr>
      </w:pPr>
    </w:p>
    <w:p w14:paraId="1CE88544" w14:textId="77777777" w:rsidR="007678FA" w:rsidRPr="00064ADD" w:rsidRDefault="007678FA" w:rsidP="007678FA">
      <w:pPr>
        <w:tabs>
          <w:tab w:val="left" w:pos="360"/>
          <w:tab w:val="left" w:pos="540"/>
        </w:tabs>
        <w:rPr>
          <w:rFonts w:ascii="GHEA Grapalat" w:hAnsi="GHEA Grapalat" w:cs="Sylfaen"/>
          <w:sz w:val="22"/>
          <w:szCs w:val="22"/>
        </w:rPr>
      </w:pPr>
    </w:p>
    <w:p w14:paraId="1F4D3841"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485E0DF6" w14:textId="77777777" w:rsidTr="00E53C12">
        <w:tc>
          <w:tcPr>
            <w:tcW w:w="4785" w:type="dxa"/>
          </w:tcPr>
          <w:p w14:paraId="7073D214"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264F3983"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5B4A791F"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158389"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DB7C9B1" w14:textId="77777777" w:rsidTr="00E53C12">
        <w:trPr>
          <w:tblCellSpacing w:w="7" w:type="dxa"/>
          <w:jc w:val="center"/>
        </w:trPr>
        <w:tc>
          <w:tcPr>
            <w:tcW w:w="0" w:type="auto"/>
            <w:vAlign w:val="center"/>
          </w:tcPr>
          <w:p w14:paraId="7B64007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6731CC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492359F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6C3EBBCE"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30199AEE" w14:textId="77777777" w:rsidTr="00E53C12">
        <w:trPr>
          <w:tblCellSpacing w:w="7" w:type="dxa"/>
          <w:jc w:val="center"/>
        </w:trPr>
        <w:tc>
          <w:tcPr>
            <w:tcW w:w="0" w:type="auto"/>
            <w:vAlign w:val="center"/>
          </w:tcPr>
          <w:p w14:paraId="4EC16EE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6DC796E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1CF64FEE"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0650FBD"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789A3CBA" w14:textId="77777777" w:rsidTr="00E53C12">
        <w:trPr>
          <w:tblCellSpacing w:w="7" w:type="dxa"/>
          <w:jc w:val="center"/>
        </w:trPr>
        <w:tc>
          <w:tcPr>
            <w:tcW w:w="0" w:type="auto"/>
            <w:vAlign w:val="center"/>
          </w:tcPr>
          <w:p w14:paraId="61596B0F"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E6D0D0B" w14:textId="77777777" w:rsidR="007678FA" w:rsidRPr="003C22C8" w:rsidRDefault="007678FA" w:rsidP="00E53C12">
            <w:pPr>
              <w:rPr>
                <w:rFonts w:ascii="GHEA Grapalat" w:hAnsi="GHEA Grapalat" w:cs="GHEA Grapalat"/>
                <w:color w:val="000000"/>
                <w:sz w:val="21"/>
                <w:szCs w:val="21"/>
                <w:lang w:val="ru-RU" w:eastAsia="ru-RU"/>
              </w:rPr>
            </w:pPr>
          </w:p>
        </w:tc>
      </w:tr>
    </w:tbl>
    <w:p w14:paraId="5018B4B0" w14:textId="77777777" w:rsidR="007678FA" w:rsidRPr="003C22C8" w:rsidRDefault="007678FA" w:rsidP="007678FA">
      <w:pPr>
        <w:ind w:left="-142" w:firstLine="142"/>
        <w:jc w:val="center"/>
        <w:rPr>
          <w:rFonts w:ascii="GHEA Grapalat" w:hAnsi="GHEA Grapalat" w:cs="Sylfaen"/>
          <w:b/>
          <w:sz w:val="22"/>
        </w:rPr>
      </w:pPr>
    </w:p>
    <w:p w14:paraId="5ED8AD5C" w14:textId="77777777" w:rsidR="007678FA" w:rsidRPr="003C22C8" w:rsidRDefault="007678FA" w:rsidP="007678FA">
      <w:pPr>
        <w:ind w:left="-142" w:firstLine="142"/>
        <w:jc w:val="center"/>
        <w:rPr>
          <w:rFonts w:ascii="GHEA Grapalat" w:hAnsi="GHEA Grapalat" w:cs="Sylfaen"/>
          <w:b/>
          <w:sz w:val="22"/>
        </w:rPr>
      </w:pPr>
    </w:p>
    <w:p w14:paraId="397F9211" w14:textId="77777777" w:rsidR="007678FA" w:rsidRPr="003C22C8" w:rsidRDefault="007678FA" w:rsidP="007678FA">
      <w:pPr>
        <w:ind w:left="-142" w:firstLine="142"/>
        <w:jc w:val="center"/>
        <w:rPr>
          <w:rFonts w:ascii="GHEA Grapalat" w:hAnsi="GHEA Grapalat" w:cs="Sylfaen"/>
          <w:b/>
        </w:rPr>
      </w:pPr>
    </w:p>
    <w:p w14:paraId="6E136260"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8BD6E" w14:textId="77777777" w:rsidR="00EB7987" w:rsidRDefault="00EB7987">
      <w:r>
        <w:separator/>
      </w:r>
    </w:p>
  </w:endnote>
  <w:endnote w:type="continuationSeparator" w:id="0">
    <w:p w14:paraId="78FBEE25" w14:textId="77777777" w:rsidR="00EB7987" w:rsidRDefault="00EB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B8185" w14:textId="77777777" w:rsidR="00EB7987" w:rsidRDefault="00EB7987">
      <w:r>
        <w:separator/>
      </w:r>
    </w:p>
  </w:footnote>
  <w:footnote w:type="continuationSeparator" w:id="0">
    <w:p w14:paraId="2444C118" w14:textId="77777777" w:rsidR="00EB7987" w:rsidRDefault="00EB7987">
      <w:r>
        <w:continuationSeparator/>
      </w:r>
    </w:p>
  </w:footnote>
  <w:footnote w:id="1">
    <w:p w14:paraId="77F7A93F" w14:textId="77777777" w:rsidR="002125BE" w:rsidRPr="008A1EE5" w:rsidRDefault="002125BE" w:rsidP="002E2E3B">
      <w:pPr>
        <w:pStyle w:val="af2"/>
        <w:jc w:val="both"/>
        <w:rPr>
          <w:rFonts w:ascii="GHEA Grapalat" w:hAnsi="GHEA Grapalat" w:cs="Sylfaen"/>
          <w:i/>
          <w:lang w:val="hy-AM"/>
        </w:rPr>
      </w:pPr>
    </w:p>
    <w:p w14:paraId="7324C620" w14:textId="77777777" w:rsidR="002125BE" w:rsidRPr="008A1EE5" w:rsidRDefault="002125BE">
      <w:pPr>
        <w:pStyle w:val="af2"/>
        <w:rPr>
          <w:rFonts w:ascii="Times New Roman" w:hAnsi="Times New Roman"/>
          <w:vertAlign w:val="superscript"/>
          <w:lang w:val="hy-AM"/>
        </w:rPr>
      </w:pPr>
    </w:p>
  </w:footnote>
  <w:footnote w:id="2">
    <w:p w14:paraId="64D1BDB9" w14:textId="77777777" w:rsidR="002125BE" w:rsidRPr="00C2685D" w:rsidRDefault="002125BE">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3">
    <w:p w14:paraId="5D684509" w14:textId="77777777" w:rsidR="002125BE" w:rsidRPr="00EC2CDE" w:rsidRDefault="002125BE"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042D5A84" w14:textId="77777777" w:rsidR="002125BE" w:rsidRPr="00E81BDB" w:rsidRDefault="002125BE" w:rsidP="00E74BF6">
      <w:pPr>
        <w:pStyle w:val="af2"/>
        <w:jc w:val="both"/>
        <w:rPr>
          <w:lang w:val="af-ZA"/>
        </w:rPr>
      </w:pPr>
      <w:r w:rsidRPr="00CB0ADE">
        <w:rPr>
          <w:rStyle w:val="af6"/>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5">
    <w:p w14:paraId="5AF6312D" w14:textId="77777777" w:rsidR="002125BE" w:rsidRPr="00B01C80" w:rsidRDefault="002125BE"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31C9602B" w14:textId="77777777" w:rsidR="002125BE" w:rsidRPr="007C2603" w:rsidRDefault="002125BE">
      <w:pPr>
        <w:pStyle w:val="af2"/>
        <w:rPr>
          <w:rFonts w:ascii="Calibri" w:hAnsi="Calibri"/>
        </w:rPr>
      </w:pPr>
    </w:p>
  </w:footnote>
  <w:footnote w:id="6">
    <w:p w14:paraId="157B1CC7" w14:textId="77777777" w:rsidR="002125BE" w:rsidRDefault="002125BE" w:rsidP="0039302D">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2F0BB8E3" w14:textId="77777777" w:rsidR="002125BE" w:rsidRPr="0039302D" w:rsidRDefault="002125BE" w:rsidP="0039302D">
      <w:pPr>
        <w:pStyle w:val="af2"/>
        <w:rPr>
          <w:rFonts w:ascii="GHEA Grapalat" w:hAnsi="GHEA Grapalat"/>
          <w:i/>
          <w:lang w:val="hy-AM"/>
        </w:rPr>
      </w:pPr>
    </w:p>
    <w:p w14:paraId="6FC0B7F3" w14:textId="77777777" w:rsidR="002125BE" w:rsidRPr="0039302D" w:rsidRDefault="002125BE"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4F5DDD29" w14:textId="77777777" w:rsidR="002125BE" w:rsidRPr="0039302D" w:rsidRDefault="002125BE" w:rsidP="0039302D">
      <w:pPr>
        <w:pStyle w:val="31"/>
        <w:spacing w:line="240" w:lineRule="auto"/>
        <w:ind w:left="142" w:firstLine="0"/>
        <w:rPr>
          <w:rFonts w:ascii="GHEA Grapalat" w:hAnsi="GHEA Grapalat"/>
          <w:i/>
          <w:lang w:val="hy-AM" w:eastAsia="ru-RU"/>
        </w:rPr>
      </w:pPr>
    </w:p>
    <w:p w14:paraId="5EFA5FB6" w14:textId="77777777" w:rsidR="002125BE" w:rsidRPr="0039302D" w:rsidRDefault="002125BE"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6369F96" w14:textId="77777777" w:rsidR="002125BE" w:rsidRPr="0039302D" w:rsidRDefault="002125BE" w:rsidP="0039302D">
      <w:pPr>
        <w:pStyle w:val="af2"/>
        <w:rPr>
          <w:rFonts w:ascii="GHEA Grapalat" w:hAnsi="GHEA Grapalat"/>
          <w:i/>
          <w:lang w:val="hy-AM"/>
        </w:rPr>
      </w:pPr>
    </w:p>
    <w:p w14:paraId="3895087F" w14:textId="77777777" w:rsidR="002125BE" w:rsidRPr="0039302D" w:rsidRDefault="002125BE"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4873C328" w14:textId="77777777" w:rsidR="002125BE" w:rsidRPr="0039302D" w:rsidRDefault="002125BE" w:rsidP="0039302D">
      <w:pPr>
        <w:pStyle w:val="af2"/>
        <w:rPr>
          <w:rFonts w:ascii="GHEA Grapalat" w:hAnsi="GHEA Grapalat"/>
          <w:i/>
          <w:lang w:val="hy-AM"/>
        </w:rPr>
      </w:pPr>
    </w:p>
    <w:p w14:paraId="1C12B943" w14:textId="77777777" w:rsidR="002125BE" w:rsidRPr="0039302D" w:rsidRDefault="002125BE" w:rsidP="0039302D">
      <w:pPr>
        <w:pStyle w:val="af2"/>
        <w:rPr>
          <w:rFonts w:ascii="GHEA Grapalat" w:hAnsi="GHEA Grapalat"/>
          <w:i/>
          <w:lang w:val="af-ZA"/>
        </w:rPr>
      </w:pPr>
      <w:r w:rsidRPr="0039302D">
        <w:rPr>
          <w:rFonts w:ascii="GHEA Grapalat" w:hAnsi="GHEA Grapalat"/>
          <w:i/>
          <w:lang w:val="hy-AM"/>
        </w:rPr>
        <w:t xml:space="preserve"> </w:t>
      </w:r>
    </w:p>
    <w:p w14:paraId="155A101E" w14:textId="77777777" w:rsidR="002125BE" w:rsidRDefault="002125BE" w:rsidP="00CE3A99">
      <w:pPr>
        <w:jc w:val="both"/>
        <w:rPr>
          <w:rFonts w:ascii="GHEA Grapalat" w:hAnsi="GHEA Grapalat"/>
          <w:i/>
          <w:sz w:val="16"/>
          <w:szCs w:val="16"/>
          <w:lang w:val="hy-AM" w:eastAsia="ru-RU"/>
        </w:rPr>
      </w:pPr>
    </w:p>
    <w:p w14:paraId="3B28FB08" w14:textId="77777777" w:rsidR="002125BE" w:rsidRDefault="002125BE" w:rsidP="00CE3A99">
      <w:pPr>
        <w:jc w:val="both"/>
        <w:rPr>
          <w:rFonts w:ascii="GHEA Grapalat" w:hAnsi="GHEA Grapalat"/>
          <w:i/>
          <w:sz w:val="16"/>
          <w:szCs w:val="16"/>
          <w:lang w:val="hy-AM" w:eastAsia="ru-RU"/>
        </w:rPr>
      </w:pPr>
    </w:p>
    <w:p w14:paraId="2E333B39" w14:textId="77777777" w:rsidR="002125BE" w:rsidRDefault="002125BE" w:rsidP="00CE3A99">
      <w:pPr>
        <w:jc w:val="both"/>
        <w:rPr>
          <w:rFonts w:ascii="GHEA Grapalat" w:hAnsi="GHEA Grapalat"/>
          <w:i/>
          <w:sz w:val="16"/>
          <w:szCs w:val="16"/>
          <w:lang w:val="hy-AM" w:eastAsia="ru-RU"/>
        </w:rPr>
      </w:pPr>
    </w:p>
    <w:p w14:paraId="7E73C0F6" w14:textId="77777777" w:rsidR="002125BE" w:rsidRDefault="002125BE" w:rsidP="00CE3A99">
      <w:pPr>
        <w:jc w:val="both"/>
        <w:rPr>
          <w:rFonts w:ascii="GHEA Grapalat" w:hAnsi="GHEA Grapalat"/>
          <w:i/>
          <w:sz w:val="16"/>
          <w:szCs w:val="16"/>
          <w:lang w:val="hy-AM" w:eastAsia="ru-RU"/>
        </w:rPr>
      </w:pPr>
    </w:p>
    <w:p w14:paraId="39BE939B" w14:textId="77777777" w:rsidR="002125BE" w:rsidRDefault="002125BE" w:rsidP="00CE3A99">
      <w:pPr>
        <w:jc w:val="both"/>
        <w:rPr>
          <w:rFonts w:ascii="GHEA Grapalat" w:hAnsi="GHEA Grapalat"/>
          <w:i/>
          <w:sz w:val="16"/>
          <w:szCs w:val="16"/>
          <w:lang w:val="hy-AM" w:eastAsia="ru-RU"/>
        </w:rPr>
      </w:pPr>
    </w:p>
    <w:p w14:paraId="5F316D0F" w14:textId="77777777" w:rsidR="002125BE" w:rsidRDefault="002125BE" w:rsidP="00CE3A99">
      <w:pPr>
        <w:jc w:val="both"/>
        <w:rPr>
          <w:rFonts w:ascii="GHEA Grapalat" w:hAnsi="GHEA Grapalat"/>
          <w:i/>
          <w:sz w:val="16"/>
          <w:szCs w:val="16"/>
          <w:lang w:val="hy-AM" w:eastAsia="ru-RU"/>
        </w:rPr>
      </w:pPr>
    </w:p>
    <w:p w14:paraId="0631CACB" w14:textId="77777777" w:rsidR="002125BE" w:rsidRDefault="002125BE" w:rsidP="00CE3A99">
      <w:pPr>
        <w:jc w:val="both"/>
        <w:rPr>
          <w:rFonts w:ascii="GHEA Grapalat" w:hAnsi="GHEA Grapalat"/>
          <w:i/>
          <w:sz w:val="16"/>
          <w:szCs w:val="16"/>
          <w:lang w:val="hy-AM" w:eastAsia="ru-RU"/>
        </w:rPr>
      </w:pPr>
    </w:p>
    <w:p w14:paraId="3F3D8844" w14:textId="77777777" w:rsidR="002125BE" w:rsidRDefault="002125BE" w:rsidP="00CE3A99">
      <w:pPr>
        <w:jc w:val="both"/>
        <w:rPr>
          <w:rFonts w:ascii="GHEA Grapalat" w:hAnsi="GHEA Grapalat"/>
          <w:i/>
          <w:sz w:val="16"/>
          <w:szCs w:val="16"/>
          <w:lang w:val="hy-AM" w:eastAsia="ru-RU"/>
        </w:rPr>
      </w:pPr>
    </w:p>
    <w:p w14:paraId="36A16D39" w14:textId="77777777" w:rsidR="002125BE" w:rsidRDefault="002125BE" w:rsidP="00CE3A99">
      <w:pPr>
        <w:jc w:val="both"/>
        <w:rPr>
          <w:rFonts w:ascii="GHEA Grapalat" w:hAnsi="GHEA Grapalat"/>
          <w:i/>
          <w:sz w:val="16"/>
          <w:szCs w:val="16"/>
          <w:lang w:val="hy-AM" w:eastAsia="ru-RU"/>
        </w:rPr>
      </w:pPr>
    </w:p>
    <w:p w14:paraId="69E7F959" w14:textId="77777777" w:rsidR="002125BE" w:rsidRDefault="002125BE" w:rsidP="00CE3A99">
      <w:pPr>
        <w:jc w:val="both"/>
        <w:rPr>
          <w:rFonts w:ascii="GHEA Grapalat" w:hAnsi="GHEA Grapalat"/>
          <w:i/>
          <w:sz w:val="16"/>
          <w:szCs w:val="16"/>
          <w:lang w:val="hy-AM" w:eastAsia="ru-RU"/>
        </w:rPr>
      </w:pPr>
    </w:p>
    <w:p w14:paraId="0355BCC7" w14:textId="77777777" w:rsidR="002125BE" w:rsidRDefault="002125BE" w:rsidP="00CE3A99">
      <w:pPr>
        <w:jc w:val="both"/>
        <w:rPr>
          <w:rFonts w:ascii="GHEA Grapalat" w:hAnsi="GHEA Grapalat"/>
          <w:i/>
          <w:sz w:val="16"/>
          <w:szCs w:val="16"/>
          <w:lang w:val="hy-AM" w:eastAsia="ru-RU"/>
        </w:rPr>
      </w:pPr>
    </w:p>
    <w:p w14:paraId="0B37D1EC" w14:textId="77777777" w:rsidR="002125BE" w:rsidRDefault="002125BE" w:rsidP="00CE3A99">
      <w:pPr>
        <w:jc w:val="both"/>
        <w:rPr>
          <w:rFonts w:ascii="GHEA Grapalat" w:hAnsi="GHEA Grapalat"/>
          <w:i/>
          <w:sz w:val="16"/>
          <w:szCs w:val="16"/>
          <w:lang w:val="hy-AM" w:eastAsia="ru-RU"/>
        </w:rPr>
      </w:pPr>
    </w:p>
    <w:p w14:paraId="777D03FA" w14:textId="77777777" w:rsidR="002125BE" w:rsidRDefault="002125BE" w:rsidP="00CE3A99">
      <w:pPr>
        <w:jc w:val="both"/>
        <w:rPr>
          <w:rFonts w:ascii="GHEA Grapalat" w:hAnsi="GHEA Grapalat"/>
          <w:i/>
          <w:sz w:val="16"/>
          <w:szCs w:val="16"/>
          <w:lang w:val="hy-AM" w:eastAsia="ru-RU"/>
        </w:rPr>
      </w:pPr>
    </w:p>
    <w:p w14:paraId="120E8556" w14:textId="77777777" w:rsidR="002125BE" w:rsidRDefault="002125BE" w:rsidP="00CE3A99">
      <w:pPr>
        <w:jc w:val="both"/>
        <w:rPr>
          <w:rFonts w:ascii="GHEA Grapalat" w:hAnsi="GHEA Grapalat"/>
          <w:i/>
          <w:sz w:val="16"/>
          <w:szCs w:val="16"/>
          <w:lang w:val="hy-AM" w:eastAsia="ru-RU"/>
        </w:rPr>
      </w:pPr>
    </w:p>
    <w:p w14:paraId="521DDCED" w14:textId="77777777" w:rsidR="002125BE" w:rsidRDefault="002125BE" w:rsidP="00CE3A99">
      <w:pPr>
        <w:jc w:val="both"/>
        <w:rPr>
          <w:rFonts w:ascii="GHEA Grapalat" w:hAnsi="GHEA Grapalat"/>
          <w:i/>
          <w:sz w:val="16"/>
          <w:szCs w:val="16"/>
          <w:lang w:val="hy-AM" w:eastAsia="ru-RU"/>
        </w:rPr>
      </w:pPr>
    </w:p>
    <w:p w14:paraId="5EB16223" w14:textId="77777777" w:rsidR="002125BE" w:rsidRDefault="002125BE" w:rsidP="00CE3A99">
      <w:pPr>
        <w:jc w:val="both"/>
        <w:rPr>
          <w:rFonts w:ascii="GHEA Grapalat" w:hAnsi="GHEA Grapalat"/>
          <w:i/>
          <w:sz w:val="16"/>
          <w:szCs w:val="16"/>
          <w:lang w:val="hy-AM" w:eastAsia="ru-RU"/>
        </w:rPr>
      </w:pPr>
    </w:p>
    <w:p w14:paraId="560EC416" w14:textId="77777777" w:rsidR="002125BE" w:rsidRDefault="002125BE" w:rsidP="00CE3A99">
      <w:pPr>
        <w:jc w:val="both"/>
        <w:rPr>
          <w:rFonts w:ascii="GHEA Grapalat" w:hAnsi="GHEA Grapalat"/>
          <w:i/>
          <w:sz w:val="16"/>
          <w:szCs w:val="16"/>
          <w:lang w:val="hy-AM" w:eastAsia="ru-RU"/>
        </w:rPr>
      </w:pPr>
    </w:p>
    <w:p w14:paraId="0F856500" w14:textId="77777777" w:rsidR="002125BE" w:rsidRDefault="002125BE" w:rsidP="00CE3A99">
      <w:pPr>
        <w:jc w:val="both"/>
        <w:rPr>
          <w:rFonts w:ascii="GHEA Grapalat" w:hAnsi="GHEA Grapalat"/>
          <w:i/>
          <w:sz w:val="16"/>
          <w:szCs w:val="16"/>
          <w:lang w:val="hy-AM" w:eastAsia="ru-RU"/>
        </w:rPr>
      </w:pPr>
    </w:p>
    <w:p w14:paraId="0B805EC9" w14:textId="77777777" w:rsidR="002125BE" w:rsidRDefault="002125BE" w:rsidP="00CE3A99">
      <w:pPr>
        <w:jc w:val="both"/>
        <w:rPr>
          <w:rFonts w:ascii="GHEA Grapalat" w:hAnsi="GHEA Grapalat"/>
          <w:i/>
          <w:sz w:val="16"/>
          <w:szCs w:val="16"/>
          <w:lang w:val="hy-AM" w:eastAsia="ru-RU"/>
        </w:rPr>
      </w:pPr>
    </w:p>
    <w:p w14:paraId="56C0F7D2" w14:textId="77777777" w:rsidR="002125BE" w:rsidRDefault="002125BE" w:rsidP="00CE3A99">
      <w:pPr>
        <w:jc w:val="both"/>
        <w:rPr>
          <w:rFonts w:ascii="GHEA Grapalat" w:hAnsi="GHEA Grapalat"/>
          <w:i/>
          <w:sz w:val="16"/>
          <w:szCs w:val="16"/>
          <w:lang w:val="hy-AM" w:eastAsia="ru-RU"/>
        </w:rPr>
      </w:pPr>
    </w:p>
    <w:p w14:paraId="43F012F9" w14:textId="77777777" w:rsidR="002125BE" w:rsidRDefault="002125BE" w:rsidP="00CE3A99">
      <w:pPr>
        <w:jc w:val="both"/>
        <w:rPr>
          <w:rFonts w:ascii="GHEA Grapalat" w:hAnsi="GHEA Grapalat"/>
          <w:i/>
          <w:sz w:val="16"/>
          <w:szCs w:val="16"/>
          <w:lang w:val="hy-AM" w:eastAsia="ru-RU"/>
        </w:rPr>
      </w:pPr>
    </w:p>
    <w:p w14:paraId="6C14B292" w14:textId="77777777" w:rsidR="002125BE" w:rsidRDefault="002125BE" w:rsidP="00CE3A99">
      <w:pPr>
        <w:jc w:val="both"/>
        <w:rPr>
          <w:rFonts w:ascii="GHEA Grapalat" w:hAnsi="GHEA Grapalat"/>
          <w:i/>
          <w:sz w:val="16"/>
          <w:szCs w:val="16"/>
          <w:lang w:val="hy-AM" w:eastAsia="ru-RU"/>
        </w:rPr>
      </w:pPr>
    </w:p>
    <w:p w14:paraId="71137C41" w14:textId="77777777" w:rsidR="002125BE" w:rsidRDefault="002125BE" w:rsidP="00CE3A99">
      <w:pPr>
        <w:jc w:val="both"/>
        <w:rPr>
          <w:rFonts w:ascii="GHEA Grapalat" w:hAnsi="GHEA Grapalat"/>
          <w:i/>
          <w:sz w:val="16"/>
          <w:szCs w:val="16"/>
          <w:lang w:val="hy-AM" w:eastAsia="ru-RU"/>
        </w:rPr>
      </w:pPr>
    </w:p>
    <w:p w14:paraId="1392B523" w14:textId="77777777" w:rsidR="002125BE" w:rsidRDefault="002125BE" w:rsidP="00CE3A99">
      <w:pPr>
        <w:jc w:val="both"/>
        <w:rPr>
          <w:rFonts w:ascii="GHEA Grapalat" w:hAnsi="GHEA Grapalat"/>
          <w:i/>
          <w:sz w:val="16"/>
          <w:szCs w:val="16"/>
          <w:lang w:val="hy-AM" w:eastAsia="ru-RU"/>
        </w:rPr>
      </w:pPr>
    </w:p>
    <w:p w14:paraId="7E3BCC5D" w14:textId="77777777" w:rsidR="002125BE" w:rsidRDefault="002125BE" w:rsidP="00CE3A99">
      <w:pPr>
        <w:jc w:val="both"/>
        <w:rPr>
          <w:rFonts w:ascii="GHEA Grapalat" w:hAnsi="GHEA Grapalat"/>
          <w:i/>
          <w:sz w:val="16"/>
          <w:szCs w:val="16"/>
          <w:lang w:val="hy-AM" w:eastAsia="ru-RU"/>
        </w:rPr>
      </w:pPr>
    </w:p>
    <w:p w14:paraId="571C0505" w14:textId="77777777" w:rsidR="002125BE" w:rsidRDefault="002125BE" w:rsidP="00CE3A99">
      <w:pPr>
        <w:jc w:val="both"/>
        <w:rPr>
          <w:rFonts w:ascii="GHEA Grapalat" w:hAnsi="GHEA Grapalat"/>
          <w:i/>
          <w:sz w:val="16"/>
          <w:szCs w:val="16"/>
          <w:lang w:val="hy-AM" w:eastAsia="ru-RU"/>
        </w:rPr>
      </w:pPr>
    </w:p>
    <w:p w14:paraId="68F966C2" w14:textId="77777777" w:rsidR="002125BE" w:rsidRPr="002F2689" w:rsidRDefault="002125BE" w:rsidP="002F2689">
      <w:pPr>
        <w:pStyle w:val="31"/>
        <w:spacing w:line="240" w:lineRule="auto"/>
        <w:jc w:val="right"/>
        <w:rPr>
          <w:rFonts w:ascii="GHEA Grapalat" w:hAnsi="GHEA Grapalat" w:cs="Sylfaen"/>
          <w:b/>
          <w:lang w:val="es-ES"/>
        </w:rPr>
      </w:pPr>
      <w:r w:rsidRPr="00712340">
        <w:rPr>
          <w:rFonts w:ascii="GHEA Grapalat" w:hAnsi="GHEA Grapalat" w:cs="Sylfaen"/>
          <w:b/>
          <w:lang w:val="es-ES"/>
        </w:rPr>
        <w:t>Հավելված</w:t>
      </w:r>
      <w:r w:rsidRPr="002F2689">
        <w:rPr>
          <w:rFonts w:ascii="GHEA Grapalat" w:hAnsi="GHEA Grapalat" w:cs="Sylfaen"/>
          <w:b/>
          <w:lang w:val="es-ES"/>
        </w:rPr>
        <w:t xml:space="preserve">  N 1.1*</w:t>
      </w:r>
    </w:p>
    <w:p w14:paraId="42E8076E" w14:textId="5FE2953B" w:rsidR="002125BE" w:rsidRPr="002F2689" w:rsidRDefault="002125BE" w:rsidP="008F6325">
      <w:pPr>
        <w:pStyle w:val="31"/>
        <w:spacing w:line="240" w:lineRule="auto"/>
        <w:jc w:val="right"/>
        <w:rPr>
          <w:rFonts w:ascii="GHEA Grapalat" w:hAnsi="GHEA Grapalat" w:cs="Sylfaen"/>
          <w:b/>
          <w:lang w:val="es-ES"/>
        </w:rPr>
      </w:pPr>
      <w:r>
        <w:rPr>
          <w:rFonts w:ascii="GHEA Grapalat" w:hAnsi="GHEA Grapalat" w:cs="Sylfaen"/>
          <w:b/>
          <w:lang w:val="es-ES"/>
        </w:rPr>
        <w:t>«ԱՄՓՀ-</w:t>
      </w:r>
      <w:r w:rsidR="008A2D83">
        <w:rPr>
          <w:rFonts w:ascii="GHEA Grapalat" w:hAnsi="GHEA Grapalat" w:cs="Sylfaen"/>
          <w:b/>
          <w:lang w:val="hy-AM"/>
        </w:rPr>
        <w:t>ՀԲՄ</w:t>
      </w:r>
      <w:r>
        <w:rPr>
          <w:rFonts w:ascii="GHEA Grapalat" w:hAnsi="GHEA Grapalat" w:cs="Sylfaen"/>
          <w:b/>
          <w:lang w:val="es-ES"/>
        </w:rPr>
        <w:t>ԾՁԲ-</w:t>
      </w:r>
      <w:r w:rsidR="008A2D83">
        <w:rPr>
          <w:rFonts w:ascii="GHEA Grapalat" w:hAnsi="GHEA Grapalat" w:cs="Sylfaen"/>
          <w:b/>
          <w:lang w:val="hy-AM"/>
        </w:rPr>
        <w:t>3</w:t>
      </w:r>
      <w:r>
        <w:rPr>
          <w:rFonts w:ascii="GHEA Grapalat" w:hAnsi="GHEA Grapalat" w:cs="Sylfaen"/>
          <w:b/>
          <w:lang w:val="hy-AM"/>
        </w:rPr>
        <w:t>1</w:t>
      </w:r>
      <w:r>
        <w:rPr>
          <w:rFonts w:ascii="GHEA Grapalat" w:hAnsi="GHEA Grapalat" w:cs="Sylfaen"/>
          <w:b/>
          <w:lang w:val="es-ES"/>
        </w:rPr>
        <w:t>/2</w:t>
      </w:r>
      <w:r w:rsidR="008A2D83">
        <w:rPr>
          <w:rFonts w:ascii="GHEA Grapalat" w:hAnsi="GHEA Grapalat" w:cs="Sylfaen"/>
          <w:b/>
          <w:lang w:val="hy-AM"/>
        </w:rPr>
        <w:t>4</w:t>
      </w:r>
      <w:r w:rsidRPr="002F2689">
        <w:rPr>
          <w:rFonts w:ascii="GHEA Grapalat" w:hAnsi="GHEA Grapalat" w:cs="Sylfaen"/>
          <w:b/>
          <w:lang w:val="es-ES"/>
        </w:rPr>
        <w:t xml:space="preserve">» </w:t>
      </w:r>
      <w:r w:rsidRPr="00712340">
        <w:rPr>
          <w:rFonts w:ascii="GHEA Grapalat" w:hAnsi="GHEA Grapalat" w:cs="Sylfaen"/>
          <w:b/>
          <w:lang w:val="es-ES"/>
        </w:rPr>
        <w:t>ծածկագրով</w:t>
      </w:r>
    </w:p>
    <w:p w14:paraId="5A71D077" w14:textId="7C80EEB6" w:rsidR="002125BE" w:rsidRDefault="00AF2E05" w:rsidP="008F6325">
      <w:pPr>
        <w:pStyle w:val="31"/>
        <w:spacing w:line="240" w:lineRule="auto"/>
        <w:jc w:val="right"/>
        <w:rPr>
          <w:rFonts w:ascii="GHEA Grapalat" w:hAnsi="GHEA Grapalat" w:cs="Sylfaen"/>
          <w:b/>
          <w:lang w:val="es-ES"/>
        </w:rPr>
      </w:pPr>
      <w:r>
        <w:rPr>
          <w:rFonts w:ascii="GHEA Grapalat" w:hAnsi="GHEA Grapalat" w:cs="Sylfaen"/>
          <w:b/>
          <w:lang w:val="hy-AM"/>
        </w:rPr>
        <w:t xml:space="preserve">Հրատապ բաց մրցույթի </w:t>
      </w:r>
      <w:r w:rsidR="002125BE" w:rsidRPr="002F2689">
        <w:rPr>
          <w:rFonts w:ascii="GHEA Grapalat" w:hAnsi="GHEA Grapalat" w:cs="Sylfaen"/>
          <w:b/>
          <w:lang w:val="es-ES"/>
        </w:rPr>
        <w:t xml:space="preserve"> </w:t>
      </w:r>
      <w:r w:rsidR="002125BE" w:rsidRPr="00712340">
        <w:rPr>
          <w:rFonts w:ascii="GHEA Grapalat" w:hAnsi="GHEA Grapalat" w:cs="Sylfaen"/>
          <w:b/>
          <w:lang w:val="es-ES"/>
        </w:rPr>
        <w:t>հրավերի</w:t>
      </w:r>
    </w:p>
    <w:p w14:paraId="5B574656" w14:textId="77777777" w:rsidR="002125BE" w:rsidRDefault="002125BE" w:rsidP="008F6325">
      <w:pPr>
        <w:pStyle w:val="31"/>
        <w:spacing w:line="240" w:lineRule="auto"/>
        <w:jc w:val="right"/>
        <w:rPr>
          <w:rFonts w:ascii="GHEA Grapalat" w:hAnsi="GHEA Grapalat" w:cs="Sylfaen"/>
          <w:b/>
          <w:lang w:val="es-ES"/>
        </w:rPr>
      </w:pPr>
    </w:p>
    <w:p w14:paraId="3E323AAB" w14:textId="77777777" w:rsidR="002125BE" w:rsidRPr="00FA6936" w:rsidRDefault="002125BE"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28017B67" w14:textId="77777777" w:rsidR="002125BE" w:rsidRPr="00A66FC2" w:rsidRDefault="002125BE"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5BE7EA9E" w14:textId="77777777" w:rsidR="002125BE" w:rsidRPr="00FD1EE4" w:rsidRDefault="002125B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6B20A52F"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125BE" w:rsidRPr="00FD1EE4" w14:paraId="20824D4C" w14:textId="77777777" w:rsidTr="00DD4B8A">
        <w:tc>
          <w:tcPr>
            <w:tcW w:w="2836" w:type="dxa"/>
            <w:shd w:val="clear" w:color="auto" w:fill="D9E2F3"/>
            <w:vAlign w:val="center"/>
          </w:tcPr>
          <w:p w14:paraId="5E6DEA98"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9CDA010"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60FD02F" w14:textId="77777777" w:rsidTr="00DD4B8A">
        <w:tc>
          <w:tcPr>
            <w:tcW w:w="2836" w:type="dxa"/>
            <w:shd w:val="clear" w:color="auto" w:fill="D9E2F3"/>
            <w:vAlign w:val="center"/>
          </w:tcPr>
          <w:p w14:paraId="41DC1B0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4059AC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12D29B6" w14:textId="77777777" w:rsidTr="00DD4B8A">
        <w:tc>
          <w:tcPr>
            <w:tcW w:w="2836" w:type="dxa"/>
            <w:shd w:val="clear" w:color="auto" w:fill="D9E2F3"/>
            <w:vAlign w:val="center"/>
          </w:tcPr>
          <w:p w14:paraId="37B279A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4F11E88"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DA480E5" w14:textId="77777777" w:rsidTr="00DD4B8A">
        <w:tc>
          <w:tcPr>
            <w:tcW w:w="2836" w:type="dxa"/>
            <w:shd w:val="clear" w:color="auto" w:fill="D9E2F3"/>
            <w:vAlign w:val="center"/>
          </w:tcPr>
          <w:p w14:paraId="7CA610F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9E4E7FD"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8BAE943" w14:textId="77777777" w:rsidTr="00DD4B8A">
        <w:tc>
          <w:tcPr>
            <w:tcW w:w="2836" w:type="dxa"/>
            <w:shd w:val="clear" w:color="auto" w:fill="D9E2F3"/>
            <w:vAlign w:val="center"/>
          </w:tcPr>
          <w:p w14:paraId="1AF19C92"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2105C8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B08BA77" w14:textId="77777777" w:rsidTr="00DD4B8A">
        <w:tc>
          <w:tcPr>
            <w:tcW w:w="2836" w:type="dxa"/>
            <w:shd w:val="clear" w:color="auto" w:fill="D9E2F3"/>
            <w:vAlign w:val="center"/>
          </w:tcPr>
          <w:p w14:paraId="05935BA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12ECA0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9CF818F" w14:textId="77777777" w:rsidTr="00DD4B8A">
        <w:tc>
          <w:tcPr>
            <w:tcW w:w="2836" w:type="dxa"/>
            <w:shd w:val="clear" w:color="auto" w:fill="D9E2F3"/>
            <w:vAlign w:val="center"/>
          </w:tcPr>
          <w:p w14:paraId="18E65E38"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8B95A71" w14:textId="77777777" w:rsidR="002125BE" w:rsidRPr="00FD1EE4" w:rsidRDefault="002125BE" w:rsidP="008F6325">
            <w:pPr>
              <w:spacing w:before="240" w:after="240"/>
              <w:rPr>
                <w:rFonts w:ascii="GHEA Grapalat" w:eastAsia="GHEA Grapalat" w:hAnsi="GHEA Grapalat" w:cs="GHEA Grapalat"/>
              </w:rPr>
            </w:pPr>
          </w:p>
        </w:tc>
      </w:tr>
    </w:tbl>
    <w:p w14:paraId="08AA22FE"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69943EAE" w14:textId="77777777" w:rsidTr="00DD4B8A">
        <w:tc>
          <w:tcPr>
            <w:tcW w:w="2835" w:type="dxa"/>
            <w:shd w:val="clear" w:color="auto" w:fill="D9E2F3"/>
            <w:vAlign w:val="center"/>
          </w:tcPr>
          <w:p w14:paraId="020D2E2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EB0A41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BC5B8C7" w14:textId="77777777" w:rsidTr="00DD4B8A">
        <w:tc>
          <w:tcPr>
            <w:tcW w:w="2835" w:type="dxa"/>
            <w:shd w:val="clear" w:color="auto" w:fill="D9E2F3"/>
            <w:vAlign w:val="center"/>
          </w:tcPr>
          <w:p w14:paraId="773583C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5B0C8E8E" w14:textId="77777777" w:rsidR="002125BE" w:rsidRPr="00FD1EE4" w:rsidRDefault="002125BE" w:rsidP="008F6325">
            <w:pPr>
              <w:spacing w:before="240" w:after="240"/>
              <w:rPr>
                <w:rFonts w:ascii="GHEA Grapalat" w:eastAsia="GHEA Grapalat" w:hAnsi="GHEA Grapalat" w:cs="GHEA Grapalat"/>
              </w:rPr>
            </w:pPr>
          </w:p>
        </w:tc>
      </w:tr>
    </w:tbl>
    <w:p w14:paraId="3B4E5FF1"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1CFB0E55" w14:textId="77777777" w:rsidTr="00DD4B8A">
        <w:tc>
          <w:tcPr>
            <w:tcW w:w="2835" w:type="dxa"/>
            <w:shd w:val="clear" w:color="auto" w:fill="D9E2F3"/>
            <w:vAlign w:val="center"/>
          </w:tcPr>
          <w:p w14:paraId="48C37C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0E8B9C6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75D04F7" w14:textId="77777777" w:rsidTr="00DD4B8A">
        <w:tc>
          <w:tcPr>
            <w:tcW w:w="2835" w:type="dxa"/>
            <w:shd w:val="clear" w:color="auto" w:fill="D9E2F3"/>
            <w:vAlign w:val="center"/>
          </w:tcPr>
          <w:p w14:paraId="6661853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464104A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32C3FA7" w14:textId="77777777" w:rsidTr="00DD4B8A">
        <w:tc>
          <w:tcPr>
            <w:tcW w:w="2835" w:type="dxa"/>
            <w:shd w:val="clear" w:color="auto" w:fill="D9E2F3"/>
            <w:vAlign w:val="center"/>
          </w:tcPr>
          <w:p w14:paraId="5694405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74FD76" w14:textId="77777777" w:rsidR="002125BE" w:rsidRPr="00FD1EE4" w:rsidRDefault="002125BE" w:rsidP="008F6325">
            <w:pPr>
              <w:spacing w:before="240" w:after="240"/>
              <w:rPr>
                <w:rFonts w:ascii="GHEA Grapalat" w:eastAsia="GHEA Grapalat" w:hAnsi="GHEA Grapalat" w:cs="GHEA Grapalat"/>
              </w:rPr>
            </w:pPr>
          </w:p>
        </w:tc>
      </w:tr>
    </w:tbl>
    <w:p w14:paraId="0392D4D2" w14:textId="77777777" w:rsidR="002125BE" w:rsidRPr="00FD1EE4" w:rsidRDefault="002125BE" w:rsidP="008F6325">
      <w:pPr>
        <w:rPr>
          <w:rFonts w:ascii="GHEA Grapalat" w:eastAsia="GHEA Grapalat" w:hAnsi="GHEA Grapalat" w:cs="GHEA Grapalat"/>
        </w:rPr>
      </w:pPr>
    </w:p>
    <w:p w14:paraId="32FB262D" w14:textId="77777777" w:rsidR="002125BE" w:rsidRPr="00FD1EE4" w:rsidRDefault="002125BE" w:rsidP="008F6325">
      <w:pPr>
        <w:rPr>
          <w:rFonts w:ascii="GHEA Grapalat" w:eastAsia="GHEA Grapalat" w:hAnsi="GHEA Grapalat" w:cs="GHEA Grapalat"/>
        </w:rPr>
      </w:pPr>
      <w:r w:rsidRPr="00FD1EE4">
        <w:rPr>
          <w:rFonts w:ascii="GHEA Grapalat" w:hAnsi="GHEA Grapalat"/>
        </w:rPr>
        <w:br w:type="page"/>
      </w:r>
    </w:p>
    <w:p w14:paraId="67F4546D" w14:textId="77777777" w:rsidR="002125BE" w:rsidRPr="00FD1EE4" w:rsidRDefault="002125B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2357CFC3"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0F11A983" w14:textId="77777777" w:rsidTr="00DD4B8A">
        <w:tc>
          <w:tcPr>
            <w:tcW w:w="2835" w:type="dxa"/>
            <w:shd w:val="clear" w:color="auto" w:fill="D9E2F3"/>
            <w:vAlign w:val="center"/>
          </w:tcPr>
          <w:p w14:paraId="7ACA307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39B27A7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A4E98C6" w14:textId="77777777" w:rsidTr="00DD4B8A">
        <w:tc>
          <w:tcPr>
            <w:tcW w:w="2835" w:type="dxa"/>
            <w:shd w:val="clear" w:color="auto" w:fill="D9E2F3"/>
            <w:vAlign w:val="center"/>
          </w:tcPr>
          <w:p w14:paraId="33A0BE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8B88838" w14:textId="77777777" w:rsidR="002125BE" w:rsidRPr="00FD1EE4" w:rsidRDefault="002125BE" w:rsidP="008F6325">
            <w:pPr>
              <w:spacing w:before="240" w:after="240"/>
              <w:rPr>
                <w:rFonts w:ascii="GHEA Grapalat" w:eastAsia="GHEA Grapalat" w:hAnsi="GHEA Grapalat" w:cs="GHEA Grapalat"/>
              </w:rPr>
            </w:pPr>
          </w:p>
        </w:tc>
      </w:tr>
    </w:tbl>
    <w:p w14:paraId="5447A1E5"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62504D04" w14:textId="77777777" w:rsidTr="00DD4B8A">
        <w:tc>
          <w:tcPr>
            <w:tcW w:w="2835" w:type="dxa"/>
            <w:shd w:val="clear" w:color="auto" w:fill="D9E2F3"/>
            <w:vAlign w:val="center"/>
          </w:tcPr>
          <w:p w14:paraId="5B1AB05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9EC1E3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A366706" w14:textId="77777777" w:rsidTr="00DD4B8A">
        <w:tc>
          <w:tcPr>
            <w:tcW w:w="2835" w:type="dxa"/>
            <w:shd w:val="clear" w:color="auto" w:fill="D9E2F3"/>
            <w:vAlign w:val="center"/>
          </w:tcPr>
          <w:p w14:paraId="3DA78A44"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F701730"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AA4D504" w14:textId="77777777" w:rsidTr="00DD4B8A">
        <w:tc>
          <w:tcPr>
            <w:tcW w:w="2835" w:type="dxa"/>
            <w:shd w:val="clear" w:color="auto" w:fill="D9E2F3"/>
            <w:vAlign w:val="center"/>
          </w:tcPr>
          <w:p w14:paraId="441B422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4C66886"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3EF36B9" w14:textId="77777777" w:rsidTr="00DD4B8A">
        <w:tc>
          <w:tcPr>
            <w:tcW w:w="2835" w:type="dxa"/>
            <w:shd w:val="clear" w:color="auto" w:fill="D9E2F3"/>
            <w:vAlign w:val="center"/>
          </w:tcPr>
          <w:p w14:paraId="108CC95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41565C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74B6A1A" w14:textId="77777777" w:rsidTr="00DD4B8A">
        <w:tc>
          <w:tcPr>
            <w:tcW w:w="2835" w:type="dxa"/>
            <w:shd w:val="clear" w:color="auto" w:fill="D9E2F3"/>
            <w:vAlign w:val="center"/>
          </w:tcPr>
          <w:p w14:paraId="4B133B7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DCF90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7D3811C" w14:textId="77777777" w:rsidTr="00DD4B8A">
        <w:tc>
          <w:tcPr>
            <w:tcW w:w="2835" w:type="dxa"/>
            <w:shd w:val="clear" w:color="auto" w:fill="D9E2F3"/>
            <w:vAlign w:val="center"/>
          </w:tcPr>
          <w:p w14:paraId="13321D0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4901DC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21B82F3" w14:textId="77777777" w:rsidTr="00DD4B8A">
        <w:tc>
          <w:tcPr>
            <w:tcW w:w="2835" w:type="dxa"/>
            <w:shd w:val="clear" w:color="auto" w:fill="D9E2F3"/>
            <w:vAlign w:val="center"/>
          </w:tcPr>
          <w:p w14:paraId="780CE7E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228CBB4" w14:textId="77777777" w:rsidR="002125BE" w:rsidRPr="00FD1EE4" w:rsidRDefault="002125BE" w:rsidP="008F6325">
            <w:pPr>
              <w:spacing w:before="240" w:after="240"/>
              <w:rPr>
                <w:rFonts w:ascii="GHEA Grapalat" w:eastAsia="GHEA Grapalat" w:hAnsi="GHEA Grapalat" w:cs="GHEA Grapalat"/>
              </w:rPr>
            </w:pPr>
          </w:p>
        </w:tc>
      </w:tr>
    </w:tbl>
    <w:p w14:paraId="447B4D7D" w14:textId="77777777" w:rsidR="002125BE" w:rsidRPr="00574FF7"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125BE" w:rsidRPr="00FD1EE4" w14:paraId="2560CE98" w14:textId="77777777" w:rsidTr="00DD4B8A">
        <w:tc>
          <w:tcPr>
            <w:tcW w:w="2836" w:type="dxa"/>
            <w:shd w:val="clear" w:color="auto" w:fill="D9E2F3"/>
            <w:vAlign w:val="center"/>
          </w:tcPr>
          <w:p w14:paraId="49588A8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64C6456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63F64C6" w14:textId="77777777" w:rsidTr="00DD4B8A">
        <w:tc>
          <w:tcPr>
            <w:tcW w:w="2836" w:type="dxa"/>
            <w:shd w:val="clear" w:color="auto" w:fill="D9E2F3"/>
            <w:vAlign w:val="center"/>
          </w:tcPr>
          <w:p w14:paraId="0DE258B7"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3F722080" w14:textId="77777777" w:rsidR="002125BE" w:rsidRPr="00FD1EE4" w:rsidRDefault="002125B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185594EF" w14:textId="77777777" w:rsidR="002125BE" w:rsidRPr="00FD1EE4" w:rsidRDefault="002125B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909D280" w14:textId="77777777" w:rsidR="002125BE" w:rsidRPr="00FD1EE4" w:rsidRDefault="002125BE"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8DD58C9"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1EA3DA28"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718DE275" w14:textId="77777777" w:rsidTr="00DD4B8A">
        <w:tc>
          <w:tcPr>
            <w:tcW w:w="2837" w:type="dxa"/>
            <w:shd w:val="clear" w:color="auto" w:fill="D9E2F3"/>
            <w:vAlign w:val="center"/>
          </w:tcPr>
          <w:p w14:paraId="0EF500C8"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82BC0B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244DF02" w14:textId="77777777" w:rsidTr="00DD4B8A">
        <w:tc>
          <w:tcPr>
            <w:tcW w:w="2837" w:type="dxa"/>
            <w:shd w:val="clear" w:color="auto" w:fill="D9E2F3"/>
            <w:vAlign w:val="center"/>
          </w:tcPr>
          <w:p w14:paraId="6B358D8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00825007"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9801871" w14:textId="77777777" w:rsidTr="00DD4B8A">
        <w:tc>
          <w:tcPr>
            <w:tcW w:w="2837" w:type="dxa"/>
            <w:shd w:val="clear" w:color="auto" w:fill="D9E2F3"/>
            <w:vAlign w:val="center"/>
          </w:tcPr>
          <w:p w14:paraId="472C07A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F2D576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276B42" w14:textId="77777777" w:rsidTr="00DD4B8A">
        <w:tc>
          <w:tcPr>
            <w:tcW w:w="2837" w:type="dxa"/>
            <w:shd w:val="clear" w:color="auto" w:fill="D9E2F3"/>
            <w:vAlign w:val="center"/>
          </w:tcPr>
          <w:p w14:paraId="123655BC"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983C6FE"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F75D2DE"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714AB04B"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3CEFC825" w14:textId="77777777" w:rsidTr="00DD4B8A">
        <w:tc>
          <w:tcPr>
            <w:tcW w:w="2837" w:type="dxa"/>
            <w:shd w:val="clear" w:color="auto" w:fill="D9E2F3"/>
            <w:vAlign w:val="center"/>
          </w:tcPr>
          <w:p w14:paraId="595A2DF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3A285B1"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AFCD355" w14:textId="77777777" w:rsidTr="00DD4B8A">
        <w:tc>
          <w:tcPr>
            <w:tcW w:w="2837" w:type="dxa"/>
            <w:shd w:val="clear" w:color="auto" w:fill="D9E2F3"/>
            <w:vAlign w:val="center"/>
          </w:tcPr>
          <w:p w14:paraId="55DDFC32"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020F251"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18B89FE" w14:textId="77777777" w:rsidTr="00DD4B8A">
        <w:tc>
          <w:tcPr>
            <w:tcW w:w="2837" w:type="dxa"/>
            <w:shd w:val="clear" w:color="auto" w:fill="D9E2F3"/>
            <w:vAlign w:val="center"/>
          </w:tcPr>
          <w:p w14:paraId="60444FC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37B54E5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3C37471" w14:textId="77777777" w:rsidTr="00DD4B8A">
        <w:tc>
          <w:tcPr>
            <w:tcW w:w="2837" w:type="dxa"/>
            <w:shd w:val="clear" w:color="auto" w:fill="D9E2F3"/>
            <w:vAlign w:val="center"/>
          </w:tcPr>
          <w:p w14:paraId="2139B11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D4A79D8"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D3134C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C56D01E" w14:textId="77777777" w:rsidR="002125BE" w:rsidRPr="00FD1EE4" w:rsidRDefault="002125BE" w:rsidP="008F6325">
      <w:pPr>
        <w:rPr>
          <w:rFonts w:ascii="GHEA Grapalat" w:eastAsia="GHEA Grapalat" w:hAnsi="GHEA Grapalat" w:cs="GHEA Grapalat"/>
          <w:b/>
        </w:rPr>
      </w:pPr>
      <w:r w:rsidRPr="00FD1EE4">
        <w:rPr>
          <w:rFonts w:ascii="GHEA Grapalat" w:hAnsi="GHEA Grapalat"/>
        </w:rPr>
        <w:br w:type="page"/>
      </w:r>
    </w:p>
    <w:p w14:paraId="397AEA29"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3B7609E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125BE" w:rsidRPr="00FD1EE4" w14:paraId="2D605803" w14:textId="77777777" w:rsidTr="00DD4B8A">
        <w:tc>
          <w:tcPr>
            <w:tcW w:w="2836" w:type="dxa"/>
            <w:shd w:val="clear" w:color="auto" w:fill="D9E2F3"/>
            <w:vAlign w:val="center"/>
          </w:tcPr>
          <w:p w14:paraId="3A65AE3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69D8632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4816D73" w14:textId="77777777" w:rsidTr="00DD4B8A">
        <w:tc>
          <w:tcPr>
            <w:tcW w:w="2836" w:type="dxa"/>
            <w:shd w:val="clear" w:color="auto" w:fill="D9E2F3"/>
            <w:vAlign w:val="center"/>
          </w:tcPr>
          <w:p w14:paraId="641D2F3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EA895A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EFFC279" w14:textId="77777777" w:rsidTr="00DD4B8A">
        <w:tc>
          <w:tcPr>
            <w:tcW w:w="2836" w:type="dxa"/>
            <w:shd w:val="clear" w:color="auto" w:fill="D9E2F3"/>
            <w:vAlign w:val="center"/>
          </w:tcPr>
          <w:p w14:paraId="6450A97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5815DFF"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1D9CBC" w14:textId="77777777" w:rsidTr="00DD4B8A">
        <w:tc>
          <w:tcPr>
            <w:tcW w:w="2836" w:type="dxa"/>
            <w:shd w:val="clear" w:color="auto" w:fill="D9E2F3"/>
            <w:vAlign w:val="center"/>
          </w:tcPr>
          <w:p w14:paraId="44D476B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5DA633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E01F5D1" w14:textId="77777777" w:rsidTr="00DD4B8A">
        <w:tc>
          <w:tcPr>
            <w:tcW w:w="2836" w:type="dxa"/>
            <w:shd w:val="clear" w:color="auto" w:fill="D9E2F3"/>
            <w:vAlign w:val="center"/>
          </w:tcPr>
          <w:p w14:paraId="7912AB04"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C37A6A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AA00F7F" w14:textId="77777777" w:rsidTr="00DD4B8A">
        <w:tc>
          <w:tcPr>
            <w:tcW w:w="2836" w:type="dxa"/>
            <w:shd w:val="clear" w:color="auto" w:fill="D9E2F3"/>
            <w:vAlign w:val="center"/>
          </w:tcPr>
          <w:p w14:paraId="0C402AE5"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4BA501C" w14:textId="77777777" w:rsidR="002125BE" w:rsidRPr="00FD1EE4" w:rsidRDefault="002125BE" w:rsidP="008F6325">
            <w:pPr>
              <w:spacing w:before="240" w:after="240"/>
              <w:rPr>
                <w:rFonts w:ascii="GHEA Grapalat" w:eastAsia="GHEA Grapalat" w:hAnsi="GHEA Grapalat" w:cs="GHEA Grapalat"/>
              </w:rPr>
            </w:pPr>
          </w:p>
        </w:tc>
      </w:tr>
    </w:tbl>
    <w:p w14:paraId="797F665B"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6F49A343" w14:textId="77777777" w:rsidTr="00DD4B8A">
        <w:tc>
          <w:tcPr>
            <w:tcW w:w="2837" w:type="dxa"/>
            <w:shd w:val="clear" w:color="auto" w:fill="D9E2F3"/>
            <w:vAlign w:val="center"/>
          </w:tcPr>
          <w:p w14:paraId="2786AE7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4E0CDF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0CEFAF5" w14:textId="77777777" w:rsidTr="00DD4B8A">
        <w:tc>
          <w:tcPr>
            <w:tcW w:w="2837" w:type="dxa"/>
            <w:shd w:val="clear" w:color="auto" w:fill="D9E2F3"/>
            <w:vAlign w:val="center"/>
          </w:tcPr>
          <w:p w14:paraId="7709465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39DC3AF7"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8079845" w14:textId="77777777" w:rsidTr="00DD4B8A">
        <w:tc>
          <w:tcPr>
            <w:tcW w:w="2837" w:type="dxa"/>
            <w:shd w:val="clear" w:color="auto" w:fill="D9E2F3"/>
            <w:vAlign w:val="center"/>
          </w:tcPr>
          <w:p w14:paraId="2F7E720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0EA4FE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5DB24FC" w14:textId="77777777" w:rsidTr="00DD4B8A">
        <w:tc>
          <w:tcPr>
            <w:tcW w:w="2837" w:type="dxa"/>
            <w:shd w:val="clear" w:color="auto" w:fill="D9E2F3"/>
            <w:vAlign w:val="center"/>
          </w:tcPr>
          <w:p w14:paraId="366982F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08D2B0F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AF673A" w14:textId="77777777" w:rsidTr="00DD4B8A">
        <w:tc>
          <w:tcPr>
            <w:tcW w:w="2837" w:type="dxa"/>
            <w:shd w:val="clear" w:color="auto" w:fill="D9E2F3"/>
            <w:vAlign w:val="center"/>
          </w:tcPr>
          <w:p w14:paraId="13268EB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93D1084" w14:textId="77777777" w:rsidR="002125BE" w:rsidRPr="00FD1EE4" w:rsidRDefault="002125BE" w:rsidP="008F6325">
            <w:pPr>
              <w:spacing w:before="240" w:after="240"/>
              <w:rPr>
                <w:rFonts w:ascii="GHEA Grapalat" w:eastAsia="GHEA Grapalat" w:hAnsi="GHEA Grapalat" w:cs="GHEA Grapalat"/>
              </w:rPr>
            </w:pPr>
          </w:p>
        </w:tc>
      </w:tr>
    </w:tbl>
    <w:p w14:paraId="5217FCA7"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6CA24379" w14:textId="77777777" w:rsidTr="00DD4B8A">
        <w:tc>
          <w:tcPr>
            <w:tcW w:w="2837" w:type="dxa"/>
            <w:shd w:val="clear" w:color="auto" w:fill="D9E2F3"/>
            <w:vAlign w:val="center"/>
          </w:tcPr>
          <w:p w14:paraId="7D4471A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5C9DFF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EA1F9D8" w14:textId="77777777" w:rsidTr="00DD4B8A">
        <w:tc>
          <w:tcPr>
            <w:tcW w:w="2837" w:type="dxa"/>
            <w:shd w:val="clear" w:color="auto" w:fill="D9E2F3"/>
            <w:vAlign w:val="center"/>
          </w:tcPr>
          <w:p w14:paraId="2803680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5B9A95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2331121" w14:textId="77777777" w:rsidTr="00DD4B8A">
        <w:tc>
          <w:tcPr>
            <w:tcW w:w="2837" w:type="dxa"/>
            <w:shd w:val="clear" w:color="auto" w:fill="D9E2F3"/>
            <w:vAlign w:val="center"/>
          </w:tcPr>
          <w:p w14:paraId="06FAB6C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B41B11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7BB705B" w14:textId="77777777" w:rsidTr="00DD4B8A">
        <w:tc>
          <w:tcPr>
            <w:tcW w:w="2837" w:type="dxa"/>
            <w:shd w:val="clear" w:color="auto" w:fill="D9E2F3"/>
            <w:vAlign w:val="center"/>
          </w:tcPr>
          <w:p w14:paraId="7C24CFB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B4095B1" w14:textId="77777777" w:rsidR="002125BE" w:rsidRPr="00FD1EE4" w:rsidRDefault="002125BE" w:rsidP="008F6325">
            <w:pPr>
              <w:spacing w:before="240" w:after="240"/>
              <w:rPr>
                <w:rFonts w:ascii="GHEA Grapalat" w:eastAsia="GHEA Grapalat" w:hAnsi="GHEA Grapalat" w:cs="GHEA Grapalat"/>
              </w:rPr>
            </w:pPr>
          </w:p>
        </w:tc>
      </w:tr>
    </w:tbl>
    <w:p w14:paraId="1CD230B9"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0B21C670" w14:textId="77777777" w:rsidTr="00DD4B8A">
        <w:tc>
          <w:tcPr>
            <w:tcW w:w="2837" w:type="dxa"/>
            <w:shd w:val="clear" w:color="auto" w:fill="D9E2F3"/>
            <w:vAlign w:val="center"/>
          </w:tcPr>
          <w:p w14:paraId="46A3DEA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7A0B3E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1749295" w14:textId="77777777" w:rsidTr="00DD4B8A">
        <w:tc>
          <w:tcPr>
            <w:tcW w:w="2837" w:type="dxa"/>
            <w:shd w:val="clear" w:color="auto" w:fill="D9E2F3"/>
            <w:vAlign w:val="center"/>
          </w:tcPr>
          <w:p w14:paraId="29C6684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B9BC22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0928D3B" w14:textId="77777777" w:rsidTr="00DD4B8A">
        <w:tc>
          <w:tcPr>
            <w:tcW w:w="2837" w:type="dxa"/>
            <w:shd w:val="clear" w:color="auto" w:fill="D9E2F3"/>
            <w:vAlign w:val="center"/>
          </w:tcPr>
          <w:p w14:paraId="5028495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492D8C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AEE9365" w14:textId="77777777" w:rsidTr="00DD4B8A">
        <w:tc>
          <w:tcPr>
            <w:tcW w:w="2837" w:type="dxa"/>
            <w:shd w:val="clear" w:color="auto" w:fill="D9E2F3"/>
            <w:vAlign w:val="center"/>
          </w:tcPr>
          <w:p w14:paraId="1140C2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C71F5C5" w14:textId="77777777" w:rsidR="002125BE" w:rsidRPr="00FD1EE4" w:rsidRDefault="002125BE" w:rsidP="008F6325">
            <w:pPr>
              <w:spacing w:before="240" w:after="240"/>
              <w:rPr>
                <w:rFonts w:ascii="GHEA Grapalat" w:eastAsia="GHEA Grapalat" w:hAnsi="GHEA Grapalat" w:cs="GHEA Grapalat"/>
              </w:rPr>
            </w:pPr>
          </w:p>
        </w:tc>
      </w:tr>
    </w:tbl>
    <w:p w14:paraId="6D995F7B" w14:textId="77777777" w:rsidR="002125BE" w:rsidRPr="00FD1EE4" w:rsidRDefault="002125BE"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125BE" w:rsidRPr="00FD1EE4" w14:paraId="495CC48F" w14:textId="77777777" w:rsidTr="00DD4B8A">
        <w:trPr>
          <w:trHeight w:val="924"/>
        </w:trPr>
        <w:tc>
          <w:tcPr>
            <w:tcW w:w="9016" w:type="dxa"/>
            <w:gridSpan w:val="2"/>
            <w:vAlign w:val="center"/>
          </w:tcPr>
          <w:p w14:paraId="2FF0F11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125BE" w:rsidRPr="00FD1EE4" w14:paraId="6252DCF6" w14:textId="77777777" w:rsidTr="00DD4B8A">
        <w:trPr>
          <w:trHeight w:val="684"/>
        </w:trPr>
        <w:tc>
          <w:tcPr>
            <w:tcW w:w="4508" w:type="dxa"/>
            <w:shd w:val="clear" w:color="auto" w:fill="D9E2F3"/>
            <w:vAlign w:val="center"/>
          </w:tcPr>
          <w:p w14:paraId="06ED825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60ACDACD"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9978C68" w14:textId="77777777" w:rsidTr="00DD4B8A">
        <w:trPr>
          <w:trHeight w:val="1282"/>
        </w:trPr>
        <w:tc>
          <w:tcPr>
            <w:tcW w:w="4508" w:type="dxa"/>
            <w:shd w:val="clear" w:color="auto" w:fill="D9E2F3"/>
            <w:vAlign w:val="center"/>
          </w:tcPr>
          <w:p w14:paraId="1FF3B83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3EDD5B6"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2CA3E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125BE" w:rsidRPr="00FD1EE4" w14:paraId="70A426DF" w14:textId="77777777" w:rsidTr="00DD4B8A">
        <w:tc>
          <w:tcPr>
            <w:tcW w:w="9016" w:type="dxa"/>
            <w:gridSpan w:val="2"/>
            <w:vAlign w:val="center"/>
          </w:tcPr>
          <w:p w14:paraId="75F26F48"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125BE" w:rsidRPr="00FD1EE4" w14:paraId="58F4CE0A" w14:textId="77777777" w:rsidTr="00DD4B8A">
        <w:tc>
          <w:tcPr>
            <w:tcW w:w="9016" w:type="dxa"/>
            <w:gridSpan w:val="2"/>
            <w:vAlign w:val="center"/>
          </w:tcPr>
          <w:p w14:paraId="647433D1"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2912BCD"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125BE" w:rsidRPr="00FD1EE4" w14:paraId="76ABE33B" w14:textId="77777777" w:rsidTr="00DD4B8A">
        <w:trPr>
          <w:trHeight w:val="924"/>
        </w:trPr>
        <w:tc>
          <w:tcPr>
            <w:tcW w:w="9016" w:type="dxa"/>
            <w:gridSpan w:val="2"/>
            <w:vAlign w:val="center"/>
          </w:tcPr>
          <w:p w14:paraId="564A2CF7"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125BE" w:rsidRPr="00FD1EE4" w14:paraId="3E4FD57B" w14:textId="77777777" w:rsidTr="00DD4B8A">
        <w:trPr>
          <w:trHeight w:val="684"/>
        </w:trPr>
        <w:tc>
          <w:tcPr>
            <w:tcW w:w="4508" w:type="dxa"/>
            <w:shd w:val="clear" w:color="auto" w:fill="D9E2F3"/>
            <w:vAlign w:val="center"/>
          </w:tcPr>
          <w:p w14:paraId="3B395707"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21CC867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4797A5E" w14:textId="77777777" w:rsidTr="00DD4B8A">
        <w:trPr>
          <w:trHeight w:val="1282"/>
        </w:trPr>
        <w:tc>
          <w:tcPr>
            <w:tcW w:w="4508" w:type="dxa"/>
            <w:shd w:val="clear" w:color="auto" w:fill="D9E2F3"/>
            <w:vAlign w:val="center"/>
          </w:tcPr>
          <w:p w14:paraId="17BD9D6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04BA04D"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05192C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125BE" w:rsidRPr="00FD1EE4" w14:paraId="0ECDF738" w14:textId="77777777" w:rsidTr="00DD4B8A">
        <w:tc>
          <w:tcPr>
            <w:tcW w:w="9016" w:type="dxa"/>
            <w:gridSpan w:val="2"/>
            <w:vAlign w:val="center"/>
          </w:tcPr>
          <w:p w14:paraId="23585552"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125BE" w:rsidRPr="00FD1EE4" w14:paraId="0CE401DC" w14:textId="77777777" w:rsidTr="00DD4B8A">
        <w:tc>
          <w:tcPr>
            <w:tcW w:w="9016" w:type="dxa"/>
            <w:gridSpan w:val="2"/>
            <w:vAlign w:val="center"/>
          </w:tcPr>
          <w:p w14:paraId="0E91DD5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125BE" w:rsidRPr="00FD1EE4" w14:paraId="748C4616" w14:textId="77777777" w:rsidTr="00DD4B8A">
        <w:tc>
          <w:tcPr>
            <w:tcW w:w="9016" w:type="dxa"/>
            <w:gridSpan w:val="2"/>
            <w:vAlign w:val="center"/>
          </w:tcPr>
          <w:p w14:paraId="22280674"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125BE" w:rsidRPr="00FD1EE4" w14:paraId="25D6F066" w14:textId="77777777" w:rsidTr="00DD4B8A">
        <w:tc>
          <w:tcPr>
            <w:tcW w:w="9016" w:type="dxa"/>
            <w:gridSpan w:val="2"/>
            <w:vAlign w:val="center"/>
          </w:tcPr>
          <w:p w14:paraId="4469B1CD"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1D1344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71D99F23" w14:textId="77777777" w:rsidTr="00DD4B8A">
        <w:tc>
          <w:tcPr>
            <w:tcW w:w="2837" w:type="dxa"/>
            <w:shd w:val="clear" w:color="auto" w:fill="D9E2F3"/>
            <w:vAlign w:val="center"/>
          </w:tcPr>
          <w:p w14:paraId="11CE41C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0BD866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8B2336C" w14:textId="77777777" w:rsidTr="00DD4B8A">
        <w:tc>
          <w:tcPr>
            <w:tcW w:w="2837" w:type="dxa"/>
            <w:shd w:val="clear" w:color="auto" w:fill="D9E2F3"/>
            <w:vAlign w:val="center"/>
          </w:tcPr>
          <w:p w14:paraId="44BB08B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64AFA6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575F12E" w14:textId="77777777" w:rsidR="002125BE" w:rsidRPr="00FD1EE4" w:rsidRDefault="002125BE"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125BE" w:rsidRPr="00FD1EE4" w14:paraId="701AD2FE" w14:textId="77777777" w:rsidTr="00DD4B8A">
        <w:tc>
          <w:tcPr>
            <w:tcW w:w="2837" w:type="dxa"/>
            <w:shd w:val="clear" w:color="auto" w:fill="D9E2F3"/>
            <w:vAlign w:val="center"/>
          </w:tcPr>
          <w:p w14:paraId="176B9B8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163AC6CA"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67E8FC1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501D4AAA"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68173532" w14:textId="77777777" w:rsidTr="00DD4B8A">
        <w:tc>
          <w:tcPr>
            <w:tcW w:w="2837" w:type="dxa"/>
            <w:shd w:val="clear" w:color="auto" w:fill="D9E2F3"/>
            <w:vAlign w:val="center"/>
          </w:tcPr>
          <w:p w14:paraId="0EC6474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67A961B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F7B9D92" w14:textId="77777777" w:rsidTr="00DD4B8A">
        <w:tc>
          <w:tcPr>
            <w:tcW w:w="2837" w:type="dxa"/>
            <w:shd w:val="clear" w:color="auto" w:fill="D9E2F3"/>
            <w:vAlign w:val="center"/>
          </w:tcPr>
          <w:p w14:paraId="5D60BF7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639D2AB0" w14:textId="77777777" w:rsidR="002125BE" w:rsidRPr="00FD1EE4" w:rsidRDefault="002125BE" w:rsidP="008F6325">
            <w:pPr>
              <w:spacing w:before="240" w:after="240"/>
              <w:rPr>
                <w:rFonts w:ascii="GHEA Grapalat" w:eastAsia="GHEA Grapalat" w:hAnsi="GHEA Grapalat" w:cs="GHEA Grapalat"/>
              </w:rPr>
            </w:pPr>
          </w:p>
        </w:tc>
      </w:tr>
    </w:tbl>
    <w:p w14:paraId="6458B8A3" w14:textId="77777777" w:rsidR="002125BE" w:rsidRPr="00FD1EE4" w:rsidRDefault="002125BE"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AB033CF"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14C069F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4B655457" w14:textId="77777777" w:rsidTr="00DD4B8A">
        <w:tc>
          <w:tcPr>
            <w:tcW w:w="2835" w:type="dxa"/>
            <w:shd w:val="clear" w:color="auto" w:fill="D9E2F3"/>
            <w:vAlign w:val="center"/>
          </w:tcPr>
          <w:p w14:paraId="34ACD895"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65FD8F0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0EE2742" w14:textId="77777777" w:rsidTr="00DD4B8A">
        <w:tc>
          <w:tcPr>
            <w:tcW w:w="2835" w:type="dxa"/>
            <w:shd w:val="clear" w:color="auto" w:fill="D9E2F3"/>
            <w:vAlign w:val="center"/>
          </w:tcPr>
          <w:p w14:paraId="0961620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7FB5B6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78015A2" w14:textId="77777777" w:rsidTr="00DD4B8A">
        <w:tc>
          <w:tcPr>
            <w:tcW w:w="2835" w:type="dxa"/>
            <w:shd w:val="clear" w:color="auto" w:fill="D9E2F3"/>
            <w:vAlign w:val="center"/>
          </w:tcPr>
          <w:p w14:paraId="4B64C24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37EEE1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F18939B" w14:textId="77777777" w:rsidTr="00DD4B8A">
        <w:tc>
          <w:tcPr>
            <w:tcW w:w="2835" w:type="dxa"/>
            <w:shd w:val="clear" w:color="auto" w:fill="D9E2F3"/>
            <w:vAlign w:val="center"/>
          </w:tcPr>
          <w:p w14:paraId="37CAD3A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B2755E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FC2654E" w14:textId="77777777" w:rsidTr="00DD4B8A">
        <w:tc>
          <w:tcPr>
            <w:tcW w:w="2835" w:type="dxa"/>
            <w:shd w:val="clear" w:color="auto" w:fill="D9E2F3"/>
            <w:vAlign w:val="center"/>
          </w:tcPr>
          <w:p w14:paraId="5CE37CC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76FA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D029F33" w14:textId="77777777" w:rsidTr="00DD4B8A">
        <w:tc>
          <w:tcPr>
            <w:tcW w:w="2835" w:type="dxa"/>
            <w:shd w:val="clear" w:color="auto" w:fill="D9E2F3"/>
            <w:vAlign w:val="center"/>
          </w:tcPr>
          <w:p w14:paraId="6FB537C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62AA4D8"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E815714" w14:textId="77777777" w:rsidTr="00DD4B8A">
        <w:tc>
          <w:tcPr>
            <w:tcW w:w="2835" w:type="dxa"/>
            <w:shd w:val="clear" w:color="auto" w:fill="D9E2F3"/>
            <w:vAlign w:val="center"/>
          </w:tcPr>
          <w:p w14:paraId="68A2523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63947B9" w14:textId="77777777" w:rsidR="002125BE" w:rsidRPr="00FD1EE4" w:rsidRDefault="002125BE" w:rsidP="008F6325">
            <w:pPr>
              <w:spacing w:before="240" w:after="240"/>
              <w:rPr>
                <w:rFonts w:ascii="GHEA Grapalat" w:eastAsia="GHEA Grapalat" w:hAnsi="GHEA Grapalat" w:cs="GHEA Grapalat"/>
              </w:rPr>
            </w:pPr>
          </w:p>
        </w:tc>
      </w:tr>
    </w:tbl>
    <w:p w14:paraId="52F6700F"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43DAAD2E" w14:textId="77777777" w:rsidTr="00DD4B8A">
        <w:trPr>
          <w:trHeight w:val="853"/>
        </w:trPr>
        <w:tc>
          <w:tcPr>
            <w:tcW w:w="2835" w:type="dxa"/>
            <w:vMerge w:val="restart"/>
            <w:shd w:val="clear" w:color="auto" w:fill="D9E2F3"/>
            <w:vAlign w:val="center"/>
          </w:tcPr>
          <w:p w14:paraId="5335C877"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1584EF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3E0C68A" w14:textId="77777777" w:rsidTr="00DD4B8A">
        <w:trPr>
          <w:trHeight w:val="850"/>
        </w:trPr>
        <w:tc>
          <w:tcPr>
            <w:tcW w:w="2835" w:type="dxa"/>
            <w:vMerge/>
            <w:shd w:val="clear" w:color="auto" w:fill="D9E2F3"/>
            <w:vAlign w:val="center"/>
          </w:tcPr>
          <w:p w14:paraId="373287D1"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91290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970EC31" w14:textId="77777777" w:rsidTr="00DD4B8A">
        <w:trPr>
          <w:trHeight w:val="850"/>
        </w:trPr>
        <w:tc>
          <w:tcPr>
            <w:tcW w:w="2835" w:type="dxa"/>
            <w:vMerge/>
            <w:shd w:val="clear" w:color="auto" w:fill="D9E2F3"/>
            <w:vAlign w:val="center"/>
          </w:tcPr>
          <w:p w14:paraId="412D8EC6"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CB185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B8B8A8F" w14:textId="77777777" w:rsidTr="00DD4B8A">
        <w:trPr>
          <w:trHeight w:val="850"/>
        </w:trPr>
        <w:tc>
          <w:tcPr>
            <w:tcW w:w="2835" w:type="dxa"/>
            <w:vMerge/>
            <w:shd w:val="clear" w:color="auto" w:fill="D9E2F3"/>
            <w:vAlign w:val="center"/>
          </w:tcPr>
          <w:p w14:paraId="4C21C494"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7F451F"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1DA2D1A" w14:textId="77777777" w:rsidTr="00DD4B8A">
        <w:trPr>
          <w:trHeight w:val="850"/>
        </w:trPr>
        <w:tc>
          <w:tcPr>
            <w:tcW w:w="2835" w:type="dxa"/>
            <w:vMerge/>
            <w:shd w:val="clear" w:color="auto" w:fill="D9E2F3"/>
            <w:vAlign w:val="center"/>
          </w:tcPr>
          <w:p w14:paraId="534F50B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74761" w14:textId="77777777" w:rsidR="002125BE" w:rsidRPr="00FD1EE4" w:rsidRDefault="002125BE" w:rsidP="008F6325">
            <w:pPr>
              <w:spacing w:before="240" w:after="240"/>
              <w:rPr>
                <w:rFonts w:ascii="GHEA Grapalat" w:eastAsia="GHEA Grapalat" w:hAnsi="GHEA Grapalat" w:cs="GHEA Grapalat"/>
              </w:rPr>
            </w:pPr>
          </w:p>
        </w:tc>
      </w:tr>
    </w:tbl>
    <w:p w14:paraId="5A01289E" w14:textId="77777777" w:rsidR="002125BE"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2099731F" w14:textId="77777777" w:rsidTr="00DD4B8A">
        <w:tc>
          <w:tcPr>
            <w:tcW w:w="2835" w:type="dxa"/>
            <w:shd w:val="clear" w:color="auto" w:fill="D9E2F3"/>
            <w:vAlign w:val="center"/>
          </w:tcPr>
          <w:p w14:paraId="79801E1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30E8F3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BA89BF4" w14:textId="77777777" w:rsidTr="00DD4B8A">
        <w:tc>
          <w:tcPr>
            <w:tcW w:w="2835" w:type="dxa"/>
            <w:shd w:val="clear" w:color="auto" w:fill="D9E2F3"/>
            <w:vAlign w:val="center"/>
          </w:tcPr>
          <w:p w14:paraId="39E237F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688DD90" w14:textId="77777777" w:rsidR="002125BE" w:rsidRPr="00FD1EE4" w:rsidRDefault="002125BE" w:rsidP="008F6325">
            <w:pPr>
              <w:spacing w:before="240" w:after="240"/>
              <w:rPr>
                <w:rFonts w:ascii="GHEA Grapalat" w:eastAsia="GHEA Grapalat" w:hAnsi="GHEA Grapalat" w:cs="GHEA Grapalat"/>
              </w:rPr>
            </w:pPr>
          </w:p>
        </w:tc>
      </w:tr>
    </w:tbl>
    <w:p w14:paraId="4E73B3C9" w14:textId="77777777" w:rsidR="002125BE" w:rsidRPr="00FD1EE4" w:rsidRDefault="002125BE"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7C4FF2F"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6B7E8DC1" w14:textId="77777777" w:rsidR="002125BE" w:rsidRPr="00FD1EE4" w:rsidRDefault="002125BE"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125BE" w:rsidRPr="00FD1EE4" w14:paraId="398F4913" w14:textId="77777777" w:rsidTr="00DD4B8A">
        <w:tc>
          <w:tcPr>
            <w:tcW w:w="9016" w:type="dxa"/>
            <w:shd w:val="clear" w:color="auto" w:fill="DEEAF6"/>
          </w:tcPr>
          <w:p w14:paraId="71112397" w14:textId="77777777" w:rsidR="002125BE" w:rsidRPr="00DD4B8A" w:rsidRDefault="002125BE"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125BE" w:rsidRPr="00FD1EE4" w14:paraId="3294E964" w14:textId="77777777" w:rsidTr="00DD4B8A">
        <w:trPr>
          <w:trHeight w:val="10187"/>
        </w:trPr>
        <w:tc>
          <w:tcPr>
            <w:tcW w:w="9016" w:type="dxa"/>
            <w:shd w:val="clear" w:color="auto" w:fill="auto"/>
          </w:tcPr>
          <w:p w14:paraId="48F32310" w14:textId="77777777" w:rsidR="002125BE" w:rsidRPr="00DD4B8A" w:rsidRDefault="002125BE" w:rsidP="008F6325">
            <w:pPr>
              <w:rPr>
                <w:rFonts w:ascii="GHEA Grapalat" w:eastAsia="GHEA Grapalat" w:hAnsi="GHEA Grapalat" w:cs="GHEA Grapalat"/>
                <w:b/>
                <w:color w:val="000000"/>
              </w:rPr>
            </w:pPr>
          </w:p>
        </w:tc>
      </w:tr>
    </w:tbl>
    <w:p w14:paraId="15CA6D3C" w14:textId="77777777" w:rsidR="002125BE" w:rsidRPr="00FD1EE4" w:rsidRDefault="002125BE" w:rsidP="008F6325">
      <w:pPr>
        <w:pBdr>
          <w:top w:val="nil"/>
          <w:left w:val="nil"/>
          <w:bottom w:val="nil"/>
          <w:right w:val="nil"/>
          <w:between w:val="nil"/>
        </w:pBdr>
        <w:rPr>
          <w:rFonts w:ascii="GHEA Grapalat" w:eastAsia="GHEA Grapalat" w:hAnsi="GHEA Grapalat" w:cs="GHEA Grapalat"/>
          <w:b/>
          <w:color w:val="000000"/>
        </w:rPr>
      </w:pPr>
    </w:p>
    <w:p w14:paraId="11CD4A5A" w14:textId="77777777" w:rsidR="002125BE" w:rsidRPr="00A66FC2" w:rsidRDefault="002125BE" w:rsidP="008F6325">
      <w:pPr>
        <w:pStyle w:val="31"/>
        <w:spacing w:line="240" w:lineRule="auto"/>
        <w:jc w:val="right"/>
        <w:rPr>
          <w:rFonts w:ascii="GHEA Grapalat" w:hAnsi="GHEA Grapalat" w:cs="Arial"/>
          <w:b/>
        </w:rPr>
      </w:pPr>
    </w:p>
    <w:p w14:paraId="0BAA10FA" w14:textId="77777777" w:rsidR="002125BE" w:rsidRDefault="002125BE" w:rsidP="008F6325">
      <w:pPr>
        <w:pStyle w:val="31"/>
        <w:spacing w:line="240" w:lineRule="auto"/>
        <w:ind w:firstLine="0"/>
        <w:jc w:val="left"/>
        <w:rPr>
          <w:rFonts w:ascii="GHEA Grapalat" w:hAnsi="GHEA Grapalat"/>
          <w:i/>
          <w:sz w:val="16"/>
          <w:szCs w:val="16"/>
          <w:lang w:val="hy-AM"/>
        </w:rPr>
      </w:pPr>
    </w:p>
    <w:p w14:paraId="1659F5BA" w14:textId="77777777" w:rsidR="002125BE" w:rsidRDefault="002125BE" w:rsidP="008F6325">
      <w:pPr>
        <w:pStyle w:val="31"/>
        <w:spacing w:line="240" w:lineRule="auto"/>
        <w:ind w:firstLine="0"/>
        <w:jc w:val="left"/>
        <w:rPr>
          <w:rFonts w:ascii="GHEA Grapalat" w:hAnsi="GHEA Grapalat"/>
          <w:i/>
          <w:sz w:val="16"/>
          <w:szCs w:val="16"/>
          <w:lang w:val="hy-AM"/>
        </w:rPr>
      </w:pPr>
    </w:p>
    <w:p w14:paraId="1434AF2C" w14:textId="77777777" w:rsidR="002125BE" w:rsidRDefault="002125BE" w:rsidP="008F6325">
      <w:pPr>
        <w:pStyle w:val="31"/>
        <w:spacing w:line="240" w:lineRule="auto"/>
        <w:ind w:firstLine="0"/>
        <w:jc w:val="left"/>
        <w:rPr>
          <w:rFonts w:ascii="GHEA Grapalat" w:hAnsi="GHEA Grapalat"/>
          <w:i/>
          <w:sz w:val="16"/>
          <w:szCs w:val="16"/>
          <w:lang w:val="hy-AM"/>
        </w:rPr>
      </w:pPr>
    </w:p>
    <w:p w14:paraId="4430F337" w14:textId="77777777" w:rsidR="002125BE" w:rsidRDefault="002125BE" w:rsidP="008F6325">
      <w:pPr>
        <w:pStyle w:val="31"/>
        <w:spacing w:line="240" w:lineRule="auto"/>
        <w:ind w:firstLine="0"/>
        <w:jc w:val="left"/>
        <w:rPr>
          <w:rFonts w:ascii="GHEA Grapalat" w:hAnsi="GHEA Grapalat"/>
          <w:i/>
          <w:sz w:val="16"/>
          <w:szCs w:val="16"/>
          <w:lang w:val="hy-AM"/>
        </w:rPr>
      </w:pPr>
    </w:p>
    <w:p w14:paraId="24EF62B8" w14:textId="77777777" w:rsidR="002125BE" w:rsidRDefault="002125BE" w:rsidP="008F6325">
      <w:pPr>
        <w:pStyle w:val="31"/>
        <w:spacing w:line="240" w:lineRule="auto"/>
        <w:ind w:firstLine="0"/>
        <w:jc w:val="left"/>
        <w:rPr>
          <w:rFonts w:ascii="GHEA Grapalat" w:hAnsi="GHEA Grapalat"/>
          <w:b/>
          <w:lang w:val="hy-AM"/>
        </w:rPr>
      </w:pPr>
    </w:p>
    <w:p w14:paraId="0EAAE93D" w14:textId="77777777" w:rsidR="002125BE" w:rsidRDefault="002125BE" w:rsidP="008F6325">
      <w:pPr>
        <w:pStyle w:val="31"/>
        <w:spacing w:line="240" w:lineRule="auto"/>
        <w:ind w:firstLine="0"/>
        <w:jc w:val="left"/>
        <w:rPr>
          <w:rFonts w:ascii="GHEA Grapalat" w:hAnsi="GHEA Grapalat"/>
          <w:b/>
          <w:lang w:val="hy-AM"/>
        </w:rPr>
      </w:pPr>
    </w:p>
    <w:p w14:paraId="4DC28C12" w14:textId="77777777" w:rsidR="002125BE" w:rsidRDefault="002125BE" w:rsidP="008F6325">
      <w:pPr>
        <w:pStyle w:val="31"/>
        <w:spacing w:line="240" w:lineRule="auto"/>
        <w:ind w:firstLine="0"/>
        <w:jc w:val="left"/>
        <w:rPr>
          <w:rFonts w:ascii="GHEA Grapalat" w:hAnsi="GHEA Grapalat"/>
          <w:b/>
          <w:lang w:val="hy-AM"/>
        </w:rPr>
      </w:pPr>
    </w:p>
    <w:p w14:paraId="3B84703F" w14:textId="77777777" w:rsidR="002125BE" w:rsidRDefault="002125BE" w:rsidP="008F6325">
      <w:pPr>
        <w:pStyle w:val="31"/>
        <w:spacing w:line="240" w:lineRule="auto"/>
        <w:ind w:firstLine="0"/>
        <w:jc w:val="left"/>
        <w:rPr>
          <w:rFonts w:ascii="GHEA Grapalat" w:hAnsi="GHEA Grapalat"/>
          <w:b/>
          <w:lang w:val="hy-AM"/>
        </w:rPr>
      </w:pPr>
    </w:p>
    <w:p w14:paraId="62D2F554" w14:textId="77777777" w:rsidR="002125BE" w:rsidRDefault="002125BE" w:rsidP="008F6325">
      <w:pPr>
        <w:spacing w:line="360" w:lineRule="auto"/>
        <w:jc w:val="center"/>
        <w:rPr>
          <w:rFonts w:ascii="GHEA Grapalat" w:eastAsia="GHEA Grapalat" w:hAnsi="GHEA Grapalat" w:cs="GHEA Grapalat"/>
          <w:b/>
        </w:rPr>
      </w:pPr>
    </w:p>
    <w:p w14:paraId="521A8C8E" w14:textId="77777777" w:rsidR="002125BE" w:rsidRDefault="002125BE" w:rsidP="008F6325">
      <w:pPr>
        <w:spacing w:line="360" w:lineRule="auto"/>
        <w:jc w:val="center"/>
        <w:rPr>
          <w:rFonts w:ascii="GHEA Grapalat" w:eastAsia="GHEA Grapalat" w:hAnsi="GHEA Grapalat" w:cs="GHEA Grapalat"/>
          <w:b/>
        </w:rPr>
      </w:pPr>
    </w:p>
    <w:p w14:paraId="5F8EF2C9" w14:textId="77777777" w:rsidR="002125BE" w:rsidRDefault="002125BE"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A04E2A3" w14:textId="77777777" w:rsidR="002125BE" w:rsidRDefault="002125BE"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87743FB"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277D9F0" w14:textId="77777777" w:rsidR="002125BE" w:rsidRPr="00FA6936"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AF09971" w14:textId="77777777" w:rsidR="002125BE" w:rsidRPr="00FA6936" w:rsidRDefault="002125B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1B3B41F2" w14:textId="77777777" w:rsidR="002125BE" w:rsidRDefault="002125B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B5D95BD" w14:textId="77777777" w:rsidR="002125BE" w:rsidRDefault="002125BE" w:rsidP="008F6325">
      <w:pPr>
        <w:spacing w:line="276" w:lineRule="auto"/>
        <w:ind w:firstLine="567"/>
        <w:jc w:val="both"/>
        <w:rPr>
          <w:rFonts w:ascii="GHEA Grapalat" w:eastAsia="GHEA Grapalat" w:hAnsi="GHEA Grapalat" w:cs="GHEA Grapalat"/>
        </w:rPr>
      </w:pPr>
    </w:p>
    <w:p w14:paraId="60464FAC"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46B556D"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4B8E534"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643DD4FA"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332079E6" w14:textId="77777777" w:rsidR="002125BE"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7FF148CA"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66825E39"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2659FD4"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FB149CD"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F6929BE"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734A00"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31EA8BA9"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DFCABF0"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315CCBFD"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00A6C6B"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3AEE37F6"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5FE5B234"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9F26CEE"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49997D" w14:textId="77777777" w:rsidR="002125BE" w:rsidRPr="008C104F"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06921EA4"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AE1EF8"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68E6DC12"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7B957F6B"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14626C1"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6B498FC1"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001CD08F"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C79B1B9"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3A3F3C2"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3CB0A68"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6F5B02B5"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183CC2C" w14:textId="77777777" w:rsidR="002125BE" w:rsidRPr="005B15D8"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C758D"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276533B" w14:textId="77777777" w:rsidR="002125BE" w:rsidRPr="00FA6936"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6063A9F7" w14:textId="77777777" w:rsidR="002125BE" w:rsidRPr="00FA6936"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A7C5706"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F236968"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4C8F87A8"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9541FCF"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6B5511A0"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99227A1"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70712BF"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2566F943" w14:textId="77777777" w:rsidR="002125BE" w:rsidRPr="00FA6936" w:rsidRDefault="002125BE"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7A754AF0" w14:textId="77777777" w:rsidR="002125BE" w:rsidRPr="00A66FC2" w:rsidRDefault="002125BE"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00C8E3F5" w14:textId="77777777" w:rsidR="002125BE" w:rsidRPr="0039302D" w:rsidRDefault="002125BE" w:rsidP="00CE3A99">
      <w:pPr>
        <w:jc w:val="both"/>
        <w:rPr>
          <w:rFonts w:ascii="GHEA Grapalat" w:hAnsi="GHEA Grapalat" w:cs="Sylfaen"/>
          <w:sz w:val="20"/>
          <w:lang w:val="hy-AM"/>
        </w:rPr>
      </w:pPr>
    </w:p>
  </w:footnote>
  <w:footnote w:id="7">
    <w:p w14:paraId="35DDF0C4" w14:textId="77777777" w:rsidR="002125BE" w:rsidRPr="0015088E" w:rsidRDefault="002125B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D288D">
        <w:rPr>
          <w:rFonts w:ascii="GHEA Grapalat" w:hAnsi="GHEA Grapalat"/>
          <w:i/>
          <w:sz w:val="16"/>
          <w:szCs w:val="16"/>
          <w:lang w:val="hy-AM"/>
        </w:rPr>
        <w:t>եթե</w:t>
      </w:r>
      <w:r w:rsidRPr="001E7733">
        <w:rPr>
          <w:rFonts w:ascii="GHEA Grapalat" w:hAnsi="GHEA Grapalat"/>
          <w:i/>
          <w:sz w:val="16"/>
          <w:szCs w:val="16"/>
          <w:lang w:val="af-ZA"/>
        </w:rPr>
        <w:t xml:space="preserve"> </w:t>
      </w:r>
      <w:r w:rsidRPr="008D288D">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sidRPr="008D288D">
        <w:rPr>
          <w:rFonts w:ascii="GHEA Grapalat" w:hAnsi="GHEA Grapalat"/>
          <w:i/>
          <w:sz w:val="16"/>
          <w:szCs w:val="16"/>
          <w:lang w:val="hy-AM"/>
        </w:rPr>
        <w:t>ապա</w:t>
      </w:r>
      <w:r w:rsidRPr="001E7733">
        <w:rPr>
          <w:rFonts w:ascii="GHEA Grapalat" w:hAnsi="GHEA Grapalat"/>
          <w:i/>
          <w:sz w:val="16"/>
          <w:szCs w:val="16"/>
          <w:lang w:val="af-ZA"/>
        </w:rPr>
        <w:t xml:space="preserve"> </w:t>
      </w:r>
      <w:r w:rsidRPr="008D288D">
        <w:rPr>
          <w:rFonts w:ascii="GHEA Grapalat" w:hAnsi="GHEA Grapalat"/>
          <w:i/>
          <w:sz w:val="16"/>
          <w:szCs w:val="16"/>
          <w:lang w:val="hy-AM"/>
        </w:rPr>
        <w:t>տվյալ</w:t>
      </w:r>
      <w:r w:rsidRPr="001E7733">
        <w:rPr>
          <w:rFonts w:ascii="GHEA Grapalat" w:hAnsi="GHEA Grapalat"/>
          <w:i/>
          <w:sz w:val="16"/>
          <w:szCs w:val="16"/>
          <w:lang w:val="af-ZA"/>
        </w:rPr>
        <w:t xml:space="preserve"> </w:t>
      </w:r>
      <w:r w:rsidRPr="008D288D">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D288D">
        <w:rPr>
          <w:rFonts w:ascii="GHEA Grapalat" w:hAnsi="GHEA Grapalat"/>
          <w:i/>
          <w:sz w:val="16"/>
          <w:szCs w:val="16"/>
          <w:lang w:val="hy-AM"/>
        </w:rPr>
        <w:t>գծով</w:t>
      </w:r>
      <w:r w:rsidRPr="001E7733">
        <w:rPr>
          <w:rFonts w:ascii="GHEA Grapalat" w:hAnsi="GHEA Grapalat"/>
          <w:i/>
          <w:sz w:val="16"/>
          <w:szCs w:val="16"/>
          <w:lang w:val="af-ZA"/>
        </w:rPr>
        <w:t xml:space="preserve"> </w:t>
      </w:r>
      <w:r w:rsidRPr="008D288D">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D288D">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D288D">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հարկի</w:t>
      </w:r>
      <w:r w:rsidRPr="001E7733">
        <w:rPr>
          <w:rFonts w:ascii="GHEA Grapalat" w:hAnsi="GHEA Grapalat"/>
          <w:i/>
          <w:sz w:val="16"/>
          <w:szCs w:val="16"/>
          <w:lang w:val="af-ZA"/>
        </w:rPr>
        <w:t xml:space="preserve"> </w:t>
      </w:r>
      <w:r w:rsidRPr="008D288D">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D288D">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D288D">
        <w:rPr>
          <w:rFonts w:ascii="GHEA Grapalat" w:hAnsi="GHEA Grapalat"/>
          <w:i/>
          <w:sz w:val="16"/>
          <w:szCs w:val="16"/>
          <w:lang w:val="hy-AM"/>
        </w:rPr>
        <w:t>րդ</w:t>
      </w:r>
      <w:r w:rsidRPr="001E7733">
        <w:rPr>
          <w:rFonts w:ascii="GHEA Grapalat" w:hAnsi="GHEA Grapalat"/>
          <w:i/>
          <w:sz w:val="16"/>
          <w:szCs w:val="16"/>
          <w:lang w:val="af-ZA"/>
        </w:rPr>
        <w:t xml:space="preserve"> </w:t>
      </w:r>
      <w:r w:rsidRPr="008D288D">
        <w:rPr>
          <w:rFonts w:ascii="GHEA Grapalat" w:hAnsi="GHEA Grapalat"/>
          <w:i/>
          <w:sz w:val="16"/>
          <w:szCs w:val="16"/>
          <w:lang w:val="hy-AM"/>
        </w:rPr>
        <w:t>սյունակում։</w:t>
      </w:r>
    </w:p>
    <w:p w14:paraId="1E6A62FA" w14:textId="77777777" w:rsidR="002125BE" w:rsidRPr="001E7733" w:rsidDel="00856FDE" w:rsidRDefault="002125BE" w:rsidP="00B2572B">
      <w:pPr>
        <w:pStyle w:val="af2"/>
        <w:rPr>
          <w:del w:id="10" w:author="User" w:date="2019-05-26T09:57:00Z"/>
          <w:i/>
          <w:lang w:val="af-ZA"/>
        </w:rPr>
      </w:pPr>
    </w:p>
  </w:footnote>
  <w:footnote w:id="8">
    <w:p w14:paraId="7263D29B" w14:textId="77777777" w:rsidR="002125BE" w:rsidRPr="00F50E0A" w:rsidDel="001B2C6E" w:rsidRDefault="002125BE" w:rsidP="007678FA">
      <w:pPr>
        <w:pStyle w:val="af2"/>
        <w:rPr>
          <w:del w:id="11"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9">
    <w:p w14:paraId="7A937094" w14:textId="77777777" w:rsidR="002125BE" w:rsidRPr="007B1334" w:rsidRDefault="002125BE" w:rsidP="007678FA">
      <w:pPr>
        <w:pStyle w:val="af2"/>
        <w:jc w:val="both"/>
        <w:rPr>
          <w:rFonts w:ascii="GHEA Grapalat" w:hAnsi="GHEA Grapalat"/>
          <w:i/>
          <w:sz w:val="16"/>
          <w:szCs w:val="24"/>
          <w:lang w:val="af-ZA" w:eastAsia="en-US"/>
        </w:rPr>
      </w:pPr>
      <w:r>
        <w:rPr>
          <w:vertAlign w:val="superscript"/>
          <w:lang w:val="af-ZA"/>
        </w:rPr>
        <w:t xml:space="preserve">  </w:t>
      </w:r>
    </w:p>
    <w:p w14:paraId="0552C9BE" w14:textId="77777777" w:rsidR="002125BE" w:rsidRPr="00BE77AC" w:rsidRDefault="002125BE"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Pr="00BE77AC">
        <w:rPr>
          <w:rFonts w:ascii="GHEA Grapalat" w:hAnsi="GHEA Grapalat"/>
          <w:i/>
          <w:sz w:val="16"/>
          <w:szCs w:val="24"/>
          <w:lang w:val="af-ZA" w:eastAsia="en-US"/>
        </w:rPr>
        <w:t xml:space="preserve"> </w:t>
      </w:r>
    </w:p>
    <w:p w14:paraId="541227C2" w14:textId="77777777" w:rsidR="002125BE" w:rsidRPr="001B34B0" w:rsidDel="00343637" w:rsidRDefault="002125BE" w:rsidP="007678FA">
      <w:pPr>
        <w:pStyle w:val="af2"/>
        <w:rPr>
          <w:del w:id="12" w:author="User" w:date="2019-05-26T11:24:00Z"/>
          <w:lang w:val="hy-AM"/>
        </w:rPr>
      </w:pPr>
    </w:p>
  </w:footnote>
  <w:footnote w:id="10">
    <w:p w14:paraId="578C1DFC" w14:textId="77777777" w:rsidR="002125BE" w:rsidRPr="001B34B0" w:rsidRDefault="002125BE" w:rsidP="007678FA">
      <w:pPr>
        <w:pStyle w:val="af2"/>
        <w:jc w:val="both"/>
        <w:rPr>
          <w:rFonts w:ascii="GHEA Grapalat" w:hAnsi="GHEA Grapalat"/>
          <w:i/>
          <w:sz w:val="16"/>
          <w:szCs w:val="24"/>
          <w:lang w:val="hy-AM" w:eastAsia="en-US"/>
        </w:rPr>
      </w:pPr>
      <w:r w:rsidRPr="00E81BDB">
        <w:rPr>
          <w:color w:val="FFFFFF"/>
          <w:vertAlign w:val="superscript"/>
          <w:lang w:val="hy-AM"/>
        </w:rPr>
        <w:t>35</w:t>
      </w:r>
      <w:r w:rsidRPr="00E81BDB">
        <w:rPr>
          <w:vertAlign w:val="superscript"/>
          <w:lang w:val="hy-AM"/>
        </w:rPr>
        <w:t xml:space="preserve"> 2</w:t>
      </w:r>
      <w:r w:rsidRPr="001B34B0">
        <w:rPr>
          <w:vertAlign w:val="superscript"/>
          <w:lang w:val="hy-AM"/>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35672497" w14:textId="77777777" w:rsidR="002125BE" w:rsidRPr="00674D33" w:rsidDel="00D90DD6" w:rsidRDefault="002125BE" w:rsidP="007678FA">
      <w:pPr>
        <w:pStyle w:val="af2"/>
        <w:jc w:val="both"/>
        <w:rPr>
          <w:del w:id="13" w:author="User" w:date="2019-05-26T11:28:00Z"/>
          <w:lang w:val="hy-AM"/>
        </w:rPr>
      </w:pPr>
      <w:r w:rsidRPr="001B34B0">
        <w:rPr>
          <w:rFonts w:ascii="GHEA Grapalat" w:hAnsi="GHEA Grapalat"/>
          <w:i/>
          <w:sz w:val="16"/>
          <w:szCs w:val="24"/>
          <w:lang w:val="hy-AM" w:eastAsia="en-US"/>
        </w:rPr>
        <w:t xml:space="preserve"> </w:t>
      </w:r>
      <w:r w:rsidRPr="001B34B0">
        <w:rPr>
          <w:rFonts w:ascii="Sylfaen" w:hAnsi="Sylfaen"/>
          <w:sz w:val="22"/>
          <w:szCs w:val="22"/>
          <w:vertAlign w:val="superscript"/>
          <w:lang w:val="hy-AM"/>
        </w:rPr>
        <w:t xml:space="preserve">   </w:t>
      </w:r>
      <w:r w:rsidRPr="001330C0">
        <w:rPr>
          <w:rFonts w:ascii="Sylfaen" w:hAnsi="Sylfaen"/>
          <w:sz w:val="22"/>
          <w:szCs w:val="22"/>
          <w:vertAlign w:val="superscript"/>
          <w:lang w:val="hy-AM"/>
        </w:rPr>
        <w:t>2</w:t>
      </w:r>
      <w:r w:rsidRPr="00674D33">
        <w:rPr>
          <w:rFonts w:ascii="Sylfaen" w:hAnsi="Sylfaen"/>
          <w:sz w:val="22"/>
          <w:szCs w:val="22"/>
          <w:vertAlign w:val="superscript"/>
          <w:lang w:val="hy-AM"/>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3E65"/>
    <w:multiLevelType w:val="hybridMultilevel"/>
    <w:tmpl w:val="662881DC"/>
    <w:lvl w:ilvl="0" w:tplc="0409000D">
      <w:start w:val="1"/>
      <w:numFmt w:val="bullet"/>
      <w:lvlText w:val=""/>
      <w:lvlJc w:val="left"/>
      <w:pPr>
        <w:tabs>
          <w:tab w:val="num" w:pos="284"/>
        </w:tabs>
        <w:ind w:left="64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38907EB"/>
    <w:multiLevelType w:val="hybridMultilevel"/>
    <w:tmpl w:val="DD2686DA"/>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370BC"/>
    <w:multiLevelType w:val="hybridMultilevel"/>
    <w:tmpl w:val="45BCA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726245"/>
    <w:multiLevelType w:val="hybridMultilevel"/>
    <w:tmpl w:val="9D6A86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A6C6F35"/>
    <w:multiLevelType w:val="hybridMultilevel"/>
    <w:tmpl w:val="18CEFBE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9" w15:restartNumberingAfterBreak="0">
    <w:nsid w:val="3AF15CA0"/>
    <w:multiLevelType w:val="hybridMultilevel"/>
    <w:tmpl w:val="47AAA5E8"/>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0F255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8" w15:restartNumberingAfterBreak="0">
    <w:nsid w:val="56C92576"/>
    <w:multiLevelType w:val="hybridMultilevel"/>
    <w:tmpl w:val="BF245644"/>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0D475F7"/>
    <w:multiLevelType w:val="hybridMultilevel"/>
    <w:tmpl w:val="99F83BD4"/>
    <w:lvl w:ilvl="0" w:tplc="04190001">
      <w:start w:val="1"/>
      <w:numFmt w:val="bullet"/>
      <w:lvlText w:val=""/>
      <w:lvlJc w:val="left"/>
      <w:pPr>
        <w:tabs>
          <w:tab w:val="num" w:pos="36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8"/>
  </w:num>
  <w:num w:numId="3">
    <w:abstractNumId w:val="25"/>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7"/>
  </w:num>
  <w:num w:numId="17">
    <w:abstractNumId w:val="6"/>
  </w:num>
  <w:num w:numId="18">
    <w:abstractNumId w:val="1"/>
  </w:num>
  <w:num w:numId="19">
    <w:abstractNumId w:val="4"/>
  </w:num>
  <w:num w:numId="20">
    <w:abstractNumId w:val="3"/>
  </w:num>
  <w:num w:numId="21">
    <w:abstractNumId w:val="37"/>
  </w:num>
  <w:num w:numId="22">
    <w:abstractNumId w:val="35"/>
  </w:num>
  <w:num w:numId="23">
    <w:abstractNumId w:val="30"/>
  </w:num>
  <w:num w:numId="24">
    <w:abstractNumId w:val="0"/>
  </w:num>
  <w:num w:numId="25">
    <w:abstractNumId w:val="15"/>
  </w:num>
  <w:num w:numId="26">
    <w:abstractNumId w:val="22"/>
  </w:num>
  <w:num w:numId="27">
    <w:abstractNumId w:val="27"/>
  </w:num>
  <w:num w:numId="28">
    <w:abstractNumId w:val="11"/>
  </w:num>
  <w:num w:numId="29">
    <w:abstractNumId w:val="10"/>
  </w:num>
  <w:num w:numId="30">
    <w:abstractNumId w:val="14"/>
  </w:num>
  <w:num w:numId="31">
    <w:abstractNumId w:val="26"/>
  </w:num>
  <w:num w:numId="32">
    <w:abstractNumId w:val="16"/>
  </w:num>
  <w:num w:numId="33">
    <w:abstractNumId w:val="23"/>
  </w:num>
  <w:num w:numId="34">
    <w:abstractNumId w:val="9"/>
  </w:num>
  <w:num w:numId="35">
    <w:abstractNumId w:val="18"/>
  </w:num>
  <w:num w:numId="36">
    <w:abstractNumId w:val="19"/>
  </w:num>
  <w:num w:numId="37">
    <w:abstractNumId w:val="28"/>
  </w:num>
  <w:num w:numId="38">
    <w:abstractNumId w:val="2"/>
  </w:num>
  <w:num w:numId="39">
    <w:abstractNumId w:val="31"/>
  </w:num>
  <w:num w:numId="40">
    <w:abstractNumId w:val="13"/>
  </w:num>
  <w:num w:numId="4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64C6"/>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3A5"/>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5B0"/>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47B"/>
    <w:rsid w:val="000A5B16"/>
    <w:rsid w:val="000A6B75"/>
    <w:rsid w:val="000A72AD"/>
    <w:rsid w:val="000A74F4"/>
    <w:rsid w:val="000A7528"/>
    <w:rsid w:val="000B033F"/>
    <w:rsid w:val="000B1088"/>
    <w:rsid w:val="000B259E"/>
    <w:rsid w:val="000B41FC"/>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B0"/>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D2F"/>
    <w:rsid w:val="001E2763"/>
    <w:rsid w:val="001E2794"/>
    <w:rsid w:val="001E2814"/>
    <w:rsid w:val="001E3409"/>
    <w:rsid w:val="001E55B2"/>
    <w:rsid w:val="001E5866"/>
    <w:rsid w:val="001E7733"/>
    <w:rsid w:val="001F0335"/>
    <w:rsid w:val="001F0371"/>
    <w:rsid w:val="001F0EE2"/>
    <w:rsid w:val="001F1DF0"/>
    <w:rsid w:val="001F3237"/>
    <w:rsid w:val="001F386B"/>
    <w:rsid w:val="001F44FF"/>
    <w:rsid w:val="001F4A6C"/>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5BE"/>
    <w:rsid w:val="002137E6"/>
    <w:rsid w:val="00213EB8"/>
    <w:rsid w:val="00217710"/>
    <w:rsid w:val="00220491"/>
    <w:rsid w:val="00220ACB"/>
    <w:rsid w:val="00220C7C"/>
    <w:rsid w:val="002218FE"/>
    <w:rsid w:val="00221CE9"/>
    <w:rsid w:val="002240AB"/>
    <w:rsid w:val="002250D8"/>
    <w:rsid w:val="0022515E"/>
    <w:rsid w:val="002252CD"/>
    <w:rsid w:val="002252F2"/>
    <w:rsid w:val="002258F6"/>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86F"/>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69A5"/>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689"/>
    <w:rsid w:val="002F2B23"/>
    <w:rsid w:val="002F2C5F"/>
    <w:rsid w:val="002F2CE0"/>
    <w:rsid w:val="002F35FE"/>
    <w:rsid w:val="002F6164"/>
    <w:rsid w:val="002F6FA0"/>
    <w:rsid w:val="002F7A7E"/>
    <w:rsid w:val="00301193"/>
    <w:rsid w:val="0030129D"/>
    <w:rsid w:val="0030235C"/>
    <w:rsid w:val="00303732"/>
    <w:rsid w:val="003041A8"/>
    <w:rsid w:val="00304436"/>
    <w:rsid w:val="0030462A"/>
    <w:rsid w:val="00304D64"/>
    <w:rsid w:val="003053EF"/>
    <w:rsid w:val="00305E59"/>
    <w:rsid w:val="00305F6D"/>
    <w:rsid w:val="003064D4"/>
    <w:rsid w:val="00307F3C"/>
    <w:rsid w:val="003101E4"/>
    <w:rsid w:val="00310A82"/>
    <w:rsid w:val="00310B6E"/>
    <w:rsid w:val="00310ED2"/>
    <w:rsid w:val="00311076"/>
    <w:rsid w:val="003117AD"/>
    <w:rsid w:val="003141B6"/>
    <w:rsid w:val="00316381"/>
    <w:rsid w:val="003169A4"/>
    <w:rsid w:val="0032071C"/>
    <w:rsid w:val="00321A56"/>
    <w:rsid w:val="00321B20"/>
    <w:rsid w:val="00323A43"/>
    <w:rsid w:val="00323B33"/>
    <w:rsid w:val="00323C9A"/>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02E"/>
    <w:rsid w:val="00345909"/>
    <w:rsid w:val="003468B8"/>
    <w:rsid w:val="00346FA5"/>
    <w:rsid w:val="00347499"/>
    <w:rsid w:val="00347597"/>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3FA"/>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B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F7E"/>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7EAA"/>
    <w:rsid w:val="00427FFC"/>
    <w:rsid w:val="004306D6"/>
    <w:rsid w:val="00431998"/>
    <w:rsid w:val="00431EFE"/>
    <w:rsid w:val="004320F2"/>
    <w:rsid w:val="00432915"/>
    <w:rsid w:val="00433F39"/>
    <w:rsid w:val="00434D1C"/>
    <w:rsid w:val="0043558D"/>
    <w:rsid w:val="00435710"/>
    <w:rsid w:val="004361D6"/>
    <w:rsid w:val="0043641B"/>
    <w:rsid w:val="00436DF8"/>
    <w:rsid w:val="00437CDB"/>
    <w:rsid w:val="00440390"/>
    <w:rsid w:val="00441C20"/>
    <w:rsid w:val="00441CC1"/>
    <w:rsid w:val="00441D04"/>
    <w:rsid w:val="00443208"/>
    <w:rsid w:val="00443B7A"/>
    <w:rsid w:val="00444069"/>
    <w:rsid w:val="0044492F"/>
    <w:rsid w:val="004454D8"/>
    <w:rsid w:val="0044556F"/>
    <w:rsid w:val="0044660E"/>
    <w:rsid w:val="004468F9"/>
    <w:rsid w:val="0044758E"/>
    <w:rsid w:val="00447808"/>
    <w:rsid w:val="00447FFD"/>
    <w:rsid w:val="004504F0"/>
    <w:rsid w:val="00451DB7"/>
    <w:rsid w:val="00452896"/>
    <w:rsid w:val="00454D73"/>
    <w:rsid w:val="0045525D"/>
    <w:rsid w:val="004553DE"/>
    <w:rsid w:val="00457745"/>
    <w:rsid w:val="00460CA5"/>
    <w:rsid w:val="0046155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219"/>
    <w:rsid w:val="004B383E"/>
    <w:rsid w:val="004B4580"/>
    <w:rsid w:val="004B5522"/>
    <w:rsid w:val="004B61C2"/>
    <w:rsid w:val="004B6D52"/>
    <w:rsid w:val="004B7B69"/>
    <w:rsid w:val="004B7C9F"/>
    <w:rsid w:val="004C090C"/>
    <w:rsid w:val="004C17D2"/>
    <w:rsid w:val="004C1D9B"/>
    <w:rsid w:val="004C217A"/>
    <w:rsid w:val="004C35CD"/>
    <w:rsid w:val="004C3803"/>
    <w:rsid w:val="004C446E"/>
    <w:rsid w:val="004C4CF8"/>
    <w:rsid w:val="004C5CF3"/>
    <w:rsid w:val="004C77DB"/>
    <w:rsid w:val="004D0281"/>
    <w:rsid w:val="004D0AE2"/>
    <w:rsid w:val="004D1C32"/>
    <w:rsid w:val="004D1E87"/>
    <w:rsid w:val="004D2727"/>
    <w:rsid w:val="004D28BA"/>
    <w:rsid w:val="004D2B4B"/>
    <w:rsid w:val="004D304E"/>
    <w:rsid w:val="004D3450"/>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926"/>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262"/>
    <w:rsid w:val="00530A56"/>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21CD"/>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2064"/>
    <w:rsid w:val="0060505A"/>
    <w:rsid w:val="0060526C"/>
    <w:rsid w:val="00606328"/>
    <w:rsid w:val="0060652B"/>
    <w:rsid w:val="00606ACC"/>
    <w:rsid w:val="00606B84"/>
    <w:rsid w:val="0060715C"/>
    <w:rsid w:val="00610374"/>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1FF7"/>
    <w:rsid w:val="00662165"/>
    <w:rsid w:val="00662623"/>
    <w:rsid w:val="0066349B"/>
    <w:rsid w:val="006657A3"/>
    <w:rsid w:val="006657EE"/>
    <w:rsid w:val="00667A56"/>
    <w:rsid w:val="00670544"/>
    <w:rsid w:val="0067102D"/>
    <w:rsid w:val="00671A82"/>
    <w:rsid w:val="0067229B"/>
    <w:rsid w:val="006748F2"/>
    <w:rsid w:val="00674D33"/>
    <w:rsid w:val="0067579A"/>
    <w:rsid w:val="00676178"/>
    <w:rsid w:val="006768CC"/>
    <w:rsid w:val="00677658"/>
    <w:rsid w:val="00677C72"/>
    <w:rsid w:val="006818C6"/>
    <w:rsid w:val="00685962"/>
    <w:rsid w:val="00685A30"/>
    <w:rsid w:val="00685C48"/>
    <w:rsid w:val="0069087A"/>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2D7"/>
    <w:rsid w:val="006C08B6"/>
    <w:rsid w:val="006C0EE9"/>
    <w:rsid w:val="006C1293"/>
    <w:rsid w:val="006C12EC"/>
    <w:rsid w:val="006C135E"/>
    <w:rsid w:val="006C1D25"/>
    <w:rsid w:val="006C3115"/>
    <w:rsid w:val="006C3873"/>
    <w:rsid w:val="006C3909"/>
    <w:rsid w:val="006C47F0"/>
    <w:rsid w:val="006C5C0C"/>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5B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0C19"/>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14E8"/>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2D8"/>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2E"/>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D83"/>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8D"/>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A42"/>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71"/>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090"/>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BDF"/>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1E7"/>
    <w:rsid w:val="00A20B69"/>
    <w:rsid w:val="00A222D7"/>
    <w:rsid w:val="00A22548"/>
    <w:rsid w:val="00A22EB5"/>
    <w:rsid w:val="00A24827"/>
    <w:rsid w:val="00A249DB"/>
    <w:rsid w:val="00A24F80"/>
    <w:rsid w:val="00A27FAF"/>
    <w:rsid w:val="00A3062D"/>
    <w:rsid w:val="00A30B3F"/>
    <w:rsid w:val="00A3175E"/>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C0E"/>
    <w:rsid w:val="00AB5D5B"/>
    <w:rsid w:val="00AB5E50"/>
    <w:rsid w:val="00AB64C0"/>
    <w:rsid w:val="00AB6596"/>
    <w:rsid w:val="00AB77E2"/>
    <w:rsid w:val="00AB7D2E"/>
    <w:rsid w:val="00AC082E"/>
    <w:rsid w:val="00AC1314"/>
    <w:rsid w:val="00AC16CF"/>
    <w:rsid w:val="00AC1B7A"/>
    <w:rsid w:val="00AC3F2F"/>
    <w:rsid w:val="00AC45C7"/>
    <w:rsid w:val="00AC4EAF"/>
    <w:rsid w:val="00AC5807"/>
    <w:rsid w:val="00AC743C"/>
    <w:rsid w:val="00AC7A2E"/>
    <w:rsid w:val="00AC7D8B"/>
    <w:rsid w:val="00AD0AB3"/>
    <w:rsid w:val="00AD0BEB"/>
    <w:rsid w:val="00AD1BFE"/>
    <w:rsid w:val="00AD2FAF"/>
    <w:rsid w:val="00AD305B"/>
    <w:rsid w:val="00AD34C9"/>
    <w:rsid w:val="00AD48AE"/>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606"/>
    <w:rsid w:val="00AF023B"/>
    <w:rsid w:val="00AF0ED7"/>
    <w:rsid w:val="00AF1563"/>
    <w:rsid w:val="00AF1673"/>
    <w:rsid w:val="00AF1CF1"/>
    <w:rsid w:val="00AF20D6"/>
    <w:rsid w:val="00AF2160"/>
    <w:rsid w:val="00AF2710"/>
    <w:rsid w:val="00AF27D0"/>
    <w:rsid w:val="00AF2E05"/>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1BE"/>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6B3"/>
    <w:rsid w:val="00B32124"/>
    <w:rsid w:val="00B3238E"/>
    <w:rsid w:val="00B323FD"/>
    <w:rsid w:val="00B32C46"/>
    <w:rsid w:val="00B333DF"/>
    <w:rsid w:val="00B3447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1C"/>
    <w:rsid w:val="00B7535E"/>
    <w:rsid w:val="00B75687"/>
    <w:rsid w:val="00B7771E"/>
    <w:rsid w:val="00B81AD3"/>
    <w:rsid w:val="00B834EF"/>
    <w:rsid w:val="00B83C84"/>
    <w:rsid w:val="00B84F37"/>
    <w:rsid w:val="00B853BF"/>
    <w:rsid w:val="00B8636F"/>
    <w:rsid w:val="00B86BCB"/>
    <w:rsid w:val="00B872AD"/>
    <w:rsid w:val="00B904F9"/>
    <w:rsid w:val="00B9100A"/>
    <w:rsid w:val="00B925B0"/>
    <w:rsid w:val="00B92C45"/>
    <w:rsid w:val="00B941D0"/>
    <w:rsid w:val="00B9464D"/>
    <w:rsid w:val="00B95FE0"/>
    <w:rsid w:val="00B96B73"/>
    <w:rsid w:val="00B97237"/>
    <w:rsid w:val="00B975FA"/>
    <w:rsid w:val="00B9796D"/>
    <w:rsid w:val="00B97D91"/>
    <w:rsid w:val="00BA020D"/>
    <w:rsid w:val="00BA2559"/>
    <w:rsid w:val="00BA3554"/>
    <w:rsid w:val="00BA632C"/>
    <w:rsid w:val="00BA656E"/>
    <w:rsid w:val="00BA772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3FA5"/>
    <w:rsid w:val="00BC4594"/>
    <w:rsid w:val="00BC6493"/>
    <w:rsid w:val="00BC6807"/>
    <w:rsid w:val="00BC6E1C"/>
    <w:rsid w:val="00BC6EE1"/>
    <w:rsid w:val="00BC6FA9"/>
    <w:rsid w:val="00BC723A"/>
    <w:rsid w:val="00BD0588"/>
    <w:rsid w:val="00BD0D0A"/>
    <w:rsid w:val="00BD2920"/>
    <w:rsid w:val="00BD3B55"/>
    <w:rsid w:val="00BD4817"/>
    <w:rsid w:val="00BD53CE"/>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2D7B"/>
    <w:rsid w:val="00C03431"/>
    <w:rsid w:val="00C036F6"/>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929"/>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B4C"/>
    <w:rsid w:val="00CB68EF"/>
    <w:rsid w:val="00CB71A2"/>
    <w:rsid w:val="00CB759C"/>
    <w:rsid w:val="00CB79A4"/>
    <w:rsid w:val="00CC0A8D"/>
    <w:rsid w:val="00CC16CF"/>
    <w:rsid w:val="00CC3419"/>
    <w:rsid w:val="00CC3A77"/>
    <w:rsid w:val="00CC43F3"/>
    <w:rsid w:val="00CC49B7"/>
    <w:rsid w:val="00CC518E"/>
    <w:rsid w:val="00CC73F0"/>
    <w:rsid w:val="00CC7693"/>
    <w:rsid w:val="00CC7C6A"/>
    <w:rsid w:val="00CD043A"/>
    <w:rsid w:val="00CD31D5"/>
    <w:rsid w:val="00CD3548"/>
    <w:rsid w:val="00CD4190"/>
    <w:rsid w:val="00CD435C"/>
    <w:rsid w:val="00CD43C8"/>
    <w:rsid w:val="00CD4898"/>
    <w:rsid w:val="00CD7828"/>
    <w:rsid w:val="00CE0D95"/>
    <w:rsid w:val="00CE2264"/>
    <w:rsid w:val="00CE2E8A"/>
    <w:rsid w:val="00CE3A99"/>
    <w:rsid w:val="00CE436A"/>
    <w:rsid w:val="00CE4D1D"/>
    <w:rsid w:val="00CE5F1E"/>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702"/>
    <w:rsid w:val="00D132BC"/>
    <w:rsid w:val="00D13A81"/>
    <w:rsid w:val="00D14B02"/>
    <w:rsid w:val="00D150B0"/>
    <w:rsid w:val="00D15272"/>
    <w:rsid w:val="00D15D05"/>
    <w:rsid w:val="00D15ED6"/>
    <w:rsid w:val="00D161B8"/>
    <w:rsid w:val="00D16268"/>
    <w:rsid w:val="00D17209"/>
    <w:rsid w:val="00D17258"/>
    <w:rsid w:val="00D179C7"/>
    <w:rsid w:val="00D20CD3"/>
    <w:rsid w:val="00D20DD6"/>
    <w:rsid w:val="00D219A5"/>
    <w:rsid w:val="00D21F8D"/>
    <w:rsid w:val="00D22464"/>
    <w:rsid w:val="00D227CF"/>
    <w:rsid w:val="00D23CDE"/>
    <w:rsid w:val="00D253CA"/>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A7DA5"/>
    <w:rsid w:val="00DB01A7"/>
    <w:rsid w:val="00DB0602"/>
    <w:rsid w:val="00DB10F0"/>
    <w:rsid w:val="00DB26AF"/>
    <w:rsid w:val="00DB2BCC"/>
    <w:rsid w:val="00DB3E17"/>
    <w:rsid w:val="00DB41B7"/>
    <w:rsid w:val="00DB4273"/>
    <w:rsid w:val="00DB445B"/>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63C"/>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08F"/>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987"/>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5FA"/>
    <w:rsid w:val="00ED2462"/>
    <w:rsid w:val="00ED36CA"/>
    <w:rsid w:val="00ED4C1D"/>
    <w:rsid w:val="00ED5C1C"/>
    <w:rsid w:val="00ED6836"/>
    <w:rsid w:val="00ED6D7A"/>
    <w:rsid w:val="00ED7C73"/>
    <w:rsid w:val="00EE0172"/>
    <w:rsid w:val="00EE09A4"/>
    <w:rsid w:val="00EE0EB3"/>
    <w:rsid w:val="00EE0EF1"/>
    <w:rsid w:val="00EE11C5"/>
    <w:rsid w:val="00EE1E28"/>
    <w:rsid w:val="00EE2663"/>
    <w:rsid w:val="00EE55F5"/>
    <w:rsid w:val="00EE5855"/>
    <w:rsid w:val="00EE5A09"/>
    <w:rsid w:val="00EE5CC5"/>
    <w:rsid w:val="00EE7019"/>
    <w:rsid w:val="00EE73A8"/>
    <w:rsid w:val="00EE7921"/>
    <w:rsid w:val="00EE79A5"/>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8A1"/>
    <w:rsid w:val="00F02DBC"/>
    <w:rsid w:val="00F03B10"/>
    <w:rsid w:val="00F04FC3"/>
    <w:rsid w:val="00F05954"/>
    <w:rsid w:val="00F06F30"/>
    <w:rsid w:val="00F07C37"/>
    <w:rsid w:val="00F11794"/>
    <w:rsid w:val="00F11AC7"/>
    <w:rsid w:val="00F11D9C"/>
    <w:rsid w:val="00F124AB"/>
    <w:rsid w:val="00F125C4"/>
    <w:rsid w:val="00F130E4"/>
    <w:rsid w:val="00F1389B"/>
    <w:rsid w:val="00F13925"/>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785"/>
    <w:rsid w:val="00F36E1F"/>
    <w:rsid w:val="00F377C0"/>
    <w:rsid w:val="00F37F2C"/>
    <w:rsid w:val="00F403A5"/>
    <w:rsid w:val="00F406AC"/>
    <w:rsid w:val="00F40D4D"/>
    <w:rsid w:val="00F4140F"/>
    <w:rsid w:val="00F42666"/>
    <w:rsid w:val="00F4395E"/>
    <w:rsid w:val="00F439BC"/>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242"/>
    <w:rsid w:val="00F7548C"/>
    <w:rsid w:val="00F7609B"/>
    <w:rsid w:val="00F8049A"/>
    <w:rsid w:val="00F825AC"/>
    <w:rsid w:val="00F82623"/>
    <w:rsid w:val="00F839B3"/>
    <w:rsid w:val="00F83B76"/>
    <w:rsid w:val="00F8462A"/>
    <w:rsid w:val="00F846BD"/>
    <w:rsid w:val="00F85792"/>
    <w:rsid w:val="00F85DFC"/>
    <w:rsid w:val="00F85F62"/>
    <w:rsid w:val="00F86162"/>
    <w:rsid w:val="00F86ED5"/>
    <w:rsid w:val="00F871C2"/>
    <w:rsid w:val="00F87473"/>
    <w:rsid w:val="00F914CF"/>
    <w:rsid w:val="00F92DF7"/>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AC1B7A"/>
    <w:pPr>
      <w:ind w:left="720"/>
      <w:contextualSpacing/>
    </w:pPr>
  </w:style>
  <w:style w:type="paragraph" w:customStyle="1" w:styleId="ListParagraph2">
    <w:name w:val="List Paragraph2"/>
    <w:basedOn w:val="a"/>
    <w:rsid w:val="00A201E7"/>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53578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F0B86-8E9F-4BC0-9967-405FB628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19166</Words>
  <Characters>109251</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128161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HP</cp:lastModifiedBy>
  <cp:revision>107</cp:revision>
  <cp:lastPrinted>2018-02-16T07:12:00Z</cp:lastPrinted>
  <dcterms:created xsi:type="dcterms:W3CDTF">2022-05-30T17:03:00Z</dcterms:created>
  <dcterms:modified xsi:type="dcterms:W3CDTF">2024-08-02T05:34:00Z</dcterms:modified>
</cp:coreProperties>
</file>