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5C8C6" w14:textId="79FD6FB1" w:rsidR="00CB5B4C" w:rsidRPr="00CB5B4C" w:rsidRDefault="00CB5B4C" w:rsidP="00CB5B4C">
      <w:pPr>
        <w:pStyle w:val="aa"/>
        <w:ind w:right="-7" w:firstLine="567"/>
        <w:jc w:val="right"/>
        <w:rPr>
          <w:rFonts w:ascii="GHEA Grapalat" w:hAnsi="GHEA Grapalat" w:cs="Sylfaen"/>
          <w:i/>
          <w:sz w:val="18"/>
          <w:lang w:val="af-ZA"/>
        </w:rPr>
      </w:pPr>
      <w:r w:rsidRPr="00CB5B4C">
        <w:rPr>
          <w:rFonts w:ascii="GHEA Grapalat" w:hAnsi="GHEA Grapalat" w:cs="Sylfaen"/>
          <w:i/>
          <w:sz w:val="18"/>
          <w:lang w:val="af-ZA"/>
        </w:rPr>
        <w:t xml:space="preserve">                                                                                 </w:t>
      </w:r>
    </w:p>
    <w:p w14:paraId="6FA3FBCA"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00FF6681" w14:textId="0CB72450" w:rsidR="00CB5B4C" w:rsidRDefault="0084672F" w:rsidP="00CB5B4C">
      <w:pPr>
        <w:pStyle w:val="a3"/>
        <w:spacing w:line="240" w:lineRule="auto"/>
        <w:jc w:val="center"/>
        <w:rPr>
          <w:rFonts w:ascii="GHEA Grapalat" w:hAnsi="GHEA Grapalat"/>
          <w:i w:val="0"/>
          <w:lang w:val="af-ZA"/>
        </w:rPr>
      </w:pPr>
      <w:r>
        <w:rPr>
          <w:rFonts w:ascii="GHEA Grapalat" w:hAnsi="GHEA Grapalat"/>
          <w:i w:val="0"/>
          <w:lang w:val="af-ZA"/>
        </w:rPr>
        <w:t>ԲԱՑ ՄՐՑՈՒՅԹ</w:t>
      </w:r>
      <w:r w:rsidR="00131DCD">
        <w:rPr>
          <w:rFonts w:ascii="GHEA Grapalat" w:hAnsi="GHEA Grapalat"/>
          <w:i w:val="0"/>
          <w:lang w:val="af-ZA"/>
        </w:rPr>
        <w:t>Ի</w:t>
      </w:r>
      <w:r>
        <w:rPr>
          <w:rFonts w:ascii="GHEA Grapalat" w:hAnsi="GHEA Grapalat"/>
          <w:i w:val="0"/>
          <w:lang w:val="hy-AM"/>
        </w:rPr>
        <w:t xml:space="preserve"> </w:t>
      </w:r>
      <w:r w:rsidR="00CB5B4C" w:rsidRPr="00E6597C">
        <w:rPr>
          <w:rFonts w:ascii="GHEA Grapalat" w:hAnsi="GHEA Grapalat"/>
          <w:i w:val="0"/>
          <w:lang w:val="af-ZA"/>
        </w:rPr>
        <w:t>ՄԱՍԻՆ</w:t>
      </w:r>
    </w:p>
    <w:p w14:paraId="610C088D" w14:textId="77777777" w:rsidR="00CB5B4C" w:rsidRDefault="00CB5B4C" w:rsidP="00CB5B4C">
      <w:pPr>
        <w:pStyle w:val="a3"/>
        <w:spacing w:line="240" w:lineRule="auto"/>
        <w:jc w:val="center"/>
        <w:rPr>
          <w:rFonts w:ascii="GHEA Grapalat" w:hAnsi="GHEA Grapalat"/>
          <w:i w:val="0"/>
          <w:lang w:val="af-ZA"/>
        </w:rPr>
      </w:pPr>
    </w:p>
    <w:p w14:paraId="25B0F114"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101D41C5" w14:textId="667B914B"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w:t>
      </w:r>
      <w:r w:rsidR="00131DCD">
        <w:rPr>
          <w:rFonts w:ascii="GHEA Grapalat" w:hAnsi="GHEA Grapalat"/>
          <w:i w:val="0"/>
          <w:lang w:val="hy-AM"/>
        </w:rPr>
        <w:t>4</w:t>
      </w:r>
      <w:r w:rsidR="00727F4F">
        <w:rPr>
          <w:rFonts w:ascii="GHEA Grapalat" w:hAnsi="GHEA Grapalat"/>
          <w:i w:val="0"/>
          <w:lang w:val="af-ZA"/>
        </w:rPr>
        <w:t xml:space="preserve"> թվականի</w:t>
      </w:r>
      <w:r w:rsidR="00422209">
        <w:rPr>
          <w:rFonts w:ascii="GHEA Grapalat" w:hAnsi="GHEA Grapalat"/>
          <w:i w:val="0"/>
          <w:lang w:val="af-ZA"/>
        </w:rPr>
        <w:t xml:space="preserve"> </w:t>
      </w:r>
      <w:r w:rsidR="00422209">
        <w:rPr>
          <w:rFonts w:ascii="GHEA Grapalat" w:hAnsi="GHEA Grapalat"/>
          <w:i w:val="0"/>
          <w:lang w:val="hy-AM"/>
        </w:rPr>
        <w:t xml:space="preserve">օգոստոսի </w:t>
      </w:r>
      <w:r w:rsidR="00535AF6">
        <w:rPr>
          <w:rFonts w:ascii="GHEA Grapalat" w:hAnsi="GHEA Grapalat"/>
          <w:i w:val="0"/>
          <w:lang w:val="en-US"/>
        </w:rPr>
        <w:t>2</w:t>
      </w:r>
      <w:r w:rsidR="00422209">
        <w:rPr>
          <w:rFonts w:ascii="GHEA Grapalat" w:hAnsi="GHEA Grapalat"/>
          <w:i w:val="0"/>
          <w:lang w:val="hy-AM"/>
        </w:rPr>
        <w:t>1</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թիվ 1</w:t>
      </w:r>
      <w:r w:rsidRPr="00E6597C">
        <w:rPr>
          <w:rFonts w:ascii="GHEA Grapalat" w:hAnsi="GHEA Grapalat"/>
          <w:i w:val="0"/>
          <w:lang w:val="af-ZA"/>
        </w:rPr>
        <w:t xml:space="preserve"> որոշմամբ </w:t>
      </w:r>
    </w:p>
    <w:p w14:paraId="4D70CA34" w14:textId="77777777" w:rsidR="00CB5B4C" w:rsidRPr="00E6597C" w:rsidRDefault="00CB5B4C" w:rsidP="00CB5B4C">
      <w:pPr>
        <w:pStyle w:val="a3"/>
        <w:spacing w:line="240" w:lineRule="auto"/>
        <w:jc w:val="center"/>
        <w:rPr>
          <w:rFonts w:ascii="GHEA Grapalat" w:hAnsi="GHEA Grapalat"/>
          <w:i w:val="0"/>
          <w:lang w:val="af-ZA"/>
        </w:rPr>
      </w:pPr>
    </w:p>
    <w:p w14:paraId="7B0A0A19" w14:textId="58F620FA" w:rsidR="00CB5B4C" w:rsidRDefault="00CB5B4C" w:rsidP="00CB5B4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535AF6">
        <w:rPr>
          <w:rFonts w:ascii="GHEA Grapalat" w:hAnsi="GHEA Grapalat"/>
          <w:i w:val="0"/>
          <w:lang w:val="af-ZA"/>
        </w:rPr>
        <w:t>ԱՄՓՀ-ԲՄԾՁԲ-38/24</w:t>
      </w:r>
      <w:r>
        <w:rPr>
          <w:rFonts w:ascii="GHEA Grapalat" w:hAnsi="GHEA Grapalat"/>
          <w:i w:val="0"/>
          <w:lang w:val="af-ZA"/>
        </w:rPr>
        <w:t>»</w:t>
      </w:r>
      <w:r w:rsidRPr="00E6597C">
        <w:rPr>
          <w:rFonts w:ascii="GHEA Grapalat" w:hAnsi="GHEA Grapalat"/>
          <w:i w:val="0"/>
          <w:u w:val="single"/>
          <w:lang w:val="af-ZA"/>
        </w:rPr>
        <w:t xml:space="preserve">    </w:t>
      </w:r>
    </w:p>
    <w:p w14:paraId="772F6E3F" w14:textId="77777777" w:rsidR="00CB5B4C" w:rsidRPr="00E6597C" w:rsidRDefault="00CB5B4C" w:rsidP="00CB5B4C">
      <w:pPr>
        <w:pStyle w:val="a3"/>
        <w:spacing w:line="240" w:lineRule="auto"/>
        <w:rPr>
          <w:rFonts w:ascii="GHEA Grapalat" w:hAnsi="GHEA Grapalat"/>
          <w:i w:val="0"/>
          <w:lang w:val="af-ZA"/>
        </w:rPr>
      </w:pPr>
    </w:p>
    <w:p w14:paraId="0DA008A5" w14:textId="68F8C955" w:rsidR="00B41820" w:rsidRPr="00E6597C" w:rsidRDefault="00B41820" w:rsidP="00B41820">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w:t>
      </w:r>
      <w:r w:rsidR="00AF4DC9">
        <w:rPr>
          <w:rFonts w:ascii="GHEA Grapalat" w:hAnsi="GHEA Grapalat"/>
          <w:i w:val="0"/>
          <w:lang w:val="hy-AM"/>
        </w:rPr>
        <w:t>ի</w:t>
      </w:r>
      <w:r>
        <w:rPr>
          <w:rFonts w:ascii="GHEA Grapalat" w:hAnsi="GHEA Grapalat"/>
          <w:i w:val="0"/>
          <w:lang w:val="af-ZA"/>
        </w:rPr>
        <w:t xml:space="preserve"> համայնք</w:t>
      </w:r>
      <w:r w:rsidR="00AF4DC9">
        <w:rPr>
          <w:rFonts w:ascii="GHEA Grapalat" w:hAnsi="GHEA Grapalat"/>
          <w:i w:val="0"/>
          <w:lang w:val="hy-AM"/>
        </w:rPr>
        <w:t>ապետարան</w:t>
      </w:r>
      <w:r>
        <w:rPr>
          <w:rFonts w:ascii="GHEA Grapalat" w:hAnsi="GHEA Grapalat"/>
          <w:i w:val="0"/>
          <w:lang w:val="af-ZA"/>
        </w:rPr>
        <w:t>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sidR="0084672F">
        <w:rPr>
          <w:rFonts w:ascii="GHEA Grapalat" w:hAnsi="GHEA Grapalat"/>
          <w:i w:val="0"/>
          <w:lang w:val="af-ZA"/>
        </w:rPr>
        <w:t>բաց մրցույթ</w:t>
      </w:r>
      <w:r w:rsidRPr="00E6597C">
        <w:rPr>
          <w:rFonts w:ascii="GHEA Grapalat" w:hAnsi="GHEA Grapalat"/>
          <w:i w:val="0"/>
          <w:lang w:val="af-ZA"/>
        </w:rPr>
        <w:t>, որն իրականացվում է մեկ փուլով:</w:t>
      </w:r>
    </w:p>
    <w:p w14:paraId="6DF59731" w14:textId="4F7851E5" w:rsidR="00CB5B4C" w:rsidRPr="00E6597C" w:rsidRDefault="00CB5B4C" w:rsidP="00CB5B4C">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w:t>
      </w:r>
      <w:r w:rsidR="00131229">
        <w:rPr>
          <w:rFonts w:ascii="GHEA Grapalat" w:hAnsi="GHEA Grapalat"/>
          <w:i w:val="0"/>
          <w:lang w:val="hy-AM"/>
        </w:rPr>
        <w:t xml:space="preserve"> </w:t>
      </w:r>
      <w:r w:rsidRPr="00E6597C">
        <w:rPr>
          <w:rFonts w:ascii="GHEA Grapalat" w:hAnsi="GHEA Grapalat"/>
          <w:i w:val="0"/>
          <w:lang w:val="af-ZA"/>
        </w:rPr>
        <w:t>սահմանված կարգով կառաջարկվի կնքել</w:t>
      </w:r>
      <w:r>
        <w:rPr>
          <w:rFonts w:ascii="GHEA Grapalat" w:hAnsi="GHEA Grapalat"/>
          <w:i w:val="0"/>
          <w:lang w:val="af-ZA"/>
        </w:rPr>
        <w:t xml:space="preserve"> </w:t>
      </w:r>
      <w:r w:rsidR="00DF4927">
        <w:rPr>
          <w:rFonts w:ascii="GHEA Grapalat" w:hAnsi="GHEA Grapalat"/>
          <w:i w:val="0"/>
          <w:lang w:val="hy-AM"/>
        </w:rPr>
        <w:t xml:space="preserve">տեխնիկական հսկողության </w:t>
      </w:r>
      <w:r w:rsidRPr="00365CD2">
        <w:rPr>
          <w:rFonts w:ascii="GHEA Grapalat" w:hAnsi="GHEA Grapalat"/>
          <w:bCs/>
          <w:i w:val="0"/>
          <w:lang w:val="hy-AM"/>
        </w:rPr>
        <w:t>ծառայությունների</w:t>
      </w:r>
      <w:r w:rsidRPr="00365CD2">
        <w:rPr>
          <w:rFonts w:ascii="GHEA Grapalat" w:hAnsi="GHEA Grapalat"/>
          <w:bCs/>
          <w:i w:val="0"/>
          <w:lang w:val="af-ZA"/>
        </w:rPr>
        <w:t xml:space="preserve"> ձեռքբերման</w:t>
      </w:r>
      <w:r>
        <w:rPr>
          <w:rFonts w:ascii="GHEA Grapalat" w:hAnsi="GHEA Grapalat"/>
          <w:i w:val="0"/>
          <w:lang w:val="af-ZA"/>
        </w:rPr>
        <w:t xml:space="preserve"> </w:t>
      </w:r>
      <w:r w:rsidRPr="00E6597C">
        <w:rPr>
          <w:rFonts w:ascii="GHEA Grapalat" w:hAnsi="GHEA Grapalat"/>
          <w:i w:val="0"/>
          <w:lang w:val="af-ZA"/>
        </w:rPr>
        <w:t xml:space="preserve">   պայմանագիր (այսուհետ` </w:t>
      </w:r>
      <w:r>
        <w:rPr>
          <w:rFonts w:ascii="GHEA Grapalat" w:hAnsi="GHEA Grapalat"/>
          <w:i w:val="0"/>
          <w:sz w:val="16"/>
          <w:szCs w:val="16"/>
          <w:lang w:val="af-ZA"/>
        </w:rPr>
        <w:t xml:space="preserve"> </w:t>
      </w:r>
      <w:r w:rsidRPr="00E6597C">
        <w:rPr>
          <w:rFonts w:ascii="GHEA Grapalat" w:hAnsi="GHEA Grapalat"/>
          <w:i w:val="0"/>
          <w:lang w:val="af-ZA"/>
        </w:rPr>
        <w:t xml:space="preserve">պայմանագիր)։ </w:t>
      </w:r>
    </w:p>
    <w:p w14:paraId="2D5691F0" w14:textId="3954D4D5" w:rsidR="00357D48" w:rsidRPr="00064ADD" w:rsidRDefault="00642EFE" w:rsidP="00CB5B4C">
      <w:pPr>
        <w:pStyle w:val="a3"/>
        <w:spacing w:line="240" w:lineRule="auto"/>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CB5B4C">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CB5B4C">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13F219E8" w:rsidR="000E2427" w:rsidRPr="00064ADD" w:rsidRDefault="000E2427" w:rsidP="00CB5B4C">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22A7461A"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5491DFFE" w14:textId="77777777" w:rsidR="00535AF6" w:rsidRPr="0081536F" w:rsidRDefault="00535AF6" w:rsidP="00535AF6">
      <w:pPr>
        <w:pStyle w:val="a3"/>
        <w:spacing w:line="240" w:lineRule="auto"/>
        <w:rPr>
          <w:rFonts w:ascii="GHEA Grapalat" w:hAnsi="GHEA Grapalat"/>
          <w:b/>
          <w:bCs/>
          <w:i w:val="0"/>
          <w:sz w:val="22"/>
          <w:szCs w:val="22"/>
          <w:lang w:val="hy-AM"/>
        </w:rPr>
      </w:pPr>
      <w:r w:rsidRPr="007E1B16">
        <w:rPr>
          <w:rFonts w:ascii="GHEA Grapalat" w:hAnsi="GHEA Grapalat"/>
          <w:b/>
          <w:bCs/>
          <w:i w:val="0"/>
          <w:sz w:val="22"/>
          <w:szCs w:val="22"/>
          <w:lang w:val="hy-AM"/>
        </w:rPr>
        <w:t>Գնման գործընթացը իրականացվում է «Գնումների մասին» ՀՀ օրենքի 15-րդ հոդվածի 6-րդ կետի հիման վրա։</w:t>
      </w:r>
    </w:p>
    <w:p w14:paraId="11CA74CD" w14:textId="3868F40E" w:rsidR="00B41820" w:rsidRPr="00064ADD" w:rsidRDefault="00B41820" w:rsidP="00B41820">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CB5B4C">
        <w:rPr>
          <w:rFonts w:ascii="GHEA Grapalat" w:hAnsi="GHEA Grapalat"/>
          <w:i w:val="0"/>
          <w:lang w:val="hy-AM"/>
        </w:rPr>
        <w:t xml:space="preserve">ՀՀ </w:t>
      </w:r>
      <w:r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սույն հայտարարության հրապարակման օրվանից հաշված </w:t>
      </w:r>
      <w:r w:rsidRPr="003117AD">
        <w:rPr>
          <w:rFonts w:ascii="GHEA Grapalat" w:hAnsi="GHEA Grapalat"/>
          <w:i w:val="0"/>
          <w:lang w:val="af-ZA"/>
        </w:rPr>
        <w:t xml:space="preserve">       </w:t>
      </w:r>
      <w:r w:rsidR="00131DCD">
        <w:rPr>
          <w:rFonts w:ascii="GHEA Grapalat" w:hAnsi="GHEA Grapalat"/>
          <w:i w:val="0"/>
          <w:lang w:val="af-ZA"/>
        </w:rPr>
        <w:t xml:space="preserve">  </w:t>
      </w:r>
      <w:r w:rsidR="00535AF6">
        <w:rPr>
          <w:rFonts w:ascii="GHEA Grapalat" w:hAnsi="GHEA Grapalat"/>
          <w:i w:val="0"/>
          <w:lang w:val="af-ZA"/>
        </w:rPr>
        <w:t>4</w:t>
      </w:r>
      <w:r w:rsidR="00422209">
        <w:rPr>
          <w:rFonts w:ascii="GHEA Grapalat" w:hAnsi="GHEA Grapalat"/>
          <w:i w:val="0"/>
          <w:lang w:val="hy-AM"/>
        </w:rPr>
        <w:t>1</w:t>
      </w:r>
      <w:r w:rsidRPr="00064ADD">
        <w:rPr>
          <w:rFonts w:ascii="GHEA Grapalat" w:hAnsi="GHEA Grapalat"/>
          <w:i w:val="0"/>
          <w:lang w:val="af-ZA"/>
        </w:rPr>
        <w:t xml:space="preserve">-րդ օրվա ժամը </w:t>
      </w:r>
      <w:r w:rsidR="00535AF6">
        <w:rPr>
          <w:rFonts w:ascii="GHEA Grapalat" w:hAnsi="GHEA Grapalat"/>
          <w:i w:val="0"/>
          <w:lang w:val="af-ZA"/>
        </w:rPr>
        <w:t>9</w:t>
      </w:r>
      <w:r w:rsidR="00AB3FCD">
        <w:rPr>
          <w:rFonts w:ascii="GHEA Grapalat" w:hAnsi="GHEA Grapalat"/>
          <w:i w:val="0"/>
          <w:lang w:val="af-ZA"/>
        </w:rPr>
        <w:t>։</w:t>
      </w:r>
      <w:r w:rsidR="00535AF6">
        <w:rPr>
          <w:rFonts w:ascii="GHEA Grapalat" w:hAnsi="GHEA Grapalat"/>
          <w:i w:val="0"/>
          <w:lang w:val="af-ZA"/>
        </w:rPr>
        <w:t>45</w:t>
      </w:r>
      <w:r>
        <w:rPr>
          <w:rFonts w:ascii="GHEA Grapalat" w:hAnsi="GHEA Grapalat"/>
          <w:i w:val="0"/>
          <w:lang w:val="af-ZA"/>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68160793" w14:textId="472C4DB2" w:rsidR="00B41820" w:rsidRDefault="00B41820" w:rsidP="00B41820">
      <w:pPr>
        <w:pStyle w:val="a3"/>
        <w:spacing w:line="240" w:lineRule="auto"/>
        <w:rPr>
          <w:rFonts w:ascii="GHEA Grapalat" w:hAnsi="GHEA Grapalat"/>
          <w:i w:val="0"/>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sidR="00131DCD">
        <w:rPr>
          <w:rFonts w:ascii="GHEA Grapalat" w:hAnsi="GHEA Grapalat"/>
          <w:i w:val="0"/>
          <w:lang w:val="hy-AM"/>
        </w:rPr>
        <w:t>2024թ</w:t>
      </w:r>
      <w:r w:rsidR="00131DCD">
        <w:rPr>
          <w:rFonts w:ascii="Cambria Math" w:hAnsi="Cambria Math"/>
          <w:i w:val="0"/>
          <w:lang w:val="hy-AM"/>
        </w:rPr>
        <w:t xml:space="preserve">․ </w:t>
      </w:r>
      <w:r w:rsidR="00535AF6">
        <w:rPr>
          <w:rFonts w:ascii="GHEA Grapalat" w:hAnsi="GHEA Grapalat"/>
          <w:i w:val="0"/>
          <w:lang w:val="hy-AM"/>
        </w:rPr>
        <w:t>սեպտեմբերի 30</w:t>
      </w:r>
      <w:r w:rsidR="00131DCD" w:rsidRPr="00131DCD">
        <w:rPr>
          <w:rFonts w:ascii="GHEA Grapalat" w:hAnsi="GHEA Grapalat"/>
          <w:i w:val="0"/>
          <w:lang w:val="hy-AM"/>
        </w:rPr>
        <w:t>-ին</w:t>
      </w:r>
      <w:r w:rsidRPr="00F62BFB">
        <w:rPr>
          <w:rFonts w:ascii="GHEA Grapalat" w:hAnsi="GHEA Grapalat"/>
          <w:i w:val="0"/>
          <w:lang w:val="af-ZA"/>
        </w:rPr>
        <w:t xml:space="preserve"> ժ</w:t>
      </w:r>
      <w:r w:rsidR="00535AF6">
        <w:rPr>
          <w:rFonts w:ascii="GHEA Grapalat" w:hAnsi="GHEA Grapalat"/>
          <w:i w:val="0"/>
          <w:lang w:val="af-ZA"/>
        </w:rPr>
        <w:t xml:space="preserve">ամը </w:t>
      </w:r>
      <w:r w:rsidR="00535AF6">
        <w:rPr>
          <w:rFonts w:ascii="GHEA Grapalat" w:hAnsi="GHEA Grapalat"/>
          <w:i w:val="0"/>
          <w:lang w:val="hy-AM"/>
        </w:rPr>
        <w:t>9</w:t>
      </w:r>
      <w:r>
        <w:rPr>
          <w:rFonts w:ascii="GHEA Grapalat" w:hAnsi="GHEA Grapalat"/>
          <w:i w:val="0"/>
          <w:lang w:val="af-ZA"/>
        </w:rPr>
        <w:t>։</w:t>
      </w:r>
      <w:r w:rsidR="00535AF6">
        <w:rPr>
          <w:rFonts w:ascii="GHEA Grapalat" w:hAnsi="GHEA Grapalat"/>
          <w:i w:val="0"/>
          <w:lang w:val="hy-AM"/>
        </w:rPr>
        <w:t>45</w:t>
      </w:r>
      <w:r w:rsidRPr="00936B05">
        <w:rPr>
          <w:rFonts w:ascii="GHEA Grapalat" w:hAnsi="GHEA Grapalat"/>
          <w:i w:val="0"/>
          <w:lang w:val="af-ZA"/>
        </w:rPr>
        <w:t>-ին։</w:t>
      </w:r>
    </w:p>
    <w:p w14:paraId="6D5D5D3C" w14:textId="3FED48DB" w:rsidR="00906B82" w:rsidRPr="00064ADD" w:rsidRDefault="002060BA" w:rsidP="002060BA">
      <w:pPr>
        <w:jc w:val="both"/>
        <w:rPr>
          <w:rFonts w:ascii="GHEA Grapalat" w:hAnsi="GHEA Grapalat"/>
          <w:sz w:val="20"/>
          <w:szCs w:val="20"/>
          <w:lang w:val="hy-AM"/>
        </w:rPr>
      </w:pPr>
      <w:r>
        <w:rPr>
          <w:rFonts w:ascii="GHEA Grapalat" w:hAnsi="GHEA Grapalat"/>
          <w:sz w:val="20"/>
          <w:szCs w:val="20"/>
          <w:lang w:val="hy-AM"/>
        </w:rPr>
        <w:t xml:space="preserve">            </w:t>
      </w:r>
      <w:r w:rsidR="00906B82" w:rsidRPr="00064ADD">
        <w:rPr>
          <w:rFonts w:ascii="GHEA Grapalat" w:hAnsi="GHEA Grapalat"/>
          <w:sz w:val="20"/>
          <w:szCs w:val="20"/>
          <w:lang w:val="af-ZA"/>
        </w:rPr>
        <w:t>Սույն ընթացակարգի վերաբերյալ բողոք</w:t>
      </w:r>
      <w:r w:rsidR="00906B82" w:rsidRPr="00064ADD">
        <w:rPr>
          <w:rFonts w:ascii="GHEA Grapalat" w:hAnsi="GHEA Grapalat"/>
          <w:sz w:val="20"/>
          <w:szCs w:val="20"/>
          <w:lang w:val="hy-AM"/>
        </w:rPr>
        <w:t xml:space="preserve">արկումն իրականացվում է </w:t>
      </w:r>
      <w:r w:rsidR="00906B82" w:rsidRPr="00064ADD">
        <w:rPr>
          <w:rFonts w:ascii="GHEA Grapalat" w:hAnsi="GHEA Grapalat"/>
          <w:sz w:val="16"/>
          <w:szCs w:val="16"/>
          <w:lang w:val="af-ZA"/>
        </w:rPr>
        <w:t xml:space="preserve"> </w:t>
      </w:r>
      <w:r w:rsidR="00906B82" w:rsidRPr="00064ADD">
        <w:rPr>
          <w:rFonts w:ascii="GHEA Grapalat" w:hAnsi="GHEA Grapalat"/>
          <w:sz w:val="20"/>
          <w:szCs w:val="20"/>
          <w:lang w:val="af-ZA"/>
        </w:rPr>
        <w:t>«</w:t>
      </w:r>
      <w:r w:rsidR="00906B82" w:rsidRPr="00064ADD">
        <w:rPr>
          <w:rFonts w:ascii="GHEA Grapalat" w:hAnsi="GHEA Grapalat"/>
          <w:sz w:val="20"/>
          <w:szCs w:val="20"/>
          <w:lang w:val="hy-AM"/>
        </w:rPr>
        <w:t>Գնումների</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մասին</w:t>
      </w:r>
      <w:r w:rsidR="00906B82" w:rsidRPr="00064ADD">
        <w:rPr>
          <w:rFonts w:ascii="GHEA Grapalat" w:hAnsi="GHEA Grapalat"/>
          <w:sz w:val="20"/>
          <w:szCs w:val="20"/>
          <w:lang w:val="af-ZA"/>
        </w:rPr>
        <w:t>»</w:t>
      </w:r>
      <w:r w:rsidR="00906B82" w:rsidRPr="00064ADD">
        <w:rPr>
          <w:rFonts w:ascii="GHEA Grapalat" w:hAnsi="GHEA Grapalat"/>
          <w:sz w:val="20"/>
          <w:szCs w:val="20"/>
          <w:lang w:val="hy-AM"/>
        </w:rPr>
        <w:t xml:space="preserve"> ՀՀ</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օրենքով</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և</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ՀՀ քաղաքացիական դատավարության օրենսգրքով սահմանված կարգով։</w:t>
      </w:r>
    </w:p>
    <w:p w14:paraId="649E1DC8" w14:textId="21095883" w:rsidR="00754697" w:rsidRPr="003117AD"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3117AD">
        <w:rPr>
          <w:rFonts w:ascii="GHEA Grapalat" w:hAnsi="GHEA Grapalat"/>
          <w:i w:val="0"/>
          <w:lang w:val="hy-AM"/>
        </w:rPr>
        <w:t xml:space="preserve"> </w:t>
      </w:r>
      <w:r w:rsidR="003117AD" w:rsidRPr="003117AD">
        <w:rPr>
          <w:rFonts w:ascii="GHEA Grapalat" w:hAnsi="GHEA Grapalat"/>
          <w:i w:val="0"/>
          <w:lang w:val="af-ZA"/>
        </w:rPr>
        <w:t>Ն</w:t>
      </w:r>
      <w:r w:rsidR="003117AD" w:rsidRPr="003117AD">
        <w:rPr>
          <w:rFonts w:ascii="Cambria Math" w:hAnsi="Cambria Math" w:cs="Cambria Math"/>
          <w:i w:val="0"/>
          <w:lang w:val="af-ZA"/>
        </w:rPr>
        <w:t>․</w:t>
      </w:r>
      <w:r w:rsidR="003117AD" w:rsidRPr="003117AD">
        <w:rPr>
          <w:rFonts w:ascii="GHEA Grapalat" w:hAnsi="GHEA Grapalat"/>
          <w:i w:val="0"/>
          <w:lang w:val="af-ZA"/>
        </w:rPr>
        <w:t xml:space="preserve"> </w:t>
      </w:r>
      <w:r w:rsidR="003117AD" w:rsidRPr="003117AD">
        <w:rPr>
          <w:rFonts w:ascii="GHEA Grapalat" w:hAnsi="GHEA Grapalat" w:cs="GHEA Grapalat"/>
          <w:i w:val="0"/>
          <w:lang w:val="af-ZA"/>
        </w:rPr>
        <w:t>Տիգրան</w:t>
      </w:r>
      <w:r w:rsidR="003117AD" w:rsidRPr="003117AD">
        <w:rPr>
          <w:rFonts w:ascii="GHEA Grapalat" w:hAnsi="GHEA Grapalat"/>
          <w:i w:val="0"/>
          <w:lang w:val="af-ZA"/>
        </w:rPr>
        <w:t>յանին</w:t>
      </w:r>
      <w:r w:rsidR="003117AD">
        <w:rPr>
          <w:rFonts w:ascii="GHEA Grapalat" w:hAnsi="GHEA Grapalat"/>
          <w:i w:val="0"/>
          <w:lang w:val="hy-AM"/>
        </w:rPr>
        <w:t>։</w:t>
      </w:r>
    </w:p>
    <w:p w14:paraId="20E95C9F" w14:textId="48AB50B1"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7C9578D2" w14:textId="73D944D6" w:rsidR="003117AD" w:rsidRDefault="003117AD" w:rsidP="003117AD">
      <w:pPr>
        <w:pStyle w:val="a3"/>
        <w:spacing w:line="240" w:lineRule="auto"/>
        <w:jc w:val="center"/>
        <w:rPr>
          <w:rFonts w:ascii="GHEA Grapalat" w:hAnsi="GHEA Grapalat"/>
          <w:i w:val="0"/>
          <w:lang w:val="af-ZA"/>
        </w:rPr>
      </w:pPr>
    </w:p>
    <w:p w14:paraId="339306DF" w14:textId="2CE20F58" w:rsidR="00754697" w:rsidRPr="003117AD" w:rsidRDefault="00754697" w:rsidP="003117AD">
      <w:pPr>
        <w:pStyle w:val="a3"/>
        <w:spacing w:line="240" w:lineRule="auto"/>
        <w:jc w:val="center"/>
        <w:rPr>
          <w:rFonts w:ascii="GHEA Grapalat" w:hAnsi="GHEA Grapalat"/>
          <w:i w:val="0"/>
          <w:lang w:val="hy-AM"/>
        </w:rPr>
      </w:pPr>
      <w:r w:rsidRPr="003117AD">
        <w:rPr>
          <w:rFonts w:ascii="GHEA Grapalat" w:hAnsi="GHEA Grapalat"/>
          <w:i w:val="0"/>
          <w:lang w:val="af-ZA"/>
        </w:rPr>
        <w:t>Հեռախոս</w:t>
      </w:r>
      <w:r w:rsidR="009F18D0" w:rsidRPr="003117AD">
        <w:rPr>
          <w:rFonts w:ascii="GHEA Grapalat" w:hAnsi="GHEA Grapalat"/>
          <w:i w:val="0"/>
          <w:lang w:val="af-ZA"/>
        </w:rPr>
        <w:t xml:space="preserve"> </w:t>
      </w:r>
      <w:r w:rsidR="00AF4DC9">
        <w:rPr>
          <w:rFonts w:ascii="GHEA Grapalat" w:hAnsi="GHEA Grapalat"/>
          <w:i w:val="0"/>
          <w:lang w:val="hy-AM"/>
        </w:rPr>
        <w:t>077</w:t>
      </w:r>
      <w:r w:rsidR="003117AD" w:rsidRPr="003117AD">
        <w:rPr>
          <w:rFonts w:ascii="GHEA Grapalat" w:hAnsi="GHEA Grapalat"/>
          <w:i w:val="0"/>
          <w:lang w:val="hy-AM"/>
        </w:rPr>
        <w:t xml:space="preserve"> 9</w:t>
      </w:r>
      <w:r w:rsidR="00AF4DC9">
        <w:rPr>
          <w:rFonts w:ascii="GHEA Grapalat" w:hAnsi="GHEA Grapalat"/>
          <w:i w:val="0"/>
          <w:lang w:val="hy-AM"/>
        </w:rPr>
        <w:t>1</w:t>
      </w:r>
      <w:r w:rsidR="003117AD" w:rsidRPr="003117AD">
        <w:rPr>
          <w:rFonts w:ascii="GHEA Grapalat" w:hAnsi="GHEA Grapalat"/>
          <w:i w:val="0"/>
          <w:lang w:val="hy-AM"/>
        </w:rPr>
        <w:t>-9</w:t>
      </w:r>
      <w:r w:rsidR="00AF4DC9">
        <w:rPr>
          <w:rFonts w:ascii="GHEA Grapalat" w:hAnsi="GHEA Grapalat"/>
          <w:i w:val="0"/>
          <w:lang w:val="hy-AM"/>
        </w:rPr>
        <w:t>8-80</w:t>
      </w:r>
    </w:p>
    <w:p w14:paraId="2A7B5AF3" w14:textId="77777777" w:rsidR="004E2FC6" w:rsidRPr="003117AD" w:rsidRDefault="004E2FC6" w:rsidP="003117AD">
      <w:pPr>
        <w:pStyle w:val="a3"/>
        <w:spacing w:line="240" w:lineRule="auto"/>
        <w:jc w:val="center"/>
        <w:rPr>
          <w:rFonts w:ascii="GHEA Grapalat" w:hAnsi="GHEA Grapalat"/>
          <w:i w:val="0"/>
          <w:lang w:val="af-ZA"/>
        </w:rPr>
      </w:pPr>
    </w:p>
    <w:p w14:paraId="595CF01F" w14:textId="7132ABCB" w:rsidR="00754697" w:rsidRPr="003117AD" w:rsidRDefault="00754697" w:rsidP="003117AD">
      <w:pPr>
        <w:pStyle w:val="a3"/>
        <w:spacing w:line="240" w:lineRule="auto"/>
        <w:jc w:val="center"/>
        <w:rPr>
          <w:rFonts w:ascii="GHEA Grapalat" w:hAnsi="GHEA Grapalat"/>
          <w:i w:val="0"/>
          <w:lang w:val="af-ZA"/>
        </w:rPr>
      </w:pPr>
      <w:r w:rsidRPr="003117AD">
        <w:rPr>
          <w:rFonts w:ascii="GHEA Grapalat" w:hAnsi="GHEA Grapalat"/>
          <w:i w:val="0"/>
          <w:lang w:val="af-ZA"/>
        </w:rPr>
        <w:t>Էլ.</w:t>
      </w:r>
      <w:r w:rsidR="009F18D0" w:rsidRPr="003117AD">
        <w:rPr>
          <w:rFonts w:ascii="GHEA Grapalat" w:hAnsi="GHEA Grapalat"/>
          <w:i w:val="0"/>
          <w:lang w:val="af-ZA"/>
        </w:rPr>
        <w:t xml:space="preserve"> </w:t>
      </w:r>
      <w:r w:rsidRPr="003117AD">
        <w:rPr>
          <w:rFonts w:ascii="GHEA Grapalat" w:hAnsi="GHEA Grapalat"/>
          <w:i w:val="0"/>
          <w:lang w:val="af-ZA"/>
        </w:rPr>
        <w:t>փոստ</w:t>
      </w:r>
      <w:r w:rsidR="009F18D0" w:rsidRPr="003117AD">
        <w:rPr>
          <w:rFonts w:ascii="GHEA Grapalat" w:hAnsi="GHEA Grapalat"/>
          <w:i w:val="0"/>
          <w:lang w:val="af-ZA"/>
        </w:rPr>
        <w:t xml:space="preserve"> </w:t>
      </w:r>
      <w:r w:rsidR="003117AD" w:rsidRPr="003117AD">
        <w:rPr>
          <w:rFonts w:ascii="GHEA Grapalat" w:hAnsi="GHEA Grapalat"/>
          <w:i w:val="0"/>
          <w:lang w:val="af-ZA"/>
        </w:rPr>
        <w:t>info.garikllc@mail.ru</w:t>
      </w:r>
    </w:p>
    <w:p w14:paraId="702669F6" w14:textId="77777777" w:rsidR="009F18D0" w:rsidRPr="00064ADD" w:rsidRDefault="009F18D0" w:rsidP="003117AD">
      <w:pPr>
        <w:pStyle w:val="a3"/>
        <w:spacing w:line="240" w:lineRule="auto"/>
        <w:jc w:val="center"/>
        <w:rPr>
          <w:rFonts w:ascii="GHEA Grapalat" w:hAnsi="GHEA Grapalat"/>
          <w:i w:val="0"/>
          <w:lang w:val="af-ZA"/>
        </w:rPr>
      </w:pPr>
    </w:p>
    <w:p w14:paraId="60E38718" w14:textId="5C6FEC3B" w:rsidR="00B41820" w:rsidRPr="003117AD" w:rsidRDefault="00754697" w:rsidP="00B41820">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sidR="003117AD">
        <w:rPr>
          <w:rFonts w:ascii="GHEA Grapalat" w:hAnsi="GHEA Grapalat"/>
          <w:i w:val="0"/>
          <w:lang w:val="hy-AM"/>
        </w:rPr>
        <w:t>՝</w:t>
      </w:r>
      <w:r w:rsidR="009F18D0" w:rsidRPr="00064ADD">
        <w:rPr>
          <w:rFonts w:ascii="GHEA Grapalat" w:hAnsi="GHEA Grapalat"/>
          <w:i w:val="0"/>
          <w:lang w:val="af-ZA"/>
        </w:rPr>
        <w:t xml:space="preserve"> </w:t>
      </w:r>
      <w:r w:rsidR="00AF4DC9">
        <w:rPr>
          <w:rFonts w:ascii="GHEA Grapalat" w:hAnsi="GHEA Grapalat"/>
          <w:i w:val="0"/>
          <w:lang w:val="af-ZA"/>
        </w:rPr>
        <w:t>Փարաքար</w:t>
      </w:r>
      <w:r w:rsidR="00AF4DC9">
        <w:rPr>
          <w:rFonts w:ascii="GHEA Grapalat" w:hAnsi="GHEA Grapalat"/>
          <w:i w:val="0"/>
          <w:lang w:val="hy-AM"/>
        </w:rPr>
        <w:t>ի</w:t>
      </w:r>
      <w:r w:rsidR="00AF4DC9">
        <w:rPr>
          <w:rFonts w:ascii="GHEA Grapalat" w:hAnsi="GHEA Grapalat"/>
          <w:i w:val="0"/>
          <w:lang w:val="af-ZA"/>
        </w:rPr>
        <w:t xml:space="preserve"> համայնքապետարան</w:t>
      </w:r>
    </w:p>
    <w:p w14:paraId="12B65B1F" w14:textId="467DBDB4" w:rsidR="0094528D" w:rsidRPr="00923BB4" w:rsidRDefault="0094528D" w:rsidP="0094528D">
      <w:pPr>
        <w:pStyle w:val="a3"/>
        <w:spacing w:line="240" w:lineRule="auto"/>
        <w:ind w:firstLine="0"/>
        <w:jc w:val="center"/>
        <w:rPr>
          <w:rFonts w:ascii="GHEA Grapalat" w:hAnsi="GHEA Grapalat"/>
          <w:i w:val="0"/>
          <w:u w:val="single"/>
          <w:lang w:val="hy-AM"/>
        </w:rPr>
      </w:pPr>
    </w:p>
    <w:p w14:paraId="2398EE57" w14:textId="78D26939" w:rsidR="009F18D0" w:rsidRPr="003117AD" w:rsidRDefault="009F18D0" w:rsidP="003117AD">
      <w:pPr>
        <w:pStyle w:val="a3"/>
        <w:spacing w:line="240" w:lineRule="auto"/>
        <w:ind w:firstLine="0"/>
        <w:jc w:val="center"/>
        <w:rPr>
          <w:rFonts w:ascii="GHEA Grapalat" w:hAnsi="GHEA Grapalat"/>
          <w:i w:val="0"/>
          <w:lang w:val="af-ZA"/>
        </w:rPr>
      </w:pP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Default="00055CC2" w:rsidP="00EF3662">
      <w:pPr>
        <w:pStyle w:val="aa"/>
        <w:ind w:right="-7" w:firstLine="567"/>
        <w:jc w:val="right"/>
        <w:rPr>
          <w:rFonts w:ascii="GHEA Grapalat" w:hAnsi="GHEA Grapalat" w:cs="Sylfaen"/>
          <w:i/>
          <w:sz w:val="22"/>
          <w:lang w:val="af-ZA"/>
        </w:rPr>
      </w:pPr>
    </w:p>
    <w:p w14:paraId="49D893A6" w14:textId="77777777" w:rsidR="00DD1762" w:rsidRDefault="00DD1762" w:rsidP="00EF3662">
      <w:pPr>
        <w:pStyle w:val="aa"/>
        <w:ind w:right="-7" w:firstLine="567"/>
        <w:jc w:val="right"/>
        <w:rPr>
          <w:rFonts w:ascii="GHEA Grapalat" w:hAnsi="GHEA Grapalat" w:cs="Sylfaen"/>
          <w:i/>
          <w:sz w:val="22"/>
          <w:lang w:val="af-ZA"/>
        </w:rPr>
      </w:pPr>
    </w:p>
    <w:p w14:paraId="14A53441" w14:textId="77777777" w:rsidR="00DD1762" w:rsidRPr="00064ADD" w:rsidRDefault="00DD176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18086B20" w14:textId="77777777" w:rsidR="003A68B7" w:rsidRDefault="00A77245" w:rsidP="00A77245">
      <w:pPr>
        <w:pStyle w:val="aa"/>
        <w:spacing w:after="0"/>
        <w:rPr>
          <w:rFonts w:ascii="GHEA Grapalat" w:hAnsi="GHEA Grapalat" w:cs="Sylfaen"/>
          <w:sz w:val="20"/>
          <w:szCs w:val="20"/>
          <w:lang w:val="hy-AM"/>
        </w:rPr>
      </w:pPr>
      <w:r>
        <w:rPr>
          <w:rFonts w:ascii="GHEA Grapalat" w:hAnsi="GHEA Grapalat" w:cs="Sylfaen"/>
          <w:sz w:val="20"/>
          <w:szCs w:val="20"/>
          <w:lang w:val="hy-AM"/>
        </w:rPr>
        <w:t xml:space="preserve">                                                                                                                                               </w:t>
      </w:r>
    </w:p>
    <w:p w14:paraId="7B5E619C" w14:textId="160276E8" w:rsidR="002060BA" w:rsidRDefault="00A77245" w:rsidP="00A77245">
      <w:pPr>
        <w:pStyle w:val="aa"/>
        <w:spacing w:after="0"/>
        <w:rPr>
          <w:rFonts w:ascii="GHEA Grapalat" w:hAnsi="GHEA Grapalat" w:cs="Sylfaen"/>
          <w:sz w:val="20"/>
          <w:szCs w:val="20"/>
          <w:lang w:val="hy-AM"/>
        </w:rPr>
      </w:pPr>
      <w:r>
        <w:rPr>
          <w:rFonts w:ascii="GHEA Grapalat" w:hAnsi="GHEA Grapalat" w:cs="Sylfaen"/>
          <w:sz w:val="20"/>
          <w:szCs w:val="20"/>
          <w:lang w:val="hy-AM"/>
        </w:rPr>
        <w:t xml:space="preserve">   </w:t>
      </w:r>
    </w:p>
    <w:p w14:paraId="12CDE128" w14:textId="2C052A72" w:rsidR="00096865" w:rsidRPr="00064ADD" w:rsidRDefault="002060BA" w:rsidP="00A77245">
      <w:pPr>
        <w:pStyle w:val="aa"/>
        <w:spacing w:after="0"/>
        <w:rPr>
          <w:rFonts w:ascii="GHEA Grapalat" w:hAnsi="GHEA Grapalat" w:cs="Sylfaen"/>
          <w:i/>
          <w:sz w:val="20"/>
          <w:szCs w:val="20"/>
          <w:lang w:val="af-ZA"/>
        </w:rPr>
      </w:pPr>
      <w:r>
        <w:rPr>
          <w:rFonts w:ascii="GHEA Grapalat" w:hAnsi="GHEA Grapalat" w:cs="Sylfaen"/>
          <w:sz w:val="20"/>
          <w:szCs w:val="20"/>
          <w:lang w:val="hy-AM"/>
        </w:rPr>
        <w:t xml:space="preserve">                                                                                                                                                 </w:t>
      </w:r>
      <w:r w:rsidR="00096865" w:rsidRPr="002060BA">
        <w:rPr>
          <w:rFonts w:ascii="GHEA Grapalat" w:hAnsi="GHEA Grapalat" w:cs="Sylfaen"/>
          <w:i/>
          <w:sz w:val="20"/>
          <w:szCs w:val="20"/>
          <w:lang w:val="hy-AM"/>
        </w:rPr>
        <w:t>Հաստատված</w:t>
      </w:r>
      <w:r w:rsidR="00096865" w:rsidRPr="00064ADD">
        <w:rPr>
          <w:rFonts w:ascii="GHEA Grapalat" w:hAnsi="GHEA Grapalat" w:cs="Times Armenian"/>
          <w:i/>
          <w:sz w:val="20"/>
          <w:szCs w:val="20"/>
          <w:lang w:val="af-ZA"/>
        </w:rPr>
        <w:t xml:space="preserve"> </w:t>
      </w:r>
      <w:r w:rsidR="00096865" w:rsidRPr="002060BA">
        <w:rPr>
          <w:rFonts w:ascii="GHEA Grapalat" w:hAnsi="GHEA Grapalat" w:cs="Sylfaen"/>
          <w:i/>
          <w:sz w:val="20"/>
          <w:szCs w:val="20"/>
          <w:lang w:val="hy-AM"/>
        </w:rPr>
        <w:t>է</w:t>
      </w:r>
    </w:p>
    <w:p w14:paraId="7F4382B6" w14:textId="64B0639B" w:rsidR="00096865" w:rsidRPr="00064ADD" w:rsidRDefault="00451107" w:rsidP="00EF3662">
      <w:pPr>
        <w:pStyle w:val="aa"/>
        <w:spacing w:after="0"/>
        <w:ind w:firstLine="567"/>
        <w:jc w:val="right"/>
        <w:rPr>
          <w:rFonts w:ascii="GHEA Grapalat" w:hAnsi="GHEA Grapalat" w:cs="Sylfaen"/>
          <w:i/>
          <w:sz w:val="20"/>
          <w:szCs w:val="20"/>
          <w:lang w:val="af-ZA"/>
        </w:rPr>
      </w:pPr>
      <w:r w:rsidRPr="00DF4927">
        <w:rPr>
          <w:rFonts w:ascii="GHEA Grapalat" w:hAnsi="GHEA Grapalat"/>
          <w:sz w:val="20"/>
          <w:szCs w:val="20"/>
          <w:lang w:val="af-ZA"/>
        </w:rPr>
        <w:t>«</w:t>
      </w:r>
      <w:r w:rsidR="00535AF6">
        <w:rPr>
          <w:rFonts w:ascii="GHEA Grapalat" w:hAnsi="GHEA Grapalat"/>
          <w:sz w:val="20"/>
          <w:szCs w:val="20"/>
          <w:lang w:val="af-ZA"/>
        </w:rPr>
        <w:t>ԱՄՓՀ-ԲՄԾՁԲ-38/24</w:t>
      </w:r>
      <w:r>
        <w:rPr>
          <w:rFonts w:ascii="GHEA Grapalat" w:hAnsi="GHEA Grapalat"/>
          <w:sz w:val="20"/>
          <w:szCs w:val="20"/>
          <w:lang w:val="hy-AM"/>
        </w:rPr>
        <w:t xml:space="preserve">» </w:t>
      </w:r>
      <w:r w:rsidR="00096865" w:rsidRPr="003117AD">
        <w:rPr>
          <w:rFonts w:ascii="GHEA Grapalat" w:hAnsi="GHEA Grapalat" w:cs="Times Armenian"/>
          <w:i/>
          <w:sz w:val="20"/>
          <w:szCs w:val="20"/>
          <w:lang w:val="af-ZA"/>
        </w:rPr>
        <w:t>ծա</w:t>
      </w:r>
      <w:r w:rsidR="00096865" w:rsidRPr="002060BA">
        <w:rPr>
          <w:rFonts w:ascii="GHEA Grapalat" w:hAnsi="GHEA Grapalat" w:cs="Sylfaen"/>
          <w:i/>
          <w:sz w:val="20"/>
          <w:szCs w:val="20"/>
          <w:lang w:val="hy-AM"/>
        </w:rPr>
        <w:t>ծկա</w:t>
      </w:r>
      <w:r w:rsidR="00096865" w:rsidRPr="002060BA">
        <w:rPr>
          <w:rFonts w:ascii="GHEA Grapalat" w:hAnsi="GHEA Grapalat" w:cs="Times Armenian"/>
          <w:i/>
          <w:sz w:val="20"/>
          <w:szCs w:val="20"/>
          <w:lang w:val="hy-AM"/>
        </w:rPr>
        <w:t>գ</w:t>
      </w:r>
      <w:r w:rsidR="00096865" w:rsidRPr="002060BA">
        <w:rPr>
          <w:rFonts w:ascii="GHEA Grapalat" w:hAnsi="GHEA Grapalat" w:cs="Sylfaen"/>
          <w:i/>
          <w:sz w:val="20"/>
          <w:szCs w:val="20"/>
          <w:lang w:val="hy-AM"/>
        </w:rPr>
        <w:t>րով</w:t>
      </w:r>
      <w:r w:rsidR="00096865" w:rsidRPr="00064ADD">
        <w:rPr>
          <w:rFonts w:ascii="GHEA Grapalat" w:hAnsi="GHEA Grapalat" w:cs="Times Armenian"/>
          <w:i/>
          <w:sz w:val="20"/>
          <w:szCs w:val="20"/>
          <w:lang w:val="af-ZA"/>
        </w:rPr>
        <w:t xml:space="preserve"> </w:t>
      </w:r>
    </w:p>
    <w:p w14:paraId="5BFA6F62" w14:textId="63C0C6C3" w:rsidR="00096865" w:rsidRPr="00064ADD" w:rsidRDefault="0084672F"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բաց մրցույթ</w:t>
      </w:r>
      <w:r w:rsidR="00131DCD">
        <w:rPr>
          <w:rFonts w:ascii="GHEA Grapalat" w:hAnsi="GHEA Grapalat" w:cs="Sylfaen"/>
          <w:i/>
          <w:sz w:val="20"/>
          <w:szCs w:val="20"/>
          <w:lang w:val="hy-AM"/>
        </w:rPr>
        <w:t>ի</w:t>
      </w:r>
      <w:r w:rsidR="00535AF6">
        <w:rPr>
          <w:rFonts w:ascii="GHEA Grapalat" w:hAnsi="GHEA Grapalat" w:cs="Sylfaen"/>
          <w:i/>
          <w:sz w:val="20"/>
          <w:szCs w:val="20"/>
          <w:lang w:val="hy-AM"/>
        </w:rPr>
        <w:t xml:space="preserve"> </w:t>
      </w:r>
      <w:r w:rsidR="00EE5855" w:rsidRPr="00064ADD">
        <w:rPr>
          <w:rFonts w:ascii="GHEA Grapalat" w:hAnsi="GHEA Grapalat" w:cs="Times Armenian"/>
          <w:i/>
          <w:sz w:val="20"/>
          <w:szCs w:val="20"/>
          <w:lang w:val="af-ZA"/>
        </w:rPr>
        <w:t xml:space="preserve">գնահատող </w:t>
      </w:r>
      <w:r w:rsidR="00096865" w:rsidRPr="006C0D77">
        <w:rPr>
          <w:rFonts w:ascii="GHEA Grapalat" w:hAnsi="GHEA Grapalat" w:cs="Sylfaen"/>
          <w:i/>
          <w:sz w:val="20"/>
          <w:szCs w:val="20"/>
          <w:lang w:val="hy-AM"/>
        </w:rPr>
        <w:t>հանձնաժողովի</w:t>
      </w:r>
    </w:p>
    <w:p w14:paraId="318FF8C4" w14:textId="09AD783D" w:rsidR="00096865" w:rsidRPr="00064ADD" w:rsidRDefault="003117AD"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w:t>
      </w:r>
      <w:r w:rsidR="00131DCD">
        <w:rPr>
          <w:rFonts w:ascii="GHEA Grapalat" w:hAnsi="GHEA Grapalat" w:cs="Sylfaen"/>
          <w:i/>
          <w:sz w:val="20"/>
          <w:szCs w:val="20"/>
          <w:lang w:val="hy-AM"/>
        </w:rPr>
        <w:t>4</w:t>
      </w:r>
      <w:r w:rsidR="00096865" w:rsidRPr="00064ADD">
        <w:rPr>
          <w:rFonts w:ascii="GHEA Grapalat" w:hAnsi="GHEA Grapalat" w:cs="Sylfaen"/>
          <w:i/>
          <w:sz w:val="20"/>
          <w:szCs w:val="20"/>
        </w:rPr>
        <w:t>թ</w:t>
      </w:r>
      <w:r w:rsidR="00096865" w:rsidRPr="00064ADD">
        <w:rPr>
          <w:rFonts w:ascii="GHEA Grapalat" w:hAnsi="GHEA Grapalat" w:cs="Times Armenian"/>
          <w:i/>
          <w:sz w:val="20"/>
          <w:szCs w:val="20"/>
          <w:lang w:val="af-ZA"/>
        </w:rPr>
        <w:t>.</w:t>
      </w:r>
      <w:r w:rsidR="00727F4F">
        <w:rPr>
          <w:rFonts w:ascii="GHEA Grapalat" w:hAnsi="GHEA Grapalat" w:cs="Times Armenian"/>
          <w:i/>
          <w:sz w:val="20"/>
          <w:szCs w:val="20"/>
          <w:lang w:val="hy-AM"/>
        </w:rPr>
        <w:t xml:space="preserve"> </w:t>
      </w:r>
      <w:r w:rsidR="00981DA6">
        <w:rPr>
          <w:rFonts w:ascii="GHEA Grapalat" w:hAnsi="GHEA Grapalat" w:cs="Times Armenian"/>
          <w:i/>
          <w:sz w:val="20"/>
          <w:szCs w:val="20"/>
          <w:lang w:val="hy-AM"/>
        </w:rPr>
        <w:t xml:space="preserve"> </w:t>
      </w:r>
      <w:r w:rsidR="00422209">
        <w:rPr>
          <w:rFonts w:ascii="GHEA Grapalat" w:hAnsi="GHEA Grapalat" w:cs="Times Armenian"/>
          <w:i/>
          <w:sz w:val="20"/>
          <w:szCs w:val="20"/>
          <w:lang w:val="hy-AM"/>
        </w:rPr>
        <w:t xml:space="preserve">Օգոտոսի </w:t>
      </w:r>
      <w:r w:rsidR="00535AF6">
        <w:rPr>
          <w:rFonts w:ascii="GHEA Grapalat" w:hAnsi="GHEA Grapalat" w:cs="Times Armenian"/>
          <w:i/>
          <w:sz w:val="20"/>
          <w:szCs w:val="20"/>
          <w:lang w:val="hy-AM"/>
        </w:rPr>
        <w:t>2</w:t>
      </w:r>
      <w:r w:rsidR="00422209">
        <w:rPr>
          <w:rFonts w:ascii="GHEA Grapalat" w:hAnsi="GHEA Grapalat" w:cs="Times Armenian"/>
          <w:i/>
          <w:sz w:val="20"/>
          <w:szCs w:val="20"/>
          <w:lang w:val="hy-AM"/>
        </w:rPr>
        <w:t>1</w:t>
      </w:r>
      <w:r>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00096865"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N</w:t>
      </w:r>
      <w:r w:rsidR="00BF40EA">
        <w:rPr>
          <w:rFonts w:ascii="GHEA Grapalat" w:hAnsi="GHEA Grapalat" w:cs="Times Armenian"/>
          <w:i/>
          <w:sz w:val="20"/>
          <w:szCs w:val="20"/>
          <w:lang w:val="hy-AM"/>
        </w:rPr>
        <w:t xml:space="preserve"> </w:t>
      </w:r>
      <w:r w:rsidRPr="003117AD">
        <w:rPr>
          <w:rFonts w:ascii="GHEA Grapalat" w:hAnsi="GHEA Grapalat" w:cs="Times Armenian"/>
          <w:i/>
          <w:sz w:val="20"/>
          <w:szCs w:val="20"/>
          <w:lang w:val="hy-AM"/>
        </w:rPr>
        <w:t xml:space="preserve">1 </w:t>
      </w:r>
      <w:r w:rsidR="00096865" w:rsidRPr="00FA4C3D">
        <w:rPr>
          <w:rFonts w:ascii="GHEA Grapalat" w:hAnsi="GHEA Grapalat" w:cs="Sylfaen"/>
          <w:i/>
          <w:sz w:val="20"/>
          <w:szCs w:val="20"/>
          <w:lang w:val="hy-AM"/>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43CD66C" w14:textId="58147867" w:rsidR="00B41820" w:rsidRPr="00A75EB8" w:rsidRDefault="00B41820" w:rsidP="00B41820">
      <w:pPr>
        <w:pStyle w:val="aa"/>
        <w:tabs>
          <w:tab w:val="left" w:pos="5968"/>
        </w:tabs>
        <w:ind w:right="-7" w:firstLine="567"/>
        <w:jc w:val="center"/>
        <w:rPr>
          <w:rFonts w:ascii="GHEA Grapalat" w:hAnsi="GHEA Grapalat"/>
          <w:b/>
          <w:sz w:val="28"/>
          <w:szCs w:val="28"/>
          <w:lang w:val="af-ZA"/>
        </w:rPr>
      </w:pPr>
      <w:r w:rsidRPr="00A75EB8">
        <w:rPr>
          <w:rFonts w:ascii="GHEA Grapalat" w:hAnsi="GHEA Grapalat"/>
          <w:b/>
          <w:sz w:val="28"/>
          <w:szCs w:val="28"/>
          <w:lang w:val="af-ZA"/>
        </w:rPr>
        <w:t>ՓԱՐԱՔԱՐ</w:t>
      </w:r>
      <w:r w:rsidR="00AF4DC9">
        <w:rPr>
          <w:rFonts w:ascii="GHEA Grapalat" w:hAnsi="GHEA Grapalat"/>
          <w:b/>
          <w:sz w:val="28"/>
          <w:szCs w:val="28"/>
          <w:lang w:val="hy-AM"/>
        </w:rPr>
        <w:t>Ի</w:t>
      </w:r>
      <w:r w:rsidR="00AF4DC9">
        <w:rPr>
          <w:rFonts w:ascii="GHEA Grapalat" w:hAnsi="GHEA Grapalat"/>
          <w:b/>
          <w:sz w:val="28"/>
          <w:szCs w:val="28"/>
          <w:lang w:val="af-ZA"/>
        </w:rPr>
        <w:t xml:space="preserve"> ՀԱՄԱՅՆՔԱՊԵՏԱՐԱՆ</w:t>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A77245" w:rsidRDefault="00096865" w:rsidP="00EF3662">
      <w:pPr>
        <w:pStyle w:val="aa"/>
        <w:ind w:right="-7" w:firstLine="567"/>
        <w:jc w:val="center"/>
        <w:rPr>
          <w:rFonts w:ascii="GHEA Grapalat" w:hAnsi="GHEA Grapalat" w:cs="Sylfaen"/>
          <w:b/>
          <w:bCs/>
          <w:lang w:val="af-ZA"/>
        </w:rPr>
      </w:pPr>
    </w:p>
    <w:p w14:paraId="0F286438" w14:textId="75961D73" w:rsidR="00B41820" w:rsidRPr="003117AD" w:rsidRDefault="00B41820" w:rsidP="00B41820">
      <w:pPr>
        <w:pStyle w:val="aa"/>
        <w:ind w:right="-7"/>
        <w:jc w:val="center"/>
        <w:rPr>
          <w:rFonts w:ascii="GHEA Grapalat" w:hAnsi="GHEA Grapalat"/>
          <w:lang w:val="af-ZA"/>
        </w:rPr>
      </w:pPr>
      <w:r>
        <w:rPr>
          <w:rFonts w:ascii="GHEA Grapalat" w:hAnsi="GHEA Grapalat"/>
          <w:lang w:val="af-ZA"/>
        </w:rPr>
        <w:t>ՓԱՐԱՔԱՐ</w:t>
      </w:r>
      <w:r w:rsidR="00AF4DC9">
        <w:rPr>
          <w:rFonts w:ascii="GHEA Grapalat" w:hAnsi="GHEA Grapalat"/>
          <w:lang w:val="hy-AM"/>
        </w:rPr>
        <w:t>Ի</w:t>
      </w:r>
      <w:r>
        <w:rPr>
          <w:rFonts w:ascii="GHEA Grapalat" w:hAnsi="GHEA Grapalat"/>
          <w:lang w:val="af-ZA"/>
        </w:rPr>
        <w:t xml:space="preserve"> ՀԱՄԱՅՆՔ</w:t>
      </w:r>
      <w:r w:rsidR="00AF4DC9">
        <w:rPr>
          <w:rFonts w:ascii="GHEA Grapalat" w:hAnsi="GHEA Grapalat"/>
          <w:lang w:val="hy-AM"/>
        </w:rPr>
        <w:t>ԱՊԵՏԱՐԱՆ</w:t>
      </w:r>
      <w:r>
        <w:rPr>
          <w:rFonts w:ascii="GHEA Grapalat" w:hAnsi="GHEA Grapalat"/>
          <w:lang w:val="af-ZA"/>
        </w:rPr>
        <w:t>Ի</w:t>
      </w:r>
      <w:r w:rsidR="00AF4DC9">
        <w:rPr>
          <w:rFonts w:ascii="GHEA Grapalat" w:hAnsi="GHEA Grapalat"/>
          <w:lang w:val="hy-AM"/>
        </w:rPr>
        <w:t xml:space="preserve"> </w:t>
      </w:r>
      <w:r w:rsidRPr="003117AD">
        <w:rPr>
          <w:rFonts w:ascii="GHEA Grapalat" w:hAnsi="GHEA Grapalat" w:cs="Sylfaen"/>
        </w:rPr>
        <w:t>ԿԱՐԻՔՆԵՐԻ</w:t>
      </w:r>
      <w:r w:rsidRPr="003117AD">
        <w:rPr>
          <w:rFonts w:ascii="GHEA Grapalat" w:hAnsi="GHEA Grapalat" w:cs="Times Armenian"/>
          <w:lang w:val="af-ZA"/>
        </w:rPr>
        <w:t xml:space="preserve"> </w:t>
      </w:r>
      <w:r w:rsidRPr="003117AD">
        <w:rPr>
          <w:rFonts w:ascii="GHEA Grapalat" w:hAnsi="GHEA Grapalat" w:cs="Sylfaen"/>
        </w:rPr>
        <w:t>ՀԱՄԱՐ</w:t>
      </w:r>
      <w:r>
        <w:rPr>
          <w:rFonts w:ascii="GHEA Grapalat" w:hAnsi="GHEA Grapalat" w:cs="Times Armenian"/>
          <w:lang w:val="af-ZA"/>
        </w:rPr>
        <w:t xml:space="preserve"> </w:t>
      </w:r>
      <w:r>
        <w:rPr>
          <w:rFonts w:ascii="GHEA Grapalat" w:hAnsi="GHEA Grapalat"/>
          <w:lang w:val="hy-AM"/>
        </w:rPr>
        <w:t xml:space="preserve">ՏԵԽՆԻԿԱԿԱՆ ՀՍԿՈՂՈՒԹՅԱՆ </w:t>
      </w:r>
      <w:r w:rsidRPr="003117AD">
        <w:rPr>
          <w:rFonts w:ascii="GHEA Grapalat" w:hAnsi="GHEA Grapalat"/>
          <w:lang w:val="hy-AM"/>
        </w:rPr>
        <w:t xml:space="preserve">ԾԱՌԱՅՈՒԹՅՈՒՆՆԵՐԻ </w:t>
      </w:r>
      <w:r w:rsidRPr="003117AD">
        <w:rPr>
          <w:rFonts w:ascii="GHEA Grapalat" w:hAnsi="GHEA Grapalat" w:cs="Sylfaen"/>
        </w:rPr>
        <w:t>ՁԵՌՔԲԵՐՄԱՆ</w:t>
      </w:r>
      <w:r w:rsidRPr="003117AD">
        <w:rPr>
          <w:rFonts w:ascii="GHEA Grapalat" w:hAnsi="GHEA Grapalat" w:cs="Times Armenian"/>
          <w:lang w:val="af-ZA"/>
        </w:rPr>
        <w:t xml:space="preserve"> </w:t>
      </w:r>
      <w:r w:rsidRPr="003117AD">
        <w:rPr>
          <w:rFonts w:ascii="GHEA Grapalat" w:hAnsi="GHEA Grapalat" w:cs="Sylfaen"/>
        </w:rPr>
        <w:t>ՆՊԱՏԱԿՈՎ</w:t>
      </w:r>
      <w:r w:rsidRPr="003117AD">
        <w:rPr>
          <w:rFonts w:ascii="GHEA Grapalat" w:hAnsi="GHEA Grapalat" w:cs="Sylfaen"/>
          <w:lang w:val="af-ZA"/>
        </w:rPr>
        <w:t xml:space="preserve"> </w:t>
      </w:r>
      <w:r w:rsidRPr="003117AD">
        <w:rPr>
          <w:rFonts w:ascii="GHEA Grapalat" w:hAnsi="GHEA Grapalat" w:cs="Times Armenian"/>
          <w:lang w:val="af-ZA"/>
        </w:rPr>
        <w:t xml:space="preserve"> </w:t>
      </w:r>
      <w:r w:rsidRPr="003117AD">
        <w:rPr>
          <w:rFonts w:ascii="GHEA Grapalat" w:hAnsi="GHEA Grapalat" w:cs="Sylfaen"/>
        </w:rPr>
        <w:t>ՀԱՅՏԱՐԱՐՎԱԾ</w:t>
      </w:r>
      <w:r w:rsidRPr="003117AD">
        <w:rPr>
          <w:rFonts w:ascii="GHEA Grapalat" w:hAnsi="GHEA Grapalat" w:cs="Times Armenian"/>
          <w:lang w:val="af-ZA"/>
        </w:rPr>
        <w:t xml:space="preserve"> </w:t>
      </w:r>
      <w:r w:rsidR="0084672F">
        <w:rPr>
          <w:rFonts w:ascii="GHEA Grapalat" w:hAnsi="GHEA Grapalat" w:cs="Sylfaen"/>
        </w:rPr>
        <w:t>ԲԱՑ</w:t>
      </w:r>
      <w:r w:rsidR="0084672F" w:rsidRPr="0084672F">
        <w:rPr>
          <w:rFonts w:ascii="GHEA Grapalat" w:hAnsi="GHEA Grapalat" w:cs="Sylfaen"/>
          <w:lang w:val="af-ZA"/>
        </w:rPr>
        <w:t xml:space="preserve"> </w:t>
      </w:r>
      <w:r w:rsidR="0084672F">
        <w:rPr>
          <w:rFonts w:ascii="GHEA Grapalat" w:hAnsi="GHEA Grapalat" w:cs="Sylfaen"/>
        </w:rPr>
        <w:t>ՄՐՑՈՒՅԹ</w:t>
      </w:r>
      <w:r w:rsidR="00131DCD">
        <w:rPr>
          <w:rFonts w:ascii="GHEA Grapalat" w:hAnsi="GHEA Grapalat" w:cs="Sylfaen"/>
        </w:rPr>
        <w:t>Ի</w:t>
      </w:r>
    </w:p>
    <w:p w14:paraId="3FD1BE34" w14:textId="2758A7C1" w:rsidR="00096865" w:rsidRPr="00A77245" w:rsidRDefault="003117AD" w:rsidP="00A77245">
      <w:pPr>
        <w:pStyle w:val="a3"/>
        <w:spacing w:line="240" w:lineRule="auto"/>
        <w:ind w:firstLine="0"/>
        <w:jc w:val="center"/>
        <w:rPr>
          <w:rFonts w:ascii="GHEA Grapalat" w:hAnsi="GHEA Grapalat" w:cs="Sylfaen"/>
          <w:b/>
          <w:bCs/>
          <w:i w:val="0"/>
          <w:sz w:val="24"/>
          <w:szCs w:val="24"/>
          <w:lang w:val="hy-AM"/>
        </w:rPr>
      </w:pPr>
      <w:r w:rsidRPr="00A77245">
        <w:rPr>
          <w:rFonts w:ascii="GHEA Grapalat" w:hAnsi="GHEA Grapalat" w:cs="Sylfaen"/>
          <w:b/>
          <w:bCs/>
          <w:i w:val="0"/>
          <w:sz w:val="24"/>
          <w:szCs w:val="24"/>
          <w:lang w:val="af-ZA"/>
        </w:rPr>
        <w:t xml:space="preserve"> </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6588B5D0" w14:textId="388C61A8" w:rsidR="00B41820" w:rsidRPr="00064ADD" w:rsidRDefault="00B41820" w:rsidP="00B41820">
      <w:pPr>
        <w:ind w:firstLine="567"/>
        <w:jc w:val="center"/>
        <w:rPr>
          <w:rFonts w:ascii="GHEA Grapalat" w:hAnsi="GHEA Grapalat"/>
          <w:i/>
          <w:sz w:val="20"/>
          <w:lang w:val="af-ZA"/>
        </w:rPr>
      </w:pPr>
      <w:r>
        <w:rPr>
          <w:rFonts w:ascii="GHEA Grapalat" w:hAnsi="GHEA Grapalat"/>
          <w:b/>
          <w:sz w:val="20"/>
          <w:lang w:val="af-ZA"/>
        </w:rPr>
        <w:t>ՓԱՐԱՔԱՐ</w:t>
      </w:r>
      <w:r w:rsidR="00AF4DC9">
        <w:rPr>
          <w:rFonts w:ascii="GHEA Grapalat" w:hAnsi="GHEA Grapalat"/>
          <w:b/>
          <w:sz w:val="20"/>
          <w:lang w:val="hy-AM"/>
        </w:rPr>
        <w:t>Ի</w:t>
      </w:r>
      <w:r>
        <w:rPr>
          <w:rFonts w:ascii="GHEA Grapalat" w:hAnsi="GHEA Grapalat"/>
          <w:b/>
          <w:sz w:val="20"/>
          <w:lang w:val="af-ZA"/>
        </w:rPr>
        <w:t xml:space="preserve"> ՀԱՄԱՅՆՔ</w:t>
      </w:r>
      <w:r w:rsidR="00AF4DC9">
        <w:rPr>
          <w:rFonts w:ascii="GHEA Grapalat" w:hAnsi="GHEA Grapalat"/>
          <w:b/>
          <w:sz w:val="20"/>
          <w:lang w:val="hy-AM"/>
        </w:rPr>
        <w:t>ԱՊԵՏԱՐԱՆ</w:t>
      </w:r>
      <w:r>
        <w:rPr>
          <w:rFonts w:ascii="GHEA Grapalat" w:hAnsi="GHEA Grapalat"/>
          <w:b/>
          <w:sz w:val="20"/>
          <w:lang w:val="af-ZA"/>
        </w:rPr>
        <w:t>Ի</w:t>
      </w:r>
      <w:r w:rsidR="00AF4DC9">
        <w:rPr>
          <w:rFonts w:ascii="GHEA Grapalat" w:hAnsi="GHEA Grapalat"/>
          <w:b/>
          <w:sz w:val="20"/>
          <w:lang w:val="hy-AM"/>
        </w:rPr>
        <w:t xml:space="preserve"> </w:t>
      </w:r>
      <w:r w:rsidRPr="003117AD">
        <w:rPr>
          <w:rFonts w:ascii="GHEA Grapalat" w:hAnsi="GHEA Grapalat"/>
          <w:b/>
          <w:sz w:val="20"/>
          <w:lang w:val="af-ZA"/>
        </w:rPr>
        <w:t xml:space="preserve">ԿԱՐԻՔՆԵՐԻ ՀԱՄԱՐ </w:t>
      </w:r>
      <w:r>
        <w:rPr>
          <w:rFonts w:ascii="GHEA Grapalat" w:hAnsi="GHEA Grapalat"/>
          <w:b/>
          <w:sz w:val="20"/>
          <w:lang w:val="hy-AM"/>
        </w:rPr>
        <w:t xml:space="preserve">ՏԵԽՆԻԿԱԿԱՆ ՀՍԿՈՂՈՒԹՅԱՆ  </w:t>
      </w:r>
      <w:r w:rsidRPr="003117AD">
        <w:rPr>
          <w:rFonts w:ascii="GHEA Grapalat" w:hAnsi="GHEA Grapalat"/>
          <w:b/>
          <w:sz w:val="20"/>
          <w:lang w:val="af-ZA"/>
        </w:rPr>
        <w:t xml:space="preserve"> ԾԱՌԱՅՈՒԹՅՈՒՆՆԵՐԻ</w:t>
      </w:r>
      <w:r w:rsidRPr="00064ADD">
        <w:rPr>
          <w:rFonts w:ascii="GHEA Grapalat" w:hAnsi="GHEA Grapalat"/>
          <w:b/>
          <w:sz w:val="20"/>
          <w:lang w:val="af-ZA"/>
        </w:rPr>
        <w:t xml:space="preserve"> ՁԵՌՔԲԵՐՄԱՆ ՆՊԱՏԱԿՈՎ ՀԱՅՏԱՐԱՐՎԱԾ </w:t>
      </w:r>
      <w:r w:rsidR="0084672F">
        <w:rPr>
          <w:rFonts w:ascii="GHEA Grapalat" w:hAnsi="GHEA Grapalat"/>
          <w:b/>
          <w:sz w:val="20"/>
          <w:lang w:val="af-ZA"/>
        </w:rPr>
        <w:t>ԲԱՑ ՄՐՑՈՒՅԹ</w:t>
      </w:r>
      <w:r w:rsidR="00131DCD">
        <w:rPr>
          <w:rFonts w:ascii="GHEA Grapalat" w:hAnsi="GHEA Grapalat"/>
          <w:b/>
          <w:sz w:val="20"/>
          <w:lang w:val="af-ZA"/>
        </w:rPr>
        <w:t>Ի</w:t>
      </w:r>
      <w:r w:rsidR="00535AF6">
        <w:rPr>
          <w:rFonts w:ascii="GHEA Grapalat" w:hAnsi="GHEA Grapalat"/>
          <w:b/>
          <w:sz w:val="20"/>
          <w:lang w:val="hy-AM"/>
        </w:rPr>
        <w:t xml:space="preserve"> </w:t>
      </w:r>
      <w:r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DDF7B6C"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84672F" w:rsidRPr="0084672F">
        <w:rPr>
          <w:rFonts w:ascii="GHEA Grapalat" w:hAnsi="GHEA Grapalat" w:cs="Sylfaen"/>
          <w:b/>
          <w:sz w:val="20"/>
          <w:lang w:val="af-ZA"/>
        </w:rPr>
        <w:t xml:space="preserve"> </w:t>
      </w:r>
      <w:r w:rsidR="0084672F">
        <w:rPr>
          <w:rFonts w:ascii="GHEA Grapalat" w:hAnsi="GHEA Grapalat" w:cs="Sylfaen"/>
          <w:b/>
          <w:sz w:val="20"/>
        </w:rPr>
        <w:t>ԲԱՑ</w:t>
      </w:r>
      <w:r w:rsidR="0084672F" w:rsidRPr="0084672F">
        <w:rPr>
          <w:rFonts w:ascii="GHEA Grapalat" w:hAnsi="GHEA Grapalat" w:cs="Sylfaen"/>
          <w:b/>
          <w:sz w:val="20"/>
          <w:lang w:val="af-ZA"/>
        </w:rPr>
        <w:t xml:space="preserve"> </w:t>
      </w:r>
      <w:r w:rsidR="0084672F">
        <w:rPr>
          <w:rFonts w:ascii="GHEA Grapalat" w:hAnsi="GHEA Grapalat" w:cs="Sylfaen"/>
          <w:b/>
          <w:sz w:val="20"/>
        </w:rPr>
        <w:t>ՄՐՑՈՒՅԹ</w:t>
      </w:r>
      <w:r w:rsidR="00131DCD">
        <w:rPr>
          <w:rFonts w:ascii="GHEA Grapalat" w:hAnsi="GHEA Grapalat" w:cs="Sylfaen"/>
          <w:b/>
          <w:sz w:val="20"/>
        </w:rPr>
        <w:t>Ի</w:t>
      </w:r>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4214DA6B" w14:textId="6E12321A"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674D33">
        <w:rPr>
          <w:rFonts w:ascii="GHEA Grapalat" w:hAnsi="GHEA Grapalat" w:cs="Sylfaen"/>
          <w:sz w:val="20"/>
          <w:lang w:val="af-ZA"/>
        </w:rPr>
        <w:t xml:space="preserve">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Pr="00064ADD">
        <w:rPr>
          <w:rFonts w:ascii="GHEA Grapalat" w:hAnsi="GHEA Grapalat" w:cs="Sylfaen"/>
          <w:sz w:val="20"/>
        </w:rPr>
        <w:t>ծածկա</w:t>
      </w:r>
      <w:r w:rsidRPr="003117AD">
        <w:rPr>
          <w:rFonts w:ascii="GHEA Grapalat" w:hAnsi="GHEA Grapalat" w:cs="Sylfae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0084672F" w:rsidRPr="0084672F">
        <w:rPr>
          <w:rFonts w:ascii="GHEA Grapalat" w:hAnsi="GHEA Grapalat" w:cs="Sylfaen"/>
          <w:sz w:val="20"/>
          <w:lang w:val="af-ZA"/>
        </w:rPr>
        <w:t xml:space="preserve"> </w:t>
      </w:r>
      <w:r w:rsidR="0084672F">
        <w:rPr>
          <w:rFonts w:ascii="GHEA Grapalat" w:hAnsi="GHEA Grapalat" w:cs="Sylfaen"/>
          <w:sz w:val="20"/>
        </w:rPr>
        <w:t>բաց</w:t>
      </w:r>
      <w:r w:rsidR="0084672F" w:rsidRPr="0084672F">
        <w:rPr>
          <w:rFonts w:ascii="GHEA Grapalat" w:hAnsi="GHEA Grapalat" w:cs="Sylfaen"/>
          <w:sz w:val="20"/>
          <w:lang w:val="af-ZA"/>
        </w:rPr>
        <w:t xml:space="preserve"> </w:t>
      </w:r>
      <w:proofErr w:type="gramStart"/>
      <w:r w:rsidR="0084672F">
        <w:rPr>
          <w:rFonts w:ascii="GHEA Grapalat" w:hAnsi="GHEA Grapalat" w:cs="Sylfaen"/>
          <w:sz w:val="20"/>
        </w:rPr>
        <w:t>մրցույթ</w:t>
      </w:r>
      <w:r w:rsidR="00131DCD">
        <w:rPr>
          <w:rFonts w:ascii="GHEA Grapalat" w:hAnsi="GHEA Grapalat" w:cs="Sylfaen"/>
          <w:sz w:val="20"/>
        </w:rPr>
        <w:t>ի</w:t>
      </w:r>
      <w:r w:rsidRPr="00064ADD">
        <w:rPr>
          <w:rFonts w:ascii="GHEA Grapalat" w:hAnsi="GHEA Grapalat" w:cs="Times Armenian"/>
          <w:sz w:val="20"/>
          <w:lang w:val="af-ZA"/>
        </w:rPr>
        <w:t>(</w:t>
      </w:r>
      <w:proofErr w:type="gramEnd"/>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6E667224"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 xml:space="preserve">ի </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ապետարանի</w:t>
      </w:r>
      <w:r w:rsidR="0095473B">
        <w:rPr>
          <w:rFonts w:ascii="GHEA Grapalat" w:hAnsi="GHEA Grapalat" w:cs="Sylfaen"/>
          <w:sz w:val="20"/>
          <w:szCs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26C20B8C" w:rsidR="003E1421" w:rsidRPr="003117AD" w:rsidRDefault="00A81DD5" w:rsidP="00EF3662">
      <w:pPr>
        <w:pStyle w:val="23"/>
        <w:spacing w:line="240" w:lineRule="auto"/>
        <w:ind w:firstLine="567"/>
        <w:rPr>
          <w:rFonts w:ascii="GHEA Grapalat" w:hAnsi="GHEA Grapalat" w:cs="Times Armenia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էլեկտրոնային փ</w:t>
      </w:r>
      <w:r w:rsidR="003E1421" w:rsidRPr="003117AD">
        <w:rPr>
          <w:rFonts w:ascii="GHEA Grapalat" w:hAnsi="GHEA Grapalat" w:cs="Times Armenian"/>
          <w:szCs w:val="24"/>
        </w:rPr>
        <w:t xml:space="preserve">ոստի հասցեն է` </w:t>
      </w:r>
      <w:r w:rsidR="003117AD" w:rsidRPr="003117AD">
        <w:rPr>
          <w:rFonts w:ascii="GHEA Grapalat" w:hAnsi="GHEA Grapalat" w:cs="Times Armenian"/>
          <w:szCs w:val="24"/>
        </w:rPr>
        <w:t>info.garikllc@mail.ru</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5730E169" w:rsidR="00096865" w:rsidRPr="003633FA" w:rsidRDefault="00845AA5" w:rsidP="00EF3662">
      <w:pPr>
        <w:pStyle w:val="3"/>
        <w:spacing w:line="240" w:lineRule="auto"/>
        <w:ind w:firstLine="567"/>
        <w:jc w:val="both"/>
        <w:rPr>
          <w:rFonts w:ascii="GHEA Grapalat" w:hAnsi="GHEA Grapalat" w:cs="Sylfaen"/>
          <w:i w:val="0"/>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3633FA">
        <w:rPr>
          <w:rFonts w:ascii="GHEA Grapalat" w:hAnsi="GHEA Grapalat" w:cs="Sylfaen"/>
          <w:i w:val="0"/>
        </w:rPr>
        <w:t xml:space="preserve"> </w:t>
      </w:r>
      <w:proofErr w:type="gramStart"/>
      <w:r w:rsidR="00096865" w:rsidRPr="00064ADD">
        <w:rPr>
          <w:rFonts w:ascii="GHEA Grapalat" w:hAnsi="GHEA Grapalat" w:cs="Sylfaen"/>
          <w:i w:val="0"/>
        </w:rPr>
        <w:t>հանդիսանում</w:t>
      </w:r>
      <w:r w:rsidR="00096865" w:rsidRPr="003633FA">
        <w:rPr>
          <w:rFonts w:ascii="GHEA Grapalat" w:hAnsi="GHEA Grapalat" w:cs="Sylfaen"/>
          <w:i w:val="0"/>
        </w:rPr>
        <w:t xml:space="preserve">  </w:t>
      </w:r>
      <w:r w:rsidR="00DD1762">
        <w:rPr>
          <w:rFonts w:ascii="GHEA Grapalat" w:hAnsi="GHEA Grapalat"/>
          <w:i w:val="0"/>
          <w:lang w:val="af-ZA"/>
        </w:rPr>
        <w:t>Փարաքար</w:t>
      </w:r>
      <w:r w:rsidR="00AF4DC9">
        <w:rPr>
          <w:rFonts w:ascii="GHEA Grapalat" w:hAnsi="GHEA Grapalat"/>
          <w:i w:val="0"/>
          <w:lang w:val="hy-AM"/>
        </w:rPr>
        <w:t>ի</w:t>
      </w:r>
      <w:proofErr w:type="gramEnd"/>
      <w:r w:rsidR="00DD1762">
        <w:rPr>
          <w:rFonts w:ascii="GHEA Grapalat" w:hAnsi="GHEA Grapalat"/>
          <w:i w:val="0"/>
          <w:lang w:val="af-ZA"/>
        </w:rPr>
        <w:t xml:space="preserve"> համայնք</w:t>
      </w:r>
      <w:r w:rsidR="00AF4DC9">
        <w:rPr>
          <w:rFonts w:ascii="GHEA Grapalat" w:hAnsi="GHEA Grapalat"/>
          <w:i w:val="0"/>
          <w:lang w:val="hy-AM"/>
        </w:rPr>
        <w:t>ապետարան</w:t>
      </w:r>
      <w:r w:rsidR="00DD1762">
        <w:rPr>
          <w:rFonts w:ascii="GHEA Grapalat" w:hAnsi="GHEA Grapalat"/>
          <w:i w:val="0"/>
          <w:lang w:val="af-ZA"/>
        </w:rPr>
        <w:t>ի</w:t>
      </w:r>
      <w:r w:rsidR="00A44FD5" w:rsidRPr="00AA50E2">
        <w:rPr>
          <w:rFonts w:ascii="GHEA Grapalat" w:hAnsi="GHEA Grapalat" w:cs="Sylfaen"/>
          <w:i w:val="0"/>
        </w:rPr>
        <w:t xml:space="preserve"> </w:t>
      </w:r>
      <w:r w:rsidR="00A44FD5" w:rsidRPr="00E6597C">
        <w:rPr>
          <w:rFonts w:ascii="GHEA Grapalat" w:hAnsi="GHEA Grapalat" w:cs="Sylfaen"/>
          <w:i w:val="0"/>
        </w:rPr>
        <w:t>կարիքների</w:t>
      </w:r>
      <w:r w:rsidR="00A44FD5" w:rsidRPr="00AA50E2">
        <w:rPr>
          <w:rFonts w:ascii="GHEA Grapalat" w:hAnsi="GHEA Grapalat" w:cs="Sylfaen"/>
          <w:i w:val="0"/>
        </w:rPr>
        <w:t xml:space="preserve"> </w:t>
      </w:r>
      <w:r w:rsidR="00A44FD5" w:rsidRPr="00E6597C">
        <w:rPr>
          <w:rFonts w:ascii="GHEA Grapalat" w:hAnsi="GHEA Grapalat" w:cs="Sylfaen"/>
          <w:i w:val="0"/>
        </w:rPr>
        <w:t>համար</w:t>
      </w:r>
      <w:r w:rsidR="00A44FD5" w:rsidRPr="00AA50E2">
        <w:rPr>
          <w:rFonts w:ascii="GHEA Grapalat" w:hAnsi="GHEA Grapalat" w:cs="Sylfaen"/>
          <w:i w:val="0"/>
        </w:rPr>
        <w:t xml:space="preserve">` </w:t>
      </w:r>
      <w:r w:rsidR="00A44FD5">
        <w:rPr>
          <w:rFonts w:ascii="GHEA Grapalat" w:hAnsi="GHEA Grapalat"/>
          <w:i w:val="0"/>
          <w:lang w:val="hy-AM"/>
        </w:rPr>
        <w:t xml:space="preserve">տեխնիկական հսկողության  ծառայությունների </w:t>
      </w:r>
      <w:r w:rsidR="00096865" w:rsidRPr="003633FA">
        <w:rPr>
          <w:rFonts w:ascii="GHEA Grapalat" w:hAnsi="GHEA Grapalat" w:cs="Sylfaen"/>
          <w:i w:val="0"/>
        </w:rPr>
        <w:t>ձեռքբերումը</w:t>
      </w:r>
      <w:r w:rsidR="00816505" w:rsidRPr="003633FA">
        <w:rPr>
          <w:rFonts w:ascii="GHEA Grapalat" w:hAnsi="GHEA Grapalat" w:cs="Sylfaen"/>
          <w:i w:val="0"/>
        </w:rPr>
        <w:t xml:space="preserve"> (այսուհետ` նաև </w:t>
      </w:r>
      <w:r w:rsidR="00DC39B5" w:rsidRPr="003633FA">
        <w:rPr>
          <w:rFonts w:ascii="GHEA Grapalat" w:hAnsi="GHEA Grapalat" w:cs="Sylfaen"/>
          <w:i w:val="0"/>
        </w:rPr>
        <w:t>ծառայություն</w:t>
      </w:r>
      <w:r w:rsidR="00816505" w:rsidRPr="003633FA">
        <w:rPr>
          <w:rFonts w:ascii="GHEA Grapalat" w:hAnsi="GHEA Grapalat" w:cs="Sylfaen"/>
          <w:i w:val="0"/>
        </w:rPr>
        <w:t>)</w:t>
      </w:r>
      <w:r w:rsidR="00C43524" w:rsidRPr="003633FA">
        <w:rPr>
          <w:rFonts w:ascii="GHEA Grapalat" w:hAnsi="GHEA Grapalat" w:cs="Sylfaen"/>
          <w:i w:val="0"/>
        </w:rPr>
        <w:t>,</w:t>
      </w:r>
      <w:r w:rsidR="00096865" w:rsidRPr="003633FA">
        <w:rPr>
          <w:rFonts w:ascii="GHEA Grapalat" w:hAnsi="GHEA Grapalat" w:cs="Sylfaen"/>
          <w:i w:val="0"/>
        </w:rPr>
        <w:t xml:space="preserve"> որ</w:t>
      </w:r>
      <w:r w:rsidR="00DD1762">
        <w:rPr>
          <w:rFonts w:ascii="GHEA Grapalat" w:hAnsi="GHEA Grapalat" w:cs="Sylfaen"/>
          <w:i w:val="0"/>
          <w:lang w:val="hy-AM"/>
        </w:rPr>
        <w:t>ոնք</w:t>
      </w:r>
      <w:r w:rsidR="00096865" w:rsidRPr="003633FA">
        <w:rPr>
          <w:rFonts w:ascii="GHEA Grapalat" w:hAnsi="GHEA Grapalat" w:cs="Sylfaen"/>
          <w:i w:val="0"/>
        </w:rPr>
        <w:t xml:space="preserve"> խմբավորված  </w:t>
      </w:r>
      <w:r w:rsidR="00981DA6">
        <w:rPr>
          <w:rFonts w:ascii="GHEA Grapalat" w:hAnsi="GHEA Grapalat" w:cs="Sylfaen"/>
          <w:i w:val="0"/>
          <w:lang w:val="hy-AM"/>
        </w:rPr>
        <w:t>են</w:t>
      </w:r>
      <w:r w:rsidR="00096865" w:rsidRPr="003633FA">
        <w:rPr>
          <w:rFonts w:ascii="GHEA Grapalat" w:hAnsi="GHEA Grapalat" w:cs="Sylfaen"/>
          <w:i w:val="0"/>
        </w:rPr>
        <w:t xml:space="preserve"> </w:t>
      </w:r>
      <w:r w:rsidR="00535AF6">
        <w:rPr>
          <w:rFonts w:ascii="GHEA Grapalat" w:hAnsi="GHEA Grapalat" w:cs="Sylfaen"/>
          <w:i w:val="0"/>
          <w:lang w:val="hy-AM"/>
        </w:rPr>
        <w:t>2</w:t>
      </w:r>
      <w:r w:rsidR="00096865" w:rsidRPr="003633FA">
        <w:rPr>
          <w:rFonts w:ascii="GHEA Grapalat" w:hAnsi="GHEA Grapalat" w:cs="Sylfaen"/>
          <w:i w:val="0"/>
        </w:rPr>
        <w:t xml:space="preserve"> </w:t>
      </w:r>
      <w:r w:rsidR="00096865" w:rsidRPr="00064ADD">
        <w:rPr>
          <w:rFonts w:ascii="GHEA Grapalat" w:hAnsi="GHEA Grapalat" w:cs="Sylfaen"/>
          <w:i w:val="0"/>
        </w:rPr>
        <w:t>չափաբաժ</w:t>
      </w:r>
      <w:r w:rsidR="00535AF6">
        <w:rPr>
          <w:rFonts w:ascii="GHEA Grapalat" w:hAnsi="GHEA Grapalat" w:cs="Sylfaen"/>
          <w:i w:val="0"/>
          <w:lang w:val="hy-AM"/>
        </w:rPr>
        <w:t>ի</w:t>
      </w:r>
      <w:r w:rsidR="00AF4DC9">
        <w:rPr>
          <w:rFonts w:ascii="GHEA Grapalat" w:hAnsi="GHEA Grapalat" w:cs="Sylfaen"/>
          <w:i w:val="0"/>
          <w:lang w:val="hy-AM"/>
        </w:rPr>
        <w:t>ն</w:t>
      </w:r>
      <w:r w:rsidR="00535AF6">
        <w:rPr>
          <w:rFonts w:ascii="GHEA Grapalat" w:hAnsi="GHEA Grapalat" w:cs="Sylfaen"/>
          <w:i w:val="0"/>
          <w:lang w:val="hy-AM"/>
        </w:rPr>
        <w:t>ներ</w:t>
      </w:r>
      <w:r w:rsidR="00753E6E" w:rsidRPr="00064ADD">
        <w:rPr>
          <w:rFonts w:ascii="GHEA Grapalat" w:hAnsi="GHEA Grapalat" w:cs="Sylfaen"/>
          <w:i w:val="0"/>
        </w:rPr>
        <w:t>ում</w:t>
      </w:r>
      <w:r w:rsidR="00096865"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6B858C8" w14:textId="77777777" w:rsidR="00AB5C0E" w:rsidRDefault="00C8495D" w:rsidP="00AB5C0E">
            <w:pPr>
              <w:pStyle w:val="23"/>
              <w:spacing w:line="240" w:lineRule="auto"/>
              <w:ind w:firstLine="0"/>
              <w:rPr>
                <w:rFonts w:ascii="GHEA Grapalat" w:hAnsi="GHEA Grapalat"/>
                <w:b/>
                <w:bCs/>
                <w:i/>
                <w:iCs/>
                <w:sz w:val="14"/>
                <w:szCs w:val="14"/>
                <w:lang w:val="hy-AM"/>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r w:rsidR="00AB5C0E">
              <w:rPr>
                <w:rFonts w:ascii="GHEA Grapalat" w:hAnsi="GHEA Grapalat"/>
                <w:b/>
                <w:bCs/>
                <w:i/>
                <w:iCs/>
                <w:sz w:val="14"/>
                <w:szCs w:val="14"/>
                <w:lang w:val="hy-AM"/>
              </w:rPr>
              <w:t xml:space="preserve"> </w:t>
            </w:r>
          </w:p>
          <w:p w14:paraId="304A7873" w14:textId="5932CE9D" w:rsidR="005D26B6" w:rsidRPr="00064ADD" w:rsidRDefault="00AB5C0E" w:rsidP="00AB5C0E">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35AF6" w:rsidRPr="00535AF6" w14:paraId="14AFC9BC" w14:textId="77777777" w:rsidTr="00993392">
        <w:tc>
          <w:tcPr>
            <w:tcW w:w="1701" w:type="dxa"/>
            <w:vAlign w:val="center"/>
          </w:tcPr>
          <w:p w14:paraId="79053F48" w14:textId="77777777" w:rsidR="00535AF6" w:rsidRPr="00435710" w:rsidRDefault="00535AF6" w:rsidP="00535AF6">
            <w:pPr>
              <w:pStyle w:val="23"/>
              <w:spacing w:line="240" w:lineRule="auto"/>
              <w:ind w:firstLine="0"/>
              <w:jc w:val="center"/>
              <w:rPr>
                <w:rFonts w:ascii="GHEA Grapalat" w:hAnsi="GHEA Grapalat" w:cs="Calibri"/>
                <w:bCs/>
                <w:color w:val="000000"/>
              </w:rPr>
            </w:pPr>
            <w:r w:rsidRPr="00435710">
              <w:rPr>
                <w:rFonts w:ascii="GHEA Grapalat" w:hAnsi="GHEA Grapalat" w:cs="Calibri"/>
                <w:bCs/>
                <w:color w:val="000000"/>
              </w:rPr>
              <w:t>1</w:t>
            </w:r>
          </w:p>
        </w:tc>
        <w:tc>
          <w:tcPr>
            <w:tcW w:w="1418" w:type="dxa"/>
            <w:vAlign w:val="center"/>
          </w:tcPr>
          <w:p w14:paraId="5959B5C0" w14:textId="701D9562" w:rsidR="00535AF6" w:rsidRPr="00A44FD5" w:rsidRDefault="00535AF6" w:rsidP="00535AF6">
            <w:pPr>
              <w:pStyle w:val="23"/>
              <w:spacing w:line="240" w:lineRule="auto"/>
              <w:ind w:firstLine="0"/>
              <w:jc w:val="center"/>
              <w:rPr>
                <w:rFonts w:ascii="GHEA Grapalat" w:hAnsi="GHEA Grapalat" w:cs="Calibri"/>
                <w:bCs/>
                <w:color w:val="000000"/>
                <w:lang w:val="hy-AM"/>
              </w:rPr>
            </w:pPr>
            <w:r>
              <w:rPr>
                <w:rFonts w:ascii="GHEA Grapalat" w:hAnsi="GHEA Grapalat" w:cs="Calibri"/>
                <w:bCs/>
                <w:color w:val="000000"/>
                <w:lang w:val="hy-AM"/>
              </w:rPr>
              <w:t>1424035</w:t>
            </w:r>
          </w:p>
        </w:tc>
        <w:tc>
          <w:tcPr>
            <w:tcW w:w="7231" w:type="dxa"/>
            <w:vAlign w:val="center"/>
          </w:tcPr>
          <w:p w14:paraId="619E65AF" w14:textId="14879DB4" w:rsidR="00535AF6" w:rsidRPr="0084672F" w:rsidRDefault="00535AF6" w:rsidP="00535AF6">
            <w:pPr>
              <w:pStyle w:val="23"/>
              <w:spacing w:line="240" w:lineRule="auto"/>
              <w:ind w:firstLine="0"/>
              <w:rPr>
                <w:rFonts w:ascii="GHEA Grapalat" w:hAnsi="GHEA Grapalat"/>
                <w:iCs/>
                <w:u w:val="single"/>
                <w:vertAlign w:val="subscript"/>
                <w:lang w:val="hy-AM"/>
              </w:rPr>
            </w:pPr>
            <w:r w:rsidRPr="00A54DAF">
              <w:rPr>
                <w:rFonts w:ascii="GHEA Grapalat" w:hAnsi="GHEA Grapalat"/>
                <w:sz w:val="16"/>
                <w:szCs w:val="16"/>
                <w:lang w:val="hy-AM"/>
              </w:rPr>
              <w:t>Թաիրով բնակավայրի մանկապարտեզի հիմնանորոգման և բակային տարածքի բարեկարգման շինարարական աշխատանքների տեխնիկական հսկողության ծառայություններ</w:t>
            </w:r>
          </w:p>
        </w:tc>
      </w:tr>
      <w:tr w:rsidR="00535AF6" w:rsidRPr="00535AF6" w14:paraId="087096A8" w14:textId="77777777" w:rsidTr="00993392">
        <w:tc>
          <w:tcPr>
            <w:tcW w:w="1701" w:type="dxa"/>
            <w:vAlign w:val="center"/>
          </w:tcPr>
          <w:p w14:paraId="167EFA82" w14:textId="163365D5" w:rsidR="00535AF6" w:rsidRPr="00535AF6" w:rsidRDefault="00535AF6" w:rsidP="00535AF6">
            <w:pPr>
              <w:pStyle w:val="23"/>
              <w:spacing w:line="240" w:lineRule="auto"/>
              <w:ind w:firstLine="0"/>
              <w:jc w:val="center"/>
              <w:rPr>
                <w:rFonts w:ascii="GHEA Grapalat" w:hAnsi="GHEA Grapalat" w:cs="Calibri"/>
                <w:bCs/>
                <w:color w:val="000000"/>
                <w:lang w:val="hy-AM"/>
              </w:rPr>
            </w:pPr>
            <w:r>
              <w:rPr>
                <w:rFonts w:ascii="GHEA Grapalat" w:hAnsi="GHEA Grapalat" w:cs="Calibri"/>
                <w:bCs/>
                <w:color w:val="000000"/>
                <w:lang w:val="hy-AM"/>
              </w:rPr>
              <w:t>2</w:t>
            </w:r>
          </w:p>
        </w:tc>
        <w:tc>
          <w:tcPr>
            <w:tcW w:w="1418" w:type="dxa"/>
            <w:vAlign w:val="center"/>
          </w:tcPr>
          <w:p w14:paraId="205CFC49" w14:textId="39F8BB3A" w:rsidR="00535AF6" w:rsidRDefault="00535AF6" w:rsidP="00535AF6">
            <w:pPr>
              <w:pStyle w:val="23"/>
              <w:spacing w:line="240" w:lineRule="auto"/>
              <w:ind w:firstLine="0"/>
              <w:jc w:val="center"/>
              <w:rPr>
                <w:rFonts w:ascii="GHEA Grapalat" w:hAnsi="GHEA Grapalat" w:cs="Calibri"/>
                <w:bCs/>
                <w:color w:val="000000"/>
                <w:lang w:val="hy-AM"/>
              </w:rPr>
            </w:pPr>
            <w:r>
              <w:rPr>
                <w:rFonts w:ascii="GHEA Grapalat" w:hAnsi="GHEA Grapalat" w:cs="Calibri"/>
                <w:bCs/>
                <w:color w:val="000000"/>
                <w:lang w:val="hy-AM"/>
              </w:rPr>
              <w:t>1588774</w:t>
            </w:r>
          </w:p>
        </w:tc>
        <w:tc>
          <w:tcPr>
            <w:tcW w:w="7231" w:type="dxa"/>
            <w:vAlign w:val="center"/>
          </w:tcPr>
          <w:p w14:paraId="2A4732B2" w14:textId="31B9C7C7" w:rsidR="00535AF6" w:rsidRPr="0084672F" w:rsidRDefault="00535AF6" w:rsidP="00535AF6">
            <w:pPr>
              <w:pStyle w:val="23"/>
              <w:spacing w:line="240" w:lineRule="auto"/>
              <w:ind w:firstLine="0"/>
              <w:rPr>
                <w:rFonts w:ascii="GHEA Grapalat" w:hAnsi="GHEA Grapalat"/>
                <w:sz w:val="16"/>
                <w:szCs w:val="16"/>
              </w:rPr>
            </w:pPr>
            <w:r w:rsidRPr="00A54DAF">
              <w:rPr>
                <w:rFonts w:ascii="GHEA Grapalat" w:hAnsi="GHEA Grapalat"/>
                <w:sz w:val="16"/>
                <w:szCs w:val="16"/>
                <w:lang w:val="hy-AM"/>
              </w:rPr>
              <w:t>Փարաքար բնակավայրի մանկապարտեզի հիմնանորոգման և բակային տարածքի բարեկարգման շինարարական  աշխատանքների տեխնիկական հսկողության ծառայություններ</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16AF74D1" w14:textId="1465A3B8" w:rsidR="0085236E" w:rsidRPr="00064ADD" w:rsidRDefault="0085236E" w:rsidP="00EF3662">
      <w:pPr>
        <w:pStyle w:val="23"/>
        <w:spacing w:line="240" w:lineRule="auto"/>
        <w:ind w:firstLine="567"/>
        <w:rPr>
          <w:rFonts w:ascii="GHEA Grapalat" w:hAnsi="GHEA Grapalat"/>
        </w:rPr>
      </w:pP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4C5B02AA"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39EE0AB3"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6D29886" w14:textId="77777777" w:rsidR="00C02D7B" w:rsidRPr="00D96A76" w:rsidRDefault="00C02D7B" w:rsidP="00C02D7B">
      <w:pPr>
        <w:pStyle w:val="23"/>
        <w:spacing w:line="240" w:lineRule="auto"/>
        <w:rPr>
          <w:rFonts w:ascii="GHEA Grapalat" w:hAnsi="GHEA Grapalat" w:cs="Arial Armenian"/>
          <w:b/>
          <w:lang w:val="hy-AM"/>
        </w:rPr>
      </w:pPr>
      <w:r w:rsidRPr="00D96A76">
        <w:rPr>
          <w:rFonts w:ascii="GHEA Grapalat" w:hAnsi="GHEA Grapalat" w:cs="Arial Armenian"/>
          <w:b/>
          <w:lang w:val="hy-AM"/>
        </w:rPr>
        <w:t>2.4 Ոչ գնային պայմանների գնահատման չափանիշները`</w:t>
      </w:r>
    </w:p>
    <w:p w14:paraId="18322BC4"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 xml:space="preserve">   </w:t>
      </w:r>
      <w:r w:rsidRPr="00D96A76">
        <w:rPr>
          <w:rFonts w:ascii="GHEA Grapalat" w:hAnsi="GHEA Grapalat" w:cs="Arial Armenian"/>
        </w:rPr>
        <w:t>«</w:t>
      </w:r>
      <w:r w:rsidRPr="00D96A76">
        <w:rPr>
          <w:rFonts w:ascii="GHEA Grapalat" w:hAnsi="GHEA Grapalat" w:cs="Arial Armenian"/>
          <w:lang w:val="hy-AM"/>
        </w:rPr>
        <w:t>Մասնագիտական</w:t>
      </w:r>
      <w:r w:rsidRPr="00D96A76">
        <w:rPr>
          <w:rFonts w:ascii="GHEA Grapalat" w:hAnsi="GHEA Grapalat" w:cs="Arial Armenian"/>
        </w:rPr>
        <w:t xml:space="preserve"> </w:t>
      </w:r>
      <w:r w:rsidRPr="00D96A76">
        <w:rPr>
          <w:rFonts w:ascii="GHEA Grapalat" w:hAnsi="GHEA Grapalat" w:cs="Arial Armenian"/>
          <w:lang w:val="hy-AM"/>
        </w:rPr>
        <w:t>փորձառություն</w:t>
      </w:r>
      <w:r w:rsidRPr="00D96A76">
        <w:rPr>
          <w:rFonts w:ascii="GHEA Grapalat" w:hAnsi="GHEA Grapalat" w:cs="Arial Armenian"/>
        </w:rPr>
        <w:t xml:space="preserve">» </w:t>
      </w:r>
      <w:r w:rsidRPr="00D96A76">
        <w:rPr>
          <w:rFonts w:ascii="GHEA Grapalat" w:hAnsi="GHEA Grapalat" w:cs="Arial Armenian"/>
          <w:lang w:val="hy-AM"/>
        </w:rPr>
        <w:t>չափանիշի</w:t>
      </w:r>
      <w:r w:rsidRPr="00D96A76">
        <w:rPr>
          <w:rFonts w:ascii="GHEA Grapalat" w:hAnsi="GHEA Grapalat" w:cs="Arial Armenian"/>
        </w:rPr>
        <w:t xml:space="preserve"> </w:t>
      </w:r>
      <w:r w:rsidRPr="00D96A76">
        <w:rPr>
          <w:rFonts w:ascii="GHEA Grapalat" w:hAnsi="GHEA Grapalat" w:cs="Arial Armenian"/>
          <w:lang w:val="hy-AM"/>
        </w:rPr>
        <w:t>մասով</w:t>
      </w:r>
      <w:r w:rsidRPr="00D96A76">
        <w:rPr>
          <w:rFonts w:ascii="GHEA Grapalat" w:hAnsi="GHEA Grapalat" w:cs="Arial Armenian"/>
        </w:rPr>
        <w:t xml:space="preserve"> </w:t>
      </w:r>
      <w:r w:rsidRPr="00D96A76">
        <w:rPr>
          <w:rFonts w:ascii="GHEA Grapalat" w:hAnsi="GHEA Grapalat" w:cs="Arial Armenian"/>
          <w:lang w:val="hy-AM"/>
        </w:rPr>
        <w:t>հրավերի</w:t>
      </w:r>
      <w:r w:rsidRPr="00D96A76">
        <w:rPr>
          <w:rFonts w:ascii="GHEA Grapalat" w:hAnsi="GHEA Grapalat" w:cs="Arial Armenian"/>
        </w:rPr>
        <w:t xml:space="preserve"> </w:t>
      </w:r>
      <w:r w:rsidRPr="00D96A76">
        <w:rPr>
          <w:rFonts w:ascii="GHEA Grapalat" w:hAnsi="GHEA Grapalat" w:cs="Arial Armenian"/>
          <w:lang w:val="hy-AM"/>
        </w:rPr>
        <w:t>պահանջներին</w:t>
      </w:r>
      <w:r w:rsidRPr="00D96A76">
        <w:rPr>
          <w:rFonts w:ascii="GHEA Grapalat" w:hAnsi="GHEA Grapalat" w:cs="Arial Armenian"/>
        </w:rPr>
        <w:t xml:space="preserve"> </w:t>
      </w:r>
      <w:r w:rsidRPr="00D96A76">
        <w:rPr>
          <w:rFonts w:ascii="GHEA Grapalat" w:hAnsi="GHEA Grapalat" w:cs="Arial Armenian"/>
          <w:lang w:val="hy-AM"/>
        </w:rPr>
        <w:t>առավելագույնս</w:t>
      </w:r>
      <w:r w:rsidRPr="00D96A76">
        <w:rPr>
          <w:rFonts w:ascii="GHEA Grapalat" w:hAnsi="GHEA Grapalat" w:cs="Arial Armenian"/>
        </w:rPr>
        <w:t xml:space="preserve"> </w:t>
      </w:r>
      <w:r w:rsidRPr="00D96A76">
        <w:rPr>
          <w:rFonts w:ascii="GHEA Grapalat" w:hAnsi="GHEA Grapalat" w:cs="Arial Armenian"/>
          <w:lang w:val="hy-AM"/>
        </w:rPr>
        <w:t>համապատասխանող</w:t>
      </w:r>
      <w:r w:rsidRPr="00D96A76">
        <w:rPr>
          <w:rFonts w:ascii="GHEA Grapalat" w:hAnsi="GHEA Grapalat" w:cs="Arial Armenian"/>
        </w:rPr>
        <w:t xml:space="preserve"> </w:t>
      </w:r>
      <w:r w:rsidRPr="00D96A76">
        <w:rPr>
          <w:rFonts w:ascii="GHEA Grapalat" w:hAnsi="GHEA Grapalat" w:cs="Arial Armenian"/>
          <w:lang w:val="hy-AM"/>
        </w:rPr>
        <w:t>մասնակցի</w:t>
      </w:r>
      <w:r w:rsidRPr="00D96A76">
        <w:rPr>
          <w:rFonts w:ascii="GHEA Grapalat" w:hAnsi="GHEA Grapalat" w:cs="Arial Armenian"/>
        </w:rPr>
        <w:t xml:space="preserve"> </w:t>
      </w:r>
      <w:r w:rsidRPr="00D96A76">
        <w:rPr>
          <w:rFonts w:ascii="GHEA Grapalat" w:hAnsi="GHEA Grapalat" w:cs="Arial Armenian"/>
          <w:lang w:val="hy-AM"/>
        </w:rPr>
        <w:t>որակավորումը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40</w:t>
      </w:r>
      <w:r w:rsidRPr="00D96A76">
        <w:rPr>
          <w:rFonts w:ascii="GHEA Grapalat" w:hAnsi="GHEA Grapalat" w:cs="Arial Armenian"/>
        </w:rPr>
        <w:t xml:space="preserve">» </w:t>
      </w:r>
      <w:r w:rsidRPr="00D96A76">
        <w:rPr>
          <w:rFonts w:ascii="GHEA Grapalat" w:hAnsi="GHEA Grapalat" w:cs="Arial Armenian"/>
          <w:lang w:val="hy-AM"/>
        </w:rPr>
        <w:t>միավոր</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առաջարկի</w:t>
      </w:r>
      <w:r w:rsidRPr="00D96A76">
        <w:rPr>
          <w:rFonts w:ascii="GHEA Grapalat" w:hAnsi="GHEA Grapalat" w:cs="Arial Armenian"/>
        </w:rPr>
        <w:t xml:space="preserve"> </w:t>
      </w:r>
      <w:r w:rsidRPr="00D96A76">
        <w:rPr>
          <w:rFonts w:ascii="GHEA Grapalat" w:hAnsi="GHEA Grapalat" w:cs="Arial Armenian"/>
          <w:lang w:val="hy-AM"/>
        </w:rPr>
        <w:t>համեմատությամբ</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են</w:t>
      </w:r>
      <w:r w:rsidRPr="00D96A76">
        <w:rPr>
          <w:rFonts w:ascii="GHEA Grapalat" w:hAnsi="GHEA Grapalat" w:cs="Arial Armenian"/>
        </w:rPr>
        <w:t xml:space="preserve"> </w:t>
      </w:r>
      <w:r w:rsidRPr="00D96A76">
        <w:rPr>
          <w:rFonts w:ascii="GHEA Grapalat" w:hAnsi="GHEA Grapalat" w:cs="Arial Armenian"/>
          <w:lang w:val="hy-AM"/>
        </w:rPr>
        <w:t>մնացած</w:t>
      </w:r>
      <w:r w:rsidRPr="00D96A76">
        <w:rPr>
          <w:rFonts w:ascii="GHEA Grapalat" w:hAnsi="GHEA Grapalat" w:cs="Arial Armenian"/>
        </w:rPr>
        <w:t xml:space="preserve"> </w:t>
      </w:r>
      <w:r w:rsidRPr="00D96A76">
        <w:rPr>
          <w:rFonts w:ascii="GHEA Grapalat" w:hAnsi="GHEA Grapalat" w:cs="Arial Armenian"/>
          <w:lang w:val="hy-AM"/>
        </w:rPr>
        <w:t>բոլոր</w:t>
      </w:r>
      <w:r w:rsidRPr="00D96A76">
        <w:rPr>
          <w:rFonts w:ascii="GHEA Grapalat" w:hAnsi="GHEA Grapalat" w:cs="Arial Armenian"/>
        </w:rPr>
        <w:t xml:space="preserve"> </w:t>
      </w:r>
      <w:r w:rsidRPr="00D96A76">
        <w:rPr>
          <w:rFonts w:ascii="GHEA Grapalat" w:hAnsi="GHEA Grapalat" w:cs="Arial Armenian"/>
          <w:lang w:val="hy-AM"/>
        </w:rPr>
        <w:t>մասնակիցների</w:t>
      </w:r>
      <w:r w:rsidRPr="00D96A76">
        <w:rPr>
          <w:rFonts w:ascii="GHEA Grapalat" w:hAnsi="GHEA Grapalat" w:cs="Arial Armenian"/>
        </w:rPr>
        <w:t xml:space="preserve"> </w:t>
      </w:r>
      <w:r w:rsidRPr="00D96A76">
        <w:rPr>
          <w:rFonts w:ascii="GHEA Grapalat" w:hAnsi="GHEA Grapalat" w:cs="Arial Armenian"/>
          <w:lang w:val="hy-AM"/>
        </w:rPr>
        <w:t>որակավորումները</w:t>
      </w:r>
      <w:r w:rsidRPr="00D96A76">
        <w:rPr>
          <w:rFonts w:ascii="GHEA Grapalat" w:hAnsi="GHEA Grapalat" w:cs="Arial Armenian"/>
        </w:rPr>
        <w:t>,</w:t>
      </w:r>
    </w:p>
    <w:p w14:paraId="57C5C4EF"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rPr>
        <w:t>«</w:t>
      </w:r>
      <w:r w:rsidRPr="00D96A76">
        <w:rPr>
          <w:rFonts w:ascii="GHEA Grapalat" w:hAnsi="GHEA Grapalat" w:cs="Arial Armenian"/>
          <w:lang w:val="en-US"/>
        </w:rPr>
        <w:t>Մասնագիտական</w:t>
      </w:r>
      <w:r w:rsidRPr="00D96A76">
        <w:rPr>
          <w:rFonts w:ascii="GHEA Grapalat" w:hAnsi="GHEA Grapalat" w:cs="Arial Armenian"/>
        </w:rPr>
        <w:t xml:space="preserve"> </w:t>
      </w:r>
      <w:r w:rsidRPr="00D96A76">
        <w:rPr>
          <w:rFonts w:ascii="GHEA Grapalat" w:hAnsi="GHEA Grapalat" w:cs="Arial Armenian"/>
          <w:lang w:val="en-US"/>
        </w:rPr>
        <w:t>փորձառություն</w:t>
      </w:r>
      <w:r w:rsidRPr="00D96A76">
        <w:rPr>
          <w:rFonts w:ascii="GHEA Grapalat" w:hAnsi="GHEA Grapalat" w:cs="Arial Armenian"/>
        </w:rPr>
        <w:t xml:space="preserve">» </w:t>
      </w:r>
      <w:r w:rsidRPr="00D96A76">
        <w:rPr>
          <w:rFonts w:ascii="GHEA Grapalat" w:hAnsi="GHEA Grapalat" w:cs="Arial Armenian"/>
          <w:lang w:val="en-US"/>
        </w:rPr>
        <w:t>չափանիշը</w:t>
      </w:r>
      <w:r w:rsidRPr="00D96A76">
        <w:rPr>
          <w:rFonts w:ascii="GHEA Grapalat" w:hAnsi="GHEA Grapalat" w:cs="Arial Armenian"/>
        </w:rPr>
        <w:t xml:space="preserve"> </w:t>
      </w:r>
      <w:r w:rsidRPr="00D96A76">
        <w:rPr>
          <w:rFonts w:ascii="GHEA Grapalat" w:hAnsi="GHEA Grapalat" w:cs="Arial Armenian"/>
          <w:lang w:val="en-US"/>
        </w:rPr>
        <w:t>գնահատվում</w:t>
      </w:r>
      <w:r w:rsidRPr="00D96A76">
        <w:rPr>
          <w:rFonts w:ascii="GHEA Grapalat" w:hAnsi="GHEA Grapalat" w:cs="Arial Armenian"/>
        </w:rPr>
        <w:t xml:space="preserve"> </w:t>
      </w:r>
      <w:r w:rsidRPr="00D96A76">
        <w:rPr>
          <w:rFonts w:ascii="GHEA Grapalat" w:hAnsi="GHEA Grapalat" w:cs="Arial Armenian"/>
          <w:lang w:val="en-US"/>
        </w:rPr>
        <w:t>է</w:t>
      </w:r>
      <w:r w:rsidRPr="00D96A76">
        <w:rPr>
          <w:rFonts w:ascii="GHEA Grapalat" w:hAnsi="GHEA Grapalat" w:cs="Arial Armenian"/>
        </w:rPr>
        <w:t xml:space="preserve"> </w:t>
      </w:r>
      <w:r w:rsidRPr="00D96A76">
        <w:rPr>
          <w:rFonts w:ascii="GHEA Grapalat" w:hAnsi="GHEA Grapalat" w:cs="Arial Armenian"/>
          <w:lang w:val="en-US"/>
        </w:rPr>
        <w:t>հետևյալ</w:t>
      </w:r>
      <w:r w:rsidRPr="00D96A76">
        <w:rPr>
          <w:rFonts w:ascii="GHEA Grapalat" w:hAnsi="GHEA Grapalat" w:cs="Arial Armenian"/>
        </w:rPr>
        <w:t xml:space="preserve"> </w:t>
      </w:r>
      <w:r w:rsidRPr="00D96A76">
        <w:rPr>
          <w:rFonts w:ascii="GHEA Grapalat" w:hAnsi="GHEA Grapalat" w:cs="Arial Armenian"/>
          <w:lang w:val="en-US"/>
        </w:rPr>
        <w:t>կարգով</w:t>
      </w:r>
      <w:r w:rsidRPr="00D96A76">
        <w:rPr>
          <w:rFonts w:ascii="GHEA Grapalat" w:hAnsi="GHEA Grapalat" w:cs="Arial Armenian"/>
        </w:rPr>
        <w:t>.</w:t>
      </w:r>
    </w:p>
    <w:p w14:paraId="5920F0A5"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w:t>
      </w:r>
      <w:r w:rsidRPr="00D96A76">
        <w:rPr>
          <w:rFonts w:ascii="GHEA Grapalat" w:hAnsi="GHEA Grapalat" w:cs="Arial Armenian"/>
          <w:lang w:val="hy-AM"/>
        </w:rPr>
        <w:softHyphen/>
        <w:t>ցա</w:t>
      </w:r>
      <w:r w:rsidRPr="00D96A76">
        <w:rPr>
          <w:rFonts w:ascii="GHEA Grapalat" w:hAnsi="GHEA Grapalat" w:cs="Arial Armenian"/>
          <w:lang w:val="hy-AM"/>
        </w:rPr>
        <w:softHyphen/>
        <w:t>կարգի շրջանակում մասնակցի ներկայացրած գնային առաջարկից</w:t>
      </w:r>
      <w:r w:rsidRPr="00D96A76">
        <w:rPr>
          <w:rFonts w:ascii="GHEA Grapalat" w:hAnsi="GHEA Grapalat" w:cs="Arial Armenian"/>
          <w:b/>
          <w:bCs/>
          <w:lang w:val="hy-AM"/>
        </w:rPr>
        <w:t>: Ընդ որում առնվազն մեկ պայմանագրի շրջանակում մատուցված ծառայության ծավալը գումարային արտահայ</w:t>
      </w:r>
      <w:r w:rsidRPr="00D96A76">
        <w:rPr>
          <w:rFonts w:ascii="GHEA Grapalat" w:hAnsi="GHEA Grapalat" w:cs="Arial Armenian"/>
          <w:b/>
          <w:bCs/>
          <w:lang w:val="hy-AM"/>
        </w:rPr>
        <w:softHyphen/>
        <w:t>տությամբ պետք է պակաս չլինի սույն ընթացակարգի շրջանակում մասնակցի ներկայացրած գնային առաջարկի հիսուն տոկոսից:</w:t>
      </w:r>
      <w:r w:rsidRPr="00D96A76">
        <w:rPr>
          <w:rFonts w:ascii="GHEA Grapalat" w:hAnsi="GHEA Grapalat" w:cs="Arial Armenian"/>
          <w:lang w:val="hy-AM"/>
        </w:rPr>
        <w:t xml:space="preserve"> </w:t>
      </w:r>
    </w:p>
    <w:p w14:paraId="5FBCD264" w14:textId="00ADC60E" w:rsidR="00C02D7B" w:rsidRPr="00876CB8" w:rsidRDefault="00C02D7B" w:rsidP="00C02D7B">
      <w:pPr>
        <w:pStyle w:val="23"/>
        <w:spacing w:line="240" w:lineRule="auto"/>
        <w:rPr>
          <w:rFonts w:ascii="GHEA Grapalat" w:hAnsi="GHEA Grapalat" w:cs="Arial Armenian"/>
          <w:lang w:val="hy-AM"/>
        </w:rPr>
      </w:pPr>
      <w:r w:rsidRPr="00131229">
        <w:rPr>
          <w:rFonts w:ascii="GHEA Grapalat" w:hAnsi="GHEA Grapalat" w:cs="Arial Armenian"/>
          <w:lang w:val="hy-AM"/>
        </w:rPr>
        <w:t xml:space="preserve">Սույն ընթացակարգի իմաստով նմանատիպ են համարվում </w:t>
      </w:r>
      <w:r w:rsidR="0095473B">
        <w:rPr>
          <w:rFonts w:ascii="GHEA Grapalat" w:hAnsi="GHEA Grapalat" w:cs="GHEA Grapalat"/>
          <w:lang w:val="hy-AM"/>
        </w:rPr>
        <w:t>շինարարական</w:t>
      </w:r>
      <w:r w:rsidR="00876CB8" w:rsidRPr="00131229">
        <w:rPr>
          <w:rFonts w:ascii="GHEA Grapalat" w:hAnsi="GHEA Grapalat" w:cs="GHEA Grapalat"/>
          <w:lang w:val="hy-AM"/>
        </w:rPr>
        <w:t xml:space="preserve"> աշխատանքների </w:t>
      </w:r>
      <w:r w:rsidR="00876CB8" w:rsidRPr="00131229">
        <w:rPr>
          <w:rFonts w:ascii="GHEA Grapalat" w:hAnsi="GHEA Grapalat"/>
          <w:lang w:val="hy-AM"/>
        </w:rPr>
        <w:t>տեխնիկական հսկողության  ծառայությունների</w:t>
      </w:r>
      <w:r w:rsidRPr="00131229">
        <w:rPr>
          <w:rFonts w:ascii="GHEA Grapalat" w:hAnsi="GHEA Grapalat" w:cs="Arial Armenian"/>
          <w:lang w:val="hy-AM"/>
        </w:rPr>
        <w:t xml:space="preserve"> մատուցման պայմանագրերը։</w:t>
      </w:r>
      <w:r w:rsidRPr="00876CB8">
        <w:rPr>
          <w:rFonts w:ascii="GHEA Grapalat" w:hAnsi="GHEA Grapalat" w:cs="Arial Armenian"/>
          <w:lang w:val="hy-AM"/>
        </w:rPr>
        <w:t xml:space="preserve">  </w:t>
      </w:r>
    </w:p>
    <w:p w14:paraId="69E0281B"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 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p>
    <w:p w14:paraId="576F9595"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lastRenderedPageBreak/>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6ECA660B"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«Աշխատանքային ռեսուրսներ» չափանիշը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հետևյալ</w:t>
      </w:r>
      <w:r w:rsidRPr="00D96A76">
        <w:rPr>
          <w:rFonts w:ascii="GHEA Grapalat" w:hAnsi="GHEA Grapalat" w:cs="Arial Armenian"/>
        </w:rPr>
        <w:t xml:space="preserve"> </w:t>
      </w:r>
      <w:r w:rsidRPr="00D96A76">
        <w:rPr>
          <w:rFonts w:ascii="GHEA Grapalat" w:hAnsi="GHEA Grapalat" w:cs="Arial Armenian"/>
          <w:lang w:val="hy-AM"/>
        </w:rPr>
        <w:t>կարգով</w:t>
      </w:r>
      <w:r w:rsidRPr="00D96A76">
        <w:rPr>
          <w:rFonts w:ascii="GHEA Grapalat" w:hAnsi="GHEA Grapalat" w:cs="Arial Armenian"/>
        </w:rPr>
        <w:t>.</w:t>
      </w:r>
    </w:p>
    <w:p w14:paraId="65B9A9EE" w14:textId="0F09182A"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w:t>
      </w:r>
      <w:r w:rsidRPr="00D96A76">
        <w:rPr>
          <w:rFonts w:ascii="GHEA Grapalat" w:hAnsi="GHEA Grapalat" w:cs="Arial Armenian"/>
        </w:rPr>
        <w:t>)</w:t>
      </w:r>
      <w:r w:rsidRPr="00D96A76">
        <w:rPr>
          <w:rFonts w:ascii="GHEA Grapalat" w:hAnsi="GHEA Grapalat" w:cs="Arial Armenian"/>
          <w:lang w:val="hy-AM"/>
        </w:rPr>
        <w:t xml:space="preserve"> աշխատակազմում պետք է ներգրավված լինի առնվազն </w:t>
      </w:r>
      <w:r w:rsidRPr="00131229">
        <w:rPr>
          <w:rFonts w:ascii="GHEA Grapalat" w:hAnsi="GHEA Grapalat" w:cs="Arial Armenian"/>
          <w:b/>
          <w:bCs/>
          <w:lang w:val="hy-AM"/>
        </w:rPr>
        <w:t xml:space="preserve">1 </w:t>
      </w:r>
      <w:r w:rsidR="00131229">
        <w:rPr>
          <w:rFonts w:ascii="GHEA Grapalat" w:hAnsi="GHEA Grapalat" w:cs="Arial Armenian"/>
          <w:b/>
          <w:bCs/>
          <w:lang w:val="hy-AM"/>
        </w:rPr>
        <w:t>համապատասխան մասնագետ</w:t>
      </w:r>
      <w:r w:rsidRPr="00131229">
        <w:rPr>
          <w:rFonts w:ascii="GHEA Grapalat" w:hAnsi="GHEA Grapalat" w:cs="Arial Armenian"/>
          <w:lang w:val="hy-AM"/>
        </w:rPr>
        <w:t>՝</w:t>
      </w:r>
      <w:r w:rsidRPr="00D96A76">
        <w:rPr>
          <w:rFonts w:ascii="GHEA Grapalat" w:hAnsi="GHEA Grapalat" w:cs="Arial Armenian"/>
          <w:lang w:val="hy-AM"/>
        </w:rPr>
        <w:t xml:space="preserve"> առնվազն 3 տարվա մասնագիտական աշխատանքային փորձով։</w:t>
      </w:r>
    </w:p>
    <w:p w14:paraId="1EB90C12"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w:t>
      </w:r>
      <w:r w:rsidRPr="00D96A76">
        <w:rPr>
          <w:rFonts w:ascii="GHEA Grapalat" w:hAnsi="GHEA Grapalat" w:cs="Arial Armenian"/>
        </w:rPr>
        <w:t>)</w:t>
      </w:r>
      <w:r w:rsidRPr="00D96A76">
        <w:rPr>
          <w:rFonts w:ascii="GHEA Grapalat" w:hAnsi="GHEA Grapalat" w:cs="Arial Armenian"/>
          <w:lang w:val="hy-AM"/>
        </w:rPr>
        <w:t xml:space="preserve">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C02D7B" w:rsidRPr="00D96A76" w14:paraId="6A548099" w14:textId="77777777" w:rsidTr="00674D33">
        <w:tc>
          <w:tcPr>
            <w:tcW w:w="10031" w:type="dxa"/>
            <w:gridSpan w:val="5"/>
          </w:tcPr>
          <w:p w14:paraId="3C10C4A3" w14:textId="77777777" w:rsidR="00C02D7B" w:rsidRPr="00D96A76" w:rsidRDefault="00C02D7B" w:rsidP="00674D33">
            <w:pPr>
              <w:pStyle w:val="23"/>
              <w:spacing w:line="240" w:lineRule="auto"/>
              <w:rPr>
                <w:rFonts w:ascii="GHEA Grapalat" w:hAnsi="GHEA Grapalat" w:cs="Arial Armenian"/>
                <w:lang w:val="en-US"/>
              </w:rPr>
            </w:pPr>
            <w:bookmarkStart w:id="2" w:name="_Hlk49439215"/>
            <w:r w:rsidRPr="00D96A76">
              <w:rPr>
                <w:rFonts w:ascii="GHEA Grapalat" w:hAnsi="GHEA Grapalat" w:cs="Arial Armenian"/>
                <w:lang w:val="en-US"/>
              </w:rPr>
              <w:t>Հիմնական աշխատակազմում ներառված մասնագետների</w:t>
            </w:r>
          </w:p>
        </w:tc>
      </w:tr>
      <w:tr w:rsidR="00C02D7B" w:rsidRPr="00D96A76" w14:paraId="7703801D" w14:textId="77777777" w:rsidTr="00674D33">
        <w:tc>
          <w:tcPr>
            <w:tcW w:w="1728" w:type="dxa"/>
            <w:vMerge w:val="restart"/>
            <w:vAlign w:val="center"/>
          </w:tcPr>
          <w:p w14:paraId="46D6503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անունը, ազգանունը</w:t>
            </w:r>
          </w:p>
        </w:tc>
        <w:tc>
          <w:tcPr>
            <w:tcW w:w="1782" w:type="dxa"/>
            <w:vMerge w:val="restart"/>
            <w:vAlign w:val="center"/>
          </w:tcPr>
          <w:p w14:paraId="26CF1CC7"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որակավորումը</w:t>
            </w:r>
          </w:p>
        </w:tc>
        <w:tc>
          <w:tcPr>
            <w:tcW w:w="4253" w:type="dxa"/>
            <w:gridSpan w:val="2"/>
          </w:tcPr>
          <w:p w14:paraId="728FC1E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աշխատանքային փորձը </w:t>
            </w:r>
          </w:p>
        </w:tc>
        <w:tc>
          <w:tcPr>
            <w:tcW w:w="2268" w:type="dxa"/>
            <w:vMerge w:val="restart"/>
          </w:tcPr>
          <w:p w14:paraId="100DA87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գործատուի անվանումը</w:t>
            </w:r>
          </w:p>
        </w:tc>
      </w:tr>
      <w:tr w:rsidR="00C02D7B" w:rsidRPr="00D96A76" w14:paraId="51FE8801" w14:textId="77777777" w:rsidTr="00674D33">
        <w:tc>
          <w:tcPr>
            <w:tcW w:w="1728" w:type="dxa"/>
            <w:vMerge/>
          </w:tcPr>
          <w:p w14:paraId="5C56D7E9" w14:textId="77777777" w:rsidR="00C02D7B" w:rsidRPr="00D96A76" w:rsidRDefault="00C02D7B" w:rsidP="00674D33">
            <w:pPr>
              <w:pStyle w:val="23"/>
              <w:spacing w:line="240" w:lineRule="auto"/>
              <w:rPr>
                <w:rFonts w:ascii="GHEA Grapalat" w:hAnsi="GHEA Grapalat" w:cs="Arial Armenian"/>
                <w:lang w:val="en-US"/>
              </w:rPr>
            </w:pPr>
          </w:p>
        </w:tc>
        <w:tc>
          <w:tcPr>
            <w:tcW w:w="1782" w:type="dxa"/>
            <w:vMerge/>
          </w:tcPr>
          <w:p w14:paraId="0AA5FDC2"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1D04B579"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ժամանակահատվածը</w:t>
            </w:r>
          </w:p>
        </w:tc>
        <w:tc>
          <w:tcPr>
            <w:tcW w:w="2693" w:type="dxa"/>
            <w:vAlign w:val="center"/>
          </w:tcPr>
          <w:p w14:paraId="58B2AD0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գործունեության ոլորտը և կատարած աշխատանքը</w:t>
            </w:r>
          </w:p>
        </w:tc>
        <w:tc>
          <w:tcPr>
            <w:tcW w:w="2268" w:type="dxa"/>
            <w:vMerge/>
          </w:tcPr>
          <w:p w14:paraId="59A60AF0"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6079FF0C" w14:textId="77777777" w:rsidTr="00674D33">
        <w:tc>
          <w:tcPr>
            <w:tcW w:w="1728" w:type="dxa"/>
          </w:tcPr>
          <w:p w14:paraId="2CB48101"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23C5D9C2"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560" w:type="dxa"/>
          </w:tcPr>
          <w:p w14:paraId="783FAB82"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w:t>
            </w:r>
          </w:p>
        </w:tc>
        <w:tc>
          <w:tcPr>
            <w:tcW w:w="2693" w:type="dxa"/>
          </w:tcPr>
          <w:p w14:paraId="3DA397BB"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4</w:t>
            </w:r>
          </w:p>
        </w:tc>
        <w:tc>
          <w:tcPr>
            <w:tcW w:w="2268" w:type="dxa"/>
          </w:tcPr>
          <w:p w14:paraId="4800C45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5</w:t>
            </w:r>
          </w:p>
        </w:tc>
      </w:tr>
      <w:tr w:rsidR="00C02D7B" w:rsidRPr="00D96A76" w14:paraId="1C790FE2" w14:textId="77777777" w:rsidTr="00674D33">
        <w:tc>
          <w:tcPr>
            <w:tcW w:w="1728" w:type="dxa"/>
          </w:tcPr>
          <w:p w14:paraId="433A5257"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2F75AB6C"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503E2394"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7AE7BA55"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26E4395B"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5D3151C9" w14:textId="77777777" w:rsidTr="00674D33">
        <w:tc>
          <w:tcPr>
            <w:tcW w:w="1728" w:type="dxa"/>
          </w:tcPr>
          <w:p w14:paraId="6B6310F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782" w:type="dxa"/>
          </w:tcPr>
          <w:p w14:paraId="528DBE19"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22C2A91D"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20DE83D2"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1373D14E"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536AAE91" w14:textId="77777777" w:rsidTr="00674D33">
        <w:tc>
          <w:tcPr>
            <w:tcW w:w="1728" w:type="dxa"/>
          </w:tcPr>
          <w:p w14:paraId="481B6B8E"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w:t>
            </w:r>
          </w:p>
        </w:tc>
        <w:tc>
          <w:tcPr>
            <w:tcW w:w="1782" w:type="dxa"/>
          </w:tcPr>
          <w:p w14:paraId="5EF9F0C3"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3596624D"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6545E84E"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45EDEB5A" w14:textId="77777777" w:rsidR="00C02D7B" w:rsidRPr="00D96A76" w:rsidRDefault="00C02D7B" w:rsidP="00674D33">
            <w:pPr>
              <w:pStyle w:val="23"/>
              <w:spacing w:line="240" w:lineRule="auto"/>
              <w:rPr>
                <w:rFonts w:ascii="GHEA Grapalat" w:hAnsi="GHEA Grapalat" w:cs="Arial Armenian"/>
                <w:lang w:val="en-US"/>
              </w:rPr>
            </w:pPr>
          </w:p>
        </w:tc>
      </w:tr>
    </w:tbl>
    <w:bookmarkEnd w:id="2"/>
    <w:p w14:paraId="3EB7C678"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Ընդ որում աշխատանքային ռեսուրսների առկայությունը հիմնավորելու համար Մասնակիցը ներկայացնում է առաջադրված աշխատակազմում ներգրավված մաս</w:t>
      </w:r>
      <w:r w:rsidRPr="00D96A76">
        <w:rPr>
          <w:rFonts w:ascii="GHEA Grapalat" w:hAnsi="GHEA Grapalat" w:cs="Arial Armenian"/>
          <w:lang w:val="en-US"/>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14:paraId="2B45C29C"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Հ</w:t>
      </w:r>
      <w:r w:rsidRPr="00D96A76">
        <w:rPr>
          <w:rFonts w:ascii="GHEA Grapalat" w:hAnsi="GHEA Grapalat" w:cs="Arial Armenian"/>
          <w:lang w:val="en-US"/>
        </w:rPr>
        <w:t>այտեր</w:t>
      </w:r>
      <w:r w:rsidRPr="00D96A76">
        <w:rPr>
          <w:rFonts w:ascii="GHEA Grapalat" w:hAnsi="GHEA Grapalat" w:cs="Arial Armenian"/>
          <w:lang w:val="hy-AM"/>
        </w:rPr>
        <w:t>ի</w:t>
      </w:r>
      <w:r w:rsidRPr="00D96A76">
        <w:rPr>
          <w:rFonts w:ascii="GHEA Grapalat" w:hAnsi="GHEA Grapalat" w:cs="Arial Armenian"/>
          <w:lang w:val="en-US"/>
        </w:rPr>
        <w:t xml:space="preserve"> գնահատ</w:t>
      </w:r>
      <w:r w:rsidRPr="00D96A76">
        <w:rPr>
          <w:rFonts w:ascii="GHEA Grapalat" w:hAnsi="GHEA Grapalat" w:cs="Arial Armenian"/>
          <w:lang w:val="hy-AM"/>
        </w:rPr>
        <w:t>ման</w:t>
      </w:r>
      <w:r w:rsidRPr="00D96A76">
        <w:rPr>
          <w:rFonts w:ascii="GHEA Grapalat" w:hAnsi="GHEA Grapalat" w:cs="Arial Armenian"/>
          <w:lang w:val="en-US"/>
        </w:rPr>
        <w:t xml:space="preserve"> </w:t>
      </w:r>
      <w:r w:rsidRPr="00D96A76">
        <w:rPr>
          <w:rFonts w:ascii="GHEA Grapalat" w:hAnsi="GHEA Grapalat" w:cs="Arial Armenian"/>
          <w:lang w:val="hy-AM"/>
        </w:rPr>
        <w:t>չափանիշները</w:t>
      </w:r>
      <w:r w:rsidRPr="00D96A76">
        <w:rPr>
          <w:rFonts w:ascii="GHEA Grapalat" w:hAnsi="GHEA Grapalat" w:cs="Arial Armenian"/>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C02D7B" w:rsidRPr="00D96A76" w14:paraId="536E5289"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2E47AC6C" w14:textId="77777777" w:rsidR="00C02D7B" w:rsidRPr="00D96A76" w:rsidRDefault="00C02D7B" w:rsidP="00674D33">
            <w:pPr>
              <w:pStyle w:val="23"/>
              <w:spacing w:line="240" w:lineRule="auto"/>
              <w:rPr>
                <w:rFonts w:ascii="GHEA Grapalat" w:hAnsi="GHEA Grapalat" w:cs="Arial Armenian"/>
                <w:lang w:val="en-US"/>
              </w:rPr>
            </w:pPr>
            <w:bookmarkStart w:id="3" w:name="_Hlk49440392"/>
            <w:r w:rsidRPr="00D96A76">
              <w:rPr>
                <w:rFonts w:ascii="GHEA Grapalat" w:hAnsi="GHEA Grapalat" w:cs="Arial Armenian"/>
                <w:lang w:val="en-US"/>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EAE653B"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Առավելագույն միավորը</w:t>
            </w:r>
          </w:p>
        </w:tc>
      </w:tr>
      <w:tr w:rsidR="00C02D7B" w:rsidRPr="00D96A76" w14:paraId="47340C63"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A614442"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08486CC"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hy-AM"/>
              </w:rPr>
              <w:t>2</w:t>
            </w:r>
          </w:p>
        </w:tc>
      </w:tr>
      <w:tr w:rsidR="00C02D7B" w:rsidRPr="00D96A76" w14:paraId="60CBE0A5" w14:textId="77777777" w:rsidTr="00674D3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2CC085C"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en-US"/>
              </w:rPr>
              <w:t>Մասնագիտական փորձառություն</w:t>
            </w:r>
            <w:r w:rsidRPr="00D96A76">
              <w:rPr>
                <w:rFonts w:ascii="GHEA Grapalat" w:hAnsi="GHEA Grapalat" w:cs="Arial Armenian"/>
                <w:lang w:val="hy-AM"/>
              </w:rPr>
              <w:t xml:space="preserve">, </w:t>
            </w:r>
            <w:r w:rsidRPr="00D96A76">
              <w:rPr>
                <w:rFonts w:ascii="GHEA Grapalat" w:hAnsi="GHEA Grapalat" w:cs="Arial Armenian"/>
                <w:lang w:val="en-US"/>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58697575"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hy-AM"/>
              </w:rPr>
              <w:t>7</w:t>
            </w:r>
            <w:r w:rsidRPr="00D96A76">
              <w:rPr>
                <w:rFonts w:ascii="GHEA Grapalat" w:hAnsi="GHEA Grapalat" w:cs="Arial Armenian"/>
                <w:lang w:val="en-US"/>
              </w:rPr>
              <w:t>0</w:t>
            </w:r>
          </w:p>
        </w:tc>
      </w:tr>
      <w:tr w:rsidR="00C02D7B" w:rsidRPr="00D96A76" w14:paraId="0E922506"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875FD4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318320E8"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30</w:t>
            </w:r>
          </w:p>
        </w:tc>
      </w:tr>
      <w:tr w:rsidR="00C02D7B" w:rsidRPr="00D96A76" w14:paraId="3640B648"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17A30843"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480A4D7"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100</w:t>
            </w:r>
          </w:p>
        </w:tc>
      </w:tr>
      <w:bookmarkEnd w:id="3"/>
    </w:tbl>
    <w:p w14:paraId="6B9DAA64" w14:textId="77777777" w:rsidR="00C02D7B" w:rsidRPr="00D96A76" w:rsidRDefault="00C02D7B" w:rsidP="00C02D7B">
      <w:pPr>
        <w:pStyle w:val="23"/>
        <w:spacing w:line="240" w:lineRule="auto"/>
        <w:rPr>
          <w:rFonts w:ascii="GHEA Grapalat" w:hAnsi="GHEA Grapalat" w:cs="Arial Armenian"/>
          <w:lang w:val="en-US"/>
        </w:rPr>
      </w:pPr>
    </w:p>
    <w:p w14:paraId="5487D59B"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Մ</w:t>
      </w:r>
      <w:r w:rsidRPr="00D96A76">
        <w:rPr>
          <w:rFonts w:ascii="GHEA Grapalat" w:hAnsi="GHEA Grapalat" w:cs="Arial Armenian"/>
          <w:lang w:val="en-US"/>
        </w:rPr>
        <w:t>ասնակիցների հայտերը գնահատվում են հետևյալ կարգով`</w:t>
      </w:r>
    </w:p>
    <w:p w14:paraId="7A1A6D94"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 </w:t>
      </w:r>
      <w:proofErr w:type="gramStart"/>
      <w:r w:rsidRPr="00D96A76">
        <w:rPr>
          <w:rFonts w:ascii="GHEA Grapalat" w:hAnsi="GHEA Grapalat" w:cs="Arial Armenian"/>
          <w:lang w:val="en-US"/>
        </w:rPr>
        <w:t>նվազագույն</w:t>
      </w:r>
      <w:proofErr w:type="gramEnd"/>
      <w:r w:rsidRPr="00D96A76">
        <w:rPr>
          <w:rFonts w:ascii="GHEA Grapalat" w:hAnsi="GHEA Grapalat" w:cs="Arial Armenian"/>
          <w:lang w:val="en-US"/>
        </w:rPr>
        <w:t xml:space="preserve">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D96A76">
        <w:rPr>
          <w:rFonts w:ascii="GHEA Grapalat" w:hAnsi="GHEA Grapalat" w:cs="Arial Armenian"/>
          <w:lang w:val="en-US"/>
        </w:rPr>
        <w:t xml:space="preserve"> միավոր, իսկ մյուս մասնակիցների ֆինանսական առաջարկներին տրվող միավորները հաշվարկվում են հետևյալ բանաձևով`</w:t>
      </w:r>
    </w:p>
    <w:p w14:paraId="62EAB189"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60A9CED3"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ԳՄ= ՆԳ X </w:t>
      </w:r>
      <w:r w:rsidRPr="00D96A76">
        <w:rPr>
          <w:rFonts w:ascii="GHEA Grapalat" w:hAnsi="GHEA Grapalat" w:cs="Arial Armenian"/>
          <w:lang w:val="hy-AM"/>
        </w:rPr>
        <w:t>100</w:t>
      </w:r>
      <w:r w:rsidRPr="00D96A76">
        <w:rPr>
          <w:rFonts w:ascii="GHEA Grapalat" w:hAnsi="GHEA Grapalat" w:cs="Arial Armenian"/>
          <w:lang w:val="en-US"/>
        </w:rPr>
        <w:t>/ԳԳ,</w:t>
      </w:r>
    </w:p>
    <w:p w14:paraId="6D7070BB"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0DA1AE59" w14:textId="77777777" w:rsidR="00C02D7B" w:rsidRPr="00D96A76" w:rsidRDefault="00C02D7B" w:rsidP="00C02D7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0EAA3BEA"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գնային առաջարկին տրվող միավորն է,</w:t>
      </w:r>
    </w:p>
    <w:p w14:paraId="33C94099"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ՆԳ-ն նվազագույն գինն է,</w:t>
      </w:r>
    </w:p>
    <w:p w14:paraId="4ABFF716"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ԳԳ-ն գնահատվող մասնակցի առաջարկած գինն է,</w:t>
      </w:r>
    </w:p>
    <w:p w14:paraId="4176E819"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բ. </w:t>
      </w:r>
      <w:proofErr w:type="gramStart"/>
      <w:r w:rsidRPr="00D96A76">
        <w:rPr>
          <w:rFonts w:ascii="GHEA Grapalat" w:hAnsi="GHEA Grapalat" w:cs="Arial Armenian"/>
          <w:lang w:val="en-US"/>
        </w:rPr>
        <w:t>բավարար</w:t>
      </w:r>
      <w:proofErr w:type="gramEnd"/>
      <w:r w:rsidRPr="00D96A76">
        <w:rPr>
          <w:rFonts w:ascii="GHEA Grapalat" w:hAnsi="GHEA Grapalat" w:cs="Arial Armenian"/>
          <w:lang w:val="en-US"/>
        </w:rPr>
        <w:t xml:space="preserve"> գնահատված յուրաքանչյուր մասնակցին տրվող գնահատականը հաշվարկվում է հետևյալ բանաձևով`</w:t>
      </w:r>
    </w:p>
    <w:p w14:paraId="09B2F083"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30C17482"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r w:rsidRPr="00D96A76">
        <w:rPr>
          <w:rFonts w:ascii="GHEA Grapalat" w:hAnsi="GHEA Grapalat" w:cs="Arial Armenian"/>
          <w:lang w:val="en-US"/>
        </w:rPr>
        <w:t>ՄԳ = (ԳՄ X 0.7) + (ՏԱ X 0.3),</w:t>
      </w:r>
    </w:p>
    <w:p w14:paraId="089F6B6F"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66E92A62" w14:textId="77777777" w:rsidR="00C02D7B" w:rsidRPr="00D96A76" w:rsidRDefault="00C02D7B" w:rsidP="00C02D7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1A0BE020"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ՄԳ-ն մասնակցին տրվող գնահատականն է,</w:t>
      </w:r>
    </w:p>
    <w:p w14:paraId="54A1DC0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մասնակցի գնային առաջարկին տրված միավորն է,</w:t>
      </w:r>
    </w:p>
    <w:p w14:paraId="6082DF6B" w14:textId="77777777" w:rsidR="00C02D7B" w:rsidRPr="00D96A76" w:rsidRDefault="00C02D7B" w:rsidP="00C02D7B">
      <w:pPr>
        <w:pStyle w:val="23"/>
        <w:spacing w:line="240" w:lineRule="auto"/>
        <w:rPr>
          <w:rFonts w:ascii="GHEA Grapalat" w:hAnsi="GHEA Grapalat" w:cs="Sylfaen"/>
          <w:lang w:val="en-US"/>
        </w:rPr>
      </w:pPr>
      <w:r w:rsidRPr="00D96A76">
        <w:rPr>
          <w:rFonts w:ascii="GHEA Grapalat" w:hAnsi="GHEA Grapalat" w:cs="Arial Armenian"/>
          <w:lang w:val="en-US"/>
        </w:rPr>
        <w:t xml:space="preserve">ՏԱ-ն </w:t>
      </w:r>
      <w:r w:rsidRPr="00D96A76">
        <w:rPr>
          <w:rFonts w:ascii="GHEA Grapalat" w:hAnsi="GHEA Grapalat" w:cs="Sylfaen"/>
          <w:lang w:val="en-US"/>
        </w:rPr>
        <w:t>մասնակցի որակավորման հատկանիշներին և տեխնիկական առաջարկին տրված միավորն է.</w:t>
      </w:r>
    </w:p>
    <w:p w14:paraId="17C1F4C6" w14:textId="77777777" w:rsidR="00C02D7B" w:rsidRDefault="00C02D7B" w:rsidP="00C02D7B">
      <w:pPr>
        <w:pStyle w:val="23"/>
        <w:spacing w:line="240" w:lineRule="auto"/>
        <w:rPr>
          <w:rFonts w:ascii="GHEA Grapalat" w:hAnsi="GHEA Grapalat" w:cs="Sylfaen"/>
          <w:lang w:val="en-US"/>
        </w:rPr>
      </w:pPr>
      <w:proofErr w:type="gramStart"/>
      <w:r w:rsidRPr="00D96A76">
        <w:rPr>
          <w:rFonts w:ascii="GHEA Grapalat" w:hAnsi="GHEA Grapalat" w:cs="Sylfaen"/>
          <w:lang w:val="en-US"/>
        </w:rPr>
        <w:t>ընտրված</w:t>
      </w:r>
      <w:proofErr w:type="gramEnd"/>
      <w:r w:rsidRPr="00D96A76">
        <w:rPr>
          <w:rFonts w:ascii="GHEA Grapalat" w:hAnsi="GHEA Grapalat" w:cs="Sylfaen"/>
          <w:lang w:val="en-US"/>
        </w:rPr>
        <w:t xml:space="preserve"> մասնակից է ճանաչվում այն մասնակիցը, որին տրված գնահատականը (ՄԳ) ամենաբարձրն է.</w:t>
      </w:r>
    </w:p>
    <w:p w14:paraId="708DCEB0" w14:textId="77777777" w:rsidR="00C02D7B" w:rsidRPr="00D96A76" w:rsidRDefault="00C02D7B" w:rsidP="00C02D7B">
      <w:pPr>
        <w:pStyle w:val="23"/>
        <w:spacing w:line="240" w:lineRule="auto"/>
        <w:rPr>
          <w:rFonts w:ascii="GHEA Grapalat" w:hAnsi="GHEA Grapalat" w:cs="Sylfaen"/>
          <w:lang w:val="en-US"/>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lastRenderedPageBreak/>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B5DDEDE" w:rsidR="00096865" w:rsidRPr="002A386F" w:rsidRDefault="00096865" w:rsidP="00EF3662">
      <w:pPr>
        <w:autoSpaceDE w:val="0"/>
        <w:autoSpaceDN w:val="0"/>
        <w:adjustRightInd w:val="0"/>
        <w:ind w:firstLine="567"/>
        <w:jc w:val="both"/>
        <w:rPr>
          <w:rFonts w:ascii="GHEA Grapalat" w:hAnsi="GHEA Grapalat"/>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w:t>
      </w:r>
      <w:r w:rsidR="002A386F">
        <w:rPr>
          <w:rFonts w:ascii="GHEA Grapalat" w:hAnsi="GHEA Grapalat" w:cs="Sylfaen"/>
          <w:sz w:val="20"/>
          <w:lang w:val="hy-AM"/>
        </w:rPr>
        <w:t>մ։</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674D33">
        <w:rPr>
          <w:rFonts w:ascii="GHEA Grapalat" w:hAnsi="GHEA Grapalat" w:cs="Sylfaen"/>
          <w:sz w:val="20"/>
          <w:lang w:val="hy-AM"/>
        </w:rPr>
        <w:t>Հարցման</w:t>
      </w:r>
      <w:r w:rsidRPr="00064ADD">
        <w:rPr>
          <w:rFonts w:ascii="GHEA Grapalat" w:hAnsi="GHEA Grapalat" w:cs="Arial"/>
          <w:sz w:val="20"/>
          <w:lang w:val="af-ZA"/>
        </w:rPr>
        <w:t xml:space="preserve"> </w:t>
      </w:r>
      <w:r w:rsidRPr="00674D33">
        <w:rPr>
          <w:rFonts w:ascii="GHEA Grapalat" w:hAnsi="GHEA Grapalat" w:cs="Sylfaen"/>
          <w:sz w:val="20"/>
          <w:lang w:val="hy-AM"/>
        </w:rPr>
        <w:t>և</w:t>
      </w:r>
      <w:r w:rsidRPr="00064ADD">
        <w:rPr>
          <w:rFonts w:ascii="GHEA Grapalat" w:hAnsi="GHEA Grapalat" w:cs="Arial"/>
          <w:sz w:val="20"/>
          <w:lang w:val="af-ZA"/>
        </w:rPr>
        <w:t xml:space="preserve"> </w:t>
      </w:r>
      <w:r w:rsidRPr="00674D33">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674D33">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674D33">
        <w:rPr>
          <w:rFonts w:ascii="GHEA Grapalat" w:hAnsi="GHEA Grapalat" w:cs="Sylfaen"/>
          <w:sz w:val="20"/>
          <w:lang w:val="hy-AM"/>
        </w:rPr>
        <w:t>մասին</w:t>
      </w:r>
      <w:r w:rsidRPr="00064ADD">
        <w:rPr>
          <w:rFonts w:ascii="GHEA Grapalat" w:hAnsi="GHEA Grapalat" w:cs="Arial"/>
          <w:sz w:val="20"/>
          <w:lang w:val="af-ZA"/>
        </w:rPr>
        <w:t xml:space="preserve"> </w:t>
      </w:r>
      <w:r w:rsidRPr="00674D33">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674D33">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օրը</w:t>
      </w:r>
      <w:r w:rsidR="00781688" w:rsidRPr="00064ADD">
        <w:rPr>
          <w:rFonts w:ascii="GHEA Grapalat" w:hAnsi="GHEA Grapalat" w:cs="Arial"/>
          <w:sz w:val="20"/>
          <w:lang w:val="af-ZA"/>
        </w:rPr>
        <w:t xml:space="preserve"> </w:t>
      </w:r>
      <w:r w:rsidRPr="00674D33">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674D33">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674D33">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տեղեկագր</w:t>
      </w:r>
      <w:r w:rsidR="009A73D5" w:rsidRPr="00674D33">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ենթաբա</w:t>
      </w:r>
      <w:r w:rsidR="009A73D5" w:rsidRPr="00674D33">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674D33">
        <w:rPr>
          <w:rFonts w:ascii="GHEA Grapalat" w:hAnsi="GHEA Grapalat" w:cs="Sylfaen"/>
          <w:sz w:val="20"/>
          <w:lang w:val="hy-AM"/>
        </w:rPr>
        <w:t>առանց</w:t>
      </w:r>
      <w:r w:rsidRPr="00064ADD">
        <w:rPr>
          <w:rFonts w:ascii="GHEA Grapalat" w:hAnsi="GHEA Grapalat" w:cs="Arial"/>
          <w:sz w:val="20"/>
          <w:lang w:val="af-ZA"/>
        </w:rPr>
        <w:t xml:space="preserve"> </w:t>
      </w:r>
      <w:r w:rsidRPr="00674D33">
        <w:rPr>
          <w:rFonts w:ascii="GHEA Grapalat" w:hAnsi="GHEA Grapalat" w:cs="Sylfaen"/>
          <w:sz w:val="20"/>
          <w:lang w:val="hy-AM"/>
        </w:rPr>
        <w:t>նշելու</w:t>
      </w:r>
      <w:r w:rsidRPr="00064ADD">
        <w:rPr>
          <w:rFonts w:ascii="GHEA Grapalat" w:hAnsi="GHEA Grapalat" w:cs="Arial"/>
          <w:sz w:val="20"/>
          <w:lang w:val="af-ZA"/>
        </w:rPr>
        <w:t xml:space="preserve"> </w:t>
      </w:r>
      <w:r w:rsidRPr="00674D33">
        <w:rPr>
          <w:rFonts w:ascii="GHEA Grapalat" w:hAnsi="GHEA Grapalat" w:cs="Sylfaen"/>
          <w:sz w:val="20"/>
          <w:lang w:val="hy-AM"/>
        </w:rPr>
        <w:t>հարցումը</w:t>
      </w:r>
      <w:r w:rsidRPr="00064ADD">
        <w:rPr>
          <w:rFonts w:ascii="GHEA Grapalat" w:hAnsi="GHEA Grapalat" w:cs="Arial"/>
          <w:sz w:val="20"/>
          <w:lang w:val="af-ZA"/>
        </w:rPr>
        <w:t xml:space="preserve"> </w:t>
      </w:r>
      <w:r w:rsidRPr="00674D33">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674D33">
        <w:rPr>
          <w:rFonts w:ascii="GHEA Grapalat" w:hAnsi="GHEA Grapalat" w:cs="Arial"/>
          <w:sz w:val="20"/>
          <w:lang w:val="hy-AM"/>
        </w:rPr>
        <w:t>մ</w:t>
      </w:r>
      <w:r w:rsidRPr="00674D33">
        <w:rPr>
          <w:rFonts w:ascii="GHEA Grapalat" w:hAnsi="GHEA Grapalat" w:cs="Sylfaen"/>
          <w:sz w:val="20"/>
          <w:lang w:val="hy-AM"/>
        </w:rPr>
        <w:t>ասնակցի</w:t>
      </w:r>
      <w:r w:rsidRPr="00064ADD">
        <w:rPr>
          <w:rFonts w:ascii="GHEA Grapalat" w:hAnsi="GHEA Grapalat" w:cs="Arial"/>
          <w:sz w:val="20"/>
          <w:lang w:val="af-ZA"/>
        </w:rPr>
        <w:t xml:space="preserve"> </w:t>
      </w:r>
      <w:r w:rsidRPr="00674D33">
        <w:rPr>
          <w:rFonts w:ascii="GHEA Grapalat" w:hAnsi="GHEA Grapalat" w:cs="Sylfaen"/>
          <w:sz w:val="20"/>
          <w:lang w:val="hy-AM"/>
        </w:rPr>
        <w:t>տվյալները</w:t>
      </w:r>
      <w:r w:rsidR="004D5671" w:rsidRPr="00674D33">
        <w:rPr>
          <w:rFonts w:ascii="GHEA Grapalat" w:hAnsi="GHEA Grapalat" w:cs="Tahoma"/>
          <w:sz w:val="20"/>
          <w:lang w:val="hy-AM"/>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9421079" w14:textId="03DF0D12" w:rsidR="00B051BE" w:rsidRPr="002A386F" w:rsidRDefault="00096865" w:rsidP="002A386F">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064ADD">
        <w:rPr>
          <w:rFonts w:ascii="GHEA Grapalat" w:hAnsi="GHEA Grapalat" w:cs="Sylfaen"/>
          <w:sz w:val="20"/>
          <w:lang w:val="hy-AM"/>
        </w:rPr>
        <w:t>իրենց</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ներկայացրած</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ապահովման</w:t>
      </w:r>
      <w:r w:rsidRPr="00064ADD">
        <w:rPr>
          <w:rFonts w:ascii="GHEA Grapalat" w:hAnsi="GHEA Grapalat" w:cs="Arial Unicode"/>
          <w:sz w:val="20"/>
          <w:lang w:val="hy-AM"/>
        </w:rPr>
        <w:t xml:space="preserve"> </w:t>
      </w:r>
      <w:r w:rsidR="00781688" w:rsidRPr="00064ADD">
        <w:rPr>
          <w:rFonts w:ascii="GHEA Grapalat" w:hAnsi="GHEA Grapalat" w:cs="Arial Unicode"/>
          <w:sz w:val="20"/>
          <w:lang w:val="hy-AM"/>
        </w:rPr>
        <w:t xml:space="preserve">վավերականության </w:t>
      </w:r>
      <w:r w:rsidRPr="00064ADD">
        <w:rPr>
          <w:rFonts w:ascii="GHEA Grapalat" w:hAnsi="GHEA Grapalat" w:cs="Sylfaen"/>
          <w:sz w:val="20"/>
          <w:lang w:val="hy-AM"/>
        </w:rPr>
        <w:t>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կամ</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նոր</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ապահովու</w:t>
      </w:r>
      <w:r w:rsidR="002A386F">
        <w:rPr>
          <w:rFonts w:ascii="GHEA Grapalat" w:hAnsi="GHEA Grapalat" w:cs="Sylfaen"/>
          <w:sz w:val="20"/>
          <w:lang w:val="hy-AM"/>
        </w:rPr>
        <w:t>մ։</w:t>
      </w:r>
    </w:p>
    <w:p w14:paraId="37A096FC" w14:textId="77777777" w:rsidR="002A386F" w:rsidRPr="00064ADD" w:rsidRDefault="002A386F" w:rsidP="002A386F">
      <w:pPr>
        <w:autoSpaceDE w:val="0"/>
        <w:autoSpaceDN w:val="0"/>
        <w:adjustRightInd w:val="0"/>
        <w:jc w:val="both"/>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307C6AB5"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84672F">
        <w:rPr>
          <w:rFonts w:ascii="GHEA Grapalat" w:hAnsi="GHEA Grapalat" w:cs="Sylfaen"/>
          <w:szCs w:val="24"/>
          <w:lang w:val="hy-AM"/>
        </w:rPr>
        <w:t xml:space="preserve"> բաց մրցույթ</w:t>
      </w:r>
      <w:r w:rsidR="00131DCD">
        <w:rPr>
          <w:rFonts w:ascii="GHEA Grapalat" w:hAnsi="GHEA Grapalat" w:cs="Sylfaen"/>
          <w:szCs w:val="24"/>
          <w:lang w:val="hy-AM"/>
        </w:rPr>
        <w:t>ի</w:t>
      </w:r>
      <w:r w:rsidR="00535AF6">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3A73C3C4" w14:textId="1C0E443F" w:rsidR="00672101"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672101" w:rsidRPr="00064ADD">
        <w:rPr>
          <w:rFonts w:ascii="GHEA Grapalat" w:hAnsi="GHEA Grapalat" w:cs="Sylfaen"/>
          <w:szCs w:val="24"/>
          <w:lang w:val="hy-AM"/>
        </w:rPr>
        <w:t xml:space="preserve">Ընթացակարգի հայտերն անհրաժեշտ է ներկայացնել </w:t>
      </w:r>
      <w:r w:rsidR="00672101" w:rsidRPr="00B3447F">
        <w:rPr>
          <w:rFonts w:ascii="GHEA Grapalat" w:hAnsi="GHEA Grapalat" w:cs="Sylfaen"/>
          <w:szCs w:val="24"/>
          <w:lang w:val="hy-AM"/>
        </w:rPr>
        <w:t>հանձնաժողովին</w:t>
      </w:r>
      <w:r w:rsidR="00672101"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535AF6">
        <w:rPr>
          <w:rFonts w:ascii="GHEA Grapalat" w:hAnsi="GHEA Grapalat" w:cs="Sylfaen"/>
          <w:szCs w:val="24"/>
          <w:lang w:val="hy-AM"/>
        </w:rPr>
        <w:t>4</w:t>
      </w:r>
      <w:r w:rsidR="00422209">
        <w:rPr>
          <w:rFonts w:ascii="GHEA Grapalat" w:hAnsi="GHEA Grapalat" w:cs="Sylfaen"/>
          <w:szCs w:val="24"/>
          <w:lang w:val="hy-AM"/>
        </w:rPr>
        <w:t>1</w:t>
      </w:r>
      <w:r w:rsidR="00672101" w:rsidRPr="00064ADD">
        <w:rPr>
          <w:rFonts w:ascii="GHEA Grapalat" w:hAnsi="GHEA Grapalat" w:cs="Sylfaen"/>
          <w:szCs w:val="24"/>
          <w:lang w:val="hy-AM"/>
        </w:rPr>
        <w:t>»րդ օրվա ժամը «</w:t>
      </w:r>
      <w:r w:rsidR="00535AF6">
        <w:rPr>
          <w:rFonts w:ascii="GHEA Grapalat" w:hAnsi="GHEA Grapalat" w:cs="Sylfaen"/>
          <w:szCs w:val="24"/>
          <w:lang w:val="hy-AM"/>
        </w:rPr>
        <w:t>9։45</w:t>
      </w:r>
      <w:r w:rsidR="00672101" w:rsidRPr="00064ADD">
        <w:rPr>
          <w:rFonts w:ascii="GHEA Grapalat" w:hAnsi="GHEA Grapalat" w:cs="Sylfaen"/>
          <w:szCs w:val="24"/>
          <w:lang w:val="hy-AM"/>
        </w:rPr>
        <w:t xml:space="preserve">»-ն, </w:t>
      </w:r>
      <w:r w:rsidR="00672101" w:rsidRPr="00B3447F">
        <w:rPr>
          <w:rFonts w:ascii="GHEA Grapalat" w:hAnsi="GHEA Grapalat" w:cs="Sylfaen"/>
          <w:szCs w:val="24"/>
          <w:lang w:val="hy-AM"/>
        </w:rPr>
        <w:t>ՀՀ Արմավիրի մարզ, Փարաքար համայնք, Նաիրի փողոց 42</w:t>
      </w:r>
      <w:r w:rsidR="00672101" w:rsidRPr="00064ADD">
        <w:rPr>
          <w:rFonts w:ascii="GHEA Grapalat" w:hAnsi="GHEA Grapalat" w:cs="Sylfaen"/>
          <w:szCs w:val="24"/>
          <w:lang w:val="hy-AM"/>
        </w:rPr>
        <w:t xml:space="preserve"> հասցեով:</w:t>
      </w:r>
    </w:p>
    <w:p w14:paraId="29073889" w14:textId="062A107F"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A386F" w:rsidRPr="002A386F">
        <w:rPr>
          <w:rFonts w:ascii="GHEA Grapalat" w:hAnsi="GHEA Grapalat" w:cs="Sylfaen"/>
          <w:szCs w:val="24"/>
          <w:lang w:val="hy-AM"/>
        </w:rPr>
        <w:t>Ն</w:t>
      </w:r>
      <w:r w:rsidR="002A386F" w:rsidRPr="002A386F">
        <w:rPr>
          <w:rFonts w:ascii="Cambria Math" w:hAnsi="Cambria Math" w:cs="Cambria Math"/>
          <w:szCs w:val="24"/>
          <w:lang w:val="hy-AM"/>
        </w:rPr>
        <w:t>․</w:t>
      </w:r>
      <w:r w:rsidR="002A386F" w:rsidRPr="002A386F">
        <w:rPr>
          <w:rFonts w:ascii="GHEA Grapalat" w:hAnsi="GHEA Grapalat" w:cs="Sylfaen"/>
          <w:szCs w:val="24"/>
          <w:lang w:val="hy-AM"/>
        </w:rPr>
        <w:t xml:space="preserve"> </w:t>
      </w:r>
      <w:r w:rsidR="002A386F" w:rsidRPr="002A386F">
        <w:rPr>
          <w:rFonts w:ascii="GHEA Grapalat" w:hAnsi="GHEA Grapalat" w:cs="GHEA Grapalat"/>
          <w:szCs w:val="24"/>
          <w:lang w:val="hy-AM"/>
        </w:rPr>
        <w:t>Տիգրան</w:t>
      </w:r>
      <w:r w:rsidR="002A386F" w:rsidRPr="002A386F">
        <w:rPr>
          <w:rFonts w:ascii="GHEA Grapalat" w:hAnsi="GHEA Grapalat" w:cs="Sylfaen"/>
          <w:szCs w:val="24"/>
          <w:lang w:val="hy-AM"/>
        </w:rPr>
        <w:t>յանը</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064ADD">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14:paraId="55BEF03C"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5"/>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45A08E8D" w14:textId="1FE992F0" w:rsidR="000845F6" w:rsidRPr="00064ADD" w:rsidRDefault="00E326DD" w:rsidP="002A386F">
      <w:pPr>
        <w:ind w:firstLine="567"/>
        <w:jc w:val="both"/>
        <w:rPr>
          <w:rFonts w:ascii="GHEA Grapalat" w:hAnsi="GHEA Grapalat" w:cs="Sylfaen"/>
          <w:sz w:val="20"/>
          <w:lang w:val="hy-AM"/>
        </w:rPr>
      </w:pPr>
      <w:r w:rsidRPr="00064ADD">
        <w:rPr>
          <w:rFonts w:ascii="GHEA Grapalat" w:hAnsi="GHEA Grapalat" w:cs="Sylfaen"/>
          <w:sz w:val="20"/>
          <w:lang w:val="hy-AM"/>
        </w:rPr>
        <w:t xml:space="preserve"> </w:t>
      </w:r>
      <w:r w:rsidR="001F0EE2" w:rsidRPr="00064ADD">
        <w:rPr>
          <w:rFonts w:ascii="GHEA Grapalat" w:hAnsi="GHEA Grapalat" w:cs="Sylfaen"/>
          <w:sz w:val="20"/>
          <w:lang w:val="hy-AM"/>
        </w:rPr>
        <w:t>4</w:t>
      </w:r>
      <w:r w:rsidR="003E3FD0" w:rsidRPr="00064ADD">
        <w:rPr>
          <w:rFonts w:ascii="GHEA Grapalat" w:hAnsi="GHEA Grapalat" w:cs="Sylfaen"/>
          <w:sz w:val="20"/>
          <w:lang w:val="hy-AM"/>
        </w:rPr>
        <w:t>)</w:t>
      </w:r>
      <w:r w:rsidR="000845F6" w:rsidRPr="00064ADD">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lang w:val="hy-AM"/>
        </w:rPr>
        <w:t xml:space="preserve">կնքվելիք </w:t>
      </w:r>
      <w:r w:rsidR="000845F6" w:rsidRPr="00064ADD">
        <w:rPr>
          <w:rFonts w:ascii="GHEA Grapalat" w:hAnsi="GHEA Grapalat" w:cs="Sylfaen"/>
          <w:sz w:val="20"/>
          <w:lang w:val="hy-AM"/>
        </w:rPr>
        <w:t>պայմանագիրն իրականացվելու է գործակալության միջոցով: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6"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6319B98"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831E9">
        <w:rPr>
          <w:rFonts w:ascii="GHEA Grapalat" w:hAnsi="GHEA Grapalat" w:cs="Sylfaen"/>
          <w:szCs w:val="24"/>
        </w:rPr>
        <w:t xml:space="preserve"> «</w:t>
      </w:r>
      <w:r w:rsidR="00535AF6">
        <w:rPr>
          <w:rFonts w:ascii="GHEA Grapalat" w:hAnsi="GHEA Grapalat" w:cs="Sylfaen"/>
          <w:szCs w:val="24"/>
          <w:lang w:val="hy-AM"/>
        </w:rPr>
        <w:t>4</w:t>
      </w:r>
      <w:r w:rsidR="00422209">
        <w:rPr>
          <w:rFonts w:ascii="GHEA Grapalat" w:hAnsi="GHEA Grapalat" w:cs="Sylfaen"/>
          <w:szCs w:val="24"/>
          <w:lang w:val="hy-AM"/>
        </w:rPr>
        <w:t>1</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w:t>
      </w:r>
      <w:r w:rsidR="00A3468D" w:rsidRPr="002A386F">
        <w:rPr>
          <w:rFonts w:ascii="GHEA Grapalat" w:hAnsi="GHEA Grapalat" w:cs="Sylfaen"/>
          <w:szCs w:val="24"/>
          <w:lang w:val="hy-AM"/>
        </w:rPr>
        <w:t>մը «</w:t>
      </w:r>
      <w:r w:rsidR="00535AF6">
        <w:rPr>
          <w:rFonts w:ascii="GHEA Grapalat" w:hAnsi="GHEA Grapalat" w:cs="Sylfaen"/>
          <w:szCs w:val="24"/>
          <w:lang w:val="hy-AM"/>
        </w:rPr>
        <w:t>9։45</w:t>
      </w:r>
      <w:r w:rsidR="00A3468D" w:rsidRPr="002A386F">
        <w:rPr>
          <w:rFonts w:ascii="GHEA Grapalat" w:hAnsi="GHEA Grapalat" w:cs="Sylfaen"/>
          <w:szCs w:val="24"/>
          <w:lang w:val="hy-AM"/>
        </w:rPr>
        <w:t>»-ի</w:t>
      </w:r>
      <w:r w:rsidR="00A3468D" w:rsidRPr="00DB445B">
        <w:rPr>
          <w:rFonts w:ascii="GHEA Grapalat" w:hAnsi="GHEA Grapalat" w:cs="Sylfaen"/>
          <w:szCs w:val="24"/>
          <w:lang w:val="hy-AM"/>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DB445B">
        <w:rPr>
          <w:rFonts w:ascii="GHEA Grapalat" w:hAnsi="GHEA Grapalat" w:cs="Sylfaen"/>
          <w:sz w:val="20"/>
          <w:lang w:val="hy-AM"/>
        </w:rPr>
        <w:t>Հայտերի</w:t>
      </w:r>
      <w:r w:rsidRPr="00064ADD">
        <w:rPr>
          <w:rFonts w:ascii="GHEA Grapalat" w:hAnsi="GHEA Grapalat" w:cs="Sylfaen"/>
          <w:sz w:val="20"/>
          <w:lang w:val="af-ZA"/>
        </w:rPr>
        <w:t xml:space="preserve"> </w:t>
      </w:r>
      <w:r w:rsidRPr="00DB445B">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DB445B">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DB445B">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DB445B">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DB445B">
        <w:rPr>
          <w:rFonts w:ascii="GHEA Grapalat" w:hAnsi="GHEA Grapalat" w:cs="Sylfaen"/>
          <w:sz w:val="20"/>
          <w:lang w:val="hy-AM"/>
        </w:rPr>
        <w:t>սույն</w:t>
      </w:r>
      <w:r w:rsidRPr="00064ADD">
        <w:rPr>
          <w:rFonts w:ascii="GHEA Grapalat" w:hAnsi="GHEA Grapalat" w:cs="Sylfaen"/>
          <w:sz w:val="20"/>
          <w:lang w:val="af-ZA"/>
        </w:rPr>
        <w:t xml:space="preserve"> </w:t>
      </w:r>
      <w:r w:rsidRPr="00DB445B">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DB445B">
        <w:rPr>
          <w:rFonts w:ascii="GHEA Grapalat" w:hAnsi="GHEA Grapalat" w:cs="Sylfaen"/>
          <w:sz w:val="20"/>
          <w:lang w:val="hy-AM"/>
        </w:rPr>
        <w:t>շրջանակում</w:t>
      </w:r>
      <w:r w:rsidRPr="00064ADD">
        <w:rPr>
          <w:rFonts w:ascii="GHEA Grapalat" w:hAnsi="GHEA Grapalat" w:cs="Sylfaen"/>
          <w:sz w:val="20"/>
          <w:lang w:val="af-ZA"/>
        </w:rPr>
        <w:t xml:space="preserve"> </w:t>
      </w:r>
      <w:r w:rsidRPr="00DB445B">
        <w:rPr>
          <w:rFonts w:ascii="GHEA Grapalat" w:hAnsi="GHEA Grapalat" w:cs="Sylfaen"/>
          <w:sz w:val="20"/>
          <w:lang w:val="hy-AM"/>
        </w:rPr>
        <w:t>գնվելիք</w:t>
      </w:r>
      <w:r w:rsidRPr="00064ADD">
        <w:rPr>
          <w:rFonts w:ascii="GHEA Grapalat" w:hAnsi="GHEA Grapalat" w:cs="Sylfaen"/>
          <w:sz w:val="20"/>
          <w:lang w:val="af-ZA"/>
        </w:rPr>
        <w:t xml:space="preserve"> </w:t>
      </w:r>
      <w:r w:rsidRPr="00DB445B">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DB445B">
        <w:rPr>
          <w:rFonts w:ascii="GHEA Grapalat" w:hAnsi="GHEA Grapalat" w:cs="Sylfaen"/>
          <w:sz w:val="20"/>
          <w:lang w:val="hy-AM"/>
        </w:rPr>
        <w:t>ինչպես</w:t>
      </w:r>
      <w:r w:rsidRPr="00064ADD">
        <w:rPr>
          <w:rFonts w:ascii="GHEA Grapalat" w:hAnsi="GHEA Grapalat" w:cs="Sylfaen"/>
          <w:sz w:val="20"/>
          <w:lang w:val="af-ZA"/>
        </w:rPr>
        <w:t xml:space="preserve"> </w:t>
      </w:r>
      <w:r w:rsidRPr="00DB445B">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07D9912E"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2A386F">
        <w:rPr>
          <w:rFonts w:ascii="GHEA Grapalat" w:hAnsi="GHEA Grapalat" w:cs="Sylfaen"/>
          <w:i w:val="0"/>
          <w:szCs w:val="24"/>
          <w:lang w:val="af-ZA"/>
        </w:rPr>
        <w:t>ՀՀ կենտրոնական բանկի կողմից հայտերի բացման օրվա դրությամբ սահմանած</w:t>
      </w:r>
      <w:r w:rsidR="00F11794"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0C1DF49F"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064ADD">
        <w:rPr>
          <w:rFonts w:ascii="GHEA Grapalat" w:hAnsi="GHEA Grapalat" w:cs="Sylfaen"/>
          <w:i w:val="0"/>
          <w:szCs w:val="24"/>
          <w:lang w:val="ru-RU"/>
        </w:rPr>
        <w:t>անձնաժողովի</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w:t>
      </w:r>
      <w:r w:rsidR="00153C87" w:rsidRPr="00064ADD">
        <w:rPr>
          <w:rFonts w:ascii="GHEA Grapalat" w:hAnsi="GHEA Grapalat" w:cs="Sylfaen"/>
          <w:i w:val="0"/>
          <w:szCs w:val="24"/>
          <w:lang w:val="ru-RU"/>
        </w:rPr>
        <w:t>ատվիրատուի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և</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w:t>
      </w:r>
      <w:r w:rsidR="00153C87" w:rsidRPr="00064ADD">
        <w:rPr>
          <w:rFonts w:ascii="GHEA Grapalat" w:hAnsi="GHEA Grapalat" w:cs="Sylfaen"/>
          <w:i w:val="0"/>
          <w:szCs w:val="24"/>
          <w:lang w:val="ru-RU"/>
        </w:rPr>
        <w:t>ասնակիցների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բանակցություններն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արգելվում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բացառությամբ</w:t>
      </w:r>
      <w:r w:rsidR="00096865" w:rsidRPr="00064ADD">
        <w:rPr>
          <w:rFonts w:ascii="GHEA Grapalat" w:hAnsi="GHEA Grapalat" w:cs="Sylfaen"/>
          <w:i w:val="0"/>
          <w:szCs w:val="24"/>
          <w:lang w:val="af-ZA"/>
        </w:rPr>
        <w:t>`</w:t>
      </w:r>
    </w:p>
    <w:p w14:paraId="743E1E46" w14:textId="77777777"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14:paraId="0E1C4B35" w14:textId="77777777"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14:paraId="6E7DF9C2"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33A58" w:rsidRPr="00064ADD">
        <w:rPr>
          <w:rFonts w:ascii="GHEA Grapalat" w:hAnsi="GHEA Grapalat"/>
          <w:sz w:val="20"/>
          <w:lang w:val="af-ZA" w:eastAsia="x-none"/>
        </w:rPr>
        <w:t>6</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DF0D0A">
        <w:rPr>
          <w:rFonts w:ascii="GHEA Grapalat" w:hAnsi="GHEA Grapalat" w:cs="Sylfaen"/>
          <w:sz w:val="20"/>
          <w:szCs w:val="22"/>
          <w:lang w:val="hy-AM"/>
        </w:rPr>
        <w:t>այդպիսին չճանաչված</w:t>
      </w:r>
      <w:r w:rsidR="00AF3CCA" w:rsidRPr="00DF0D0A" w:rsidDel="00AF3CCA">
        <w:rPr>
          <w:rFonts w:ascii="GHEA Grapalat" w:hAnsi="GHEA Grapalat" w:cs="Sylfaen"/>
          <w:sz w:val="18"/>
          <w:szCs w:val="22"/>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14:paraId="71E36895"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DF0D0A">
        <w:rPr>
          <w:rFonts w:ascii="GHEA Grapalat" w:hAnsi="GHEA Grapalat" w:cs="Sylfaen"/>
          <w:sz w:val="20"/>
          <w:szCs w:val="22"/>
          <w:lang w:val="hy-AM"/>
        </w:rPr>
        <w:t>այդպիսին չճանաչված</w:t>
      </w:r>
      <w:r w:rsidR="00AF3CCA" w:rsidRPr="00DF0D0A" w:rsidDel="00AF3CCA">
        <w:rPr>
          <w:rFonts w:ascii="GHEA Grapalat" w:hAnsi="GHEA Grapalat" w:cs="Sylfaen"/>
          <w:sz w:val="18"/>
          <w:szCs w:val="22"/>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72F65D82"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proofErr w:type="gramStart"/>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w:t>
      </w:r>
      <w:proofErr w:type="gramEnd"/>
      <w:r w:rsidR="00AF3CCA" w:rsidRPr="00064ADD">
        <w:rPr>
          <w:rFonts w:ascii="GHEA Grapalat" w:hAnsi="GHEA Grapalat" w:cs="Sylfaen"/>
          <w:sz w:val="20"/>
          <w:szCs w:val="24"/>
          <w:lang w:val="hy-AM" w:eastAsia="en-US"/>
        </w:rPr>
        <w:t xml:space="preserve">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14:paraId="706E3331" w14:textId="77777777"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14:paraId="4EAEDF74" w14:textId="77777777"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14:paraId="25BF3A56" w14:textId="77777777" w:rsidR="00387F66" w:rsidRPr="00064ADD" w:rsidRDefault="005D3374" w:rsidP="00FC415D">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p>
    <w:p w14:paraId="342DBCE0" w14:textId="77777777" w:rsidR="00C52CD8" w:rsidRPr="00064ADD" w:rsidRDefault="00704862" w:rsidP="00EF3662">
      <w:pPr>
        <w:ind w:firstLine="708"/>
        <w:jc w:val="both"/>
        <w:rPr>
          <w:rFonts w:ascii="GHEA Grapalat" w:hAnsi="GHEA Grapalat" w:cs="Sylfaen"/>
          <w:sz w:val="20"/>
          <w:lang w:val="hy-AM"/>
        </w:rPr>
      </w:pPr>
      <w:r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lastRenderedPageBreak/>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7" w:name="_Hlk9262487"/>
      <w:r w:rsidR="00476579" w:rsidRPr="00064ADD">
        <w:rPr>
          <w:rFonts w:ascii="GHEA Grapalat" w:hAnsi="GHEA Grapalat" w:cs="Sylfaen"/>
          <w:sz w:val="20"/>
          <w:szCs w:val="24"/>
          <w:lang w:val="hy-AM" w:eastAsia="en-US"/>
        </w:rPr>
        <w:t xml:space="preserve"> </w:t>
      </w:r>
      <w:bookmarkEnd w:id="7"/>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77777777"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lastRenderedPageBreak/>
        <w:t xml:space="preserve"> </w:t>
      </w:r>
      <w:r w:rsidRPr="00993392">
        <w:rPr>
          <w:rFonts w:ascii="GHEA Grapalat" w:hAnsi="GHEA Grapalat" w:cs="Sylfaen"/>
          <w:sz w:val="20"/>
          <w:lang w:val="af-ZA"/>
        </w:rPr>
        <w:t>Ընդ որում, եթե՝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E831B96" w14:textId="77777777"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37B1234C" w14:textId="110FBCFF"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106219DB"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571F29" w:rsidRPr="00064ADD">
        <w:rPr>
          <w:rFonts w:ascii="GHEA Grapalat" w:hAnsi="GHEA Grapalat" w:cs="Tahoma"/>
        </w:rPr>
        <w:t>։</w:t>
      </w:r>
      <w:r w:rsidR="002B103D" w:rsidRPr="00064ADD">
        <w:rPr>
          <w:rFonts w:ascii="GHEA Grapalat" w:hAnsi="GHEA Grapalat" w:cs="Tahoma"/>
          <w:lang w:val="hy-AM"/>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8CA1B34"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2A386F">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422DEAD8" w14:textId="77777777" w:rsidR="002A386F" w:rsidRDefault="00030D40" w:rsidP="00781235">
      <w:pPr>
        <w:ind w:firstLine="567"/>
        <w:jc w:val="both"/>
        <w:rPr>
          <w:rFonts w:ascii="GHEA Grapalat" w:hAnsi="GHEA Grapalat" w:cs="Sylfaen"/>
          <w:sz w:val="20"/>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ապահովումները: </w:t>
      </w:r>
    </w:p>
    <w:p w14:paraId="177F3ECB" w14:textId="3A941C38"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30331" w:rsidRPr="00064ADD">
        <w:rPr>
          <w:rFonts w:ascii="GHEA Grapalat" w:hAnsi="GHEA Grapalat" w:cs="Sylfaen"/>
          <w:sz w:val="20"/>
          <w:lang w:val="af-ZA"/>
        </w:rPr>
        <w:t>:</w:t>
      </w:r>
    </w:p>
    <w:p w14:paraId="0798AF1E"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4A91587A"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9498F34" w14:textId="597E4C12" w:rsidR="00CF12EE" w:rsidRPr="00674D33"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E02338" w:rsidRPr="00064ADD">
        <w:rPr>
          <w:rFonts w:ascii="GHEA Grapalat" w:hAnsi="GHEA Grapalat" w:cs="Arial"/>
          <w:sz w:val="20"/>
          <w:lang w:val="af-ZA"/>
        </w:rPr>
        <w:t xml:space="preserve"> </w:t>
      </w:r>
      <w:r w:rsidR="00ED01B4" w:rsidRPr="00064ADD">
        <w:rPr>
          <w:rStyle w:val="af6"/>
          <w:rFonts w:ascii="GHEA Grapalat" w:hAnsi="GHEA Grapalat" w:cs="Arial"/>
          <w:color w:val="FFFFFF"/>
          <w:sz w:val="20"/>
        </w:rPr>
        <w:footnoteReference w:id="1"/>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D392B00"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lastRenderedPageBreak/>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4ABD6E67" w14:textId="2C5CD8FB" w:rsidR="00096865" w:rsidRPr="00F32152" w:rsidRDefault="00096865" w:rsidP="00EF3662">
      <w:pPr>
        <w:ind w:firstLine="567"/>
        <w:jc w:val="both"/>
        <w:rPr>
          <w:rFonts w:ascii="GHEA Grapalat" w:hAnsi="GHEA Grapalat" w:cs="Sylfaen"/>
          <w:sz w:val="20"/>
          <w:vertAlign w:val="superscript"/>
          <w:lang w:val="hy-AM"/>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համապատասխանաբար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Հայաստանի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Հանրապետության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ավագանու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այլ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պատվիրատուների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դեպքում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ընդհանուր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կառավարումն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իրականացնող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լիազորված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մարմնի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ղեկավարի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իսկ</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հիմնադրամների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դեպքում</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հոգաբարձուների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խորհրդի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որոշման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վրա</w:t>
      </w:r>
      <w:r w:rsidR="00A10D1E" w:rsidRPr="00064ADD">
        <w:rPr>
          <w:rStyle w:val="af6"/>
          <w:rFonts w:ascii="GHEA Grapalat" w:hAnsi="GHEA Grapalat" w:cs="Sylfaen"/>
          <w:color w:val="FFFFFF"/>
          <w:sz w:val="20"/>
        </w:rPr>
        <w:footnoteReference w:id="2"/>
      </w:r>
      <w:r w:rsidR="00FF0FE2" w:rsidRPr="00064ADD">
        <w:rPr>
          <w:rFonts w:ascii="GHEA Grapalat" w:hAnsi="GHEA Grapalat" w:cs="Sylfaen"/>
          <w:sz w:val="20"/>
          <w:lang w:val="hy-AM"/>
        </w:rPr>
        <w:t>:</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0136F8B2" w:rsidR="00096865" w:rsidRPr="00F32152" w:rsidRDefault="00096865" w:rsidP="00EF3662">
      <w:pPr>
        <w:ind w:firstLine="567"/>
        <w:jc w:val="both"/>
        <w:rPr>
          <w:rFonts w:ascii="Cambria Math" w:hAnsi="Cambria Math" w:cs="Sylfaen"/>
          <w:sz w:val="20"/>
          <w:lang w:val="hy-AM"/>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F32152">
        <w:rPr>
          <w:rFonts w:ascii="Cambria Math" w:hAnsi="Cambria Math" w:cs="Sylfaen"/>
          <w:sz w:val="20"/>
          <w:lang w:val="hy-AM"/>
        </w:rPr>
        <w:t>․</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F32152">
        <w:rPr>
          <w:rFonts w:ascii="GHEA Grapalat" w:hAnsi="GHEA Grapalat" w:cs="Sylfaen"/>
          <w:sz w:val="20"/>
          <w:lang w:val="hy-AM"/>
        </w:rPr>
        <w:t>նման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ընթացակարգը</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չկայացած</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հայտարարվելու</w:t>
      </w:r>
      <w:r w:rsidR="00A747D4" w:rsidRPr="00F32152">
        <w:rPr>
          <w:rFonts w:ascii="GHEA Grapalat" w:hAnsi="GHEA Grapalat" w:cs="Sylfaen"/>
          <w:sz w:val="20"/>
          <w:lang w:val="hy-AM"/>
        </w:rPr>
        <w:t>ն</w:t>
      </w:r>
      <w:r w:rsidR="00A747D4" w:rsidRPr="00064ADD">
        <w:rPr>
          <w:rFonts w:ascii="GHEA Grapalat" w:hAnsi="GHEA Grapalat" w:cs="Sylfaen"/>
          <w:sz w:val="20"/>
          <w:lang w:val="af-ZA"/>
        </w:rPr>
        <w:t xml:space="preserve"> </w:t>
      </w:r>
      <w:r w:rsidR="00A747D4" w:rsidRPr="00F32152">
        <w:rPr>
          <w:rFonts w:ascii="GHEA Grapalat" w:hAnsi="GHEA Grapalat" w:cs="Sylfaen"/>
          <w:sz w:val="20"/>
          <w:lang w:val="hy-AM"/>
        </w:rPr>
        <w:t>հաջորդող</w:t>
      </w:r>
      <w:r w:rsidR="00A747D4" w:rsidRPr="00064ADD">
        <w:rPr>
          <w:rFonts w:ascii="GHEA Grapalat" w:hAnsi="GHEA Grapalat" w:cs="Sylfaen"/>
          <w:sz w:val="20"/>
          <w:lang w:val="af-ZA"/>
        </w:rPr>
        <w:t xml:space="preserve"> </w:t>
      </w:r>
      <w:r w:rsidR="00A747D4" w:rsidRPr="00F32152">
        <w:rPr>
          <w:rFonts w:ascii="GHEA Grapalat" w:hAnsi="GHEA Grapalat" w:cs="Sylfaen"/>
          <w:sz w:val="20"/>
          <w:lang w:val="hy-AM"/>
        </w:rPr>
        <w:t>աշխատանքային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օրվա</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F32152">
        <w:rPr>
          <w:rFonts w:ascii="GHEA Grapalat" w:hAnsi="GHEA Grapalat" w:cs="Sylfaen"/>
          <w:sz w:val="20"/>
          <w:lang w:val="hy-AM"/>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F32152">
        <w:rPr>
          <w:rFonts w:ascii="GHEA Grapalat" w:hAnsi="GHEA Grapalat" w:cs="Sylfaen"/>
          <w:sz w:val="20"/>
          <w:lang w:val="hy-AM"/>
        </w:rPr>
        <w:t>հայտարարություն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որում</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նշվում</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գնման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ընթացակարգը</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չկայացած</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հայտարարվելու</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հիմնավորումը։</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282AF5C1" w:rsidR="00096865" w:rsidRPr="00064ADD" w:rsidRDefault="0084672F"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Բ Ա Ց   Մ Ր Ց Ո Ւ Յ Թ Ի  </w:t>
      </w:r>
      <w:r w:rsidR="00672101">
        <w:rPr>
          <w:rFonts w:ascii="GHEA Grapalat" w:hAnsi="GHEA Grapalat" w:cs="Sylfaen"/>
          <w:b/>
          <w:szCs w:val="22"/>
          <w:lang w:val="hy-AM"/>
        </w:rPr>
        <w:t xml:space="preserve">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3"/>
      </w:r>
    </w:p>
    <w:p w14:paraId="01C99DF8" w14:textId="0078FED8" w:rsidR="006505D2" w:rsidRPr="00064AD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r w:rsidR="00653219" w:rsidRPr="00064ADD">
        <w:rPr>
          <w:rFonts w:ascii="GHEA Grapalat" w:hAnsi="GHEA Grapalat" w:cs="Sylfaen"/>
          <w:sz w:val="20"/>
          <w:lang w:val="hy-AM"/>
        </w:rPr>
        <w:t xml:space="preserve"> </w:t>
      </w:r>
      <w:r w:rsidR="00AE3B58" w:rsidRPr="00064ADD">
        <w:rPr>
          <w:rStyle w:val="af6"/>
          <w:rFonts w:ascii="GHEA Grapalat" w:hAnsi="GHEA Grapalat"/>
          <w:color w:val="FFFFFF"/>
          <w:sz w:val="20"/>
          <w:lang w:val="hy-AM"/>
        </w:rPr>
        <w:footnoteReference w:id="4"/>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18ADF781"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DF0D0A">
        <w:rPr>
          <w:rFonts w:ascii="GHEA Grapalat" w:hAnsi="GHEA Grapalat" w:cs="Sylfaen"/>
          <w:sz w:val="20"/>
          <w:szCs w:val="20"/>
          <w:lang w:val="hy-AM"/>
        </w:rPr>
        <w:t xml:space="preserve"> </w:t>
      </w:r>
      <w:r w:rsidR="00DF0D0A">
        <w:rPr>
          <w:rFonts w:ascii="GHEA Grapalat" w:hAnsi="GHEA Grapalat"/>
          <w:sz w:val="20"/>
          <w:szCs w:val="20"/>
          <w:lang w:val="hy-AM"/>
        </w:rPr>
        <w:t xml:space="preserve">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A547B" w:rsidRDefault="00B2572B" w:rsidP="000A547B">
      <w:pPr>
        <w:pStyle w:val="31"/>
        <w:spacing w:line="240" w:lineRule="auto"/>
        <w:jc w:val="right"/>
        <w:rPr>
          <w:rFonts w:ascii="GHEA Grapalat" w:hAnsi="GHEA Grapalat" w:cs="Sylfaen"/>
          <w:b/>
          <w:lang w:val="es-ES"/>
        </w:rPr>
      </w:pPr>
      <w:r w:rsidRPr="00064ADD">
        <w:rPr>
          <w:rFonts w:ascii="GHEA Grapalat" w:hAnsi="GHEA Grapalat" w:cs="Sylfaen"/>
          <w:b/>
          <w:lang w:val="es-ES"/>
        </w:rPr>
        <w:t>Հավելված</w:t>
      </w:r>
      <w:r w:rsidRPr="000A547B">
        <w:rPr>
          <w:rFonts w:ascii="GHEA Grapalat" w:hAnsi="GHEA Grapalat" w:cs="Sylfaen"/>
          <w:b/>
          <w:lang w:val="es-ES"/>
        </w:rPr>
        <w:t xml:space="preserve">  N 1</w:t>
      </w:r>
    </w:p>
    <w:p w14:paraId="02FEE334" w14:textId="6813550A" w:rsidR="00B2572B" w:rsidRPr="00B9559C" w:rsidRDefault="00451107" w:rsidP="00EF3662">
      <w:pPr>
        <w:pStyle w:val="31"/>
        <w:spacing w:line="240" w:lineRule="auto"/>
        <w:jc w:val="right"/>
        <w:rPr>
          <w:rFonts w:ascii="GHEA Grapalat" w:hAnsi="GHEA Grapalat" w:cs="Sylfaen"/>
          <w:b/>
          <w:bCs/>
          <w:lang w:val="es-ES"/>
        </w:rPr>
      </w:pPr>
      <w:r w:rsidRPr="00B9559C">
        <w:rPr>
          <w:rFonts w:ascii="GHEA Grapalat" w:hAnsi="GHEA Grapalat"/>
          <w:b/>
          <w:bCs/>
          <w:lang w:val="af-ZA"/>
        </w:rPr>
        <w:t>«</w:t>
      </w:r>
      <w:r w:rsidR="00535AF6">
        <w:rPr>
          <w:rFonts w:ascii="GHEA Grapalat" w:hAnsi="GHEA Grapalat"/>
          <w:b/>
          <w:bCs/>
          <w:lang w:val="af-ZA"/>
        </w:rPr>
        <w:t>ԱՄՓՀ-ԲՄԾՁԲ-38/24</w:t>
      </w:r>
      <w:r w:rsidRPr="00B9559C">
        <w:rPr>
          <w:rFonts w:ascii="GHEA Grapalat" w:hAnsi="GHEA Grapalat"/>
          <w:b/>
          <w:bCs/>
          <w:lang w:val="hy-AM"/>
        </w:rPr>
        <w:t xml:space="preserve">» </w:t>
      </w:r>
      <w:r w:rsidR="00B2572B" w:rsidRPr="00B9559C">
        <w:rPr>
          <w:rFonts w:ascii="GHEA Grapalat" w:hAnsi="GHEA Grapalat" w:cs="Sylfaen"/>
          <w:b/>
          <w:bCs/>
          <w:lang w:val="es-ES"/>
        </w:rPr>
        <w:t>ծածկագրով</w:t>
      </w:r>
    </w:p>
    <w:p w14:paraId="075F0508" w14:textId="35DE8B58" w:rsidR="00B2572B" w:rsidRPr="00B9559C" w:rsidRDefault="0084672F" w:rsidP="00EF3662">
      <w:pPr>
        <w:pStyle w:val="31"/>
        <w:spacing w:line="240" w:lineRule="auto"/>
        <w:jc w:val="right"/>
        <w:rPr>
          <w:rFonts w:ascii="GHEA Grapalat" w:hAnsi="GHEA Grapalat" w:cs="Arial"/>
          <w:b/>
          <w:bCs/>
          <w:lang w:val="es-ES"/>
        </w:rPr>
      </w:pPr>
      <w:r>
        <w:rPr>
          <w:rFonts w:ascii="GHEA Grapalat" w:hAnsi="GHEA Grapalat" w:cs="Sylfaen"/>
          <w:b/>
          <w:bCs/>
          <w:lang w:val="es-ES"/>
        </w:rPr>
        <w:t>բաց մրցույթ</w:t>
      </w:r>
      <w:r w:rsidR="00131DCD">
        <w:rPr>
          <w:rFonts w:ascii="GHEA Grapalat" w:hAnsi="GHEA Grapalat" w:cs="Sylfaen"/>
          <w:b/>
          <w:bCs/>
          <w:lang w:val="es-ES"/>
        </w:rPr>
        <w:t>ի</w:t>
      </w:r>
      <w:r w:rsidR="00B2572B" w:rsidRPr="00B9559C">
        <w:rPr>
          <w:rFonts w:ascii="GHEA Grapalat" w:hAnsi="GHEA Grapalat" w:cs="Sylfaen"/>
          <w:b/>
          <w:bCs/>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1322B74C" w:rsidR="00B2572B" w:rsidRPr="00064ADD" w:rsidRDefault="0084672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ԲԱՑ ՄՐՑՈՒՅԹ</w:t>
      </w:r>
      <w:r w:rsidR="00131DCD">
        <w:rPr>
          <w:rFonts w:ascii="GHEA Grapalat" w:hAnsi="GHEA Grapalat" w:cs="Sylfaen"/>
          <w:color w:val="auto"/>
          <w:sz w:val="24"/>
          <w:szCs w:val="24"/>
          <w:lang w:val="es-ES"/>
        </w:rPr>
        <w:t>Ի</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7C037CE3" w:rsidR="00B2572B" w:rsidRPr="00064ADD" w:rsidRDefault="00672101" w:rsidP="00EF3662">
      <w:pPr>
        <w:jc w:val="both"/>
        <w:rPr>
          <w:rFonts w:ascii="GHEA Grapalat" w:hAnsi="GHEA Grapalat"/>
          <w:sz w:val="22"/>
          <w:szCs w:val="22"/>
          <w:u w:val="single"/>
          <w:lang w:val="es-ES"/>
        </w:rPr>
      </w:pPr>
      <w:r>
        <w:rPr>
          <w:rFonts w:ascii="GHEA Grapalat" w:hAnsi="GHEA Grapalat" w:cs="Sylfaen"/>
          <w:sz w:val="20"/>
          <w:szCs w:val="20"/>
          <w:lang w:val="es-ES"/>
        </w:rPr>
        <w:t>Փարաքար</w:t>
      </w:r>
      <w:r w:rsidR="00BA2FE7">
        <w:rPr>
          <w:rFonts w:ascii="GHEA Grapalat" w:hAnsi="GHEA Grapalat" w:cs="Sylfaen"/>
          <w:sz w:val="20"/>
          <w:szCs w:val="20"/>
          <w:lang w:val="hy-AM"/>
        </w:rPr>
        <w:t>ի</w:t>
      </w:r>
      <w:r>
        <w:rPr>
          <w:rFonts w:ascii="GHEA Grapalat" w:hAnsi="GHEA Grapalat" w:cs="Sylfaen"/>
          <w:sz w:val="20"/>
          <w:szCs w:val="20"/>
          <w:lang w:val="es-ES"/>
        </w:rPr>
        <w:t xml:space="preserve"> համայն</w:t>
      </w:r>
      <w:r>
        <w:rPr>
          <w:rFonts w:ascii="GHEA Grapalat" w:hAnsi="GHEA Grapalat" w:cs="Sylfaen"/>
          <w:sz w:val="20"/>
          <w:szCs w:val="20"/>
          <w:lang w:val="hy-AM"/>
        </w:rPr>
        <w:t>ք</w:t>
      </w:r>
      <w:r w:rsidR="00BA2FE7">
        <w:rPr>
          <w:rFonts w:ascii="GHEA Grapalat" w:hAnsi="GHEA Grapalat" w:cs="Sylfaen"/>
          <w:sz w:val="20"/>
          <w:szCs w:val="20"/>
          <w:lang w:val="hy-AM"/>
        </w:rPr>
        <w:t>ապետարանի</w:t>
      </w:r>
      <w:r>
        <w:rPr>
          <w:rFonts w:ascii="GHEA Grapalat" w:hAnsi="GHEA Grapalat" w:cs="Sylfaen"/>
          <w:sz w:val="20"/>
          <w:szCs w:val="20"/>
          <w:lang w:val="hy-AM"/>
        </w:rPr>
        <w:t xml:space="preserve"> </w:t>
      </w:r>
      <w:r w:rsidR="00876CB8">
        <w:rPr>
          <w:rFonts w:ascii="GHEA Grapalat" w:hAnsi="GHEA Grapalat" w:cs="Sylfaen"/>
          <w:sz w:val="20"/>
          <w:szCs w:val="20"/>
          <w:lang w:val="hy-AM"/>
        </w:rPr>
        <w:t xml:space="preserve"> </w:t>
      </w:r>
      <w:r w:rsidR="00B2572B" w:rsidRPr="00064ADD">
        <w:rPr>
          <w:rFonts w:ascii="GHEA Grapalat" w:hAnsi="GHEA Grapalat" w:cs="Sylfaen"/>
          <w:sz w:val="20"/>
          <w:szCs w:val="20"/>
          <w:lang w:val="es-ES"/>
        </w:rPr>
        <w:t>կողմից</w:t>
      </w:r>
      <w:r w:rsidR="00B2572B" w:rsidRPr="000A547B">
        <w:rPr>
          <w:rFonts w:ascii="GHEA Grapalat" w:hAnsi="GHEA Grapalat" w:cs="Sylfaen"/>
          <w:sz w:val="20"/>
          <w:szCs w:val="20"/>
          <w:lang w:val="es-ES"/>
        </w:rPr>
        <w:t xml:space="preserve">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00B2572B"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30EA83B" w:rsidR="00B2572B" w:rsidRPr="00064ADD" w:rsidRDefault="0084672F" w:rsidP="00EF3662">
      <w:pPr>
        <w:jc w:val="both"/>
        <w:rPr>
          <w:rFonts w:ascii="GHEA Grapalat" w:hAnsi="GHEA Grapalat" w:cs="Sylfaen"/>
          <w:sz w:val="20"/>
          <w:szCs w:val="20"/>
          <w:lang w:val="es-ES"/>
        </w:rPr>
      </w:pPr>
      <w:r>
        <w:rPr>
          <w:rFonts w:ascii="GHEA Grapalat" w:hAnsi="GHEA Grapalat" w:cs="Sylfaen"/>
          <w:sz w:val="20"/>
          <w:szCs w:val="20"/>
          <w:lang w:val="es-ES"/>
        </w:rPr>
        <w:t>բաց մրցույթ</w:t>
      </w:r>
      <w:r w:rsidR="00131DCD">
        <w:rPr>
          <w:rFonts w:ascii="GHEA Grapalat" w:hAnsi="GHEA Grapalat" w:cs="Sylfaen"/>
          <w:sz w:val="20"/>
          <w:szCs w:val="20"/>
          <w:lang w:val="es-ES"/>
        </w:rPr>
        <w:t>ի</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14:paraId="36640551" w14:textId="77777777"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14:paraId="362CBC0F" w14:textId="77777777"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14:paraId="6D3757CC" w14:textId="3594734E"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Pr="00064ADD">
        <w:rPr>
          <w:rFonts w:ascii="GHEA Grapalat" w:hAnsi="GHEA Grapalat" w:cs="Arial"/>
          <w:sz w:val="20"/>
          <w:szCs w:val="20"/>
          <w:lang w:val="es-ES"/>
        </w:rPr>
        <w:t xml:space="preserve">ծածկագրով  </w:t>
      </w:r>
      <w:r w:rsidR="0084672F">
        <w:rPr>
          <w:rFonts w:ascii="GHEA Grapalat" w:hAnsi="GHEA Grapalat" w:cs="Arial"/>
          <w:sz w:val="20"/>
          <w:szCs w:val="20"/>
          <w:lang w:val="es-ES"/>
        </w:rPr>
        <w:t>բաց մրցույթ</w:t>
      </w:r>
      <w:r w:rsidR="00131DCD">
        <w:rPr>
          <w:rFonts w:ascii="GHEA Grapalat" w:hAnsi="GHEA Grapalat" w:cs="Arial"/>
          <w:sz w:val="20"/>
          <w:szCs w:val="20"/>
          <w:lang w:val="es-ES"/>
        </w:rPr>
        <w:t>ի</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5"/>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14:paraId="7F3030D4" w14:textId="48309D0C"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006C3873" w:rsidRPr="00064ADD">
        <w:rPr>
          <w:rFonts w:ascii="GHEA Grapalat" w:hAnsi="GHEA Grapalat" w:cs="Arial"/>
          <w:sz w:val="20"/>
          <w:szCs w:val="20"/>
          <w:lang w:val="es-ES"/>
        </w:rPr>
        <w:t xml:space="preserve">ծածկագրով </w:t>
      </w:r>
      <w:r w:rsidR="0084672F">
        <w:rPr>
          <w:rFonts w:ascii="GHEA Grapalat" w:hAnsi="GHEA Grapalat" w:cs="Arial"/>
          <w:sz w:val="20"/>
          <w:szCs w:val="20"/>
          <w:lang w:val="es-ES"/>
        </w:rPr>
        <w:t>ԲԱՑ ՄՐՑՈՒՅԹ</w:t>
      </w:r>
      <w:r w:rsidR="00131DCD">
        <w:rPr>
          <w:rFonts w:ascii="GHEA Grapalat" w:hAnsi="GHEA Grapalat" w:cs="Arial"/>
          <w:sz w:val="20"/>
          <w:szCs w:val="20"/>
          <w:lang w:val="es-ES"/>
        </w:rPr>
        <w:t>Ի</w:t>
      </w:r>
      <w:r w:rsidR="006C3873" w:rsidRPr="00064ADD">
        <w:rPr>
          <w:rFonts w:ascii="GHEA Grapalat" w:hAnsi="GHEA Grapalat" w:cs="Arial"/>
          <w:sz w:val="20"/>
          <w:szCs w:val="20"/>
          <w:lang w:val="es-ES"/>
        </w:rPr>
        <w:t>ն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lastRenderedPageBreak/>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6"/>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78023764"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8D288D" w:rsidRDefault="00B2572B" w:rsidP="000B1088">
      <w:pPr>
        <w:pStyle w:val="31"/>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w:t>
      </w:r>
      <w:r w:rsidR="00764040" w:rsidRPr="008D288D">
        <w:rPr>
          <w:rFonts w:ascii="GHEA Grapalat" w:hAnsi="GHEA Grapalat" w:cs="Sylfaen"/>
          <w:b/>
          <w:lang w:val="hy-AM"/>
        </w:rPr>
        <w:t>2</w:t>
      </w:r>
    </w:p>
    <w:p w14:paraId="7DD8B315" w14:textId="26F0EAE4" w:rsidR="00B2572B" w:rsidRPr="008D288D" w:rsidRDefault="00451107" w:rsidP="00EF3662">
      <w:pPr>
        <w:pStyle w:val="31"/>
        <w:spacing w:line="240" w:lineRule="auto"/>
        <w:jc w:val="right"/>
        <w:rPr>
          <w:rFonts w:ascii="GHEA Grapalat" w:hAnsi="GHEA Grapalat" w:cs="Sylfaen"/>
          <w:b/>
          <w:lang w:val="hy-AM"/>
        </w:rPr>
      </w:pPr>
      <w:r w:rsidRPr="00DF4927">
        <w:rPr>
          <w:rFonts w:ascii="GHEA Grapalat" w:hAnsi="GHEA Grapalat"/>
          <w:lang w:val="af-ZA"/>
        </w:rPr>
        <w:t>«</w:t>
      </w:r>
      <w:r w:rsidR="00535AF6">
        <w:rPr>
          <w:rFonts w:ascii="GHEA Grapalat" w:hAnsi="GHEA Grapalat"/>
          <w:lang w:val="af-ZA"/>
        </w:rPr>
        <w:t>ԱՄՓՀ-ԲՄԾՁԲ-38/24</w:t>
      </w:r>
      <w:r>
        <w:rPr>
          <w:rFonts w:ascii="GHEA Grapalat" w:hAnsi="GHEA Grapalat"/>
          <w:lang w:val="hy-AM"/>
        </w:rPr>
        <w:t xml:space="preserve">» </w:t>
      </w:r>
      <w:r w:rsidR="00B2572B" w:rsidRPr="00064ADD">
        <w:rPr>
          <w:rFonts w:ascii="GHEA Grapalat" w:hAnsi="GHEA Grapalat" w:cs="Sylfaen"/>
          <w:b/>
          <w:lang w:val="hy-AM"/>
        </w:rPr>
        <w:t>ծածկագրով</w:t>
      </w:r>
    </w:p>
    <w:p w14:paraId="7D5B2B8E" w14:textId="1397C1BD" w:rsidR="00B2572B" w:rsidRPr="008D288D" w:rsidRDefault="0084672F"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 բաց մրցույթ</w:t>
      </w:r>
      <w:r w:rsidR="00131DCD">
        <w:rPr>
          <w:rFonts w:ascii="GHEA Grapalat" w:hAnsi="GHEA Grapalat" w:cs="Sylfaen"/>
          <w:b/>
          <w:lang w:val="hy-AM"/>
        </w:rPr>
        <w:t>ի</w:t>
      </w:r>
      <w:r>
        <w:rPr>
          <w:rFonts w:ascii="GHEA Grapalat" w:hAnsi="GHEA Grapalat" w:cs="Sylfaen"/>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7A9A7A3"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Pr="00064ADD">
        <w:rPr>
          <w:rFonts w:ascii="GHEA Grapalat" w:hAnsi="GHEA Grapalat" w:cs="Arial"/>
          <w:sz w:val="20"/>
          <w:szCs w:val="20"/>
          <w:lang w:val="es-ES"/>
        </w:rPr>
        <w:t xml:space="preserve">ծածկագրով </w:t>
      </w:r>
      <w:r w:rsidR="0084672F">
        <w:rPr>
          <w:rFonts w:ascii="GHEA Grapalat" w:hAnsi="GHEA Grapalat" w:cs="Arial"/>
          <w:sz w:val="20"/>
          <w:szCs w:val="20"/>
          <w:lang w:val="es-ES"/>
        </w:rPr>
        <w:t xml:space="preserve"> բաց մրցույթ</w:t>
      </w:r>
      <w:r w:rsidR="00131DCD">
        <w:rPr>
          <w:rFonts w:ascii="GHEA Grapalat" w:hAnsi="GHEA Grapalat" w:cs="Arial"/>
          <w:sz w:val="20"/>
          <w:szCs w:val="20"/>
          <w:lang w:val="es-ES"/>
        </w:rPr>
        <w:t>ի</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0" w:name="_Hlk23147299"/>
      <w:r w:rsidRPr="00064ADD">
        <w:rPr>
          <w:rFonts w:ascii="GHEA Grapalat" w:hAnsi="GHEA Grapalat" w:cs="Sylfaen"/>
          <w:vertAlign w:val="superscript"/>
          <w:lang w:val="hy-AM"/>
        </w:rPr>
        <w:t xml:space="preserve">                                                                                     մասնակցի անվանումը</w:t>
      </w:r>
    </w:p>
    <w:bookmarkEnd w:id="1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535AF6"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535AF6"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535AF6"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535AF6"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7"/>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2286D1" w14:textId="77777777" w:rsidR="00B2572B" w:rsidRPr="00064ADD" w:rsidRDefault="00B2572B" w:rsidP="00EF3662">
      <w:pPr>
        <w:rPr>
          <w:rFonts w:ascii="GHEA Grapalat" w:hAnsi="GHEA Grapalat" w:cs="Sylfaen"/>
          <w:i/>
          <w:sz w:val="16"/>
          <w:szCs w:val="16"/>
          <w:lang w:val="hy-AM" w:eastAsia="ru-RU"/>
        </w:rPr>
      </w:pPr>
    </w:p>
    <w:p w14:paraId="3A9AB161" w14:textId="77777777" w:rsidR="00B2572B" w:rsidRPr="00064ADD" w:rsidRDefault="00B2572B" w:rsidP="00EF3662">
      <w:pPr>
        <w:rPr>
          <w:rFonts w:ascii="GHEA Grapalat" w:hAnsi="GHEA Grapalat" w:cs="Sylfaen"/>
          <w:i/>
          <w:sz w:val="16"/>
          <w:szCs w:val="16"/>
          <w:lang w:val="hy-AM" w:eastAsia="ru-RU"/>
        </w:rPr>
      </w:pPr>
    </w:p>
    <w:p w14:paraId="5B93AB95" w14:textId="77777777" w:rsidR="00B2572B" w:rsidRPr="00064ADD"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18DD7335" w14:textId="77777777" w:rsidR="00B2572B" w:rsidRPr="00064ADD" w:rsidRDefault="00B2572B" w:rsidP="00EF3662">
      <w:pPr>
        <w:pStyle w:val="31"/>
        <w:spacing w:line="240" w:lineRule="auto"/>
        <w:jc w:val="right"/>
        <w:rPr>
          <w:rFonts w:ascii="GHEA Grapalat" w:hAnsi="GHEA Grapalat"/>
          <w:i/>
          <w:lang w:val="hy-AM"/>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8D288D" w:rsidRDefault="00B2572B" w:rsidP="008D288D">
      <w:pPr>
        <w:pStyle w:val="31"/>
        <w:numPr>
          <w:ilvl w:val="0"/>
          <w:numId w:val="32"/>
        </w:numPr>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w:t>
      </w:r>
      <w:r w:rsidRPr="008D288D">
        <w:rPr>
          <w:rFonts w:ascii="GHEA Grapalat" w:hAnsi="GHEA Grapalat" w:cs="Sylfaen"/>
          <w:b/>
          <w:lang w:val="hy-AM"/>
        </w:rPr>
        <w:t xml:space="preserve"> </w:t>
      </w:r>
      <w:r w:rsidR="007942E8" w:rsidRPr="008D288D">
        <w:rPr>
          <w:rFonts w:ascii="GHEA Grapalat" w:hAnsi="GHEA Grapalat" w:cs="Sylfaen"/>
          <w:b/>
          <w:lang w:val="hy-AM"/>
        </w:rPr>
        <w:t>3</w:t>
      </w:r>
    </w:p>
    <w:p w14:paraId="6524CC07" w14:textId="30DA013D" w:rsidR="00B2572B" w:rsidRPr="00B9559C" w:rsidRDefault="00451107" w:rsidP="008D288D">
      <w:pPr>
        <w:pStyle w:val="31"/>
        <w:numPr>
          <w:ilvl w:val="0"/>
          <w:numId w:val="32"/>
        </w:numPr>
        <w:spacing w:line="240" w:lineRule="auto"/>
        <w:jc w:val="right"/>
        <w:rPr>
          <w:rFonts w:ascii="GHEA Grapalat" w:hAnsi="GHEA Grapalat" w:cs="Sylfaen"/>
          <w:b/>
          <w:bCs/>
          <w:lang w:val="hy-AM"/>
        </w:rPr>
      </w:pPr>
      <w:r w:rsidRPr="00B9559C">
        <w:rPr>
          <w:rFonts w:ascii="GHEA Grapalat" w:hAnsi="GHEA Grapalat"/>
          <w:b/>
          <w:bCs/>
          <w:lang w:val="af-ZA"/>
        </w:rPr>
        <w:t>«</w:t>
      </w:r>
      <w:r w:rsidR="00535AF6">
        <w:rPr>
          <w:rFonts w:ascii="GHEA Grapalat" w:hAnsi="GHEA Grapalat"/>
          <w:b/>
          <w:bCs/>
          <w:lang w:val="af-ZA"/>
        </w:rPr>
        <w:t>ԱՄՓՀ-ԲՄԾՁԲ-38/24</w:t>
      </w:r>
      <w:r w:rsidRPr="00B9559C">
        <w:rPr>
          <w:rFonts w:ascii="GHEA Grapalat" w:hAnsi="GHEA Grapalat"/>
          <w:b/>
          <w:bCs/>
          <w:lang w:val="hy-AM"/>
        </w:rPr>
        <w:t xml:space="preserve">» </w:t>
      </w:r>
      <w:r w:rsidR="00B2572B" w:rsidRPr="00B9559C">
        <w:rPr>
          <w:rFonts w:ascii="GHEA Grapalat" w:hAnsi="GHEA Grapalat" w:cs="Sylfaen"/>
          <w:b/>
          <w:bCs/>
          <w:lang w:val="hy-AM"/>
        </w:rPr>
        <w:t>ծածկագրով</w:t>
      </w:r>
    </w:p>
    <w:p w14:paraId="4FB4181C" w14:textId="070CE48E" w:rsidR="00B2572B" w:rsidRPr="00B9559C" w:rsidRDefault="0084672F" w:rsidP="008D288D">
      <w:pPr>
        <w:pStyle w:val="31"/>
        <w:numPr>
          <w:ilvl w:val="0"/>
          <w:numId w:val="32"/>
        </w:numPr>
        <w:spacing w:line="240" w:lineRule="auto"/>
        <w:jc w:val="right"/>
        <w:rPr>
          <w:rFonts w:ascii="GHEA Grapalat" w:hAnsi="GHEA Grapalat" w:cs="Sylfaen"/>
          <w:b/>
          <w:bCs/>
          <w:lang w:val="hy-AM"/>
        </w:rPr>
      </w:pPr>
      <w:r>
        <w:rPr>
          <w:rFonts w:ascii="GHEA Grapalat" w:hAnsi="GHEA Grapalat" w:cs="Sylfaen"/>
          <w:b/>
          <w:bCs/>
          <w:lang w:val="hy-AM"/>
        </w:rPr>
        <w:t xml:space="preserve"> բաց մրցույթ</w:t>
      </w:r>
      <w:r w:rsidR="00131DCD">
        <w:rPr>
          <w:rFonts w:ascii="GHEA Grapalat" w:hAnsi="GHEA Grapalat" w:cs="Sylfaen"/>
          <w:b/>
          <w:bCs/>
          <w:lang w:val="hy-AM"/>
        </w:rPr>
        <w:t>ի</w:t>
      </w:r>
      <w:r w:rsidR="00B2572B" w:rsidRPr="00B9559C">
        <w:rPr>
          <w:rFonts w:ascii="GHEA Grapalat" w:hAnsi="GHEA Grapalat" w:cs="Sylfaen"/>
          <w:b/>
          <w:bCs/>
          <w:lang w:val="hy-AM"/>
        </w:rPr>
        <w:t>հրավերի</w:t>
      </w:r>
    </w:p>
    <w:p w14:paraId="4B0DD5C5" w14:textId="77777777" w:rsidR="001557AE" w:rsidRPr="00064ADD" w:rsidRDefault="001557AE" w:rsidP="000B1088">
      <w:pPr>
        <w:pStyle w:val="31"/>
        <w:spacing w:line="240" w:lineRule="auto"/>
        <w:jc w:val="right"/>
        <w:rPr>
          <w:rFonts w:ascii="GHEA Grapalat" w:hAnsi="GHEA Grapalat" w:cs="Sylfaen"/>
          <w:b/>
          <w:lang w:val="hy-AM"/>
        </w:rPr>
      </w:pPr>
    </w:p>
    <w:p w14:paraId="6CCEBA1C" w14:textId="77777777" w:rsidR="001557AE" w:rsidRPr="00064ADD"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51C6B251" w14:textId="77777777" w:rsidR="007154FC" w:rsidRPr="00064ADD" w:rsidRDefault="007154FC" w:rsidP="00980D6D">
      <w:pPr>
        <w:pStyle w:val="af4"/>
        <w:shd w:val="clear" w:color="auto" w:fill="FFFFFF"/>
        <w:spacing w:before="0" w:beforeAutospacing="0" w:after="0" w:afterAutospacing="0"/>
        <w:ind w:firstLine="375"/>
        <w:rPr>
          <w:rStyle w:val="af5"/>
          <w:lang w:val="hy-AM"/>
        </w:rPr>
      </w:pPr>
    </w:p>
    <w:p w14:paraId="61CB218C" w14:textId="412791DF" w:rsidR="006A0F27" w:rsidRPr="00980D6D" w:rsidRDefault="007154FC" w:rsidP="0095473B">
      <w:pPr>
        <w:pStyle w:val="af4"/>
        <w:shd w:val="clear" w:color="auto" w:fill="FFFFFF"/>
        <w:spacing w:before="0" w:beforeAutospacing="0" w:after="0" w:afterAutospacing="0"/>
        <w:ind w:firstLine="375"/>
        <w:rPr>
          <w:rStyle w:val="af5"/>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ի</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ապետարանի</w:t>
      </w:r>
      <w:r w:rsidR="0095473B">
        <w:rPr>
          <w:rFonts w:ascii="GHEA Grapalat" w:hAnsi="GHEA Grapalat" w:cs="Sylfaen"/>
          <w:sz w:val="20"/>
          <w:szCs w:val="20"/>
          <w:lang w:val="hy-AM"/>
        </w:rPr>
        <w:t xml:space="preserve"> </w:t>
      </w:r>
      <w:r w:rsidRPr="00064ADD">
        <w:rPr>
          <w:rStyle w:val="af5"/>
          <w:rFonts w:ascii="GHEA Grapalat" w:hAnsi="GHEA Grapalat"/>
          <w:b w:val="0"/>
          <w:bCs w:val="0"/>
          <w:sz w:val="20"/>
          <w:szCs w:val="20"/>
          <w:lang w:val="hy-AM"/>
        </w:rPr>
        <w:t xml:space="preserve">(այսուհետ՝ </w:t>
      </w:r>
      <w:r w:rsidR="009E1525" w:rsidRPr="00064ADD">
        <w:rPr>
          <w:rStyle w:val="af5"/>
          <w:rFonts w:ascii="GHEA Grapalat" w:hAnsi="GHEA Grapalat"/>
          <w:b w:val="0"/>
          <w:bCs w:val="0"/>
          <w:sz w:val="20"/>
          <w:szCs w:val="20"/>
          <w:lang w:val="hy-AM"/>
        </w:rPr>
        <w:t>բենեֆիցիար</w:t>
      </w:r>
      <w:r w:rsidRPr="00064ADD">
        <w:rPr>
          <w:rStyle w:val="af5"/>
          <w:rFonts w:ascii="GHEA Grapalat" w:hAnsi="GHEA Grapalat"/>
          <w:b w:val="0"/>
          <w:bCs w:val="0"/>
          <w:sz w:val="20"/>
          <w:szCs w:val="20"/>
          <w:lang w:val="hy-AM"/>
        </w:rPr>
        <w:t xml:space="preserve">) </w:t>
      </w:r>
      <w:r w:rsidR="009E1525" w:rsidRPr="00064ADD">
        <w:rPr>
          <w:rStyle w:val="af5"/>
          <w:rFonts w:ascii="GHEA Grapalat" w:hAnsi="GHEA Grapalat"/>
          <w:b w:val="0"/>
          <w:bCs w:val="0"/>
          <w:sz w:val="20"/>
          <w:szCs w:val="20"/>
          <w:lang w:val="hy-AM"/>
        </w:rPr>
        <w:t xml:space="preserve">կողմից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009E1525" w:rsidRPr="00064ADD">
        <w:rPr>
          <w:rStyle w:val="af5"/>
          <w:rFonts w:ascii="GHEA Grapalat" w:hAnsi="GHEA Grapalat"/>
          <w:b w:val="0"/>
          <w:bCs w:val="0"/>
          <w:sz w:val="20"/>
          <w:szCs w:val="20"/>
          <w:lang w:val="hy-AM"/>
        </w:rPr>
        <w:t>ծածկագրով կազմակերպված</w:t>
      </w:r>
      <w:r w:rsidR="009E1525" w:rsidRPr="00064ADD">
        <w:rPr>
          <w:rFonts w:cs="Sylfaen"/>
          <w:vertAlign w:val="superscript"/>
          <w:lang w:val="hy-AM"/>
        </w:rPr>
        <w:t xml:space="preserve">            </w:t>
      </w:r>
      <w:r w:rsidR="006A0F27" w:rsidRPr="00064ADD">
        <w:rPr>
          <w:rStyle w:val="af5"/>
          <w:rFonts w:ascii="GHEA Grapalat" w:hAnsi="GHEA Grapalat"/>
          <w:b w:val="0"/>
          <w:bCs w:val="0"/>
          <w:sz w:val="20"/>
          <w:szCs w:val="20"/>
          <w:lang w:val="hy-AM"/>
        </w:rPr>
        <w:t xml:space="preserve">գնման </w:t>
      </w:r>
      <w:r w:rsidR="009E1525" w:rsidRPr="00064ADD">
        <w:rPr>
          <w:rStyle w:val="af5"/>
          <w:rFonts w:ascii="GHEA Grapalat" w:hAnsi="GHEA Grapalat"/>
          <w:b w:val="0"/>
          <w:bCs w:val="0"/>
          <w:sz w:val="20"/>
          <w:szCs w:val="20"/>
          <w:lang w:val="hy-AM"/>
        </w:rPr>
        <w:t xml:space="preserve">ընթացակարգին </w:t>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lang w:val="hy-AM"/>
        </w:rPr>
        <w:t xml:space="preserve"> </w:t>
      </w:r>
      <w:r w:rsidR="006A0F27" w:rsidRPr="00064ADD">
        <w:rPr>
          <w:rStyle w:val="af5"/>
          <w:rFonts w:ascii="GHEA Grapalat" w:hAnsi="GHEA Grapalat"/>
          <w:b w:val="0"/>
          <w:bCs w:val="0"/>
          <w:sz w:val="20"/>
          <w:szCs w:val="20"/>
          <w:lang w:val="hy-AM"/>
        </w:rPr>
        <w:t xml:space="preserve">(այսուհետ՝ պրիցիպալ) </w:t>
      </w:r>
      <w:r w:rsidR="009E1525" w:rsidRPr="00064ADD">
        <w:rPr>
          <w:rStyle w:val="af5"/>
          <w:rFonts w:ascii="GHEA Grapalat" w:hAnsi="GHEA Grapalat"/>
          <w:b w:val="0"/>
          <w:bCs w:val="0"/>
          <w:sz w:val="20"/>
          <w:szCs w:val="20"/>
          <w:lang w:val="hy-AM"/>
        </w:rPr>
        <w:t>մասնակցելու</w:t>
      </w:r>
      <w:r w:rsidR="006A0F27" w:rsidRPr="00064ADD">
        <w:rPr>
          <w:rStyle w:val="af5"/>
          <w:rFonts w:ascii="GHEA Grapalat" w:hAnsi="GHEA Grapalat"/>
          <w:b w:val="0"/>
          <w:bCs w:val="0"/>
          <w:sz w:val="20"/>
          <w:szCs w:val="20"/>
          <w:lang w:val="hy-AM"/>
        </w:rPr>
        <w:t>ց</w:t>
      </w:r>
      <w:r w:rsidR="009E1525" w:rsidRPr="00064ADD">
        <w:rPr>
          <w:rStyle w:val="af5"/>
          <w:rFonts w:ascii="GHEA Grapalat" w:hAnsi="GHEA Grapalat"/>
          <w:b w:val="0"/>
          <w:bCs w:val="0"/>
          <w:sz w:val="20"/>
          <w:szCs w:val="20"/>
          <w:lang w:val="hy-AM"/>
        </w:rPr>
        <w:t xml:space="preserve"> </w:t>
      </w:r>
    </w:p>
    <w:p w14:paraId="48D2F42A" w14:textId="77777777" w:rsidR="006A0F27" w:rsidRPr="00064ADD"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af5"/>
          <w:rFonts w:ascii="GHEA Grapalat" w:hAnsi="GHEA Grapalat"/>
          <w:b w:val="0"/>
          <w:bCs w:val="0"/>
          <w:sz w:val="20"/>
          <w:szCs w:val="20"/>
          <w:lang w:val="hy-AM"/>
        </w:rPr>
        <w:t>ում</w:t>
      </w:r>
      <w:r w:rsidR="006A0F27" w:rsidRPr="00064ADD">
        <w:rPr>
          <w:rStyle w:val="af5"/>
          <w:rFonts w:ascii="GHEA Grapalat" w:hAnsi="GHEA Grapalat"/>
          <w:b w:val="0"/>
          <w:bCs w:val="0"/>
          <w:sz w:val="20"/>
          <w:szCs w:val="20"/>
          <w:lang w:val="hy-AM"/>
        </w:rPr>
        <w:t>:</w:t>
      </w:r>
      <w:r w:rsidR="007154FC" w:rsidRPr="00064ADD">
        <w:rPr>
          <w:rStyle w:val="af5"/>
          <w:rFonts w:ascii="GHEA Grapalat" w:hAnsi="GHEA Grapalat"/>
          <w:b w:val="0"/>
          <w:bCs w:val="0"/>
          <w:sz w:val="20"/>
          <w:szCs w:val="20"/>
          <w:lang w:val="hy-AM"/>
        </w:rPr>
        <w:t xml:space="preserve"> </w:t>
      </w:r>
    </w:p>
    <w:p w14:paraId="423F9F1F" w14:textId="77777777" w:rsidR="009E1525" w:rsidRPr="00064ADD"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af5"/>
          <w:rFonts w:ascii="GHEA Grapalat" w:hAnsi="GHEA Grapalat"/>
          <w:b w:val="0"/>
          <w:bCs w:val="0"/>
          <w:sz w:val="20"/>
          <w:szCs w:val="20"/>
          <w:lang w:val="hy-AM"/>
        </w:rPr>
        <w:t xml:space="preserve">ներկայացված պահանջով (այսուհետ՝ պահանջ) </w:t>
      </w:r>
      <w:r w:rsidR="006A0F27" w:rsidRPr="00064ADD">
        <w:rPr>
          <w:rStyle w:val="af5"/>
          <w:rFonts w:ascii="GHEA Grapalat" w:hAnsi="GHEA Grapalat"/>
          <w:b w:val="0"/>
          <w:bCs w:val="0"/>
          <w:sz w:val="20"/>
          <w:szCs w:val="20"/>
          <w:lang w:val="hy-AM"/>
        </w:rPr>
        <w:t xml:space="preserve">բենեֆիցիարին վճարել </w:t>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p>
    <w:p w14:paraId="2CF1C4AF" w14:textId="77777777" w:rsidR="00961895" w:rsidRPr="00064ADD"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երաշխիքի գումար)՝</w:t>
      </w:r>
      <w:r w:rsidR="007154F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պահանջն ստանալուց </w:t>
      </w:r>
      <w:r w:rsidR="00C76AAC" w:rsidRPr="00064ADD">
        <w:rPr>
          <w:rStyle w:val="af5"/>
          <w:rFonts w:ascii="GHEA Grapalat" w:hAnsi="GHEA Grapalat"/>
          <w:b w:val="0"/>
          <w:bCs w:val="0"/>
          <w:sz w:val="20"/>
          <w:szCs w:val="20"/>
          <w:lang w:val="hy-AM"/>
        </w:rPr>
        <w:t>հինգ</w:t>
      </w:r>
      <w:r w:rsidR="009D3747" w:rsidRPr="00064ADD">
        <w:rPr>
          <w:rStyle w:val="af5"/>
          <w:rFonts w:ascii="GHEA Grapalat" w:hAnsi="GHEA Grapalat"/>
          <w:b w:val="0"/>
          <w:bCs w:val="0"/>
          <w:sz w:val="20"/>
          <w:szCs w:val="20"/>
          <w:lang w:val="hy-AM"/>
        </w:rPr>
        <w:t xml:space="preserve"> աշխատանքային օրվա ընթացքում:</w:t>
      </w:r>
      <w:r w:rsidR="004C77DB" w:rsidRPr="00064ADD">
        <w:rPr>
          <w:rStyle w:val="af5"/>
          <w:rFonts w:ascii="GHEA Grapalat" w:hAnsi="GHEA Grapalat"/>
          <w:b w:val="0"/>
          <w:bCs w:val="0"/>
          <w:sz w:val="20"/>
          <w:szCs w:val="20"/>
          <w:lang w:val="hy-AM"/>
        </w:rPr>
        <w:t xml:space="preserve"> </w:t>
      </w:r>
      <w:r w:rsidR="000C0396" w:rsidRPr="00064ADD">
        <w:rPr>
          <w:rStyle w:val="af5"/>
          <w:rFonts w:ascii="GHEA Grapalat" w:hAnsi="GHEA Grapalat"/>
          <w:b w:val="0"/>
          <w:bCs w:val="0"/>
          <w:sz w:val="20"/>
          <w:szCs w:val="20"/>
          <w:lang w:val="hy-AM"/>
        </w:rPr>
        <w:t xml:space="preserve">  </w:t>
      </w:r>
      <w:r w:rsidR="004C77DB" w:rsidRPr="00064ADD">
        <w:rPr>
          <w:rStyle w:val="af5"/>
          <w:rFonts w:ascii="GHEA Grapalat" w:hAnsi="GHEA Grapalat"/>
          <w:b w:val="0"/>
          <w:bCs w:val="0"/>
          <w:sz w:val="20"/>
          <w:szCs w:val="20"/>
          <w:lang w:val="hy-AM"/>
        </w:rPr>
        <w:t>Վճարումը</w:t>
      </w:r>
      <w:r w:rsidR="00244642" w:rsidRPr="00064ADD">
        <w:rPr>
          <w:rStyle w:val="af5"/>
          <w:rFonts w:ascii="GHEA Grapalat" w:hAnsi="GHEA Grapalat"/>
          <w:b w:val="0"/>
          <w:bCs w:val="0"/>
          <w:sz w:val="20"/>
          <w:szCs w:val="20"/>
          <w:lang w:val="hy-AM"/>
        </w:rPr>
        <w:t xml:space="preserve"> </w:t>
      </w:r>
      <w:r w:rsidR="000C0396" w:rsidRPr="00064ADD">
        <w:rPr>
          <w:rStyle w:val="af5"/>
          <w:rFonts w:ascii="GHEA Grapalat" w:hAnsi="GHEA Grapalat"/>
          <w:b w:val="0"/>
          <w:bCs w:val="0"/>
          <w:sz w:val="20"/>
          <w:szCs w:val="20"/>
          <w:lang w:val="hy-AM"/>
        </w:rPr>
        <w:t xml:space="preserve"> </w:t>
      </w:r>
      <w:r w:rsidR="00962585" w:rsidRPr="00064ADD">
        <w:rPr>
          <w:rStyle w:val="af5"/>
          <w:rFonts w:ascii="GHEA Grapalat" w:hAnsi="GHEA Grapalat"/>
          <w:b w:val="0"/>
          <w:bCs w:val="0"/>
          <w:sz w:val="20"/>
          <w:szCs w:val="20"/>
          <w:lang w:val="hy-AM"/>
        </w:rPr>
        <w:t>կատարվում է բենեֆիցիարի</w:t>
      </w:r>
      <w:r w:rsidR="000C0396" w:rsidRPr="00064ADD">
        <w:rPr>
          <w:rStyle w:val="af5"/>
          <w:rFonts w:ascii="GHEA Grapalat" w:hAnsi="GHEA Grapalat"/>
          <w:b w:val="0"/>
          <w:bCs w:val="0"/>
          <w:sz w:val="20"/>
          <w:szCs w:val="20"/>
          <w:lang w:val="hy-AM"/>
        </w:rPr>
        <w:t xml:space="preserve"> </w:t>
      </w:r>
      <w:r w:rsidR="000C0396" w:rsidRPr="00064ADD">
        <w:rPr>
          <w:rStyle w:val="af5"/>
          <w:rFonts w:ascii="GHEA Grapalat" w:hAnsi="GHEA Grapalat"/>
          <w:b w:val="0"/>
          <w:bCs w:val="0"/>
          <w:sz w:val="20"/>
          <w:szCs w:val="20"/>
          <w:u w:val="single"/>
          <w:lang w:val="hy-AM"/>
        </w:rPr>
        <w:tab/>
      </w:r>
      <w:r w:rsidR="000C0396" w:rsidRPr="00064ADD">
        <w:rPr>
          <w:rStyle w:val="af5"/>
          <w:rFonts w:ascii="GHEA Grapalat" w:hAnsi="GHEA Grapalat"/>
          <w:b w:val="0"/>
          <w:bCs w:val="0"/>
          <w:sz w:val="20"/>
          <w:szCs w:val="20"/>
          <w:u w:val="single"/>
          <w:lang w:val="hy-AM"/>
        </w:rPr>
        <w:tab/>
      </w:r>
      <w:r w:rsidR="000C0396"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u w:val="single"/>
          <w:lang w:val="hy-AM"/>
        </w:rPr>
        <w:t xml:space="preserve"> </w:t>
      </w:r>
      <w:r w:rsidR="00961895"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lang w:val="hy-AM"/>
        </w:rPr>
        <w:t xml:space="preserve"> հ</w:t>
      </w:r>
      <w:r w:rsidR="000C0396" w:rsidRPr="00064ADD">
        <w:rPr>
          <w:rStyle w:val="af5"/>
          <w:rFonts w:ascii="GHEA Grapalat" w:hAnsi="GHEA Grapalat"/>
          <w:b w:val="0"/>
          <w:bCs w:val="0"/>
          <w:sz w:val="20"/>
          <w:szCs w:val="20"/>
          <w:lang w:val="hy-AM"/>
        </w:rPr>
        <w:t xml:space="preserve">աշվեհամարին </w:t>
      </w:r>
      <w:r w:rsidR="00961895" w:rsidRPr="00064ADD">
        <w:rPr>
          <w:rStyle w:val="af5"/>
          <w:rFonts w:ascii="GHEA Grapalat" w:hAnsi="GHEA Grapalat"/>
          <w:b w:val="0"/>
          <w:bCs w:val="0"/>
          <w:sz w:val="20"/>
          <w:szCs w:val="20"/>
          <w:lang w:val="hy-AM"/>
        </w:rPr>
        <w:t>փոխանցման միջոցով:</w:t>
      </w:r>
    </w:p>
    <w:p w14:paraId="469C56B8" w14:textId="77777777" w:rsidR="00961895" w:rsidRPr="00064ADD"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76B798FF" w14:textId="77777777" w:rsidR="001557AE" w:rsidRPr="00064ADD"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FB4253B" w14:textId="67C757A1" w:rsidR="000C0396" w:rsidRPr="00064ADD"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Երաշխիքը գործում է </w:t>
      </w:r>
      <w:r w:rsidR="000C0396" w:rsidRPr="00064ADD">
        <w:rPr>
          <w:rFonts w:ascii="GHEA Grapalat" w:hAnsi="GHEA Grapalat"/>
          <w:color w:val="000000"/>
          <w:sz w:val="20"/>
          <w:szCs w:val="20"/>
          <w:lang w:val="hy-AM"/>
        </w:rPr>
        <w:t xml:space="preserve">բենեֆիցիարի կողմից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000C0396" w:rsidRPr="00064ADD">
        <w:rPr>
          <w:rFonts w:ascii="GHEA Grapalat" w:hAnsi="GHEA Grapalat"/>
          <w:color w:val="000000"/>
          <w:sz w:val="20"/>
          <w:szCs w:val="20"/>
          <w:lang w:val="hy-AM"/>
        </w:rPr>
        <w:t xml:space="preserve">ծածկագրով </w:t>
      </w:r>
    </w:p>
    <w:p w14:paraId="7D0518FA" w14:textId="59FB5A3C" w:rsidR="000C0396" w:rsidRPr="00064ADD"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p>
    <w:p w14:paraId="479C3923" w14:textId="77777777" w:rsidR="00F16AB0" w:rsidRPr="00064ADD" w:rsidRDefault="000C0396" w:rsidP="00BA020D">
      <w:pPr>
        <w:pStyle w:val="aff3"/>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 xml:space="preserve">քարտուղարի էլեկտրոնային փոստի հասցեին։     </w:t>
      </w:r>
    </w:p>
    <w:p w14:paraId="4F48D98B" w14:textId="77777777" w:rsidR="000C0396" w:rsidRPr="00064ADD" w:rsidRDefault="004D5640" w:rsidP="00F16AB0">
      <w:pPr>
        <w:pStyle w:val="af4"/>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7777777" w:rsidR="009C370D" w:rsidRPr="00064AD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06F71D12" w14:textId="77777777" w:rsidR="001557AE" w:rsidRPr="00064ADD" w:rsidRDefault="001557AE" w:rsidP="009C370D">
      <w:pPr>
        <w:pStyle w:val="31"/>
        <w:spacing w:line="240" w:lineRule="auto"/>
        <w:jc w:val="center"/>
        <w:rPr>
          <w:rFonts w:ascii="GHEA Grapalat" w:hAnsi="GHEA Grapalat" w:cs="Arial"/>
          <w:b/>
          <w:lang w:val="hy-AM"/>
        </w:rPr>
      </w:pPr>
    </w:p>
    <w:p w14:paraId="5122F90E" w14:textId="77777777" w:rsidR="00B2572B" w:rsidRPr="00064ADD" w:rsidRDefault="00B2572B" w:rsidP="00ED36CA">
      <w:pPr>
        <w:pStyle w:val="31"/>
        <w:spacing w:line="240" w:lineRule="auto"/>
        <w:jc w:val="right"/>
        <w:rPr>
          <w:rFonts w:ascii="GHEA Grapalat" w:hAnsi="GHEA Grapalat"/>
          <w:szCs w:val="24"/>
          <w:lang w:val="hy-AM"/>
        </w:rPr>
      </w:pPr>
    </w:p>
    <w:p w14:paraId="45B96CCC" w14:textId="77777777" w:rsidR="009C370D" w:rsidRPr="008D288D" w:rsidRDefault="009C370D" w:rsidP="009C370D">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Pr="00064ADD">
        <w:rPr>
          <w:rFonts w:ascii="GHEA Grapalat" w:hAnsi="GHEA Grapalat" w:cs="Sylfaen"/>
          <w:b/>
          <w:lang w:val="hy-AM"/>
        </w:rPr>
        <w:lastRenderedPageBreak/>
        <w:t>Հավելված</w:t>
      </w:r>
      <w:r w:rsidRPr="008D288D">
        <w:rPr>
          <w:rFonts w:ascii="GHEA Grapalat" w:hAnsi="GHEA Grapalat" w:cs="Sylfaen"/>
          <w:b/>
          <w:lang w:val="hy-AM"/>
        </w:rPr>
        <w:t xml:space="preserve"> 4</w:t>
      </w:r>
    </w:p>
    <w:p w14:paraId="758F985C" w14:textId="09397174" w:rsidR="009C370D" w:rsidRPr="00B9559C" w:rsidRDefault="00451107" w:rsidP="009C370D">
      <w:pPr>
        <w:pStyle w:val="31"/>
        <w:spacing w:line="240" w:lineRule="auto"/>
        <w:jc w:val="right"/>
        <w:rPr>
          <w:rFonts w:ascii="GHEA Grapalat" w:hAnsi="GHEA Grapalat" w:cs="Sylfaen"/>
          <w:b/>
          <w:bCs/>
          <w:lang w:val="hy-AM"/>
        </w:rPr>
      </w:pPr>
      <w:r w:rsidRPr="00B9559C">
        <w:rPr>
          <w:rFonts w:ascii="GHEA Grapalat" w:hAnsi="GHEA Grapalat"/>
          <w:b/>
          <w:bCs/>
          <w:lang w:val="af-ZA"/>
        </w:rPr>
        <w:t>«</w:t>
      </w:r>
      <w:r w:rsidR="00535AF6">
        <w:rPr>
          <w:rFonts w:ascii="GHEA Grapalat" w:hAnsi="GHEA Grapalat"/>
          <w:b/>
          <w:bCs/>
          <w:lang w:val="af-ZA"/>
        </w:rPr>
        <w:t>ԱՄՓՀ-ԲՄԾՁԲ-38/24</w:t>
      </w:r>
      <w:r w:rsidRPr="00B9559C">
        <w:rPr>
          <w:rFonts w:ascii="GHEA Grapalat" w:hAnsi="GHEA Grapalat"/>
          <w:b/>
          <w:bCs/>
          <w:lang w:val="hy-AM"/>
        </w:rPr>
        <w:t xml:space="preserve">» </w:t>
      </w:r>
      <w:r w:rsidR="009C370D" w:rsidRPr="00B9559C">
        <w:rPr>
          <w:rFonts w:ascii="GHEA Grapalat" w:hAnsi="GHEA Grapalat" w:cs="Sylfaen"/>
          <w:b/>
          <w:bCs/>
          <w:lang w:val="hy-AM"/>
        </w:rPr>
        <w:t>ծածկագրով</w:t>
      </w:r>
    </w:p>
    <w:p w14:paraId="20D501DA" w14:textId="4B579B04" w:rsidR="009C370D" w:rsidRPr="00B9559C" w:rsidRDefault="0084672F" w:rsidP="009C370D">
      <w:pPr>
        <w:pStyle w:val="31"/>
        <w:spacing w:line="240" w:lineRule="auto"/>
        <w:jc w:val="right"/>
        <w:rPr>
          <w:rFonts w:ascii="GHEA Grapalat" w:hAnsi="GHEA Grapalat" w:cs="Sylfaen"/>
          <w:b/>
          <w:bCs/>
          <w:lang w:val="hy-AM"/>
        </w:rPr>
      </w:pPr>
      <w:r>
        <w:rPr>
          <w:rFonts w:ascii="GHEA Grapalat" w:hAnsi="GHEA Grapalat" w:cs="Sylfaen"/>
          <w:b/>
          <w:bCs/>
          <w:lang w:val="hy-AM"/>
        </w:rPr>
        <w:t xml:space="preserve"> բաց մրցույթ</w:t>
      </w:r>
      <w:r w:rsidR="00131DCD">
        <w:rPr>
          <w:rFonts w:ascii="GHEA Grapalat" w:hAnsi="GHEA Grapalat" w:cs="Sylfaen"/>
          <w:b/>
          <w:bCs/>
          <w:lang w:val="hy-AM"/>
        </w:rPr>
        <w:t>ի</w:t>
      </w:r>
      <w:r w:rsidR="009C370D" w:rsidRPr="00B9559C">
        <w:rPr>
          <w:rFonts w:ascii="GHEA Grapalat" w:hAnsi="GHEA Grapalat" w:cs="Sylfaen"/>
          <w:b/>
          <w:bCs/>
          <w:lang w:val="hy-AM"/>
        </w:rPr>
        <w:t>հրավերի</w:t>
      </w:r>
    </w:p>
    <w:p w14:paraId="26B4C890" w14:textId="77777777" w:rsidR="009C370D" w:rsidRPr="00064ADD" w:rsidRDefault="009C370D" w:rsidP="009C370D">
      <w:pPr>
        <w:pStyle w:val="31"/>
        <w:spacing w:line="240" w:lineRule="auto"/>
        <w:jc w:val="right"/>
        <w:rPr>
          <w:rFonts w:ascii="GHEA Grapalat" w:hAnsi="GHEA Grapalat"/>
          <w:szCs w:val="24"/>
          <w:lang w:val="hy-AM"/>
        </w:rPr>
      </w:pPr>
    </w:p>
    <w:p w14:paraId="007EF0EB"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0ED081E"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0E9B215D" w14:textId="5FEDCDA2" w:rsidR="00F27778" w:rsidRPr="00980D6D" w:rsidRDefault="00091EBC" w:rsidP="0095473B">
      <w:pPr>
        <w:pStyle w:val="af4"/>
        <w:shd w:val="clear" w:color="auto" w:fill="FFFFFF"/>
        <w:spacing w:before="0" w:beforeAutospacing="0" w:after="0" w:afterAutospacing="0"/>
        <w:ind w:firstLine="375"/>
        <w:rPr>
          <w:rStyle w:val="af5"/>
          <w:rFonts w:ascii="GHEA Grapalat" w:hAnsi="GHEA Grapalat" w:cs="Sylfaen"/>
          <w:b w:val="0"/>
          <w:bCs w:val="0"/>
          <w:vertAlign w:val="superscript"/>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ի</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ապետարանի</w:t>
      </w:r>
      <w:r w:rsidR="0095473B">
        <w:rPr>
          <w:rFonts w:ascii="GHEA Grapalat" w:hAnsi="GHEA Grapalat" w:cs="Sylfaen"/>
          <w:sz w:val="20"/>
          <w:szCs w:val="20"/>
          <w:lang w:val="hy-AM"/>
        </w:rPr>
        <w:t xml:space="preserve"> </w:t>
      </w:r>
      <w:r w:rsidRPr="00064ADD">
        <w:rPr>
          <w:rStyle w:val="af5"/>
          <w:rFonts w:ascii="GHEA Grapalat" w:hAnsi="GHEA Grapalat"/>
          <w:b w:val="0"/>
          <w:bCs w:val="0"/>
          <w:sz w:val="20"/>
          <w:szCs w:val="20"/>
          <w:lang w:val="hy-AM"/>
        </w:rPr>
        <w:t xml:space="preserve">(այսուհետ՝ բենեֆիցիար) կողմից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Pr="00064ADD">
        <w:rPr>
          <w:rStyle w:val="af5"/>
          <w:rFonts w:ascii="GHEA Grapalat" w:hAnsi="GHEA Grapalat"/>
          <w:b w:val="0"/>
          <w:bCs w:val="0"/>
          <w:sz w:val="20"/>
          <w:szCs w:val="20"/>
          <w:lang w:val="hy-AM"/>
        </w:rPr>
        <w:t>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00F27778"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գնման ընթացակարգի</w:t>
      </w:r>
      <w:r w:rsidR="00F27778" w:rsidRPr="00064ADD">
        <w:rPr>
          <w:rStyle w:val="af5"/>
          <w:rFonts w:ascii="GHEA Grapalat" w:hAnsi="GHEA Grapalat"/>
          <w:b w:val="0"/>
          <w:bCs w:val="0"/>
          <w:sz w:val="20"/>
          <w:szCs w:val="20"/>
          <w:lang w:val="hy-AM"/>
        </w:rPr>
        <w:t xml:space="preserve"> արդյունքում</w:t>
      </w:r>
      <w:r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705B9C10"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77777777"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պրիցիպալ)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1FB8E94C"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w:t>
      </w:r>
      <w:r w:rsidR="006E4901" w:rsidRPr="00064ADD">
        <w:rPr>
          <w:rStyle w:val="af5"/>
          <w:rFonts w:ascii="GHEA Grapalat" w:hAnsi="GHEA Grapalat"/>
          <w:b w:val="0"/>
          <w:bCs w:val="0"/>
          <w:sz w:val="20"/>
          <w:szCs w:val="20"/>
          <w:lang w:val="hy-AM"/>
        </w:rPr>
        <w:t>փոխանցման միջոցով:</w:t>
      </w:r>
    </w:p>
    <w:p w14:paraId="6A4700ED" w14:textId="77777777" w:rsidR="006E4901" w:rsidRPr="00064ADD"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40FB826D"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77777777"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64F0A1BC" w14:textId="77777777"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E79A779"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31"/>
        <w:spacing w:line="240" w:lineRule="auto"/>
        <w:jc w:val="right"/>
        <w:rPr>
          <w:rFonts w:ascii="GHEA Grapalat" w:hAnsi="GHEA Grapalat" w:cs="Sylfaen"/>
          <w:b/>
          <w:lang w:val="hy-AM"/>
        </w:rPr>
      </w:pPr>
    </w:p>
    <w:p w14:paraId="184EA5F2" w14:textId="77777777" w:rsidR="00493DAD" w:rsidRPr="00064ADD" w:rsidRDefault="00493DAD" w:rsidP="00752D6E">
      <w:pPr>
        <w:pStyle w:val="31"/>
        <w:spacing w:line="240" w:lineRule="auto"/>
        <w:jc w:val="right"/>
        <w:rPr>
          <w:rFonts w:ascii="GHEA Grapalat" w:hAnsi="GHEA Grapalat" w:cs="Sylfaen"/>
          <w:b/>
          <w:lang w:val="hy-AM"/>
        </w:rPr>
      </w:pPr>
    </w:p>
    <w:p w14:paraId="1C410444" w14:textId="77777777" w:rsidR="00493DAD" w:rsidRPr="00064ADD" w:rsidRDefault="00493DAD" w:rsidP="00752D6E">
      <w:pPr>
        <w:pStyle w:val="31"/>
        <w:spacing w:line="240" w:lineRule="auto"/>
        <w:jc w:val="right"/>
        <w:rPr>
          <w:rFonts w:ascii="GHEA Grapalat" w:hAnsi="GHEA Grapalat" w:cs="Sylfaen"/>
          <w:b/>
          <w:lang w:val="hy-AM"/>
        </w:rPr>
      </w:pPr>
    </w:p>
    <w:p w14:paraId="054D65E5" w14:textId="77777777" w:rsidR="00493DAD" w:rsidRPr="00064ADD" w:rsidRDefault="00493DAD" w:rsidP="00752D6E">
      <w:pPr>
        <w:pStyle w:val="31"/>
        <w:spacing w:line="240" w:lineRule="auto"/>
        <w:jc w:val="right"/>
        <w:rPr>
          <w:rFonts w:ascii="GHEA Grapalat" w:hAnsi="GHEA Grapalat" w:cs="Sylfaen"/>
          <w:b/>
          <w:lang w:val="hy-AM"/>
        </w:rPr>
      </w:pPr>
    </w:p>
    <w:p w14:paraId="054AB6B8" w14:textId="77777777" w:rsidR="00493DAD" w:rsidRPr="00064ADD" w:rsidRDefault="00493DAD" w:rsidP="00752D6E">
      <w:pPr>
        <w:pStyle w:val="31"/>
        <w:spacing w:line="240" w:lineRule="auto"/>
        <w:jc w:val="right"/>
        <w:rPr>
          <w:rFonts w:ascii="GHEA Grapalat" w:hAnsi="GHEA Grapalat" w:cs="Sylfaen"/>
          <w:b/>
          <w:lang w:val="hy-AM"/>
        </w:rPr>
      </w:pPr>
    </w:p>
    <w:p w14:paraId="1E5070FC" w14:textId="77777777" w:rsidR="00493DAD" w:rsidRPr="00064ADD" w:rsidRDefault="00493DAD" w:rsidP="00752D6E">
      <w:pPr>
        <w:pStyle w:val="31"/>
        <w:spacing w:line="240" w:lineRule="auto"/>
        <w:jc w:val="right"/>
        <w:rPr>
          <w:rFonts w:ascii="GHEA Grapalat" w:hAnsi="GHEA Grapalat" w:cs="Sylfaen"/>
          <w:b/>
          <w:lang w:val="hy-AM"/>
        </w:rPr>
      </w:pPr>
    </w:p>
    <w:p w14:paraId="0F0B399C" w14:textId="77777777" w:rsidR="00493DAD" w:rsidRPr="00064ADD" w:rsidRDefault="00493DAD" w:rsidP="00752D6E">
      <w:pPr>
        <w:pStyle w:val="31"/>
        <w:spacing w:line="240" w:lineRule="auto"/>
        <w:jc w:val="right"/>
        <w:rPr>
          <w:rFonts w:ascii="GHEA Grapalat" w:hAnsi="GHEA Grapalat" w:cs="Sylfaen"/>
          <w:b/>
          <w:lang w:val="hy-AM"/>
        </w:rPr>
      </w:pPr>
    </w:p>
    <w:p w14:paraId="3CADC2C7" w14:textId="77777777" w:rsidR="00493DAD" w:rsidRPr="00064ADD" w:rsidRDefault="00493DAD" w:rsidP="00752D6E">
      <w:pPr>
        <w:pStyle w:val="31"/>
        <w:spacing w:line="240" w:lineRule="auto"/>
        <w:jc w:val="right"/>
        <w:rPr>
          <w:rFonts w:ascii="GHEA Grapalat" w:hAnsi="GHEA Grapalat" w:cs="Sylfaen"/>
          <w:b/>
          <w:lang w:val="hy-AM"/>
        </w:rPr>
      </w:pPr>
    </w:p>
    <w:p w14:paraId="71163377" w14:textId="77777777" w:rsidR="00493DAD" w:rsidRPr="00064ADD" w:rsidRDefault="00493DAD" w:rsidP="00752D6E">
      <w:pPr>
        <w:pStyle w:val="31"/>
        <w:spacing w:line="240" w:lineRule="auto"/>
        <w:jc w:val="right"/>
        <w:rPr>
          <w:rFonts w:ascii="GHEA Grapalat" w:hAnsi="GHEA Grapalat" w:cs="Sylfaen"/>
          <w:b/>
          <w:lang w:val="hy-AM"/>
        </w:rPr>
      </w:pPr>
    </w:p>
    <w:p w14:paraId="7BC16100" w14:textId="77777777" w:rsidR="00493DAD" w:rsidRPr="00064ADD" w:rsidRDefault="00493DAD" w:rsidP="00752D6E">
      <w:pPr>
        <w:pStyle w:val="31"/>
        <w:spacing w:line="240" w:lineRule="auto"/>
        <w:jc w:val="right"/>
        <w:rPr>
          <w:rFonts w:ascii="GHEA Grapalat" w:hAnsi="GHEA Grapalat" w:cs="Sylfaen"/>
          <w:b/>
          <w:lang w:val="hy-AM"/>
        </w:rPr>
      </w:pPr>
    </w:p>
    <w:p w14:paraId="44B3381B" w14:textId="77777777" w:rsidR="00493DAD" w:rsidRPr="00064ADD" w:rsidRDefault="00493DAD" w:rsidP="00752D6E">
      <w:pPr>
        <w:pStyle w:val="31"/>
        <w:spacing w:line="240" w:lineRule="auto"/>
        <w:jc w:val="right"/>
        <w:rPr>
          <w:rFonts w:ascii="GHEA Grapalat" w:hAnsi="GHEA Grapalat" w:cs="Sylfaen"/>
          <w:b/>
          <w:lang w:val="hy-AM"/>
        </w:rPr>
      </w:pPr>
    </w:p>
    <w:p w14:paraId="2A7C4E6F" w14:textId="77777777" w:rsidR="00493DAD" w:rsidRPr="00064ADD" w:rsidRDefault="00493DAD" w:rsidP="00752D6E">
      <w:pPr>
        <w:pStyle w:val="31"/>
        <w:spacing w:line="240" w:lineRule="auto"/>
        <w:jc w:val="right"/>
        <w:rPr>
          <w:rFonts w:ascii="GHEA Grapalat" w:hAnsi="GHEA Grapalat" w:cs="Sylfaen"/>
          <w:b/>
          <w:lang w:val="hy-AM"/>
        </w:rPr>
      </w:pPr>
    </w:p>
    <w:p w14:paraId="7DD9BE01" w14:textId="77777777" w:rsidR="00493DAD" w:rsidRPr="00064ADD" w:rsidRDefault="00493DAD" w:rsidP="00752D6E">
      <w:pPr>
        <w:pStyle w:val="31"/>
        <w:spacing w:line="240" w:lineRule="auto"/>
        <w:jc w:val="right"/>
        <w:rPr>
          <w:rFonts w:ascii="GHEA Grapalat" w:hAnsi="GHEA Grapalat" w:cs="Sylfaen"/>
          <w:b/>
          <w:lang w:val="hy-AM"/>
        </w:rPr>
      </w:pPr>
    </w:p>
    <w:p w14:paraId="255B29B8" w14:textId="77777777" w:rsidR="00493DAD" w:rsidRPr="00064ADD" w:rsidRDefault="00493DAD" w:rsidP="00752D6E">
      <w:pPr>
        <w:pStyle w:val="31"/>
        <w:spacing w:line="240" w:lineRule="auto"/>
        <w:jc w:val="right"/>
        <w:rPr>
          <w:rFonts w:ascii="GHEA Grapalat" w:hAnsi="GHEA Grapalat" w:cs="Sylfaen"/>
          <w:b/>
          <w:lang w:val="hy-AM"/>
        </w:rPr>
      </w:pPr>
    </w:p>
    <w:p w14:paraId="355C4D57" w14:textId="77777777" w:rsidR="00493DAD" w:rsidRPr="00064ADD" w:rsidRDefault="00493DAD" w:rsidP="00752D6E">
      <w:pPr>
        <w:pStyle w:val="31"/>
        <w:spacing w:line="240" w:lineRule="auto"/>
        <w:jc w:val="right"/>
        <w:rPr>
          <w:rFonts w:ascii="GHEA Grapalat" w:hAnsi="GHEA Grapalat" w:cs="Sylfaen"/>
          <w:b/>
          <w:lang w:val="hy-AM"/>
        </w:rPr>
      </w:pPr>
    </w:p>
    <w:p w14:paraId="310FBFC0" w14:textId="77777777" w:rsidR="00493DAD" w:rsidRPr="00064ADD" w:rsidRDefault="00493DAD" w:rsidP="00752D6E">
      <w:pPr>
        <w:pStyle w:val="31"/>
        <w:spacing w:line="240" w:lineRule="auto"/>
        <w:jc w:val="right"/>
        <w:rPr>
          <w:rFonts w:ascii="GHEA Grapalat" w:hAnsi="GHEA Grapalat" w:cs="Sylfaen"/>
          <w:b/>
          <w:lang w:val="hy-AM"/>
        </w:rPr>
      </w:pPr>
    </w:p>
    <w:p w14:paraId="443BE49E" w14:textId="77777777" w:rsidR="00493DAD" w:rsidRPr="00064ADD" w:rsidRDefault="00493DAD" w:rsidP="00752D6E">
      <w:pPr>
        <w:pStyle w:val="31"/>
        <w:spacing w:line="240" w:lineRule="auto"/>
        <w:jc w:val="right"/>
        <w:rPr>
          <w:rFonts w:ascii="GHEA Grapalat" w:hAnsi="GHEA Grapalat" w:cs="Sylfaen"/>
          <w:b/>
          <w:lang w:val="hy-AM"/>
        </w:rPr>
      </w:pPr>
    </w:p>
    <w:p w14:paraId="48BE6042" w14:textId="77777777" w:rsidR="00493DAD" w:rsidRPr="00064ADD" w:rsidRDefault="00493DAD" w:rsidP="00752D6E">
      <w:pPr>
        <w:pStyle w:val="31"/>
        <w:spacing w:line="240" w:lineRule="auto"/>
        <w:jc w:val="right"/>
        <w:rPr>
          <w:rFonts w:ascii="GHEA Grapalat" w:hAnsi="GHEA Grapalat" w:cs="Sylfaen"/>
          <w:b/>
          <w:lang w:val="hy-AM"/>
        </w:rPr>
      </w:pPr>
    </w:p>
    <w:p w14:paraId="4A7F9C2B" w14:textId="77777777" w:rsidR="00493DAD" w:rsidRPr="00064ADD" w:rsidRDefault="00493DAD" w:rsidP="00752D6E">
      <w:pPr>
        <w:pStyle w:val="31"/>
        <w:spacing w:line="240" w:lineRule="auto"/>
        <w:jc w:val="right"/>
        <w:rPr>
          <w:rFonts w:ascii="GHEA Grapalat" w:hAnsi="GHEA Grapalat" w:cs="Sylfaen"/>
          <w:b/>
          <w:lang w:val="hy-AM"/>
        </w:rPr>
      </w:pPr>
    </w:p>
    <w:p w14:paraId="1C96EF72" w14:textId="77777777" w:rsidR="00493DAD" w:rsidRPr="00064ADD" w:rsidRDefault="00493DAD" w:rsidP="00752D6E">
      <w:pPr>
        <w:pStyle w:val="31"/>
        <w:spacing w:line="240" w:lineRule="auto"/>
        <w:jc w:val="right"/>
        <w:rPr>
          <w:rFonts w:ascii="GHEA Grapalat" w:hAnsi="GHEA Grapalat" w:cs="Sylfaen"/>
          <w:b/>
          <w:lang w:val="hy-AM"/>
        </w:rPr>
      </w:pPr>
    </w:p>
    <w:p w14:paraId="656CA960" w14:textId="77777777" w:rsidR="00493DAD" w:rsidRPr="00064ADD" w:rsidRDefault="00493DAD" w:rsidP="00752D6E">
      <w:pPr>
        <w:pStyle w:val="31"/>
        <w:spacing w:line="240" w:lineRule="auto"/>
        <w:jc w:val="right"/>
        <w:rPr>
          <w:rFonts w:ascii="GHEA Grapalat" w:hAnsi="GHEA Grapalat" w:cs="Sylfaen"/>
          <w:b/>
          <w:lang w:val="hy-AM"/>
        </w:rPr>
      </w:pPr>
    </w:p>
    <w:p w14:paraId="14AAB439" w14:textId="77777777" w:rsidR="00493DAD" w:rsidRPr="00064ADD" w:rsidRDefault="00493DAD" w:rsidP="00752D6E">
      <w:pPr>
        <w:pStyle w:val="31"/>
        <w:spacing w:line="240" w:lineRule="auto"/>
        <w:jc w:val="right"/>
        <w:rPr>
          <w:rFonts w:ascii="GHEA Grapalat" w:hAnsi="GHEA Grapalat" w:cs="Sylfaen"/>
          <w:b/>
          <w:lang w:val="hy-AM"/>
        </w:rPr>
      </w:pPr>
    </w:p>
    <w:p w14:paraId="73D0BB35" w14:textId="77777777" w:rsidR="00493DAD" w:rsidRPr="00064ADD" w:rsidRDefault="00493DAD" w:rsidP="00752D6E">
      <w:pPr>
        <w:pStyle w:val="31"/>
        <w:spacing w:line="240" w:lineRule="auto"/>
        <w:jc w:val="right"/>
        <w:rPr>
          <w:rFonts w:ascii="GHEA Grapalat" w:hAnsi="GHEA Grapalat" w:cs="Sylfaen"/>
          <w:b/>
          <w:lang w:val="hy-AM"/>
        </w:rPr>
      </w:pPr>
    </w:p>
    <w:p w14:paraId="29AACB8E" w14:textId="77777777" w:rsidR="00493DAD" w:rsidRPr="00064ADD" w:rsidRDefault="00493DAD" w:rsidP="00752D6E">
      <w:pPr>
        <w:pStyle w:val="31"/>
        <w:spacing w:line="240" w:lineRule="auto"/>
        <w:jc w:val="right"/>
        <w:rPr>
          <w:rFonts w:ascii="GHEA Grapalat" w:hAnsi="GHEA Grapalat" w:cs="Sylfaen"/>
          <w:b/>
          <w:lang w:val="hy-AM"/>
        </w:rPr>
      </w:pPr>
    </w:p>
    <w:p w14:paraId="184FBE43" w14:textId="77777777" w:rsidR="00493DAD" w:rsidRPr="00064ADD" w:rsidRDefault="00493DAD" w:rsidP="00752D6E">
      <w:pPr>
        <w:pStyle w:val="31"/>
        <w:spacing w:line="240" w:lineRule="auto"/>
        <w:jc w:val="right"/>
        <w:rPr>
          <w:rFonts w:ascii="GHEA Grapalat" w:hAnsi="GHEA Grapalat" w:cs="Sylfaen"/>
          <w:b/>
          <w:lang w:val="hy-AM"/>
        </w:rPr>
      </w:pPr>
    </w:p>
    <w:p w14:paraId="4642C23E" w14:textId="77777777" w:rsidR="00493DAD" w:rsidRPr="00064ADD" w:rsidRDefault="00493DAD" w:rsidP="00752D6E">
      <w:pPr>
        <w:pStyle w:val="31"/>
        <w:spacing w:line="240" w:lineRule="auto"/>
        <w:jc w:val="right"/>
        <w:rPr>
          <w:rFonts w:ascii="GHEA Grapalat" w:hAnsi="GHEA Grapalat" w:cs="Sylfaen"/>
          <w:b/>
          <w:lang w:val="hy-AM"/>
        </w:rPr>
      </w:pPr>
    </w:p>
    <w:p w14:paraId="0A229D51" w14:textId="77777777" w:rsidR="00493DAD" w:rsidRPr="00064ADD" w:rsidRDefault="00493DAD" w:rsidP="00752D6E">
      <w:pPr>
        <w:pStyle w:val="31"/>
        <w:spacing w:line="240" w:lineRule="auto"/>
        <w:jc w:val="right"/>
        <w:rPr>
          <w:rFonts w:ascii="GHEA Grapalat" w:hAnsi="GHEA Grapalat" w:cs="Sylfaen"/>
          <w:b/>
          <w:lang w:val="hy-AM"/>
        </w:rPr>
      </w:pPr>
    </w:p>
    <w:p w14:paraId="6CF9E944" w14:textId="77777777" w:rsidR="00493DAD" w:rsidRPr="00064ADD" w:rsidRDefault="00493DAD" w:rsidP="00752D6E">
      <w:pPr>
        <w:pStyle w:val="31"/>
        <w:spacing w:line="240" w:lineRule="auto"/>
        <w:jc w:val="right"/>
        <w:rPr>
          <w:rFonts w:ascii="GHEA Grapalat" w:hAnsi="GHEA Grapalat" w:cs="Sylfaen"/>
          <w:b/>
          <w:lang w:val="hy-AM"/>
        </w:rPr>
      </w:pPr>
    </w:p>
    <w:p w14:paraId="4A76C26C" w14:textId="77777777" w:rsidR="00493DAD" w:rsidRPr="00064ADD" w:rsidRDefault="00493DAD" w:rsidP="00752D6E">
      <w:pPr>
        <w:pStyle w:val="31"/>
        <w:spacing w:line="240" w:lineRule="auto"/>
        <w:jc w:val="right"/>
        <w:rPr>
          <w:rFonts w:ascii="GHEA Grapalat" w:hAnsi="GHEA Grapalat" w:cs="Sylfaen"/>
          <w:b/>
          <w:lang w:val="hy-AM"/>
        </w:rPr>
      </w:pPr>
    </w:p>
    <w:p w14:paraId="490D98A7" w14:textId="77777777" w:rsidR="00493DAD" w:rsidRPr="00064ADD" w:rsidRDefault="00493DAD" w:rsidP="00752D6E">
      <w:pPr>
        <w:pStyle w:val="31"/>
        <w:spacing w:line="240" w:lineRule="auto"/>
        <w:jc w:val="right"/>
        <w:rPr>
          <w:rFonts w:ascii="GHEA Grapalat" w:hAnsi="GHEA Grapalat" w:cs="Sylfaen"/>
          <w:b/>
          <w:lang w:val="hy-AM"/>
        </w:rPr>
      </w:pPr>
    </w:p>
    <w:p w14:paraId="29A61C54" w14:textId="77777777" w:rsidR="00493DAD" w:rsidRPr="00064ADD" w:rsidRDefault="00493DAD" w:rsidP="00752D6E">
      <w:pPr>
        <w:pStyle w:val="31"/>
        <w:spacing w:line="240" w:lineRule="auto"/>
        <w:jc w:val="right"/>
        <w:rPr>
          <w:rFonts w:ascii="GHEA Grapalat" w:hAnsi="GHEA Grapalat" w:cs="Sylfaen"/>
          <w:b/>
          <w:lang w:val="hy-AM"/>
        </w:rPr>
      </w:pPr>
    </w:p>
    <w:p w14:paraId="64999E4D" w14:textId="77777777" w:rsidR="00493DAD" w:rsidRPr="00064ADD" w:rsidRDefault="00493DAD" w:rsidP="00752D6E">
      <w:pPr>
        <w:pStyle w:val="31"/>
        <w:spacing w:line="240" w:lineRule="auto"/>
        <w:jc w:val="right"/>
        <w:rPr>
          <w:rFonts w:ascii="GHEA Grapalat" w:hAnsi="GHEA Grapalat" w:cs="Sylfaen"/>
          <w:b/>
          <w:lang w:val="hy-AM"/>
        </w:rPr>
      </w:pPr>
    </w:p>
    <w:p w14:paraId="745ADD5D" w14:textId="77777777" w:rsidR="00493DAD" w:rsidRPr="00064ADD" w:rsidRDefault="00493DAD" w:rsidP="00752D6E">
      <w:pPr>
        <w:pStyle w:val="31"/>
        <w:spacing w:line="240" w:lineRule="auto"/>
        <w:jc w:val="right"/>
        <w:rPr>
          <w:rFonts w:ascii="GHEA Grapalat" w:hAnsi="GHEA Grapalat" w:cs="Sylfaen"/>
          <w:b/>
          <w:lang w:val="hy-AM"/>
        </w:rPr>
      </w:pPr>
    </w:p>
    <w:p w14:paraId="5CEB407B" w14:textId="77777777" w:rsidR="00493DAD" w:rsidRPr="00064ADD" w:rsidRDefault="00493DAD" w:rsidP="00752D6E">
      <w:pPr>
        <w:pStyle w:val="31"/>
        <w:spacing w:line="240" w:lineRule="auto"/>
        <w:jc w:val="right"/>
        <w:rPr>
          <w:rFonts w:ascii="GHEA Grapalat" w:hAnsi="GHEA Grapalat" w:cs="Sylfaen"/>
          <w:b/>
          <w:lang w:val="hy-AM"/>
        </w:rPr>
      </w:pPr>
    </w:p>
    <w:p w14:paraId="481586B9" w14:textId="77777777" w:rsidR="00493DAD" w:rsidRPr="00064ADD" w:rsidRDefault="00493DAD" w:rsidP="00752D6E">
      <w:pPr>
        <w:pStyle w:val="31"/>
        <w:spacing w:line="240" w:lineRule="auto"/>
        <w:jc w:val="right"/>
        <w:rPr>
          <w:rFonts w:ascii="GHEA Grapalat" w:hAnsi="GHEA Grapalat" w:cs="Sylfaen"/>
          <w:b/>
          <w:lang w:val="hy-AM"/>
        </w:rPr>
      </w:pPr>
    </w:p>
    <w:p w14:paraId="7CDE5174" w14:textId="77777777" w:rsidR="00493DAD" w:rsidRPr="00064ADD" w:rsidRDefault="00493DAD" w:rsidP="00752D6E">
      <w:pPr>
        <w:pStyle w:val="31"/>
        <w:spacing w:line="240" w:lineRule="auto"/>
        <w:jc w:val="right"/>
        <w:rPr>
          <w:rFonts w:ascii="GHEA Grapalat" w:hAnsi="GHEA Grapalat" w:cs="Sylfaen"/>
          <w:b/>
          <w:lang w:val="hy-AM"/>
        </w:rPr>
      </w:pPr>
    </w:p>
    <w:p w14:paraId="77E7BEB5" w14:textId="77777777" w:rsidR="00493DAD" w:rsidRPr="00064ADD" w:rsidRDefault="00493DAD" w:rsidP="00752D6E">
      <w:pPr>
        <w:pStyle w:val="31"/>
        <w:spacing w:line="240" w:lineRule="auto"/>
        <w:jc w:val="right"/>
        <w:rPr>
          <w:rFonts w:ascii="GHEA Grapalat" w:hAnsi="GHEA Grapalat" w:cs="Sylfaen"/>
          <w:b/>
          <w:lang w:val="hy-AM"/>
        </w:rPr>
      </w:pPr>
    </w:p>
    <w:p w14:paraId="108C116E" w14:textId="77777777" w:rsidR="00493DAD" w:rsidRPr="00064ADD" w:rsidRDefault="00493DAD" w:rsidP="00752D6E">
      <w:pPr>
        <w:pStyle w:val="31"/>
        <w:spacing w:line="240" w:lineRule="auto"/>
        <w:jc w:val="right"/>
        <w:rPr>
          <w:rFonts w:ascii="GHEA Grapalat" w:hAnsi="GHEA Grapalat" w:cs="Sylfaen"/>
          <w:b/>
          <w:lang w:val="hy-AM"/>
        </w:rPr>
      </w:pPr>
    </w:p>
    <w:p w14:paraId="68855D2F" w14:textId="77777777" w:rsidR="00493DAD" w:rsidRPr="00064ADD" w:rsidRDefault="00493DAD" w:rsidP="00752D6E">
      <w:pPr>
        <w:pStyle w:val="31"/>
        <w:spacing w:line="240" w:lineRule="auto"/>
        <w:jc w:val="right"/>
        <w:rPr>
          <w:rFonts w:ascii="GHEA Grapalat" w:hAnsi="GHEA Grapalat" w:cs="Sylfaen"/>
          <w:b/>
          <w:lang w:val="hy-AM"/>
        </w:rPr>
      </w:pPr>
    </w:p>
    <w:p w14:paraId="5F54C511" w14:textId="77777777" w:rsidR="00493DAD" w:rsidRPr="00064ADD" w:rsidRDefault="00493DAD" w:rsidP="00752D6E">
      <w:pPr>
        <w:pStyle w:val="31"/>
        <w:spacing w:line="240" w:lineRule="auto"/>
        <w:jc w:val="right"/>
        <w:rPr>
          <w:rFonts w:ascii="GHEA Grapalat" w:hAnsi="GHEA Grapalat" w:cs="Sylfaen"/>
          <w:b/>
          <w:lang w:val="hy-AM"/>
        </w:rPr>
      </w:pPr>
    </w:p>
    <w:p w14:paraId="5218F3B8" w14:textId="77777777" w:rsidR="00493DAD" w:rsidRPr="00064ADD" w:rsidRDefault="00493DAD" w:rsidP="00752D6E">
      <w:pPr>
        <w:pStyle w:val="31"/>
        <w:spacing w:line="240" w:lineRule="auto"/>
        <w:jc w:val="right"/>
        <w:rPr>
          <w:rFonts w:ascii="GHEA Grapalat" w:hAnsi="GHEA Grapalat" w:cs="Sylfaen"/>
          <w:b/>
          <w:lang w:val="hy-AM"/>
        </w:rPr>
      </w:pPr>
    </w:p>
    <w:p w14:paraId="224AABD1" w14:textId="77777777" w:rsidR="00493DAD" w:rsidRPr="00064ADD" w:rsidRDefault="00493DAD" w:rsidP="00752D6E">
      <w:pPr>
        <w:pStyle w:val="31"/>
        <w:spacing w:line="240" w:lineRule="auto"/>
        <w:jc w:val="right"/>
        <w:rPr>
          <w:rFonts w:ascii="GHEA Grapalat" w:hAnsi="GHEA Grapalat" w:cs="Sylfaen"/>
          <w:b/>
          <w:lang w:val="hy-AM"/>
        </w:rPr>
      </w:pPr>
    </w:p>
    <w:p w14:paraId="25AE3FD4" w14:textId="77777777" w:rsidR="00493DAD" w:rsidRPr="00064ADD" w:rsidRDefault="00493DAD" w:rsidP="00752D6E">
      <w:pPr>
        <w:pStyle w:val="31"/>
        <w:spacing w:line="240" w:lineRule="auto"/>
        <w:jc w:val="right"/>
        <w:rPr>
          <w:rFonts w:ascii="GHEA Grapalat" w:hAnsi="GHEA Grapalat" w:cs="Sylfaen"/>
          <w:b/>
          <w:lang w:val="hy-AM"/>
        </w:rPr>
      </w:pPr>
    </w:p>
    <w:p w14:paraId="28D365C2" w14:textId="77777777" w:rsidR="00493DAD" w:rsidRPr="00064ADD" w:rsidRDefault="00493DAD"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0984F41F" w14:textId="77777777" w:rsidR="00493DAD" w:rsidRPr="00064ADD" w:rsidRDefault="00493DAD" w:rsidP="00752D6E">
      <w:pPr>
        <w:pStyle w:val="31"/>
        <w:spacing w:line="240" w:lineRule="auto"/>
        <w:jc w:val="right"/>
        <w:rPr>
          <w:rFonts w:ascii="GHEA Grapalat" w:hAnsi="GHEA Grapalat" w:cs="Sylfaen"/>
          <w:b/>
          <w:lang w:val="hy-AM"/>
        </w:rPr>
      </w:pPr>
    </w:p>
    <w:p w14:paraId="4C95FED6" w14:textId="77777777" w:rsidR="00493DAD" w:rsidRPr="00064ADD" w:rsidRDefault="00493DAD" w:rsidP="00752D6E">
      <w:pPr>
        <w:pStyle w:val="31"/>
        <w:spacing w:line="240" w:lineRule="auto"/>
        <w:jc w:val="right"/>
        <w:rPr>
          <w:rFonts w:ascii="GHEA Grapalat" w:hAnsi="GHEA Grapalat" w:cs="Sylfaen"/>
          <w:b/>
          <w:lang w:val="hy-AM"/>
        </w:rPr>
      </w:pPr>
    </w:p>
    <w:p w14:paraId="315E2CB6" w14:textId="416C5A5E" w:rsidR="00493DAD" w:rsidRDefault="00493DAD" w:rsidP="00752D6E">
      <w:pPr>
        <w:pStyle w:val="31"/>
        <w:spacing w:line="240" w:lineRule="auto"/>
        <w:jc w:val="right"/>
        <w:rPr>
          <w:rFonts w:ascii="GHEA Grapalat" w:hAnsi="GHEA Grapalat" w:cs="Sylfaen"/>
          <w:b/>
          <w:lang w:val="hy-AM"/>
        </w:rPr>
      </w:pPr>
    </w:p>
    <w:p w14:paraId="74D39506" w14:textId="7408EEF4" w:rsidR="00980D6D" w:rsidRDefault="00980D6D" w:rsidP="00752D6E">
      <w:pPr>
        <w:pStyle w:val="31"/>
        <w:spacing w:line="240" w:lineRule="auto"/>
        <w:jc w:val="right"/>
        <w:rPr>
          <w:rFonts w:ascii="GHEA Grapalat" w:hAnsi="GHEA Grapalat" w:cs="Sylfaen"/>
          <w:b/>
          <w:lang w:val="hy-AM"/>
        </w:rPr>
      </w:pPr>
    </w:p>
    <w:p w14:paraId="15C3F683" w14:textId="19D4BA69" w:rsidR="00980D6D" w:rsidRDefault="00980D6D" w:rsidP="00752D6E">
      <w:pPr>
        <w:pStyle w:val="31"/>
        <w:spacing w:line="240" w:lineRule="auto"/>
        <w:jc w:val="right"/>
        <w:rPr>
          <w:rFonts w:ascii="GHEA Grapalat" w:hAnsi="GHEA Grapalat" w:cs="Sylfaen"/>
          <w:b/>
          <w:lang w:val="hy-AM"/>
        </w:rPr>
      </w:pPr>
    </w:p>
    <w:p w14:paraId="1100182D" w14:textId="4BAC3B82" w:rsidR="00980D6D" w:rsidRDefault="00980D6D" w:rsidP="00752D6E">
      <w:pPr>
        <w:pStyle w:val="31"/>
        <w:spacing w:line="240" w:lineRule="auto"/>
        <w:jc w:val="right"/>
        <w:rPr>
          <w:rFonts w:ascii="GHEA Grapalat" w:hAnsi="GHEA Grapalat" w:cs="Sylfaen"/>
          <w:b/>
          <w:lang w:val="hy-AM"/>
        </w:rPr>
      </w:pPr>
    </w:p>
    <w:p w14:paraId="2973B6CE" w14:textId="77777777" w:rsidR="00980D6D" w:rsidRPr="00064ADD" w:rsidRDefault="00980D6D" w:rsidP="00752D6E">
      <w:pPr>
        <w:pStyle w:val="31"/>
        <w:spacing w:line="240" w:lineRule="auto"/>
        <w:jc w:val="right"/>
        <w:rPr>
          <w:rFonts w:ascii="GHEA Grapalat" w:hAnsi="GHEA Grapalat" w:cs="Sylfaen"/>
          <w:b/>
          <w:lang w:val="hy-AM"/>
        </w:rPr>
      </w:pP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672F3E54" w14:textId="77777777" w:rsidR="00752D6E" w:rsidRPr="008D288D" w:rsidRDefault="00752D6E" w:rsidP="00752D6E">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4.1</w:t>
      </w:r>
    </w:p>
    <w:p w14:paraId="1A770D5C" w14:textId="4FDA6851" w:rsidR="00752D6E" w:rsidRPr="00B9559C" w:rsidRDefault="00451107" w:rsidP="00752D6E">
      <w:pPr>
        <w:pStyle w:val="31"/>
        <w:spacing w:line="240" w:lineRule="auto"/>
        <w:jc w:val="right"/>
        <w:rPr>
          <w:rFonts w:ascii="GHEA Grapalat" w:hAnsi="GHEA Grapalat" w:cs="Sylfaen"/>
          <w:b/>
          <w:bCs/>
          <w:lang w:val="hy-AM"/>
        </w:rPr>
      </w:pPr>
      <w:r w:rsidRPr="00B9559C">
        <w:rPr>
          <w:rFonts w:ascii="GHEA Grapalat" w:hAnsi="GHEA Grapalat"/>
          <w:b/>
          <w:bCs/>
          <w:lang w:val="af-ZA"/>
        </w:rPr>
        <w:t>«</w:t>
      </w:r>
      <w:r w:rsidR="00535AF6">
        <w:rPr>
          <w:rFonts w:ascii="GHEA Grapalat" w:hAnsi="GHEA Grapalat"/>
          <w:b/>
          <w:bCs/>
          <w:lang w:val="af-ZA"/>
        </w:rPr>
        <w:t>ԱՄՓՀ-ԲՄԾՁԲ-38/24</w:t>
      </w:r>
      <w:r w:rsidRPr="00B9559C">
        <w:rPr>
          <w:rFonts w:ascii="GHEA Grapalat" w:hAnsi="GHEA Grapalat"/>
          <w:b/>
          <w:bCs/>
          <w:lang w:val="hy-AM"/>
        </w:rPr>
        <w:t xml:space="preserve">» </w:t>
      </w:r>
      <w:r w:rsidR="00752D6E" w:rsidRPr="00B9559C">
        <w:rPr>
          <w:rFonts w:ascii="GHEA Grapalat" w:hAnsi="GHEA Grapalat" w:cs="Sylfaen"/>
          <w:b/>
          <w:bCs/>
          <w:lang w:val="hy-AM"/>
        </w:rPr>
        <w:t>ծածկագրով</w:t>
      </w:r>
    </w:p>
    <w:p w14:paraId="64484B07" w14:textId="18D190DD" w:rsidR="00752D6E" w:rsidRPr="00B9559C" w:rsidRDefault="0084672F" w:rsidP="00752D6E">
      <w:pPr>
        <w:pStyle w:val="31"/>
        <w:spacing w:line="240" w:lineRule="auto"/>
        <w:jc w:val="right"/>
        <w:rPr>
          <w:rFonts w:ascii="GHEA Grapalat" w:hAnsi="GHEA Grapalat" w:cs="Sylfaen"/>
          <w:b/>
          <w:bCs/>
          <w:lang w:val="hy-AM"/>
        </w:rPr>
      </w:pPr>
      <w:r>
        <w:rPr>
          <w:rFonts w:ascii="GHEA Grapalat" w:hAnsi="GHEA Grapalat" w:cs="Sylfaen"/>
          <w:b/>
          <w:bCs/>
          <w:lang w:val="hy-AM"/>
        </w:rPr>
        <w:t>բաց մրցույթ</w:t>
      </w:r>
      <w:r w:rsidR="00131DCD">
        <w:rPr>
          <w:rFonts w:ascii="GHEA Grapalat" w:hAnsi="GHEA Grapalat" w:cs="Sylfaen"/>
          <w:b/>
          <w:bCs/>
          <w:lang w:val="hy-AM"/>
        </w:rPr>
        <w:t>ի</w:t>
      </w:r>
      <w:r w:rsidR="00752D6E" w:rsidRPr="00B9559C">
        <w:rPr>
          <w:rFonts w:ascii="GHEA Grapalat" w:hAnsi="GHEA Grapalat" w:cs="Sylfaen"/>
          <w:b/>
          <w:bCs/>
          <w:lang w:val="hy-AM"/>
        </w:rPr>
        <w:t>հրավերի</w:t>
      </w:r>
    </w:p>
    <w:p w14:paraId="447325C2"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107C51A1"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0C545247"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19E51788"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af4"/>
        <w:shd w:val="clear" w:color="auto" w:fill="FFFFFF"/>
        <w:spacing w:before="0" w:beforeAutospacing="0" w:after="0" w:afterAutospacing="0"/>
        <w:ind w:firstLine="375"/>
        <w:rPr>
          <w:rStyle w:val="af5"/>
          <w:lang w:val="hy-AM"/>
        </w:rPr>
      </w:pPr>
    </w:p>
    <w:p w14:paraId="78E281E8" w14:textId="32AECB5C" w:rsidR="00BB5D3F" w:rsidRPr="00980D6D" w:rsidRDefault="00BB5D3F" w:rsidP="0095473B">
      <w:pPr>
        <w:pStyle w:val="af4"/>
        <w:shd w:val="clear" w:color="auto" w:fill="FFFFFF"/>
        <w:spacing w:before="0" w:beforeAutospacing="0" w:after="0" w:afterAutospacing="0"/>
        <w:ind w:firstLine="375"/>
        <w:rPr>
          <w:rStyle w:val="af5"/>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ի</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w:t>
      </w:r>
      <w:r w:rsidR="0095473B" w:rsidRPr="006A6963">
        <w:rPr>
          <w:rFonts w:ascii="GHEA Grapalat" w:hAnsi="GHEA Grapalat" w:cs="Sylfaen"/>
          <w:sz w:val="20"/>
          <w:szCs w:val="20"/>
          <w:lang w:val="es-ES"/>
        </w:rPr>
        <w:t>ի</w:t>
      </w:r>
      <w:r w:rsidR="0095473B">
        <w:rPr>
          <w:rFonts w:ascii="GHEA Grapalat" w:hAnsi="GHEA Grapalat" w:cs="Sylfaen"/>
          <w:sz w:val="20"/>
          <w:szCs w:val="20"/>
          <w:lang w:val="hy-AM"/>
        </w:rPr>
        <w:t xml:space="preserve"> </w:t>
      </w:r>
      <w:r w:rsidRPr="00064ADD">
        <w:rPr>
          <w:rStyle w:val="af5"/>
          <w:rFonts w:ascii="GHEA Grapalat" w:hAnsi="GHEA Grapalat"/>
          <w:b w:val="0"/>
          <w:bCs w:val="0"/>
          <w:sz w:val="20"/>
          <w:szCs w:val="20"/>
          <w:lang w:val="hy-AM"/>
        </w:rPr>
        <w:t xml:space="preserve">(այսուհետ՝ բենեֆիցիար) կողմից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Pr="00064ADD">
        <w:rPr>
          <w:rStyle w:val="af5"/>
          <w:rFonts w:ascii="GHEA Grapalat" w:hAnsi="GHEA Grapalat"/>
          <w:b w:val="0"/>
          <w:bCs w:val="0"/>
          <w:sz w:val="20"/>
          <w:szCs w:val="20"/>
          <w:lang w:val="hy-AM"/>
        </w:rPr>
        <w:t>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Style w:val="af5"/>
          <w:rFonts w:ascii="GHEA Grapalat" w:hAnsi="GHEA Grapalat"/>
          <w:b w:val="0"/>
          <w:bCs w:val="0"/>
          <w:sz w:val="20"/>
          <w:szCs w:val="20"/>
          <w:lang w:val="hy-AM"/>
        </w:rPr>
        <w:t xml:space="preserve">գնման ընթացակարգի արդյունքում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249E8BFB" w14:textId="77777777" w:rsidR="00BB5D3F" w:rsidRPr="00064ADD" w:rsidRDefault="00BB5D3F" w:rsidP="00BB5D3F">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պրիցիպալ) կողմից կնքվելիք 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BB5D3F" w:rsidRPr="00064ADD">
        <w:rPr>
          <w:rStyle w:val="af5"/>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af4"/>
        <w:shd w:val="clear" w:color="auto" w:fill="FFFFFF"/>
        <w:spacing w:before="0" w:beforeAutospacing="0" w:after="0" w:afterAutospacing="0"/>
        <w:jc w:val="both"/>
        <w:rPr>
          <w:rFonts w:ascii="GHEA Grapalat" w:hAnsi="GHEA Grapalat" w:cs="Arial"/>
          <w:sz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փոխանցման միջոցով:</w:t>
      </w:r>
    </w:p>
    <w:p w14:paraId="7A86F566" w14:textId="77777777" w:rsidR="00BB5D3F" w:rsidRPr="00064ADD" w:rsidRDefault="00BB5D3F" w:rsidP="00BB5D3F">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26813AAC"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77777777" w:rsidR="005B5702" w:rsidRPr="00064ADD" w:rsidRDefault="00BB5D3F" w:rsidP="005B5702">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 xml:space="preserve">Երաշխիքը գործում է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FCA6EF" w14:textId="77777777" w:rsidR="005B5702" w:rsidRPr="00064ADD" w:rsidRDefault="005B5702" w:rsidP="005B5702">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6E9D0B78" w14:textId="77777777" w:rsidR="00BB5D3F" w:rsidRPr="00064ADD" w:rsidRDefault="00BB5D3F"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60C7D7EF"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6DB3D0E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DDE2CD1" w14:textId="77777777" w:rsidR="007862B1" w:rsidRPr="008D288D" w:rsidRDefault="00BB5D3F" w:rsidP="00764040">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7862B1" w:rsidRPr="00064ADD">
        <w:rPr>
          <w:rFonts w:ascii="GHEA Grapalat" w:hAnsi="GHEA Grapalat" w:cs="Sylfaen"/>
          <w:b/>
          <w:lang w:val="hy-AM"/>
        </w:rPr>
        <w:lastRenderedPageBreak/>
        <w:t>Հավելված</w:t>
      </w:r>
      <w:r w:rsidR="007862B1" w:rsidRPr="008D288D">
        <w:rPr>
          <w:rFonts w:ascii="GHEA Grapalat" w:hAnsi="GHEA Grapalat" w:cs="Sylfaen"/>
          <w:b/>
          <w:lang w:val="hy-AM"/>
        </w:rPr>
        <w:t xml:space="preserve"> 4.</w:t>
      </w:r>
      <w:r w:rsidR="000E3D8B" w:rsidRPr="008D288D">
        <w:rPr>
          <w:rFonts w:ascii="GHEA Grapalat" w:hAnsi="GHEA Grapalat" w:cs="Sylfaen"/>
          <w:b/>
          <w:lang w:val="hy-AM"/>
        </w:rPr>
        <w:t>2</w:t>
      </w:r>
    </w:p>
    <w:p w14:paraId="2F6A2A04" w14:textId="3035A280" w:rsidR="007862B1" w:rsidRPr="00B9559C" w:rsidRDefault="00451107" w:rsidP="007862B1">
      <w:pPr>
        <w:pStyle w:val="31"/>
        <w:spacing w:line="240" w:lineRule="auto"/>
        <w:jc w:val="right"/>
        <w:rPr>
          <w:rFonts w:ascii="GHEA Grapalat" w:hAnsi="GHEA Grapalat" w:cs="Sylfaen"/>
          <w:b/>
          <w:bCs/>
          <w:lang w:val="hy-AM"/>
        </w:rPr>
      </w:pPr>
      <w:r w:rsidRPr="00B9559C">
        <w:rPr>
          <w:rFonts w:ascii="GHEA Grapalat" w:hAnsi="GHEA Grapalat"/>
          <w:b/>
          <w:bCs/>
          <w:lang w:val="af-ZA"/>
        </w:rPr>
        <w:t>«</w:t>
      </w:r>
      <w:r w:rsidR="00535AF6">
        <w:rPr>
          <w:rFonts w:ascii="GHEA Grapalat" w:hAnsi="GHEA Grapalat"/>
          <w:b/>
          <w:bCs/>
          <w:lang w:val="af-ZA"/>
        </w:rPr>
        <w:t>ԱՄՓՀ-ԲՄԾՁԲ-38/24</w:t>
      </w:r>
      <w:r w:rsidRPr="00B9559C">
        <w:rPr>
          <w:rFonts w:ascii="GHEA Grapalat" w:hAnsi="GHEA Grapalat"/>
          <w:b/>
          <w:bCs/>
          <w:lang w:val="hy-AM"/>
        </w:rPr>
        <w:t xml:space="preserve">» </w:t>
      </w:r>
      <w:r w:rsidR="007862B1" w:rsidRPr="00B9559C">
        <w:rPr>
          <w:rFonts w:ascii="GHEA Grapalat" w:hAnsi="GHEA Grapalat" w:cs="Sylfaen"/>
          <w:b/>
          <w:bCs/>
          <w:lang w:val="hy-AM"/>
        </w:rPr>
        <w:t>ծածկագրով</w:t>
      </w:r>
    </w:p>
    <w:p w14:paraId="16DA97FF" w14:textId="08787730" w:rsidR="007862B1" w:rsidRPr="00B9559C" w:rsidRDefault="0084672F" w:rsidP="007862B1">
      <w:pPr>
        <w:pStyle w:val="31"/>
        <w:spacing w:line="240" w:lineRule="auto"/>
        <w:jc w:val="right"/>
        <w:rPr>
          <w:rFonts w:ascii="GHEA Grapalat" w:hAnsi="GHEA Grapalat" w:cs="Sylfaen"/>
          <w:b/>
          <w:bCs/>
          <w:lang w:val="hy-AM"/>
        </w:rPr>
      </w:pPr>
      <w:r>
        <w:rPr>
          <w:rFonts w:ascii="GHEA Grapalat" w:hAnsi="GHEA Grapalat" w:cs="Sylfaen"/>
          <w:b/>
          <w:bCs/>
          <w:lang w:val="hy-AM"/>
        </w:rPr>
        <w:t xml:space="preserve"> բաց մրցույթ</w:t>
      </w:r>
      <w:r w:rsidR="00131DCD">
        <w:rPr>
          <w:rFonts w:ascii="GHEA Grapalat" w:hAnsi="GHEA Grapalat" w:cs="Sylfaen"/>
          <w:b/>
          <w:bCs/>
          <w:lang w:val="hy-AM"/>
        </w:rPr>
        <w:t>ի</w:t>
      </w:r>
      <w:r w:rsidR="007862B1" w:rsidRPr="00B9559C">
        <w:rPr>
          <w:rFonts w:ascii="GHEA Grapalat" w:hAnsi="GHEA Grapalat" w:cs="Sylfaen"/>
          <w:b/>
          <w:bCs/>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075278E7" w:rsidR="007862B1" w:rsidRPr="00672101" w:rsidRDefault="007862B1" w:rsidP="009C06A2">
      <w:pPr>
        <w:numPr>
          <w:ilvl w:val="1"/>
          <w:numId w:val="7"/>
        </w:numPr>
        <w:ind w:left="0" w:firstLine="426"/>
        <w:jc w:val="both"/>
        <w:rPr>
          <w:rFonts w:ascii="GHEA Grapalat" w:hAnsi="GHEA Grapalat" w:cs="GHEA Grapalat"/>
          <w:sz w:val="20"/>
          <w:szCs w:val="20"/>
          <w:lang w:val="pt-BR"/>
        </w:rPr>
      </w:pPr>
      <w:r w:rsidRPr="00672101">
        <w:rPr>
          <w:rFonts w:ascii="GHEA Grapalat" w:hAnsi="GHEA Grapalat" w:cs="GHEA Grapalat"/>
          <w:sz w:val="20"/>
          <w:szCs w:val="20"/>
          <w:lang w:val="pt-BR"/>
        </w:rPr>
        <w:t xml:space="preserve">Ընկերությունը մասնակցում է </w:t>
      </w:r>
      <w:r w:rsidR="00672101" w:rsidRPr="00672101">
        <w:rPr>
          <w:rFonts w:ascii="GHEA Grapalat" w:hAnsi="GHEA Grapalat" w:cs="Sylfaen"/>
          <w:sz w:val="20"/>
          <w:szCs w:val="20"/>
          <w:lang w:val="es-ES"/>
        </w:rPr>
        <w:t>Փարաքար</w:t>
      </w:r>
      <w:r w:rsidR="00AF4DC9">
        <w:rPr>
          <w:rFonts w:ascii="GHEA Grapalat" w:hAnsi="GHEA Grapalat" w:cs="Sylfaen"/>
          <w:sz w:val="20"/>
          <w:szCs w:val="20"/>
          <w:lang w:val="hy-AM"/>
        </w:rPr>
        <w:t>ի</w:t>
      </w:r>
      <w:r w:rsidR="00427F2B" w:rsidRPr="00672101">
        <w:rPr>
          <w:rFonts w:ascii="GHEA Grapalat" w:hAnsi="GHEA Grapalat" w:cs="Sylfaen"/>
          <w:sz w:val="20"/>
          <w:szCs w:val="20"/>
          <w:lang w:val="es-ES"/>
        </w:rPr>
        <w:t xml:space="preserve"> համայնք</w:t>
      </w:r>
      <w:r w:rsidR="00AF4DC9">
        <w:rPr>
          <w:rFonts w:ascii="GHEA Grapalat" w:hAnsi="GHEA Grapalat" w:cs="Sylfaen"/>
          <w:sz w:val="20"/>
          <w:szCs w:val="20"/>
          <w:lang w:val="hy-AM"/>
        </w:rPr>
        <w:t>ապետարան</w:t>
      </w:r>
      <w:r w:rsidR="00427F2B" w:rsidRPr="00672101">
        <w:rPr>
          <w:rFonts w:ascii="GHEA Grapalat" w:hAnsi="GHEA Grapalat" w:cs="Sylfaen"/>
          <w:sz w:val="20"/>
          <w:szCs w:val="20"/>
          <w:lang w:val="es-ES"/>
        </w:rPr>
        <w:t>ի</w:t>
      </w:r>
      <w:r w:rsidR="00672101" w:rsidRPr="00672101">
        <w:rPr>
          <w:rFonts w:ascii="GHEA Grapalat" w:hAnsi="GHEA Grapalat" w:cs="Sylfaen"/>
          <w:sz w:val="20"/>
          <w:szCs w:val="20"/>
          <w:lang w:val="hy-AM"/>
        </w:rPr>
        <w:t xml:space="preserve"> </w:t>
      </w:r>
      <w:r w:rsidR="00427F2B" w:rsidRPr="00672101">
        <w:rPr>
          <w:rFonts w:ascii="GHEA Grapalat" w:hAnsi="GHEA Grapalat" w:cs="Sylfaen"/>
          <w:sz w:val="20"/>
          <w:szCs w:val="20"/>
          <w:lang w:val="es-ES"/>
        </w:rPr>
        <w:t xml:space="preserve"> </w:t>
      </w:r>
      <w:r w:rsidRPr="00672101">
        <w:rPr>
          <w:rFonts w:ascii="GHEA Grapalat" w:hAnsi="GHEA Grapalat" w:cs="GHEA Grapalat"/>
          <w:sz w:val="20"/>
          <w:szCs w:val="20"/>
          <w:lang w:val="pt-BR"/>
        </w:rPr>
        <w:t xml:space="preserve">(այսուհետ` Պատվիրատու) կողմից կազմակերպված` </w:t>
      </w:r>
      <w:r w:rsidR="00427F2B" w:rsidRPr="00672101">
        <w:rPr>
          <w:rFonts w:ascii="GHEA Grapalat" w:hAnsi="GHEA Grapalat"/>
          <w:sz w:val="20"/>
          <w:szCs w:val="20"/>
          <w:lang w:val="af-ZA"/>
        </w:rPr>
        <w:t>«</w:t>
      </w:r>
      <w:r w:rsidR="00535AF6">
        <w:rPr>
          <w:rFonts w:ascii="GHEA Grapalat" w:hAnsi="GHEA Grapalat"/>
          <w:sz w:val="20"/>
          <w:szCs w:val="20"/>
          <w:lang w:val="af-ZA"/>
        </w:rPr>
        <w:t>ԱՄՓՀ-ԲՄԾՁԲ-38/24</w:t>
      </w:r>
      <w:r w:rsidR="00427F2B" w:rsidRPr="00672101">
        <w:rPr>
          <w:rFonts w:ascii="GHEA Grapalat" w:hAnsi="GHEA Grapalat"/>
          <w:sz w:val="20"/>
          <w:szCs w:val="20"/>
          <w:lang w:val="hy-AM"/>
        </w:rPr>
        <w:t xml:space="preserve">» </w:t>
      </w:r>
      <w:r w:rsidRPr="00672101">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lastRenderedPageBreak/>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4672F"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09FB33D" w:rsidR="0084672F" w:rsidRPr="00E37232" w:rsidRDefault="0084672F" w:rsidP="0084672F">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Pr>
                <w:rFonts w:ascii="GHEA Grapalat" w:hAnsi="GHEA Grapalat" w:cs="Sylfaen"/>
                <w:i/>
                <w:sz w:val="20"/>
                <w:lang w:val="hy-AM"/>
              </w:rPr>
              <w:t>Փարաքարի համայնքապետարան</w:t>
            </w:r>
          </w:p>
        </w:tc>
      </w:tr>
      <w:tr w:rsidR="0084672F"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4520BB81" w:rsidR="0084672F" w:rsidRPr="00064ADD" w:rsidRDefault="0084672F" w:rsidP="0084672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4672F"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0352DAC" w:rsidR="0084672F" w:rsidRPr="00E37232" w:rsidRDefault="0084672F" w:rsidP="0084672F">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84672F"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E9667F7" w:rsidR="0084672F" w:rsidRPr="00E37232" w:rsidRDefault="0084672F" w:rsidP="0084672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Կենտրոնական  գանձապետարան</w:t>
            </w:r>
          </w:p>
        </w:tc>
      </w:tr>
      <w:tr w:rsidR="0084672F"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37929664" w:rsidR="0084672F" w:rsidRPr="00E37232" w:rsidRDefault="0084672F" w:rsidP="00535AF6">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00535AF6">
              <w:rPr>
                <w:rFonts w:ascii="GHEA Grapalat" w:hAnsi="GHEA Grapalat" w:cs="Sylfaen"/>
                <w:sz w:val="18"/>
                <w:szCs w:val="18"/>
                <w:lang w:val="hy-AM"/>
              </w:rPr>
              <w:t>900322003105</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535AF6"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535AF6"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535AF6"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535AF6"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535AF6"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31"/>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2BA4D9A0" w:rsidR="00091EBC" w:rsidRPr="00B9559C" w:rsidRDefault="00451107" w:rsidP="00091EBC">
      <w:pPr>
        <w:pStyle w:val="31"/>
        <w:spacing w:line="240" w:lineRule="auto"/>
        <w:jc w:val="right"/>
        <w:rPr>
          <w:rFonts w:ascii="GHEA Grapalat" w:hAnsi="GHEA Grapalat" w:cs="Arial"/>
          <w:b/>
          <w:bCs/>
          <w:lang w:val="hy-AM"/>
        </w:rPr>
      </w:pPr>
      <w:r w:rsidRPr="00B9559C">
        <w:rPr>
          <w:rFonts w:ascii="GHEA Grapalat" w:hAnsi="GHEA Grapalat"/>
          <w:b/>
          <w:bCs/>
          <w:lang w:val="af-ZA"/>
        </w:rPr>
        <w:t>«</w:t>
      </w:r>
      <w:r w:rsidR="00535AF6">
        <w:rPr>
          <w:rFonts w:ascii="GHEA Grapalat" w:hAnsi="GHEA Grapalat"/>
          <w:b/>
          <w:bCs/>
          <w:lang w:val="af-ZA"/>
        </w:rPr>
        <w:t>ԱՄՓՀ-ԲՄԾՁԲ-38/24</w:t>
      </w:r>
      <w:r w:rsidRPr="00B9559C">
        <w:rPr>
          <w:rFonts w:ascii="GHEA Grapalat" w:hAnsi="GHEA Grapalat"/>
          <w:b/>
          <w:bCs/>
          <w:lang w:val="hy-AM"/>
        </w:rPr>
        <w:t xml:space="preserve">» </w:t>
      </w:r>
      <w:r w:rsidR="00091EBC" w:rsidRPr="00B9559C">
        <w:rPr>
          <w:rFonts w:ascii="GHEA Grapalat" w:hAnsi="GHEA Grapalat" w:cs="Sylfaen"/>
          <w:b/>
          <w:bCs/>
          <w:lang w:val="hy-AM"/>
        </w:rPr>
        <w:t>ծածկագրով</w:t>
      </w:r>
    </w:p>
    <w:p w14:paraId="10DCDC3F" w14:textId="74EF8074" w:rsidR="00091EBC" w:rsidRPr="00B9559C" w:rsidRDefault="0084672F" w:rsidP="00091EBC">
      <w:pPr>
        <w:pStyle w:val="31"/>
        <w:spacing w:line="240" w:lineRule="auto"/>
        <w:jc w:val="right"/>
        <w:rPr>
          <w:rFonts w:ascii="GHEA Grapalat" w:hAnsi="GHEA Grapalat" w:cs="Sylfaen"/>
          <w:b/>
          <w:bCs/>
          <w:lang w:val="hy-AM"/>
        </w:rPr>
      </w:pPr>
      <w:r>
        <w:rPr>
          <w:rFonts w:ascii="GHEA Grapalat" w:hAnsi="GHEA Grapalat" w:cs="Sylfaen"/>
          <w:b/>
          <w:bCs/>
          <w:lang w:val="hy-AM"/>
        </w:rPr>
        <w:t>բաց մրցույթ</w:t>
      </w:r>
      <w:r w:rsidR="00131DCD">
        <w:rPr>
          <w:rFonts w:ascii="GHEA Grapalat" w:hAnsi="GHEA Grapalat" w:cs="Sylfaen"/>
          <w:b/>
          <w:bCs/>
          <w:lang w:val="hy-AM"/>
        </w:rPr>
        <w:t>ի</w:t>
      </w:r>
      <w:r w:rsidR="00091EBC" w:rsidRPr="00B9559C">
        <w:rPr>
          <w:rFonts w:ascii="GHEA Grapalat" w:hAnsi="GHEA Grapalat" w:cs="Sylfaen"/>
          <w:b/>
          <w:bCs/>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8E72121" w14:textId="230B43C7" w:rsidR="00091EBC" w:rsidRPr="00064ADD" w:rsidRDefault="00091EBC" w:rsidP="00980D6D">
      <w:pPr>
        <w:pStyle w:val="af4"/>
        <w:shd w:val="clear" w:color="auto" w:fill="FFFFFF"/>
        <w:spacing w:before="0" w:beforeAutospacing="0" w:after="0" w:afterAutospacing="0"/>
        <w:ind w:firstLine="375"/>
        <w:rPr>
          <w:rFonts w:ascii="GHEA Grapalat" w:hAnsi="GHEA Grapalat" w:cs="Sylfaen"/>
          <w:vertAlign w:val="superscript"/>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672101">
        <w:rPr>
          <w:rFonts w:ascii="GHEA Grapalat" w:hAnsi="GHEA Grapalat" w:cs="Times Armenian"/>
          <w:iCs/>
          <w:sz w:val="20"/>
          <w:szCs w:val="20"/>
          <w:lang w:val="hy-AM"/>
        </w:rPr>
        <w:t>Փարաքար</w:t>
      </w:r>
      <w:r w:rsidR="00BA2FE7">
        <w:rPr>
          <w:rFonts w:ascii="GHEA Grapalat" w:hAnsi="GHEA Grapalat" w:cs="Times Armenian"/>
          <w:iCs/>
          <w:sz w:val="20"/>
          <w:szCs w:val="20"/>
          <w:lang w:val="hy-AM"/>
        </w:rPr>
        <w:t>ի</w:t>
      </w:r>
      <w:r w:rsidR="00672101" w:rsidRPr="003C6E7D">
        <w:rPr>
          <w:rFonts w:ascii="GHEA Grapalat" w:hAnsi="GHEA Grapalat" w:cs="Times Armenian"/>
          <w:iCs/>
          <w:sz w:val="20"/>
          <w:szCs w:val="20"/>
          <w:lang w:val="hy-AM"/>
        </w:rPr>
        <w:t xml:space="preserve"> համայնք</w:t>
      </w:r>
      <w:r w:rsidR="00BA2FE7">
        <w:rPr>
          <w:rFonts w:ascii="GHEA Grapalat" w:hAnsi="GHEA Grapalat" w:cs="Times Armenian"/>
          <w:iCs/>
          <w:sz w:val="20"/>
          <w:szCs w:val="20"/>
          <w:lang w:val="hy-AM"/>
        </w:rPr>
        <w:t>ապետարանի</w:t>
      </w:r>
      <w:r w:rsidR="00980D6D"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30A59550"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77777777"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61E47755" w14:textId="77777777"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77777777"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77777777" w:rsidR="00091EBC" w:rsidRPr="00064ADD" w:rsidRDefault="00091EBC"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B9559C" w:rsidRDefault="00631658" w:rsidP="00631658">
      <w:pPr>
        <w:pStyle w:val="31"/>
        <w:spacing w:line="240" w:lineRule="auto"/>
        <w:jc w:val="right"/>
        <w:rPr>
          <w:rFonts w:ascii="GHEA Grapalat" w:hAnsi="GHEA Grapalat" w:cs="Sylfaen"/>
          <w:bCs/>
          <w:lang w:val="hy-AM"/>
        </w:rPr>
      </w:pPr>
      <w:r w:rsidRPr="00B9559C">
        <w:rPr>
          <w:rFonts w:ascii="GHEA Grapalat" w:hAnsi="GHEA Grapalat" w:cs="Sylfaen"/>
          <w:bCs/>
          <w:lang w:val="hy-AM"/>
        </w:rPr>
        <w:t>Հավելված 5.1</w:t>
      </w:r>
    </w:p>
    <w:p w14:paraId="28932BCF" w14:textId="49F3292C" w:rsidR="00631658" w:rsidRPr="00B9559C" w:rsidRDefault="00451107" w:rsidP="00631658">
      <w:pPr>
        <w:pStyle w:val="31"/>
        <w:spacing w:line="240" w:lineRule="auto"/>
        <w:jc w:val="right"/>
        <w:rPr>
          <w:rFonts w:ascii="GHEA Grapalat" w:hAnsi="GHEA Grapalat" w:cs="Sylfaen"/>
          <w:bCs/>
          <w:lang w:val="hy-AM"/>
        </w:rPr>
      </w:pPr>
      <w:r w:rsidRPr="00B9559C">
        <w:rPr>
          <w:rFonts w:ascii="GHEA Grapalat" w:hAnsi="GHEA Grapalat"/>
          <w:bCs/>
          <w:lang w:val="af-ZA"/>
        </w:rPr>
        <w:t>«</w:t>
      </w:r>
      <w:r w:rsidR="00535AF6">
        <w:rPr>
          <w:rFonts w:ascii="GHEA Grapalat" w:hAnsi="GHEA Grapalat"/>
          <w:bCs/>
          <w:lang w:val="af-ZA"/>
        </w:rPr>
        <w:t>ԱՄՓՀ-ԲՄԾՁԲ-38/24</w:t>
      </w:r>
      <w:r w:rsidRPr="00B9559C">
        <w:rPr>
          <w:rFonts w:ascii="GHEA Grapalat" w:hAnsi="GHEA Grapalat"/>
          <w:bCs/>
          <w:lang w:val="hy-AM"/>
        </w:rPr>
        <w:t xml:space="preserve">» </w:t>
      </w:r>
      <w:r w:rsidR="00631658" w:rsidRPr="00B9559C">
        <w:rPr>
          <w:rFonts w:ascii="GHEA Grapalat" w:hAnsi="GHEA Grapalat" w:cs="Sylfaen"/>
          <w:bCs/>
          <w:lang w:val="hy-AM"/>
        </w:rPr>
        <w:t>ծածկագրով</w:t>
      </w:r>
    </w:p>
    <w:p w14:paraId="31045CC5" w14:textId="799D64D8" w:rsidR="00631658" w:rsidRPr="00B9559C" w:rsidRDefault="0084672F" w:rsidP="00631658">
      <w:pPr>
        <w:pStyle w:val="31"/>
        <w:spacing w:line="240" w:lineRule="auto"/>
        <w:jc w:val="right"/>
        <w:rPr>
          <w:rFonts w:ascii="GHEA Grapalat" w:hAnsi="GHEA Grapalat" w:cs="Sylfaen"/>
          <w:bCs/>
          <w:lang w:val="hy-AM"/>
        </w:rPr>
      </w:pPr>
      <w:r>
        <w:rPr>
          <w:rFonts w:ascii="GHEA Grapalat" w:hAnsi="GHEA Grapalat" w:cs="Sylfaen"/>
          <w:bCs/>
          <w:lang w:val="hy-AM"/>
        </w:rPr>
        <w:t>բաց մրցույթ</w:t>
      </w:r>
      <w:r w:rsidR="00131DCD">
        <w:rPr>
          <w:rFonts w:ascii="GHEA Grapalat" w:hAnsi="GHEA Grapalat" w:cs="Sylfaen"/>
          <w:bCs/>
          <w:lang w:val="hy-AM"/>
        </w:rPr>
        <w:t>ի</w:t>
      </w:r>
      <w:r w:rsidR="00631658" w:rsidRPr="00B9559C">
        <w:rPr>
          <w:rFonts w:ascii="GHEA Grapalat" w:hAnsi="GHEA Grapalat" w:cs="Sylfaen"/>
          <w:bCs/>
          <w:lang w:val="hy-AM"/>
        </w:rPr>
        <w:t>հրավերի</w:t>
      </w:r>
    </w:p>
    <w:p w14:paraId="266E6F51" w14:textId="77777777" w:rsidR="008D288D"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75B12FE5"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7047DEA1"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8D288D">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2831E9">
        <w:rPr>
          <w:rFonts w:ascii="GHEA Grapalat" w:hAnsi="GHEA Grapalat" w:cs="GHEA Grapalat"/>
          <w:sz w:val="20"/>
          <w:szCs w:val="20"/>
          <w:lang w:val="hy-AM"/>
        </w:rPr>
        <w:t xml:space="preserve"> 2024</w:t>
      </w:r>
      <w:r w:rsidR="008D288D">
        <w:rPr>
          <w:rFonts w:ascii="GHEA Grapalat" w:hAnsi="GHEA Grapalat" w:cs="GHEA Grapalat"/>
          <w:sz w:val="20"/>
          <w:szCs w:val="20"/>
          <w:lang w:val="hy-AM"/>
        </w:rPr>
        <w:t>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7DCB89FF" w:rsidR="00631658" w:rsidRPr="00064ADD" w:rsidRDefault="008D288D" w:rsidP="00672101">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064ADD">
        <w:rPr>
          <w:rFonts w:ascii="GHEA Grapalat" w:hAnsi="GHEA Grapalat" w:cs="GHEA Grapalat"/>
          <w:sz w:val="20"/>
          <w:szCs w:val="20"/>
          <w:lang w:val="pt-BR"/>
        </w:rPr>
        <w:t xml:space="preserve">1.1 Ընկերությունը մասնակցում է </w:t>
      </w:r>
      <w:r w:rsidR="00672101">
        <w:rPr>
          <w:rFonts w:ascii="GHEA Grapalat" w:hAnsi="GHEA Grapalat" w:cs="Times Armenian"/>
          <w:iCs/>
          <w:sz w:val="20"/>
          <w:szCs w:val="20"/>
          <w:lang w:val="hy-AM"/>
        </w:rPr>
        <w:t>Փարաքար</w:t>
      </w:r>
      <w:r w:rsidR="00AF4DC9">
        <w:rPr>
          <w:rFonts w:ascii="GHEA Grapalat" w:hAnsi="GHEA Grapalat" w:cs="Times Armenian"/>
          <w:iCs/>
          <w:sz w:val="20"/>
          <w:szCs w:val="20"/>
          <w:lang w:val="hy-AM"/>
        </w:rPr>
        <w:t>ի</w:t>
      </w:r>
      <w:r w:rsidR="00672101" w:rsidRPr="003C6E7D">
        <w:rPr>
          <w:rFonts w:ascii="GHEA Grapalat" w:hAnsi="GHEA Grapalat" w:cs="Times Armenian"/>
          <w:iCs/>
          <w:sz w:val="20"/>
          <w:szCs w:val="20"/>
          <w:lang w:val="hy-AM"/>
        </w:rPr>
        <w:t xml:space="preserve"> համայնք</w:t>
      </w:r>
      <w:r w:rsidR="00AF4DC9">
        <w:rPr>
          <w:rFonts w:ascii="GHEA Grapalat" w:hAnsi="GHEA Grapalat" w:cs="Times Armenian"/>
          <w:iCs/>
          <w:sz w:val="20"/>
          <w:szCs w:val="20"/>
          <w:lang w:val="hy-AM"/>
        </w:rPr>
        <w:t xml:space="preserve">ապետարանի </w:t>
      </w:r>
      <w:r w:rsidR="00427F2B" w:rsidRPr="00E6597C">
        <w:rPr>
          <w:rFonts w:ascii="GHEA Grapalat" w:hAnsi="GHEA Grapalat" w:cs="Sylfaen"/>
          <w:sz w:val="20"/>
          <w:szCs w:val="20"/>
          <w:lang w:val="es-ES"/>
        </w:rPr>
        <w:t xml:space="preserve"> </w:t>
      </w:r>
      <w:r w:rsidRPr="00064ADD">
        <w:rPr>
          <w:rFonts w:ascii="GHEA Grapalat" w:hAnsi="GHEA Grapalat" w:cs="GHEA Grapalat"/>
          <w:sz w:val="20"/>
          <w:szCs w:val="20"/>
          <w:lang w:val="pt-BR"/>
        </w:rPr>
        <w:t xml:space="preserve">(այսուհետ` Պատվիրատու) կողմից կազմակերպված` </w:t>
      </w:r>
      <w:r w:rsidR="00684F74" w:rsidRPr="00DF4927">
        <w:rPr>
          <w:rFonts w:ascii="GHEA Grapalat" w:hAnsi="GHEA Grapalat"/>
          <w:sz w:val="20"/>
          <w:szCs w:val="20"/>
          <w:lang w:val="af-ZA"/>
        </w:rPr>
        <w:t>«</w:t>
      </w:r>
      <w:r w:rsidR="00535AF6">
        <w:rPr>
          <w:rFonts w:ascii="GHEA Grapalat" w:hAnsi="GHEA Grapalat"/>
          <w:sz w:val="20"/>
          <w:szCs w:val="20"/>
          <w:lang w:val="af-ZA"/>
        </w:rPr>
        <w:t>ԱՄՓՀ-ԲՄԾՁԲ-38/24</w:t>
      </w:r>
      <w:r w:rsidR="00684F74">
        <w:rPr>
          <w:rFonts w:ascii="GHEA Grapalat" w:hAnsi="GHEA Grapalat"/>
          <w:sz w:val="20"/>
          <w:szCs w:val="20"/>
          <w:lang w:val="hy-AM"/>
        </w:rPr>
        <w:t xml:space="preserve">» </w:t>
      </w:r>
      <w:r w:rsidR="00631658" w:rsidRPr="00064ADD">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14:paraId="5FE96E01" w14:textId="77777777"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467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32244F7" w:rsidR="0084672F" w:rsidRPr="00064ADD" w:rsidRDefault="0084672F" w:rsidP="0084672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Pr>
                <w:rFonts w:ascii="GHEA Grapalat" w:hAnsi="GHEA Grapalat" w:cs="Sylfaen"/>
                <w:i/>
                <w:sz w:val="20"/>
                <w:lang w:val="hy-AM"/>
              </w:rPr>
              <w:t>Փարաքարի համայնքապետարան</w:t>
            </w:r>
          </w:p>
        </w:tc>
      </w:tr>
      <w:tr w:rsidR="008467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21DB4B8" w:rsidR="0084672F" w:rsidRPr="00064ADD" w:rsidRDefault="0084672F" w:rsidP="0084672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467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B42C4B1" w:rsidR="0084672F" w:rsidRPr="00064ADD" w:rsidRDefault="0084672F" w:rsidP="0084672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8467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8062838" w:rsidR="0084672F" w:rsidRPr="00064ADD" w:rsidRDefault="0084672F" w:rsidP="0084672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Կենտրոնական  գանձապետարան</w:t>
            </w:r>
          </w:p>
        </w:tc>
      </w:tr>
      <w:tr w:rsidR="008467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6324D290" w:rsidR="0084672F" w:rsidRPr="00064ADD" w:rsidRDefault="0084672F" w:rsidP="0084672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Pr>
                <w:rFonts w:ascii="GHEA Grapalat" w:hAnsi="GHEA Grapalat" w:cs="Sylfaen"/>
                <w:sz w:val="18"/>
                <w:szCs w:val="18"/>
                <w:lang w:val="hy-AM"/>
              </w:rPr>
              <w:t>900322</w:t>
            </w:r>
            <w:r w:rsidR="00535AF6">
              <w:rPr>
                <w:rFonts w:ascii="GHEA Grapalat" w:hAnsi="GHEA Grapalat" w:cs="Sylfaen"/>
                <w:sz w:val="18"/>
                <w:szCs w:val="18"/>
                <w:lang w:val="hy-AM"/>
              </w:rPr>
              <w:t>003105</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535AF6"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535AF6"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535AF6"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535AF6"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535AF6"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0D87A96E" w:rsidR="00D55654" w:rsidRPr="00064ADD" w:rsidRDefault="003B3690" w:rsidP="008D288D">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8D288D" w:rsidRPr="00064ADD">
        <w:rPr>
          <w:rFonts w:ascii="GHEA Grapalat" w:hAnsi="GHEA Grapalat" w:cs="Sylfaen"/>
          <w:b/>
          <w:lang w:val="hy-AM"/>
        </w:rPr>
        <w:lastRenderedPageBreak/>
        <w:t xml:space="preserve"> </w:t>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569CBA67" w:rsidR="00071D1C" w:rsidRPr="00684F74" w:rsidRDefault="00451107" w:rsidP="00EF3662">
      <w:pPr>
        <w:pStyle w:val="31"/>
        <w:spacing w:line="240" w:lineRule="auto"/>
        <w:jc w:val="right"/>
        <w:rPr>
          <w:rFonts w:ascii="GHEA Grapalat" w:hAnsi="GHEA Grapalat" w:cs="Sylfaen"/>
          <w:b/>
          <w:bCs/>
          <w:lang w:val="hy-AM"/>
        </w:rPr>
      </w:pPr>
      <w:r w:rsidRPr="00684F74">
        <w:rPr>
          <w:rFonts w:ascii="GHEA Grapalat" w:hAnsi="GHEA Grapalat"/>
          <w:b/>
          <w:bCs/>
          <w:lang w:val="af-ZA"/>
        </w:rPr>
        <w:t>«</w:t>
      </w:r>
      <w:r w:rsidR="00535AF6">
        <w:rPr>
          <w:rFonts w:ascii="GHEA Grapalat" w:hAnsi="GHEA Grapalat"/>
          <w:b/>
          <w:bCs/>
          <w:lang w:val="af-ZA"/>
        </w:rPr>
        <w:t>ԱՄՓՀ-ԲՄԾՁԲ-38/24</w:t>
      </w:r>
      <w:r w:rsidRPr="00684F74">
        <w:rPr>
          <w:rFonts w:ascii="GHEA Grapalat" w:hAnsi="GHEA Grapalat"/>
          <w:b/>
          <w:bCs/>
          <w:lang w:val="hy-AM"/>
        </w:rPr>
        <w:t xml:space="preserve">» </w:t>
      </w:r>
      <w:r w:rsidR="00071D1C" w:rsidRPr="00684F74">
        <w:rPr>
          <w:rFonts w:ascii="GHEA Grapalat" w:hAnsi="GHEA Grapalat" w:cs="Sylfaen"/>
          <w:b/>
          <w:bCs/>
          <w:lang w:val="hy-AM"/>
        </w:rPr>
        <w:t>ծածկագրով</w:t>
      </w:r>
    </w:p>
    <w:p w14:paraId="38B53B29" w14:textId="6C8B03E3" w:rsidR="00071D1C" w:rsidRPr="00684F74" w:rsidRDefault="0084672F" w:rsidP="00EF3662">
      <w:pPr>
        <w:pStyle w:val="31"/>
        <w:spacing w:line="240" w:lineRule="auto"/>
        <w:jc w:val="right"/>
        <w:rPr>
          <w:rFonts w:ascii="GHEA Grapalat" w:hAnsi="GHEA Grapalat" w:cs="Sylfaen"/>
          <w:b/>
          <w:bCs/>
          <w:lang w:val="hy-AM"/>
        </w:rPr>
      </w:pPr>
      <w:r>
        <w:rPr>
          <w:rFonts w:ascii="GHEA Grapalat" w:hAnsi="GHEA Grapalat" w:cs="Sylfaen"/>
          <w:b/>
          <w:bCs/>
          <w:lang w:val="hy-AM"/>
        </w:rPr>
        <w:t>բաց մրցույթ</w:t>
      </w:r>
      <w:r w:rsidR="00131DCD">
        <w:rPr>
          <w:rFonts w:ascii="GHEA Grapalat" w:hAnsi="GHEA Grapalat" w:cs="Sylfaen"/>
          <w:b/>
          <w:bCs/>
          <w:lang w:val="hy-AM"/>
        </w:rPr>
        <w:t>ի</w:t>
      </w:r>
      <w:r w:rsidR="00071D1C" w:rsidRPr="00684F74">
        <w:rPr>
          <w:rFonts w:ascii="GHEA Grapalat" w:hAnsi="GHEA Grapalat" w:cs="Sylfaen"/>
          <w:b/>
          <w:bCs/>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1522A46" w14:textId="7C7968EF" w:rsidR="007678FA" w:rsidRPr="00684F74" w:rsidRDefault="00684F74" w:rsidP="007678FA">
      <w:pPr>
        <w:ind w:left="-142" w:firstLine="142"/>
        <w:jc w:val="center"/>
        <w:rPr>
          <w:rFonts w:ascii="GHEA Grapalat" w:hAnsi="GHEA Grapalat" w:cs="Times Armenian"/>
          <w:b/>
          <w:lang w:val="hy-AM"/>
        </w:rPr>
      </w:pPr>
      <w:r w:rsidRPr="00684F74">
        <w:rPr>
          <w:rFonts w:ascii="GHEA Grapalat" w:hAnsi="GHEA Grapalat" w:cs="Sylfaen"/>
          <w:b/>
          <w:lang w:val="hy-AM"/>
        </w:rPr>
        <w:t xml:space="preserve">ՀՀ ԱՐԱԳԱԾՈՏՆԻ ՄԱՐԶԻ </w:t>
      </w:r>
      <w:r w:rsidR="00672101">
        <w:rPr>
          <w:rFonts w:ascii="GHEA Grapalat" w:hAnsi="GHEA Grapalat" w:cs="Sylfaen"/>
          <w:b/>
          <w:lang w:val="hy-AM"/>
        </w:rPr>
        <w:t>ՓԱՐԱՔԱՐ</w:t>
      </w:r>
      <w:r w:rsidR="00AF4DC9">
        <w:rPr>
          <w:rFonts w:ascii="GHEA Grapalat" w:hAnsi="GHEA Grapalat" w:cs="Sylfaen"/>
          <w:b/>
          <w:lang w:val="hy-AM"/>
        </w:rPr>
        <w:t>Ի</w:t>
      </w:r>
      <w:r w:rsidR="00AF4DC9">
        <w:rPr>
          <w:rFonts w:ascii="GHEA Grapalat" w:hAnsi="GHEA Grapalat" w:cs="Sylfaen"/>
          <w:b/>
          <w:lang w:val="es-ES"/>
        </w:rPr>
        <w:t xml:space="preserve"> ՀԱՄԱՅՆՔԱՊԵՏԱՐԱՆԻ</w:t>
      </w:r>
      <w:r w:rsidRPr="00684F74">
        <w:rPr>
          <w:rFonts w:ascii="GHEA Grapalat" w:hAnsi="GHEA Grapalat" w:cs="Sylfaen"/>
          <w:b/>
          <w:lang w:val="es-ES"/>
        </w:rPr>
        <w:t xml:space="preserve"> </w:t>
      </w:r>
      <w:r w:rsidRPr="00684F74">
        <w:rPr>
          <w:rFonts w:ascii="GHEA Grapalat" w:hAnsi="GHEA Grapalat" w:cs="Sylfaen"/>
          <w:b/>
          <w:lang w:val="hy-AM"/>
        </w:rPr>
        <w:t>ԿԱՐԻՔՆԵՐԻ</w:t>
      </w:r>
      <w:r w:rsidRPr="00684F74">
        <w:rPr>
          <w:rFonts w:ascii="GHEA Grapalat" w:hAnsi="GHEA Grapalat" w:cs="Times Armenian"/>
          <w:b/>
          <w:lang w:val="hy-AM"/>
        </w:rPr>
        <w:t xml:space="preserve"> </w:t>
      </w:r>
      <w:r w:rsidRPr="00684F74">
        <w:rPr>
          <w:rFonts w:ascii="GHEA Grapalat" w:hAnsi="GHEA Grapalat" w:cs="Sylfaen"/>
          <w:b/>
          <w:lang w:val="hy-AM"/>
        </w:rPr>
        <w:t>ՀԱՄԱՐ</w:t>
      </w:r>
      <w:r w:rsidRPr="00684F74">
        <w:rPr>
          <w:rFonts w:ascii="GHEA Grapalat" w:hAnsi="GHEA Grapalat" w:cs="Times Armenian"/>
          <w:b/>
          <w:lang w:val="hy-AM"/>
        </w:rPr>
        <w:t xml:space="preserve"> </w:t>
      </w:r>
      <w:r w:rsidRPr="00684F74">
        <w:rPr>
          <w:rFonts w:ascii="GHEA Grapalat" w:hAnsi="GHEA Grapalat" w:cs="Sylfaen"/>
          <w:b/>
          <w:lang w:val="hy-AM"/>
        </w:rPr>
        <w:t xml:space="preserve"> ՏԵԽՆԻԿԱԿԱՆ ՀՍԿՈՂՈՒԹՅԱՆ ԾԱՌԱՅՈՒԹՅՈՒՆՆԵՐԻ ՁԵՌՔԲԵՐՄԱՆ</w:t>
      </w:r>
      <w:r w:rsidRPr="00684F74">
        <w:rPr>
          <w:rFonts w:ascii="GHEA Grapalat" w:hAnsi="GHEA Grapalat" w:cs="Times Armenian"/>
          <w:b/>
          <w:lang w:val="hy-AM"/>
        </w:rPr>
        <w:t xml:space="preserve"> </w:t>
      </w:r>
      <w:r w:rsidRPr="00684F74">
        <w:rPr>
          <w:rFonts w:ascii="GHEA Grapalat" w:hAnsi="GHEA Grapalat" w:cs="Sylfaen"/>
          <w:b/>
          <w:lang w:val="hy-AM"/>
        </w:rPr>
        <w:t>ՊԱՅՄԱՆԱԳԻՐ</w:t>
      </w:r>
      <w:r w:rsidRPr="00684F74">
        <w:rPr>
          <w:rFonts w:ascii="GHEA Grapalat" w:hAnsi="GHEA Grapalat" w:cs="Times Armenian"/>
          <w:b/>
          <w:lang w:val="hy-AM"/>
        </w:rPr>
        <w:t xml:space="preserve">   </w:t>
      </w:r>
    </w:p>
    <w:p w14:paraId="682C7E98" w14:textId="77777777" w:rsidR="007678FA" w:rsidRPr="00427F2B" w:rsidRDefault="007678FA" w:rsidP="007678FA">
      <w:pPr>
        <w:ind w:left="-142" w:firstLine="142"/>
        <w:jc w:val="center"/>
        <w:rPr>
          <w:rFonts w:ascii="GHEA Grapalat" w:hAnsi="GHEA Grapalat"/>
          <w:b/>
          <w:lang w:val="hy-AM"/>
        </w:rPr>
      </w:pPr>
      <w:r w:rsidRPr="00427F2B">
        <w:rPr>
          <w:rFonts w:ascii="GHEA Grapalat" w:hAnsi="GHEA Grapalat"/>
          <w:b/>
          <w:lang w:val="hy-AM"/>
        </w:rPr>
        <w:t xml:space="preserve">N </w:t>
      </w:r>
      <w:r w:rsidRPr="00427F2B">
        <w:rPr>
          <w:rFonts w:ascii="GHEA Grapalat" w:hAnsi="GHEA Grapalat"/>
          <w:b/>
          <w:lang w:val="hy-AM"/>
        </w:rPr>
        <w:tab/>
      </w:r>
      <w:r w:rsidRPr="00427F2B">
        <w:rPr>
          <w:rFonts w:ascii="GHEA Grapalat" w:hAnsi="GHEA Grapalat"/>
          <w:b/>
          <w:lang w:val="hy-AM"/>
        </w:rPr>
        <w:tab/>
      </w:r>
      <w:r w:rsidRPr="00427F2B">
        <w:rPr>
          <w:rFonts w:ascii="GHEA Grapalat" w:hAnsi="GHEA Grapalat"/>
          <w:b/>
          <w:lang w:val="hy-AM"/>
        </w:rPr>
        <w:tab/>
      </w:r>
      <w:r w:rsidRPr="00427F2B">
        <w:rPr>
          <w:rFonts w:ascii="GHEA Grapalat" w:hAnsi="GHEA Grapalat"/>
          <w:b/>
          <w:lang w:val="hy-AM"/>
        </w:rPr>
        <w:tab/>
      </w:r>
    </w:p>
    <w:p w14:paraId="0E016BC8" w14:textId="6D668ED9"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008D288D">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407FC025"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w:t>
      </w:r>
      <w:r w:rsidR="00684F74" w:rsidRPr="00684F74">
        <w:rPr>
          <w:rFonts w:ascii="GHEA Grapalat" w:hAnsi="GHEA Grapalat" w:cs="Sylfaen"/>
          <w:sz w:val="20"/>
          <w:szCs w:val="20"/>
          <w:lang w:val="hy-AM"/>
        </w:rPr>
        <w:t xml:space="preserve">է </w:t>
      </w:r>
      <w:r w:rsidR="0095473B">
        <w:rPr>
          <w:rFonts w:ascii="GHEA Grapalat" w:hAnsi="GHEA Grapalat" w:cs="Sylfaen"/>
          <w:sz w:val="20"/>
          <w:szCs w:val="20"/>
          <w:lang w:val="hy-AM"/>
        </w:rPr>
        <w:t xml:space="preserve">շինարարակն </w:t>
      </w:r>
      <w:r w:rsidR="00684F74" w:rsidRPr="00684F74">
        <w:rPr>
          <w:rFonts w:ascii="GHEA Grapalat" w:hAnsi="GHEA Grapalat" w:cs="Sylfaen"/>
          <w:sz w:val="20"/>
          <w:szCs w:val="20"/>
          <w:lang w:val="hy-AM"/>
        </w:rPr>
        <w:t>աշխատանքների տեխնիկական հսկողության ծառայությունների</w:t>
      </w:r>
      <w:r w:rsidR="00684F74"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7EF176B4"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56A3ACD3"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w:t>
      </w:r>
      <w:r w:rsidR="008D288D">
        <w:rPr>
          <w:rFonts w:ascii="GHEA Grapalat" w:hAnsi="GHEA Grapalat" w:cs="Sylfaen"/>
          <w:sz w:val="20"/>
          <w:szCs w:val="20"/>
          <w:lang w:val="hy-AM"/>
        </w:rPr>
        <w:t xml:space="preserve"> </w:t>
      </w:r>
      <w:r w:rsidR="008D288D">
        <w:rPr>
          <w:rFonts w:ascii="GHEA Grapalat" w:hAnsi="GHEA Grapalat" w:cs="Sylfaen"/>
          <w:sz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41C3E5B3"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8D288D">
        <w:rPr>
          <w:rFonts w:ascii="GHEA Grapalat" w:hAnsi="GHEA Grapalat" w:cs="Sylfaen"/>
          <w:sz w:val="20"/>
          <w:szCs w:val="20"/>
          <w:u w:val="single"/>
          <w:lang w:val="hy-AM"/>
        </w:rPr>
        <w:t>15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0EC12B82"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1B34B0">
        <w:rPr>
          <w:rFonts w:ascii="GHEA Grapalat" w:hAnsi="GHEA Grapalat"/>
          <w:sz w:val="20"/>
          <w:lang w:val="hy-AM"/>
        </w:rPr>
        <w:t>մ։</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05C290CC"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064ADD">
        <w:rPr>
          <w:rStyle w:val="af6"/>
          <w:rFonts w:ascii="GHEA Grapalat" w:hAnsi="GHEA Grapalat" w:cs="Sylfaen"/>
          <w:color w:val="FFFFFF"/>
          <w:sz w:val="20"/>
          <w:lang w:val="hy-AM"/>
        </w:rPr>
        <w:footnoteReference w:id="9"/>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w:t>
      </w:r>
      <w:r w:rsidRPr="00064ADD">
        <w:rPr>
          <w:rFonts w:ascii="GHEA Grapalat" w:hAnsi="GHEA Grapalat"/>
          <w:sz w:val="20"/>
          <w:lang w:val="hy-AM"/>
        </w:rPr>
        <w:lastRenderedPageBreak/>
        <w:t>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10"/>
      </w:r>
    </w:p>
    <w:p w14:paraId="556598F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w:t>
      </w:r>
      <w:r w:rsidRPr="00064ADD">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5"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5"/>
    </w:p>
    <w:p w14:paraId="2EDB2BFB"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9233211" w14:textId="06AB8C2E" w:rsidR="00C36E8F" w:rsidRPr="00064ADD" w:rsidRDefault="00C36E8F" w:rsidP="007678FA">
      <w:pPr>
        <w:ind w:firstLine="567"/>
        <w:jc w:val="both"/>
        <w:rPr>
          <w:rFonts w:ascii="GHEA Grapalat" w:hAnsi="GHEA Grapalat"/>
          <w:bCs/>
          <w:sz w:val="20"/>
          <w:lang w:val="hy-AM"/>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0091FBD5" w14:textId="77777777" w:rsidR="004D3450" w:rsidRDefault="007678FA" w:rsidP="007678FA">
      <w:pPr>
        <w:jc w:val="right"/>
        <w:rPr>
          <w:rFonts w:ascii="GHEA Grapalat" w:hAnsi="GHEA Grapalat"/>
          <w:i/>
          <w:sz w:val="18"/>
          <w:lang w:val="hy-AM"/>
        </w:rPr>
        <w:sectPr w:rsidR="004D3450"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311D412C" w14:textId="11FF0C92"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FED732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20</w:t>
      </w:r>
      <w:r w:rsidR="002831E9">
        <w:rPr>
          <w:rFonts w:ascii="GHEA Grapalat" w:hAnsi="GHEA Grapalat"/>
          <w:i/>
          <w:sz w:val="18"/>
          <w:lang w:val="hy-AM"/>
        </w:rPr>
        <w:t>24</w:t>
      </w:r>
      <w:r w:rsidRPr="00064ADD">
        <w:rPr>
          <w:rFonts w:ascii="GHEA Grapalat" w:hAnsi="GHEA Grapalat"/>
          <w:i/>
          <w:sz w:val="18"/>
          <w:lang w:val="hy-AM"/>
        </w:rPr>
        <w:t xml:space="preserve"> թ. կնքված </w:t>
      </w:r>
    </w:p>
    <w:p w14:paraId="7C78E080" w14:textId="2636C642"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451107" w:rsidRPr="00DF4927">
        <w:rPr>
          <w:rFonts w:ascii="GHEA Grapalat" w:hAnsi="GHEA Grapalat"/>
          <w:sz w:val="20"/>
          <w:szCs w:val="20"/>
          <w:lang w:val="af-ZA"/>
        </w:rPr>
        <w:t>«</w:t>
      </w:r>
      <w:r w:rsidR="00535AF6">
        <w:rPr>
          <w:rFonts w:ascii="GHEA Grapalat" w:hAnsi="GHEA Grapalat"/>
          <w:sz w:val="20"/>
          <w:szCs w:val="20"/>
          <w:lang w:val="af-ZA"/>
        </w:rPr>
        <w:t>ԱՄՓՀ-ԲՄԾՁԲ-38/24</w:t>
      </w:r>
      <w:r w:rsidR="00451107">
        <w:rPr>
          <w:rFonts w:ascii="GHEA Grapalat" w:hAnsi="GHEA Grapalat"/>
          <w:sz w:val="20"/>
          <w:szCs w:val="20"/>
          <w:lang w:val="hy-AM"/>
        </w:rPr>
        <w:t xml:space="preserve">» </w:t>
      </w:r>
      <w:r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60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655"/>
        <w:gridCol w:w="5670"/>
        <w:gridCol w:w="992"/>
        <w:gridCol w:w="1134"/>
        <w:gridCol w:w="1134"/>
        <w:gridCol w:w="1843"/>
        <w:gridCol w:w="2551"/>
      </w:tblGrid>
      <w:tr w:rsidR="007678FA" w:rsidRPr="00064ADD" w14:paraId="316995FE" w14:textId="77777777" w:rsidTr="009C06A2">
        <w:tc>
          <w:tcPr>
            <w:tcW w:w="16018"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69087A" w:rsidRPr="00064ADD" w14:paraId="7C429E08" w14:textId="77777777" w:rsidTr="009C06A2">
        <w:trPr>
          <w:trHeight w:val="219"/>
        </w:trPr>
        <w:tc>
          <w:tcPr>
            <w:tcW w:w="1039" w:type="dxa"/>
            <w:vMerge w:val="restart"/>
            <w:vAlign w:val="center"/>
          </w:tcPr>
          <w:p w14:paraId="3AAC09D7" w14:textId="77777777" w:rsidR="007678FA" w:rsidRPr="009C06A2" w:rsidRDefault="007678FA" w:rsidP="009C06A2">
            <w:pPr>
              <w:ind w:hanging="65"/>
              <w:jc w:val="center"/>
              <w:rPr>
                <w:rFonts w:ascii="GHEA Grapalat" w:hAnsi="GHEA Grapalat"/>
                <w:sz w:val="12"/>
                <w:szCs w:val="12"/>
              </w:rPr>
            </w:pPr>
            <w:r w:rsidRPr="009C06A2">
              <w:rPr>
                <w:rFonts w:ascii="GHEA Grapalat" w:hAnsi="GHEA Grapalat"/>
                <w:sz w:val="12"/>
                <w:szCs w:val="12"/>
              </w:rPr>
              <w:t>հրավերով նախատեսված չափաբաժնի համարը</w:t>
            </w:r>
          </w:p>
        </w:tc>
        <w:tc>
          <w:tcPr>
            <w:tcW w:w="1655" w:type="dxa"/>
            <w:vMerge w:val="restart"/>
            <w:vAlign w:val="center"/>
          </w:tcPr>
          <w:p w14:paraId="75024B67" w14:textId="77777777" w:rsidR="007678FA" w:rsidRPr="009C06A2" w:rsidRDefault="007678FA" w:rsidP="00E53C12">
            <w:pPr>
              <w:jc w:val="center"/>
              <w:rPr>
                <w:rFonts w:ascii="GHEA Grapalat" w:hAnsi="GHEA Grapalat"/>
                <w:sz w:val="12"/>
                <w:szCs w:val="12"/>
              </w:rPr>
            </w:pPr>
            <w:r w:rsidRPr="009C06A2">
              <w:rPr>
                <w:rFonts w:ascii="GHEA Grapalat" w:hAnsi="GHEA Grapalat"/>
                <w:sz w:val="12"/>
                <w:szCs w:val="12"/>
              </w:rPr>
              <w:t>գնումների պլանով նախատեսված միջանցիկ ծածկագիրը` ըստ ԳՄԱ դասակարգման (CPV)</w:t>
            </w:r>
          </w:p>
        </w:tc>
        <w:tc>
          <w:tcPr>
            <w:tcW w:w="5670"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92"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34"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34"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4394"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69087A" w:rsidRPr="00064ADD" w14:paraId="0821B6AA" w14:textId="77777777" w:rsidTr="00D32164">
        <w:trPr>
          <w:trHeight w:val="668"/>
        </w:trPr>
        <w:tc>
          <w:tcPr>
            <w:tcW w:w="1039" w:type="dxa"/>
            <w:vMerge/>
            <w:vAlign w:val="center"/>
          </w:tcPr>
          <w:p w14:paraId="22B5A240" w14:textId="77777777" w:rsidR="007678FA" w:rsidRPr="00064ADD" w:rsidRDefault="007678FA" w:rsidP="00E53C12">
            <w:pPr>
              <w:jc w:val="center"/>
              <w:rPr>
                <w:rFonts w:ascii="GHEA Grapalat" w:hAnsi="GHEA Grapalat"/>
                <w:sz w:val="18"/>
              </w:rPr>
            </w:pPr>
          </w:p>
        </w:tc>
        <w:tc>
          <w:tcPr>
            <w:tcW w:w="1655" w:type="dxa"/>
            <w:vMerge/>
            <w:vAlign w:val="center"/>
          </w:tcPr>
          <w:p w14:paraId="2D1E4924" w14:textId="77777777" w:rsidR="007678FA" w:rsidRPr="00064ADD" w:rsidRDefault="007678FA" w:rsidP="00E53C12">
            <w:pPr>
              <w:jc w:val="center"/>
              <w:rPr>
                <w:rFonts w:ascii="GHEA Grapalat" w:hAnsi="GHEA Grapalat"/>
                <w:sz w:val="18"/>
              </w:rPr>
            </w:pPr>
          </w:p>
        </w:tc>
        <w:tc>
          <w:tcPr>
            <w:tcW w:w="5670" w:type="dxa"/>
            <w:vMerge/>
            <w:vAlign w:val="center"/>
          </w:tcPr>
          <w:p w14:paraId="7DE8C663" w14:textId="77777777" w:rsidR="007678FA" w:rsidRPr="00064ADD" w:rsidRDefault="007678FA" w:rsidP="00E53C12">
            <w:pPr>
              <w:jc w:val="center"/>
              <w:rPr>
                <w:rFonts w:ascii="GHEA Grapalat" w:hAnsi="GHEA Grapalat"/>
                <w:sz w:val="18"/>
              </w:rPr>
            </w:pPr>
          </w:p>
        </w:tc>
        <w:tc>
          <w:tcPr>
            <w:tcW w:w="992" w:type="dxa"/>
            <w:vMerge/>
            <w:vAlign w:val="center"/>
          </w:tcPr>
          <w:p w14:paraId="660FBBC6" w14:textId="77777777" w:rsidR="007678FA" w:rsidRPr="00064ADD" w:rsidRDefault="007678FA" w:rsidP="00E53C12">
            <w:pPr>
              <w:jc w:val="center"/>
              <w:rPr>
                <w:rFonts w:ascii="GHEA Grapalat" w:hAnsi="GHEA Grapalat"/>
                <w:sz w:val="18"/>
              </w:rPr>
            </w:pPr>
          </w:p>
        </w:tc>
        <w:tc>
          <w:tcPr>
            <w:tcW w:w="1134" w:type="dxa"/>
            <w:vMerge/>
            <w:vAlign w:val="center"/>
          </w:tcPr>
          <w:p w14:paraId="04A385DB" w14:textId="77777777" w:rsidR="007678FA" w:rsidRPr="00064ADD" w:rsidRDefault="007678FA" w:rsidP="00E53C12">
            <w:pPr>
              <w:jc w:val="center"/>
              <w:rPr>
                <w:rFonts w:ascii="GHEA Grapalat" w:hAnsi="GHEA Grapalat"/>
                <w:sz w:val="18"/>
              </w:rPr>
            </w:pPr>
          </w:p>
        </w:tc>
        <w:tc>
          <w:tcPr>
            <w:tcW w:w="1134" w:type="dxa"/>
            <w:vMerge/>
            <w:vAlign w:val="center"/>
          </w:tcPr>
          <w:p w14:paraId="1052DDC1" w14:textId="77777777" w:rsidR="007678FA" w:rsidRPr="00064ADD" w:rsidRDefault="007678FA" w:rsidP="00E53C12">
            <w:pPr>
              <w:jc w:val="center"/>
              <w:rPr>
                <w:rFonts w:ascii="GHEA Grapalat" w:hAnsi="GHEA Grapalat"/>
                <w:sz w:val="18"/>
              </w:rPr>
            </w:pPr>
          </w:p>
        </w:tc>
        <w:tc>
          <w:tcPr>
            <w:tcW w:w="1843"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2551"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535AF6" w:rsidRPr="00064ADD" w14:paraId="33431C00" w14:textId="77777777" w:rsidTr="00D32164">
        <w:trPr>
          <w:trHeight w:val="746"/>
        </w:trPr>
        <w:tc>
          <w:tcPr>
            <w:tcW w:w="1039" w:type="dxa"/>
            <w:vAlign w:val="center"/>
          </w:tcPr>
          <w:p w14:paraId="1069520E" w14:textId="115A6376" w:rsidR="00535AF6" w:rsidRPr="000625B0" w:rsidRDefault="00535AF6" w:rsidP="00535AF6">
            <w:pPr>
              <w:jc w:val="center"/>
              <w:rPr>
                <w:rFonts w:ascii="GHEA Grapalat" w:hAnsi="GHEA Grapalat"/>
                <w:sz w:val="20"/>
                <w:highlight w:val="yellow"/>
              </w:rPr>
            </w:pPr>
            <w:r>
              <w:rPr>
                <w:rFonts w:ascii="GHEA Grapalat" w:hAnsi="GHEA Grapalat"/>
                <w:sz w:val="20"/>
                <w:lang w:val="hy-AM"/>
              </w:rPr>
              <w:t>1</w:t>
            </w:r>
          </w:p>
        </w:tc>
        <w:tc>
          <w:tcPr>
            <w:tcW w:w="1655" w:type="dxa"/>
            <w:vAlign w:val="center"/>
          </w:tcPr>
          <w:p w14:paraId="53A65632" w14:textId="77777777" w:rsidR="00535AF6" w:rsidRDefault="00535AF6" w:rsidP="00535AF6">
            <w:pPr>
              <w:jc w:val="center"/>
              <w:rPr>
                <w:rFonts w:ascii="Calibri" w:hAnsi="Calibri" w:cs="Calibri"/>
                <w:sz w:val="22"/>
                <w:szCs w:val="22"/>
                <w:lang w:val="hy-AM"/>
              </w:rPr>
            </w:pPr>
          </w:p>
          <w:p w14:paraId="2F459C13" w14:textId="77777777" w:rsidR="00535AF6" w:rsidRPr="00E23F18" w:rsidRDefault="00535AF6" w:rsidP="00535AF6">
            <w:pPr>
              <w:jc w:val="center"/>
              <w:rPr>
                <w:rFonts w:ascii="Calibri" w:hAnsi="Calibri" w:cs="Calibri"/>
                <w:sz w:val="22"/>
                <w:szCs w:val="22"/>
                <w:lang w:val="hy-AM"/>
              </w:rPr>
            </w:pPr>
            <w:r>
              <w:rPr>
                <w:rFonts w:ascii="Calibri" w:hAnsi="Calibri" w:cs="Calibri"/>
                <w:sz w:val="22"/>
                <w:szCs w:val="22"/>
                <w:lang w:val="hy-AM"/>
              </w:rPr>
              <w:t>71351540/2</w:t>
            </w:r>
          </w:p>
          <w:p w14:paraId="337DA2B3" w14:textId="60678447" w:rsidR="00535AF6" w:rsidRPr="00FA4C3D" w:rsidRDefault="00535AF6" w:rsidP="00535AF6">
            <w:pPr>
              <w:jc w:val="center"/>
              <w:rPr>
                <w:rFonts w:ascii="GHEA Grapalat" w:hAnsi="GHEA Grapalat" w:cs="Calibri"/>
                <w:bCs/>
                <w:color w:val="000000"/>
                <w:sz w:val="20"/>
                <w:szCs w:val="20"/>
                <w:lang w:val="hy-AM"/>
              </w:rPr>
            </w:pPr>
          </w:p>
        </w:tc>
        <w:tc>
          <w:tcPr>
            <w:tcW w:w="5670" w:type="dxa"/>
            <w:vAlign w:val="center"/>
          </w:tcPr>
          <w:p w14:paraId="75D78F08" w14:textId="5FEB498B" w:rsidR="00535AF6" w:rsidRPr="00BA2FE7" w:rsidRDefault="00535AF6" w:rsidP="00535AF6">
            <w:pPr>
              <w:jc w:val="center"/>
              <w:rPr>
                <w:rFonts w:ascii="GHEA Grapalat" w:hAnsi="GHEA Grapalat"/>
                <w:sz w:val="16"/>
                <w:szCs w:val="16"/>
                <w:lang w:val="hy-AM"/>
              </w:rPr>
            </w:pPr>
            <w:r w:rsidRPr="00A54DAF">
              <w:rPr>
                <w:rFonts w:ascii="GHEA Grapalat" w:hAnsi="GHEA Grapalat"/>
                <w:sz w:val="16"/>
                <w:szCs w:val="16"/>
                <w:lang w:val="hy-AM"/>
              </w:rPr>
              <w:t>Թաիրով բնակավայրի մանկապարտեզի հիմնանորոգման և բակային տարածքի բարեկարգման շինարարական աշխատանքների տեխնիկական հսկողության ծառայություններ</w:t>
            </w:r>
          </w:p>
        </w:tc>
        <w:tc>
          <w:tcPr>
            <w:tcW w:w="992" w:type="dxa"/>
            <w:vAlign w:val="center"/>
          </w:tcPr>
          <w:p w14:paraId="69971639" w14:textId="1C203017" w:rsidR="00535AF6" w:rsidRPr="009C06A2" w:rsidRDefault="00535AF6" w:rsidP="00535AF6">
            <w:pPr>
              <w:jc w:val="center"/>
              <w:rPr>
                <w:rFonts w:ascii="GHEA Grapalat" w:hAnsi="GHEA Grapalat"/>
                <w:sz w:val="18"/>
                <w:szCs w:val="18"/>
                <w:lang w:val="hy-AM"/>
              </w:rPr>
            </w:pPr>
            <w:r w:rsidRPr="009C06A2">
              <w:rPr>
                <w:rFonts w:ascii="GHEA Grapalat" w:hAnsi="GHEA Grapalat"/>
                <w:sz w:val="18"/>
                <w:szCs w:val="18"/>
                <w:lang w:val="hy-AM"/>
              </w:rPr>
              <w:t>դրամ</w:t>
            </w:r>
          </w:p>
        </w:tc>
        <w:tc>
          <w:tcPr>
            <w:tcW w:w="1134" w:type="dxa"/>
          </w:tcPr>
          <w:p w14:paraId="643C6D55" w14:textId="77777777" w:rsidR="00535AF6" w:rsidRPr="009C06A2" w:rsidRDefault="00535AF6" w:rsidP="00535AF6">
            <w:pPr>
              <w:jc w:val="center"/>
              <w:rPr>
                <w:rFonts w:ascii="GHEA Grapalat" w:hAnsi="GHEA Grapalat"/>
                <w:sz w:val="18"/>
                <w:szCs w:val="18"/>
              </w:rPr>
            </w:pPr>
          </w:p>
        </w:tc>
        <w:tc>
          <w:tcPr>
            <w:tcW w:w="1134" w:type="dxa"/>
            <w:vAlign w:val="center"/>
          </w:tcPr>
          <w:p w14:paraId="7D3B53E8" w14:textId="19E1A006" w:rsidR="00535AF6" w:rsidRPr="009C06A2" w:rsidRDefault="00535AF6" w:rsidP="00535AF6">
            <w:pPr>
              <w:jc w:val="center"/>
              <w:rPr>
                <w:rFonts w:ascii="GHEA Grapalat" w:hAnsi="GHEA Grapalat" w:cs="Calibri"/>
                <w:bCs/>
                <w:color w:val="000000"/>
                <w:sz w:val="18"/>
                <w:szCs w:val="18"/>
              </w:rPr>
            </w:pPr>
            <w:r w:rsidRPr="009C06A2">
              <w:rPr>
                <w:rFonts w:ascii="GHEA Grapalat" w:hAnsi="GHEA Grapalat" w:cs="Calibri"/>
                <w:bCs/>
                <w:color w:val="000000"/>
                <w:sz w:val="18"/>
                <w:szCs w:val="18"/>
              </w:rPr>
              <w:t>1</w:t>
            </w:r>
          </w:p>
        </w:tc>
        <w:tc>
          <w:tcPr>
            <w:tcW w:w="1843" w:type="dxa"/>
            <w:vAlign w:val="center"/>
          </w:tcPr>
          <w:p w14:paraId="680ED90D" w14:textId="79D48167" w:rsidR="00535AF6" w:rsidRPr="009C06A2" w:rsidRDefault="00535AF6" w:rsidP="00535AF6">
            <w:pPr>
              <w:jc w:val="center"/>
              <w:rPr>
                <w:rFonts w:ascii="GHEA Grapalat" w:hAnsi="GHEA Grapalat" w:cs="Calibri"/>
                <w:bCs/>
                <w:color w:val="000000"/>
                <w:sz w:val="14"/>
                <w:szCs w:val="14"/>
              </w:rPr>
            </w:pPr>
            <w:r w:rsidRPr="009C06A2">
              <w:rPr>
                <w:rFonts w:ascii="GHEA Grapalat" w:hAnsi="GHEA Grapalat" w:cs="Calibri"/>
                <w:bCs/>
                <w:color w:val="000000"/>
                <w:sz w:val="14"/>
                <w:szCs w:val="14"/>
              </w:rPr>
              <w:t>ՀՀ Արմավիրի մարզ, Փարաքար համայնք</w:t>
            </w:r>
          </w:p>
        </w:tc>
        <w:tc>
          <w:tcPr>
            <w:tcW w:w="2551" w:type="dxa"/>
            <w:vAlign w:val="center"/>
          </w:tcPr>
          <w:p w14:paraId="1CA9A59C" w14:textId="64DDA7B4" w:rsidR="00535AF6" w:rsidRPr="009C06A2" w:rsidRDefault="00535AF6" w:rsidP="00535AF6">
            <w:pPr>
              <w:jc w:val="center"/>
              <w:rPr>
                <w:rFonts w:ascii="GHEA Grapalat" w:hAnsi="GHEA Grapalat" w:cs="Calibri"/>
                <w:bCs/>
                <w:color w:val="000000"/>
                <w:sz w:val="12"/>
                <w:szCs w:val="12"/>
                <w:lang w:val="hy-AM"/>
              </w:rPr>
            </w:pPr>
            <w:r>
              <w:rPr>
                <w:rFonts w:ascii="GHEA Grapalat" w:hAnsi="GHEA Grapalat" w:cs="Calibri"/>
                <w:bCs/>
                <w:color w:val="000000"/>
                <w:sz w:val="12"/>
                <w:szCs w:val="12"/>
                <w:lang w:val="hy-AM"/>
              </w:rPr>
              <w:t>Մինչև շինարարական աշխատանքների ավարտ</w:t>
            </w:r>
          </w:p>
        </w:tc>
      </w:tr>
      <w:tr w:rsidR="00535AF6" w:rsidRPr="00535AF6" w14:paraId="046F953B" w14:textId="77777777" w:rsidTr="00D32164">
        <w:trPr>
          <w:trHeight w:val="746"/>
        </w:trPr>
        <w:tc>
          <w:tcPr>
            <w:tcW w:w="1039" w:type="dxa"/>
            <w:vAlign w:val="center"/>
          </w:tcPr>
          <w:p w14:paraId="1882BD8C" w14:textId="47BCB892" w:rsidR="00535AF6" w:rsidRDefault="00535AF6" w:rsidP="00535AF6">
            <w:pPr>
              <w:jc w:val="center"/>
              <w:rPr>
                <w:rFonts w:ascii="GHEA Grapalat" w:hAnsi="GHEA Grapalat"/>
                <w:sz w:val="20"/>
                <w:lang w:val="hy-AM"/>
              </w:rPr>
            </w:pPr>
            <w:r>
              <w:rPr>
                <w:rFonts w:ascii="GHEA Grapalat" w:hAnsi="GHEA Grapalat"/>
                <w:sz w:val="20"/>
                <w:lang w:val="hy-AM"/>
              </w:rPr>
              <w:t>2</w:t>
            </w:r>
          </w:p>
        </w:tc>
        <w:tc>
          <w:tcPr>
            <w:tcW w:w="1655" w:type="dxa"/>
            <w:vAlign w:val="center"/>
          </w:tcPr>
          <w:p w14:paraId="6AAE57A2" w14:textId="2E01A576" w:rsidR="00535AF6" w:rsidRDefault="00535AF6" w:rsidP="00535AF6">
            <w:pPr>
              <w:jc w:val="center"/>
              <w:rPr>
                <w:rFonts w:ascii="Calibri" w:hAnsi="Calibri" w:cs="Calibri"/>
                <w:sz w:val="22"/>
                <w:szCs w:val="22"/>
                <w:lang w:val="hy-AM"/>
              </w:rPr>
            </w:pPr>
            <w:r>
              <w:rPr>
                <w:rFonts w:ascii="Calibri" w:hAnsi="Calibri" w:cs="Calibri"/>
                <w:sz w:val="22"/>
                <w:szCs w:val="22"/>
                <w:lang w:val="hy-AM"/>
              </w:rPr>
              <w:t>71351540/3</w:t>
            </w:r>
          </w:p>
        </w:tc>
        <w:tc>
          <w:tcPr>
            <w:tcW w:w="5670" w:type="dxa"/>
            <w:vAlign w:val="center"/>
          </w:tcPr>
          <w:p w14:paraId="3D64CF66" w14:textId="607133DC" w:rsidR="00535AF6" w:rsidRPr="0084672F" w:rsidRDefault="00535AF6" w:rsidP="00535AF6">
            <w:pPr>
              <w:jc w:val="center"/>
              <w:rPr>
                <w:rFonts w:ascii="GHEA Grapalat" w:hAnsi="GHEA Grapalat"/>
                <w:sz w:val="16"/>
                <w:szCs w:val="16"/>
                <w:lang w:val="hy-AM"/>
              </w:rPr>
            </w:pPr>
            <w:r w:rsidRPr="00A54DAF">
              <w:rPr>
                <w:rFonts w:ascii="GHEA Grapalat" w:hAnsi="GHEA Grapalat"/>
                <w:sz w:val="16"/>
                <w:szCs w:val="16"/>
                <w:lang w:val="hy-AM"/>
              </w:rPr>
              <w:t>Փարաքար բնակավայրի մանկապարտեզի հիմնանորոգման և բակային տարածքի բարեկարգման շինարարական  աշխատանքների տեխնիկական հսկողության ծառայություններ</w:t>
            </w:r>
          </w:p>
        </w:tc>
        <w:tc>
          <w:tcPr>
            <w:tcW w:w="992" w:type="dxa"/>
            <w:vAlign w:val="center"/>
          </w:tcPr>
          <w:p w14:paraId="5F7544F5" w14:textId="5E59F80D" w:rsidR="00535AF6" w:rsidRPr="009C06A2" w:rsidRDefault="00535AF6" w:rsidP="00535AF6">
            <w:pPr>
              <w:jc w:val="center"/>
              <w:rPr>
                <w:rFonts w:ascii="GHEA Grapalat" w:hAnsi="GHEA Grapalat"/>
                <w:sz w:val="18"/>
                <w:szCs w:val="18"/>
                <w:lang w:val="hy-AM"/>
              </w:rPr>
            </w:pPr>
            <w:r w:rsidRPr="009C06A2">
              <w:rPr>
                <w:rFonts w:ascii="GHEA Grapalat" w:hAnsi="GHEA Grapalat"/>
                <w:sz w:val="18"/>
                <w:szCs w:val="18"/>
                <w:lang w:val="hy-AM"/>
              </w:rPr>
              <w:t>դրամ</w:t>
            </w:r>
          </w:p>
        </w:tc>
        <w:tc>
          <w:tcPr>
            <w:tcW w:w="1134" w:type="dxa"/>
          </w:tcPr>
          <w:p w14:paraId="30E36118" w14:textId="77777777" w:rsidR="00535AF6" w:rsidRPr="00535AF6" w:rsidRDefault="00535AF6" w:rsidP="00535AF6">
            <w:pPr>
              <w:jc w:val="center"/>
              <w:rPr>
                <w:rFonts w:ascii="GHEA Grapalat" w:hAnsi="GHEA Grapalat"/>
                <w:sz w:val="18"/>
                <w:szCs w:val="18"/>
                <w:lang w:val="hy-AM"/>
              </w:rPr>
            </w:pPr>
          </w:p>
        </w:tc>
        <w:tc>
          <w:tcPr>
            <w:tcW w:w="1134" w:type="dxa"/>
            <w:vAlign w:val="center"/>
          </w:tcPr>
          <w:p w14:paraId="1E109363" w14:textId="3C8DF3B3" w:rsidR="00535AF6" w:rsidRPr="00535AF6" w:rsidRDefault="00535AF6" w:rsidP="00535AF6">
            <w:pPr>
              <w:jc w:val="center"/>
              <w:rPr>
                <w:rFonts w:ascii="GHEA Grapalat" w:hAnsi="GHEA Grapalat" w:cs="Calibri"/>
                <w:bCs/>
                <w:color w:val="000000"/>
                <w:sz w:val="18"/>
                <w:szCs w:val="18"/>
                <w:lang w:val="hy-AM"/>
              </w:rPr>
            </w:pPr>
            <w:r w:rsidRPr="009C06A2">
              <w:rPr>
                <w:rFonts w:ascii="GHEA Grapalat" w:hAnsi="GHEA Grapalat" w:cs="Calibri"/>
                <w:bCs/>
                <w:color w:val="000000"/>
                <w:sz w:val="18"/>
                <w:szCs w:val="18"/>
              </w:rPr>
              <w:t>1</w:t>
            </w:r>
          </w:p>
        </w:tc>
        <w:tc>
          <w:tcPr>
            <w:tcW w:w="1843" w:type="dxa"/>
            <w:vAlign w:val="center"/>
          </w:tcPr>
          <w:p w14:paraId="7CF3033F" w14:textId="2CCADFDD" w:rsidR="00535AF6" w:rsidRPr="00535AF6" w:rsidRDefault="00535AF6" w:rsidP="00535AF6">
            <w:pPr>
              <w:jc w:val="center"/>
              <w:rPr>
                <w:rFonts w:ascii="GHEA Grapalat" w:hAnsi="GHEA Grapalat" w:cs="Calibri"/>
                <w:bCs/>
                <w:color w:val="000000"/>
                <w:sz w:val="14"/>
                <w:szCs w:val="14"/>
                <w:lang w:val="hy-AM"/>
              </w:rPr>
            </w:pPr>
            <w:r w:rsidRPr="00535AF6">
              <w:rPr>
                <w:rFonts w:ascii="GHEA Grapalat" w:hAnsi="GHEA Grapalat" w:cs="Calibri"/>
                <w:bCs/>
                <w:color w:val="000000"/>
                <w:sz w:val="14"/>
                <w:szCs w:val="14"/>
                <w:lang w:val="hy-AM"/>
              </w:rPr>
              <w:t>ՀՀ Արմավիրի մարզ, Փարաքար համայնք</w:t>
            </w:r>
          </w:p>
        </w:tc>
        <w:tc>
          <w:tcPr>
            <w:tcW w:w="2551" w:type="dxa"/>
            <w:vAlign w:val="center"/>
          </w:tcPr>
          <w:p w14:paraId="11D07044" w14:textId="7DFADFD9" w:rsidR="00535AF6" w:rsidRDefault="00535AF6" w:rsidP="00535AF6">
            <w:pPr>
              <w:jc w:val="center"/>
              <w:rPr>
                <w:rFonts w:ascii="GHEA Grapalat" w:hAnsi="GHEA Grapalat" w:cs="Calibri"/>
                <w:bCs/>
                <w:color w:val="000000"/>
                <w:sz w:val="12"/>
                <w:szCs w:val="12"/>
                <w:lang w:val="hy-AM"/>
              </w:rPr>
            </w:pPr>
            <w:r>
              <w:rPr>
                <w:rFonts w:ascii="GHEA Grapalat" w:hAnsi="GHEA Grapalat" w:cs="Calibri"/>
                <w:bCs/>
                <w:color w:val="000000"/>
                <w:sz w:val="12"/>
                <w:szCs w:val="12"/>
                <w:lang w:val="hy-AM"/>
              </w:rPr>
              <w:t>Մինչև շինարարական աշխատանքների ավարտ</w:t>
            </w:r>
          </w:p>
        </w:tc>
      </w:tr>
    </w:tbl>
    <w:p w14:paraId="57A14C9F" w14:textId="77777777" w:rsidR="007678FA" w:rsidRDefault="007678FA" w:rsidP="007678FA">
      <w:pPr>
        <w:jc w:val="both"/>
        <w:rPr>
          <w:rFonts w:ascii="GHEA Grapalat" w:hAnsi="GHEA Grapalat"/>
          <w:sz w:val="20"/>
          <w:lang w:val="hy-AM"/>
        </w:rPr>
      </w:pPr>
    </w:p>
    <w:p w14:paraId="5D94AC66" w14:textId="551C20EE" w:rsidR="0095473B" w:rsidRPr="00674D33" w:rsidRDefault="0095473B" w:rsidP="007678FA">
      <w:pPr>
        <w:jc w:val="both"/>
        <w:rPr>
          <w:rFonts w:ascii="GHEA Grapalat" w:hAnsi="GHEA Grapalat"/>
          <w:sz w:val="20"/>
          <w:lang w:val="hy-AM"/>
        </w:rPr>
      </w:pPr>
      <w:r>
        <w:rPr>
          <w:rFonts w:ascii="GHEA Grapalat" w:hAnsi="GHEA Grapalat"/>
          <w:sz w:val="20"/>
          <w:lang w:val="hy-AM"/>
        </w:rPr>
        <w:t xml:space="preserve">      </w:t>
      </w:r>
    </w:p>
    <w:p w14:paraId="62054E8B" w14:textId="4087472D" w:rsidR="007678FA" w:rsidRDefault="0095473B" w:rsidP="007678FA">
      <w:pPr>
        <w:jc w:val="both"/>
        <w:rPr>
          <w:rFonts w:ascii="GHEA Grapalat" w:hAnsi="GHEA Grapalat" w:cs="Calibri"/>
          <w:color w:val="000000"/>
          <w:sz w:val="18"/>
          <w:szCs w:val="16"/>
          <w:lang w:val="hy-AM"/>
        </w:rPr>
      </w:pPr>
      <w:r w:rsidRPr="00453E01">
        <w:rPr>
          <w:rFonts w:ascii="GHEA Grapalat" w:hAnsi="GHEA Grapalat" w:cs="Calibri"/>
          <w:color w:val="000000"/>
          <w:sz w:val="18"/>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453E01">
        <w:rPr>
          <w:rFonts w:ascii="GHEA Grapalat" w:hAnsi="GHEA Grapalat" w:cs="Calibri"/>
          <w:color w:val="000000"/>
          <w:sz w:val="18"/>
          <w:szCs w:val="16"/>
          <w:lang w:val="hy-AM"/>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453E01">
        <w:rPr>
          <w:rFonts w:ascii="GHEA Grapalat" w:hAnsi="GHEA Grapalat" w:cs="Calibri"/>
          <w:color w:val="000000"/>
          <w:sz w:val="18"/>
          <w:szCs w:val="16"/>
          <w:lang w:val="hy-AM"/>
        </w:rPr>
        <w:br/>
        <w:t>3. Տեխնիկական հսկողություն իրականացնողի հիմնական պարտականություններն են՝</w:t>
      </w:r>
      <w:r w:rsidRPr="00453E01">
        <w:rPr>
          <w:rFonts w:ascii="GHEA Grapalat" w:hAnsi="GHEA Grapalat" w:cs="Calibri"/>
          <w:color w:val="000000"/>
          <w:sz w:val="18"/>
          <w:szCs w:val="16"/>
          <w:lang w:val="hy-AM"/>
        </w:rPr>
        <w:br/>
        <w:t>• շինարարության սկզբից մինչև ավարտը ընկած ժամանակահատվածում պարբերաբար լուսանկարահանել շինարարության օբյեկտի վիճակը,</w:t>
      </w:r>
      <w:r w:rsidRPr="00453E01">
        <w:rPr>
          <w:rFonts w:ascii="GHEA Grapalat" w:hAnsi="GHEA Grapalat" w:cs="Calibri"/>
          <w:color w:val="000000"/>
          <w:sz w:val="18"/>
          <w:szCs w:val="16"/>
          <w:lang w:val="hy-AM"/>
        </w:rPr>
        <w:br/>
        <w:t>• ապահովել կատարվող աշխատանքների համապատասխանությունը կապալի պայմանագրի պայմաններին, շինարարական նորմերին և կանոններին,</w:t>
      </w:r>
      <w:r w:rsidRPr="00453E01">
        <w:rPr>
          <w:rFonts w:ascii="GHEA Grapalat" w:hAnsi="GHEA Grapalat" w:cs="Calibri"/>
          <w:color w:val="000000"/>
          <w:sz w:val="18"/>
          <w:szCs w:val="16"/>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453E01">
        <w:rPr>
          <w:rFonts w:ascii="GHEA Grapalat" w:hAnsi="GHEA Grapalat" w:cs="Calibri"/>
          <w:color w:val="000000"/>
          <w:sz w:val="18"/>
          <w:szCs w:val="16"/>
          <w:lang w:val="hy-AM"/>
        </w:rPr>
        <w:br/>
        <w:t>• ստուգել և հաստատել աշխատանքային և կատարողական փաստաթղթերը՝ նախապատրաստված Կապալառուի կողմից,</w:t>
      </w:r>
      <w:r w:rsidRPr="00453E01">
        <w:rPr>
          <w:rFonts w:ascii="GHEA Grapalat" w:hAnsi="GHEA Grapalat" w:cs="Calibri"/>
          <w:color w:val="000000"/>
          <w:sz w:val="18"/>
          <w:szCs w:val="16"/>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453E01">
        <w:rPr>
          <w:rFonts w:ascii="GHEA Grapalat" w:hAnsi="GHEA Grapalat" w:cs="Calibri"/>
          <w:color w:val="000000"/>
          <w:sz w:val="18"/>
          <w:szCs w:val="16"/>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453E01">
        <w:rPr>
          <w:rFonts w:ascii="GHEA Grapalat" w:hAnsi="GHEA Grapalat" w:cs="Calibri"/>
          <w:color w:val="000000"/>
          <w:sz w:val="18"/>
          <w:szCs w:val="16"/>
          <w:lang w:val="hy-AM"/>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453E01">
        <w:rPr>
          <w:rFonts w:ascii="GHEA Grapalat" w:hAnsi="GHEA Grapalat" w:cs="Calibri"/>
          <w:color w:val="000000"/>
          <w:sz w:val="18"/>
          <w:szCs w:val="16"/>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453E01">
        <w:rPr>
          <w:rFonts w:ascii="GHEA Grapalat" w:hAnsi="GHEA Grapalat" w:cs="Calibri"/>
          <w:color w:val="000000"/>
          <w:sz w:val="18"/>
          <w:szCs w:val="16"/>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453E01">
        <w:rPr>
          <w:rFonts w:ascii="GHEA Grapalat" w:hAnsi="GHEA Grapalat" w:cs="Calibri"/>
          <w:color w:val="000000"/>
          <w:sz w:val="18"/>
          <w:szCs w:val="16"/>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453E01">
        <w:rPr>
          <w:rFonts w:ascii="GHEA Grapalat" w:hAnsi="GHEA Grapalat" w:cs="Calibri"/>
          <w:color w:val="000000"/>
          <w:sz w:val="18"/>
          <w:szCs w:val="16"/>
          <w:lang w:val="hy-AM"/>
        </w:rPr>
        <w:br/>
      </w:r>
      <w:r w:rsidRPr="00453E01">
        <w:rPr>
          <w:rFonts w:ascii="GHEA Grapalat" w:hAnsi="GHEA Grapalat" w:cs="Calibri"/>
          <w:color w:val="000000"/>
          <w:sz w:val="18"/>
          <w:szCs w:val="16"/>
          <w:lang w:val="hy-AM"/>
        </w:rPr>
        <w:lastRenderedPageBreak/>
        <w:t>• կատարել աշխատանքների ծավալների չափագրումներ և մասնակցել կատարողական փաստաթղթերի կազմմանը և հաստատմանը,</w:t>
      </w:r>
      <w:r w:rsidRPr="00453E01">
        <w:rPr>
          <w:rFonts w:ascii="GHEA Grapalat" w:hAnsi="GHEA Grapalat" w:cs="Calibri"/>
          <w:color w:val="000000"/>
          <w:sz w:val="18"/>
          <w:szCs w:val="16"/>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453E01">
        <w:rPr>
          <w:rFonts w:ascii="GHEA Grapalat" w:hAnsi="GHEA Grapalat" w:cs="Calibri"/>
          <w:color w:val="000000"/>
          <w:sz w:val="18"/>
          <w:szCs w:val="16"/>
          <w:lang w:val="hy-AM"/>
        </w:rPr>
        <w:br/>
        <w:t>• Պատվիրատուի ցուցումով չափագրել կատարման ենթակա աշխատանքները:</w:t>
      </w:r>
      <w:r w:rsidRPr="00453E01">
        <w:rPr>
          <w:rFonts w:ascii="GHEA Grapalat" w:hAnsi="GHEA Grapalat" w:cs="Calibri"/>
          <w:color w:val="000000"/>
          <w:sz w:val="18"/>
          <w:szCs w:val="16"/>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453E01">
        <w:rPr>
          <w:rFonts w:ascii="GHEA Grapalat" w:hAnsi="GHEA Grapalat" w:cs="Calibri"/>
          <w:b/>
          <w:bCs/>
          <w:color w:val="000000"/>
          <w:sz w:val="18"/>
          <w:szCs w:val="16"/>
          <w:lang w:val="hy-AM"/>
        </w:rPr>
        <w:t>Հաշվետվության ներկայացման պահանջներ</w:t>
      </w:r>
      <w:r w:rsidRPr="00453E01">
        <w:rPr>
          <w:rFonts w:ascii="GHEA Grapalat" w:hAnsi="GHEA Grapalat" w:cs="Calibri"/>
          <w:color w:val="000000"/>
          <w:sz w:val="18"/>
          <w:szCs w:val="16"/>
          <w:lang w:val="hy-AM"/>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453E01">
        <w:rPr>
          <w:rFonts w:ascii="GHEA Grapalat" w:hAnsi="GHEA Grapalat" w:cs="Calibri"/>
          <w:color w:val="000000"/>
          <w:sz w:val="18"/>
          <w:szCs w:val="16"/>
          <w:lang w:val="hy-AM"/>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453E01">
        <w:rPr>
          <w:rFonts w:ascii="GHEA Grapalat" w:hAnsi="GHEA Grapalat" w:cs="Calibri"/>
          <w:color w:val="000000"/>
          <w:sz w:val="18"/>
          <w:szCs w:val="16"/>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453E01">
        <w:rPr>
          <w:rFonts w:ascii="GHEA Grapalat" w:hAnsi="GHEA Grapalat" w:cs="Calibri"/>
          <w:color w:val="000000"/>
          <w:sz w:val="18"/>
          <w:szCs w:val="16"/>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20C26B22" w14:textId="77777777" w:rsidR="0095473B" w:rsidRPr="00674D33" w:rsidRDefault="0095473B" w:rsidP="007678FA">
      <w:pPr>
        <w:jc w:val="both"/>
        <w:rPr>
          <w:rFonts w:ascii="GHEA Grapalat" w:hAnsi="GHEA Grapalat"/>
          <w:sz w:val="20"/>
          <w:lang w:val="hy-AM"/>
        </w:rPr>
      </w:pPr>
    </w:p>
    <w:p w14:paraId="00A32216" w14:textId="77777777" w:rsidR="007678FA" w:rsidRPr="00674D33"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535AF6"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6F74EE" w:rsidRDefault="007678FA" w:rsidP="00E53C12">
            <w:pPr>
              <w:rPr>
                <w:rFonts w:ascii="GHEA Grapalat" w:hAnsi="GHEA Grapalat"/>
                <w:sz w:val="22"/>
                <w:szCs w:val="22"/>
                <w:lang w:val="hy-AM"/>
              </w:rPr>
            </w:pPr>
          </w:p>
          <w:p w14:paraId="6CF9ED47" w14:textId="77777777" w:rsidR="007678FA" w:rsidRPr="006F74EE" w:rsidRDefault="007678FA" w:rsidP="00E53C12">
            <w:pPr>
              <w:rPr>
                <w:rFonts w:ascii="GHEA Grapalat" w:hAnsi="GHEA Grapalat"/>
                <w:sz w:val="22"/>
                <w:szCs w:val="22"/>
                <w:lang w:val="hy-AM"/>
              </w:rPr>
            </w:pPr>
          </w:p>
          <w:p w14:paraId="4B10AC8C" w14:textId="77777777" w:rsidR="007678FA" w:rsidRPr="006F74EE" w:rsidRDefault="007678FA" w:rsidP="00E53C12">
            <w:pPr>
              <w:rPr>
                <w:rFonts w:ascii="GHEA Grapalat" w:hAnsi="GHEA Grapalat"/>
                <w:sz w:val="22"/>
                <w:szCs w:val="22"/>
                <w:lang w:val="hy-AM"/>
              </w:rPr>
            </w:pPr>
          </w:p>
          <w:p w14:paraId="59B860BB" w14:textId="77777777" w:rsidR="007678FA" w:rsidRPr="006F74EE" w:rsidRDefault="007678FA" w:rsidP="00E53C12">
            <w:pPr>
              <w:rPr>
                <w:rFonts w:ascii="GHEA Grapalat" w:hAnsi="GHEA Grapalat"/>
                <w:sz w:val="22"/>
                <w:szCs w:val="22"/>
                <w:lang w:val="hy-AM"/>
              </w:rPr>
            </w:pPr>
          </w:p>
          <w:p w14:paraId="1163D907" w14:textId="77777777" w:rsidR="007678FA" w:rsidRPr="006F74EE" w:rsidRDefault="007678FA" w:rsidP="00E53C12">
            <w:pPr>
              <w:rPr>
                <w:rFonts w:ascii="GHEA Grapalat" w:hAnsi="GHEA Grapalat"/>
                <w:lang w:val="hy-AM"/>
              </w:rPr>
            </w:pPr>
          </w:p>
          <w:p w14:paraId="3E899505" w14:textId="77777777" w:rsidR="007678FA" w:rsidRPr="00580DAE" w:rsidRDefault="007678FA" w:rsidP="00E53C12">
            <w:pPr>
              <w:jc w:val="center"/>
              <w:rPr>
                <w:rFonts w:ascii="GHEA Grapalat" w:hAnsi="GHEA Grapalat"/>
                <w:lang w:val="hy-AM"/>
              </w:rPr>
            </w:pPr>
            <w:r w:rsidRPr="006F74EE">
              <w:rPr>
                <w:rFonts w:ascii="GHEA Grapalat" w:hAnsi="GHEA Grapalat"/>
                <w:lang w:val="hy-AM"/>
              </w:rPr>
              <w:t>----------</w:t>
            </w:r>
            <w:r w:rsidRPr="00580DAE">
              <w:rPr>
                <w:rFonts w:ascii="GHEA Grapalat" w:hAnsi="GHEA Grapalat"/>
                <w:lang w:val="hy-AM"/>
              </w:rPr>
              <w:t>-----------------------</w:t>
            </w:r>
          </w:p>
          <w:p w14:paraId="3F26B27D" w14:textId="77777777" w:rsidR="007678FA" w:rsidRPr="00580DAE" w:rsidRDefault="007678FA" w:rsidP="00E53C12">
            <w:pPr>
              <w:jc w:val="center"/>
              <w:rPr>
                <w:rFonts w:ascii="GHEA Grapalat" w:hAnsi="GHEA Grapalat"/>
                <w:sz w:val="18"/>
                <w:szCs w:val="18"/>
                <w:lang w:val="hy-AM"/>
              </w:rPr>
            </w:pPr>
            <w:r w:rsidRPr="00580DAE">
              <w:rPr>
                <w:rFonts w:ascii="GHEA Grapalat" w:hAnsi="GHEA Grapalat"/>
                <w:sz w:val="18"/>
                <w:szCs w:val="18"/>
                <w:lang w:val="hy-AM"/>
              </w:rPr>
              <w:t>/</w:t>
            </w:r>
            <w:r w:rsidRPr="00580DAE">
              <w:rPr>
                <w:rFonts w:ascii="GHEA Grapalat" w:hAnsi="GHEA Grapalat" w:cs="Sylfaen"/>
                <w:sz w:val="18"/>
                <w:szCs w:val="18"/>
                <w:lang w:val="hy-AM"/>
              </w:rPr>
              <w:t>ստորագրություն</w:t>
            </w:r>
            <w:r w:rsidRPr="00580DAE">
              <w:rPr>
                <w:rFonts w:ascii="GHEA Grapalat" w:hAnsi="GHEA Grapalat"/>
                <w:sz w:val="18"/>
                <w:szCs w:val="18"/>
                <w:lang w:val="hy-AM"/>
              </w:rPr>
              <w:t>/</w:t>
            </w:r>
          </w:p>
          <w:p w14:paraId="4A9A3ECD" w14:textId="77777777" w:rsidR="007678FA" w:rsidRPr="00580DAE" w:rsidRDefault="007678FA" w:rsidP="00E53C12">
            <w:pPr>
              <w:jc w:val="center"/>
              <w:rPr>
                <w:rFonts w:ascii="GHEA Grapalat" w:hAnsi="GHEA Grapalat"/>
                <w:sz w:val="18"/>
                <w:szCs w:val="18"/>
                <w:lang w:val="hy-AM"/>
              </w:rPr>
            </w:pPr>
            <w:r w:rsidRPr="00580DAE">
              <w:rPr>
                <w:rFonts w:ascii="GHEA Grapalat" w:hAnsi="GHEA Grapalat" w:cs="Sylfaen"/>
                <w:sz w:val="18"/>
                <w:szCs w:val="18"/>
                <w:lang w:val="hy-AM"/>
              </w:rPr>
              <w:t>Կ</w:t>
            </w:r>
            <w:r w:rsidRPr="00580DAE">
              <w:rPr>
                <w:rFonts w:ascii="GHEA Grapalat" w:hAnsi="GHEA Grapalat"/>
                <w:sz w:val="18"/>
                <w:szCs w:val="18"/>
                <w:lang w:val="hy-AM"/>
              </w:rPr>
              <w:t>.</w:t>
            </w:r>
            <w:r w:rsidRPr="00580DAE">
              <w:rPr>
                <w:rFonts w:ascii="GHEA Grapalat" w:hAnsi="GHEA Grapalat" w:cs="Sylfaen"/>
                <w:sz w:val="18"/>
                <w:szCs w:val="18"/>
                <w:lang w:val="hy-AM"/>
              </w:rPr>
              <w:t>Տ</w:t>
            </w:r>
          </w:p>
        </w:tc>
        <w:tc>
          <w:tcPr>
            <w:tcW w:w="760" w:type="dxa"/>
          </w:tcPr>
          <w:p w14:paraId="1A680CB3" w14:textId="77777777" w:rsidR="007678FA" w:rsidRPr="00580DAE" w:rsidRDefault="007678FA" w:rsidP="00E53C12">
            <w:pPr>
              <w:spacing w:line="360" w:lineRule="auto"/>
              <w:jc w:val="center"/>
              <w:rPr>
                <w:rFonts w:ascii="GHEA Grapalat" w:hAnsi="GHEA Grapalat"/>
                <w:lang w:val="hy-AM"/>
              </w:rPr>
            </w:pPr>
          </w:p>
        </w:tc>
        <w:tc>
          <w:tcPr>
            <w:tcW w:w="4343" w:type="dxa"/>
          </w:tcPr>
          <w:p w14:paraId="24BBFAC8" w14:textId="77777777" w:rsidR="007678FA" w:rsidRPr="00580DAE" w:rsidRDefault="007678FA" w:rsidP="00E53C12">
            <w:pPr>
              <w:spacing w:line="360" w:lineRule="auto"/>
              <w:jc w:val="center"/>
              <w:rPr>
                <w:rFonts w:ascii="GHEA Grapalat" w:hAnsi="GHEA Grapalat" w:cs="Sylfaen"/>
                <w:b/>
                <w:bCs/>
                <w:lang w:val="hy-AM"/>
              </w:rPr>
            </w:pPr>
            <w:r w:rsidRPr="00064ADD">
              <w:rPr>
                <w:rFonts w:ascii="GHEA Grapalat" w:hAnsi="GHEA Grapalat" w:cs="Sylfaen"/>
                <w:b/>
                <w:bCs/>
                <w:lang w:val="pt-BR"/>
              </w:rPr>
              <w:t>ԿԱՏԱՐՈՂ</w:t>
            </w:r>
          </w:p>
          <w:p w14:paraId="5A9096A2" w14:textId="77777777" w:rsidR="007678FA" w:rsidRPr="00580DAE" w:rsidRDefault="007678FA" w:rsidP="00E53C12">
            <w:pPr>
              <w:jc w:val="center"/>
              <w:rPr>
                <w:rFonts w:ascii="GHEA Grapalat" w:hAnsi="GHEA Grapalat"/>
                <w:lang w:val="hy-AM"/>
              </w:rPr>
            </w:pPr>
          </w:p>
          <w:p w14:paraId="77EFA5BB" w14:textId="77777777" w:rsidR="007678FA" w:rsidRPr="00580DAE" w:rsidRDefault="007678FA" w:rsidP="00E53C12">
            <w:pPr>
              <w:jc w:val="center"/>
              <w:rPr>
                <w:rFonts w:ascii="GHEA Grapalat" w:hAnsi="GHEA Grapalat"/>
                <w:lang w:val="hy-AM"/>
              </w:rPr>
            </w:pPr>
          </w:p>
          <w:p w14:paraId="3FB5F1D1" w14:textId="77777777" w:rsidR="007678FA" w:rsidRPr="00580DAE" w:rsidRDefault="007678FA" w:rsidP="00E53C12">
            <w:pPr>
              <w:jc w:val="center"/>
              <w:rPr>
                <w:rFonts w:ascii="GHEA Grapalat" w:hAnsi="GHEA Grapalat"/>
                <w:lang w:val="hy-AM"/>
              </w:rPr>
            </w:pPr>
          </w:p>
          <w:p w14:paraId="420AB492" w14:textId="77777777" w:rsidR="007678FA" w:rsidRPr="00580DAE" w:rsidRDefault="007678FA" w:rsidP="00E53C12">
            <w:pPr>
              <w:jc w:val="center"/>
              <w:rPr>
                <w:rFonts w:ascii="GHEA Grapalat" w:hAnsi="GHEA Grapalat"/>
                <w:lang w:val="hy-AM"/>
              </w:rPr>
            </w:pPr>
          </w:p>
          <w:p w14:paraId="2FBE101E" w14:textId="77777777" w:rsidR="007678FA" w:rsidRPr="00580DAE" w:rsidRDefault="007678FA" w:rsidP="00E53C12">
            <w:pPr>
              <w:jc w:val="center"/>
              <w:rPr>
                <w:rFonts w:ascii="GHEA Grapalat" w:hAnsi="GHEA Grapalat"/>
                <w:lang w:val="hy-AM"/>
              </w:rPr>
            </w:pPr>
          </w:p>
          <w:p w14:paraId="297D28E4" w14:textId="77777777" w:rsidR="007678FA" w:rsidRPr="00580DAE" w:rsidRDefault="007678FA" w:rsidP="00E53C12">
            <w:pPr>
              <w:jc w:val="center"/>
              <w:rPr>
                <w:rFonts w:ascii="GHEA Grapalat" w:hAnsi="GHEA Grapalat"/>
                <w:lang w:val="hy-AM"/>
              </w:rPr>
            </w:pPr>
            <w:r w:rsidRPr="00580DAE">
              <w:rPr>
                <w:rFonts w:ascii="GHEA Grapalat" w:hAnsi="GHEA Grapalat"/>
                <w:lang w:val="hy-AM"/>
              </w:rPr>
              <w:t>---------------------------------</w:t>
            </w:r>
          </w:p>
          <w:p w14:paraId="41966C13" w14:textId="77777777" w:rsidR="007678FA" w:rsidRPr="00580DAE" w:rsidRDefault="007678FA" w:rsidP="00E53C12">
            <w:pPr>
              <w:jc w:val="center"/>
              <w:rPr>
                <w:rFonts w:ascii="GHEA Grapalat" w:hAnsi="GHEA Grapalat"/>
                <w:sz w:val="18"/>
                <w:szCs w:val="18"/>
                <w:lang w:val="hy-AM"/>
              </w:rPr>
            </w:pPr>
            <w:r w:rsidRPr="00580DAE">
              <w:rPr>
                <w:rFonts w:ascii="GHEA Grapalat" w:hAnsi="GHEA Grapalat"/>
                <w:sz w:val="18"/>
                <w:szCs w:val="18"/>
                <w:lang w:val="hy-AM"/>
              </w:rPr>
              <w:t>/</w:t>
            </w:r>
            <w:r w:rsidRPr="00580DAE">
              <w:rPr>
                <w:rFonts w:ascii="GHEA Grapalat" w:hAnsi="GHEA Grapalat" w:cs="Sylfaen"/>
                <w:sz w:val="18"/>
                <w:szCs w:val="18"/>
                <w:lang w:val="hy-AM"/>
              </w:rPr>
              <w:t>ստորագրություն</w:t>
            </w:r>
            <w:r w:rsidRPr="00580DAE">
              <w:rPr>
                <w:rFonts w:ascii="GHEA Grapalat" w:hAnsi="GHEA Grapalat"/>
                <w:sz w:val="18"/>
                <w:szCs w:val="18"/>
                <w:lang w:val="hy-AM"/>
              </w:rPr>
              <w:t>/</w:t>
            </w:r>
          </w:p>
          <w:p w14:paraId="42BCE60D" w14:textId="77777777" w:rsidR="007678FA" w:rsidRPr="00580DAE" w:rsidRDefault="007678FA" w:rsidP="00E53C12">
            <w:pPr>
              <w:jc w:val="center"/>
              <w:rPr>
                <w:rFonts w:ascii="GHEA Grapalat" w:hAnsi="GHEA Grapalat"/>
                <w:sz w:val="22"/>
                <w:szCs w:val="22"/>
                <w:lang w:val="hy-AM"/>
              </w:rPr>
            </w:pPr>
            <w:r w:rsidRPr="00580DAE">
              <w:rPr>
                <w:rFonts w:ascii="GHEA Grapalat" w:hAnsi="GHEA Grapalat" w:cs="Sylfaen"/>
                <w:sz w:val="18"/>
                <w:szCs w:val="18"/>
                <w:lang w:val="hy-AM"/>
              </w:rPr>
              <w:t>Կ</w:t>
            </w:r>
            <w:r w:rsidRPr="00580DAE">
              <w:rPr>
                <w:rFonts w:ascii="GHEA Grapalat" w:hAnsi="GHEA Grapalat"/>
                <w:sz w:val="18"/>
                <w:szCs w:val="18"/>
                <w:lang w:val="hy-AM"/>
              </w:rPr>
              <w:t>.</w:t>
            </w:r>
            <w:r w:rsidRPr="00580DAE">
              <w:rPr>
                <w:rFonts w:ascii="GHEA Grapalat" w:hAnsi="GHEA Grapalat" w:cs="Sylfaen"/>
                <w:sz w:val="18"/>
                <w:szCs w:val="18"/>
                <w:lang w:val="hy-AM"/>
              </w:rPr>
              <w:t>Տ</w:t>
            </w:r>
          </w:p>
        </w:tc>
      </w:tr>
    </w:tbl>
    <w:p w14:paraId="19004E02" w14:textId="77777777" w:rsidR="004D3450" w:rsidRPr="00580DAE" w:rsidRDefault="004D3450" w:rsidP="007678FA">
      <w:pPr>
        <w:jc w:val="center"/>
        <w:rPr>
          <w:rFonts w:ascii="GHEA Grapalat" w:hAnsi="GHEA Grapalat"/>
          <w:sz w:val="20"/>
          <w:lang w:val="hy-AM"/>
        </w:rPr>
        <w:sectPr w:rsidR="004D3450" w:rsidRPr="00580DAE" w:rsidSect="004D3450">
          <w:footnotePr>
            <w:pos w:val="beneathText"/>
          </w:footnotePr>
          <w:pgSz w:w="16838" w:h="11906" w:orient="landscape" w:code="9"/>
          <w:pgMar w:top="663" w:right="533" w:bottom="851" w:left="425" w:header="561" w:footer="561" w:gutter="0"/>
          <w:cols w:space="720"/>
        </w:sectPr>
      </w:pPr>
    </w:p>
    <w:p w14:paraId="6E67FDCA" w14:textId="77777777" w:rsidR="007678FA" w:rsidRPr="00580DAE" w:rsidRDefault="007678FA"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C33B389"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C36E8F" w:rsidRPr="00064ADD">
        <w:rPr>
          <w:rFonts w:ascii="GHEA Grapalat" w:hAnsi="GHEA Grapalat"/>
          <w:i/>
          <w:sz w:val="18"/>
          <w:lang w:val="hy-AM"/>
        </w:rPr>
        <w:t xml:space="preserve"> </w:t>
      </w:r>
      <w:r w:rsidR="00C36E8F" w:rsidRPr="00DF4927">
        <w:rPr>
          <w:rFonts w:ascii="GHEA Grapalat" w:hAnsi="GHEA Grapalat"/>
          <w:sz w:val="20"/>
          <w:szCs w:val="20"/>
          <w:lang w:val="af-ZA"/>
        </w:rPr>
        <w:t>«</w:t>
      </w:r>
      <w:r w:rsidR="00535AF6">
        <w:rPr>
          <w:rFonts w:ascii="GHEA Grapalat" w:hAnsi="GHEA Grapalat"/>
          <w:sz w:val="20"/>
          <w:szCs w:val="20"/>
          <w:lang w:val="af-ZA"/>
        </w:rPr>
        <w:t>ԱՄՓՀ-ԲՄԾՁԲ-38/24</w:t>
      </w:r>
      <w:r w:rsidR="00C36E8F">
        <w:rPr>
          <w:rFonts w:ascii="GHEA Grapalat" w:hAnsi="GHEA Grapalat"/>
          <w:sz w:val="20"/>
          <w:szCs w:val="20"/>
          <w:lang w:val="hy-AM"/>
        </w:rPr>
        <w:t>»</w:t>
      </w:r>
      <w:r w:rsidRPr="00064ADD">
        <w:rPr>
          <w:rFonts w:ascii="GHEA Grapalat" w:hAnsi="GHEA Grapalat"/>
          <w:i/>
          <w:sz w:val="18"/>
          <w:lang w:val="hy-AM"/>
        </w:rPr>
        <w:t xml:space="preserve">    ծածկագրով պայմանագրի</w:t>
      </w:r>
    </w:p>
    <w:p w14:paraId="594873CD" w14:textId="77777777" w:rsidR="007678FA" w:rsidRPr="00580DAE" w:rsidRDefault="007678FA" w:rsidP="007678FA">
      <w:pPr>
        <w:tabs>
          <w:tab w:val="left" w:pos="9540"/>
        </w:tabs>
        <w:rPr>
          <w:rFonts w:ascii="GHEA Grapalat" w:hAnsi="GHEA Grapalat"/>
          <w:sz w:val="20"/>
          <w:lang w:val="hy-AM"/>
        </w:rPr>
      </w:pPr>
    </w:p>
    <w:p w14:paraId="4B8F6992" w14:textId="77777777" w:rsidR="007678FA" w:rsidRPr="00580DAE" w:rsidRDefault="007678FA" w:rsidP="007678FA">
      <w:pPr>
        <w:tabs>
          <w:tab w:val="left" w:pos="9540"/>
        </w:tabs>
        <w:rPr>
          <w:rFonts w:ascii="GHEA Grapalat" w:hAnsi="GHEA Grapalat"/>
          <w:sz w:val="20"/>
          <w:lang w:val="hy-AM"/>
        </w:rPr>
      </w:pPr>
    </w:p>
    <w:p w14:paraId="57D1E7AB" w14:textId="77777777" w:rsidR="007678FA" w:rsidRPr="00580DAE" w:rsidRDefault="007678FA" w:rsidP="007678FA">
      <w:pPr>
        <w:jc w:val="center"/>
        <w:rPr>
          <w:rFonts w:ascii="GHEA Grapalat" w:hAnsi="GHEA Grapalat"/>
          <w:sz w:val="20"/>
          <w:lang w:val="hy-AM"/>
        </w:rPr>
      </w:pP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sz w:val="20"/>
          <w:lang w:val="hy-AM"/>
        </w:rPr>
        <w:t>ՎՃԱՐՄԱՆ ԺԱՄԱՆԱԿԱՑՈՒՅՑ*</w:t>
      </w:r>
    </w:p>
    <w:p w14:paraId="2AB17EF6" w14:textId="77777777" w:rsidR="007678FA" w:rsidRPr="00064ADD" w:rsidRDefault="007678FA" w:rsidP="007678FA">
      <w:pPr>
        <w:jc w:val="right"/>
        <w:rPr>
          <w:rFonts w:ascii="GHEA Grapalat" w:hAnsi="GHEA Grapalat"/>
          <w:sz w:val="20"/>
        </w:rPr>
      </w:pPr>
      <w:r w:rsidRPr="00580DAE">
        <w:rPr>
          <w:rFonts w:ascii="GHEA Grapalat" w:hAnsi="GHEA Grapalat"/>
          <w:sz w:val="20"/>
          <w:lang w:val="hy-AM"/>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14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75"/>
        <w:gridCol w:w="2551"/>
        <w:gridCol w:w="521"/>
        <w:gridCol w:w="464"/>
        <w:gridCol w:w="464"/>
        <w:gridCol w:w="464"/>
        <w:gridCol w:w="464"/>
        <w:gridCol w:w="464"/>
        <w:gridCol w:w="464"/>
        <w:gridCol w:w="566"/>
        <w:gridCol w:w="567"/>
        <w:gridCol w:w="567"/>
        <w:gridCol w:w="567"/>
        <w:gridCol w:w="567"/>
        <w:gridCol w:w="498"/>
      </w:tblGrid>
      <w:tr w:rsidR="007678FA" w:rsidRPr="00064ADD" w14:paraId="6DA1F814" w14:textId="77777777" w:rsidTr="00981DA6">
        <w:tc>
          <w:tcPr>
            <w:tcW w:w="11414"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535AF6" w14:paraId="29778976" w14:textId="77777777" w:rsidTr="00981DA6">
        <w:tc>
          <w:tcPr>
            <w:tcW w:w="851" w:type="dxa"/>
            <w:vAlign w:val="center"/>
          </w:tcPr>
          <w:p w14:paraId="79B71AC3" w14:textId="77777777" w:rsidR="007678FA" w:rsidRPr="009C06A2" w:rsidRDefault="007678FA" w:rsidP="00E53C12">
            <w:pPr>
              <w:jc w:val="center"/>
              <w:rPr>
                <w:rFonts w:ascii="GHEA Grapalat" w:hAnsi="GHEA Grapalat"/>
                <w:sz w:val="12"/>
                <w:szCs w:val="12"/>
                <w:lang w:val="es-ES"/>
              </w:rPr>
            </w:pPr>
            <w:r w:rsidRPr="009C06A2">
              <w:rPr>
                <w:rFonts w:ascii="GHEA Grapalat" w:hAnsi="GHEA Grapalat"/>
                <w:sz w:val="12"/>
                <w:szCs w:val="12"/>
              </w:rPr>
              <w:t>հրավերով նախատեսված չափաբաժնի համարը</w:t>
            </w:r>
          </w:p>
        </w:tc>
        <w:tc>
          <w:tcPr>
            <w:tcW w:w="1375" w:type="dxa"/>
            <w:vAlign w:val="center"/>
          </w:tcPr>
          <w:p w14:paraId="008AA2A8" w14:textId="77777777" w:rsidR="007678FA" w:rsidRPr="009C06A2" w:rsidRDefault="007678FA" w:rsidP="00E53C12">
            <w:pPr>
              <w:jc w:val="center"/>
              <w:rPr>
                <w:rFonts w:ascii="GHEA Grapalat" w:hAnsi="GHEA Grapalat"/>
                <w:sz w:val="12"/>
                <w:szCs w:val="12"/>
                <w:lang w:val="es-ES"/>
              </w:rPr>
            </w:pPr>
            <w:r w:rsidRPr="009C06A2">
              <w:rPr>
                <w:rFonts w:ascii="GHEA Grapalat" w:hAnsi="GHEA Grapalat"/>
                <w:sz w:val="12"/>
                <w:szCs w:val="12"/>
              </w:rPr>
              <w:t>գնումների</w:t>
            </w:r>
            <w:r w:rsidRPr="009C06A2">
              <w:rPr>
                <w:rFonts w:ascii="GHEA Grapalat" w:hAnsi="GHEA Grapalat"/>
                <w:sz w:val="12"/>
                <w:szCs w:val="12"/>
                <w:lang w:val="es-ES"/>
              </w:rPr>
              <w:t xml:space="preserve"> </w:t>
            </w:r>
            <w:r w:rsidRPr="009C06A2">
              <w:rPr>
                <w:rFonts w:ascii="GHEA Grapalat" w:hAnsi="GHEA Grapalat"/>
                <w:sz w:val="12"/>
                <w:szCs w:val="12"/>
              </w:rPr>
              <w:t>պլանով</w:t>
            </w:r>
            <w:r w:rsidRPr="009C06A2">
              <w:rPr>
                <w:rFonts w:ascii="GHEA Grapalat" w:hAnsi="GHEA Grapalat"/>
                <w:sz w:val="12"/>
                <w:szCs w:val="12"/>
                <w:lang w:val="es-ES"/>
              </w:rPr>
              <w:t xml:space="preserve"> </w:t>
            </w:r>
            <w:r w:rsidRPr="009C06A2">
              <w:rPr>
                <w:rFonts w:ascii="GHEA Grapalat" w:hAnsi="GHEA Grapalat"/>
                <w:sz w:val="12"/>
                <w:szCs w:val="12"/>
              </w:rPr>
              <w:t>նախատեսված</w:t>
            </w:r>
            <w:r w:rsidRPr="009C06A2">
              <w:rPr>
                <w:rFonts w:ascii="GHEA Grapalat" w:hAnsi="GHEA Grapalat"/>
                <w:sz w:val="12"/>
                <w:szCs w:val="12"/>
                <w:lang w:val="es-ES"/>
              </w:rPr>
              <w:t xml:space="preserve"> </w:t>
            </w:r>
            <w:r w:rsidRPr="009C06A2">
              <w:rPr>
                <w:rFonts w:ascii="GHEA Grapalat" w:hAnsi="GHEA Grapalat"/>
                <w:sz w:val="12"/>
                <w:szCs w:val="12"/>
              </w:rPr>
              <w:t>միջանցիկ</w:t>
            </w:r>
            <w:r w:rsidRPr="009C06A2">
              <w:rPr>
                <w:rFonts w:ascii="GHEA Grapalat" w:hAnsi="GHEA Grapalat"/>
                <w:sz w:val="12"/>
                <w:szCs w:val="12"/>
                <w:lang w:val="es-ES"/>
              </w:rPr>
              <w:t xml:space="preserve"> </w:t>
            </w:r>
            <w:r w:rsidRPr="009C06A2">
              <w:rPr>
                <w:rFonts w:ascii="GHEA Grapalat" w:hAnsi="GHEA Grapalat"/>
                <w:sz w:val="12"/>
                <w:szCs w:val="12"/>
              </w:rPr>
              <w:t>ծածկագիրը</w:t>
            </w:r>
            <w:r w:rsidRPr="009C06A2">
              <w:rPr>
                <w:rFonts w:ascii="GHEA Grapalat" w:hAnsi="GHEA Grapalat"/>
                <w:sz w:val="12"/>
                <w:szCs w:val="12"/>
                <w:lang w:val="es-ES"/>
              </w:rPr>
              <w:t xml:space="preserve">` </w:t>
            </w:r>
            <w:r w:rsidRPr="009C06A2">
              <w:rPr>
                <w:rFonts w:ascii="GHEA Grapalat" w:hAnsi="GHEA Grapalat"/>
                <w:sz w:val="12"/>
                <w:szCs w:val="12"/>
              </w:rPr>
              <w:t>ըստ</w:t>
            </w:r>
            <w:r w:rsidRPr="009C06A2">
              <w:rPr>
                <w:rFonts w:ascii="GHEA Grapalat" w:hAnsi="GHEA Grapalat"/>
                <w:sz w:val="12"/>
                <w:szCs w:val="12"/>
                <w:lang w:val="es-ES"/>
              </w:rPr>
              <w:t xml:space="preserve"> </w:t>
            </w:r>
            <w:r w:rsidRPr="009C06A2">
              <w:rPr>
                <w:rFonts w:ascii="GHEA Grapalat" w:hAnsi="GHEA Grapalat"/>
                <w:sz w:val="12"/>
                <w:szCs w:val="12"/>
              </w:rPr>
              <w:t>ԳՄԱ</w:t>
            </w:r>
            <w:r w:rsidRPr="009C06A2">
              <w:rPr>
                <w:rFonts w:ascii="GHEA Grapalat" w:hAnsi="GHEA Grapalat"/>
                <w:sz w:val="12"/>
                <w:szCs w:val="12"/>
                <w:lang w:val="es-ES"/>
              </w:rPr>
              <w:t xml:space="preserve"> </w:t>
            </w:r>
            <w:r w:rsidRPr="009C06A2">
              <w:rPr>
                <w:rFonts w:ascii="GHEA Grapalat" w:hAnsi="GHEA Grapalat"/>
                <w:sz w:val="12"/>
                <w:szCs w:val="12"/>
              </w:rPr>
              <w:t>դասակարգման</w:t>
            </w:r>
            <w:r w:rsidRPr="009C06A2">
              <w:rPr>
                <w:rFonts w:ascii="GHEA Grapalat" w:hAnsi="GHEA Grapalat"/>
                <w:sz w:val="12"/>
                <w:szCs w:val="12"/>
                <w:lang w:val="es-ES"/>
              </w:rPr>
              <w:t xml:space="preserve"> (CPV)</w:t>
            </w:r>
          </w:p>
        </w:tc>
        <w:tc>
          <w:tcPr>
            <w:tcW w:w="2551"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637" w:type="dxa"/>
            <w:gridSpan w:val="13"/>
            <w:vAlign w:val="center"/>
          </w:tcPr>
          <w:p w14:paraId="386583A1" w14:textId="27908D20" w:rsidR="007678FA" w:rsidRPr="00064ADD" w:rsidRDefault="007678FA" w:rsidP="00535AF6">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535AF6">
              <w:rPr>
                <w:rFonts w:ascii="GHEA Grapalat" w:hAnsi="GHEA Grapalat"/>
                <w:sz w:val="18"/>
                <w:lang w:val="hy-AM"/>
              </w:rPr>
              <w:t xml:space="preserve">  </w:t>
            </w:r>
            <w:r w:rsidRPr="00064ADD">
              <w:rPr>
                <w:rFonts w:ascii="GHEA Grapalat" w:hAnsi="GHEA Grapalat"/>
                <w:sz w:val="18"/>
                <w:lang w:val="es-ES"/>
              </w:rPr>
              <w:t>թ-ին` ըստ ամիսների, այդ թվում**</w:t>
            </w:r>
          </w:p>
        </w:tc>
      </w:tr>
      <w:tr w:rsidR="007678FA" w:rsidRPr="00064ADD" w14:paraId="4B96A09D" w14:textId="77777777" w:rsidTr="00D32164">
        <w:trPr>
          <w:trHeight w:val="1538"/>
        </w:trPr>
        <w:tc>
          <w:tcPr>
            <w:tcW w:w="851" w:type="dxa"/>
          </w:tcPr>
          <w:p w14:paraId="69E142C4" w14:textId="77777777" w:rsidR="007678FA" w:rsidRPr="00064ADD" w:rsidRDefault="007678FA" w:rsidP="00E53C12">
            <w:pPr>
              <w:jc w:val="center"/>
              <w:rPr>
                <w:rFonts w:ascii="GHEA Grapalat" w:hAnsi="GHEA Grapalat"/>
                <w:sz w:val="20"/>
                <w:lang w:val="es-ES"/>
              </w:rPr>
            </w:pPr>
          </w:p>
        </w:tc>
        <w:tc>
          <w:tcPr>
            <w:tcW w:w="1375" w:type="dxa"/>
          </w:tcPr>
          <w:p w14:paraId="01CB3D50" w14:textId="77777777" w:rsidR="007678FA" w:rsidRPr="00064ADD" w:rsidRDefault="007678FA" w:rsidP="00E53C12">
            <w:pPr>
              <w:jc w:val="center"/>
              <w:rPr>
                <w:rFonts w:ascii="GHEA Grapalat" w:hAnsi="GHEA Grapalat"/>
                <w:sz w:val="20"/>
                <w:lang w:val="es-ES"/>
              </w:rPr>
            </w:pPr>
          </w:p>
        </w:tc>
        <w:tc>
          <w:tcPr>
            <w:tcW w:w="2551" w:type="dxa"/>
          </w:tcPr>
          <w:p w14:paraId="6CFBCCF3" w14:textId="77777777" w:rsidR="007678FA" w:rsidRPr="00064ADD" w:rsidRDefault="007678FA" w:rsidP="00E53C12">
            <w:pPr>
              <w:jc w:val="center"/>
              <w:rPr>
                <w:rFonts w:ascii="GHEA Grapalat" w:hAnsi="GHEA Grapalat"/>
                <w:sz w:val="20"/>
                <w:lang w:val="es-ES"/>
              </w:rPr>
            </w:pPr>
          </w:p>
        </w:tc>
        <w:tc>
          <w:tcPr>
            <w:tcW w:w="521"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66"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67"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67"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67"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67"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98"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535AF6" w:rsidRPr="009C06A2" w14:paraId="44883A54" w14:textId="77777777" w:rsidTr="00BF6D50">
        <w:trPr>
          <w:cantSplit/>
          <w:trHeight w:val="1538"/>
        </w:trPr>
        <w:tc>
          <w:tcPr>
            <w:tcW w:w="851" w:type="dxa"/>
            <w:vAlign w:val="center"/>
          </w:tcPr>
          <w:p w14:paraId="6C9C7196" w14:textId="1A182810" w:rsidR="00535AF6" w:rsidRPr="00F85792" w:rsidRDefault="00535AF6" w:rsidP="00535AF6">
            <w:pPr>
              <w:jc w:val="center"/>
              <w:rPr>
                <w:rFonts w:ascii="GHEA Grapalat" w:hAnsi="GHEA Grapalat"/>
                <w:sz w:val="20"/>
                <w:lang w:val="hy-AM"/>
              </w:rPr>
            </w:pPr>
            <w:r>
              <w:rPr>
                <w:rFonts w:ascii="GHEA Grapalat" w:hAnsi="GHEA Grapalat"/>
                <w:sz w:val="20"/>
                <w:lang w:val="hy-AM"/>
              </w:rPr>
              <w:t>1</w:t>
            </w:r>
          </w:p>
        </w:tc>
        <w:tc>
          <w:tcPr>
            <w:tcW w:w="1375" w:type="dxa"/>
            <w:vAlign w:val="center"/>
          </w:tcPr>
          <w:p w14:paraId="2BC5A9AF" w14:textId="77777777" w:rsidR="00535AF6" w:rsidRDefault="00535AF6" w:rsidP="00535AF6">
            <w:pPr>
              <w:jc w:val="center"/>
              <w:rPr>
                <w:rFonts w:ascii="Calibri" w:hAnsi="Calibri" w:cs="Calibri"/>
                <w:sz w:val="22"/>
                <w:szCs w:val="22"/>
                <w:lang w:val="hy-AM"/>
              </w:rPr>
            </w:pPr>
          </w:p>
          <w:p w14:paraId="590B5712" w14:textId="77777777" w:rsidR="00535AF6" w:rsidRPr="00E23F18" w:rsidRDefault="00535AF6" w:rsidP="00535AF6">
            <w:pPr>
              <w:jc w:val="center"/>
              <w:rPr>
                <w:rFonts w:ascii="Calibri" w:hAnsi="Calibri" w:cs="Calibri"/>
                <w:sz w:val="22"/>
                <w:szCs w:val="22"/>
                <w:lang w:val="hy-AM"/>
              </w:rPr>
            </w:pPr>
            <w:r>
              <w:rPr>
                <w:rFonts w:ascii="Calibri" w:hAnsi="Calibri" w:cs="Calibri"/>
                <w:sz w:val="22"/>
                <w:szCs w:val="22"/>
                <w:lang w:val="hy-AM"/>
              </w:rPr>
              <w:t>71351540/2</w:t>
            </w:r>
          </w:p>
          <w:p w14:paraId="48BE7D6E" w14:textId="4F6EF577" w:rsidR="00535AF6" w:rsidRPr="009F347D" w:rsidRDefault="00535AF6" w:rsidP="00535AF6">
            <w:pPr>
              <w:jc w:val="center"/>
              <w:rPr>
                <w:rFonts w:ascii="GHEA Grapalat" w:hAnsi="GHEA Grapalat"/>
                <w:sz w:val="20"/>
                <w:lang w:val="hy-AM"/>
              </w:rPr>
            </w:pPr>
          </w:p>
        </w:tc>
        <w:tc>
          <w:tcPr>
            <w:tcW w:w="2551" w:type="dxa"/>
            <w:vAlign w:val="center"/>
          </w:tcPr>
          <w:p w14:paraId="4EDEBB34" w14:textId="231825BB" w:rsidR="00535AF6" w:rsidRPr="00D32164" w:rsidRDefault="00535AF6" w:rsidP="00535AF6">
            <w:pPr>
              <w:jc w:val="center"/>
              <w:rPr>
                <w:rFonts w:ascii="GHEA Grapalat" w:hAnsi="GHEA Grapalat"/>
                <w:sz w:val="16"/>
                <w:szCs w:val="16"/>
                <w:lang w:val="hy-AM"/>
              </w:rPr>
            </w:pPr>
            <w:r w:rsidRPr="00A54DAF">
              <w:rPr>
                <w:rFonts w:ascii="GHEA Grapalat" w:hAnsi="GHEA Grapalat"/>
                <w:sz w:val="16"/>
                <w:szCs w:val="16"/>
                <w:lang w:val="hy-AM"/>
              </w:rPr>
              <w:t>Թաիրով բնակավայրի մանկապարտեզի հիմնանորոգման և բակային տարածքի բարեկարգման շինարարական աշխատանքների տեխնիկական հսկողության ծառայություններ</w:t>
            </w:r>
          </w:p>
        </w:tc>
        <w:tc>
          <w:tcPr>
            <w:tcW w:w="521" w:type="dxa"/>
          </w:tcPr>
          <w:p w14:paraId="0C99EC62" w14:textId="77777777" w:rsidR="00535AF6" w:rsidRPr="00064ADD" w:rsidRDefault="00535AF6" w:rsidP="00535AF6">
            <w:pPr>
              <w:jc w:val="center"/>
              <w:rPr>
                <w:rFonts w:ascii="GHEA Grapalat" w:hAnsi="GHEA Grapalat"/>
                <w:sz w:val="20"/>
                <w:lang w:val="pt-BR"/>
              </w:rPr>
            </w:pPr>
          </w:p>
          <w:p w14:paraId="080E3496" w14:textId="77777777" w:rsidR="00535AF6" w:rsidRPr="00064ADD" w:rsidRDefault="00535AF6" w:rsidP="00535AF6">
            <w:pPr>
              <w:jc w:val="center"/>
              <w:rPr>
                <w:rFonts w:ascii="GHEA Grapalat" w:hAnsi="GHEA Grapalat"/>
                <w:sz w:val="20"/>
                <w:lang w:val="pt-BR"/>
              </w:rPr>
            </w:pPr>
          </w:p>
          <w:p w14:paraId="263F13E0" w14:textId="24040ED3" w:rsidR="00535AF6" w:rsidRPr="00064ADD" w:rsidRDefault="00535AF6" w:rsidP="00535AF6">
            <w:pPr>
              <w:jc w:val="center"/>
              <w:rPr>
                <w:rFonts w:ascii="GHEA Grapalat" w:hAnsi="GHEA Grapalat"/>
                <w:lang w:val="pt-BR"/>
              </w:rPr>
            </w:pPr>
            <w:r w:rsidRPr="00064ADD">
              <w:rPr>
                <w:rFonts w:ascii="GHEA Grapalat" w:hAnsi="GHEA Grapalat"/>
                <w:sz w:val="20"/>
                <w:lang w:val="pt-BR"/>
              </w:rPr>
              <w:t>... %</w:t>
            </w:r>
          </w:p>
        </w:tc>
        <w:tc>
          <w:tcPr>
            <w:tcW w:w="464" w:type="dxa"/>
          </w:tcPr>
          <w:p w14:paraId="001BBD88" w14:textId="77777777" w:rsidR="00535AF6" w:rsidRPr="00064ADD" w:rsidRDefault="00535AF6" w:rsidP="00535AF6">
            <w:pPr>
              <w:jc w:val="center"/>
              <w:rPr>
                <w:rFonts w:ascii="GHEA Grapalat" w:hAnsi="GHEA Grapalat"/>
                <w:sz w:val="20"/>
                <w:lang w:val="pt-BR"/>
              </w:rPr>
            </w:pPr>
          </w:p>
          <w:p w14:paraId="4342C2FA" w14:textId="77777777" w:rsidR="00535AF6" w:rsidRPr="00064ADD" w:rsidRDefault="00535AF6" w:rsidP="00535AF6">
            <w:pPr>
              <w:jc w:val="center"/>
              <w:rPr>
                <w:rFonts w:ascii="GHEA Grapalat" w:hAnsi="GHEA Grapalat"/>
                <w:sz w:val="20"/>
                <w:lang w:val="pt-BR"/>
              </w:rPr>
            </w:pPr>
          </w:p>
          <w:p w14:paraId="433732DA" w14:textId="733ECFFA" w:rsidR="00535AF6" w:rsidRPr="00064ADD" w:rsidRDefault="00535AF6" w:rsidP="00535AF6">
            <w:pPr>
              <w:jc w:val="center"/>
              <w:rPr>
                <w:rFonts w:ascii="GHEA Grapalat" w:hAnsi="GHEA Grapalat"/>
                <w:lang w:val="pt-BR"/>
              </w:rPr>
            </w:pPr>
            <w:r w:rsidRPr="00064ADD">
              <w:rPr>
                <w:rFonts w:ascii="GHEA Grapalat" w:hAnsi="GHEA Grapalat"/>
                <w:sz w:val="20"/>
                <w:lang w:val="pt-BR"/>
              </w:rPr>
              <w:t>... %</w:t>
            </w:r>
          </w:p>
        </w:tc>
        <w:tc>
          <w:tcPr>
            <w:tcW w:w="464" w:type="dxa"/>
          </w:tcPr>
          <w:p w14:paraId="637A14DE" w14:textId="77777777" w:rsidR="00535AF6" w:rsidRPr="00064ADD" w:rsidRDefault="00535AF6" w:rsidP="00535AF6">
            <w:pPr>
              <w:jc w:val="center"/>
              <w:rPr>
                <w:rFonts w:ascii="GHEA Grapalat" w:hAnsi="GHEA Grapalat"/>
                <w:sz w:val="20"/>
                <w:lang w:val="pt-BR"/>
              </w:rPr>
            </w:pPr>
          </w:p>
          <w:p w14:paraId="5D7F731F" w14:textId="77777777" w:rsidR="00535AF6" w:rsidRPr="00064ADD" w:rsidRDefault="00535AF6" w:rsidP="00535AF6">
            <w:pPr>
              <w:jc w:val="center"/>
              <w:rPr>
                <w:rFonts w:ascii="GHEA Grapalat" w:hAnsi="GHEA Grapalat"/>
                <w:sz w:val="20"/>
                <w:lang w:val="pt-BR"/>
              </w:rPr>
            </w:pPr>
          </w:p>
          <w:p w14:paraId="2A83DFF5" w14:textId="7D704A5E" w:rsidR="00535AF6" w:rsidRPr="00064ADD" w:rsidRDefault="00535AF6" w:rsidP="00535AF6">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538528F2" w14:textId="77777777" w:rsidR="00535AF6" w:rsidRPr="00064ADD" w:rsidRDefault="00535AF6" w:rsidP="00535AF6">
            <w:pPr>
              <w:jc w:val="center"/>
              <w:rPr>
                <w:rFonts w:ascii="GHEA Grapalat" w:hAnsi="GHEA Grapalat"/>
                <w:sz w:val="20"/>
                <w:lang w:val="pt-BR"/>
              </w:rPr>
            </w:pPr>
          </w:p>
          <w:p w14:paraId="3680A0F5" w14:textId="77777777" w:rsidR="00535AF6" w:rsidRPr="00064ADD" w:rsidRDefault="00535AF6" w:rsidP="00535AF6">
            <w:pPr>
              <w:jc w:val="center"/>
              <w:rPr>
                <w:rFonts w:ascii="GHEA Grapalat" w:hAnsi="GHEA Grapalat"/>
                <w:sz w:val="20"/>
                <w:lang w:val="pt-BR"/>
              </w:rPr>
            </w:pPr>
          </w:p>
          <w:p w14:paraId="7E5C3C7B" w14:textId="7FABB70F" w:rsidR="00535AF6" w:rsidRPr="00D32164" w:rsidRDefault="00535AF6" w:rsidP="00535AF6">
            <w:pPr>
              <w:jc w:val="center"/>
              <w:rPr>
                <w:rFonts w:ascii="GHEA Grapalat" w:hAnsi="GHEA Grapalat" w:cs="Arial"/>
                <w:sz w:val="14"/>
                <w:szCs w:val="14"/>
                <w:lang w:val="pt-BR"/>
              </w:rPr>
            </w:pPr>
            <w:r w:rsidRPr="00064ADD">
              <w:rPr>
                <w:rFonts w:ascii="GHEA Grapalat" w:hAnsi="GHEA Grapalat"/>
                <w:sz w:val="20"/>
                <w:lang w:val="pt-BR"/>
              </w:rPr>
              <w:t>... %</w:t>
            </w:r>
          </w:p>
        </w:tc>
        <w:tc>
          <w:tcPr>
            <w:tcW w:w="464" w:type="dxa"/>
          </w:tcPr>
          <w:p w14:paraId="1AB7B84E" w14:textId="77777777" w:rsidR="00535AF6" w:rsidRPr="00064ADD" w:rsidRDefault="00535AF6" w:rsidP="00535AF6">
            <w:pPr>
              <w:jc w:val="center"/>
              <w:rPr>
                <w:rFonts w:ascii="GHEA Grapalat" w:hAnsi="GHEA Grapalat"/>
                <w:sz w:val="20"/>
                <w:lang w:val="pt-BR"/>
              </w:rPr>
            </w:pPr>
          </w:p>
          <w:p w14:paraId="152641BC" w14:textId="77777777" w:rsidR="00535AF6" w:rsidRPr="00064ADD" w:rsidRDefault="00535AF6" w:rsidP="00535AF6">
            <w:pPr>
              <w:jc w:val="center"/>
              <w:rPr>
                <w:rFonts w:ascii="GHEA Grapalat" w:hAnsi="GHEA Grapalat"/>
                <w:sz w:val="20"/>
                <w:lang w:val="pt-BR"/>
              </w:rPr>
            </w:pPr>
          </w:p>
          <w:p w14:paraId="35035BF7" w14:textId="77B48204" w:rsidR="00535AF6" w:rsidRPr="00D32164" w:rsidRDefault="00535AF6" w:rsidP="00535AF6">
            <w:pPr>
              <w:jc w:val="center"/>
              <w:rPr>
                <w:rFonts w:ascii="GHEA Grapalat" w:hAnsi="GHEA Grapalat" w:cs="Arial"/>
                <w:sz w:val="14"/>
                <w:szCs w:val="14"/>
                <w:lang w:val="pt-BR"/>
              </w:rPr>
            </w:pPr>
            <w:r w:rsidRPr="00064ADD">
              <w:rPr>
                <w:rFonts w:ascii="GHEA Grapalat" w:hAnsi="GHEA Grapalat"/>
                <w:sz w:val="20"/>
                <w:lang w:val="pt-BR"/>
              </w:rPr>
              <w:t>... %</w:t>
            </w:r>
          </w:p>
        </w:tc>
        <w:tc>
          <w:tcPr>
            <w:tcW w:w="464" w:type="dxa"/>
          </w:tcPr>
          <w:p w14:paraId="1B9F2BC3" w14:textId="77777777" w:rsidR="00535AF6" w:rsidRPr="00064ADD" w:rsidRDefault="00535AF6" w:rsidP="00535AF6">
            <w:pPr>
              <w:jc w:val="center"/>
              <w:rPr>
                <w:rFonts w:ascii="GHEA Grapalat" w:hAnsi="GHEA Grapalat"/>
                <w:sz w:val="20"/>
                <w:lang w:val="pt-BR"/>
              </w:rPr>
            </w:pPr>
          </w:p>
          <w:p w14:paraId="445EA265" w14:textId="77777777" w:rsidR="00535AF6" w:rsidRPr="00064ADD" w:rsidRDefault="00535AF6" w:rsidP="00535AF6">
            <w:pPr>
              <w:jc w:val="center"/>
              <w:rPr>
                <w:rFonts w:ascii="GHEA Grapalat" w:hAnsi="GHEA Grapalat"/>
                <w:sz w:val="20"/>
                <w:lang w:val="pt-BR"/>
              </w:rPr>
            </w:pPr>
          </w:p>
          <w:p w14:paraId="244E1C7B" w14:textId="7D88CC43" w:rsidR="00535AF6" w:rsidRPr="00D32164" w:rsidRDefault="00535AF6" w:rsidP="00535AF6">
            <w:pPr>
              <w:jc w:val="center"/>
              <w:rPr>
                <w:rFonts w:ascii="GHEA Grapalat" w:hAnsi="GHEA Grapalat" w:cs="Arial"/>
                <w:sz w:val="14"/>
                <w:szCs w:val="14"/>
                <w:lang w:val="pt-BR"/>
              </w:rPr>
            </w:pPr>
            <w:r w:rsidRPr="00064ADD">
              <w:rPr>
                <w:rFonts w:ascii="GHEA Grapalat" w:hAnsi="GHEA Grapalat"/>
                <w:sz w:val="20"/>
                <w:lang w:val="pt-BR"/>
              </w:rPr>
              <w:t>... %</w:t>
            </w:r>
          </w:p>
        </w:tc>
        <w:tc>
          <w:tcPr>
            <w:tcW w:w="464" w:type="dxa"/>
          </w:tcPr>
          <w:p w14:paraId="2F98F2EF" w14:textId="77777777" w:rsidR="00535AF6" w:rsidRPr="00064ADD" w:rsidRDefault="00535AF6" w:rsidP="00535AF6">
            <w:pPr>
              <w:jc w:val="center"/>
              <w:rPr>
                <w:rFonts w:ascii="GHEA Grapalat" w:hAnsi="GHEA Grapalat"/>
                <w:sz w:val="20"/>
                <w:lang w:val="pt-BR"/>
              </w:rPr>
            </w:pPr>
          </w:p>
          <w:p w14:paraId="19AC7DBD" w14:textId="77777777" w:rsidR="00535AF6" w:rsidRPr="00064ADD" w:rsidRDefault="00535AF6" w:rsidP="00535AF6">
            <w:pPr>
              <w:jc w:val="center"/>
              <w:rPr>
                <w:rFonts w:ascii="GHEA Grapalat" w:hAnsi="GHEA Grapalat"/>
                <w:sz w:val="20"/>
                <w:lang w:val="pt-BR"/>
              </w:rPr>
            </w:pPr>
          </w:p>
          <w:p w14:paraId="051D35DE" w14:textId="09607702" w:rsidR="00535AF6" w:rsidRPr="00D32164" w:rsidRDefault="00535AF6" w:rsidP="00535AF6">
            <w:pPr>
              <w:jc w:val="center"/>
              <w:rPr>
                <w:rFonts w:ascii="GHEA Grapalat" w:hAnsi="GHEA Grapalat" w:cs="Arial"/>
                <w:sz w:val="14"/>
                <w:szCs w:val="14"/>
                <w:lang w:val="pt-BR"/>
              </w:rPr>
            </w:pPr>
            <w:r w:rsidRPr="00064ADD">
              <w:rPr>
                <w:rFonts w:ascii="GHEA Grapalat" w:hAnsi="GHEA Grapalat"/>
                <w:sz w:val="20"/>
                <w:lang w:val="pt-BR"/>
              </w:rPr>
              <w:t>... %</w:t>
            </w:r>
          </w:p>
        </w:tc>
        <w:tc>
          <w:tcPr>
            <w:tcW w:w="566" w:type="dxa"/>
          </w:tcPr>
          <w:p w14:paraId="7BFBFD94" w14:textId="77777777" w:rsidR="00535AF6" w:rsidRPr="00064ADD" w:rsidRDefault="00535AF6" w:rsidP="00535AF6">
            <w:pPr>
              <w:jc w:val="center"/>
              <w:rPr>
                <w:rFonts w:ascii="GHEA Grapalat" w:hAnsi="GHEA Grapalat"/>
                <w:sz w:val="20"/>
                <w:lang w:val="pt-BR"/>
              </w:rPr>
            </w:pPr>
          </w:p>
          <w:p w14:paraId="0D3C22E3" w14:textId="77777777" w:rsidR="00535AF6" w:rsidRPr="00064ADD" w:rsidRDefault="00535AF6" w:rsidP="00535AF6">
            <w:pPr>
              <w:jc w:val="center"/>
              <w:rPr>
                <w:rFonts w:ascii="GHEA Grapalat" w:hAnsi="GHEA Grapalat"/>
                <w:sz w:val="20"/>
                <w:lang w:val="pt-BR"/>
              </w:rPr>
            </w:pPr>
          </w:p>
          <w:p w14:paraId="3B7906F2" w14:textId="5713055A" w:rsidR="00535AF6" w:rsidRPr="00D32164" w:rsidRDefault="00535AF6" w:rsidP="00535AF6">
            <w:pPr>
              <w:jc w:val="center"/>
              <w:rPr>
                <w:rFonts w:ascii="GHEA Grapalat" w:hAnsi="GHEA Grapalat" w:cs="Arial"/>
                <w:sz w:val="14"/>
                <w:szCs w:val="14"/>
                <w:lang w:val="pt-BR"/>
              </w:rPr>
            </w:pPr>
            <w:r w:rsidRPr="00064ADD">
              <w:rPr>
                <w:rFonts w:ascii="GHEA Grapalat" w:hAnsi="GHEA Grapalat"/>
                <w:sz w:val="20"/>
                <w:lang w:val="pt-BR"/>
              </w:rPr>
              <w:t>... %</w:t>
            </w:r>
          </w:p>
        </w:tc>
        <w:tc>
          <w:tcPr>
            <w:tcW w:w="567" w:type="dxa"/>
          </w:tcPr>
          <w:p w14:paraId="5AE2B04C" w14:textId="77777777" w:rsidR="00535AF6" w:rsidRPr="00064ADD" w:rsidRDefault="00535AF6" w:rsidP="00535AF6">
            <w:pPr>
              <w:jc w:val="center"/>
              <w:rPr>
                <w:rFonts w:ascii="GHEA Grapalat" w:hAnsi="GHEA Grapalat"/>
                <w:sz w:val="20"/>
                <w:lang w:val="pt-BR"/>
              </w:rPr>
            </w:pPr>
          </w:p>
          <w:p w14:paraId="45924B0C" w14:textId="77777777" w:rsidR="00535AF6" w:rsidRPr="00064ADD" w:rsidRDefault="00535AF6" w:rsidP="00535AF6">
            <w:pPr>
              <w:jc w:val="center"/>
              <w:rPr>
                <w:rFonts w:ascii="GHEA Grapalat" w:hAnsi="GHEA Grapalat"/>
                <w:sz w:val="20"/>
                <w:lang w:val="pt-BR"/>
              </w:rPr>
            </w:pPr>
          </w:p>
          <w:p w14:paraId="78F440EF" w14:textId="1855D35E" w:rsidR="00535AF6" w:rsidRPr="00D32164" w:rsidRDefault="00535AF6" w:rsidP="00535AF6">
            <w:pPr>
              <w:jc w:val="center"/>
              <w:rPr>
                <w:rFonts w:ascii="GHEA Grapalat" w:hAnsi="GHEA Grapalat" w:cs="Arial"/>
                <w:sz w:val="14"/>
                <w:szCs w:val="14"/>
                <w:lang w:val="pt-BR"/>
              </w:rPr>
            </w:pPr>
            <w:r w:rsidRPr="00064ADD">
              <w:rPr>
                <w:rFonts w:ascii="GHEA Grapalat" w:hAnsi="GHEA Grapalat"/>
                <w:sz w:val="20"/>
                <w:lang w:val="pt-BR"/>
              </w:rPr>
              <w:t>... %</w:t>
            </w:r>
          </w:p>
        </w:tc>
        <w:tc>
          <w:tcPr>
            <w:tcW w:w="567" w:type="dxa"/>
          </w:tcPr>
          <w:p w14:paraId="65CA657C" w14:textId="77777777" w:rsidR="00535AF6" w:rsidRPr="00064ADD" w:rsidRDefault="00535AF6" w:rsidP="00535AF6">
            <w:pPr>
              <w:jc w:val="center"/>
              <w:rPr>
                <w:rFonts w:ascii="GHEA Grapalat" w:hAnsi="GHEA Grapalat"/>
                <w:sz w:val="20"/>
                <w:lang w:val="pt-BR"/>
              </w:rPr>
            </w:pPr>
          </w:p>
          <w:p w14:paraId="20A43578" w14:textId="77777777" w:rsidR="00535AF6" w:rsidRPr="00064ADD" w:rsidRDefault="00535AF6" w:rsidP="00535AF6">
            <w:pPr>
              <w:jc w:val="center"/>
              <w:rPr>
                <w:rFonts w:ascii="GHEA Grapalat" w:hAnsi="GHEA Grapalat"/>
                <w:sz w:val="20"/>
                <w:lang w:val="pt-BR"/>
              </w:rPr>
            </w:pPr>
          </w:p>
          <w:p w14:paraId="086B2FB9" w14:textId="56A3F3E4" w:rsidR="00535AF6" w:rsidRPr="00D32164" w:rsidRDefault="00535AF6" w:rsidP="00535AF6">
            <w:pPr>
              <w:jc w:val="center"/>
              <w:rPr>
                <w:rFonts w:ascii="GHEA Grapalat" w:hAnsi="GHEA Grapalat" w:cs="Arial"/>
                <w:sz w:val="14"/>
                <w:szCs w:val="14"/>
                <w:lang w:val="pt-BR"/>
              </w:rPr>
            </w:pPr>
            <w:r w:rsidRPr="00064ADD">
              <w:rPr>
                <w:rFonts w:ascii="GHEA Grapalat" w:hAnsi="GHEA Grapalat"/>
                <w:sz w:val="20"/>
                <w:lang w:val="pt-BR"/>
              </w:rPr>
              <w:t>... %</w:t>
            </w:r>
          </w:p>
        </w:tc>
        <w:tc>
          <w:tcPr>
            <w:tcW w:w="567" w:type="dxa"/>
          </w:tcPr>
          <w:p w14:paraId="2209C20D" w14:textId="77777777" w:rsidR="00535AF6" w:rsidRPr="00064ADD" w:rsidRDefault="00535AF6" w:rsidP="00535AF6">
            <w:pPr>
              <w:jc w:val="center"/>
              <w:rPr>
                <w:rFonts w:ascii="GHEA Grapalat" w:hAnsi="GHEA Grapalat"/>
                <w:sz w:val="20"/>
                <w:lang w:val="pt-BR"/>
              </w:rPr>
            </w:pPr>
          </w:p>
          <w:p w14:paraId="6B66219F" w14:textId="77777777" w:rsidR="00535AF6" w:rsidRPr="00064ADD" w:rsidRDefault="00535AF6" w:rsidP="00535AF6">
            <w:pPr>
              <w:jc w:val="center"/>
              <w:rPr>
                <w:rFonts w:ascii="GHEA Grapalat" w:hAnsi="GHEA Grapalat"/>
                <w:sz w:val="20"/>
                <w:lang w:val="pt-BR"/>
              </w:rPr>
            </w:pPr>
          </w:p>
          <w:p w14:paraId="78BDEB4F" w14:textId="4824B3BE" w:rsidR="00535AF6" w:rsidRPr="00D32164" w:rsidRDefault="00535AF6" w:rsidP="00535AF6">
            <w:pPr>
              <w:jc w:val="center"/>
              <w:rPr>
                <w:rFonts w:ascii="GHEA Grapalat" w:hAnsi="GHEA Grapalat" w:cs="Arial"/>
                <w:sz w:val="14"/>
                <w:szCs w:val="14"/>
                <w:lang w:val="pt-BR"/>
              </w:rPr>
            </w:pPr>
            <w:r w:rsidRPr="00064ADD">
              <w:rPr>
                <w:rFonts w:ascii="GHEA Grapalat" w:hAnsi="GHEA Grapalat"/>
                <w:sz w:val="20"/>
                <w:lang w:val="pt-BR"/>
              </w:rPr>
              <w:t>... %</w:t>
            </w:r>
          </w:p>
        </w:tc>
        <w:tc>
          <w:tcPr>
            <w:tcW w:w="567" w:type="dxa"/>
          </w:tcPr>
          <w:p w14:paraId="2A9FB788" w14:textId="77777777" w:rsidR="00535AF6" w:rsidRPr="00064ADD" w:rsidRDefault="00535AF6" w:rsidP="00535AF6">
            <w:pPr>
              <w:jc w:val="center"/>
              <w:rPr>
                <w:rFonts w:ascii="GHEA Grapalat" w:hAnsi="GHEA Grapalat"/>
                <w:sz w:val="20"/>
                <w:lang w:val="pt-BR"/>
              </w:rPr>
            </w:pPr>
          </w:p>
          <w:p w14:paraId="4C50A709" w14:textId="77777777" w:rsidR="00535AF6" w:rsidRPr="00064ADD" w:rsidRDefault="00535AF6" w:rsidP="00535AF6">
            <w:pPr>
              <w:jc w:val="center"/>
              <w:rPr>
                <w:rFonts w:ascii="GHEA Grapalat" w:hAnsi="GHEA Grapalat"/>
                <w:sz w:val="20"/>
                <w:lang w:val="pt-BR"/>
              </w:rPr>
            </w:pPr>
          </w:p>
          <w:p w14:paraId="03F9DC17" w14:textId="4D24F1D0" w:rsidR="00535AF6" w:rsidRPr="00D32164" w:rsidRDefault="00535AF6" w:rsidP="00535AF6">
            <w:pPr>
              <w:jc w:val="center"/>
              <w:rPr>
                <w:rFonts w:ascii="GHEA Grapalat" w:hAnsi="GHEA Grapalat" w:cs="Arial"/>
                <w:sz w:val="14"/>
                <w:szCs w:val="14"/>
                <w:lang w:val="pt-BR"/>
              </w:rPr>
            </w:pPr>
            <w:r w:rsidRPr="00064ADD">
              <w:rPr>
                <w:rFonts w:ascii="GHEA Grapalat" w:hAnsi="GHEA Grapalat"/>
                <w:sz w:val="20"/>
                <w:lang w:val="pt-BR"/>
              </w:rPr>
              <w:t>... %</w:t>
            </w:r>
          </w:p>
        </w:tc>
        <w:tc>
          <w:tcPr>
            <w:tcW w:w="498" w:type="dxa"/>
          </w:tcPr>
          <w:p w14:paraId="4FB0E152" w14:textId="77777777" w:rsidR="00535AF6" w:rsidRPr="00064ADD" w:rsidRDefault="00535AF6" w:rsidP="00535AF6">
            <w:pPr>
              <w:jc w:val="center"/>
              <w:rPr>
                <w:rFonts w:ascii="GHEA Grapalat" w:hAnsi="GHEA Grapalat"/>
                <w:sz w:val="20"/>
                <w:lang w:val="pt-BR"/>
              </w:rPr>
            </w:pPr>
          </w:p>
          <w:p w14:paraId="4FC0E19A" w14:textId="77777777" w:rsidR="00535AF6" w:rsidRPr="00064ADD" w:rsidRDefault="00535AF6" w:rsidP="00535AF6">
            <w:pPr>
              <w:jc w:val="center"/>
              <w:rPr>
                <w:rFonts w:ascii="GHEA Grapalat" w:hAnsi="GHEA Grapalat"/>
                <w:sz w:val="20"/>
                <w:lang w:val="pt-BR"/>
              </w:rPr>
            </w:pPr>
          </w:p>
          <w:p w14:paraId="54CFD76C" w14:textId="359BB07B" w:rsidR="00535AF6" w:rsidRPr="00D32164" w:rsidRDefault="00535AF6" w:rsidP="00535AF6">
            <w:pPr>
              <w:jc w:val="center"/>
              <w:rPr>
                <w:rFonts w:ascii="GHEA Grapalat" w:hAnsi="GHEA Grapalat"/>
                <w:b/>
                <w:sz w:val="14"/>
                <w:szCs w:val="14"/>
                <w:lang w:val="pt-BR"/>
              </w:rPr>
            </w:pPr>
            <w:r w:rsidRPr="00064ADD">
              <w:rPr>
                <w:rFonts w:ascii="GHEA Grapalat" w:hAnsi="GHEA Grapalat"/>
                <w:sz w:val="20"/>
                <w:lang w:val="pt-BR"/>
              </w:rPr>
              <w:t>... %</w:t>
            </w:r>
          </w:p>
        </w:tc>
      </w:tr>
      <w:tr w:rsidR="00535AF6" w:rsidRPr="00535AF6" w14:paraId="12B2E23D" w14:textId="77777777" w:rsidTr="00BF6D50">
        <w:trPr>
          <w:cantSplit/>
          <w:trHeight w:val="1538"/>
        </w:trPr>
        <w:tc>
          <w:tcPr>
            <w:tcW w:w="851" w:type="dxa"/>
            <w:vAlign w:val="center"/>
          </w:tcPr>
          <w:p w14:paraId="3E58B561" w14:textId="706C48C1" w:rsidR="00535AF6" w:rsidRDefault="00535AF6" w:rsidP="00535AF6">
            <w:pPr>
              <w:jc w:val="center"/>
              <w:rPr>
                <w:rFonts w:ascii="GHEA Grapalat" w:hAnsi="GHEA Grapalat"/>
                <w:sz w:val="20"/>
                <w:lang w:val="hy-AM"/>
              </w:rPr>
            </w:pPr>
            <w:r>
              <w:rPr>
                <w:rFonts w:ascii="GHEA Grapalat" w:hAnsi="GHEA Grapalat"/>
                <w:sz w:val="20"/>
                <w:lang w:val="hy-AM"/>
              </w:rPr>
              <w:t>2</w:t>
            </w:r>
          </w:p>
        </w:tc>
        <w:tc>
          <w:tcPr>
            <w:tcW w:w="1375" w:type="dxa"/>
            <w:vAlign w:val="center"/>
          </w:tcPr>
          <w:p w14:paraId="6C333276" w14:textId="052FFB71" w:rsidR="00535AF6" w:rsidRDefault="00535AF6" w:rsidP="00535AF6">
            <w:pPr>
              <w:jc w:val="center"/>
              <w:rPr>
                <w:rFonts w:ascii="Calibri" w:hAnsi="Calibri" w:cs="Calibri"/>
                <w:sz w:val="22"/>
                <w:szCs w:val="22"/>
                <w:lang w:val="hy-AM"/>
              </w:rPr>
            </w:pPr>
            <w:r>
              <w:rPr>
                <w:rFonts w:ascii="Calibri" w:hAnsi="Calibri" w:cs="Calibri"/>
                <w:sz w:val="22"/>
                <w:szCs w:val="22"/>
                <w:lang w:val="hy-AM"/>
              </w:rPr>
              <w:t>71351540/3</w:t>
            </w:r>
          </w:p>
        </w:tc>
        <w:tc>
          <w:tcPr>
            <w:tcW w:w="2551" w:type="dxa"/>
            <w:vAlign w:val="center"/>
          </w:tcPr>
          <w:p w14:paraId="0323CC1C" w14:textId="1CCDE41C" w:rsidR="00535AF6" w:rsidRPr="0084672F" w:rsidRDefault="00535AF6" w:rsidP="00535AF6">
            <w:pPr>
              <w:jc w:val="center"/>
              <w:rPr>
                <w:rFonts w:ascii="GHEA Grapalat" w:hAnsi="GHEA Grapalat"/>
                <w:sz w:val="16"/>
                <w:szCs w:val="16"/>
                <w:lang w:val="hy-AM"/>
              </w:rPr>
            </w:pPr>
            <w:r w:rsidRPr="00A54DAF">
              <w:rPr>
                <w:rFonts w:ascii="GHEA Grapalat" w:hAnsi="GHEA Grapalat"/>
                <w:sz w:val="16"/>
                <w:szCs w:val="16"/>
                <w:lang w:val="hy-AM"/>
              </w:rPr>
              <w:t>Փարաքար բնակավայրի մանկապարտեզի հիմնանորոգման և բակային տարածքի բարեկարգման շինարարական  աշխատանքների տեխնիկական հսկողության ծառայություններ</w:t>
            </w:r>
          </w:p>
        </w:tc>
        <w:tc>
          <w:tcPr>
            <w:tcW w:w="521" w:type="dxa"/>
          </w:tcPr>
          <w:p w14:paraId="4AB96E32" w14:textId="77777777" w:rsidR="00535AF6" w:rsidRPr="00064ADD" w:rsidRDefault="00535AF6" w:rsidP="00535AF6">
            <w:pPr>
              <w:jc w:val="center"/>
              <w:rPr>
                <w:rFonts w:ascii="GHEA Grapalat" w:hAnsi="GHEA Grapalat"/>
                <w:sz w:val="20"/>
                <w:lang w:val="pt-BR"/>
              </w:rPr>
            </w:pPr>
          </w:p>
          <w:p w14:paraId="46C5612F" w14:textId="77777777" w:rsidR="00535AF6" w:rsidRPr="00064ADD" w:rsidRDefault="00535AF6" w:rsidP="00535AF6">
            <w:pPr>
              <w:jc w:val="center"/>
              <w:rPr>
                <w:rFonts w:ascii="GHEA Grapalat" w:hAnsi="GHEA Grapalat"/>
                <w:sz w:val="20"/>
                <w:lang w:val="pt-BR"/>
              </w:rPr>
            </w:pPr>
          </w:p>
          <w:p w14:paraId="0F5A0FBD" w14:textId="1D2E2CEE" w:rsidR="00535AF6" w:rsidRPr="00064ADD" w:rsidRDefault="00535AF6" w:rsidP="00535AF6">
            <w:pPr>
              <w:jc w:val="center"/>
              <w:rPr>
                <w:rFonts w:ascii="GHEA Grapalat" w:hAnsi="GHEA Grapalat"/>
                <w:sz w:val="20"/>
                <w:lang w:val="pt-BR"/>
              </w:rPr>
            </w:pPr>
            <w:r w:rsidRPr="00064ADD">
              <w:rPr>
                <w:rFonts w:ascii="GHEA Grapalat" w:hAnsi="GHEA Grapalat"/>
                <w:sz w:val="20"/>
                <w:lang w:val="pt-BR"/>
              </w:rPr>
              <w:t>... %</w:t>
            </w:r>
          </w:p>
        </w:tc>
        <w:tc>
          <w:tcPr>
            <w:tcW w:w="464" w:type="dxa"/>
          </w:tcPr>
          <w:p w14:paraId="4BBDAC45" w14:textId="77777777" w:rsidR="00535AF6" w:rsidRPr="00064ADD" w:rsidRDefault="00535AF6" w:rsidP="00535AF6">
            <w:pPr>
              <w:jc w:val="center"/>
              <w:rPr>
                <w:rFonts w:ascii="GHEA Grapalat" w:hAnsi="GHEA Grapalat"/>
                <w:sz w:val="20"/>
                <w:lang w:val="pt-BR"/>
              </w:rPr>
            </w:pPr>
          </w:p>
          <w:p w14:paraId="4686B60C" w14:textId="77777777" w:rsidR="00535AF6" w:rsidRPr="00064ADD" w:rsidRDefault="00535AF6" w:rsidP="00535AF6">
            <w:pPr>
              <w:jc w:val="center"/>
              <w:rPr>
                <w:rFonts w:ascii="GHEA Grapalat" w:hAnsi="GHEA Grapalat"/>
                <w:sz w:val="20"/>
                <w:lang w:val="pt-BR"/>
              </w:rPr>
            </w:pPr>
          </w:p>
          <w:p w14:paraId="0D1A76AB" w14:textId="3902C22D" w:rsidR="00535AF6" w:rsidRPr="00064ADD" w:rsidRDefault="00535AF6" w:rsidP="00535AF6">
            <w:pPr>
              <w:jc w:val="center"/>
              <w:rPr>
                <w:rFonts w:ascii="GHEA Grapalat" w:hAnsi="GHEA Grapalat"/>
                <w:sz w:val="20"/>
                <w:lang w:val="pt-BR"/>
              </w:rPr>
            </w:pPr>
            <w:r w:rsidRPr="00064ADD">
              <w:rPr>
                <w:rFonts w:ascii="GHEA Grapalat" w:hAnsi="GHEA Grapalat"/>
                <w:sz w:val="20"/>
                <w:lang w:val="pt-BR"/>
              </w:rPr>
              <w:t>... %</w:t>
            </w:r>
          </w:p>
        </w:tc>
        <w:tc>
          <w:tcPr>
            <w:tcW w:w="464" w:type="dxa"/>
          </w:tcPr>
          <w:p w14:paraId="57E1FDBF" w14:textId="77777777" w:rsidR="00535AF6" w:rsidRPr="00064ADD" w:rsidRDefault="00535AF6" w:rsidP="00535AF6">
            <w:pPr>
              <w:jc w:val="center"/>
              <w:rPr>
                <w:rFonts w:ascii="GHEA Grapalat" w:hAnsi="GHEA Grapalat"/>
                <w:sz w:val="20"/>
                <w:lang w:val="pt-BR"/>
              </w:rPr>
            </w:pPr>
          </w:p>
          <w:p w14:paraId="13D05D22" w14:textId="77777777" w:rsidR="00535AF6" w:rsidRPr="00064ADD" w:rsidRDefault="00535AF6" w:rsidP="00535AF6">
            <w:pPr>
              <w:jc w:val="center"/>
              <w:rPr>
                <w:rFonts w:ascii="GHEA Grapalat" w:hAnsi="GHEA Grapalat"/>
                <w:sz w:val="20"/>
                <w:lang w:val="pt-BR"/>
              </w:rPr>
            </w:pPr>
          </w:p>
          <w:p w14:paraId="4B4740A8" w14:textId="3B91A589" w:rsidR="00535AF6" w:rsidRPr="00064ADD" w:rsidRDefault="00535AF6" w:rsidP="00535AF6">
            <w:pPr>
              <w:jc w:val="center"/>
              <w:rPr>
                <w:rFonts w:ascii="GHEA Grapalat" w:hAnsi="GHEA Grapalat"/>
                <w:sz w:val="20"/>
                <w:lang w:val="pt-BR"/>
              </w:rPr>
            </w:pPr>
            <w:r w:rsidRPr="00064ADD">
              <w:rPr>
                <w:rFonts w:ascii="GHEA Grapalat" w:hAnsi="GHEA Grapalat"/>
                <w:sz w:val="20"/>
                <w:lang w:val="pt-BR"/>
              </w:rPr>
              <w:t>... %</w:t>
            </w:r>
          </w:p>
        </w:tc>
        <w:tc>
          <w:tcPr>
            <w:tcW w:w="464" w:type="dxa"/>
          </w:tcPr>
          <w:p w14:paraId="799AB567" w14:textId="77777777" w:rsidR="00535AF6" w:rsidRPr="00064ADD" w:rsidRDefault="00535AF6" w:rsidP="00535AF6">
            <w:pPr>
              <w:jc w:val="center"/>
              <w:rPr>
                <w:rFonts w:ascii="GHEA Grapalat" w:hAnsi="GHEA Grapalat"/>
                <w:sz w:val="20"/>
                <w:lang w:val="pt-BR"/>
              </w:rPr>
            </w:pPr>
          </w:p>
          <w:p w14:paraId="3F2E3378" w14:textId="77777777" w:rsidR="00535AF6" w:rsidRPr="00064ADD" w:rsidRDefault="00535AF6" w:rsidP="00535AF6">
            <w:pPr>
              <w:jc w:val="center"/>
              <w:rPr>
                <w:rFonts w:ascii="GHEA Grapalat" w:hAnsi="GHEA Grapalat"/>
                <w:sz w:val="20"/>
                <w:lang w:val="pt-BR"/>
              </w:rPr>
            </w:pPr>
          </w:p>
          <w:p w14:paraId="07885243" w14:textId="6A795098" w:rsidR="00535AF6" w:rsidRPr="009B0779" w:rsidRDefault="00535AF6" w:rsidP="00535AF6">
            <w:pPr>
              <w:jc w:val="center"/>
              <w:rPr>
                <w:rFonts w:ascii="GHEA Grapalat" w:hAnsi="GHEA Grapalat"/>
                <w:sz w:val="20"/>
                <w:lang w:val="pt-BR"/>
              </w:rPr>
            </w:pPr>
            <w:r w:rsidRPr="00064ADD">
              <w:rPr>
                <w:rFonts w:ascii="GHEA Grapalat" w:hAnsi="GHEA Grapalat"/>
                <w:sz w:val="20"/>
                <w:lang w:val="pt-BR"/>
              </w:rPr>
              <w:t>... %</w:t>
            </w:r>
          </w:p>
        </w:tc>
        <w:tc>
          <w:tcPr>
            <w:tcW w:w="464" w:type="dxa"/>
          </w:tcPr>
          <w:p w14:paraId="62ECC08C" w14:textId="77777777" w:rsidR="00535AF6" w:rsidRPr="00064ADD" w:rsidRDefault="00535AF6" w:rsidP="00535AF6">
            <w:pPr>
              <w:jc w:val="center"/>
              <w:rPr>
                <w:rFonts w:ascii="GHEA Grapalat" w:hAnsi="GHEA Grapalat"/>
                <w:sz w:val="20"/>
                <w:lang w:val="pt-BR"/>
              </w:rPr>
            </w:pPr>
          </w:p>
          <w:p w14:paraId="2FA3A6AF" w14:textId="77777777" w:rsidR="00535AF6" w:rsidRPr="00064ADD" w:rsidRDefault="00535AF6" w:rsidP="00535AF6">
            <w:pPr>
              <w:jc w:val="center"/>
              <w:rPr>
                <w:rFonts w:ascii="GHEA Grapalat" w:hAnsi="GHEA Grapalat"/>
                <w:sz w:val="20"/>
                <w:lang w:val="pt-BR"/>
              </w:rPr>
            </w:pPr>
          </w:p>
          <w:p w14:paraId="13C89707" w14:textId="343E49A9" w:rsidR="00535AF6" w:rsidRPr="009B0779" w:rsidRDefault="00535AF6" w:rsidP="00535AF6">
            <w:pPr>
              <w:jc w:val="center"/>
              <w:rPr>
                <w:rFonts w:ascii="GHEA Grapalat" w:hAnsi="GHEA Grapalat"/>
                <w:sz w:val="20"/>
                <w:lang w:val="pt-BR"/>
              </w:rPr>
            </w:pPr>
            <w:r w:rsidRPr="00064ADD">
              <w:rPr>
                <w:rFonts w:ascii="GHEA Grapalat" w:hAnsi="GHEA Grapalat"/>
                <w:sz w:val="20"/>
                <w:lang w:val="pt-BR"/>
              </w:rPr>
              <w:t>... %</w:t>
            </w:r>
          </w:p>
        </w:tc>
        <w:tc>
          <w:tcPr>
            <w:tcW w:w="464" w:type="dxa"/>
          </w:tcPr>
          <w:p w14:paraId="041122CD" w14:textId="77777777" w:rsidR="00535AF6" w:rsidRPr="00064ADD" w:rsidRDefault="00535AF6" w:rsidP="00535AF6">
            <w:pPr>
              <w:jc w:val="center"/>
              <w:rPr>
                <w:rFonts w:ascii="GHEA Grapalat" w:hAnsi="GHEA Grapalat"/>
                <w:sz w:val="20"/>
                <w:lang w:val="pt-BR"/>
              </w:rPr>
            </w:pPr>
          </w:p>
          <w:p w14:paraId="2070BAB6" w14:textId="77777777" w:rsidR="00535AF6" w:rsidRPr="00064ADD" w:rsidRDefault="00535AF6" w:rsidP="00535AF6">
            <w:pPr>
              <w:jc w:val="center"/>
              <w:rPr>
                <w:rFonts w:ascii="GHEA Grapalat" w:hAnsi="GHEA Grapalat"/>
                <w:sz w:val="20"/>
                <w:lang w:val="pt-BR"/>
              </w:rPr>
            </w:pPr>
          </w:p>
          <w:p w14:paraId="1156B459" w14:textId="1FB7A05A" w:rsidR="00535AF6" w:rsidRPr="009B0779" w:rsidRDefault="00535AF6" w:rsidP="00535AF6">
            <w:pPr>
              <w:jc w:val="center"/>
              <w:rPr>
                <w:rFonts w:ascii="GHEA Grapalat" w:hAnsi="GHEA Grapalat"/>
                <w:sz w:val="20"/>
                <w:lang w:val="pt-BR"/>
              </w:rPr>
            </w:pPr>
            <w:r w:rsidRPr="00064ADD">
              <w:rPr>
                <w:rFonts w:ascii="GHEA Grapalat" w:hAnsi="GHEA Grapalat"/>
                <w:sz w:val="20"/>
                <w:lang w:val="pt-BR"/>
              </w:rPr>
              <w:t>... %</w:t>
            </w:r>
          </w:p>
        </w:tc>
        <w:tc>
          <w:tcPr>
            <w:tcW w:w="464" w:type="dxa"/>
          </w:tcPr>
          <w:p w14:paraId="54C235CE" w14:textId="77777777" w:rsidR="00535AF6" w:rsidRPr="00064ADD" w:rsidRDefault="00535AF6" w:rsidP="00535AF6">
            <w:pPr>
              <w:jc w:val="center"/>
              <w:rPr>
                <w:rFonts w:ascii="GHEA Grapalat" w:hAnsi="GHEA Grapalat"/>
                <w:sz w:val="20"/>
                <w:lang w:val="pt-BR"/>
              </w:rPr>
            </w:pPr>
          </w:p>
          <w:p w14:paraId="399714E0" w14:textId="77777777" w:rsidR="00535AF6" w:rsidRPr="00064ADD" w:rsidRDefault="00535AF6" w:rsidP="00535AF6">
            <w:pPr>
              <w:jc w:val="center"/>
              <w:rPr>
                <w:rFonts w:ascii="GHEA Grapalat" w:hAnsi="GHEA Grapalat"/>
                <w:sz w:val="20"/>
                <w:lang w:val="pt-BR"/>
              </w:rPr>
            </w:pPr>
          </w:p>
          <w:p w14:paraId="465174C7" w14:textId="7408A492" w:rsidR="00535AF6" w:rsidRPr="009B0779" w:rsidRDefault="00535AF6" w:rsidP="00535AF6">
            <w:pPr>
              <w:jc w:val="center"/>
              <w:rPr>
                <w:rFonts w:ascii="GHEA Grapalat" w:hAnsi="GHEA Grapalat"/>
                <w:sz w:val="20"/>
                <w:lang w:val="pt-BR"/>
              </w:rPr>
            </w:pPr>
            <w:r w:rsidRPr="00064ADD">
              <w:rPr>
                <w:rFonts w:ascii="GHEA Grapalat" w:hAnsi="GHEA Grapalat"/>
                <w:sz w:val="20"/>
                <w:lang w:val="pt-BR"/>
              </w:rPr>
              <w:t>... %</w:t>
            </w:r>
          </w:p>
        </w:tc>
        <w:tc>
          <w:tcPr>
            <w:tcW w:w="566" w:type="dxa"/>
          </w:tcPr>
          <w:p w14:paraId="0FC131F4" w14:textId="77777777" w:rsidR="00535AF6" w:rsidRPr="00064ADD" w:rsidRDefault="00535AF6" w:rsidP="00535AF6">
            <w:pPr>
              <w:jc w:val="center"/>
              <w:rPr>
                <w:rFonts w:ascii="GHEA Grapalat" w:hAnsi="GHEA Grapalat"/>
                <w:sz w:val="20"/>
                <w:lang w:val="pt-BR"/>
              </w:rPr>
            </w:pPr>
          </w:p>
          <w:p w14:paraId="01A61278" w14:textId="77777777" w:rsidR="00535AF6" w:rsidRPr="00064ADD" w:rsidRDefault="00535AF6" w:rsidP="00535AF6">
            <w:pPr>
              <w:jc w:val="center"/>
              <w:rPr>
                <w:rFonts w:ascii="GHEA Grapalat" w:hAnsi="GHEA Grapalat"/>
                <w:sz w:val="20"/>
                <w:lang w:val="pt-BR"/>
              </w:rPr>
            </w:pPr>
          </w:p>
          <w:p w14:paraId="3DF9C3D8" w14:textId="5B1F3B3E" w:rsidR="00535AF6" w:rsidRPr="00D32164" w:rsidRDefault="00535AF6" w:rsidP="00535AF6">
            <w:pPr>
              <w:jc w:val="center"/>
              <w:rPr>
                <w:rFonts w:ascii="GHEA Grapalat" w:hAnsi="GHEA Grapalat"/>
                <w:sz w:val="14"/>
                <w:szCs w:val="14"/>
                <w:lang w:val="hy-AM"/>
              </w:rPr>
            </w:pPr>
            <w:r w:rsidRPr="00064ADD">
              <w:rPr>
                <w:rFonts w:ascii="GHEA Grapalat" w:hAnsi="GHEA Grapalat"/>
                <w:sz w:val="20"/>
                <w:lang w:val="pt-BR"/>
              </w:rPr>
              <w:t>... %</w:t>
            </w:r>
          </w:p>
        </w:tc>
        <w:tc>
          <w:tcPr>
            <w:tcW w:w="567" w:type="dxa"/>
          </w:tcPr>
          <w:p w14:paraId="2F9A85FB" w14:textId="77777777" w:rsidR="00535AF6" w:rsidRPr="00064ADD" w:rsidRDefault="00535AF6" w:rsidP="00535AF6">
            <w:pPr>
              <w:jc w:val="center"/>
              <w:rPr>
                <w:rFonts w:ascii="GHEA Grapalat" w:hAnsi="GHEA Grapalat"/>
                <w:sz w:val="20"/>
                <w:lang w:val="pt-BR"/>
              </w:rPr>
            </w:pPr>
          </w:p>
          <w:p w14:paraId="5612B6F0" w14:textId="77777777" w:rsidR="00535AF6" w:rsidRPr="00064ADD" w:rsidRDefault="00535AF6" w:rsidP="00535AF6">
            <w:pPr>
              <w:jc w:val="center"/>
              <w:rPr>
                <w:rFonts w:ascii="GHEA Grapalat" w:hAnsi="GHEA Grapalat"/>
                <w:sz w:val="20"/>
                <w:lang w:val="pt-BR"/>
              </w:rPr>
            </w:pPr>
          </w:p>
          <w:p w14:paraId="31DB0F3C" w14:textId="2700FD57" w:rsidR="00535AF6" w:rsidRPr="00D32164" w:rsidRDefault="00535AF6" w:rsidP="00535AF6">
            <w:pPr>
              <w:jc w:val="center"/>
              <w:rPr>
                <w:rFonts w:ascii="GHEA Grapalat" w:hAnsi="GHEA Grapalat"/>
                <w:sz w:val="14"/>
                <w:szCs w:val="14"/>
                <w:lang w:val="hy-AM"/>
              </w:rPr>
            </w:pPr>
            <w:r w:rsidRPr="00064ADD">
              <w:rPr>
                <w:rFonts w:ascii="GHEA Grapalat" w:hAnsi="GHEA Grapalat"/>
                <w:sz w:val="20"/>
                <w:lang w:val="pt-BR"/>
              </w:rPr>
              <w:t>... %</w:t>
            </w:r>
          </w:p>
        </w:tc>
        <w:tc>
          <w:tcPr>
            <w:tcW w:w="567" w:type="dxa"/>
          </w:tcPr>
          <w:p w14:paraId="6AD04D9D" w14:textId="77777777" w:rsidR="00535AF6" w:rsidRPr="00064ADD" w:rsidRDefault="00535AF6" w:rsidP="00535AF6">
            <w:pPr>
              <w:jc w:val="center"/>
              <w:rPr>
                <w:rFonts w:ascii="GHEA Grapalat" w:hAnsi="GHEA Grapalat"/>
                <w:sz w:val="20"/>
                <w:lang w:val="pt-BR"/>
              </w:rPr>
            </w:pPr>
          </w:p>
          <w:p w14:paraId="543E6D6E" w14:textId="77777777" w:rsidR="00535AF6" w:rsidRPr="00064ADD" w:rsidRDefault="00535AF6" w:rsidP="00535AF6">
            <w:pPr>
              <w:jc w:val="center"/>
              <w:rPr>
                <w:rFonts w:ascii="GHEA Grapalat" w:hAnsi="GHEA Grapalat"/>
                <w:sz w:val="20"/>
                <w:lang w:val="pt-BR"/>
              </w:rPr>
            </w:pPr>
          </w:p>
          <w:p w14:paraId="3BE43B80" w14:textId="79F8F64A" w:rsidR="00535AF6" w:rsidRPr="00D32164" w:rsidRDefault="00535AF6" w:rsidP="00535AF6">
            <w:pPr>
              <w:jc w:val="center"/>
              <w:rPr>
                <w:rFonts w:ascii="GHEA Grapalat" w:hAnsi="GHEA Grapalat"/>
                <w:sz w:val="14"/>
                <w:szCs w:val="14"/>
                <w:lang w:val="hy-AM"/>
              </w:rPr>
            </w:pPr>
            <w:r w:rsidRPr="00064ADD">
              <w:rPr>
                <w:rFonts w:ascii="GHEA Grapalat" w:hAnsi="GHEA Grapalat"/>
                <w:sz w:val="20"/>
                <w:lang w:val="pt-BR"/>
              </w:rPr>
              <w:t>... %</w:t>
            </w:r>
          </w:p>
        </w:tc>
        <w:tc>
          <w:tcPr>
            <w:tcW w:w="567" w:type="dxa"/>
          </w:tcPr>
          <w:p w14:paraId="431057EA" w14:textId="77777777" w:rsidR="00535AF6" w:rsidRPr="00064ADD" w:rsidRDefault="00535AF6" w:rsidP="00535AF6">
            <w:pPr>
              <w:jc w:val="center"/>
              <w:rPr>
                <w:rFonts w:ascii="GHEA Grapalat" w:hAnsi="GHEA Grapalat"/>
                <w:sz w:val="20"/>
                <w:lang w:val="pt-BR"/>
              </w:rPr>
            </w:pPr>
          </w:p>
          <w:p w14:paraId="65098851" w14:textId="77777777" w:rsidR="00535AF6" w:rsidRPr="00064ADD" w:rsidRDefault="00535AF6" w:rsidP="00535AF6">
            <w:pPr>
              <w:jc w:val="center"/>
              <w:rPr>
                <w:rFonts w:ascii="GHEA Grapalat" w:hAnsi="GHEA Grapalat"/>
                <w:sz w:val="20"/>
                <w:lang w:val="pt-BR"/>
              </w:rPr>
            </w:pPr>
          </w:p>
          <w:p w14:paraId="3DCB7B03" w14:textId="39BF833D" w:rsidR="00535AF6" w:rsidRPr="00D32164" w:rsidRDefault="00535AF6" w:rsidP="00535AF6">
            <w:pPr>
              <w:jc w:val="center"/>
              <w:rPr>
                <w:rFonts w:ascii="GHEA Grapalat" w:hAnsi="GHEA Grapalat"/>
                <w:sz w:val="14"/>
                <w:szCs w:val="14"/>
                <w:lang w:val="hy-AM"/>
              </w:rPr>
            </w:pPr>
            <w:r w:rsidRPr="00064ADD">
              <w:rPr>
                <w:rFonts w:ascii="GHEA Grapalat" w:hAnsi="GHEA Grapalat"/>
                <w:sz w:val="20"/>
                <w:lang w:val="pt-BR"/>
              </w:rPr>
              <w:t>... %</w:t>
            </w:r>
          </w:p>
        </w:tc>
        <w:tc>
          <w:tcPr>
            <w:tcW w:w="567" w:type="dxa"/>
          </w:tcPr>
          <w:p w14:paraId="1D5DA7D5" w14:textId="77777777" w:rsidR="00535AF6" w:rsidRPr="00064ADD" w:rsidRDefault="00535AF6" w:rsidP="00535AF6">
            <w:pPr>
              <w:jc w:val="center"/>
              <w:rPr>
                <w:rFonts w:ascii="GHEA Grapalat" w:hAnsi="GHEA Grapalat"/>
                <w:sz w:val="20"/>
                <w:lang w:val="pt-BR"/>
              </w:rPr>
            </w:pPr>
          </w:p>
          <w:p w14:paraId="2CFC661B" w14:textId="77777777" w:rsidR="00535AF6" w:rsidRPr="00064ADD" w:rsidRDefault="00535AF6" w:rsidP="00535AF6">
            <w:pPr>
              <w:jc w:val="center"/>
              <w:rPr>
                <w:rFonts w:ascii="GHEA Grapalat" w:hAnsi="GHEA Grapalat"/>
                <w:sz w:val="20"/>
                <w:lang w:val="pt-BR"/>
              </w:rPr>
            </w:pPr>
          </w:p>
          <w:p w14:paraId="423AEFF1" w14:textId="69E5D779" w:rsidR="00535AF6" w:rsidRPr="00D32164" w:rsidRDefault="00535AF6" w:rsidP="00535AF6">
            <w:pPr>
              <w:jc w:val="center"/>
              <w:rPr>
                <w:rFonts w:ascii="GHEA Grapalat" w:hAnsi="GHEA Grapalat"/>
                <w:sz w:val="14"/>
                <w:szCs w:val="14"/>
                <w:lang w:val="hy-AM"/>
              </w:rPr>
            </w:pPr>
            <w:r w:rsidRPr="00064ADD">
              <w:rPr>
                <w:rFonts w:ascii="GHEA Grapalat" w:hAnsi="GHEA Grapalat"/>
                <w:sz w:val="20"/>
                <w:lang w:val="pt-BR"/>
              </w:rPr>
              <w:t>... %</w:t>
            </w:r>
          </w:p>
        </w:tc>
        <w:tc>
          <w:tcPr>
            <w:tcW w:w="498" w:type="dxa"/>
          </w:tcPr>
          <w:p w14:paraId="30CE28DD" w14:textId="77777777" w:rsidR="00535AF6" w:rsidRPr="00064ADD" w:rsidRDefault="00535AF6" w:rsidP="00535AF6">
            <w:pPr>
              <w:jc w:val="center"/>
              <w:rPr>
                <w:rFonts w:ascii="GHEA Grapalat" w:hAnsi="GHEA Grapalat"/>
                <w:sz w:val="20"/>
                <w:lang w:val="pt-BR"/>
              </w:rPr>
            </w:pPr>
          </w:p>
          <w:p w14:paraId="70027961" w14:textId="77777777" w:rsidR="00535AF6" w:rsidRPr="00064ADD" w:rsidRDefault="00535AF6" w:rsidP="00535AF6">
            <w:pPr>
              <w:jc w:val="center"/>
              <w:rPr>
                <w:rFonts w:ascii="GHEA Grapalat" w:hAnsi="GHEA Grapalat"/>
                <w:sz w:val="20"/>
                <w:lang w:val="pt-BR"/>
              </w:rPr>
            </w:pPr>
          </w:p>
          <w:p w14:paraId="6A13BFD3" w14:textId="29F768F0" w:rsidR="00535AF6" w:rsidRPr="00D32164" w:rsidRDefault="00535AF6" w:rsidP="00535AF6">
            <w:pPr>
              <w:jc w:val="center"/>
              <w:rPr>
                <w:rFonts w:ascii="GHEA Grapalat" w:hAnsi="GHEA Grapalat"/>
                <w:sz w:val="14"/>
                <w:szCs w:val="14"/>
                <w:lang w:val="pt-BR"/>
              </w:rPr>
            </w:pPr>
            <w:r w:rsidRPr="00064ADD">
              <w:rPr>
                <w:rFonts w:ascii="GHEA Grapalat" w:hAnsi="GHEA Grapalat"/>
                <w:sz w:val="20"/>
                <w:lang w:val="pt-BR"/>
              </w:rPr>
              <w:t>... %</w:t>
            </w:r>
          </w:p>
        </w:tc>
      </w:tr>
    </w:tbl>
    <w:p w14:paraId="3932782A" w14:textId="77777777" w:rsidR="007678FA" w:rsidRPr="009C06A2" w:rsidRDefault="007678FA" w:rsidP="007678FA">
      <w:pPr>
        <w:rPr>
          <w:rFonts w:ascii="GHEA Grapalat" w:hAnsi="GHEA Grapalat"/>
          <w:i/>
          <w:sz w:val="18"/>
          <w:szCs w:val="18"/>
          <w:lang w:val="pt-BR"/>
        </w:rPr>
      </w:pP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535AF6"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7601D" w14:textId="77777777" w:rsidR="007B6DA2" w:rsidRDefault="007B6DA2">
      <w:r>
        <w:separator/>
      </w:r>
    </w:p>
  </w:endnote>
  <w:endnote w:type="continuationSeparator" w:id="0">
    <w:p w14:paraId="6552F687" w14:textId="77777777" w:rsidR="007B6DA2" w:rsidRDefault="007B6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3F8F5" w14:textId="77777777" w:rsidR="007B6DA2" w:rsidRDefault="007B6DA2">
      <w:r>
        <w:separator/>
      </w:r>
    </w:p>
  </w:footnote>
  <w:footnote w:type="continuationSeparator" w:id="0">
    <w:p w14:paraId="3086FD0E" w14:textId="77777777" w:rsidR="007B6DA2" w:rsidRDefault="007B6DA2">
      <w:r>
        <w:continuationSeparator/>
      </w:r>
    </w:p>
  </w:footnote>
  <w:footnote w:id="1">
    <w:p w14:paraId="3E86FD02" w14:textId="34BA638F" w:rsidR="0084672F" w:rsidRPr="008A1EE5" w:rsidRDefault="0084672F" w:rsidP="002E2E3B">
      <w:pPr>
        <w:pStyle w:val="af2"/>
        <w:jc w:val="both"/>
        <w:rPr>
          <w:rFonts w:ascii="GHEA Grapalat" w:hAnsi="GHEA Grapalat" w:cs="Sylfaen"/>
          <w:i/>
          <w:lang w:val="hy-AM"/>
        </w:rPr>
      </w:pPr>
    </w:p>
    <w:p w14:paraId="5BA51928" w14:textId="77777777" w:rsidR="0084672F" w:rsidRPr="008A1EE5" w:rsidRDefault="0084672F">
      <w:pPr>
        <w:pStyle w:val="af2"/>
        <w:rPr>
          <w:rFonts w:ascii="Times New Roman" w:hAnsi="Times New Roman"/>
          <w:vertAlign w:val="superscript"/>
          <w:lang w:val="hy-AM"/>
        </w:rPr>
      </w:pPr>
    </w:p>
  </w:footnote>
  <w:footnote w:id="2">
    <w:p w14:paraId="67C2EECB" w14:textId="77777777" w:rsidR="0084672F" w:rsidRPr="00C2685D" w:rsidRDefault="0084672F">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3">
    <w:p w14:paraId="3C4FC4BA" w14:textId="77777777" w:rsidR="0084672F" w:rsidRPr="00EC2CDE" w:rsidRDefault="0084672F"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5B3AEB63" w14:textId="77777777" w:rsidR="0084672F" w:rsidRPr="00E81BDB" w:rsidRDefault="0084672F" w:rsidP="00E74BF6">
      <w:pPr>
        <w:pStyle w:val="af2"/>
        <w:jc w:val="both"/>
        <w:rPr>
          <w:lang w:val="af-ZA"/>
        </w:rPr>
      </w:pPr>
      <w:r w:rsidRPr="00CB0ADE">
        <w:rPr>
          <w:rStyle w:val="af6"/>
          <w:color w:val="FFFFFF"/>
        </w:rPr>
        <w:footnoteRef/>
      </w:r>
      <w:r w:rsidRPr="003053EF">
        <w:t xml:space="preserve"> </w:t>
      </w:r>
      <w:r>
        <w:rPr>
          <w:vertAlign w:val="superscript"/>
          <w:lang w:val="af-ZA"/>
        </w:rPr>
        <w:t>15</w:t>
      </w:r>
      <w:r w:rsidRPr="003053EF">
        <w:rPr>
          <w:rFonts w:ascii="GHEA Grapalat" w:hAnsi="GHEA Grapalat" w:cs="Sylfaen"/>
          <w:i/>
          <w:sz w:val="16"/>
          <w:szCs w:val="16"/>
          <w:lang w:val="en-US"/>
        </w:rPr>
        <w:t>Եթե</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չէ</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E81BDB">
        <w:rPr>
          <w:rFonts w:ascii="GHEA Grapalat" w:hAnsi="GHEA Grapalat" w:cs="Sylfaen"/>
          <w:i/>
          <w:sz w:val="16"/>
          <w:szCs w:val="16"/>
          <w:lang w:val="af-ZA"/>
        </w:rPr>
        <w:t>:</w:t>
      </w:r>
    </w:p>
  </w:footnote>
  <w:footnote w:id="5">
    <w:p w14:paraId="7E650A4E" w14:textId="77777777" w:rsidR="0084672F" w:rsidRPr="00B01C80" w:rsidRDefault="0084672F"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14:paraId="05494E45" w14:textId="77777777" w:rsidR="0084672F" w:rsidRPr="007C2603" w:rsidRDefault="0084672F">
      <w:pPr>
        <w:pStyle w:val="af2"/>
        <w:rPr>
          <w:rFonts w:ascii="Calibri" w:hAnsi="Calibri"/>
        </w:rPr>
      </w:pPr>
    </w:p>
  </w:footnote>
  <w:footnote w:id="6">
    <w:p w14:paraId="684C7153" w14:textId="77777777" w:rsidR="0084672F" w:rsidRDefault="0084672F" w:rsidP="0039302D">
      <w:pPr>
        <w:pStyle w:val="af2"/>
        <w:rPr>
          <w:rFonts w:ascii="GHEA Grapalat" w:hAnsi="GHEA Grapalat"/>
          <w:i/>
          <w:lang w:val="hy-AM"/>
        </w:rPr>
      </w:pPr>
      <w:r w:rsidRPr="0039302D">
        <w:rPr>
          <w:rFonts w:ascii="GHEA Grapalat" w:hAnsi="GHEA Grapalat"/>
          <w:i/>
          <w:lang w:val="hy-AM"/>
        </w:rPr>
        <w:t>*լրացվում</w:t>
      </w:r>
      <w:r w:rsidRPr="0039302D">
        <w:rPr>
          <w:rFonts w:ascii="GHEA Grapalat" w:hAnsi="GHEA Grapalat"/>
          <w:i/>
          <w:lang w:val="af-ZA"/>
        </w:rPr>
        <w:t xml:space="preserve"> </w:t>
      </w:r>
      <w:r w:rsidRPr="0039302D">
        <w:rPr>
          <w:rFonts w:ascii="GHEA Grapalat" w:hAnsi="GHEA Grapalat"/>
          <w:i/>
          <w:lang w:val="hy-AM"/>
        </w:rPr>
        <w:t>է</w:t>
      </w:r>
      <w:r w:rsidRPr="0039302D">
        <w:rPr>
          <w:rFonts w:ascii="GHEA Grapalat" w:hAnsi="GHEA Grapalat"/>
          <w:i/>
          <w:lang w:val="af-ZA"/>
        </w:rPr>
        <w:t xml:space="preserve"> </w:t>
      </w:r>
      <w:r w:rsidRPr="0039302D">
        <w:rPr>
          <w:rFonts w:ascii="GHEA Grapalat" w:hAnsi="GHEA Grapalat"/>
          <w:i/>
          <w:lang w:val="hy-AM"/>
        </w:rPr>
        <w:t>հանձնաժողովի</w:t>
      </w:r>
      <w:r w:rsidRPr="0039302D">
        <w:rPr>
          <w:rFonts w:ascii="GHEA Grapalat" w:hAnsi="GHEA Grapalat"/>
          <w:i/>
          <w:lang w:val="af-ZA"/>
        </w:rPr>
        <w:t xml:space="preserve"> </w:t>
      </w:r>
      <w:r w:rsidRPr="0039302D">
        <w:rPr>
          <w:rFonts w:ascii="GHEA Grapalat" w:hAnsi="GHEA Grapalat"/>
          <w:i/>
          <w:lang w:val="hy-AM"/>
        </w:rPr>
        <w:t>քարտուղարի</w:t>
      </w:r>
      <w:r w:rsidRPr="0039302D">
        <w:rPr>
          <w:rFonts w:ascii="GHEA Grapalat" w:hAnsi="GHEA Grapalat"/>
          <w:i/>
          <w:lang w:val="af-ZA"/>
        </w:rPr>
        <w:t xml:space="preserve"> </w:t>
      </w:r>
      <w:r w:rsidRPr="0039302D">
        <w:rPr>
          <w:rFonts w:ascii="GHEA Grapalat" w:hAnsi="GHEA Grapalat"/>
          <w:i/>
          <w:lang w:val="hy-AM"/>
        </w:rPr>
        <w:t>կողմից</w:t>
      </w:r>
      <w:r w:rsidRPr="0039302D">
        <w:rPr>
          <w:rFonts w:ascii="GHEA Grapalat" w:hAnsi="GHEA Grapalat"/>
          <w:i/>
          <w:lang w:val="af-ZA"/>
        </w:rPr>
        <w:t xml:space="preserve">` </w:t>
      </w:r>
      <w:r w:rsidRPr="0039302D">
        <w:rPr>
          <w:rFonts w:ascii="GHEA Grapalat" w:hAnsi="GHEA Grapalat"/>
          <w:i/>
          <w:lang w:val="hy-AM"/>
        </w:rPr>
        <w:t>մինչև</w:t>
      </w:r>
      <w:r w:rsidRPr="0039302D">
        <w:rPr>
          <w:rFonts w:ascii="GHEA Grapalat" w:hAnsi="GHEA Grapalat"/>
          <w:i/>
          <w:lang w:val="af-ZA"/>
        </w:rPr>
        <w:t xml:space="preserve"> </w:t>
      </w:r>
      <w:r w:rsidRPr="0039302D">
        <w:rPr>
          <w:rFonts w:ascii="GHEA Grapalat" w:hAnsi="GHEA Grapalat"/>
          <w:i/>
          <w:lang w:val="hy-AM"/>
        </w:rPr>
        <w:t>հրավերը</w:t>
      </w:r>
      <w:r w:rsidRPr="0039302D">
        <w:rPr>
          <w:rFonts w:ascii="GHEA Grapalat" w:hAnsi="GHEA Grapalat"/>
          <w:i/>
          <w:lang w:val="af-ZA"/>
        </w:rPr>
        <w:t xml:space="preserve"> </w:t>
      </w:r>
      <w:r w:rsidRPr="0039302D">
        <w:rPr>
          <w:rFonts w:ascii="GHEA Grapalat" w:hAnsi="GHEA Grapalat"/>
          <w:i/>
          <w:lang w:val="hy-AM"/>
        </w:rPr>
        <w:t>տեղեկագրում</w:t>
      </w:r>
      <w:r w:rsidRPr="0039302D">
        <w:rPr>
          <w:rFonts w:ascii="GHEA Grapalat" w:hAnsi="GHEA Grapalat"/>
          <w:i/>
          <w:lang w:val="af-ZA"/>
        </w:rPr>
        <w:t xml:space="preserve"> </w:t>
      </w:r>
      <w:r w:rsidRPr="0039302D">
        <w:rPr>
          <w:rFonts w:ascii="GHEA Grapalat" w:hAnsi="GHEA Grapalat"/>
          <w:i/>
          <w:lang w:val="hy-AM"/>
        </w:rPr>
        <w:t>հրապարակելը:</w:t>
      </w:r>
    </w:p>
    <w:p w14:paraId="57A46933" w14:textId="77777777" w:rsidR="0084672F" w:rsidRPr="0039302D" w:rsidRDefault="0084672F" w:rsidP="0039302D">
      <w:pPr>
        <w:pStyle w:val="af2"/>
        <w:rPr>
          <w:rFonts w:ascii="GHEA Grapalat" w:hAnsi="GHEA Grapalat"/>
          <w:i/>
          <w:lang w:val="hy-AM"/>
        </w:rPr>
      </w:pPr>
    </w:p>
    <w:p w14:paraId="5964A085" w14:textId="77777777" w:rsidR="0084672F" w:rsidRPr="0039302D" w:rsidRDefault="0084672F"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046EE3BD" w14:textId="77777777" w:rsidR="0084672F" w:rsidRPr="0039302D" w:rsidRDefault="0084672F" w:rsidP="0039302D">
      <w:pPr>
        <w:pStyle w:val="31"/>
        <w:spacing w:line="240" w:lineRule="auto"/>
        <w:ind w:left="142" w:firstLine="0"/>
        <w:rPr>
          <w:rFonts w:ascii="GHEA Grapalat" w:hAnsi="GHEA Grapalat"/>
          <w:i/>
          <w:lang w:val="hy-AM" w:eastAsia="ru-RU"/>
        </w:rPr>
      </w:pPr>
    </w:p>
    <w:p w14:paraId="2D237FD6" w14:textId="77777777" w:rsidR="0084672F" w:rsidRPr="0039302D" w:rsidRDefault="0084672F"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45EBF4BB" w14:textId="77777777" w:rsidR="0084672F" w:rsidRPr="0039302D" w:rsidRDefault="0084672F" w:rsidP="0039302D">
      <w:pPr>
        <w:pStyle w:val="af2"/>
        <w:rPr>
          <w:rFonts w:ascii="GHEA Grapalat" w:hAnsi="GHEA Grapalat"/>
          <w:i/>
          <w:lang w:val="hy-AM"/>
        </w:rPr>
      </w:pPr>
    </w:p>
    <w:p w14:paraId="0818886C" w14:textId="77777777" w:rsidR="0084672F" w:rsidRPr="0039302D" w:rsidRDefault="0084672F"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0364C96" w14:textId="77777777" w:rsidR="0084672F" w:rsidRPr="0039302D" w:rsidRDefault="0084672F" w:rsidP="0039302D">
      <w:pPr>
        <w:pStyle w:val="af2"/>
        <w:rPr>
          <w:rFonts w:ascii="GHEA Grapalat" w:hAnsi="GHEA Grapalat"/>
          <w:i/>
          <w:lang w:val="hy-AM"/>
        </w:rPr>
      </w:pPr>
    </w:p>
    <w:p w14:paraId="2E24D68F" w14:textId="77777777" w:rsidR="0084672F" w:rsidRPr="0039302D" w:rsidRDefault="0084672F" w:rsidP="0039302D">
      <w:pPr>
        <w:pStyle w:val="af2"/>
        <w:rPr>
          <w:rFonts w:ascii="GHEA Grapalat" w:hAnsi="GHEA Grapalat"/>
          <w:i/>
          <w:lang w:val="af-ZA"/>
        </w:rPr>
      </w:pPr>
      <w:r w:rsidRPr="0039302D">
        <w:rPr>
          <w:rFonts w:ascii="GHEA Grapalat" w:hAnsi="GHEA Grapalat"/>
          <w:i/>
          <w:lang w:val="hy-AM"/>
        </w:rPr>
        <w:t xml:space="preserve"> </w:t>
      </w:r>
    </w:p>
    <w:p w14:paraId="5647EB0A" w14:textId="77777777" w:rsidR="0084672F" w:rsidRDefault="0084672F" w:rsidP="00CE3A99">
      <w:pPr>
        <w:jc w:val="both"/>
        <w:rPr>
          <w:rFonts w:ascii="GHEA Grapalat" w:hAnsi="GHEA Grapalat"/>
          <w:i/>
          <w:sz w:val="16"/>
          <w:szCs w:val="16"/>
          <w:lang w:val="hy-AM" w:eastAsia="ru-RU"/>
        </w:rPr>
      </w:pPr>
    </w:p>
    <w:p w14:paraId="2010B63A" w14:textId="77777777" w:rsidR="0084672F" w:rsidRDefault="0084672F" w:rsidP="00CE3A99">
      <w:pPr>
        <w:jc w:val="both"/>
        <w:rPr>
          <w:rFonts w:ascii="GHEA Grapalat" w:hAnsi="GHEA Grapalat"/>
          <w:i/>
          <w:sz w:val="16"/>
          <w:szCs w:val="16"/>
          <w:lang w:val="hy-AM" w:eastAsia="ru-RU"/>
        </w:rPr>
      </w:pPr>
    </w:p>
    <w:p w14:paraId="3C2B8F82" w14:textId="77777777" w:rsidR="0084672F" w:rsidRDefault="0084672F" w:rsidP="00CE3A99">
      <w:pPr>
        <w:jc w:val="both"/>
        <w:rPr>
          <w:rFonts w:ascii="GHEA Grapalat" w:hAnsi="GHEA Grapalat"/>
          <w:i/>
          <w:sz w:val="16"/>
          <w:szCs w:val="16"/>
          <w:lang w:val="hy-AM" w:eastAsia="ru-RU"/>
        </w:rPr>
      </w:pPr>
    </w:p>
    <w:p w14:paraId="6E2D5028" w14:textId="77777777" w:rsidR="0084672F" w:rsidRDefault="0084672F" w:rsidP="00CE3A99">
      <w:pPr>
        <w:jc w:val="both"/>
        <w:rPr>
          <w:rFonts w:ascii="GHEA Grapalat" w:hAnsi="GHEA Grapalat"/>
          <w:i/>
          <w:sz w:val="16"/>
          <w:szCs w:val="16"/>
          <w:lang w:val="hy-AM" w:eastAsia="ru-RU"/>
        </w:rPr>
      </w:pPr>
    </w:p>
    <w:p w14:paraId="5B68F7E1" w14:textId="77777777" w:rsidR="0084672F" w:rsidRDefault="0084672F" w:rsidP="00CE3A99">
      <w:pPr>
        <w:jc w:val="both"/>
        <w:rPr>
          <w:rFonts w:ascii="GHEA Grapalat" w:hAnsi="GHEA Grapalat"/>
          <w:i/>
          <w:sz w:val="16"/>
          <w:szCs w:val="16"/>
          <w:lang w:val="hy-AM" w:eastAsia="ru-RU"/>
        </w:rPr>
      </w:pPr>
    </w:p>
    <w:p w14:paraId="64FA5B90" w14:textId="77777777" w:rsidR="0084672F" w:rsidRDefault="0084672F" w:rsidP="00CE3A99">
      <w:pPr>
        <w:jc w:val="both"/>
        <w:rPr>
          <w:rFonts w:ascii="GHEA Grapalat" w:hAnsi="GHEA Grapalat"/>
          <w:i/>
          <w:sz w:val="16"/>
          <w:szCs w:val="16"/>
          <w:lang w:val="hy-AM" w:eastAsia="ru-RU"/>
        </w:rPr>
      </w:pPr>
    </w:p>
    <w:p w14:paraId="73978192" w14:textId="77777777" w:rsidR="0084672F" w:rsidRDefault="0084672F" w:rsidP="00CE3A99">
      <w:pPr>
        <w:jc w:val="both"/>
        <w:rPr>
          <w:rFonts w:ascii="GHEA Grapalat" w:hAnsi="GHEA Grapalat"/>
          <w:i/>
          <w:sz w:val="16"/>
          <w:szCs w:val="16"/>
          <w:lang w:val="hy-AM" w:eastAsia="ru-RU"/>
        </w:rPr>
      </w:pPr>
    </w:p>
    <w:p w14:paraId="1652AB36" w14:textId="77777777" w:rsidR="0084672F" w:rsidRDefault="0084672F" w:rsidP="00CE3A99">
      <w:pPr>
        <w:jc w:val="both"/>
        <w:rPr>
          <w:rFonts w:ascii="GHEA Grapalat" w:hAnsi="GHEA Grapalat"/>
          <w:i/>
          <w:sz w:val="16"/>
          <w:szCs w:val="16"/>
          <w:lang w:val="hy-AM" w:eastAsia="ru-RU"/>
        </w:rPr>
      </w:pPr>
    </w:p>
    <w:p w14:paraId="7C7F031E" w14:textId="77777777" w:rsidR="0084672F" w:rsidRDefault="0084672F" w:rsidP="00CE3A99">
      <w:pPr>
        <w:jc w:val="both"/>
        <w:rPr>
          <w:rFonts w:ascii="GHEA Grapalat" w:hAnsi="GHEA Grapalat"/>
          <w:i/>
          <w:sz w:val="16"/>
          <w:szCs w:val="16"/>
          <w:lang w:val="hy-AM" w:eastAsia="ru-RU"/>
        </w:rPr>
      </w:pPr>
    </w:p>
    <w:p w14:paraId="2FA78132" w14:textId="77777777" w:rsidR="0084672F" w:rsidRDefault="0084672F" w:rsidP="00CE3A99">
      <w:pPr>
        <w:jc w:val="both"/>
        <w:rPr>
          <w:rFonts w:ascii="GHEA Grapalat" w:hAnsi="GHEA Grapalat"/>
          <w:i/>
          <w:sz w:val="16"/>
          <w:szCs w:val="16"/>
          <w:lang w:val="hy-AM" w:eastAsia="ru-RU"/>
        </w:rPr>
      </w:pPr>
    </w:p>
    <w:p w14:paraId="48143933" w14:textId="77777777" w:rsidR="0084672F" w:rsidRDefault="0084672F" w:rsidP="00CE3A99">
      <w:pPr>
        <w:jc w:val="both"/>
        <w:rPr>
          <w:rFonts w:ascii="GHEA Grapalat" w:hAnsi="GHEA Grapalat"/>
          <w:i/>
          <w:sz w:val="16"/>
          <w:szCs w:val="16"/>
          <w:lang w:val="hy-AM" w:eastAsia="ru-RU"/>
        </w:rPr>
      </w:pPr>
    </w:p>
    <w:p w14:paraId="4AE331CB" w14:textId="77777777" w:rsidR="0084672F" w:rsidRDefault="0084672F" w:rsidP="00CE3A99">
      <w:pPr>
        <w:jc w:val="both"/>
        <w:rPr>
          <w:rFonts w:ascii="GHEA Grapalat" w:hAnsi="GHEA Grapalat"/>
          <w:i/>
          <w:sz w:val="16"/>
          <w:szCs w:val="16"/>
          <w:lang w:val="hy-AM" w:eastAsia="ru-RU"/>
        </w:rPr>
      </w:pPr>
    </w:p>
    <w:p w14:paraId="08FA118A" w14:textId="77777777" w:rsidR="0084672F" w:rsidRDefault="0084672F" w:rsidP="00CE3A99">
      <w:pPr>
        <w:jc w:val="both"/>
        <w:rPr>
          <w:rFonts w:ascii="GHEA Grapalat" w:hAnsi="GHEA Grapalat"/>
          <w:i/>
          <w:sz w:val="16"/>
          <w:szCs w:val="16"/>
          <w:lang w:val="hy-AM" w:eastAsia="ru-RU"/>
        </w:rPr>
      </w:pPr>
    </w:p>
    <w:p w14:paraId="7C7F97F9" w14:textId="77777777" w:rsidR="0084672F" w:rsidRDefault="0084672F" w:rsidP="00CE3A99">
      <w:pPr>
        <w:jc w:val="both"/>
        <w:rPr>
          <w:rFonts w:ascii="GHEA Grapalat" w:hAnsi="GHEA Grapalat"/>
          <w:i/>
          <w:sz w:val="16"/>
          <w:szCs w:val="16"/>
          <w:lang w:val="hy-AM" w:eastAsia="ru-RU"/>
        </w:rPr>
      </w:pPr>
    </w:p>
    <w:p w14:paraId="45F6182E" w14:textId="77777777" w:rsidR="0084672F" w:rsidRDefault="0084672F" w:rsidP="00CE3A99">
      <w:pPr>
        <w:jc w:val="both"/>
        <w:rPr>
          <w:rFonts w:ascii="GHEA Grapalat" w:hAnsi="GHEA Grapalat"/>
          <w:i/>
          <w:sz w:val="16"/>
          <w:szCs w:val="16"/>
          <w:lang w:val="hy-AM" w:eastAsia="ru-RU"/>
        </w:rPr>
      </w:pPr>
    </w:p>
    <w:p w14:paraId="0D0A65C5" w14:textId="77777777" w:rsidR="0084672F" w:rsidRDefault="0084672F" w:rsidP="00CE3A99">
      <w:pPr>
        <w:jc w:val="both"/>
        <w:rPr>
          <w:rFonts w:ascii="GHEA Grapalat" w:hAnsi="GHEA Grapalat"/>
          <w:i/>
          <w:sz w:val="16"/>
          <w:szCs w:val="16"/>
          <w:lang w:val="hy-AM" w:eastAsia="ru-RU"/>
        </w:rPr>
      </w:pPr>
    </w:p>
    <w:p w14:paraId="62EEEDDD" w14:textId="77777777" w:rsidR="0084672F" w:rsidRDefault="0084672F" w:rsidP="00CE3A99">
      <w:pPr>
        <w:jc w:val="both"/>
        <w:rPr>
          <w:rFonts w:ascii="GHEA Grapalat" w:hAnsi="GHEA Grapalat"/>
          <w:i/>
          <w:sz w:val="16"/>
          <w:szCs w:val="16"/>
          <w:lang w:val="hy-AM" w:eastAsia="ru-RU"/>
        </w:rPr>
      </w:pPr>
    </w:p>
    <w:p w14:paraId="03281314" w14:textId="77777777" w:rsidR="0084672F" w:rsidRDefault="0084672F" w:rsidP="00CE3A99">
      <w:pPr>
        <w:jc w:val="both"/>
        <w:rPr>
          <w:rFonts w:ascii="GHEA Grapalat" w:hAnsi="GHEA Grapalat"/>
          <w:i/>
          <w:sz w:val="16"/>
          <w:szCs w:val="16"/>
          <w:lang w:val="hy-AM" w:eastAsia="ru-RU"/>
        </w:rPr>
      </w:pPr>
    </w:p>
    <w:p w14:paraId="337086EF" w14:textId="77777777" w:rsidR="0084672F" w:rsidRDefault="0084672F" w:rsidP="00CE3A99">
      <w:pPr>
        <w:jc w:val="both"/>
        <w:rPr>
          <w:rFonts w:ascii="GHEA Grapalat" w:hAnsi="GHEA Grapalat"/>
          <w:i/>
          <w:sz w:val="16"/>
          <w:szCs w:val="16"/>
          <w:lang w:val="hy-AM" w:eastAsia="ru-RU"/>
        </w:rPr>
      </w:pPr>
    </w:p>
    <w:p w14:paraId="7EF56028" w14:textId="77777777" w:rsidR="0084672F" w:rsidRDefault="0084672F" w:rsidP="00CE3A99">
      <w:pPr>
        <w:jc w:val="both"/>
        <w:rPr>
          <w:rFonts w:ascii="GHEA Grapalat" w:hAnsi="GHEA Grapalat"/>
          <w:i/>
          <w:sz w:val="16"/>
          <w:szCs w:val="16"/>
          <w:lang w:val="hy-AM" w:eastAsia="ru-RU"/>
        </w:rPr>
      </w:pPr>
    </w:p>
    <w:p w14:paraId="2676CD80" w14:textId="77777777" w:rsidR="0084672F" w:rsidRDefault="0084672F" w:rsidP="00CE3A99">
      <w:pPr>
        <w:jc w:val="both"/>
        <w:rPr>
          <w:rFonts w:ascii="GHEA Grapalat" w:hAnsi="GHEA Grapalat"/>
          <w:i/>
          <w:sz w:val="16"/>
          <w:szCs w:val="16"/>
          <w:lang w:val="hy-AM" w:eastAsia="ru-RU"/>
        </w:rPr>
      </w:pPr>
    </w:p>
    <w:p w14:paraId="36B681CA" w14:textId="77777777" w:rsidR="0084672F" w:rsidRDefault="0084672F" w:rsidP="00CE3A99">
      <w:pPr>
        <w:jc w:val="both"/>
        <w:rPr>
          <w:rFonts w:ascii="GHEA Grapalat" w:hAnsi="GHEA Grapalat"/>
          <w:i/>
          <w:sz w:val="16"/>
          <w:szCs w:val="16"/>
          <w:lang w:val="hy-AM" w:eastAsia="ru-RU"/>
        </w:rPr>
      </w:pPr>
    </w:p>
    <w:p w14:paraId="129DF781" w14:textId="77777777" w:rsidR="0084672F" w:rsidRDefault="0084672F" w:rsidP="00CE3A99">
      <w:pPr>
        <w:jc w:val="both"/>
        <w:rPr>
          <w:rFonts w:ascii="GHEA Grapalat" w:hAnsi="GHEA Grapalat"/>
          <w:i/>
          <w:sz w:val="16"/>
          <w:szCs w:val="16"/>
          <w:lang w:val="hy-AM" w:eastAsia="ru-RU"/>
        </w:rPr>
      </w:pPr>
    </w:p>
    <w:p w14:paraId="512CD087" w14:textId="77777777" w:rsidR="0084672F" w:rsidRDefault="0084672F" w:rsidP="00CE3A99">
      <w:pPr>
        <w:jc w:val="both"/>
        <w:rPr>
          <w:rFonts w:ascii="GHEA Grapalat" w:hAnsi="GHEA Grapalat"/>
          <w:i/>
          <w:sz w:val="16"/>
          <w:szCs w:val="16"/>
          <w:lang w:val="hy-AM" w:eastAsia="ru-RU"/>
        </w:rPr>
      </w:pPr>
    </w:p>
    <w:p w14:paraId="7220028E" w14:textId="77777777" w:rsidR="0084672F" w:rsidRDefault="0084672F" w:rsidP="00CE3A99">
      <w:pPr>
        <w:jc w:val="both"/>
        <w:rPr>
          <w:rFonts w:ascii="GHEA Grapalat" w:hAnsi="GHEA Grapalat"/>
          <w:i/>
          <w:sz w:val="16"/>
          <w:szCs w:val="16"/>
          <w:lang w:val="hy-AM" w:eastAsia="ru-RU"/>
        </w:rPr>
      </w:pPr>
    </w:p>
    <w:p w14:paraId="510EF1D4" w14:textId="77777777" w:rsidR="0084672F" w:rsidRDefault="0084672F" w:rsidP="00CE3A99">
      <w:pPr>
        <w:jc w:val="both"/>
        <w:rPr>
          <w:rFonts w:ascii="GHEA Grapalat" w:hAnsi="GHEA Grapalat"/>
          <w:i/>
          <w:sz w:val="16"/>
          <w:szCs w:val="16"/>
          <w:lang w:val="hy-AM" w:eastAsia="ru-RU"/>
        </w:rPr>
      </w:pPr>
    </w:p>
    <w:p w14:paraId="45602FC0" w14:textId="77777777" w:rsidR="0084672F" w:rsidRPr="002F2689" w:rsidRDefault="0084672F" w:rsidP="002F2689">
      <w:pPr>
        <w:pStyle w:val="31"/>
        <w:spacing w:line="240" w:lineRule="auto"/>
        <w:jc w:val="right"/>
        <w:rPr>
          <w:rFonts w:ascii="GHEA Grapalat" w:hAnsi="GHEA Grapalat" w:cs="Sylfaen"/>
          <w:b/>
          <w:lang w:val="es-ES"/>
        </w:rPr>
      </w:pPr>
      <w:r w:rsidRPr="00712340">
        <w:rPr>
          <w:rFonts w:ascii="GHEA Grapalat" w:hAnsi="GHEA Grapalat" w:cs="Sylfaen"/>
          <w:b/>
          <w:lang w:val="es-ES"/>
        </w:rPr>
        <w:t>Հավելված</w:t>
      </w:r>
      <w:r w:rsidRPr="002F2689">
        <w:rPr>
          <w:rFonts w:ascii="GHEA Grapalat" w:hAnsi="GHEA Grapalat" w:cs="Sylfaen"/>
          <w:b/>
          <w:lang w:val="es-ES"/>
        </w:rPr>
        <w:t xml:space="preserve">  N 1.1*</w:t>
      </w:r>
    </w:p>
    <w:p w14:paraId="1614BB82" w14:textId="6D639E7E" w:rsidR="0084672F" w:rsidRPr="00B9559C" w:rsidRDefault="0084672F" w:rsidP="008F6325">
      <w:pPr>
        <w:pStyle w:val="31"/>
        <w:spacing w:line="240" w:lineRule="auto"/>
        <w:jc w:val="right"/>
        <w:rPr>
          <w:rFonts w:ascii="GHEA Grapalat" w:hAnsi="GHEA Grapalat" w:cs="Sylfaen"/>
          <w:b/>
          <w:bCs/>
          <w:lang w:val="es-ES"/>
        </w:rPr>
      </w:pPr>
      <w:r>
        <w:rPr>
          <w:rFonts w:ascii="GHEA Grapalat" w:hAnsi="GHEA Grapalat"/>
          <w:b/>
          <w:bCs/>
          <w:lang w:val="af-ZA"/>
        </w:rPr>
        <w:t>«</w:t>
      </w:r>
      <w:r w:rsidRPr="00B9559C">
        <w:rPr>
          <w:rFonts w:ascii="GHEA Grapalat" w:hAnsi="GHEA Grapalat"/>
          <w:b/>
          <w:bCs/>
          <w:lang w:val="af-ZA"/>
        </w:rPr>
        <w:t>ԱՄ</w:t>
      </w:r>
      <w:r>
        <w:rPr>
          <w:rFonts w:ascii="GHEA Grapalat" w:hAnsi="GHEA Grapalat"/>
          <w:b/>
          <w:bCs/>
          <w:lang w:val="hy-AM"/>
        </w:rPr>
        <w:t>ՓՀ</w:t>
      </w:r>
      <w:r>
        <w:rPr>
          <w:rFonts w:ascii="GHEA Grapalat" w:hAnsi="GHEA Grapalat"/>
          <w:b/>
          <w:bCs/>
          <w:lang w:val="af-ZA"/>
        </w:rPr>
        <w:t>-</w:t>
      </w:r>
      <w:r>
        <w:rPr>
          <w:rFonts w:ascii="GHEA Grapalat" w:hAnsi="GHEA Grapalat"/>
          <w:b/>
          <w:bCs/>
          <w:lang w:val="hy-AM"/>
        </w:rPr>
        <w:t>ԲՄ</w:t>
      </w:r>
      <w:r w:rsidRPr="00B9559C">
        <w:rPr>
          <w:rFonts w:ascii="GHEA Grapalat" w:hAnsi="GHEA Grapalat"/>
          <w:b/>
          <w:bCs/>
          <w:lang w:val="af-ZA"/>
        </w:rPr>
        <w:t>ԾՁԲ-</w:t>
      </w:r>
      <w:r w:rsidR="00535AF6">
        <w:rPr>
          <w:rFonts w:ascii="GHEA Grapalat" w:hAnsi="GHEA Grapalat"/>
          <w:b/>
          <w:bCs/>
          <w:lang w:val="hy-AM"/>
        </w:rPr>
        <w:t>38</w:t>
      </w:r>
      <w:r>
        <w:rPr>
          <w:rFonts w:ascii="GHEA Grapalat" w:hAnsi="GHEA Grapalat"/>
          <w:b/>
          <w:bCs/>
          <w:lang w:val="af-ZA"/>
        </w:rPr>
        <w:t>/</w:t>
      </w:r>
      <w:r>
        <w:rPr>
          <w:rFonts w:ascii="GHEA Grapalat" w:hAnsi="GHEA Grapalat"/>
          <w:b/>
          <w:bCs/>
          <w:lang w:val="hy-AM"/>
        </w:rPr>
        <w:t>24</w:t>
      </w:r>
      <w:r w:rsidRPr="00B9559C">
        <w:rPr>
          <w:rFonts w:ascii="GHEA Grapalat" w:hAnsi="GHEA Grapalat"/>
          <w:b/>
          <w:bCs/>
          <w:lang w:val="hy-AM"/>
        </w:rPr>
        <w:t xml:space="preserve">» </w:t>
      </w:r>
      <w:r w:rsidRPr="00B9559C">
        <w:rPr>
          <w:rFonts w:ascii="GHEA Grapalat" w:hAnsi="GHEA Grapalat" w:cs="Sylfaen"/>
          <w:b/>
          <w:bCs/>
          <w:lang w:val="es-ES"/>
        </w:rPr>
        <w:t>ծածկագրով</w:t>
      </w:r>
    </w:p>
    <w:p w14:paraId="346A2D23" w14:textId="53481E1F" w:rsidR="0084672F" w:rsidRPr="00B9559C" w:rsidRDefault="0084672F" w:rsidP="008F6325">
      <w:pPr>
        <w:pStyle w:val="31"/>
        <w:spacing w:line="240" w:lineRule="auto"/>
        <w:jc w:val="right"/>
        <w:rPr>
          <w:rFonts w:ascii="GHEA Grapalat" w:hAnsi="GHEA Grapalat" w:cs="Sylfaen"/>
          <w:b/>
          <w:bCs/>
          <w:lang w:val="es-ES"/>
        </w:rPr>
      </w:pPr>
      <w:r>
        <w:rPr>
          <w:rFonts w:ascii="GHEA Grapalat" w:hAnsi="GHEA Grapalat" w:cs="Sylfaen"/>
          <w:b/>
          <w:bCs/>
          <w:lang w:val="hy-AM"/>
        </w:rPr>
        <w:t xml:space="preserve"> բաց մրցույթի </w:t>
      </w:r>
      <w:r w:rsidRPr="00B9559C">
        <w:rPr>
          <w:rFonts w:ascii="GHEA Grapalat" w:hAnsi="GHEA Grapalat" w:cs="Sylfaen"/>
          <w:b/>
          <w:bCs/>
          <w:lang w:val="es-ES"/>
        </w:rPr>
        <w:t xml:space="preserve"> հրավերի</w:t>
      </w:r>
    </w:p>
    <w:p w14:paraId="6852796B" w14:textId="77777777" w:rsidR="0084672F" w:rsidRDefault="0084672F" w:rsidP="008F6325">
      <w:pPr>
        <w:pStyle w:val="31"/>
        <w:spacing w:line="240" w:lineRule="auto"/>
        <w:jc w:val="right"/>
        <w:rPr>
          <w:rFonts w:ascii="GHEA Grapalat" w:hAnsi="GHEA Grapalat" w:cs="Sylfaen"/>
          <w:b/>
          <w:lang w:val="es-ES"/>
        </w:rPr>
      </w:pPr>
    </w:p>
    <w:p w14:paraId="3F08F8AE" w14:textId="77777777" w:rsidR="0084672F" w:rsidRPr="00FA6936" w:rsidRDefault="0084672F" w:rsidP="00FA6936">
      <w:pPr>
        <w:pStyle w:val="31"/>
        <w:spacing w:line="240" w:lineRule="auto"/>
        <w:jc w:val="center"/>
        <w:rPr>
          <w:rFonts w:ascii="GHEA Grapalat" w:hAnsi="GHEA Grapalat" w:cs="Arial"/>
          <w:b/>
          <w:lang w:val="hy-AM"/>
        </w:rPr>
      </w:pPr>
      <w:bookmarkStart w:id="8" w:name="_GoBack"/>
      <w:bookmarkEnd w:id="8"/>
      <w:r>
        <w:rPr>
          <w:rFonts w:ascii="GHEA Grapalat" w:hAnsi="GHEA Grapalat" w:cs="Sylfaen"/>
          <w:b/>
          <w:lang w:val="hy-AM"/>
        </w:rPr>
        <w:t>ՁԵՎ</w:t>
      </w:r>
    </w:p>
    <w:p w14:paraId="5638F9E2" w14:textId="77777777" w:rsidR="0084672F" w:rsidRPr="00A66FC2" w:rsidRDefault="0084672F"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84672F" w:rsidRPr="00FD1EE4" w:rsidRDefault="0084672F"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4672F" w:rsidRPr="00FD1EE4" w14:paraId="282F1CED" w14:textId="77777777" w:rsidTr="00DD4B8A">
        <w:tc>
          <w:tcPr>
            <w:tcW w:w="2836" w:type="dxa"/>
            <w:shd w:val="clear" w:color="auto" w:fill="D9E2F3"/>
            <w:vAlign w:val="center"/>
          </w:tcPr>
          <w:p w14:paraId="6B88CEA4"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A6C4F6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2D0BB2F" w14:textId="77777777" w:rsidTr="00DD4B8A">
        <w:tc>
          <w:tcPr>
            <w:tcW w:w="2836" w:type="dxa"/>
            <w:shd w:val="clear" w:color="auto" w:fill="D9E2F3"/>
            <w:vAlign w:val="center"/>
          </w:tcPr>
          <w:p w14:paraId="32758957"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2228EE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366D104" w14:textId="77777777" w:rsidTr="00DD4B8A">
        <w:tc>
          <w:tcPr>
            <w:tcW w:w="2836" w:type="dxa"/>
            <w:shd w:val="clear" w:color="auto" w:fill="D9E2F3"/>
            <w:vAlign w:val="center"/>
          </w:tcPr>
          <w:p w14:paraId="7CA9EBAA"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1DC2C0B0"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B2E262F" w14:textId="77777777" w:rsidTr="00DD4B8A">
        <w:tc>
          <w:tcPr>
            <w:tcW w:w="2836" w:type="dxa"/>
            <w:shd w:val="clear" w:color="auto" w:fill="D9E2F3"/>
            <w:vAlign w:val="center"/>
          </w:tcPr>
          <w:p w14:paraId="2A6D5F5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0EE9099"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81DC8A8" w14:textId="77777777" w:rsidTr="00DD4B8A">
        <w:tc>
          <w:tcPr>
            <w:tcW w:w="2836" w:type="dxa"/>
            <w:shd w:val="clear" w:color="auto" w:fill="D9E2F3"/>
            <w:vAlign w:val="center"/>
          </w:tcPr>
          <w:p w14:paraId="547BA26E"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6132922"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86EF039" w14:textId="77777777" w:rsidTr="00DD4B8A">
        <w:tc>
          <w:tcPr>
            <w:tcW w:w="2836" w:type="dxa"/>
            <w:shd w:val="clear" w:color="auto" w:fill="D9E2F3"/>
            <w:vAlign w:val="center"/>
          </w:tcPr>
          <w:p w14:paraId="39A79D90"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E54708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4DD11D8" w14:textId="77777777" w:rsidTr="00DD4B8A">
        <w:tc>
          <w:tcPr>
            <w:tcW w:w="2836" w:type="dxa"/>
            <w:shd w:val="clear" w:color="auto" w:fill="D9E2F3"/>
            <w:vAlign w:val="center"/>
          </w:tcPr>
          <w:p w14:paraId="13027F45"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1D93542" w14:textId="77777777" w:rsidR="0084672F" w:rsidRPr="00FD1EE4" w:rsidRDefault="0084672F" w:rsidP="008F6325">
            <w:pPr>
              <w:spacing w:before="240" w:after="240"/>
              <w:rPr>
                <w:rFonts w:ascii="GHEA Grapalat" w:eastAsia="GHEA Grapalat" w:hAnsi="GHEA Grapalat" w:cs="GHEA Grapalat"/>
              </w:rPr>
            </w:pPr>
          </w:p>
        </w:tc>
      </w:tr>
    </w:tbl>
    <w:p w14:paraId="100288C1"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517C1E0D" w14:textId="77777777" w:rsidTr="00DD4B8A">
        <w:tc>
          <w:tcPr>
            <w:tcW w:w="2835" w:type="dxa"/>
            <w:shd w:val="clear" w:color="auto" w:fill="D9E2F3"/>
            <w:vAlign w:val="center"/>
          </w:tcPr>
          <w:p w14:paraId="4C44FC33"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D8C1130"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DC12605" w14:textId="77777777" w:rsidTr="00DD4B8A">
        <w:tc>
          <w:tcPr>
            <w:tcW w:w="2835" w:type="dxa"/>
            <w:shd w:val="clear" w:color="auto" w:fill="D9E2F3"/>
            <w:vAlign w:val="center"/>
          </w:tcPr>
          <w:p w14:paraId="2199BAB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19D61E4" w14:textId="77777777" w:rsidR="0084672F" w:rsidRPr="00FD1EE4" w:rsidRDefault="0084672F" w:rsidP="008F6325">
            <w:pPr>
              <w:spacing w:before="240" w:after="240"/>
              <w:rPr>
                <w:rFonts w:ascii="GHEA Grapalat" w:eastAsia="GHEA Grapalat" w:hAnsi="GHEA Grapalat" w:cs="GHEA Grapalat"/>
              </w:rPr>
            </w:pPr>
          </w:p>
        </w:tc>
      </w:tr>
    </w:tbl>
    <w:p w14:paraId="65DC5E83"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41904925" w14:textId="77777777" w:rsidTr="00DD4B8A">
        <w:tc>
          <w:tcPr>
            <w:tcW w:w="2835" w:type="dxa"/>
            <w:shd w:val="clear" w:color="auto" w:fill="D9E2F3"/>
            <w:vAlign w:val="center"/>
          </w:tcPr>
          <w:p w14:paraId="5222B97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932811F"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4F614CF" w14:textId="77777777" w:rsidTr="00DD4B8A">
        <w:tc>
          <w:tcPr>
            <w:tcW w:w="2835" w:type="dxa"/>
            <w:shd w:val="clear" w:color="auto" w:fill="D9E2F3"/>
            <w:vAlign w:val="center"/>
          </w:tcPr>
          <w:p w14:paraId="5752E3D6"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21FB68F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BC13FB5" w14:textId="77777777" w:rsidTr="00DD4B8A">
        <w:tc>
          <w:tcPr>
            <w:tcW w:w="2835" w:type="dxa"/>
            <w:shd w:val="clear" w:color="auto" w:fill="D9E2F3"/>
            <w:vAlign w:val="center"/>
          </w:tcPr>
          <w:p w14:paraId="2F891D9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A4031BF" w14:textId="77777777" w:rsidR="0084672F" w:rsidRPr="00FD1EE4" w:rsidRDefault="0084672F" w:rsidP="008F6325">
            <w:pPr>
              <w:spacing w:before="240" w:after="240"/>
              <w:rPr>
                <w:rFonts w:ascii="GHEA Grapalat" w:eastAsia="GHEA Grapalat" w:hAnsi="GHEA Grapalat" w:cs="GHEA Grapalat"/>
              </w:rPr>
            </w:pPr>
          </w:p>
        </w:tc>
      </w:tr>
    </w:tbl>
    <w:p w14:paraId="4FB5DBFE" w14:textId="77777777" w:rsidR="0084672F" w:rsidRPr="00FD1EE4" w:rsidRDefault="0084672F" w:rsidP="008F6325">
      <w:pPr>
        <w:rPr>
          <w:rFonts w:ascii="GHEA Grapalat" w:eastAsia="GHEA Grapalat" w:hAnsi="GHEA Grapalat" w:cs="GHEA Grapalat"/>
        </w:rPr>
      </w:pPr>
    </w:p>
    <w:p w14:paraId="0EC585EE" w14:textId="77777777" w:rsidR="0084672F" w:rsidRPr="00FD1EE4" w:rsidRDefault="0084672F" w:rsidP="008F6325">
      <w:pPr>
        <w:rPr>
          <w:rFonts w:ascii="GHEA Grapalat" w:eastAsia="GHEA Grapalat" w:hAnsi="GHEA Grapalat" w:cs="GHEA Grapalat"/>
        </w:rPr>
      </w:pPr>
      <w:r w:rsidRPr="00FD1EE4">
        <w:rPr>
          <w:rFonts w:ascii="GHEA Grapalat" w:hAnsi="GHEA Grapalat"/>
        </w:rPr>
        <w:br w:type="page"/>
      </w:r>
    </w:p>
    <w:p w14:paraId="4AAFA918" w14:textId="77777777" w:rsidR="0084672F" w:rsidRPr="00FD1EE4" w:rsidRDefault="0084672F"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1A2311DB" w14:textId="77777777" w:rsidTr="00DD4B8A">
        <w:tc>
          <w:tcPr>
            <w:tcW w:w="2835" w:type="dxa"/>
            <w:shd w:val="clear" w:color="auto" w:fill="D9E2F3"/>
            <w:vAlign w:val="center"/>
          </w:tcPr>
          <w:p w14:paraId="4987D3D7"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AD6B678"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8D550FC" w14:textId="77777777" w:rsidTr="00DD4B8A">
        <w:tc>
          <w:tcPr>
            <w:tcW w:w="2835" w:type="dxa"/>
            <w:shd w:val="clear" w:color="auto" w:fill="D9E2F3"/>
            <w:vAlign w:val="center"/>
          </w:tcPr>
          <w:p w14:paraId="4E70C690"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77E7181" w14:textId="77777777" w:rsidR="0084672F" w:rsidRPr="00FD1EE4" w:rsidRDefault="0084672F" w:rsidP="008F6325">
            <w:pPr>
              <w:spacing w:before="240" w:after="240"/>
              <w:rPr>
                <w:rFonts w:ascii="GHEA Grapalat" w:eastAsia="GHEA Grapalat" w:hAnsi="GHEA Grapalat" w:cs="GHEA Grapalat"/>
              </w:rPr>
            </w:pPr>
          </w:p>
        </w:tc>
      </w:tr>
    </w:tbl>
    <w:p w14:paraId="1A909556"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4C5E6572" w14:textId="77777777" w:rsidTr="00DD4B8A">
        <w:tc>
          <w:tcPr>
            <w:tcW w:w="2835" w:type="dxa"/>
            <w:shd w:val="clear" w:color="auto" w:fill="D9E2F3"/>
            <w:vAlign w:val="center"/>
          </w:tcPr>
          <w:p w14:paraId="37BDCA27"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700FFB5"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43E7554" w14:textId="77777777" w:rsidTr="00DD4B8A">
        <w:tc>
          <w:tcPr>
            <w:tcW w:w="2835" w:type="dxa"/>
            <w:shd w:val="clear" w:color="auto" w:fill="D9E2F3"/>
            <w:vAlign w:val="center"/>
          </w:tcPr>
          <w:p w14:paraId="5C66A413"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8B148B0"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F9E4148" w14:textId="77777777" w:rsidTr="00DD4B8A">
        <w:tc>
          <w:tcPr>
            <w:tcW w:w="2835" w:type="dxa"/>
            <w:shd w:val="clear" w:color="auto" w:fill="D9E2F3"/>
            <w:vAlign w:val="center"/>
          </w:tcPr>
          <w:p w14:paraId="1B281F37"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D4232A8"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514D824" w14:textId="77777777" w:rsidTr="00DD4B8A">
        <w:tc>
          <w:tcPr>
            <w:tcW w:w="2835" w:type="dxa"/>
            <w:shd w:val="clear" w:color="auto" w:fill="D9E2F3"/>
            <w:vAlign w:val="center"/>
          </w:tcPr>
          <w:p w14:paraId="153B3084"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AC0E4C3"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D62E5AA" w14:textId="77777777" w:rsidTr="00DD4B8A">
        <w:tc>
          <w:tcPr>
            <w:tcW w:w="2835" w:type="dxa"/>
            <w:shd w:val="clear" w:color="auto" w:fill="D9E2F3"/>
            <w:vAlign w:val="center"/>
          </w:tcPr>
          <w:p w14:paraId="3BB4CBF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201E2B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0F75146" w14:textId="77777777" w:rsidTr="00DD4B8A">
        <w:tc>
          <w:tcPr>
            <w:tcW w:w="2835" w:type="dxa"/>
            <w:shd w:val="clear" w:color="auto" w:fill="D9E2F3"/>
            <w:vAlign w:val="center"/>
          </w:tcPr>
          <w:p w14:paraId="16116F2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5E2983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FB35368" w14:textId="77777777" w:rsidTr="00DD4B8A">
        <w:tc>
          <w:tcPr>
            <w:tcW w:w="2835" w:type="dxa"/>
            <w:shd w:val="clear" w:color="auto" w:fill="D9E2F3"/>
            <w:vAlign w:val="center"/>
          </w:tcPr>
          <w:p w14:paraId="3AF5C09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EA8314" w14:textId="77777777" w:rsidR="0084672F" w:rsidRPr="00FD1EE4" w:rsidRDefault="0084672F" w:rsidP="008F6325">
            <w:pPr>
              <w:spacing w:before="240" w:after="240"/>
              <w:rPr>
                <w:rFonts w:ascii="GHEA Grapalat" w:eastAsia="GHEA Grapalat" w:hAnsi="GHEA Grapalat" w:cs="GHEA Grapalat"/>
              </w:rPr>
            </w:pPr>
          </w:p>
        </w:tc>
      </w:tr>
    </w:tbl>
    <w:p w14:paraId="5D939F03" w14:textId="77777777" w:rsidR="0084672F" w:rsidRPr="00574FF7"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672F" w:rsidRPr="00FD1EE4" w14:paraId="6A40C4B0" w14:textId="77777777" w:rsidTr="00DD4B8A">
        <w:tc>
          <w:tcPr>
            <w:tcW w:w="2836" w:type="dxa"/>
            <w:shd w:val="clear" w:color="auto" w:fill="D9E2F3"/>
            <w:vAlign w:val="center"/>
          </w:tcPr>
          <w:p w14:paraId="0348206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011052AF"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ED60494" w14:textId="77777777" w:rsidTr="00DD4B8A">
        <w:tc>
          <w:tcPr>
            <w:tcW w:w="2836" w:type="dxa"/>
            <w:shd w:val="clear" w:color="auto" w:fill="D9E2F3"/>
            <w:vAlign w:val="center"/>
          </w:tcPr>
          <w:p w14:paraId="51C67EDB"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6FD6602" w14:textId="77777777" w:rsidR="0084672F" w:rsidRPr="00FD1EE4" w:rsidRDefault="0084672F"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84672F" w:rsidRPr="00FD1EE4" w:rsidRDefault="0084672F"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77777777" w:rsidR="0084672F" w:rsidRPr="00FD1EE4" w:rsidRDefault="0084672F"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1E23E4" w14:textId="77777777" w:rsidR="0084672F" w:rsidRPr="00FD1EE4" w:rsidRDefault="0084672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672F" w:rsidRPr="00FD1EE4" w14:paraId="2D4CFA96" w14:textId="77777777" w:rsidTr="00DD4B8A">
        <w:tc>
          <w:tcPr>
            <w:tcW w:w="2837" w:type="dxa"/>
            <w:shd w:val="clear" w:color="auto" w:fill="D9E2F3"/>
            <w:vAlign w:val="center"/>
          </w:tcPr>
          <w:p w14:paraId="62D2E02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EEE76B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79A8043" w14:textId="77777777" w:rsidTr="00DD4B8A">
        <w:tc>
          <w:tcPr>
            <w:tcW w:w="2837" w:type="dxa"/>
            <w:shd w:val="clear" w:color="auto" w:fill="D9E2F3"/>
            <w:vAlign w:val="center"/>
          </w:tcPr>
          <w:p w14:paraId="7D36177E"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1F303629"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0521E39" w14:textId="77777777" w:rsidTr="00DD4B8A">
        <w:tc>
          <w:tcPr>
            <w:tcW w:w="2837" w:type="dxa"/>
            <w:shd w:val="clear" w:color="auto" w:fill="D9E2F3"/>
            <w:vAlign w:val="center"/>
          </w:tcPr>
          <w:p w14:paraId="1D375B1D"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6FAF3A0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0EB85E0D" w14:textId="77777777" w:rsidTr="00DD4B8A">
        <w:tc>
          <w:tcPr>
            <w:tcW w:w="2837" w:type="dxa"/>
            <w:shd w:val="clear" w:color="auto" w:fill="D9E2F3"/>
            <w:vAlign w:val="center"/>
          </w:tcPr>
          <w:p w14:paraId="595E37F6"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0E95CE9B"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672F" w:rsidRPr="00FD1EE4" w14:paraId="427DFA09" w14:textId="77777777" w:rsidTr="00DD4B8A">
        <w:tc>
          <w:tcPr>
            <w:tcW w:w="2837" w:type="dxa"/>
            <w:shd w:val="clear" w:color="auto" w:fill="D9E2F3"/>
            <w:vAlign w:val="center"/>
          </w:tcPr>
          <w:p w14:paraId="6C7CF7D0"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113BE99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5C0D903" w14:textId="77777777" w:rsidTr="00DD4B8A">
        <w:tc>
          <w:tcPr>
            <w:tcW w:w="2837" w:type="dxa"/>
            <w:shd w:val="clear" w:color="auto" w:fill="D9E2F3"/>
            <w:vAlign w:val="center"/>
          </w:tcPr>
          <w:p w14:paraId="75EE087A"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7C82F0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8C552EC" w14:textId="77777777" w:rsidTr="00DD4B8A">
        <w:tc>
          <w:tcPr>
            <w:tcW w:w="2837" w:type="dxa"/>
            <w:shd w:val="clear" w:color="auto" w:fill="D9E2F3"/>
            <w:vAlign w:val="center"/>
          </w:tcPr>
          <w:p w14:paraId="32522E25"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15C1040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84611BC" w14:textId="77777777" w:rsidTr="00DD4B8A">
        <w:tc>
          <w:tcPr>
            <w:tcW w:w="2837" w:type="dxa"/>
            <w:shd w:val="clear" w:color="auto" w:fill="D9E2F3"/>
            <w:vAlign w:val="center"/>
          </w:tcPr>
          <w:p w14:paraId="350AE64D"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31E525"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77777777" w:rsidR="0084672F" w:rsidRPr="00FD1EE4" w:rsidRDefault="0084672F" w:rsidP="008F6325">
      <w:pPr>
        <w:rPr>
          <w:rFonts w:ascii="GHEA Grapalat" w:eastAsia="GHEA Grapalat" w:hAnsi="GHEA Grapalat" w:cs="GHEA Grapalat"/>
          <w:b/>
        </w:rPr>
      </w:pPr>
      <w:r w:rsidRPr="00FD1EE4">
        <w:rPr>
          <w:rFonts w:ascii="GHEA Grapalat" w:hAnsi="GHEA Grapalat"/>
        </w:rPr>
        <w:br w:type="page"/>
      </w:r>
    </w:p>
    <w:p w14:paraId="6F7DA60A" w14:textId="77777777" w:rsidR="0084672F" w:rsidRPr="00FD1EE4" w:rsidRDefault="0084672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672F" w:rsidRPr="00FD1EE4" w14:paraId="73193856" w14:textId="77777777" w:rsidTr="00DD4B8A">
        <w:tc>
          <w:tcPr>
            <w:tcW w:w="2836" w:type="dxa"/>
            <w:shd w:val="clear" w:color="auto" w:fill="D9E2F3"/>
            <w:vAlign w:val="center"/>
          </w:tcPr>
          <w:p w14:paraId="3A2AA2F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10BB0E1D"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B8B9A15" w14:textId="77777777" w:rsidTr="00DD4B8A">
        <w:tc>
          <w:tcPr>
            <w:tcW w:w="2836" w:type="dxa"/>
            <w:shd w:val="clear" w:color="auto" w:fill="D9E2F3"/>
            <w:vAlign w:val="center"/>
          </w:tcPr>
          <w:p w14:paraId="2993383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0FE0BBA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AA07892" w14:textId="77777777" w:rsidTr="00DD4B8A">
        <w:tc>
          <w:tcPr>
            <w:tcW w:w="2836" w:type="dxa"/>
            <w:shd w:val="clear" w:color="auto" w:fill="D9E2F3"/>
            <w:vAlign w:val="center"/>
          </w:tcPr>
          <w:p w14:paraId="75A2FC1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AE87E8"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ED2BDD0" w14:textId="77777777" w:rsidTr="00DD4B8A">
        <w:tc>
          <w:tcPr>
            <w:tcW w:w="2836" w:type="dxa"/>
            <w:shd w:val="clear" w:color="auto" w:fill="D9E2F3"/>
            <w:vAlign w:val="center"/>
          </w:tcPr>
          <w:p w14:paraId="693E2FB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11BA3011"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381582F" w14:textId="77777777" w:rsidTr="00DD4B8A">
        <w:tc>
          <w:tcPr>
            <w:tcW w:w="2836" w:type="dxa"/>
            <w:shd w:val="clear" w:color="auto" w:fill="D9E2F3"/>
            <w:vAlign w:val="center"/>
          </w:tcPr>
          <w:p w14:paraId="65C8B2E5"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F83EF5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132BCD3" w14:textId="77777777" w:rsidTr="00DD4B8A">
        <w:tc>
          <w:tcPr>
            <w:tcW w:w="2836" w:type="dxa"/>
            <w:shd w:val="clear" w:color="auto" w:fill="D9E2F3"/>
            <w:vAlign w:val="center"/>
          </w:tcPr>
          <w:p w14:paraId="7420E7C6"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D689BEE" w14:textId="77777777" w:rsidR="0084672F" w:rsidRPr="00FD1EE4" w:rsidRDefault="0084672F" w:rsidP="008F6325">
            <w:pPr>
              <w:spacing w:before="240" w:after="240"/>
              <w:rPr>
                <w:rFonts w:ascii="GHEA Grapalat" w:eastAsia="GHEA Grapalat" w:hAnsi="GHEA Grapalat" w:cs="GHEA Grapalat"/>
              </w:rPr>
            </w:pPr>
          </w:p>
        </w:tc>
      </w:tr>
    </w:tbl>
    <w:p w14:paraId="3282A972"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672F" w:rsidRPr="00FD1EE4" w14:paraId="317A68DD" w14:textId="77777777" w:rsidTr="00DD4B8A">
        <w:tc>
          <w:tcPr>
            <w:tcW w:w="2837" w:type="dxa"/>
            <w:shd w:val="clear" w:color="auto" w:fill="D9E2F3"/>
            <w:vAlign w:val="center"/>
          </w:tcPr>
          <w:p w14:paraId="59AB362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1848874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771A0CB" w14:textId="77777777" w:rsidTr="00DD4B8A">
        <w:tc>
          <w:tcPr>
            <w:tcW w:w="2837" w:type="dxa"/>
            <w:shd w:val="clear" w:color="auto" w:fill="D9E2F3"/>
            <w:vAlign w:val="center"/>
          </w:tcPr>
          <w:p w14:paraId="4015B75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C280C6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999BEBA" w14:textId="77777777" w:rsidTr="00DD4B8A">
        <w:tc>
          <w:tcPr>
            <w:tcW w:w="2837" w:type="dxa"/>
            <w:shd w:val="clear" w:color="auto" w:fill="D9E2F3"/>
            <w:vAlign w:val="center"/>
          </w:tcPr>
          <w:p w14:paraId="6D325480"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EE09AA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517329C" w14:textId="77777777" w:rsidTr="00DD4B8A">
        <w:tc>
          <w:tcPr>
            <w:tcW w:w="2837" w:type="dxa"/>
            <w:shd w:val="clear" w:color="auto" w:fill="D9E2F3"/>
            <w:vAlign w:val="center"/>
          </w:tcPr>
          <w:p w14:paraId="2A36B90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10659BD0"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F060E2A" w14:textId="77777777" w:rsidTr="00DD4B8A">
        <w:tc>
          <w:tcPr>
            <w:tcW w:w="2837" w:type="dxa"/>
            <w:shd w:val="clear" w:color="auto" w:fill="D9E2F3"/>
            <w:vAlign w:val="center"/>
          </w:tcPr>
          <w:p w14:paraId="05FD5F6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442500E" w14:textId="77777777" w:rsidR="0084672F" w:rsidRPr="00FD1EE4" w:rsidRDefault="0084672F" w:rsidP="008F6325">
            <w:pPr>
              <w:spacing w:before="240" w:after="240"/>
              <w:rPr>
                <w:rFonts w:ascii="GHEA Grapalat" w:eastAsia="GHEA Grapalat" w:hAnsi="GHEA Grapalat" w:cs="GHEA Grapalat"/>
              </w:rPr>
            </w:pPr>
          </w:p>
        </w:tc>
      </w:tr>
    </w:tbl>
    <w:p w14:paraId="065A3C60"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672F" w:rsidRPr="00FD1EE4" w14:paraId="0DC83E8A" w14:textId="77777777" w:rsidTr="00DD4B8A">
        <w:tc>
          <w:tcPr>
            <w:tcW w:w="2837" w:type="dxa"/>
            <w:shd w:val="clear" w:color="auto" w:fill="D9E2F3"/>
            <w:vAlign w:val="center"/>
          </w:tcPr>
          <w:p w14:paraId="4ECADD8E"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7A270A5"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704E050" w14:textId="77777777" w:rsidTr="00DD4B8A">
        <w:tc>
          <w:tcPr>
            <w:tcW w:w="2837" w:type="dxa"/>
            <w:shd w:val="clear" w:color="auto" w:fill="D9E2F3"/>
            <w:vAlign w:val="center"/>
          </w:tcPr>
          <w:p w14:paraId="5613EA6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13788F"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AAF9BF7" w14:textId="77777777" w:rsidTr="00DD4B8A">
        <w:tc>
          <w:tcPr>
            <w:tcW w:w="2837" w:type="dxa"/>
            <w:shd w:val="clear" w:color="auto" w:fill="D9E2F3"/>
            <w:vAlign w:val="center"/>
          </w:tcPr>
          <w:p w14:paraId="411E3926"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F8349B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AA4440E" w14:textId="77777777" w:rsidTr="00DD4B8A">
        <w:tc>
          <w:tcPr>
            <w:tcW w:w="2837" w:type="dxa"/>
            <w:shd w:val="clear" w:color="auto" w:fill="D9E2F3"/>
            <w:vAlign w:val="center"/>
          </w:tcPr>
          <w:p w14:paraId="2DFF2C3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14F4F5C" w14:textId="77777777" w:rsidR="0084672F" w:rsidRPr="00FD1EE4" w:rsidRDefault="0084672F" w:rsidP="008F6325">
            <w:pPr>
              <w:spacing w:before="240" w:after="240"/>
              <w:rPr>
                <w:rFonts w:ascii="GHEA Grapalat" w:eastAsia="GHEA Grapalat" w:hAnsi="GHEA Grapalat" w:cs="GHEA Grapalat"/>
              </w:rPr>
            </w:pPr>
          </w:p>
        </w:tc>
      </w:tr>
    </w:tbl>
    <w:p w14:paraId="1AD39971"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672F" w:rsidRPr="00FD1EE4" w14:paraId="166741BC" w14:textId="77777777" w:rsidTr="00DD4B8A">
        <w:tc>
          <w:tcPr>
            <w:tcW w:w="2837" w:type="dxa"/>
            <w:shd w:val="clear" w:color="auto" w:fill="D9E2F3"/>
            <w:vAlign w:val="center"/>
          </w:tcPr>
          <w:p w14:paraId="42B23B0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A9021A3"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CA8C996" w14:textId="77777777" w:rsidTr="00DD4B8A">
        <w:tc>
          <w:tcPr>
            <w:tcW w:w="2837" w:type="dxa"/>
            <w:shd w:val="clear" w:color="auto" w:fill="D9E2F3"/>
            <w:vAlign w:val="center"/>
          </w:tcPr>
          <w:p w14:paraId="125182C5"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C127F41"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EF6C8D3" w14:textId="77777777" w:rsidTr="00DD4B8A">
        <w:tc>
          <w:tcPr>
            <w:tcW w:w="2837" w:type="dxa"/>
            <w:shd w:val="clear" w:color="auto" w:fill="D9E2F3"/>
            <w:vAlign w:val="center"/>
          </w:tcPr>
          <w:p w14:paraId="024A6BB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C1223DD"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9268319" w14:textId="77777777" w:rsidTr="00DD4B8A">
        <w:tc>
          <w:tcPr>
            <w:tcW w:w="2837" w:type="dxa"/>
            <w:shd w:val="clear" w:color="auto" w:fill="D9E2F3"/>
            <w:vAlign w:val="center"/>
          </w:tcPr>
          <w:p w14:paraId="3C833B04"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17BE5AB" w14:textId="77777777" w:rsidR="0084672F" w:rsidRPr="00FD1EE4" w:rsidRDefault="0084672F" w:rsidP="008F6325">
            <w:pPr>
              <w:spacing w:before="240" w:after="240"/>
              <w:rPr>
                <w:rFonts w:ascii="GHEA Grapalat" w:eastAsia="GHEA Grapalat" w:hAnsi="GHEA Grapalat" w:cs="GHEA Grapalat"/>
              </w:rPr>
            </w:pPr>
          </w:p>
        </w:tc>
      </w:tr>
    </w:tbl>
    <w:p w14:paraId="358035D7" w14:textId="77777777" w:rsidR="0084672F" w:rsidRPr="00FD1EE4" w:rsidRDefault="0084672F"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672F" w:rsidRPr="00FD1EE4" w14:paraId="5FAA1688" w14:textId="77777777" w:rsidTr="00DD4B8A">
        <w:trPr>
          <w:trHeight w:val="924"/>
        </w:trPr>
        <w:tc>
          <w:tcPr>
            <w:tcW w:w="9016" w:type="dxa"/>
            <w:gridSpan w:val="2"/>
            <w:vAlign w:val="center"/>
          </w:tcPr>
          <w:p w14:paraId="129E5831"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4672F" w:rsidRPr="00FD1EE4" w14:paraId="5E304819" w14:textId="77777777" w:rsidTr="00DD4B8A">
        <w:trPr>
          <w:trHeight w:val="684"/>
        </w:trPr>
        <w:tc>
          <w:tcPr>
            <w:tcW w:w="4508" w:type="dxa"/>
            <w:shd w:val="clear" w:color="auto" w:fill="D9E2F3"/>
            <w:vAlign w:val="center"/>
          </w:tcPr>
          <w:p w14:paraId="1B2F4B3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0065D88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BF43F59" w14:textId="77777777" w:rsidTr="00DD4B8A">
        <w:trPr>
          <w:trHeight w:val="1282"/>
        </w:trPr>
        <w:tc>
          <w:tcPr>
            <w:tcW w:w="4508" w:type="dxa"/>
            <w:shd w:val="clear" w:color="auto" w:fill="D9E2F3"/>
            <w:vAlign w:val="center"/>
          </w:tcPr>
          <w:p w14:paraId="7D4AC27E"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145B14"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4672F" w:rsidRPr="00FD1EE4" w14:paraId="39FCF351" w14:textId="77777777" w:rsidTr="00DD4B8A">
        <w:tc>
          <w:tcPr>
            <w:tcW w:w="9016" w:type="dxa"/>
            <w:gridSpan w:val="2"/>
            <w:vAlign w:val="center"/>
          </w:tcPr>
          <w:p w14:paraId="242EFF18"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4672F" w:rsidRPr="00FD1EE4" w14:paraId="3B73051E" w14:textId="77777777" w:rsidTr="00DD4B8A">
        <w:tc>
          <w:tcPr>
            <w:tcW w:w="9016" w:type="dxa"/>
            <w:gridSpan w:val="2"/>
            <w:vAlign w:val="center"/>
          </w:tcPr>
          <w:p w14:paraId="380F3BB9"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672F" w:rsidRPr="00FD1EE4" w14:paraId="20227E26" w14:textId="77777777" w:rsidTr="00DD4B8A">
        <w:trPr>
          <w:trHeight w:val="924"/>
        </w:trPr>
        <w:tc>
          <w:tcPr>
            <w:tcW w:w="9016" w:type="dxa"/>
            <w:gridSpan w:val="2"/>
            <w:vAlign w:val="center"/>
          </w:tcPr>
          <w:p w14:paraId="57DEF9D0"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4672F" w:rsidRPr="00FD1EE4" w14:paraId="4246C1C0" w14:textId="77777777" w:rsidTr="00DD4B8A">
        <w:trPr>
          <w:trHeight w:val="684"/>
        </w:trPr>
        <w:tc>
          <w:tcPr>
            <w:tcW w:w="4508" w:type="dxa"/>
            <w:shd w:val="clear" w:color="auto" w:fill="D9E2F3"/>
            <w:vAlign w:val="center"/>
          </w:tcPr>
          <w:p w14:paraId="664E4C9F"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14:paraId="64DE614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C19C715" w14:textId="77777777" w:rsidTr="00DD4B8A">
        <w:trPr>
          <w:trHeight w:val="1282"/>
        </w:trPr>
        <w:tc>
          <w:tcPr>
            <w:tcW w:w="4508" w:type="dxa"/>
            <w:shd w:val="clear" w:color="auto" w:fill="D9E2F3"/>
            <w:vAlign w:val="center"/>
          </w:tcPr>
          <w:p w14:paraId="2F83BE3D"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25FBAE"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4672F" w:rsidRPr="00FD1EE4" w14:paraId="45829AC8" w14:textId="77777777" w:rsidTr="00DD4B8A">
        <w:tc>
          <w:tcPr>
            <w:tcW w:w="9016" w:type="dxa"/>
            <w:gridSpan w:val="2"/>
            <w:vAlign w:val="center"/>
          </w:tcPr>
          <w:p w14:paraId="03F768F8"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4672F" w:rsidRPr="00FD1EE4" w14:paraId="37F7C641" w14:textId="77777777" w:rsidTr="00DD4B8A">
        <w:tc>
          <w:tcPr>
            <w:tcW w:w="9016" w:type="dxa"/>
            <w:gridSpan w:val="2"/>
            <w:vAlign w:val="center"/>
          </w:tcPr>
          <w:p w14:paraId="3E78B656"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4672F" w:rsidRPr="00FD1EE4" w14:paraId="616213C2" w14:textId="77777777" w:rsidTr="00DD4B8A">
        <w:tc>
          <w:tcPr>
            <w:tcW w:w="9016" w:type="dxa"/>
            <w:gridSpan w:val="2"/>
            <w:vAlign w:val="center"/>
          </w:tcPr>
          <w:p w14:paraId="377D6A41"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4672F" w:rsidRPr="00FD1EE4" w14:paraId="3D49BD43" w14:textId="77777777" w:rsidTr="00DD4B8A">
        <w:tc>
          <w:tcPr>
            <w:tcW w:w="9016" w:type="dxa"/>
            <w:gridSpan w:val="2"/>
            <w:vAlign w:val="center"/>
          </w:tcPr>
          <w:p w14:paraId="0A9CD2A5"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672F" w:rsidRPr="00FD1EE4" w14:paraId="0230B8D7" w14:textId="77777777" w:rsidTr="00DD4B8A">
        <w:tc>
          <w:tcPr>
            <w:tcW w:w="2837" w:type="dxa"/>
            <w:shd w:val="clear" w:color="auto" w:fill="D9E2F3"/>
            <w:vAlign w:val="center"/>
          </w:tcPr>
          <w:p w14:paraId="6A68D25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525AD881"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51CE33E" w14:textId="77777777" w:rsidTr="00DD4B8A">
        <w:tc>
          <w:tcPr>
            <w:tcW w:w="2837" w:type="dxa"/>
            <w:shd w:val="clear" w:color="auto" w:fill="D9E2F3"/>
            <w:vAlign w:val="center"/>
          </w:tcPr>
          <w:p w14:paraId="222FB9C5"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BF66DBF"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84672F" w:rsidRPr="00FD1EE4" w:rsidRDefault="0084672F"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4672F" w:rsidRPr="00FD1EE4" w14:paraId="7652F2FA" w14:textId="77777777" w:rsidTr="00DD4B8A">
        <w:tc>
          <w:tcPr>
            <w:tcW w:w="2837" w:type="dxa"/>
            <w:shd w:val="clear" w:color="auto" w:fill="D9E2F3"/>
            <w:vAlign w:val="center"/>
          </w:tcPr>
          <w:p w14:paraId="5046B570"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43AB6374"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672F" w:rsidRPr="00FD1EE4" w14:paraId="44C21A2A" w14:textId="77777777" w:rsidTr="00DD4B8A">
        <w:tc>
          <w:tcPr>
            <w:tcW w:w="2837" w:type="dxa"/>
            <w:shd w:val="clear" w:color="auto" w:fill="D9E2F3"/>
            <w:vAlign w:val="center"/>
          </w:tcPr>
          <w:p w14:paraId="2A0B099F"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47CD9F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B7D8C07" w14:textId="77777777" w:rsidTr="00DD4B8A">
        <w:tc>
          <w:tcPr>
            <w:tcW w:w="2837" w:type="dxa"/>
            <w:shd w:val="clear" w:color="auto" w:fill="D9E2F3"/>
            <w:vAlign w:val="center"/>
          </w:tcPr>
          <w:p w14:paraId="6572A3C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7A0135E5" w14:textId="77777777" w:rsidR="0084672F" w:rsidRPr="00FD1EE4" w:rsidRDefault="0084672F" w:rsidP="008F6325">
            <w:pPr>
              <w:spacing w:before="240" w:after="240"/>
              <w:rPr>
                <w:rFonts w:ascii="GHEA Grapalat" w:eastAsia="GHEA Grapalat" w:hAnsi="GHEA Grapalat" w:cs="GHEA Grapalat"/>
              </w:rPr>
            </w:pPr>
          </w:p>
        </w:tc>
      </w:tr>
    </w:tbl>
    <w:p w14:paraId="3A71A982" w14:textId="77777777" w:rsidR="0084672F" w:rsidRPr="00FD1EE4" w:rsidRDefault="0084672F"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580A636" w14:textId="77777777" w:rsidR="0084672F" w:rsidRPr="00FD1EE4" w:rsidRDefault="0084672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1F6A1CCC" w14:textId="77777777" w:rsidTr="00DD4B8A">
        <w:tc>
          <w:tcPr>
            <w:tcW w:w="2835" w:type="dxa"/>
            <w:shd w:val="clear" w:color="auto" w:fill="D9E2F3"/>
            <w:vAlign w:val="center"/>
          </w:tcPr>
          <w:p w14:paraId="6210943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1122033"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0530AF2F" w14:textId="77777777" w:rsidTr="00DD4B8A">
        <w:tc>
          <w:tcPr>
            <w:tcW w:w="2835" w:type="dxa"/>
            <w:shd w:val="clear" w:color="auto" w:fill="D9E2F3"/>
            <w:vAlign w:val="center"/>
          </w:tcPr>
          <w:p w14:paraId="44DF708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AED1AF9"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0BFE9C2F" w14:textId="77777777" w:rsidTr="00DD4B8A">
        <w:tc>
          <w:tcPr>
            <w:tcW w:w="2835" w:type="dxa"/>
            <w:shd w:val="clear" w:color="auto" w:fill="D9E2F3"/>
            <w:vAlign w:val="center"/>
          </w:tcPr>
          <w:p w14:paraId="37BD40B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2679CFD"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8793298" w14:textId="77777777" w:rsidTr="00DD4B8A">
        <w:tc>
          <w:tcPr>
            <w:tcW w:w="2835" w:type="dxa"/>
            <w:shd w:val="clear" w:color="auto" w:fill="D9E2F3"/>
            <w:vAlign w:val="center"/>
          </w:tcPr>
          <w:p w14:paraId="41BA7DB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A7653CA"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C490DAA" w14:textId="77777777" w:rsidTr="00DD4B8A">
        <w:tc>
          <w:tcPr>
            <w:tcW w:w="2835" w:type="dxa"/>
            <w:shd w:val="clear" w:color="auto" w:fill="D9E2F3"/>
            <w:vAlign w:val="center"/>
          </w:tcPr>
          <w:p w14:paraId="7C96AC4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5B654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0C65DB8D" w14:textId="77777777" w:rsidTr="00DD4B8A">
        <w:tc>
          <w:tcPr>
            <w:tcW w:w="2835" w:type="dxa"/>
            <w:shd w:val="clear" w:color="auto" w:fill="D9E2F3"/>
            <w:vAlign w:val="center"/>
          </w:tcPr>
          <w:p w14:paraId="599E076D"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E8FC42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B5BF21B" w14:textId="77777777" w:rsidTr="00DD4B8A">
        <w:tc>
          <w:tcPr>
            <w:tcW w:w="2835" w:type="dxa"/>
            <w:shd w:val="clear" w:color="auto" w:fill="D9E2F3"/>
            <w:vAlign w:val="center"/>
          </w:tcPr>
          <w:p w14:paraId="3AA4649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41A26" w14:textId="77777777" w:rsidR="0084672F" w:rsidRPr="00FD1EE4" w:rsidRDefault="0084672F" w:rsidP="008F6325">
            <w:pPr>
              <w:spacing w:before="240" w:after="240"/>
              <w:rPr>
                <w:rFonts w:ascii="GHEA Grapalat" w:eastAsia="GHEA Grapalat" w:hAnsi="GHEA Grapalat" w:cs="GHEA Grapalat"/>
              </w:rPr>
            </w:pPr>
          </w:p>
        </w:tc>
      </w:tr>
    </w:tbl>
    <w:p w14:paraId="2163C888"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2BDA3695" w14:textId="77777777" w:rsidTr="00DD4B8A">
        <w:trPr>
          <w:trHeight w:val="853"/>
        </w:trPr>
        <w:tc>
          <w:tcPr>
            <w:tcW w:w="2835" w:type="dxa"/>
            <w:vMerge w:val="restart"/>
            <w:shd w:val="clear" w:color="auto" w:fill="D9E2F3"/>
            <w:vAlign w:val="center"/>
          </w:tcPr>
          <w:p w14:paraId="0C10D144"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C38D898"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21A4AAC" w14:textId="77777777" w:rsidTr="00DD4B8A">
        <w:trPr>
          <w:trHeight w:val="850"/>
        </w:trPr>
        <w:tc>
          <w:tcPr>
            <w:tcW w:w="2835" w:type="dxa"/>
            <w:vMerge/>
            <w:shd w:val="clear" w:color="auto" w:fill="D9E2F3"/>
            <w:vAlign w:val="center"/>
          </w:tcPr>
          <w:p w14:paraId="6D6CB33D"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E252571"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5E5F44F" w14:textId="77777777" w:rsidTr="00DD4B8A">
        <w:trPr>
          <w:trHeight w:val="850"/>
        </w:trPr>
        <w:tc>
          <w:tcPr>
            <w:tcW w:w="2835" w:type="dxa"/>
            <w:vMerge/>
            <w:shd w:val="clear" w:color="auto" w:fill="D9E2F3"/>
            <w:vAlign w:val="center"/>
          </w:tcPr>
          <w:p w14:paraId="75AF949A"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E4DC5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5A1E67A" w14:textId="77777777" w:rsidTr="00DD4B8A">
        <w:trPr>
          <w:trHeight w:val="850"/>
        </w:trPr>
        <w:tc>
          <w:tcPr>
            <w:tcW w:w="2835" w:type="dxa"/>
            <w:vMerge/>
            <w:shd w:val="clear" w:color="auto" w:fill="D9E2F3"/>
            <w:vAlign w:val="center"/>
          </w:tcPr>
          <w:p w14:paraId="21DA5A89"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CFF975"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A527948" w14:textId="77777777" w:rsidTr="00DD4B8A">
        <w:trPr>
          <w:trHeight w:val="850"/>
        </w:trPr>
        <w:tc>
          <w:tcPr>
            <w:tcW w:w="2835" w:type="dxa"/>
            <w:vMerge/>
            <w:shd w:val="clear" w:color="auto" w:fill="D9E2F3"/>
            <w:vAlign w:val="center"/>
          </w:tcPr>
          <w:p w14:paraId="3F13C284"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1A26E1" w14:textId="77777777" w:rsidR="0084672F" w:rsidRPr="00FD1EE4" w:rsidRDefault="0084672F" w:rsidP="008F6325">
            <w:pPr>
              <w:spacing w:before="240" w:after="240"/>
              <w:rPr>
                <w:rFonts w:ascii="GHEA Grapalat" w:eastAsia="GHEA Grapalat" w:hAnsi="GHEA Grapalat" w:cs="GHEA Grapalat"/>
              </w:rPr>
            </w:pPr>
          </w:p>
        </w:tc>
      </w:tr>
    </w:tbl>
    <w:p w14:paraId="3903763B" w14:textId="77777777" w:rsidR="0084672F"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56A2127F" w14:textId="77777777" w:rsidTr="00DD4B8A">
        <w:tc>
          <w:tcPr>
            <w:tcW w:w="2835" w:type="dxa"/>
            <w:shd w:val="clear" w:color="auto" w:fill="D9E2F3"/>
            <w:vAlign w:val="center"/>
          </w:tcPr>
          <w:p w14:paraId="54DB7C5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33D02D3"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7CD59C7" w14:textId="77777777" w:rsidTr="00DD4B8A">
        <w:tc>
          <w:tcPr>
            <w:tcW w:w="2835" w:type="dxa"/>
            <w:shd w:val="clear" w:color="auto" w:fill="D9E2F3"/>
            <w:vAlign w:val="center"/>
          </w:tcPr>
          <w:p w14:paraId="22AC74A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D04AF7E" w14:textId="77777777" w:rsidR="0084672F" w:rsidRPr="00FD1EE4" w:rsidRDefault="0084672F" w:rsidP="008F6325">
            <w:pPr>
              <w:spacing w:before="240" w:after="240"/>
              <w:rPr>
                <w:rFonts w:ascii="GHEA Grapalat" w:eastAsia="GHEA Grapalat" w:hAnsi="GHEA Grapalat" w:cs="GHEA Grapalat"/>
              </w:rPr>
            </w:pPr>
          </w:p>
        </w:tc>
      </w:tr>
    </w:tbl>
    <w:p w14:paraId="2BF9FB70" w14:textId="77777777" w:rsidR="0084672F" w:rsidRPr="00FD1EE4" w:rsidRDefault="0084672F"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2FD0DA" w14:textId="77777777" w:rsidR="0084672F" w:rsidRPr="00FD1EE4" w:rsidRDefault="0084672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84672F" w:rsidRPr="00FD1EE4" w:rsidRDefault="0084672F"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4672F" w:rsidRPr="00FD1EE4" w14:paraId="0B63F96A" w14:textId="77777777" w:rsidTr="00DD4B8A">
        <w:tc>
          <w:tcPr>
            <w:tcW w:w="9016" w:type="dxa"/>
            <w:shd w:val="clear" w:color="auto" w:fill="DEEAF6"/>
          </w:tcPr>
          <w:p w14:paraId="0F5001DB" w14:textId="77777777" w:rsidR="0084672F" w:rsidRPr="00DD4B8A" w:rsidRDefault="0084672F"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4672F" w:rsidRPr="00FD1EE4" w14:paraId="3CA9B8D4" w14:textId="77777777" w:rsidTr="00DD4B8A">
        <w:trPr>
          <w:trHeight w:val="10187"/>
        </w:trPr>
        <w:tc>
          <w:tcPr>
            <w:tcW w:w="9016" w:type="dxa"/>
            <w:shd w:val="clear" w:color="auto" w:fill="auto"/>
          </w:tcPr>
          <w:p w14:paraId="15641C98" w14:textId="77777777" w:rsidR="0084672F" w:rsidRPr="00DD4B8A" w:rsidRDefault="0084672F" w:rsidP="008F6325">
            <w:pPr>
              <w:rPr>
                <w:rFonts w:ascii="GHEA Grapalat" w:eastAsia="GHEA Grapalat" w:hAnsi="GHEA Grapalat" w:cs="GHEA Grapalat"/>
                <w:b/>
                <w:color w:val="000000"/>
              </w:rPr>
            </w:pPr>
          </w:p>
        </w:tc>
      </w:tr>
    </w:tbl>
    <w:p w14:paraId="56246D0A" w14:textId="77777777" w:rsidR="0084672F" w:rsidRPr="00FD1EE4" w:rsidRDefault="0084672F" w:rsidP="008F6325">
      <w:pPr>
        <w:pBdr>
          <w:top w:val="nil"/>
          <w:left w:val="nil"/>
          <w:bottom w:val="nil"/>
          <w:right w:val="nil"/>
          <w:between w:val="nil"/>
        </w:pBdr>
        <w:rPr>
          <w:rFonts w:ascii="GHEA Grapalat" w:eastAsia="GHEA Grapalat" w:hAnsi="GHEA Grapalat" w:cs="GHEA Grapalat"/>
          <w:b/>
          <w:color w:val="000000"/>
        </w:rPr>
      </w:pPr>
    </w:p>
    <w:p w14:paraId="4E77F22C" w14:textId="77777777" w:rsidR="0084672F" w:rsidRPr="00A66FC2" w:rsidRDefault="0084672F" w:rsidP="008F6325">
      <w:pPr>
        <w:pStyle w:val="31"/>
        <w:spacing w:line="240" w:lineRule="auto"/>
        <w:jc w:val="right"/>
        <w:rPr>
          <w:rFonts w:ascii="GHEA Grapalat" w:hAnsi="GHEA Grapalat" w:cs="Arial"/>
          <w:b/>
        </w:rPr>
      </w:pPr>
    </w:p>
    <w:p w14:paraId="6A925E25" w14:textId="77777777" w:rsidR="0084672F" w:rsidRDefault="0084672F" w:rsidP="008F6325">
      <w:pPr>
        <w:pStyle w:val="31"/>
        <w:spacing w:line="240" w:lineRule="auto"/>
        <w:ind w:firstLine="0"/>
        <w:jc w:val="left"/>
        <w:rPr>
          <w:rFonts w:ascii="GHEA Grapalat" w:hAnsi="GHEA Grapalat"/>
          <w:i/>
          <w:sz w:val="16"/>
          <w:szCs w:val="16"/>
          <w:lang w:val="hy-AM"/>
        </w:rPr>
      </w:pPr>
    </w:p>
    <w:p w14:paraId="0C329B52" w14:textId="77777777" w:rsidR="0084672F" w:rsidRDefault="0084672F" w:rsidP="008F6325">
      <w:pPr>
        <w:pStyle w:val="31"/>
        <w:spacing w:line="240" w:lineRule="auto"/>
        <w:ind w:firstLine="0"/>
        <w:jc w:val="left"/>
        <w:rPr>
          <w:rFonts w:ascii="GHEA Grapalat" w:hAnsi="GHEA Grapalat"/>
          <w:i/>
          <w:sz w:val="16"/>
          <w:szCs w:val="16"/>
          <w:lang w:val="hy-AM"/>
        </w:rPr>
      </w:pPr>
    </w:p>
    <w:p w14:paraId="0C7D3F28" w14:textId="77777777" w:rsidR="0084672F" w:rsidRDefault="0084672F" w:rsidP="008F6325">
      <w:pPr>
        <w:pStyle w:val="31"/>
        <w:spacing w:line="240" w:lineRule="auto"/>
        <w:ind w:firstLine="0"/>
        <w:jc w:val="left"/>
        <w:rPr>
          <w:rFonts w:ascii="GHEA Grapalat" w:hAnsi="GHEA Grapalat"/>
          <w:i/>
          <w:sz w:val="16"/>
          <w:szCs w:val="16"/>
          <w:lang w:val="hy-AM"/>
        </w:rPr>
      </w:pPr>
    </w:p>
    <w:p w14:paraId="3BEC9502" w14:textId="77777777" w:rsidR="0084672F" w:rsidRDefault="0084672F" w:rsidP="008F6325">
      <w:pPr>
        <w:pStyle w:val="31"/>
        <w:spacing w:line="240" w:lineRule="auto"/>
        <w:ind w:firstLine="0"/>
        <w:jc w:val="left"/>
        <w:rPr>
          <w:rFonts w:ascii="GHEA Grapalat" w:hAnsi="GHEA Grapalat"/>
          <w:i/>
          <w:sz w:val="16"/>
          <w:szCs w:val="16"/>
          <w:lang w:val="hy-AM"/>
        </w:rPr>
      </w:pPr>
    </w:p>
    <w:p w14:paraId="7E1D3F65" w14:textId="77777777" w:rsidR="0084672F" w:rsidRDefault="0084672F" w:rsidP="008F6325">
      <w:pPr>
        <w:pStyle w:val="31"/>
        <w:spacing w:line="240" w:lineRule="auto"/>
        <w:ind w:firstLine="0"/>
        <w:jc w:val="left"/>
        <w:rPr>
          <w:rFonts w:ascii="GHEA Grapalat" w:hAnsi="GHEA Grapalat"/>
          <w:b/>
          <w:lang w:val="hy-AM"/>
        </w:rPr>
      </w:pPr>
    </w:p>
    <w:p w14:paraId="43160572" w14:textId="77777777" w:rsidR="0084672F" w:rsidRDefault="0084672F" w:rsidP="008F6325">
      <w:pPr>
        <w:pStyle w:val="31"/>
        <w:spacing w:line="240" w:lineRule="auto"/>
        <w:ind w:firstLine="0"/>
        <w:jc w:val="left"/>
        <w:rPr>
          <w:rFonts w:ascii="GHEA Grapalat" w:hAnsi="GHEA Grapalat"/>
          <w:b/>
          <w:lang w:val="hy-AM"/>
        </w:rPr>
      </w:pPr>
    </w:p>
    <w:p w14:paraId="3EDBB4B7" w14:textId="77777777" w:rsidR="0084672F" w:rsidRDefault="0084672F" w:rsidP="008F6325">
      <w:pPr>
        <w:pStyle w:val="31"/>
        <w:spacing w:line="240" w:lineRule="auto"/>
        <w:ind w:firstLine="0"/>
        <w:jc w:val="left"/>
        <w:rPr>
          <w:rFonts w:ascii="GHEA Grapalat" w:hAnsi="GHEA Grapalat"/>
          <w:b/>
          <w:lang w:val="hy-AM"/>
        </w:rPr>
      </w:pPr>
    </w:p>
    <w:p w14:paraId="0DB0A334" w14:textId="77777777" w:rsidR="0084672F" w:rsidRDefault="0084672F" w:rsidP="008F6325">
      <w:pPr>
        <w:pStyle w:val="31"/>
        <w:spacing w:line="240" w:lineRule="auto"/>
        <w:ind w:firstLine="0"/>
        <w:jc w:val="left"/>
        <w:rPr>
          <w:rFonts w:ascii="GHEA Grapalat" w:hAnsi="GHEA Grapalat"/>
          <w:b/>
          <w:lang w:val="hy-AM"/>
        </w:rPr>
      </w:pPr>
    </w:p>
    <w:p w14:paraId="4C71C9BF" w14:textId="77777777" w:rsidR="0084672F" w:rsidRDefault="0084672F" w:rsidP="008F6325">
      <w:pPr>
        <w:spacing w:line="360" w:lineRule="auto"/>
        <w:jc w:val="center"/>
        <w:rPr>
          <w:rFonts w:ascii="GHEA Grapalat" w:eastAsia="GHEA Grapalat" w:hAnsi="GHEA Grapalat" w:cs="GHEA Grapalat"/>
          <w:b/>
        </w:rPr>
      </w:pPr>
    </w:p>
    <w:p w14:paraId="445585A5" w14:textId="77777777" w:rsidR="0084672F" w:rsidRDefault="0084672F" w:rsidP="008F6325">
      <w:pPr>
        <w:spacing w:line="360" w:lineRule="auto"/>
        <w:jc w:val="center"/>
        <w:rPr>
          <w:rFonts w:ascii="GHEA Grapalat" w:eastAsia="GHEA Grapalat" w:hAnsi="GHEA Grapalat" w:cs="GHEA Grapalat"/>
          <w:b/>
        </w:rPr>
      </w:pPr>
    </w:p>
    <w:p w14:paraId="5E3759B6" w14:textId="77777777" w:rsidR="0084672F" w:rsidRDefault="0084672F" w:rsidP="008F6325">
      <w:pPr>
        <w:spacing w:line="360" w:lineRule="auto"/>
        <w:jc w:val="center"/>
        <w:rPr>
          <w:rFonts w:ascii="GHEA Grapalat" w:eastAsia="GHEA Grapalat" w:hAnsi="GHEA Grapalat" w:cs="GHEA Grapalat"/>
          <w:b/>
        </w:rPr>
      </w:pPr>
    </w:p>
    <w:p w14:paraId="2AE4A88A" w14:textId="77777777" w:rsidR="0084672F" w:rsidRDefault="0084672F" w:rsidP="008F6325">
      <w:pPr>
        <w:spacing w:line="360" w:lineRule="auto"/>
        <w:jc w:val="center"/>
        <w:rPr>
          <w:rFonts w:ascii="GHEA Grapalat" w:eastAsia="GHEA Grapalat" w:hAnsi="GHEA Grapalat" w:cs="GHEA Grapalat"/>
          <w:b/>
        </w:rPr>
      </w:pPr>
    </w:p>
    <w:p w14:paraId="4364F2E0" w14:textId="77777777" w:rsidR="0084672F" w:rsidRDefault="0084672F" w:rsidP="008F6325">
      <w:pPr>
        <w:spacing w:line="360" w:lineRule="auto"/>
        <w:jc w:val="center"/>
        <w:rPr>
          <w:rFonts w:ascii="GHEA Grapalat" w:eastAsia="GHEA Grapalat" w:hAnsi="GHEA Grapalat" w:cs="GHEA Grapalat"/>
          <w:b/>
        </w:rPr>
      </w:pPr>
    </w:p>
    <w:p w14:paraId="5BFF84D3" w14:textId="77777777" w:rsidR="0084672F" w:rsidRDefault="0084672F" w:rsidP="008F6325">
      <w:pPr>
        <w:spacing w:line="360" w:lineRule="auto"/>
        <w:jc w:val="center"/>
        <w:rPr>
          <w:rFonts w:ascii="GHEA Grapalat" w:eastAsia="GHEA Grapalat" w:hAnsi="GHEA Grapalat" w:cs="GHEA Grapalat"/>
          <w:b/>
        </w:rPr>
      </w:pPr>
    </w:p>
    <w:p w14:paraId="1FF4DBF1" w14:textId="12C64987" w:rsidR="0084672F" w:rsidRDefault="0084672F"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A66D98" w14:textId="77777777" w:rsidR="0084672F" w:rsidRDefault="0084672F"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EC706CE"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45CFB95" w14:textId="77777777" w:rsidR="0084672F" w:rsidRPr="00FA6936"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6E2C4896" w14:textId="77777777" w:rsidR="0084672F" w:rsidRPr="00FA6936" w:rsidRDefault="0084672F"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33E98AF1" w14:textId="77777777" w:rsidR="0084672F" w:rsidRDefault="0084672F"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2184217C" w14:textId="77777777" w:rsidR="0084672F" w:rsidRDefault="0084672F" w:rsidP="008F6325">
      <w:pPr>
        <w:spacing w:line="276" w:lineRule="auto"/>
        <w:ind w:firstLine="567"/>
        <w:jc w:val="both"/>
        <w:rPr>
          <w:rFonts w:ascii="GHEA Grapalat" w:eastAsia="GHEA Grapalat" w:hAnsi="GHEA Grapalat" w:cs="GHEA Grapalat"/>
        </w:rPr>
      </w:pPr>
    </w:p>
    <w:p w14:paraId="65055508"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89BFC95"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335B074"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2DBF2131"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69207B" w14:textId="77777777" w:rsidR="0084672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140FD3B2"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3E39124E"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800E7B"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1B85DDA" w14:textId="77777777" w:rsidR="0084672F" w:rsidRDefault="0084672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8F52D85"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DFF913"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B630964"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16C4A13"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2628169"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59D6E443"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3FFBF00"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54F229E"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7EFC30A" w14:textId="77777777" w:rsidR="0084672F" w:rsidRPr="008C104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741A46F3"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F20BCD5"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5F9083B"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DBD728A"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7DFC6F7"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1EE0B95D"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2E33F123"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9B6A914" w14:textId="77777777" w:rsidR="0084672F" w:rsidRDefault="0084672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F81242F"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855D03A"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3F2220E7"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84672F" w:rsidRPr="005B15D8"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C51CA12" w14:textId="77777777" w:rsidR="0084672F" w:rsidRDefault="0084672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8C1DA5F" w14:textId="77777777" w:rsidR="0084672F" w:rsidRPr="00FA6936"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1FE35371" w14:textId="77777777" w:rsidR="0084672F" w:rsidRPr="00FA6936"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F04E339"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298E055C"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48705371"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183DF8A9"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1C79205F"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6DDBA018"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1D99B2C8"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2C6C5216" w14:textId="77777777" w:rsidR="0084672F" w:rsidRPr="00FA6936" w:rsidRDefault="0084672F"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295EF02" w14:textId="77777777" w:rsidR="0084672F" w:rsidRPr="00A66FC2" w:rsidRDefault="0084672F"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84672F" w:rsidRPr="0039302D" w:rsidRDefault="0084672F" w:rsidP="00CE3A99">
      <w:pPr>
        <w:jc w:val="both"/>
        <w:rPr>
          <w:rFonts w:ascii="GHEA Grapalat" w:hAnsi="GHEA Grapalat" w:cs="Sylfaen"/>
          <w:sz w:val="20"/>
          <w:lang w:val="hy-AM"/>
        </w:rPr>
      </w:pPr>
    </w:p>
  </w:footnote>
  <w:footnote w:id="7">
    <w:p w14:paraId="1AC0E088" w14:textId="77777777" w:rsidR="0084672F" w:rsidRPr="0015088E" w:rsidRDefault="0084672F"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D288D">
        <w:rPr>
          <w:rFonts w:ascii="GHEA Grapalat" w:hAnsi="GHEA Grapalat"/>
          <w:i/>
          <w:sz w:val="16"/>
          <w:szCs w:val="16"/>
          <w:lang w:val="hy-AM"/>
        </w:rPr>
        <w:t>եթե</w:t>
      </w:r>
      <w:r w:rsidRPr="001E7733">
        <w:rPr>
          <w:rFonts w:ascii="GHEA Grapalat" w:hAnsi="GHEA Grapalat"/>
          <w:i/>
          <w:sz w:val="16"/>
          <w:szCs w:val="16"/>
          <w:lang w:val="af-ZA"/>
        </w:rPr>
        <w:t xml:space="preserve"> </w:t>
      </w:r>
      <w:r w:rsidRPr="008D288D">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sidRPr="008D288D">
        <w:rPr>
          <w:rFonts w:ascii="GHEA Grapalat" w:hAnsi="GHEA Grapalat"/>
          <w:i/>
          <w:sz w:val="16"/>
          <w:szCs w:val="16"/>
          <w:lang w:val="hy-AM"/>
        </w:rPr>
        <w:t>ապա</w:t>
      </w:r>
      <w:r w:rsidRPr="001E7733">
        <w:rPr>
          <w:rFonts w:ascii="GHEA Grapalat" w:hAnsi="GHEA Grapalat"/>
          <w:i/>
          <w:sz w:val="16"/>
          <w:szCs w:val="16"/>
          <w:lang w:val="af-ZA"/>
        </w:rPr>
        <w:t xml:space="preserve"> </w:t>
      </w:r>
      <w:r w:rsidRPr="008D288D">
        <w:rPr>
          <w:rFonts w:ascii="GHEA Grapalat" w:hAnsi="GHEA Grapalat"/>
          <w:i/>
          <w:sz w:val="16"/>
          <w:szCs w:val="16"/>
          <w:lang w:val="hy-AM"/>
        </w:rPr>
        <w:t>տվյալ</w:t>
      </w:r>
      <w:r w:rsidRPr="001E7733">
        <w:rPr>
          <w:rFonts w:ascii="GHEA Grapalat" w:hAnsi="GHEA Grapalat"/>
          <w:i/>
          <w:sz w:val="16"/>
          <w:szCs w:val="16"/>
          <w:lang w:val="af-ZA"/>
        </w:rPr>
        <w:t xml:space="preserve"> </w:t>
      </w:r>
      <w:r w:rsidRPr="008D288D">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D288D">
        <w:rPr>
          <w:rFonts w:ascii="GHEA Grapalat" w:hAnsi="GHEA Grapalat"/>
          <w:i/>
          <w:sz w:val="16"/>
          <w:szCs w:val="16"/>
          <w:lang w:val="hy-AM"/>
        </w:rPr>
        <w:t>գծով</w:t>
      </w:r>
      <w:r w:rsidRPr="001E7733">
        <w:rPr>
          <w:rFonts w:ascii="GHEA Grapalat" w:hAnsi="GHEA Grapalat"/>
          <w:i/>
          <w:sz w:val="16"/>
          <w:szCs w:val="16"/>
          <w:lang w:val="af-ZA"/>
        </w:rPr>
        <w:t xml:space="preserve"> </w:t>
      </w:r>
      <w:r w:rsidRPr="008D288D">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D288D">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D288D">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հարկի</w:t>
      </w:r>
      <w:r w:rsidRPr="001E7733">
        <w:rPr>
          <w:rFonts w:ascii="GHEA Grapalat" w:hAnsi="GHEA Grapalat"/>
          <w:i/>
          <w:sz w:val="16"/>
          <w:szCs w:val="16"/>
          <w:lang w:val="af-ZA"/>
        </w:rPr>
        <w:t xml:space="preserve"> </w:t>
      </w:r>
      <w:r w:rsidRPr="008D288D">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D288D">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D288D">
        <w:rPr>
          <w:rFonts w:ascii="GHEA Grapalat" w:hAnsi="GHEA Grapalat"/>
          <w:i/>
          <w:sz w:val="16"/>
          <w:szCs w:val="16"/>
          <w:lang w:val="hy-AM"/>
        </w:rPr>
        <w:t>րդ</w:t>
      </w:r>
      <w:r w:rsidRPr="001E7733">
        <w:rPr>
          <w:rFonts w:ascii="GHEA Grapalat" w:hAnsi="GHEA Grapalat"/>
          <w:i/>
          <w:sz w:val="16"/>
          <w:szCs w:val="16"/>
          <w:lang w:val="af-ZA"/>
        </w:rPr>
        <w:t xml:space="preserve"> </w:t>
      </w:r>
      <w:r w:rsidRPr="008D288D">
        <w:rPr>
          <w:rFonts w:ascii="GHEA Grapalat" w:hAnsi="GHEA Grapalat"/>
          <w:i/>
          <w:sz w:val="16"/>
          <w:szCs w:val="16"/>
          <w:lang w:val="hy-AM"/>
        </w:rPr>
        <w:t>սյունակում։</w:t>
      </w:r>
    </w:p>
    <w:p w14:paraId="74728D88" w14:textId="77777777" w:rsidR="0084672F" w:rsidRPr="001E7733" w:rsidDel="00856FDE" w:rsidRDefault="0084672F" w:rsidP="00B2572B">
      <w:pPr>
        <w:pStyle w:val="af2"/>
        <w:rPr>
          <w:del w:id="11" w:author="User" w:date="2019-05-26T09:57:00Z"/>
          <w:i/>
          <w:lang w:val="af-ZA"/>
        </w:rPr>
      </w:pPr>
    </w:p>
  </w:footnote>
  <w:footnote w:id="8">
    <w:p w14:paraId="1B19426D" w14:textId="77777777" w:rsidR="0084672F" w:rsidRPr="00F50E0A" w:rsidDel="001B2C6E" w:rsidRDefault="0084672F" w:rsidP="007678FA">
      <w:pPr>
        <w:pStyle w:val="af2"/>
        <w:rPr>
          <w:del w:id="12"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9">
    <w:p w14:paraId="1B7C6EA8" w14:textId="143994EA" w:rsidR="0084672F" w:rsidRPr="007B1334" w:rsidRDefault="0084672F" w:rsidP="007678FA">
      <w:pPr>
        <w:pStyle w:val="af2"/>
        <w:jc w:val="both"/>
        <w:rPr>
          <w:rFonts w:ascii="GHEA Grapalat" w:hAnsi="GHEA Grapalat"/>
          <w:i/>
          <w:sz w:val="16"/>
          <w:szCs w:val="24"/>
          <w:lang w:val="af-ZA" w:eastAsia="en-US"/>
        </w:rPr>
      </w:pPr>
      <w:r>
        <w:rPr>
          <w:vertAlign w:val="superscript"/>
          <w:lang w:val="af-ZA"/>
        </w:rPr>
        <w:t xml:space="preserve">  </w:t>
      </w:r>
    </w:p>
    <w:p w14:paraId="0FADDC81" w14:textId="209F437A" w:rsidR="0084672F" w:rsidRPr="00BE77AC" w:rsidRDefault="0084672F"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sidRPr="00BE77AC">
        <w:rPr>
          <w:rFonts w:ascii="GHEA Grapalat" w:hAnsi="GHEA Grapalat"/>
          <w:i/>
          <w:sz w:val="16"/>
          <w:szCs w:val="24"/>
          <w:lang w:val="af-ZA" w:eastAsia="en-US"/>
        </w:rPr>
        <w:t xml:space="preserve"> </w:t>
      </w:r>
    </w:p>
    <w:p w14:paraId="07AF0A33" w14:textId="403F0A9B" w:rsidR="0084672F" w:rsidRPr="001B34B0" w:rsidDel="00343637" w:rsidRDefault="0084672F" w:rsidP="007678FA">
      <w:pPr>
        <w:pStyle w:val="af2"/>
        <w:rPr>
          <w:del w:id="13" w:author="User" w:date="2019-05-26T11:24:00Z"/>
          <w:lang w:val="hy-AM"/>
        </w:rPr>
      </w:pPr>
    </w:p>
  </w:footnote>
  <w:footnote w:id="10">
    <w:p w14:paraId="32120A5A" w14:textId="77777777" w:rsidR="0084672F" w:rsidRPr="001B34B0" w:rsidRDefault="0084672F" w:rsidP="007678FA">
      <w:pPr>
        <w:pStyle w:val="af2"/>
        <w:jc w:val="both"/>
        <w:rPr>
          <w:rFonts w:ascii="GHEA Grapalat" w:hAnsi="GHEA Grapalat"/>
          <w:i/>
          <w:sz w:val="16"/>
          <w:szCs w:val="24"/>
          <w:lang w:val="hy-AM" w:eastAsia="en-US"/>
        </w:rPr>
      </w:pPr>
      <w:r w:rsidRPr="00E81BDB">
        <w:rPr>
          <w:color w:val="FFFFFF"/>
          <w:vertAlign w:val="superscript"/>
          <w:lang w:val="hy-AM"/>
        </w:rPr>
        <w:t>35</w:t>
      </w:r>
      <w:r w:rsidRPr="00E81BDB">
        <w:rPr>
          <w:vertAlign w:val="superscript"/>
          <w:lang w:val="hy-AM"/>
        </w:rPr>
        <w:t xml:space="preserve"> 2</w:t>
      </w:r>
      <w:r w:rsidRPr="001B34B0">
        <w:rPr>
          <w:vertAlign w:val="superscript"/>
          <w:lang w:val="hy-AM"/>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84672F" w:rsidRPr="00674D33" w:rsidDel="00D90DD6" w:rsidRDefault="0084672F" w:rsidP="007678FA">
      <w:pPr>
        <w:pStyle w:val="af2"/>
        <w:jc w:val="both"/>
        <w:rPr>
          <w:del w:id="14" w:author="User" w:date="2019-05-26T11:28:00Z"/>
          <w:lang w:val="hy-AM"/>
        </w:rPr>
      </w:pPr>
      <w:r w:rsidRPr="001B34B0">
        <w:rPr>
          <w:rFonts w:ascii="GHEA Grapalat" w:hAnsi="GHEA Grapalat"/>
          <w:i/>
          <w:sz w:val="16"/>
          <w:szCs w:val="24"/>
          <w:lang w:val="hy-AM" w:eastAsia="en-US"/>
        </w:rPr>
        <w:t xml:space="preserve"> </w:t>
      </w:r>
      <w:r w:rsidRPr="001B34B0">
        <w:rPr>
          <w:rFonts w:ascii="Sylfaen" w:hAnsi="Sylfaen"/>
          <w:sz w:val="22"/>
          <w:szCs w:val="22"/>
          <w:vertAlign w:val="superscript"/>
          <w:lang w:val="hy-AM"/>
        </w:rPr>
        <w:t xml:space="preserve">   </w:t>
      </w:r>
      <w:r w:rsidRPr="001330C0">
        <w:rPr>
          <w:rFonts w:ascii="Sylfaen" w:hAnsi="Sylfaen"/>
          <w:sz w:val="22"/>
          <w:szCs w:val="22"/>
          <w:vertAlign w:val="superscript"/>
          <w:lang w:val="hy-AM"/>
        </w:rPr>
        <w:t>2</w:t>
      </w:r>
      <w:r w:rsidRPr="00674D33">
        <w:rPr>
          <w:rFonts w:ascii="Sylfaen" w:hAnsi="Sylfaen"/>
          <w:sz w:val="22"/>
          <w:szCs w:val="22"/>
          <w:vertAlign w:val="superscript"/>
          <w:lang w:val="hy-AM"/>
        </w:rPr>
        <w:t xml:space="preserve">3 </w:t>
      </w:r>
      <w:r w:rsidRPr="00FD0A95">
        <w:rPr>
          <w:rFonts w:ascii="GHEA Grapalat" w:hAnsi="GHEA Grapalat"/>
          <w:i/>
          <w:sz w:val="16"/>
          <w:szCs w:val="24"/>
          <w:lang w:val="hy-AM" w:eastAsia="en-US"/>
        </w:rPr>
        <w:t>Սույն կետը հանվում է</w:t>
      </w:r>
      <w:r w:rsidRPr="001217C7">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6726245"/>
    <w:multiLevelType w:val="hybridMultilevel"/>
    <w:tmpl w:val="9D6A86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0F255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2"/>
  </w:num>
  <w:num w:numId="26">
    <w:abstractNumId w:val="16"/>
  </w:num>
  <w:num w:numId="27">
    <w:abstractNumId w:val="21"/>
  </w:num>
  <w:num w:numId="28">
    <w:abstractNumId w:val="9"/>
  </w:num>
  <w:num w:numId="29">
    <w:abstractNumId w:val="8"/>
  </w:num>
  <w:num w:numId="30">
    <w:abstractNumId w:val="11"/>
  </w:num>
  <w:num w:numId="31">
    <w:abstractNumId w:val="20"/>
  </w:num>
  <w:num w:numId="32">
    <w:abstractNumId w:val="13"/>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433"/>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64C6"/>
    <w:rsid w:val="00017484"/>
    <w:rsid w:val="000206DA"/>
    <w:rsid w:val="00020C83"/>
    <w:rsid w:val="00021831"/>
    <w:rsid w:val="00021C2E"/>
    <w:rsid w:val="00023384"/>
    <w:rsid w:val="000238FE"/>
    <w:rsid w:val="000246E6"/>
    <w:rsid w:val="00025343"/>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A27"/>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25B0"/>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47B"/>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3FCB"/>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7C7"/>
    <w:rsid w:val="001242C4"/>
    <w:rsid w:val="00124461"/>
    <w:rsid w:val="001276C9"/>
    <w:rsid w:val="00130202"/>
    <w:rsid w:val="00130331"/>
    <w:rsid w:val="001305C6"/>
    <w:rsid w:val="00131229"/>
    <w:rsid w:val="00131DCD"/>
    <w:rsid w:val="00131E9C"/>
    <w:rsid w:val="00132FA8"/>
    <w:rsid w:val="00133A5A"/>
    <w:rsid w:val="00133A7E"/>
    <w:rsid w:val="00133CE4"/>
    <w:rsid w:val="00134D6E"/>
    <w:rsid w:val="00134DC5"/>
    <w:rsid w:val="001355F9"/>
    <w:rsid w:val="00135840"/>
    <w:rsid w:val="001369CB"/>
    <w:rsid w:val="001377BA"/>
    <w:rsid w:val="00137A5C"/>
    <w:rsid w:val="001402B5"/>
    <w:rsid w:val="0014132F"/>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4B0"/>
    <w:rsid w:val="001B36FA"/>
    <w:rsid w:val="001B37D2"/>
    <w:rsid w:val="001B3BA9"/>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1D2F"/>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60BA"/>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181"/>
    <w:rsid w:val="002273AD"/>
    <w:rsid w:val="0022770A"/>
    <w:rsid w:val="00227C9F"/>
    <w:rsid w:val="0023029D"/>
    <w:rsid w:val="00230B12"/>
    <w:rsid w:val="00230C8F"/>
    <w:rsid w:val="00231266"/>
    <w:rsid w:val="00231FE3"/>
    <w:rsid w:val="0023354E"/>
    <w:rsid w:val="00233A6A"/>
    <w:rsid w:val="00234099"/>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1E9"/>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386F"/>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689"/>
    <w:rsid w:val="002F2B23"/>
    <w:rsid w:val="002F2C5F"/>
    <w:rsid w:val="002F2CE0"/>
    <w:rsid w:val="002F35FE"/>
    <w:rsid w:val="002F6164"/>
    <w:rsid w:val="002F6FA0"/>
    <w:rsid w:val="002F7A7E"/>
    <w:rsid w:val="00301193"/>
    <w:rsid w:val="0030129D"/>
    <w:rsid w:val="0030235C"/>
    <w:rsid w:val="00303732"/>
    <w:rsid w:val="003041A8"/>
    <w:rsid w:val="00304436"/>
    <w:rsid w:val="0030462A"/>
    <w:rsid w:val="00304D64"/>
    <w:rsid w:val="003053EF"/>
    <w:rsid w:val="00305E59"/>
    <w:rsid w:val="00305F6D"/>
    <w:rsid w:val="003064D4"/>
    <w:rsid w:val="00307F3C"/>
    <w:rsid w:val="003101E4"/>
    <w:rsid w:val="00310A82"/>
    <w:rsid w:val="00310B6E"/>
    <w:rsid w:val="00310ED2"/>
    <w:rsid w:val="00311076"/>
    <w:rsid w:val="003117AD"/>
    <w:rsid w:val="003141B6"/>
    <w:rsid w:val="00316381"/>
    <w:rsid w:val="003169A4"/>
    <w:rsid w:val="0032071C"/>
    <w:rsid w:val="00321A56"/>
    <w:rsid w:val="00321B20"/>
    <w:rsid w:val="00323A43"/>
    <w:rsid w:val="00323B33"/>
    <w:rsid w:val="00324445"/>
    <w:rsid w:val="00325546"/>
    <w:rsid w:val="00325650"/>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3FA"/>
    <w:rsid w:val="00363627"/>
    <w:rsid w:val="00363E98"/>
    <w:rsid w:val="00364E7A"/>
    <w:rsid w:val="003650C5"/>
    <w:rsid w:val="00365CD2"/>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68B7"/>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B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2209"/>
    <w:rsid w:val="00422285"/>
    <w:rsid w:val="00427EAA"/>
    <w:rsid w:val="00427F2B"/>
    <w:rsid w:val="00427FFC"/>
    <w:rsid w:val="004306D6"/>
    <w:rsid w:val="00431998"/>
    <w:rsid w:val="00431EFE"/>
    <w:rsid w:val="004320F2"/>
    <w:rsid w:val="00432915"/>
    <w:rsid w:val="00433F39"/>
    <w:rsid w:val="00434D1C"/>
    <w:rsid w:val="0043558D"/>
    <w:rsid w:val="00435710"/>
    <w:rsid w:val="004361D6"/>
    <w:rsid w:val="0043641B"/>
    <w:rsid w:val="00436DF8"/>
    <w:rsid w:val="00437CDB"/>
    <w:rsid w:val="00440390"/>
    <w:rsid w:val="00440C94"/>
    <w:rsid w:val="00441C20"/>
    <w:rsid w:val="00441CC1"/>
    <w:rsid w:val="00441D04"/>
    <w:rsid w:val="00443208"/>
    <w:rsid w:val="00443B7A"/>
    <w:rsid w:val="00444069"/>
    <w:rsid w:val="004454D8"/>
    <w:rsid w:val="0044556F"/>
    <w:rsid w:val="0044660E"/>
    <w:rsid w:val="004468F9"/>
    <w:rsid w:val="00447808"/>
    <w:rsid w:val="00447FFD"/>
    <w:rsid w:val="004504F0"/>
    <w:rsid w:val="00451107"/>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345"/>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219"/>
    <w:rsid w:val="004B383E"/>
    <w:rsid w:val="004B4580"/>
    <w:rsid w:val="004B5522"/>
    <w:rsid w:val="004B61C2"/>
    <w:rsid w:val="004B6D52"/>
    <w:rsid w:val="004B7B69"/>
    <w:rsid w:val="004B7C9F"/>
    <w:rsid w:val="004C090C"/>
    <w:rsid w:val="004C17D2"/>
    <w:rsid w:val="004C1D9B"/>
    <w:rsid w:val="004C217A"/>
    <w:rsid w:val="004C35CD"/>
    <w:rsid w:val="004C3803"/>
    <w:rsid w:val="004C3A59"/>
    <w:rsid w:val="004C4CF8"/>
    <w:rsid w:val="004C5CF3"/>
    <w:rsid w:val="004C77DB"/>
    <w:rsid w:val="004D0281"/>
    <w:rsid w:val="004D0AE2"/>
    <w:rsid w:val="004D1C32"/>
    <w:rsid w:val="004D1E87"/>
    <w:rsid w:val="004D2727"/>
    <w:rsid w:val="004D28BA"/>
    <w:rsid w:val="004D2B4B"/>
    <w:rsid w:val="004D304E"/>
    <w:rsid w:val="004D3450"/>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A56"/>
    <w:rsid w:val="00530C17"/>
    <w:rsid w:val="00530DA1"/>
    <w:rsid w:val="00530F97"/>
    <w:rsid w:val="0053262C"/>
    <w:rsid w:val="00533989"/>
    <w:rsid w:val="00534342"/>
    <w:rsid w:val="00534395"/>
    <w:rsid w:val="00534468"/>
    <w:rsid w:val="005358F5"/>
    <w:rsid w:val="00535AF6"/>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0DAE"/>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3B9"/>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7C1D"/>
    <w:rsid w:val="00600DD3"/>
    <w:rsid w:val="00602064"/>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43B1"/>
    <w:rsid w:val="00626EEE"/>
    <w:rsid w:val="00627101"/>
    <w:rsid w:val="0062728A"/>
    <w:rsid w:val="00627E00"/>
    <w:rsid w:val="006309CC"/>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1FF7"/>
    <w:rsid w:val="00662165"/>
    <w:rsid w:val="00662623"/>
    <w:rsid w:val="0066296F"/>
    <w:rsid w:val="0066349B"/>
    <w:rsid w:val="006657A3"/>
    <w:rsid w:val="006657EE"/>
    <w:rsid w:val="00667A56"/>
    <w:rsid w:val="00670544"/>
    <w:rsid w:val="0067102D"/>
    <w:rsid w:val="00671A82"/>
    <w:rsid w:val="00672101"/>
    <w:rsid w:val="0067229B"/>
    <w:rsid w:val="006748F2"/>
    <w:rsid w:val="00674D33"/>
    <w:rsid w:val="0067579A"/>
    <w:rsid w:val="00676178"/>
    <w:rsid w:val="006768CC"/>
    <w:rsid w:val="00677658"/>
    <w:rsid w:val="00677C72"/>
    <w:rsid w:val="006818C6"/>
    <w:rsid w:val="00684F74"/>
    <w:rsid w:val="00685962"/>
    <w:rsid w:val="00685A30"/>
    <w:rsid w:val="00685C48"/>
    <w:rsid w:val="0069087A"/>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D77"/>
    <w:rsid w:val="006C0EE9"/>
    <w:rsid w:val="006C1293"/>
    <w:rsid w:val="006C12EC"/>
    <w:rsid w:val="006C135E"/>
    <w:rsid w:val="006C1D25"/>
    <w:rsid w:val="006C3115"/>
    <w:rsid w:val="006C3873"/>
    <w:rsid w:val="006C3909"/>
    <w:rsid w:val="006C47F0"/>
    <w:rsid w:val="006C5C0C"/>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6F74EE"/>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27F4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B6DA2"/>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14E8"/>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193"/>
    <w:rsid w:val="00842193"/>
    <w:rsid w:val="00842411"/>
    <w:rsid w:val="00842BB1"/>
    <w:rsid w:val="00842CDF"/>
    <w:rsid w:val="00842DEA"/>
    <w:rsid w:val="008435A4"/>
    <w:rsid w:val="008435DB"/>
    <w:rsid w:val="00843892"/>
    <w:rsid w:val="00844434"/>
    <w:rsid w:val="00845AA5"/>
    <w:rsid w:val="00846017"/>
    <w:rsid w:val="0084672F"/>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CB8"/>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603"/>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88D"/>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28D"/>
    <w:rsid w:val="0094544B"/>
    <w:rsid w:val="0094684E"/>
    <w:rsid w:val="009471C4"/>
    <w:rsid w:val="00947D03"/>
    <w:rsid w:val="00950B4A"/>
    <w:rsid w:val="0095176C"/>
    <w:rsid w:val="0095199F"/>
    <w:rsid w:val="00953F12"/>
    <w:rsid w:val="0095473B"/>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9D6"/>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0D6D"/>
    <w:rsid w:val="009813C4"/>
    <w:rsid w:val="00981540"/>
    <w:rsid w:val="00981DA6"/>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4090"/>
    <w:rsid w:val="009A5190"/>
    <w:rsid w:val="009A73D5"/>
    <w:rsid w:val="009A796C"/>
    <w:rsid w:val="009A7E8F"/>
    <w:rsid w:val="009B0273"/>
    <w:rsid w:val="009B0824"/>
    <w:rsid w:val="009B0DA1"/>
    <w:rsid w:val="009B3CA3"/>
    <w:rsid w:val="009B5889"/>
    <w:rsid w:val="009B58F7"/>
    <w:rsid w:val="009B5ED1"/>
    <w:rsid w:val="009B6D58"/>
    <w:rsid w:val="009C06A2"/>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347D"/>
    <w:rsid w:val="009F4638"/>
    <w:rsid w:val="009F5D9B"/>
    <w:rsid w:val="009F64A7"/>
    <w:rsid w:val="009F650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4FD5"/>
    <w:rsid w:val="00A45662"/>
    <w:rsid w:val="00A45946"/>
    <w:rsid w:val="00A45D0A"/>
    <w:rsid w:val="00A4729F"/>
    <w:rsid w:val="00A47722"/>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245"/>
    <w:rsid w:val="00A779D8"/>
    <w:rsid w:val="00A8134C"/>
    <w:rsid w:val="00A81620"/>
    <w:rsid w:val="00A81DD5"/>
    <w:rsid w:val="00A821AE"/>
    <w:rsid w:val="00A8328A"/>
    <w:rsid w:val="00A85E5D"/>
    <w:rsid w:val="00A87140"/>
    <w:rsid w:val="00A905A7"/>
    <w:rsid w:val="00A921FF"/>
    <w:rsid w:val="00A93710"/>
    <w:rsid w:val="00A95492"/>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0F4"/>
    <w:rsid w:val="00AB3FCD"/>
    <w:rsid w:val="00AB3FFE"/>
    <w:rsid w:val="00AB5AF2"/>
    <w:rsid w:val="00AB5C0E"/>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48AE"/>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DC9"/>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2A9F"/>
    <w:rsid w:val="00B2394E"/>
    <w:rsid w:val="00B25447"/>
    <w:rsid w:val="00B2561E"/>
    <w:rsid w:val="00B2572B"/>
    <w:rsid w:val="00B25FC4"/>
    <w:rsid w:val="00B26428"/>
    <w:rsid w:val="00B2681D"/>
    <w:rsid w:val="00B2752E"/>
    <w:rsid w:val="00B278B6"/>
    <w:rsid w:val="00B30994"/>
    <w:rsid w:val="00B316B3"/>
    <w:rsid w:val="00B32124"/>
    <w:rsid w:val="00B3238E"/>
    <w:rsid w:val="00B323FD"/>
    <w:rsid w:val="00B32C46"/>
    <w:rsid w:val="00B333DF"/>
    <w:rsid w:val="00B3447F"/>
    <w:rsid w:val="00B36E56"/>
    <w:rsid w:val="00B37250"/>
    <w:rsid w:val="00B40121"/>
    <w:rsid w:val="00B40233"/>
    <w:rsid w:val="00B413A8"/>
    <w:rsid w:val="00B41820"/>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BCB"/>
    <w:rsid w:val="00B872AD"/>
    <w:rsid w:val="00B9100A"/>
    <w:rsid w:val="00B925B0"/>
    <w:rsid w:val="00B941D0"/>
    <w:rsid w:val="00B9464D"/>
    <w:rsid w:val="00B9559C"/>
    <w:rsid w:val="00B95FE0"/>
    <w:rsid w:val="00B96B73"/>
    <w:rsid w:val="00B97237"/>
    <w:rsid w:val="00B975FA"/>
    <w:rsid w:val="00B9796D"/>
    <w:rsid w:val="00B97D91"/>
    <w:rsid w:val="00BA020D"/>
    <w:rsid w:val="00BA2559"/>
    <w:rsid w:val="00BA2FE7"/>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75B"/>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0EA"/>
    <w:rsid w:val="00BF4538"/>
    <w:rsid w:val="00BF46D6"/>
    <w:rsid w:val="00BF4FFD"/>
    <w:rsid w:val="00BF5421"/>
    <w:rsid w:val="00BF74AB"/>
    <w:rsid w:val="00BF762F"/>
    <w:rsid w:val="00BF7D70"/>
    <w:rsid w:val="00C008F7"/>
    <w:rsid w:val="00C00E33"/>
    <w:rsid w:val="00C010D8"/>
    <w:rsid w:val="00C0193C"/>
    <w:rsid w:val="00C024D3"/>
    <w:rsid w:val="00C029B6"/>
    <w:rsid w:val="00C02D7B"/>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E8F"/>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B6F"/>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B4C"/>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5F1E"/>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1702"/>
    <w:rsid w:val="00D11D05"/>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164"/>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0CC"/>
    <w:rsid w:val="00DA41B1"/>
    <w:rsid w:val="00DA687B"/>
    <w:rsid w:val="00DA6C97"/>
    <w:rsid w:val="00DB01A7"/>
    <w:rsid w:val="00DB0602"/>
    <w:rsid w:val="00DB10F0"/>
    <w:rsid w:val="00DB26AF"/>
    <w:rsid w:val="00DB2BCC"/>
    <w:rsid w:val="00DB3E17"/>
    <w:rsid w:val="00DB41B7"/>
    <w:rsid w:val="00DB4273"/>
    <w:rsid w:val="00DB445B"/>
    <w:rsid w:val="00DB4CC7"/>
    <w:rsid w:val="00DB64C8"/>
    <w:rsid w:val="00DB6D02"/>
    <w:rsid w:val="00DC1B3F"/>
    <w:rsid w:val="00DC3470"/>
    <w:rsid w:val="00DC3991"/>
    <w:rsid w:val="00DC39B5"/>
    <w:rsid w:val="00DC5332"/>
    <w:rsid w:val="00DC567F"/>
    <w:rsid w:val="00DC59F5"/>
    <w:rsid w:val="00DC6663"/>
    <w:rsid w:val="00DC6FEB"/>
    <w:rsid w:val="00DC769E"/>
    <w:rsid w:val="00DC7A3F"/>
    <w:rsid w:val="00DD1762"/>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2B7A"/>
    <w:rsid w:val="00DE3528"/>
    <w:rsid w:val="00DE3538"/>
    <w:rsid w:val="00DE3C28"/>
    <w:rsid w:val="00DE4085"/>
    <w:rsid w:val="00DE5B89"/>
    <w:rsid w:val="00DE65EA"/>
    <w:rsid w:val="00DE7B31"/>
    <w:rsid w:val="00DE7F8F"/>
    <w:rsid w:val="00DF0D0A"/>
    <w:rsid w:val="00DF11C4"/>
    <w:rsid w:val="00DF1625"/>
    <w:rsid w:val="00DF19A1"/>
    <w:rsid w:val="00DF4927"/>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18"/>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7232"/>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20F7"/>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3018"/>
    <w:rsid w:val="00E84171"/>
    <w:rsid w:val="00E85A49"/>
    <w:rsid w:val="00E86E71"/>
    <w:rsid w:val="00E90E72"/>
    <w:rsid w:val="00E90FD0"/>
    <w:rsid w:val="00E91FB2"/>
    <w:rsid w:val="00E92272"/>
    <w:rsid w:val="00E92BAA"/>
    <w:rsid w:val="00E93CA2"/>
    <w:rsid w:val="00E93D51"/>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4ACD"/>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6D7A"/>
    <w:rsid w:val="00EE0172"/>
    <w:rsid w:val="00EE09A4"/>
    <w:rsid w:val="00EE0EB3"/>
    <w:rsid w:val="00EE0EF1"/>
    <w:rsid w:val="00EE11C5"/>
    <w:rsid w:val="00EE1E28"/>
    <w:rsid w:val="00EE2663"/>
    <w:rsid w:val="00EE55F5"/>
    <w:rsid w:val="00EE5855"/>
    <w:rsid w:val="00EE5A09"/>
    <w:rsid w:val="00EE5CC5"/>
    <w:rsid w:val="00EE7019"/>
    <w:rsid w:val="00EE73A8"/>
    <w:rsid w:val="00EE79A5"/>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925"/>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2152"/>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792"/>
    <w:rsid w:val="00F85DFC"/>
    <w:rsid w:val="00F85F62"/>
    <w:rsid w:val="00F86162"/>
    <w:rsid w:val="00F86ED5"/>
    <w:rsid w:val="00F871C2"/>
    <w:rsid w:val="00F87473"/>
    <w:rsid w:val="00F914CF"/>
    <w:rsid w:val="00F92DF7"/>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C3D"/>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1F4"/>
    <w:rsid w:val="00FE54DC"/>
    <w:rsid w:val="00FE5743"/>
    <w:rsid w:val="00FE5A69"/>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153578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26299094">
      <w:bodyDiv w:val="1"/>
      <w:marLeft w:val="0"/>
      <w:marRight w:val="0"/>
      <w:marTop w:val="0"/>
      <w:marBottom w:val="0"/>
      <w:divBdr>
        <w:top w:val="none" w:sz="0" w:space="0" w:color="auto"/>
        <w:left w:val="none" w:sz="0" w:space="0" w:color="auto"/>
        <w:bottom w:val="none" w:sz="0" w:space="0" w:color="auto"/>
        <w:right w:val="none" w:sz="0" w:space="0" w:color="auto"/>
      </w:divBdr>
    </w:div>
    <w:div w:id="128103715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45306668">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66712498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BDD30-F503-4A89-B333-11F187B98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70</Pages>
  <Words>19669</Words>
  <Characters>112118</Characters>
  <Application>Microsoft Office Word</Application>
  <DocSecurity>0</DocSecurity>
  <Lines>934</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https:/mul2-minfin.gov.am/tasks/478235/oneclick/Carayutyun_txtayin (2).docx?token=59d5c437d514e53bc9cba29422ea3725</cp:keywords>
  <cp:lastModifiedBy>HP</cp:lastModifiedBy>
  <cp:revision>38</cp:revision>
  <cp:lastPrinted>2018-02-16T07:12:00Z</cp:lastPrinted>
  <dcterms:created xsi:type="dcterms:W3CDTF">2022-08-05T07:39:00Z</dcterms:created>
  <dcterms:modified xsi:type="dcterms:W3CDTF">2024-08-21T03:31:00Z</dcterms:modified>
</cp:coreProperties>
</file>