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C3265F" w14:textId="77777777" w:rsidR="00751025" w:rsidRPr="004A2C83" w:rsidRDefault="00751025" w:rsidP="00662867">
      <w:pPr>
        <w:widowControl w:val="0"/>
        <w:ind w:firstLine="567"/>
        <w:contextualSpacing/>
        <w:jc w:val="right"/>
        <w:rPr>
          <w:rFonts w:ascii="Sylfaen" w:hAnsi="Sylfaen" w:cs="Sylfaen"/>
          <w:i/>
          <w:sz w:val="22"/>
          <w:szCs w:val="22"/>
        </w:rPr>
      </w:pPr>
      <w:r w:rsidRPr="004A2C83">
        <w:rPr>
          <w:rFonts w:ascii="Sylfaen" w:hAnsi="Sylfaen"/>
          <w:i/>
          <w:sz w:val="22"/>
          <w:szCs w:val="22"/>
        </w:rPr>
        <w:t>Приложение №7</w:t>
      </w:r>
    </w:p>
    <w:p w14:paraId="73A3F3C8" w14:textId="77777777" w:rsidR="00751025" w:rsidRPr="004A2C83" w:rsidRDefault="00751025" w:rsidP="00662867">
      <w:pPr>
        <w:widowControl w:val="0"/>
        <w:ind w:firstLine="567"/>
        <w:contextualSpacing/>
        <w:jc w:val="right"/>
        <w:rPr>
          <w:rFonts w:ascii="Sylfaen" w:hAnsi="Sylfaen" w:cs="Sylfaen"/>
          <w:i/>
          <w:sz w:val="22"/>
          <w:szCs w:val="22"/>
        </w:rPr>
      </w:pPr>
      <w:r w:rsidRPr="004A2C83">
        <w:rPr>
          <w:rFonts w:ascii="Sylfaen" w:hAnsi="Sylfaen"/>
          <w:i/>
          <w:sz w:val="22"/>
          <w:szCs w:val="22"/>
        </w:rPr>
        <w:t xml:space="preserve">к приказу Министра финансов РА </w:t>
      </w:r>
      <w:r w:rsidRPr="004A2C83">
        <w:rPr>
          <w:rFonts w:ascii="Sylfaen" w:hAnsi="Sylfaen" w:cs="Sylfaen"/>
          <w:i/>
          <w:sz w:val="22"/>
          <w:szCs w:val="22"/>
        </w:rPr>
        <w:br/>
      </w:r>
      <w:r w:rsidRPr="004A2C83">
        <w:rPr>
          <w:rFonts w:ascii="Sylfaen" w:hAnsi="Sylfaen"/>
          <w:i/>
          <w:sz w:val="22"/>
          <w:szCs w:val="22"/>
        </w:rPr>
        <w:t xml:space="preserve">от 1-ого марта 2023 года № </w:t>
      </w:r>
      <w:r w:rsidRPr="004A2C83">
        <w:rPr>
          <w:rFonts w:ascii="Sylfaen" w:hAnsi="Sylfaen"/>
          <w:i/>
          <w:sz w:val="22"/>
          <w:szCs w:val="22"/>
          <w:lang w:val="hy-AM"/>
        </w:rPr>
        <w:t>87-</w:t>
      </w:r>
      <w:r w:rsidRPr="004A2C83">
        <w:rPr>
          <w:rFonts w:ascii="Sylfaen" w:hAnsi="Sylfaen"/>
          <w:i/>
          <w:sz w:val="22"/>
          <w:szCs w:val="22"/>
        </w:rPr>
        <w:t>A</w:t>
      </w:r>
    </w:p>
    <w:p w14:paraId="7EE87F03" w14:textId="45D63538" w:rsidR="00751025" w:rsidRPr="004A2C83" w:rsidRDefault="00662867" w:rsidP="00662867">
      <w:pPr>
        <w:widowControl w:val="0"/>
        <w:tabs>
          <w:tab w:val="left" w:pos="6756"/>
        </w:tabs>
        <w:spacing w:line="360" w:lineRule="auto"/>
        <w:ind w:firstLine="567"/>
        <w:rPr>
          <w:rFonts w:ascii="Sylfaen" w:hAnsi="Sylfaen"/>
          <w:i/>
        </w:rPr>
      </w:pPr>
      <w:r w:rsidRPr="00F658AE">
        <w:rPr>
          <w:rFonts w:ascii="Sylfaen" w:hAnsi="Sylfaen" w:cs="Sylfaen"/>
          <w:i/>
        </w:rPr>
        <w:t xml:space="preserve">                                                  </w:t>
      </w:r>
      <w:r w:rsidR="00751025" w:rsidRPr="004A2C83">
        <w:rPr>
          <w:rFonts w:ascii="Sylfaen" w:hAnsi="Sylfaen"/>
        </w:rPr>
        <w:t>ОБЪЯВЛЕНИЕ</w:t>
      </w:r>
    </w:p>
    <w:p w14:paraId="385D8B34" w14:textId="77777777" w:rsidR="00751025" w:rsidRPr="004A2C83" w:rsidRDefault="00751025" w:rsidP="00662867">
      <w:pPr>
        <w:pStyle w:val="a3"/>
        <w:widowControl w:val="0"/>
        <w:spacing w:line="240" w:lineRule="auto"/>
        <w:ind w:firstLine="0"/>
        <w:jc w:val="center"/>
        <w:rPr>
          <w:rFonts w:ascii="Sylfaen" w:hAnsi="Sylfaen"/>
          <w:i w:val="0"/>
          <w:sz w:val="24"/>
          <w:szCs w:val="24"/>
        </w:rPr>
      </w:pPr>
      <w:r w:rsidRPr="004A2C83">
        <w:rPr>
          <w:rFonts w:ascii="Sylfaen" w:hAnsi="Sylfaen"/>
          <w:i w:val="0"/>
          <w:sz w:val="24"/>
          <w:szCs w:val="24"/>
        </w:rPr>
        <w:t>ОБ ОТКРЫТОМ КОНКУРСЕ</w:t>
      </w:r>
      <w:r w:rsidRPr="004A2C83">
        <w:rPr>
          <w:rStyle w:val="af6"/>
          <w:rFonts w:ascii="Sylfaen" w:hAnsi="Sylfaen"/>
          <w:i w:val="0"/>
          <w:sz w:val="24"/>
          <w:szCs w:val="24"/>
        </w:rPr>
        <w:footnoteReference w:customMarkFollows="1" w:id="1"/>
        <w:t>*</w:t>
      </w:r>
    </w:p>
    <w:p w14:paraId="77B22021" w14:textId="77777777" w:rsidR="00751025" w:rsidRPr="004A2C83" w:rsidRDefault="00751025" w:rsidP="00662867">
      <w:pPr>
        <w:pStyle w:val="a3"/>
        <w:widowControl w:val="0"/>
        <w:spacing w:line="240" w:lineRule="auto"/>
        <w:ind w:firstLine="0"/>
        <w:jc w:val="center"/>
        <w:rPr>
          <w:rFonts w:ascii="Sylfaen" w:hAnsi="Sylfaen"/>
          <w:i w:val="0"/>
          <w:sz w:val="24"/>
          <w:szCs w:val="24"/>
        </w:rPr>
      </w:pPr>
    </w:p>
    <w:p w14:paraId="078794D1" w14:textId="34656B1F" w:rsidR="00751025" w:rsidRPr="004A2C83" w:rsidRDefault="00751025" w:rsidP="00662867">
      <w:pPr>
        <w:pStyle w:val="a3"/>
        <w:widowControl w:val="0"/>
        <w:spacing w:line="240" w:lineRule="auto"/>
        <w:jc w:val="center"/>
        <w:rPr>
          <w:rFonts w:ascii="Sylfaen" w:hAnsi="Sylfaen"/>
          <w:i w:val="0"/>
          <w:sz w:val="22"/>
          <w:szCs w:val="22"/>
        </w:rPr>
      </w:pPr>
      <w:r w:rsidRPr="004A2C83">
        <w:rPr>
          <w:rFonts w:ascii="Sylfaen" w:hAnsi="Sylfaen"/>
          <w:i w:val="0"/>
          <w:sz w:val="22"/>
          <w:szCs w:val="22"/>
        </w:rPr>
        <w:t>Настоящий текст объявления утвержден Решением Оценочной Коми</w:t>
      </w:r>
      <w:r w:rsidR="005F30DA">
        <w:rPr>
          <w:rFonts w:ascii="Sylfaen" w:hAnsi="Sylfaen"/>
          <w:i w:val="0"/>
          <w:sz w:val="22"/>
          <w:szCs w:val="22"/>
        </w:rPr>
        <w:t>ссии от "</w:t>
      </w:r>
      <w:r w:rsidR="006B6567" w:rsidRPr="006B6567">
        <w:rPr>
          <w:rFonts w:ascii="Sylfaen" w:hAnsi="Sylfaen"/>
          <w:i w:val="0"/>
          <w:sz w:val="22"/>
          <w:szCs w:val="22"/>
        </w:rPr>
        <w:t>0</w:t>
      </w:r>
      <w:r w:rsidR="0021604B" w:rsidRPr="0021604B">
        <w:rPr>
          <w:rFonts w:ascii="Sylfaen" w:hAnsi="Sylfaen"/>
          <w:i w:val="0"/>
          <w:sz w:val="22"/>
          <w:szCs w:val="22"/>
        </w:rPr>
        <w:t>9</w:t>
      </w:r>
      <w:r w:rsidR="00ED0009">
        <w:rPr>
          <w:rFonts w:ascii="Sylfaen" w:hAnsi="Sylfaen"/>
          <w:i w:val="0"/>
          <w:sz w:val="22"/>
          <w:szCs w:val="22"/>
        </w:rPr>
        <w:t>" "</w:t>
      </w:r>
      <w:r w:rsidR="006B6567" w:rsidRPr="006B6567">
        <w:rPr>
          <w:rFonts w:ascii="Sylfaen" w:hAnsi="Sylfaen"/>
          <w:i w:val="0"/>
          <w:sz w:val="22"/>
          <w:szCs w:val="22"/>
        </w:rPr>
        <w:t>сентябрь</w:t>
      </w:r>
      <w:r w:rsidR="00ED0009">
        <w:rPr>
          <w:rFonts w:ascii="Sylfaen" w:hAnsi="Sylfaen"/>
          <w:i w:val="0"/>
          <w:sz w:val="22"/>
          <w:szCs w:val="22"/>
        </w:rPr>
        <w:t>" 2024 года "</w:t>
      </w:r>
      <w:r w:rsidR="00ED0009">
        <w:rPr>
          <w:rFonts w:ascii="Sylfaen" w:hAnsi="Sylfaen"/>
          <w:i w:val="0"/>
          <w:sz w:val="22"/>
          <w:szCs w:val="22"/>
          <w:lang w:val="hy-AM"/>
        </w:rPr>
        <w:t>2</w:t>
      </w:r>
      <w:r w:rsidRPr="004A2C83">
        <w:rPr>
          <w:rFonts w:ascii="Sylfaen" w:hAnsi="Sylfaen"/>
          <w:i w:val="0"/>
          <w:sz w:val="22"/>
          <w:szCs w:val="22"/>
        </w:rPr>
        <w:t xml:space="preserve">" </w:t>
      </w:r>
    </w:p>
    <w:p w14:paraId="7764CF18" w14:textId="386703F5" w:rsidR="00751025" w:rsidRPr="004A2C83" w:rsidRDefault="00751025" w:rsidP="00662867">
      <w:pPr>
        <w:pStyle w:val="a3"/>
        <w:widowControl w:val="0"/>
        <w:spacing w:line="240" w:lineRule="auto"/>
        <w:jc w:val="center"/>
        <w:rPr>
          <w:rFonts w:ascii="Sylfaen" w:hAnsi="Sylfaen"/>
          <w:b/>
          <w:i w:val="0"/>
          <w:sz w:val="22"/>
          <w:szCs w:val="22"/>
        </w:rPr>
      </w:pPr>
      <w:r w:rsidRPr="004A2C83">
        <w:rPr>
          <w:rFonts w:ascii="Sylfaen" w:hAnsi="Sylfaen"/>
          <w:i w:val="0"/>
          <w:sz w:val="22"/>
          <w:szCs w:val="22"/>
        </w:rPr>
        <w:t xml:space="preserve">Код процедуры </w:t>
      </w:r>
      <w:r w:rsidR="00662867">
        <w:rPr>
          <w:rFonts w:ascii="Sylfaen" w:hAnsi="Sylfaen"/>
          <w:b/>
          <w:bCs/>
          <w:i w:val="0"/>
          <w:sz w:val="22"/>
          <w:szCs w:val="22"/>
        </w:rPr>
        <w:t>(</w:t>
      </w:r>
      <w:r w:rsidR="006B6567">
        <w:rPr>
          <w:rFonts w:ascii="Sylfaen" w:hAnsi="Sylfaen"/>
          <w:b/>
          <w:bCs/>
          <w:i w:val="0"/>
          <w:sz w:val="22"/>
          <w:szCs w:val="22"/>
        </w:rPr>
        <w:t>GAVTO-GHAPDZB-24/</w:t>
      </w:r>
      <w:proofErr w:type="gramStart"/>
      <w:r w:rsidR="006B6567">
        <w:rPr>
          <w:rFonts w:ascii="Sylfaen" w:hAnsi="Sylfaen"/>
          <w:b/>
          <w:bCs/>
          <w:i w:val="0"/>
          <w:sz w:val="22"/>
          <w:szCs w:val="22"/>
        </w:rPr>
        <w:t>013</w:t>
      </w:r>
      <w:r w:rsidR="00662867">
        <w:rPr>
          <w:rFonts w:ascii="Sylfaen" w:hAnsi="Sylfaen"/>
          <w:b/>
          <w:bCs/>
          <w:i w:val="0"/>
          <w:sz w:val="22"/>
          <w:szCs w:val="22"/>
        </w:rPr>
        <w:t>)(</w:t>
      </w:r>
      <w:proofErr w:type="gramEnd"/>
      <w:r w:rsidR="00662867">
        <w:rPr>
          <w:rFonts w:ascii="Sylfaen" w:hAnsi="Sylfaen"/>
          <w:b/>
          <w:bCs/>
          <w:i w:val="0"/>
          <w:sz w:val="22"/>
          <w:szCs w:val="22"/>
        </w:rPr>
        <w:t xml:space="preserve"> </w:t>
      </w:r>
      <w:r w:rsidR="006B6567">
        <w:rPr>
          <w:rFonts w:ascii="Sylfaen" w:hAnsi="Sylfaen"/>
          <w:b/>
          <w:bCs/>
          <w:i w:val="0"/>
          <w:sz w:val="22"/>
          <w:szCs w:val="22"/>
        </w:rPr>
        <w:t>ԳԱՎՏՈ-ԳՀԱՊՁԲ-24/013</w:t>
      </w:r>
      <w:r w:rsidR="00662867">
        <w:rPr>
          <w:rFonts w:ascii="Sylfaen" w:hAnsi="Sylfaen"/>
          <w:b/>
          <w:bCs/>
          <w:i w:val="0"/>
          <w:sz w:val="22"/>
          <w:szCs w:val="22"/>
        </w:rPr>
        <w:t>)</w:t>
      </w:r>
    </w:p>
    <w:p w14:paraId="00682997" w14:textId="77777777" w:rsidR="00751025" w:rsidRPr="004A2C83" w:rsidRDefault="00751025" w:rsidP="00662867">
      <w:pPr>
        <w:pStyle w:val="aa"/>
        <w:widowControl w:val="0"/>
        <w:spacing w:after="0"/>
        <w:ind w:right="-7" w:firstLine="567"/>
        <w:rPr>
          <w:rFonts w:ascii="Sylfaen" w:hAnsi="Sylfaen"/>
          <w:i/>
          <w:sz w:val="22"/>
          <w:szCs w:val="22"/>
        </w:rPr>
      </w:pPr>
      <w:r w:rsidRPr="004A2C83">
        <w:rPr>
          <w:rFonts w:ascii="Sylfaen" w:hAnsi="Sylfaen"/>
          <w:sz w:val="22"/>
          <w:szCs w:val="22"/>
        </w:rPr>
        <w:t>Заказчик</w:t>
      </w:r>
      <w:r w:rsidRPr="004A2C83">
        <w:rPr>
          <w:rFonts w:ascii="Sylfaen" w:hAnsi="Sylfaen"/>
          <w:sz w:val="22"/>
          <w:szCs w:val="22"/>
          <w:lang w:val="hy-AM"/>
        </w:rPr>
        <w:t xml:space="preserve"> </w:t>
      </w:r>
      <w:r w:rsidRPr="004A2C83">
        <w:rPr>
          <w:rFonts w:ascii="Sylfaen" w:hAnsi="Sylfaen"/>
          <w:sz w:val="22"/>
          <w:szCs w:val="22"/>
        </w:rPr>
        <w:t>«</w:t>
      </w:r>
      <w:proofErr w:type="spellStart"/>
      <w:r w:rsidR="00EA2987">
        <w:rPr>
          <w:rFonts w:ascii="Sylfaen" w:hAnsi="Sylfaen"/>
          <w:sz w:val="22"/>
          <w:szCs w:val="22"/>
        </w:rPr>
        <w:t>Гюмру</w:t>
      </w:r>
      <w:proofErr w:type="spellEnd"/>
      <w:r w:rsidR="00EA2987">
        <w:rPr>
          <w:rFonts w:ascii="Sylfaen" w:hAnsi="Sylfaen"/>
          <w:sz w:val="22"/>
          <w:szCs w:val="22"/>
        </w:rPr>
        <w:t xml:space="preserve"> автобус</w:t>
      </w:r>
      <w:r w:rsidRPr="004A2C83">
        <w:rPr>
          <w:rFonts w:ascii="Sylfaen" w:hAnsi="Sylfaen"/>
          <w:sz w:val="22"/>
          <w:szCs w:val="22"/>
        </w:rPr>
        <w:t xml:space="preserve">» </w:t>
      </w:r>
      <w:r w:rsidR="00EA2987">
        <w:rPr>
          <w:rFonts w:ascii="Sylfaen" w:hAnsi="Sylfaen"/>
          <w:sz w:val="22"/>
          <w:szCs w:val="22"/>
        </w:rPr>
        <w:t>ЗАО</w:t>
      </w:r>
      <w:r w:rsidRPr="004A2C83">
        <w:rPr>
          <w:rFonts w:ascii="Sylfaen" w:hAnsi="Sylfaen"/>
          <w:sz w:val="22"/>
          <w:szCs w:val="22"/>
        </w:rPr>
        <w:t xml:space="preserve">, </w:t>
      </w:r>
      <w:r w:rsidR="00EA2987">
        <w:rPr>
          <w:rFonts w:ascii="Sylfaen" w:hAnsi="Sylfaen"/>
          <w:sz w:val="22"/>
          <w:szCs w:val="22"/>
          <w:lang w:val="hy-AM"/>
        </w:rPr>
        <w:t>Г</w:t>
      </w:r>
      <w:r w:rsidRPr="004A2C83">
        <w:rPr>
          <w:rFonts w:ascii="Sylfaen" w:hAnsi="Sylfaen"/>
          <w:sz w:val="22"/>
          <w:szCs w:val="22"/>
        </w:rPr>
        <w:t xml:space="preserve">находящийся по адресу </w:t>
      </w:r>
      <w:r w:rsidR="00EA2987">
        <w:rPr>
          <w:rFonts w:ascii="Sylfaen" w:hAnsi="Sylfaen"/>
          <w:sz w:val="22"/>
          <w:szCs w:val="22"/>
          <w:lang w:val="hy-AM"/>
        </w:rPr>
        <w:t>РА Ширакский область, г. Гюмри Гандилян 5/</w:t>
      </w:r>
      <w:proofErr w:type="gramStart"/>
      <w:r w:rsidR="00EA2987">
        <w:rPr>
          <w:rFonts w:ascii="Sylfaen" w:hAnsi="Sylfaen"/>
          <w:sz w:val="22"/>
          <w:szCs w:val="22"/>
          <w:lang w:val="hy-AM"/>
        </w:rPr>
        <w:t>4</w:t>
      </w:r>
      <w:r w:rsidRPr="004A2C83" w:rsidDel="00FA49AF">
        <w:rPr>
          <w:rFonts w:ascii="Sylfaen" w:hAnsi="Sylfaen"/>
          <w:sz w:val="22"/>
          <w:szCs w:val="22"/>
        </w:rPr>
        <w:t xml:space="preserve"> </w:t>
      </w:r>
      <w:r w:rsidRPr="004A2C83">
        <w:rPr>
          <w:rFonts w:ascii="Sylfaen" w:hAnsi="Sylfaen"/>
          <w:sz w:val="22"/>
          <w:szCs w:val="22"/>
          <w:lang w:val="hy-AM"/>
        </w:rPr>
        <w:t xml:space="preserve"> </w:t>
      </w:r>
      <w:r w:rsidRPr="004A2C83">
        <w:rPr>
          <w:rFonts w:ascii="Sylfaen" w:hAnsi="Sylfaen"/>
          <w:sz w:val="22"/>
          <w:szCs w:val="22"/>
        </w:rPr>
        <w:t>объявляет</w:t>
      </w:r>
      <w:proofErr w:type="gramEnd"/>
      <w:r w:rsidRPr="004A2C83">
        <w:rPr>
          <w:rFonts w:ascii="Sylfaen" w:hAnsi="Sylfaen"/>
          <w:sz w:val="22"/>
          <w:szCs w:val="22"/>
        </w:rPr>
        <w:t xml:space="preserve"> открытый конкурс, который проводится одним этапом.</w:t>
      </w:r>
    </w:p>
    <w:p w14:paraId="371031D7" w14:textId="3E3739C8" w:rsidR="00751025" w:rsidRPr="004A2C83" w:rsidRDefault="00751025" w:rsidP="00662867">
      <w:pPr>
        <w:pStyle w:val="a3"/>
        <w:widowControl w:val="0"/>
        <w:spacing w:line="240" w:lineRule="auto"/>
        <w:ind w:firstLine="567"/>
        <w:rPr>
          <w:rFonts w:ascii="Sylfaen" w:hAnsi="Sylfaen"/>
          <w:i w:val="0"/>
          <w:sz w:val="22"/>
          <w:szCs w:val="22"/>
        </w:rPr>
      </w:pPr>
      <w:r w:rsidRPr="004A2C83">
        <w:rPr>
          <w:rFonts w:ascii="Sylfaen" w:hAnsi="Sylfaen"/>
          <w:sz w:val="22"/>
          <w:szCs w:val="22"/>
        </w:rPr>
        <w:t>Участнику, отобранному по итогам настоящей процедуры, в</w:t>
      </w:r>
      <w:r w:rsidRPr="004A2C83">
        <w:rPr>
          <w:rFonts w:ascii="Sylfaen" w:hAnsi="Sylfaen" w:cs="Courier New"/>
          <w:sz w:val="22"/>
          <w:szCs w:val="22"/>
          <w:lang w:val="en-US"/>
        </w:rPr>
        <w:t> </w:t>
      </w:r>
      <w:r w:rsidRPr="004A2C83">
        <w:rPr>
          <w:rFonts w:ascii="Sylfaen" w:hAnsi="Sylfaen"/>
          <w:spacing w:val="6"/>
          <w:sz w:val="22"/>
          <w:szCs w:val="22"/>
        </w:rPr>
        <w:t>установленном</w:t>
      </w:r>
      <w:r w:rsidRPr="004A2C83">
        <w:rPr>
          <w:rFonts w:ascii="Sylfaen" w:hAnsi="Sylfaen" w:cs="Courier New"/>
          <w:spacing w:val="6"/>
          <w:sz w:val="22"/>
          <w:szCs w:val="22"/>
          <w:lang w:val="en-US"/>
        </w:rPr>
        <w:t> </w:t>
      </w:r>
      <w:r w:rsidRPr="004A2C83">
        <w:rPr>
          <w:rFonts w:ascii="Sylfaen" w:hAnsi="Sylfaen"/>
          <w:spacing w:val="6"/>
          <w:sz w:val="22"/>
          <w:szCs w:val="22"/>
        </w:rPr>
        <w:t xml:space="preserve">порядке будет предложено заключить договор на </w:t>
      </w:r>
      <w:r w:rsidR="00F2416C">
        <w:rPr>
          <w:rStyle w:val="ezkurwreuab5ozgtqnkl"/>
          <w:rFonts w:ascii="Sylfaen" w:hAnsi="Sylfaen" w:cs="Calibri"/>
        </w:rPr>
        <w:t>поставка</w:t>
      </w:r>
      <w:r w:rsidR="0021604B" w:rsidRPr="0021604B">
        <w:rPr>
          <w:rFonts w:ascii="Sylfaen" w:hAnsi="Sylfaen"/>
        </w:rPr>
        <w:t xml:space="preserve"> </w:t>
      </w:r>
      <w:r w:rsidR="00F2416C">
        <w:rPr>
          <w:rStyle w:val="ezkurwreuab5ozgtqnkl"/>
          <w:rFonts w:ascii="Sylfaen" w:hAnsi="Sylfaen" w:cs="Calibri"/>
        </w:rPr>
        <w:t>сжиженного газа</w:t>
      </w:r>
      <w:r w:rsidR="0021604B" w:rsidRPr="004A2C83">
        <w:rPr>
          <w:rFonts w:ascii="Sylfaen" w:hAnsi="Sylfaen"/>
          <w:sz w:val="22"/>
          <w:szCs w:val="22"/>
        </w:rPr>
        <w:t xml:space="preserve"> </w:t>
      </w:r>
      <w:r w:rsidRPr="004A2C83">
        <w:rPr>
          <w:rFonts w:ascii="Sylfaen" w:hAnsi="Sylfaen"/>
          <w:sz w:val="22"/>
          <w:szCs w:val="22"/>
        </w:rPr>
        <w:t>(далее — договор).</w:t>
      </w:r>
    </w:p>
    <w:p w14:paraId="0354D07D" w14:textId="77777777" w:rsidR="00751025" w:rsidRPr="004A2C83" w:rsidRDefault="00751025" w:rsidP="00662867">
      <w:pPr>
        <w:pStyle w:val="a3"/>
        <w:widowControl w:val="0"/>
        <w:spacing w:line="240" w:lineRule="auto"/>
        <w:ind w:firstLine="567"/>
        <w:rPr>
          <w:rFonts w:ascii="Sylfaen" w:hAnsi="Sylfaen"/>
          <w:i w:val="0"/>
          <w:sz w:val="22"/>
          <w:szCs w:val="22"/>
        </w:rPr>
      </w:pPr>
      <w:r w:rsidRPr="004A2C83">
        <w:rPr>
          <w:rFonts w:ascii="Sylfaen" w:hAnsi="Sylfaen"/>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A2C83">
        <w:rPr>
          <w:rFonts w:ascii="Sylfaen" w:hAnsi="Sylfaen" w:cs="Courier New"/>
          <w:i w:val="0"/>
          <w:sz w:val="22"/>
          <w:szCs w:val="22"/>
          <w:lang w:val="en-US"/>
        </w:rPr>
        <w:t> </w:t>
      </w:r>
      <w:r w:rsidRPr="004A2C83">
        <w:rPr>
          <w:rFonts w:ascii="Sylfaen" w:hAnsi="Sylfaen"/>
          <w:i w:val="0"/>
          <w:sz w:val="22"/>
          <w:szCs w:val="22"/>
        </w:rPr>
        <w:t>настоящей процедуре.</w:t>
      </w:r>
    </w:p>
    <w:p w14:paraId="67CF02EE" w14:textId="77777777" w:rsidR="00751025" w:rsidRPr="004A2C83" w:rsidRDefault="00751025" w:rsidP="00662867">
      <w:pPr>
        <w:pStyle w:val="a3"/>
        <w:widowControl w:val="0"/>
        <w:spacing w:line="240" w:lineRule="auto"/>
        <w:ind w:firstLine="567"/>
        <w:rPr>
          <w:rFonts w:ascii="Sylfaen" w:hAnsi="Sylfaen"/>
          <w:i w:val="0"/>
          <w:sz w:val="22"/>
          <w:szCs w:val="22"/>
        </w:rPr>
      </w:pPr>
      <w:r w:rsidRPr="004A2C83">
        <w:rPr>
          <w:rFonts w:ascii="Sylfaen" w:hAnsi="Sylfaen"/>
          <w:i w:val="0"/>
          <w:sz w:val="22"/>
          <w:szCs w:val="22"/>
        </w:rPr>
        <w:t xml:space="preserve">Условия предъявляемые к лицам, не имеющим права на участие </w:t>
      </w:r>
      <w:proofErr w:type="gramStart"/>
      <w:r w:rsidRPr="004A2C83">
        <w:rPr>
          <w:rFonts w:ascii="Sylfaen" w:hAnsi="Sylfaen"/>
          <w:i w:val="0"/>
          <w:sz w:val="22"/>
          <w:szCs w:val="22"/>
        </w:rPr>
        <w:t>в  данной</w:t>
      </w:r>
      <w:proofErr w:type="gramEnd"/>
      <w:r w:rsidRPr="004A2C83">
        <w:rPr>
          <w:rFonts w:ascii="Sylfaen" w:hAnsi="Sylfaen"/>
          <w:i w:val="0"/>
          <w:sz w:val="22"/>
          <w:szCs w:val="22"/>
        </w:rPr>
        <w:t xml:space="preserve"> процедуре, а также участникам, установлены приглашением на настоящую процедуру.</w:t>
      </w:r>
      <w:r w:rsidRPr="004A2C83" w:rsidDel="00052084">
        <w:rPr>
          <w:rFonts w:ascii="Sylfaen" w:hAnsi="Sylfaen"/>
          <w:i w:val="0"/>
          <w:sz w:val="22"/>
          <w:szCs w:val="22"/>
        </w:rPr>
        <w:t xml:space="preserve"> </w:t>
      </w:r>
    </w:p>
    <w:p w14:paraId="0BB05529" w14:textId="77777777" w:rsidR="00751025" w:rsidRPr="004A2C83" w:rsidRDefault="00751025" w:rsidP="00662867">
      <w:pPr>
        <w:pStyle w:val="a3"/>
        <w:widowControl w:val="0"/>
        <w:spacing w:line="240" w:lineRule="auto"/>
        <w:ind w:firstLine="567"/>
        <w:rPr>
          <w:rFonts w:ascii="Sylfaen" w:hAnsi="Sylfaen"/>
          <w:i w:val="0"/>
          <w:sz w:val="22"/>
          <w:szCs w:val="22"/>
        </w:rPr>
      </w:pPr>
      <w:r w:rsidRPr="004A2C83">
        <w:rPr>
          <w:rFonts w:ascii="Sylfaen" w:hAnsi="Sylfaen"/>
          <w:i w:val="0"/>
          <w:sz w:val="22"/>
          <w:szCs w:val="22"/>
        </w:rPr>
        <w:t>Отобранный участник определяется из числа участников, подавших заявки, оцененные удовлетворительно</w:t>
      </w:r>
      <w:r w:rsidRPr="004A2C83">
        <w:rPr>
          <w:rFonts w:ascii="Sylfaen" w:hAnsi="Sylfaen"/>
          <w:i w:val="0"/>
          <w:sz w:val="22"/>
          <w:szCs w:val="22"/>
          <w:lang w:val="hy-AM"/>
        </w:rPr>
        <w:t xml:space="preserve"> </w:t>
      </w:r>
      <w:r w:rsidRPr="004A2C83">
        <w:rPr>
          <w:rFonts w:ascii="Sylfaen" w:hAnsi="Sylfaen"/>
          <w:i w:val="0"/>
          <w:sz w:val="22"/>
          <w:szCs w:val="22"/>
        </w:rPr>
        <w:t>по неценовым условиям, по принципу предпочтения, отдаваемого участнику, представившему минимальное ценовое предложение.</w:t>
      </w:r>
    </w:p>
    <w:p w14:paraId="06BFB135" w14:textId="77777777" w:rsidR="00751025" w:rsidRPr="004A2C83" w:rsidRDefault="00751025" w:rsidP="00662867">
      <w:pPr>
        <w:pStyle w:val="a3"/>
        <w:widowControl w:val="0"/>
        <w:spacing w:line="240" w:lineRule="auto"/>
        <w:ind w:firstLine="567"/>
        <w:rPr>
          <w:rFonts w:ascii="Sylfaen" w:hAnsi="Sylfaen"/>
          <w:i w:val="0"/>
          <w:sz w:val="22"/>
          <w:szCs w:val="22"/>
        </w:rPr>
      </w:pPr>
      <w:r w:rsidRPr="004A2C83">
        <w:rPr>
          <w:rFonts w:ascii="Sylfaen" w:hAnsi="Sylfaen"/>
          <w:i w:val="0"/>
          <w:sz w:val="22"/>
          <w:szCs w:val="22"/>
        </w:rPr>
        <w:t>В отношении настоящей процедуры применяются положения Соглашения Всемирной торговой организации по правительственным закупкам.</w:t>
      </w:r>
      <w:r w:rsidRPr="004A2C83">
        <w:rPr>
          <w:rStyle w:val="af6"/>
          <w:rFonts w:ascii="Sylfaen" w:hAnsi="Sylfaen"/>
          <w:i w:val="0"/>
          <w:sz w:val="22"/>
          <w:szCs w:val="22"/>
        </w:rPr>
        <w:footnoteReference w:id="2"/>
      </w:r>
    </w:p>
    <w:p w14:paraId="02FDF149" w14:textId="77777777" w:rsidR="00751025" w:rsidRPr="004A2C83" w:rsidRDefault="00751025" w:rsidP="00662867">
      <w:pPr>
        <w:pStyle w:val="a3"/>
        <w:widowControl w:val="0"/>
        <w:spacing w:line="240" w:lineRule="auto"/>
        <w:ind w:firstLine="567"/>
        <w:rPr>
          <w:rFonts w:ascii="Sylfaen" w:hAnsi="Sylfaen"/>
          <w:i w:val="0"/>
          <w:spacing w:val="-6"/>
          <w:sz w:val="22"/>
          <w:szCs w:val="22"/>
        </w:rPr>
      </w:pPr>
      <w:r w:rsidRPr="004A2C83">
        <w:rPr>
          <w:rFonts w:ascii="Sylfaen" w:hAnsi="Sylfaen"/>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A2C83">
        <w:rPr>
          <w:rFonts w:ascii="Sylfaen" w:hAnsi="Sylfaen" w:cs="Courier New"/>
          <w:i w:val="0"/>
          <w:spacing w:val="-6"/>
          <w:sz w:val="22"/>
          <w:szCs w:val="22"/>
          <w:lang w:val="en-US"/>
        </w:rPr>
        <w:t> </w:t>
      </w:r>
      <w:r w:rsidRPr="004A2C83">
        <w:rPr>
          <w:rFonts w:ascii="Sylfaen" w:hAnsi="Sylfaen"/>
          <w:i w:val="0"/>
          <w:spacing w:val="-6"/>
          <w:sz w:val="22"/>
          <w:szCs w:val="22"/>
        </w:rPr>
        <w:t xml:space="preserve">электронной форме в течение рабочего дня, следующего за днем получения заявления. </w:t>
      </w:r>
    </w:p>
    <w:p w14:paraId="631E2561" w14:textId="45EED8A9" w:rsidR="00751025" w:rsidRPr="004A2C83" w:rsidRDefault="00751025" w:rsidP="00662867">
      <w:pPr>
        <w:pStyle w:val="a3"/>
        <w:widowControl w:val="0"/>
        <w:spacing w:line="240" w:lineRule="auto"/>
        <w:ind w:firstLine="567"/>
        <w:rPr>
          <w:rFonts w:ascii="Sylfaen" w:hAnsi="Sylfaen"/>
          <w:i w:val="0"/>
          <w:sz w:val="22"/>
          <w:szCs w:val="22"/>
        </w:rPr>
      </w:pPr>
      <w:r w:rsidRPr="004A2C83">
        <w:rPr>
          <w:rFonts w:ascii="Sylfaen" w:hAnsi="Sylfaen"/>
          <w:sz w:val="22"/>
          <w:szCs w:val="22"/>
        </w:rPr>
        <w:t xml:space="preserve">Заявки на </w:t>
      </w:r>
      <w:proofErr w:type="spellStart"/>
      <w:r w:rsidR="0021604B">
        <w:rPr>
          <w:rFonts w:ascii="Sylfaen" w:hAnsi="Sylfaen"/>
          <w:sz w:val="22"/>
          <w:szCs w:val="22"/>
        </w:rPr>
        <w:t>на</w:t>
      </w:r>
      <w:proofErr w:type="spellEnd"/>
      <w:r w:rsidR="0021604B">
        <w:rPr>
          <w:rFonts w:ascii="Sylfaen" w:hAnsi="Sylfaen"/>
          <w:sz w:val="22"/>
          <w:szCs w:val="22"/>
        </w:rPr>
        <w:t xml:space="preserve"> запроса котировки</w:t>
      </w:r>
      <w:r w:rsidRPr="004A2C83">
        <w:rPr>
          <w:rFonts w:ascii="Sylfaen" w:hAnsi="Sylfaen"/>
          <w:sz w:val="22"/>
          <w:szCs w:val="22"/>
        </w:rPr>
        <w:t xml:space="preserve"> необходимо подавать по адресу</w:t>
      </w:r>
      <w:r w:rsidRPr="004A2C83">
        <w:rPr>
          <w:rFonts w:ascii="Sylfaen" w:hAnsi="Sylfaen"/>
          <w:sz w:val="22"/>
          <w:szCs w:val="22"/>
          <w:lang w:val="hy-AM"/>
        </w:rPr>
        <w:t xml:space="preserve"> </w:t>
      </w:r>
      <w:r w:rsidR="00EA2987">
        <w:rPr>
          <w:rFonts w:ascii="Sylfaen" w:hAnsi="Sylfaen"/>
          <w:sz w:val="22"/>
          <w:szCs w:val="22"/>
          <w:lang w:val="hy-AM"/>
        </w:rPr>
        <w:t>РА Ширакский область, г. Гюмри Гандилян 5/4</w:t>
      </w:r>
      <w:r w:rsidRPr="004A2C83">
        <w:rPr>
          <w:rFonts w:ascii="Sylfaen" w:hAnsi="Sylfaen"/>
          <w:sz w:val="22"/>
          <w:szCs w:val="22"/>
          <w:lang w:val="hy-AM"/>
        </w:rPr>
        <w:t xml:space="preserve"> </w:t>
      </w:r>
      <w:r w:rsidRPr="004A2C83">
        <w:rPr>
          <w:rFonts w:ascii="Sylfaen" w:hAnsi="Sylfaen"/>
          <w:i w:val="0"/>
          <w:sz w:val="22"/>
          <w:szCs w:val="22"/>
        </w:rPr>
        <w:t xml:space="preserve">в документарной форме, до </w:t>
      </w:r>
      <w:proofErr w:type="gramStart"/>
      <w:r w:rsidR="00F2416C">
        <w:rPr>
          <w:rFonts w:ascii="Sylfaen" w:hAnsi="Sylfaen"/>
          <w:i w:val="0"/>
          <w:sz w:val="22"/>
          <w:szCs w:val="22"/>
          <w:lang w:val="hy-AM"/>
        </w:rPr>
        <w:t xml:space="preserve">10:00 </w:t>
      </w:r>
      <w:r w:rsidRPr="004A2C83">
        <w:rPr>
          <w:rFonts w:ascii="Sylfaen" w:hAnsi="Sylfaen"/>
          <w:i w:val="0"/>
          <w:sz w:val="22"/>
          <w:szCs w:val="22"/>
          <w:lang w:val="hy-AM"/>
        </w:rPr>
        <w:t xml:space="preserve"> </w:t>
      </w:r>
      <w:r w:rsidRPr="004A2C83">
        <w:rPr>
          <w:rFonts w:ascii="Sylfaen" w:hAnsi="Sylfaen"/>
          <w:i w:val="0"/>
          <w:sz w:val="22"/>
          <w:szCs w:val="22"/>
        </w:rPr>
        <w:t>часов</w:t>
      </w:r>
      <w:proofErr w:type="gramEnd"/>
      <w:r w:rsidRPr="004A2C83">
        <w:rPr>
          <w:rFonts w:ascii="Sylfaen" w:hAnsi="Sylfaen"/>
          <w:i w:val="0"/>
          <w:sz w:val="22"/>
          <w:szCs w:val="22"/>
        </w:rPr>
        <w:t xml:space="preserve"> </w:t>
      </w:r>
      <w:r w:rsidRPr="004A2C83">
        <w:rPr>
          <w:rFonts w:ascii="Sylfaen" w:hAnsi="Sylfaen"/>
          <w:i w:val="0"/>
          <w:sz w:val="22"/>
          <w:szCs w:val="22"/>
          <w:lang w:val="hy-AM"/>
        </w:rPr>
        <w:t>7</w:t>
      </w:r>
      <w:r w:rsidRPr="004A2C83">
        <w:rPr>
          <w:rFonts w:ascii="Sylfaen" w:hAnsi="Sylfaen"/>
          <w:i w:val="0"/>
          <w:sz w:val="22"/>
          <w:szCs w:val="22"/>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168CEC5C" w14:textId="7B200933" w:rsidR="00751025" w:rsidRPr="004A2C83" w:rsidRDefault="00751025" w:rsidP="00662867">
      <w:pPr>
        <w:pStyle w:val="a3"/>
        <w:widowControl w:val="0"/>
        <w:spacing w:line="240" w:lineRule="auto"/>
        <w:ind w:firstLine="567"/>
        <w:rPr>
          <w:rFonts w:ascii="Sylfaen" w:hAnsi="Sylfaen"/>
          <w:i w:val="0"/>
          <w:sz w:val="22"/>
          <w:szCs w:val="22"/>
        </w:rPr>
      </w:pPr>
      <w:r w:rsidRPr="004A2C83">
        <w:rPr>
          <w:rFonts w:ascii="Sylfaen" w:hAnsi="Sylfaen"/>
          <w:i w:val="0"/>
          <w:sz w:val="22"/>
          <w:szCs w:val="22"/>
        </w:rPr>
        <w:t xml:space="preserve">Вскрытие заявок будет проводиться по адресу </w:t>
      </w:r>
      <w:r w:rsidR="00EA2987">
        <w:rPr>
          <w:rFonts w:ascii="Sylfaen" w:hAnsi="Sylfaen"/>
          <w:i w:val="0"/>
          <w:sz w:val="22"/>
          <w:szCs w:val="22"/>
          <w:lang w:val="hy-AM"/>
        </w:rPr>
        <w:t>РА Ширакский область, г. Гюмри Гандилян 5/4</w:t>
      </w:r>
      <w:r w:rsidRPr="004A2C83">
        <w:rPr>
          <w:rFonts w:ascii="Sylfaen" w:hAnsi="Sylfaen"/>
          <w:i w:val="0"/>
          <w:sz w:val="22"/>
          <w:szCs w:val="22"/>
        </w:rPr>
        <w:t xml:space="preserve">, в </w:t>
      </w:r>
      <w:proofErr w:type="gramStart"/>
      <w:r w:rsidR="00F2416C">
        <w:rPr>
          <w:rFonts w:ascii="Sylfaen" w:hAnsi="Sylfaen"/>
          <w:i w:val="0"/>
          <w:sz w:val="22"/>
          <w:szCs w:val="22"/>
          <w:lang w:val="hy-AM"/>
        </w:rPr>
        <w:t xml:space="preserve">10:00 </w:t>
      </w:r>
      <w:r w:rsidRPr="004A2C83">
        <w:rPr>
          <w:rFonts w:ascii="Sylfaen" w:hAnsi="Sylfaen"/>
          <w:i w:val="0"/>
          <w:sz w:val="22"/>
          <w:szCs w:val="22"/>
        </w:rPr>
        <w:t xml:space="preserve"> часов</w:t>
      </w:r>
      <w:proofErr w:type="gramEnd"/>
      <w:r w:rsidRPr="004A2C83">
        <w:rPr>
          <w:rFonts w:ascii="Sylfaen" w:hAnsi="Sylfaen"/>
          <w:i w:val="0"/>
          <w:sz w:val="22"/>
          <w:szCs w:val="22"/>
        </w:rPr>
        <w:t xml:space="preserve"> "</w:t>
      </w:r>
      <w:r w:rsidR="00684292" w:rsidRPr="003E695E">
        <w:rPr>
          <w:rFonts w:ascii="Sylfaen" w:hAnsi="Sylfaen"/>
          <w:i w:val="0"/>
          <w:sz w:val="22"/>
          <w:szCs w:val="22"/>
        </w:rPr>
        <w:t>1</w:t>
      </w:r>
      <w:r w:rsidR="0021604B" w:rsidRPr="0021604B">
        <w:rPr>
          <w:rFonts w:ascii="Sylfaen" w:hAnsi="Sylfaen"/>
          <w:i w:val="0"/>
          <w:sz w:val="22"/>
          <w:szCs w:val="22"/>
        </w:rPr>
        <w:t>6</w:t>
      </w:r>
      <w:r w:rsidRPr="004A2C83">
        <w:rPr>
          <w:rFonts w:ascii="Sylfaen" w:hAnsi="Sylfaen"/>
          <w:i w:val="0"/>
          <w:sz w:val="22"/>
          <w:szCs w:val="22"/>
        </w:rPr>
        <w:t>" "</w:t>
      </w:r>
      <w:r w:rsidR="00A81EBE" w:rsidRPr="00A81EBE">
        <w:rPr>
          <w:rStyle w:val="10"/>
        </w:rPr>
        <w:t xml:space="preserve"> </w:t>
      </w:r>
      <w:r w:rsidR="00684292" w:rsidRPr="00684292">
        <w:rPr>
          <w:rStyle w:val="ezkurwreuab5ozgtqnkl"/>
          <w:rFonts w:ascii="Sylfaen" w:hAnsi="Sylfaen" w:cs="Calibri"/>
          <w:i w:val="0"/>
          <w:iCs/>
        </w:rPr>
        <w:t>сентябрь</w:t>
      </w:r>
      <w:r w:rsidRPr="004A2C83">
        <w:rPr>
          <w:rFonts w:ascii="Sylfaen" w:hAnsi="Sylfaen"/>
          <w:i w:val="0"/>
          <w:sz w:val="22"/>
          <w:szCs w:val="22"/>
        </w:rPr>
        <w:t>" "</w:t>
      </w:r>
      <w:r w:rsidRPr="004A2C83">
        <w:rPr>
          <w:rFonts w:ascii="Sylfaen" w:hAnsi="Sylfaen"/>
          <w:i w:val="0"/>
          <w:sz w:val="22"/>
          <w:szCs w:val="22"/>
          <w:lang w:val="hy-AM"/>
        </w:rPr>
        <w:t>2024</w:t>
      </w:r>
      <w:r w:rsidRPr="004A2C83">
        <w:rPr>
          <w:rFonts w:ascii="Sylfaen" w:hAnsi="Sylfaen"/>
          <w:i w:val="0"/>
          <w:sz w:val="22"/>
          <w:szCs w:val="22"/>
        </w:rPr>
        <w:t>".</w:t>
      </w:r>
    </w:p>
    <w:p w14:paraId="3754420A" w14:textId="77777777" w:rsidR="00751025" w:rsidRPr="004A2C83" w:rsidRDefault="00751025" w:rsidP="00662867">
      <w:pPr>
        <w:pStyle w:val="a3"/>
        <w:widowControl w:val="0"/>
        <w:spacing w:line="240" w:lineRule="auto"/>
        <w:ind w:firstLine="567"/>
        <w:rPr>
          <w:rFonts w:ascii="Sylfaen" w:hAnsi="Sylfaen"/>
          <w:i w:val="0"/>
          <w:sz w:val="22"/>
          <w:szCs w:val="22"/>
        </w:rPr>
      </w:pPr>
      <w:r w:rsidRPr="004A2C83">
        <w:rPr>
          <w:rFonts w:ascii="Sylfaen" w:hAnsi="Sylfaen"/>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36765173" w14:textId="77777777" w:rsidR="00751025" w:rsidRPr="004A2C83" w:rsidRDefault="00751025" w:rsidP="00662867">
      <w:pPr>
        <w:pStyle w:val="a3"/>
        <w:widowControl w:val="0"/>
        <w:spacing w:line="240" w:lineRule="auto"/>
        <w:ind w:firstLine="567"/>
        <w:rPr>
          <w:rFonts w:ascii="Sylfaen" w:hAnsi="Sylfaen"/>
          <w:i w:val="0"/>
          <w:sz w:val="22"/>
          <w:szCs w:val="22"/>
        </w:rPr>
      </w:pPr>
      <w:r w:rsidRPr="004A2C83">
        <w:rPr>
          <w:rFonts w:ascii="Sylfaen" w:hAnsi="Sylfaen"/>
          <w:i w:val="0"/>
          <w:sz w:val="22"/>
          <w:szCs w:val="22"/>
        </w:rPr>
        <w:t>Для получения дополнительной информации, связанной с настоящим</w:t>
      </w:r>
      <w:r w:rsidRPr="004A2C83">
        <w:rPr>
          <w:rFonts w:ascii="Sylfaen" w:hAnsi="Sylfaen" w:cs="Courier New"/>
          <w:i w:val="0"/>
          <w:sz w:val="22"/>
          <w:szCs w:val="22"/>
          <w:lang w:val="en-US"/>
        </w:rPr>
        <w:t> </w:t>
      </w:r>
      <w:r w:rsidRPr="004A2C83">
        <w:rPr>
          <w:rFonts w:ascii="Sylfaen" w:hAnsi="Sylfaen"/>
          <w:i w:val="0"/>
          <w:sz w:val="22"/>
          <w:szCs w:val="22"/>
        </w:rPr>
        <w:t xml:space="preserve">объявлением, можете обратиться к секретарю Оценочной комиссии </w:t>
      </w:r>
    </w:p>
    <w:p w14:paraId="741F7E1E" w14:textId="77777777" w:rsidR="00751025" w:rsidRPr="004A2C83" w:rsidRDefault="00751025" w:rsidP="00662867">
      <w:pPr>
        <w:pStyle w:val="a3"/>
        <w:widowControl w:val="0"/>
        <w:spacing w:line="240" w:lineRule="auto"/>
        <w:ind w:firstLine="0"/>
        <w:rPr>
          <w:rFonts w:ascii="Sylfaen" w:hAnsi="Sylfaen"/>
          <w:i w:val="0"/>
          <w:sz w:val="22"/>
          <w:szCs w:val="22"/>
          <w:lang w:val="hy-AM"/>
        </w:rPr>
      </w:pPr>
      <w:r w:rsidRPr="004A2C83">
        <w:rPr>
          <w:rFonts w:ascii="Sylfaen" w:hAnsi="Sylfaen"/>
          <w:i w:val="0"/>
          <w:sz w:val="22"/>
          <w:szCs w:val="22"/>
          <w:lang w:val="hy-AM"/>
        </w:rPr>
        <w:t>Мариана Мелконян</w:t>
      </w:r>
      <w:r>
        <w:rPr>
          <w:rFonts w:ascii="Sylfaen" w:hAnsi="Sylfaen"/>
          <w:i w:val="0"/>
          <w:sz w:val="22"/>
          <w:szCs w:val="22"/>
          <w:lang w:val="hy-AM"/>
        </w:rPr>
        <w:t>.</w:t>
      </w:r>
    </w:p>
    <w:p w14:paraId="773640D4" w14:textId="77777777" w:rsidR="00751025" w:rsidRPr="004A2C83" w:rsidRDefault="00751025" w:rsidP="00662867">
      <w:pPr>
        <w:pStyle w:val="a3"/>
        <w:widowControl w:val="0"/>
        <w:spacing w:line="240" w:lineRule="auto"/>
        <w:ind w:left="1701" w:firstLine="0"/>
        <w:rPr>
          <w:rFonts w:ascii="Sylfaen" w:hAnsi="Sylfaen"/>
          <w:i w:val="0"/>
          <w:color w:val="000000" w:themeColor="text1"/>
          <w:sz w:val="22"/>
          <w:szCs w:val="22"/>
          <w:u w:val="single"/>
        </w:rPr>
      </w:pPr>
      <w:r w:rsidRPr="004A2C83">
        <w:rPr>
          <w:rFonts w:ascii="Sylfaen" w:hAnsi="Sylfaen"/>
          <w:i w:val="0"/>
          <w:color w:val="000000" w:themeColor="text1"/>
          <w:sz w:val="22"/>
          <w:szCs w:val="22"/>
        </w:rPr>
        <w:t>Телефон 094-07-09-00</w:t>
      </w:r>
    </w:p>
    <w:p w14:paraId="7761EFA3" w14:textId="77777777" w:rsidR="00751025" w:rsidRPr="004A2C83" w:rsidRDefault="00751025" w:rsidP="00662867">
      <w:pPr>
        <w:pStyle w:val="a3"/>
        <w:widowControl w:val="0"/>
        <w:spacing w:line="240" w:lineRule="auto"/>
        <w:ind w:left="1701" w:firstLine="0"/>
        <w:rPr>
          <w:rFonts w:ascii="Sylfaen" w:hAnsi="Sylfaen"/>
          <w:i w:val="0"/>
          <w:color w:val="000000" w:themeColor="text1"/>
          <w:sz w:val="22"/>
          <w:szCs w:val="22"/>
          <w:u w:val="single"/>
        </w:rPr>
      </w:pPr>
      <w:r w:rsidRPr="004A2C83">
        <w:rPr>
          <w:rFonts w:ascii="Sylfaen" w:hAnsi="Sylfaen"/>
          <w:i w:val="0"/>
          <w:color w:val="000000" w:themeColor="text1"/>
          <w:sz w:val="22"/>
          <w:szCs w:val="22"/>
        </w:rPr>
        <w:t xml:space="preserve">Электронная почта </w:t>
      </w:r>
      <w:r w:rsidRPr="004A2C83">
        <w:rPr>
          <w:rFonts w:ascii="Sylfaen" w:hAnsi="Sylfaen"/>
          <w:i w:val="0"/>
          <w:color w:val="000000" w:themeColor="text1"/>
          <w:spacing w:val="2"/>
          <w:sz w:val="22"/>
          <w:szCs w:val="22"/>
          <w:u w:val="single"/>
          <w:shd w:val="clear" w:color="auto" w:fill="FFFFFF"/>
          <w:lang w:val="af-ZA"/>
        </w:rPr>
        <w:t>numetric.gyumri@gmail.com</w:t>
      </w:r>
    </w:p>
    <w:p w14:paraId="64C2250F" w14:textId="7E0FD987" w:rsidR="00751025" w:rsidRPr="00D71B27" w:rsidRDefault="00662867" w:rsidP="00662867">
      <w:pPr>
        <w:pStyle w:val="a3"/>
        <w:widowControl w:val="0"/>
        <w:spacing w:line="240" w:lineRule="auto"/>
        <w:rPr>
          <w:rFonts w:ascii="Sylfaen" w:hAnsi="Sylfaen"/>
          <w:i w:val="0"/>
          <w:color w:val="000000" w:themeColor="text1"/>
          <w:sz w:val="24"/>
          <w:szCs w:val="24"/>
          <w:u w:val="single"/>
        </w:rPr>
      </w:pPr>
      <w:r w:rsidRPr="00662867">
        <w:rPr>
          <w:rFonts w:ascii="Sylfaen" w:hAnsi="Sylfaen"/>
          <w:i w:val="0"/>
          <w:color w:val="000000" w:themeColor="text1"/>
          <w:sz w:val="24"/>
          <w:szCs w:val="24"/>
        </w:rPr>
        <w:t xml:space="preserve">                 </w:t>
      </w:r>
      <w:proofErr w:type="gramStart"/>
      <w:r w:rsidR="00751025" w:rsidRPr="00D71B27">
        <w:rPr>
          <w:rFonts w:ascii="Sylfaen" w:hAnsi="Sylfaen"/>
          <w:i w:val="0"/>
          <w:color w:val="000000" w:themeColor="text1"/>
          <w:sz w:val="24"/>
          <w:szCs w:val="24"/>
        </w:rPr>
        <w:t xml:space="preserve">Заказчик </w:t>
      </w:r>
      <w:r w:rsidR="00EA2987" w:rsidRPr="00D71B27">
        <w:rPr>
          <w:rFonts w:ascii="Sylfaen" w:hAnsi="Sylfaen"/>
          <w:i w:val="0"/>
          <w:color w:val="000000" w:themeColor="text1"/>
          <w:sz w:val="24"/>
          <w:szCs w:val="24"/>
          <w:lang w:val="hy-AM"/>
        </w:rPr>
        <w:t xml:space="preserve"> </w:t>
      </w:r>
      <w:r w:rsidR="00751025" w:rsidRPr="00D71B27">
        <w:rPr>
          <w:rFonts w:ascii="Sylfaen" w:hAnsi="Sylfaen"/>
          <w:i w:val="0"/>
          <w:color w:val="000000" w:themeColor="text1"/>
          <w:sz w:val="24"/>
          <w:szCs w:val="24"/>
        </w:rPr>
        <w:t>«</w:t>
      </w:r>
      <w:proofErr w:type="spellStart"/>
      <w:proofErr w:type="gramEnd"/>
      <w:r w:rsidR="00EA2987" w:rsidRPr="00D71B27">
        <w:rPr>
          <w:rFonts w:ascii="Sylfaen" w:hAnsi="Sylfaen"/>
          <w:i w:val="0"/>
          <w:color w:val="000000" w:themeColor="text1"/>
          <w:sz w:val="24"/>
          <w:szCs w:val="24"/>
        </w:rPr>
        <w:t>Гюмру</w:t>
      </w:r>
      <w:proofErr w:type="spellEnd"/>
      <w:r w:rsidR="00EA2987" w:rsidRPr="00D71B27">
        <w:rPr>
          <w:rFonts w:ascii="Sylfaen" w:hAnsi="Sylfaen"/>
          <w:i w:val="0"/>
          <w:color w:val="000000" w:themeColor="text1"/>
          <w:sz w:val="24"/>
          <w:szCs w:val="24"/>
        </w:rPr>
        <w:t xml:space="preserve"> автобус</w:t>
      </w:r>
      <w:r w:rsidR="00751025" w:rsidRPr="00D71B27">
        <w:rPr>
          <w:rFonts w:ascii="Sylfaen" w:hAnsi="Sylfaen"/>
          <w:i w:val="0"/>
          <w:color w:val="000000" w:themeColor="text1"/>
          <w:sz w:val="24"/>
          <w:szCs w:val="24"/>
        </w:rPr>
        <w:t>»</w:t>
      </w:r>
      <w:r w:rsidR="00751025" w:rsidRPr="00D71B27">
        <w:rPr>
          <w:rFonts w:ascii="Sylfaen" w:hAnsi="Sylfaen"/>
          <w:i w:val="0"/>
          <w:color w:val="000000" w:themeColor="text1"/>
          <w:sz w:val="24"/>
          <w:szCs w:val="24"/>
          <w:lang w:val="hy-AM"/>
        </w:rPr>
        <w:t xml:space="preserve"> </w:t>
      </w:r>
      <w:r w:rsidR="00EA2987" w:rsidRPr="00D71B27">
        <w:rPr>
          <w:rFonts w:ascii="Sylfaen" w:hAnsi="Sylfaen"/>
          <w:i w:val="0"/>
          <w:color w:val="000000" w:themeColor="text1"/>
          <w:sz w:val="24"/>
          <w:szCs w:val="24"/>
        </w:rPr>
        <w:t>ЗАО</w:t>
      </w:r>
      <w:r w:rsidR="00751025" w:rsidRPr="00D71B27" w:rsidDel="00131408">
        <w:rPr>
          <w:rFonts w:ascii="Sylfaen" w:hAnsi="Sylfaen"/>
          <w:i w:val="0"/>
          <w:color w:val="000000" w:themeColor="text1"/>
          <w:sz w:val="24"/>
          <w:szCs w:val="24"/>
        </w:rPr>
        <w:t xml:space="preserve"> </w:t>
      </w:r>
    </w:p>
    <w:p w14:paraId="3D5444AA" w14:textId="5CA515F7" w:rsidR="00751025" w:rsidRPr="004A2C83" w:rsidRDefault="00751025" w:rsidP="00662867">
      <w:pPr>
        <w:pStyle w:val="a3"/>
        <w:widowControl w:val="0"/>
        <w:spacing w:after="160" w:line="240" w:lineRule="auto"/>
        <w:ind w:left="3969" w:firstLine="0"/>
        <w:rPr>
          <w:rFonts w:ascii="Sylfaen" w:hAnsi="Sylfaen" w:cs="Sylfaen"/>
          <w:i w:val="0"/>
        </w:rPr>
      </w:pPr>
      <w:r w:rsidRPr="004A2C83">
        <w:rPr>
          <w:rFonts w:ascii="Sylfaen" w:hAnsi="Sylfaen" w:cs="Sylfaen"/>
          <w:b/>
        </w:rPr>
        <w:br w:type="page"/>
      </w:r>
      <w:r w:rsidR="00662867" w:rsidRPr="00662867">
        <w:rPr>
          <w:rFonts w:ascii="Sylfaen" w:hAnsi="Sylfaen" w:cs="Sylfaen"/>
          <w:b/>
        </w:rPr>
        <w:lastRenderedPageBreak/>
        <w:t xml:space="preserve">                                                        </w:t>
      </w:r>
      <w:r w:rsidR="00662867" w:rsidRPr="00994CBF">
        <w:rPr>
          <w:rFonts w:ascii="Sylfaen" w:hAnsi="Sylfaen" w:cs="Sylfaen"/>
          <w:b/>
        </w:rPr>
        <w:t xml:space="preserve">                      </w:t>
      </w:r>
      <w:r w:rsidRPr="004A2C83">
        <w:rPr>
          <w:rFonts w:ascii="Sylfaen" w:hAnsi="Sylfaen"/>
        </w:rPr>
        <w:t>Утверждено</w:t>
      </w:r>
    </w:p>
    <w:p w14:paraId="64DAF4F0" w14:textId="5D85152B" w:rsidR="00751025" w:rsidRPr="004A2C83" w:rsidRDefault="00751025" w:rsidP="00751025">
      <w:pPr>
        <w:pStyle w:val="aa"/>
        <w:widowControl w:val="0"/>
        <w:ind w:firstLine="567"/>
        <w:jc w:val="right"/>
        <w:rPr>
          <w:rFonts w:ascii="Sylfaen" w:hAnsi="Sylfaen"/>
          <w:i/>
          <w:sz w:val="20"/>
          <w:szCs w:val="20"/>
        </w:rPr>
      </w:pPr>
      <w:r w:rsidRPr="004A2C83">
        <w:rPr>
          <w:rFonts w:ascii="Sylfaen" w:hAnsi="Sylfaen"/>
          <w:sz w:val="20"/>
          <w:szCs w:val="20"/>
        </w:rPr>
        <w:t xml:space="preserve">Решением Оценочной комиссии </w:t>
      </w:r>
      <w:r w:rsidR="005B339F">
        <w:rPr>
          <w:rFonts w:ascii="Sylfaen" w:hAnsi="Sylfaen"/>
          <w:sz w:val="20"/>
          <w:szCs w:val="20"/>
        </w:rPr>
        <w:t>запроса котировок</w:t>
      </w:r>
      <w:r w:rsidRPr="004A2C83">
        <w:rPr>
          <w:rFonts w:ascii="Sylfaen" w:hAnsi="Sylfaen" w:cs="Sylfaen"/>
          <w:i/>
          <w:sz w:val="20"/>
          <w:szCs w:val="20"/>
        </w:rPr>
        <w:br/>
      </w:r>
      <w:r w:rsidRPr="004A2C83">
        <w:rPr>
          <w:rFonts w:ascii="Sylfaen" w:hAnsi="Sylfaen"/>
          <w:i/>
          <w:sz w:val="20"/>
          <w:szCs w:val="20"/>
        </w:rPr>
        <w:t xml:space="preserve">под кодом </w:t>
      </w:r>
      <w:r w:rsidR="00662867">
        <w:rPr>
          <w:rFonts w:ascii="Sylfaen" w:hAnsi="Sylfaen"/>
          <w:b/>
          <w:bCs/>
          <w:sz w:val="20"/>
          <w:szCs w:val="20"/>
        </w:rPr>
        <w:t>(</w:t>
      </w:r>
      <w:r w:rsidR="006B6567">
        <w:rPr>
          <w:rFonts w:ascii="Sylfaen" w:hAnsi="Sylfaen"/>
          <w:b/>
          <w:bCs/>
          <w:sz w:val="20"/>
          <w:szCs w:val="20"/>
        </w:rPr>
        <w:t>GAVTO-GHAPDZB-24/</w:t>
      </w:r>
      <w:proofErr w:type="gramStart"/>
      <w:r w:rsidR="006B6567">
        <w:rPr>
          <w:rFonts w:ascii="Sylfaen" w:hAnsi="Sylfaen"/>
          <w:b/>
          <w:bCs/>
          <w:sz w:val="20"/>
          <w:szCs w:val="20"/>
        </w:rPr>
        <w:t>013</w:t>
      </w:r>
      <w:r w:rsidR="00662867">
        <w:rPr>
          <w:rFonts w:ascii="Sylfaen" w:hAnsi="Sylfaen"/>
          <w:b/>
          <w:bCs/>
          <w:sz w:val="20"/>
          <w:szCs w:val="20"/>
        </w:rPr>
        <w:t>)(</w:t>
      </w:r>
      <w:proofErr w:type="gramEnd"/>
      <w:r w:rsidR="00662867">
        <w:rPr>
          <w:rFonts w:ascii="Sylfaen" w:hAnsi="Sylfaen"/>
          <w:b/>
          <w:bCs/>
          <w:sz w:val="20"/>
          <w:szCs w:val="20"/>
        </w:rPr>
        <w:t xml:space="preserve"> </w:t>
      </w:r>
      <w:r w:rsidR="006B6567">
        <w:rPr>
          <w:rFonts w:ascii="Sylfaen" w:hAnsi="Sylfaen"/>
          <w:b/>
          <w:bCs/>
          <w:sz w:val="20"/>
          <w:szCs w:val="20"/>
        </w:rPr>
        <w:t>ԳԱՎՏՈ-ԳՀԱՊՁԲ-24/013</w:t>
      </w:r>
      <w:r w:rsidR="00662867">
        <w:rPr>
          <w:rFonts w:ascii="Sylfaen" w:hAnsi="Sylfaen"/>
          <w:b/>
          <w:bCs/>
          <w:sz w:val="20"/>
          <w:szCs w:val="20"/>
        </w:rPr>
        <w:t>)</w:t>
      </w:r>
      <w:r w:rsidRPr="004A2C83">
        <w:rPr>
          <w:rFonts w:ascii="Sylfaen" w:hAnsi="Sylfaen" w:cs="Times Armenian"/>
          <w:i/>
          <w:sz w:val="20"/>
          <w:szCs w:val="20"/>
        </w:rPr>
        <w:br/>
      </w:r>
      <w:r w:rsidRPr="004A2C83">
        <w:rPr>
          <w:rFonts w:ascii="Sylfaen" w:hAnsi="Sylfaen"/>
          <w:i/>
          <w:sz w:val="20"/>
          <w:szCs w:val="20"/>
        </w:rPr>
        <w:t xml:space="preserve">№ </w:t>
      </w:r>
      <w:r w:rsidR="005D5696">
        <w:rPr>
          <w:rFonts w:ascii="Sylfaen" w:hAnsi="Sylfaen"/>
          <w:i/>
          <w:sz w:val="20"/>
          <w:szCs w:val="20"/>
          <w:lang w:val="hy-AM"/>
        </w:rPr>
        <w:t>0</w:t>
      </w:r>
      <w:r w:rsidR="005D5696" w:rsidRPr="005D5696">
        <w:rPr>
          <w:rFonts w:ascii="Sylfaen" w:hAnsi="Sylfaen"/>
          <w:i/>
          <w:sz w:val="20"/>
          <w:szCs w:val="20"/>
        </w:rPr>
        <w:t>2</w:t>
      </w:r>
      <w:r w:rsidRPr="004A2C83">
        <w:rPr>
          <w:rFonts w:ascii="Sylfaen" w:hAnsi="Sylfaen"/>
          <w:i/>
          <w:sz w:val="20"/>
          <w:szCs w:val="20"/>
        </w:rPr>
        <w:t xml:space="preserve"> от </w:t>
      </w:r>
      <w:r w:rsidR="0062195D" w:rsidRPr="003E695E">
        <w:rPr>
          <w:rFonts w:ascii="Sylfaen" w:hAnsi="Sylfaen"/>
          <w:i/>
          <w:sz w:val="20"/>
          <w:szCs w:val="20"/>
        </w:rPr>
        <w:t>09</w:t>
      </w:r>
      <w:r w:rsidRPr="004A2C83">
        <w:rPr>
          <w:rFonts w:ascii="Sylfaen" w:hAnsi="Sylfaen"/>
          <w:i/>
          <w:sz w:val="20"/>
          <w:szCs w:val="20"/>
          <w:lang w:val="hy-AM"/>
        </w:rPr>
        <w:t>.0</w:t>
      </w:r>
      <w:r w:rsidR="0062195D" w:rsidRPr="003E695E">
        <w:rPr>
          <w:rFonts w:ascii="Sylfaen" w:hAnsi="Sylfaen"/>
          <w:i/>
          <w:sz w:val="20"/>
          <w:szCs w:val="20"/>
        </w:rPr>
        <w:t>9</w:t>
      </w:r>
      <w:r w:rsidRPr="004A2C83">
        <w:rPr>
          <w:rFonts w:ascii="Sylfaen" w:hAnsi="Sylfaen"/>
          <w:i/>
          <w:sz w:val="20"/>
          <w:szCs w:val="20"/>
          <w:lang w:val="hy-AM"/>
        </w:rPr>
        <w:t>.2024</w:t>
      </w:r>
      <w:r w:rsidRPr="004A2C83">
        <w:rPr>
          <w:rFonts w:ascii="Sylfaen" w:hAnsi="Sylfaen"/>
          <w:i/>
          <w:sz w:val="20"/>
          <w:szCs w:val="20"/>
        </w:rPr>
        <w:t>г.</w:t>
      </w:r>
    </w:p>
    <w:p w14:paraId="3EF38A75" w14:textId="77777777" w:rsidR="00751025" w:rsidRPr="004A2C83" w:rsidRDefault="00751025" w:rsidP="00751025">
      <w:pPr>
        <w:pStyle w:val="aa"/>
        <w:widowControl w:val="0"/>
        <w:spacing w:after="160"/>
        <w:ind w:right="-7" w:firstLine="567"/>
        <w:jc w:val="center"/>
        <w:rPr>
          <w:rFonts w:ascii="Sylfaen" w:hAnsi="Sylfaen"/>
        </w:rPr>
      </w:pPr>
    </w:p>
    <w:p w14:paraId="20137A3B" w14:textId="77777777" w:rsidR="00751025" w:rsidRPr="004A2C83" w:rsidRDefault="00751025" w:rsidP="00751025">
      <w:pPr>
        <w:pStyle w:val="aa"/>
        <w:widowControl w:val="0"/>
        <w:spacing w:after="160"/>
        <w:ind w:right="-7" w:firstLine="567"/>
        <w:jc w:val="center"/>
        <w:rPr>
          <w:rFonts w:ascii="Sylfaen" w:hAnsi="Sylfaen"/>
        </w:rPr>
      </w:pPr>
    </w:p>
    <w:p w14:paraId="2644E71A" w14:textId="77777777" w:rsidR="00751025" w:rsidRPr="004A2C83" w:rsidRDefault="00751025" w:rsidP="00751025">
      <w:pPr>
        <w:pStyle w:val="aa"/>
        <w:widowControl w:val="0"/>
        <w:spacing w:after="160"/>
        <w:ind w:right="-7" w:firstLine="567"/>
        <w:jc w:val="center"/>
        <w:rPr>
          <w:rFonts w:ascii="Sylfaen" w:hAnsi="Sylfaen"/>
        </w:rPr>
      </w:pPr>
    </w:p>
    <w:p w14:paraId="3C6296BB" w14:textId="77777777" w:rsidR="00751025" w:rsidRPr="004A2C83" w:rsidRDefault="00751025" w:rsidP="00751025">
      <w:pPr>
        <w:pStyle w:val="aa"/>
        <w:widowControl w:val="0"/>
        <w:spacing w:after="160"/>
        <w:ind w:right="-7" w:firstLine="567"/>
        <w:jc w:val="center"/>
        <w:rPr>
          <w:rFonts w:ascii="Sylfaen" w:hAnsi="Sylfaen"/>
          <w:sz w:val="26"/>
          <w:szCs w:val="26"/>
        </w:rPr>
      </w:pPr>
      <w:r w:rsidRPr="004A2C83">
        <w:rPr>
          <w:rFonts w:ascii="Sylfaen" w:hAnsi="Sylfaen"/>
          <w:sz w:val="26"/>
          <w:szCs w:val="26"/>
        </w:rPr>
        <w:t xml:space="preserve"> «</w:t>
      </w:r>
      <w:proofErr w:type="spellStart"/>
      <w:r w:rsidR="00EA2987">
        <w:rPr>
          <w:rFonts w:ascii="Sylfaen" w:hAnsi="Sylfaen"/>
          <w:sz w:val="26"/>
          <w:szCs w:val="26"/>
        </w:rPr>
        <w:t>Гюмру</w:t>
      </w:r>
      <w:proofErr w:type="spellEnd"/>
      <w:r w:rsidR="00EA2987">
        <w:rPr>
          <w:rFonts w:ascii="Sylfaen" w:hAnsi="Sylfaen"/>
          <w:sz w:val="26"/>
          <w:szCs w:val="26"/>
        </w:rPr>
        <w:t xml:space="preserve"> автобус</w:t>
      </w:r>
      <w:r w:rsidRPr="004A2C83">
        <w:rPr>
          <w:rFonts w:ascii="Sylfaen" w:hAnsi="Sylfaen"/>
          <w:sz w:val="26"/>
          <w:szCs w:val="26"/>
        </w:rPr>
        <w:t xml:space="preserve">» </w:t>
      </w:r>
      <w:r w:rsidR="00EA2987">
        <w:rPr>
          <w:rFonts w:ascii="Sylfaen" w:hAnsi="Sylfaen"/>
          <w:sz w:val="26"/>
          <w:szCs w:val="26"/>
        </w:rPr>
        <w:t>ЗАО</w:t>
      </w:r>
    </w:p>
    <w:p w14:paraId="2D3D45F2" w14:textId="77777777" w:rsidR="00751025" w:rsidRPr="004A2C83" w:rsidRDefault="00751025" w:rsidP="00751025">
      <w:pPr>
        <w:pStyle w:val="aa"/>
        <w:widowControl w:val="0"/>
        <w:spacing w:after="160"/>
        <w:ind w:right="-7" w:firstLine="567"/>
        <w:jc w:val="center"/>
        <w:rPr>
          <w:rFonts w:ascii="Sylfaen" w:hAnsi="Sylfaen"/>
        </w:rPr>
      </w:pPr>
    </w:p>
    <w:p w14:paraId="22B12FBB" w14:textId="77777777" w:rsidR="00751025" w:rsidRPr="004A2C83" w:rsidRDefault="00751025" w:rsidP="00751025">
      <w:pPr>
        <w:pStyle w:val="aa"/>
        <w:widowControl w:val="0"/>
        <w:spacing w:after="160"/>
        <w:ind w:right="-7" w:firstLine="567"/>
        <w:jc w:val="center"/>
        <w:rPr>
          <w:rFonts w:ascii="Sylfaen" w:hAnsi="Sylfaen"/>
        </w:rPr>
      </w:pPr>
    </w:p>
    <w:p w14:paraId="0280D21C" w14:textId="77777777" w:rsidR="00751025" w:rsidRPr="004A2C83" w:rsidRDefault="00751025" w:rsidP="00751025">
      <w:pPr>
        <w:pStyle w:val="aa"/>
        <w:widowControl w:val="0"/>
        <w:spacing w:after="160"/>
        <w:ind w:right="-7" w:firstLine="567"/>
        <w:jc w:val="center"/>
        <w:rPr>
          <w:rFonts w:ascii="Sylfaen" w:hAnsi="Sylfaen"/>
        </w:rPr>
      </w:pPr>
    </w:p>
    <w:p w14:paraId="23091FFD" w14:textId="77777777" w:rsidR="00751025" w:rsidRPr="004A2C83" w:rsidRDefault="00751025" w:rsidP="00751025">
      <w:pPr>
        <w:pStyle w:val="aa"/>
        <w:widowControl w:val="0"/>
        <w:spacing w:after="160"/>
        <w:ind w:right="-7" w:firstLine="567"/>
        <w:jc w:val="center"/>
        <w:rPr>
          <w:rFonts w:ascii="Sylfaen" w:hAnsi="Sylfaen" w:cs="Sylfaen"/>
        </w:rPr>
      </w:pPr>
      <w:r w:rsidRPr="004A2C83">
        <w:rPr>
          <w:rFonts w:ascii="Sylfaen" w:hAnsi="Sylfaen"/>
        </w:rPr>
        <w:t>ПРИГЛАШЕНИЕ</w:t>
      </w:r>
    </w:p>
    <w:p w14:paraId="301D0002" w14:textId="77777777" w:rsidR="00751025" w:rsidRPr="004A2C83" w:rsidRDefault="00751025" w:rsidP="00751025">
      <w:pPr>
        <w:pStyle w:val="aa"/>
        <w:widowControl w:val="0"/>
        <w:spacing w:after="160"/>
        <w:ind w:right="-7" w:firstLine="567"/>
        <w:jc w:val="center"/>
        <w:rPr>
          <w:rFonts w:ascii="Sylfaen" w:hAnsi="Sylfaen" w:cs="Sylfaen"/>
        </w:rPr>
      </w:pPr>
    </w:p>
    <w:p w14:paraId="63962810" w14:textId="77777777" w:rsidR="00751025" w:rsidRPr="004A2C83" w:rsidRDefault="00751025" w:rsidP="00751025">
      <w:pPr>
        <w:pStyle w:val="aa"/>
        <w:widowControl w:val="0"/>
        <w:spacing w:after="160"/>
        <w:ind w:right="-7" w:firstLine="567"/>
        <w:jc w:val="center"/>
        <w:rPr>
          <w:rFonts w:ascii="Sylfaen" w:hAnsi="Sylfaen" w:cs="Sylfaen"/>
        </w:rPr>
      </w:pPr>
    </w:p>
    <w:p w14:paraId="19E1278A" w14:textId="0166EE96" w:rsidR="00751025" w:rsidRPr="004A2C83" w:rsidRDefault="00751025" w:rsidP="009672D2">
      <w:pPr>
        <w:pStyle w:val="aa"/>
        <w:widowControl w:val="0"/>
        <w:spacing w:after="160"/>
        <w:ind w:right="-7" w:firstLine="567"/>
        <w:jc w:val="center"/>
        <w:rPr>
          <w:rFonts w:ascii="Sylfaen" w:hAnsi="Sylfaen"/>
        </w:rPr>
      </w:pPr>
      <w:r w:rsidRPr="002D0490">
        <w:rPr>
          <w:rFonts w:ascii="Sylfaen" w:hAnsi="Sylfaen"/>
        </w:rPr>
        <w:t xml:space="preserve">НА КОНКУРС, ОБЪЯВЛЕННЫЙ С ЦЕЛЬЮ </w:t>
      </w:r>
      <w:r w:rsidR="00F2416C">
        <w:rPr>
          <w:rStyle w:val="ezkurwreuab5ozgtqnkl"/>
          <w:rFonts w:ascii="Sylfaen" w:hAnsi="Sylfaen"/>
        </w:rPr>
        <w:t>ПОСТАВКИ</w:t>
      </w:r>
      <w:r w:rsidR="0021604B" w:rsidRPr="0021604B">
        <w:rPr>
          <w:rFonts w:ascii="Sylfaen" w:hAnsi="Sylfaen"/>
        </w:rPr>
        <w:t xml:space="preserve"> </w:t>
      </w:r>
      <w:r w:rsidR="00F2416C">
        <w:rPr>
          <w:rStyle w:val="ezkurwreuab5ozgtqnkl"/>
          <w:rFonts w:ascii="Sylfaen" w:hAnsi="Sylfaen"/>
        </w:rPr>
        <w:t>СЖИЖЕННОГО ГАЗА</w:t>
      </w:r>
      <w:r w:rsidR="0021604B" w:rsidRPr="0021604B">
        <w:rPr>
          <w:rStyle w:val="ezkurwreuab5ozgtqnkl"/>
        </w:rPr>
        <w:t xml:space="preserve"> </w:t>
      </w:r>
      <w:r w:rsidRPr="002D0490">
        <w:rPr>
          <w:rFonts w:ascii="Sylfaen" w:hAnsi="Sylfaen"/>
        </w:rPr>
        <w:t xml:space="preserve">ДЛЯ НУЖД </w:t>
      </w:r>
      <w:r w:rsidRPr="009E2F69">
        <w:rPr>
          <w:rFonts w:ascii="Sylfaen" w:hAnsi="Sylfaen"/>
        </w:rPr>
        <w:t>«</w:t>
      </w:r>
      <w:r w:rsidR="00EA2987">
        <w:rPr>
          <w:rFonts w:ascii="Sylfaen" w:hAnsi="Sylfaen"/>
        </w:rPr>
        <w:t>ГЮМРУ АВТОБУС</w:t>
      </w:r>
      <w:r w:rsidRPr="009E2F69">
        <w:rPr>
          <w:rFonts w:ascii="Sylfaen" w:hAnsi="Sylfaen"/>
        </w:rPr>
        <w:t xml:space="preserve">» </w:t>
      </w:r>
      <w:r w:rsidR="00EA2987">
        <w:rPr>
          <w:rFonts w:ascii="Sylfaen" w:hAnsi="Sylfaen"/>
        </w:rPr>
        <w:t>ЗАО</w:t>
      </w:r>
    </w:p>
    <w:p w14:paraId="6DB6887C" w14:textId="77777777" w:rsidR="00751025" w:rsidRPr="004A2C83" w:rsidRDefault="00751025" w:rsidP="00751025">
      <w:pPr>
        <w:pStyle w:val="aa"/>
        <w:widowControl w:val="0"/>
        <w:spacing w:after="160"/>
        <w:ind w:right="-7"/>
        <w:jc w:val="center"/>
        <w:rPr>
          <w:rFonts w:ascii="Sylfaen" w:hAnsi="Sylfaen"/>
        </w:rPr>
      </w:pPr>
    </w:p>
    <w:p w14:paraId="0E9EF576" w14:textId="77777777" w:rsidR="00751025" w:rsidRPr="004A2C83" w:rsidRDefault="00751025" w:rsidP="00751025">
      <w:pPr>
        <w:pStyle w:val="aa"/>
        <w:widowControl w:val="0"/>
        <w:spacing w:after="160"/>
        <w:ind w:right="-7" w:firstLine="567"/>
        <w:jc w:val="center"/>
        <w:rPr>
          <w:rFonts w:ascii="Sylfaen" w:hAnsi="Sylfaen"/>
        </w:rPr>
      </w:pPr>
    </w:p>
    <w:p w14:paraId="033B5F73" w14:textId="77777777" w:rsidR="00751025" w:rsidRPr="004A2C83" w:rsidRDefault="00751025" w:rsidP="00751025">
      <w:pPr>
        <w:rPr>
          <w:rFonts w:ascii="Sylfaen" w:hAnsi="Sylfaen"/>
        </w:rPr>
      </w:pPr>
      <w:r w:rsidRPr="004A2C83">
        <w:rPr>
          <w:rFonts w:ascii="Sylfaen" w:hAnsi="Sylfaen"/>
        </w:rPr>
        <w:br w:type="page"/>
      </w:r>
    </w:p>
    <w:p w14:paraId="17C97F5E" w14:textId="77777777" w:rsidR="00751025" w:rsidRPr="004A2C83" w:rsidRDefault="00751025" w:rsidP="00751025">
      <w:pPr>
        <w:widowControl w:val="0"/>
        <w:spacing w:after="160"/>
        <w:ind w:firstLine="567"/>
        <w:jc w:val="both"/>
        <w:rPr>
          <w:rFonts w:ascii="Sylfaen" w:hAnsi="Sylfaen" w:cs="Sylfaen"/>
          <w:i/>
        </w:rPr>
      </w:pPr>
      <w:r w:rsidRPr="004A2C83">
        <w:rPr>
          <w:rFonts w:ascii="Sylfaen" w:hAnsi="Sylfaen"/>
          <w:i/>
        </w:rPr>
        <w:lastRenderedPageBreak/>
        <w:t>Уважаемый участник, прежде чем составить и подать заявку просим Вас</w:t>
      </w:r>
      <w:r w:rsidRPr="004A2C83">
        <w:rPr>
          <w:rFonts w:ascii="Sylfaen" w:hAnsi="Sylfaen" w:cs="Courier New"/>
          <w:i/>
          <w:lang w:val="en-US"/>
        </w:rPr>
        <w:t> </w:t>
      </w:r>
      <w:r w:rsidRPr="004A2C83">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14:paraId="282802A8" w14:textId="77777777" w:rsidR="00751025" w:rsidRPr="004A2C83" w:rsidRDefault="00751025" w:rsidP="00751025">
      <w:pPr>
        <w:widowControl w:val="0"/>
        <w:spacing w:after="160"/>
        <w:ind w:firstLine="567"/>
        <w:jc w:val="both"/>
        <w:rPr>
          <w:rFonts w:ascii="Sylfaen" w:hAnsi="Sylfaen"/>
          <w:i/>
        </w:rPr>
      </w:pPr>
    </w:p>
    <w:p w14:paraId="21FAB8C8" w14:textId="77777777" w:rsidR="00751025" w:rsidRPr="004A2C83" w:rsidRDefault="00751025" w:rsidP="00751025">
      <w:pPr>
        <w:widowControl w:val="0"/>
        <w:spacing w:after="160"/>
        <w:ind w:firstLine="567"/>
        <w:jc w:val="center"/>
        <w:rPr>
          <w:rFonts w:ascii="Sylfaen" w:hAnsi="Sylfaen" w:cs="Sylfaen"/>
          <w:b/>
        </w:rPr>
      </w:pPr>
      <w:r w:rsidRPr="004A2C83">
        <w:rPr>
          <w:rFonts w:ascii="Sylfaen" w:hAnsi="Sylfaen"/>
        </w:rPr>
        <w:br w:type="page"/>
      </w:r>
    </w:p>
    <w:p w14:paraId="2A8F8AA7" w14:textId="77777777" w:rsidR="00751025" w:rsidRPr="00E41120" w:rsidRDefault="00751025" w:rsidP="00751025">
      <w:pPr>
        <w:widowControl w:val="0"/>
        <w:spacing w:after="160"/>
        <w:jc w:val="center"/>
        <w:rPr>
          <w:rFonts w:ascii="Sylfaen" w:hAnsi="Sylfaen"/>
          <w:b/>
        </w:rPr>
      </w:pPr>
      <w:r w:rsidRPr="00E41120">
        <w:rPr>
          <w:rFonts w:ascii="Sylfaen" w:hAnsi="Sylfaen"/>
          <w:b/>
        </w:rPr>
        <w:lastRenderedPageBreak/>
        <w:t>СОДЕРЖАНИЕ</w:t>
      </w:r>
    </w:p>
    <w:p w14:paraId="5FC6F2C5" w14:textId="77777777" w:rsidR="00751025" w:rsidRPr="00E41120" w:rsidRDefault="00751025" w:rsidP="00751025">
      <w:pPr>
        <w:widowControl w:val="0"/>
        <w:spacing w:after="160"/>
        <w:ind w:firstLine="567"/>
        <w:jc w:val="center"/>
        <w:rPr>
          <w:rFonts w:ascii="Sylfaen" w:hAnsi="Sylfaen"/>
          <w:i/>
        </w:rPr>
      </w:pPr>
    </w:p>
    <w:p w14:paraId="6E5C620E" w14:textId="650701B0" w:rsidR="00751025" w:rsidRPr="00E41120" w:rsidRDefault="00F2416C" w:rsidP="00751025">
      <w:pPr>
        <w:pStyle w:val="aa"/>
        <w:widowControl w:val="0"/>
        <w:spacing w:after="160"/>
        <w:ind w:right="-7" w:firstLine="567"/>
        <w:jc w:val="center"/>
        <w:rPr>
          <w:rFonts w:ascii="Sylfaen" w:hAnsi="Sylfaen"/>
          <w:b/>
          <w:sz w:val="26"/>
          <w:szCs w:val="26"/>
        </w:rPr>
      </w:pPr>
      <w:r>
        <w:rPr>
          <w:rStyle w:val="ezkurwreuab5ozgtqnkl"/>
          <w:rFonts w:ascii="Sylfaen" w:hAnsi="Sylfaen"/>
          <w:b/>
          <w:bCs/>
        </w:rPr>
        <w:t>ПОСТАВКА</w:t>
      </w:r>
      <w:r w:rsidR="0021604B" w:rsidRPr="0021604B">
        <w:rPr>
          <w:rFonts w:ascii="Sylfaen" w:hAnsi="Sylfaen"/>
          <w:b/>
          <w:bCs/>
        </w:rPr>
        <w:t xml:space="preserve"> </w:t>
      </w:r>
      <w:r>
        <w:rPr>
          <w:rStyle w:val="ezkurwreuab5ozgtqnkl"/>
          <w:rFonts w:ascii="Sylfaen" w:hAnsi="Sylfaen"/>
          <w:b/>
          <w:bCs/>
        </w:rPr>
        <w:t>СЖИЖЕННОГО ГАЗА</w:t>
      </w:r>
      <w:r w:rsidR="0021604B" w:rsidRPr="00E41120">
        <w:rPr>
          <w:rFonts w:ascii="Sylfaen" w:hAnsi="Sylfaen"/>
          <w:b/>
        </w:rPr>
        <w:t xml:space="preserve"> </w:t>
      </w:r>
      <w:r w:rsidR="00751025" w:rsidRPr="00E41120">
        <w:rPr>
          <w:rFonts w:ascii="Sylfaen" w:hAnsi="Sylfaen"/>
          <w:b/>
        </w:rPr>
        <w:t xml:space="preserve">ДЛЯ </w:t>
      </w:r>
      <w:proofErr w:type="gramStart"/>
      <w:r w:rsidR="00751025" w:rsidRPr="00E41120">
        <w:rPr>
          <w:rFonts w:ascii="Sylfaen" w:hAnsi="Sylfaen"/>
          <w:b/>
        </w:rPr>
        <w:t>НУЖД</w:t>
      </w:r>
      <w:r w:rsidR="00751025" w:rsidRPr="00E41120">
        <w:rPr>
          <w:rFonts w:ascii="Sylfaen" w:hAnsi="Sylfaen"/>
          <w:b/>
          <w:lang w:val="hy-AM"/>
        </w:rPr>
        <w:t xml:space="preserve"> </w:t>
      </w:r>
      <w:r w:rsidR="00751025" w:rsidRPr="00E41120">
        <w:rPr>
          <w:rFonts w:ascii="Sylfaen" w:hAnsi="Sylfaen"/>
          <w:b/>
        </w:rPr>
        <w:t xml:space="preserve"> </w:t>
      </w:r>
      <w:r w:rsidR="00751025" w:rsidRPr="00E41120">
        <w:rPr>
          <w:rFonts w:ascii="Sylfaen" w:hAnsi="Sylfaen"/>
          <w:b/>
          <w:sz w:val="26"/>
          <w:szCs w:val="26"/>
        </w:rPr>
        <w:t>«</w:t>
      </w:r>
      <w:proofErr w:type="gramEnd"/>
      <w:r w:rsidR="00EA2987" w:rsidRPr="00E41120">
        <w:rPr>
          <w:rFonts w:ascii="Sylfaen" w:hAnsi="Sylfaen"/>
          <w:b/>
          <w:sz w:val="26"/>
          <w:szCs w:val="26"/>
        </w:rPr>
        <w:t>ГЮМРУ АВТОБУС</w:t>
      </w:r>
      <w:r w:rsidR="00751025" w:rsidRPr="00E41120">
        <w:rPr>
          <w:rFonts w:ascii="Sylfaen" w:hAnsi="Sylfaen"/>
          <w:b/>
          <w:sz w:val="26"/>
          <w:szCs w:val="26"/>
        </w:rPr>
        <w:t xml:space="preserve">» </w:t>
      </w:r>
      <w:r w:rsidR="00EA2987" w:rsidRPr="00E41120">
        <w:rPr>
          <w:rFonts w:ascii="Sylfaen" w:hAnsi="Sylfaen"/>
          <w:b/>
          <w:sz w:val="26"/>
          <w:szCs w:val="26"/>
        </w:rPr>
        <w:t>ЗАО</w:t>
      </w:r>
    </w:p>
    <w:p w14:paraId="692AA1E7" w14:textId="77777777" w:rsidR="00751025" w:rsidRPr="004A2C83" w:rsidRDefault="00751025" w:rsidP="00751025">
      <w:pPr>
        <w:widowControl w:val="0"/>
        <w:rPr>
          <w:rFonts w:ascii="Sylfaen" w:hAnsi="Sylfaen"/>
        </w:rPr>
      </w:pPr>
    </w:p>
    <w:p w14:paraId="23920DA3" w14:textId="77777777" w:rsidR="00751025" w:rsidRPr="004A2C83" w:rsidRDefault="00751025" w:rsidP="00751025">
      <w:pPr>
        <w:widowControl w:val="0"/>
        <w:tabs>
          <w:tab w:val="left" w:pos="5954"/>
        </w:tabs>
        <w:spacing w:after="160"/>
        <w:ind w:firstLine="567"/>
        <w:rPr>
          <w:rFonts w:ascii="Sylfaen" w:hAnsi="Sylfaen"/>
          <w:sz w:val="20"/>
          <w:szCs w:val="20"/>
        </w:rPr>
      </w:pPr>
      <w:r w:rsidRPr="004A2C83">
        <w:rPr>
          <w:rFonts w:ascii="Sylfaen" w:hAnsi="Sylfaen"/>
          <w:sz w:val="20"/>
          <w:szCs w:val="20"/>
        </w:rPr>
        <w:tab/>
      </w:r>
    </w:p>
    <w:p w14:paraId="3521DD37" w14:textId="77777777" w:rsidR="00751025" w:rsidRPr="004A2C83" w:rsidRDefault="00751025" w:rsidP="00751025">
      <w:pPr>
        <w:widowControl w:val="0"/>
        <w:spacing w:after="160"/>
        <w:ind w:firstLine="567"/>
        <w:jc w:val="center"/>
        <w:rPr>
          <w:rFonts w:ascii="Sylfaen" w:hAnsi="Sylfaen"/>
        </w:rPr>
      </w:pPr>
    </w:p>
    <w:p w14:paraId="2A1C96B6" w14:textId="5EE71019" w:rsidR="00751025" w:rsidRPr="0021604B" w:rsidRDefault="00751025" w:rsidP="0021604B">
      <w:pPr>
        <w:widowControl w:val="0"/>
        <w:spacing w:after="160"/>
        <w:jc w:val="center"/>
        <w:rPr>
          <w:rFonts w:ascii="Sylfaen" w:hAnsi="Sylfaen"/>
          <w:i/>
        </w:rPr>
      </w:pPr>
      <w:r w:rsidRPr="004A2C83">
        <w:rPr>
          <w:rFonts w:ascii="Sylfaen" w:hAnsi="Sylfaen"/>
          <w:b/>
        </w:rPr>
        <w:t xml:space="preserve">ПРИГЛАШЕНИЯ </w:t>
      </w:r>
      <w:r w:rsidR="0021604B" w:rsidRPr="0021604B">
        <w:rPr>
          <w:rFonts w:ascii="Sylfaen" w:hAnsi="Sylfaen"/>
          <w:b/>
          <w:bCs/>
        </w:rPr>
        <w:t>НА ЗАПРОСА КОТИРОВКИ</w:t>
      </w:r>
      <w:r w:rsidRPr="004A2C83">
        <w:rPr>
          <w:rFonts w:ascii="Sylfaen" w:hAnsi="Sylfaen"/>
          <w:b/>
        </w:rPr>
        <w:t xml:space="preserve">, </w:t>
      </w:r>
      <w:r w:rsidRPr="004A2C83">
        <w:rPr>
          <w:rFonts w:ascii="Sylfaen" w:hAnsi="Sylfaen"/>
          <w:b/>
        </w:rPr>
        <w:br/>
        <w:t>ОБЪЯВЛЕННЫЙ С ЦЕЛЬЮ ПРИОБРЕТЕНИЯ</w:t>
      </w:r>
    </w:p>
    <w:p w14:paraId="25CE7D97" w14:textId="77777777" w:rsidR="00751025" w:rsidRPr="004A2C83" w:rsidRDefault="00751025" w:rsidP="00751025">
      <w:pPr>
        <w:widowControl w:val="0"/>
        <w:spacing w:after="160"/>
        <w:jc w:val="center"/>
        <w:rPr>
          <w:rFonts w:ascii="Sylfaen" w:hAnsi="Sylfaen"/>
          <w:b/>
        </w:rPr>
      </w:pPr>
      <w:r w:rsidRPr="004A2C83">
        <w:rPr>
          <w:rFonts w:ascii="Sylfaen" w:hAnsi="Sylfaen"/>
          <w:b/>
        </w:rPr>
        <w:t>ЧАСТЬ I.</w:t>
      </w:r>
    </w:p>
    <w:p w14:paraId="7DB4C98B" w14:textId="77777777" w:rsidR="00751025" w:rsidRPr="004A2C83" w:rsidRDefault="00751025" w:rsidP="00751025">
      <w:pPr>
        <w:widowControl w:val="0"/>
        <w:spacing w:after="160"/>
        <w:jc w:val="center"/>
        <w:rPr>
          <w:rFonts w:ascii="Sylfaen" w:hAnsi="Sylfaen"/>
        </w:rPr>
      </w:pPr>
    </w:p>
    <w:p w14:paraId="1BA4C279"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1.</w:t>
      </w:r>
      <w:r w:rsidRPr="004A2C83">
        <w:rPr>
          <w:rFonts w:ascii="Sylfaen" w:hAnsi="Sylfaen"/>
        </w:rPr>
        <w:tab/>
        <w:t xml:space="preserve">Характеристика предмета закупки </w:t>
      </w:r>
    </w:p>
    <w:p w14:paraId="1AC561DE"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2.</w:t>
      </w:r>
      <w:r w:rsidRPr="004A2C83">
        <w:rPr>
          <w:rFonts w:ascii="Sylfaen" w:hAnsi="Sylfaen"/>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2148472F"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3.</w:t>
      </w:r>
      <w:r w:rsidRPr="004A2C83">
        <w:rPr>
          <w:rFonts w:ascii="Sylfaen" w:hAnsi="Sylfaen"/>
        </w:rPr>
        <w:tab/>
        <w:t>Разъяснение приглашения и порядок внесения изменения в приглашение</w:t>
      </w:r>
    </w:p>
    <w:p w14:paraId="6CDF9F20" w14:textId="77777777" w:rsidR="00751025" w:rsidRPr="004A2C83" w:rsidRDefault="00751025" w:rsidP="00751025">
      <w:pPr>
        <w:widowControl w:val="0"/>
        <w:tabs>
          <w:tab w:val="left" w:pos="1134"/>
        </w:tabs>
        <w:spacing w:after="160"/>
        <w:ind w:left="1134" w:hanging="567"/>
        <w:jc w:val="both"/>
        <w:rPr>
          <w:rFonts w:ascii="Sylfaen" w:hAnsi="Sylfaen" w:cs="Sylfaen"/>
        </w:rPr>
      </w:pPr>
      <w:r w:rsidRPr="004A2C83">
        <w:rPr>
          <w:rFonts w:ascii="Sylfaen" w:hAnsi="Sylfaen"/>
        </w:rPr>
        <w:t>4.</w:t>
      </w:r>
      <w:r w:rsidRPr="004A2C83">
        <w:rPr>
          <w:rFonts w:ascii="Sylfaen" w:hAnsi="Sylfaen"/>
        </w:rPr>
        <w:tab/>
        <w:t>Порядок подачи заявки</w:t>
      </w:r>
    </w:p>
    <w:p w14:paraId="59E892A6"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5.</w:t>
      </w:r>
      <w:r w:rsidRPr="004A2C83">
        <w:rPr>
          <w:rFonts w:ascii="Sylfaen" w:hAnsi="Sylfaen"/>
        </w:rPr>
        <w:tab/>
        <w:t xml:space="preserve">Ценовое предложение заявки </w:t>
      </w:r>
    </w:p>
    <w:p w14:paraId="4A4EC63E"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6.</w:t>
      </w:r>
      <w:r w:rsidRPr="004A2C83">
        <w:rPr>
          <w:rFonts w:ascii="Sylfaen" w:hAnsi="Sylfaen"/>
        </w:rPr>
        <w:tab/>
        <w:t xml:space="preserve">Срок действия заявки, порядок внесения изменений в заявки и их отзыва </w:t>
      </w:r>
    </w:p>
    <w:p w14:paraId="74CA73DC" w14:textId="77777777" w:rsidR="00751025" w:rsidRPr="004A2C83" w:rsidRDefault="00751025" w:rsidP="00751025">
      <w:pPr>
        <w:widowControl w:val="0"/>
        <w:tabs>
          <w:tab w:val="left" w:pos="1134"/>
        </w:tabs>
        <w:spacing w:after="160"/>
        <w:ind w:left="1134" w:hanging="567"/>
        <w:jc w:val="both"/>
        <w:rPr>
          <w:rFonts w:ascii="Sylfaen" w:hAnsi="Sylfaen" w:cs="Sylfaen"/>
        </w:rPr>
      </w:pPr>
      <w:r w:rsidRPr="004A2C83">
        <w:rPr>
          <w:rFonts w:ascii="Sylfaen" w:hAnsi="Sylfaen"/>
        </w:rPr>
        <w:t>8.</w:t>
      </w:r>
      <w:r w:rsidRPr="004A2C83">
        <w:rPr>
          <w:rFonts w:ascii="Sylfaen" w:hAnsi="Sylfaen"/>
        </w:rPr>
        <w:tab/>
        <w:t>Вскрытие, оценка заявок и подведение итогов</w:t>
      </w:r>
    </w:p>
    <w:p w14:paraId="15CBBE01"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9.</w:t>
      </w:r>
      <w:r w:rsidRPr="004A2C83">
        <w:rPr>
          <w:rFonts w:ascii="Sylfaen" w:hAnsi="Sylfaen"/>
        </w:rPr>
        <w:tab/>
        <w:t>Заключение договора</w:t>
      </w:r>
    </w:p>
    <w:p w14:paraId="4444E23D"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10.</w:t>
      </w:r>
      <w:r w:rsidRPr="004A2C83">
        <w:rPr>
          <w:rFonts w:ascii="Sylfaen" w:hAnsi="Sylfaen"/>
        </w:rPr>
        <w:tab/>
        <w:t xml:space="preserve">Обеспечения </w:t>
      </w:r>
      <w:proofErr w:type="gramStart"/>
      <w:r w:rsidRPr="004A2C83">
        <w:rPr>
          <w:rFonts w:ascii="Sylfaen" w:hAnsi="Sylfaen"/>
        </w:rPr>
        <w:t>квалификации  и</w:t>
      </w:r>
      <w:proofErr w:type="gramEnd"/>
      <w:r w:rsidRPr="004A2C83">
        <w:rPr>
          <w:rFonts w:ascii="Sylfaen" w:hAnsi="Sylfaen"/>
        </w:rPr>
        <w:t xml:space="preserve"> договора </w:t>
      </w:r>
    </w:p>
    <w:p w14:paraId="21A808A4"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11.</w:t>
      </w:r>
      <w:r w:rsidRPr="004A2C83">
        <w:rPr>
          <w:rFonts w:ascii="Sylfaen" w:hAnsi="Sylfaen"/>
        </w:rPr>
        <w:tab/>
        <w:t xml:space="preserve">Объявление процедуры несостоявшейся </w:t>
      </w:r>
    </w:p>
    <w:p w14:paraId="75197A08" w14:textId="1BEC9A45" w:rsidR="00751025" w:rsidRPr="0021604B" w:rsidRDefault="00751025" w:rsidP="0021604B">
      <w:pPr>
        <w:widowControl w:val="0"/>
        <w:tabs>
          <w:tab w:val="left" w:pos="1134"/>
        </w:tabs>
        <w:spacing w:after="160"/>
        <w:ind w:left="1134" w:hanging="567"/>
        <w:jc w:val="both"/>
        <w:rPr>
          <w:rFonts w:ascii="Sylfaen" w:hAnsi="Sylfaen"/>
        </w:rPr>
      </w:pPr>
      <w:r w:rsidRPr="004A2C83">
        <w:rPr>
          <w:rFonts w:ascii="Sylfaen" w:hAnsi="Sylfaen"/>
        </w:rPr>
        <w:t>12.</w:t>
      </w:r>
      <w:r w:rsidRPr="004A2C83">
        <w:rPr>
          <w:rFonts w:ascii="Sylfaen" w:hAnsi="Sylfaen"/>
        </w:rPr>
        <w:tab/>
        <w:t>Право участника и порядок обжалования им действий и (или) принятых решений, связанных с процессом закупки</w:t>
      </w:r>
    </w:p>
    <w:p w14:paraId="6D6B7020" w14:textId="77777777" w:rsidR="00751025" w:rsidRPr="004A2C83" w:rsidRDefault="00751025" w:rsidP="00751025">
      <w:pPr>
        <w:widowControl w:val="0"/>
        <w:spacing w:after="160"/>
        <w:jc w:val="center"/>
        <w:rPr>
          <w:rFonts w:ascii="Sylfaen" w:hAnsi="Sylfaen"/>
          <w:b/>
        </w:rPr>
      </w:pPr>
      <w:r w:rsidRPr="004A2C83">
        <w:rPr>
          <w:rFonts w:ascii="Sylfaen" w:hAnsi="Sylfaen"/>
          <w:b/>
        </w:rPr>
        <w:t xml:space="preserve">ЧАСТЬ II. </w:t>
      </w:r>
    </w:p>
    <w:p w14:paraId="4DB97921" w14:textId="77777777" w:rsidR="00751025" w:rsidRPr="004A2C83" w:rsidRDefault="00751025" w:rsidP="00751025">
      <w:pPr>
        <w:widowControl w:val="0"/>
        <w:spacing w:after="160"/>
        <w:jc w:val="center"/>
        <w:rPr>
          <w:rFonts w:ascii="Sylfaen" w:hAnsi="Sylfaen"/>
          <w:b/>
        </w:rPr>
      </w:pPr>
    </w:p>
    <w:p w14:paraId="5F68CA6B" w14:textId="03E477CC" w:rsidR="00751025" w:rsidRPr="004A2C83" w:rsidRDefault="00751025" w:rsidP="00751025">
      <w:pPr>
        <w:widowControl w:val="0"/>
        <w:spacing w:after="160"/>
        <w:jc w:val="center"/>
        <w:rPr>
          <w:rFonts w:ascii="Sylfaen" w:hAnsi="Sylfaen"/>
          <w:b/>
        </w:rPr>
      </w:pPr>
      <w:r w:rsidRPr="004A2C83">
        <w:rPr>
          <w:rFonts w:ascii="Sylfaen" w:hAnsi="Sylfaen"/>
          <w:b/>
        </w:rPr>
        <w:t xml:space="preserve">ИНСТРУКЦИЯ ПО ПОДГОТОВКЕ ЗАЯВКИ </w:t>
      </w:r>
      <w:r w:rsidRPr="004A2C83">
        <w:rPr>
          <w:rFonts w:ascii="Sylfaen" w:hAnsi="Sylfaen"/>
          <w:b/>
        </w:rPr>
        <w:br/>
      </w:r>
      <w:r w:rsidR="0021604B" w:rsidRPr="0021604B">
        <w:rPr>
          <w:rFonts w:ascii="Sylfaen" w:hAnsi="Sylfaen"/>
          <w:b/>
          <w:bCs/>
        </w:rPr>
        <w:t>НА ЗАПРОСА КОТИРОВКИ</w:t>
      </w:r>
    </w:p>
    <w:p w14:paraId="522A4622" w14:textId="77777777" w:rsidR="00751025" w:rsidRPr="004A2C83" w:rsidRDefault="00751025" w:rsidP="00751025">
      <w:pPr>
        <w:widowControl w:val="0"/>
        <w:spacing w:after="160"/>
        <w:jc w:val="center"/>
        <w:rPr>
          <w:rFonts w:ascii="Sylfaen" w:hAnsi="Sylfaen"/>
          <w:b/>
        </w:rPr>
      </w:pPr>
    </w:p>
    <w:p w14:paraId="3AD16955"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1.</w:t>
      </w:r>
      <w:r w:rsidRPr="004A2C83">
        <w:rPr>
          <w:rFonts w:ascii="Sylfaen" w:hAnsi="Sylfaen"/>
        </w:rPr>
        <w:tab/>
        <w:t>Общие положения</w:t>
      </w:r>
    </w:p>
    <w:p w14:paraId="0EC2B9B3"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2.</w:t>
      </w:r>
      <w:r w:rsidRPr="004A2C83">
        <w:rPr>
          <w:rFonts w:ascii="Sylfaen" w:hAnsi="Sylfaen"/>
        </w:rPr>
        <w:tab/>
        <w:t>Заявка на процедуру</w:t>
      </w:r>
    </w:p>
    <w:p w14:paraId="362B9D4C" w14:textId="72226A79" w:rsidR="00751025" w:rsidRPr="0021604B" w:rsidRDefault="00751025" w:rsidP="0021604B">
      <w:pPr>
        <w:widowControl w:val="0"/>
        <w:tabs>
          <w:tab w:val="left" w:pos="1134"/>
        </w:tabs>
        <w:spacing w:after="160"/>
        <w:ind w:left="1134" w:hanging="567"/>
        <w:jc w:val="both"/>
        <w:rPr>
          <w:rFonts w:ascii="Sylfaen" w:hAnsi="Sylfaen"/>
        </w:rPr>
      </w:pPr>
      <w:r w:rsidRPr="004A2C83">
        <w:rPr>
          <w:rFonts w:ascii="Sylfaen" w:hAnsi="Sylfaen"/>
        </w:rPr>
        <w:t>3.</w:t>
      </w:r>
      <w:r w:rsidRPr="004A2C83">
        <w:rPr>
          <w:rFonts w:ascii="Sylfaen" w:hAnsi="Sylfaen"/>
        </w:rPr>
        <w:tab/>
        <w:t>Приложения № 1-6</w:t>
      </w:r>
    </w:p>
    <w:p w14:paraId="423E30B8" w14:textId="0E1A3C55" w:rsidR="00751025" w:rsidRPr="004A2C83" w:rsidRDefault="00751025" w:rsidP="00751025">
      <w:pPr>
        <w:widowControl w:val="0"/>
        <w:spacing w:after="160"/>
        <w:ind w:hanging="567"/>
        <w:jc w:val="both"/>
        <w:rPr>
          <w:rFonts w:ascii="Sylfaen" w:hAnsi="Sylfaen"/>
          <w:spacing w:val="-6"/>
          <w:sz w:val="22"/>
          <w:szCs w:val="22"/>
        </w:rPr>
      </w:pPr>
      <w:r w:rsidRPr="004A2C83">
        <w:rPr>
          <w:rFonts w:ascii="Sylfaen" w:hAnsi="Sylfaen"/>
          <w:spacing w:val="-6"/>
          <w:sz w:val="22"/>
          <w:szCs w:val="22"/>
        </w:rPr>
        <w:lastRenderedPageBreak/>
        <w:t xml:space="preserve">               </w:t>
      </w:r>
      <w:r w:rsidRPr="004A2C83">
        <w:rPr>
          <w:rFonts w:ascii="Sylfaen" w:hAnsi="Sylfaen"/>
          <w:color w:val="000000" w:themeColor="text1"/>
          <w:spacing w:val="-6"/>
          <w:sz w:val="22"/>
          <w:szCs w:val="22"/>
        </w:rPr>
        <w:t>Настоящее Приглашение предоставляется в дополнение к объявлению об открытом конкурсе, проводимом под кодом</w:t>
      </w:r>
      <w:r w:rsidRPr="004A2C83">
        <w:rPr>
          <w:rFonts w:ascii="Sylfaen" w:hAnsi="Sylfaen"/>
          <w:color w:val="000000" w:themeColor="text1"/>
          <w:spacing w:val="-6"/>
          <w:sz w:val="22"/>
          <w:szCs w:val="22"/>
          <w:lang w:val="hy-AM"/>
        </w:rPr>
        <w:t xml:space="preserve"> </w:t>
      </w:r>
      <w:r w:rsidR="00662867">
        <w:rPr>
          <w:rFonts w:ascii="Sylfaen" w:hAnsi="Sylfaen"/>
          <w:bCs/>
          <w:color w:val="000000" w:themeColor="text1"/>
          <w:sz w:val="22"/>
          <w:szCs w:val="22"/>
        </w:rPr>
        <w:t>(</w:t>
      </w:r>
      <w:r w:rsidR="006B6567">
        <w:rPr>
          <w:rFonts w:ascii="Sylfaen" w:hAnsi="Sylfaen"/>
          <w:bCs/>
          <w:color w:val="000000" w:themeColor="text1"/>
          <w:sz w:val="22"/>
          <w:szCs w:val="22"/>
        </w:rPr>
        <w:t>GAVTO-GHAPDZB-24/</w:t>
      </w:r>
      <w:proofErr w:type="gramStart"/>
      <w:r w:rsidR="006B6567">
        <w:rPr>
          <w:rFonts w:ascii="Sylfaen" w:hAnsi="Sylfaen"/>
          <w:bCs/>
          <w:color w:val="000000" w:themeColor="text1"/>
          <w:sz w:val="22"/>
          <w:szCs w:val="22"/>
        </w:rPr>
        <w:t>013</w:t>
      </w:r>
      <w:r w:rsidR="00662867">
        <w:rPr>
          <w:rFonts w:ascii="Sylfaen" w:hAnsi="Sylfaen"/>
          <w:bCs/>
          <w:color w:val="000000" w:themeColor="text1"/>
          <w:sz w:val="22"/>
          <w:szCs w:val="22"/>
        </w:rPr>
        <w:t>)(</w:t>
      </w:r>
      <w:proofErr w:type="gramEnd"/>
      <w:r w:rsidR="006B6567">
        <w:rPr>
          <w:rFonts w:ascii="Sylfaen" w:hAnsi="Sylfaen"/>
          <w:bCs/>
          <w:color w:val="000000" w:themeColor="text1"/>
          <w:sz w:val="22"/>
          <w:szCs w:val="22"/>
        </w:rPr>
        <w:t>ԳԱՎՏՈ-ԳՀԱՊՁԲ-24/013</w:t>
      </w:r>
      <w:r w:rsidR="00662867">
        <w:rPr>
          <w:rFonts w:ascii="Sylfaen" w:hAnsi="Sylfaen"/>
          <w:bCs/>
          <w:color w:val="000000" w:themeColor="text1"/>
          <w:sz w:val="22"/>
          <w:szCs w:val="22"/>
        </w:rPr>
        <w:t>)</w:t>
      </w:r>
      <w:r w:rsidRPr="004A2C83">
        <w:rPr>
          <w:rFonts w:ascii="Sylfaen" w:hAnsi="Sylfaen"/>
          <w:color w:val="000000" w:themeColor="text1"/>
          <w:spacing w:val="-6"/>
          <w:sz w:val="22"/>
          <w:szCs w:val="22"/>
        </w:rPr>
        <w:t>(далее — процедура).</w:t>
      </w:r>
    </w:p>
    <w:p w14:paraId="66DFE0F4" w14:textId="77777777" w:rsidR="00751025" w:rsidRPr="004A2C83" w:rsidRDefault="00751025" w:rsidP="00751025">
      <w:pPr>
        <w:pStyle w:val="aa"/>
        <w:widowControl w:val="0"/>
        <w:spacing w:after="160"/>
        <w:ind w:right="-7" w:firstLine="567"/>
        <w:rPr>
          <w:rFonts w:ascii="Sylfaen" w:hAnsi="Sylfaen"/>
          <w:sz w:val="22"/>
          <w:szCs w:val="22"/>
        </w:rPr>
      </w:pPr>
      <w:r w:rsidRPr="004A2C83">
        <w:rPr>
          <w:rFonts w:ascii="Sylfaen" w:hAnsi="Sylfaen"/>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4A2C83">
        <w:rPr>
          <w:rFonts w:ascii="Sylfaen" w:hAnsi="Sylfaen" w:cs="Courier New"/>
          <w:sz w:val="22"/>
          <w:szCs w:val="22"/>
          <w:lang w:val="en-US"/>
        </w:rPr>
        <w:t> </w:t>
      </w:r>
      <w:r w:rsidRPr="004A2C83">
        <w:rPr>
          <w:rFonts w:ascii="Sylfaen" w:hAnsi="Sylfaen"/>
          <w:sz w:val="22"/>
          <w:szCs w:val="22"/>
        </w:rPr>
        <w:t>4</w:t>
      </w:r>
      <w:r w:rsidRPr="004A2C83">
        <w:rPr>
          <w:rFonts w:ascii="Sylfaen" w:hAnsi="Sylfaen" w:cs="Courier New"/>
          <w:sz w:val="22"/>
          <w:szCs w:val="22"/>
          <w:lang w:val="en-US"/>
        </w:rPr>
        <w:t> </w:t>
      </w:r>
      <w:r w:rsidRPr="004A2C83">
        <w:rPr>
          <w:rFonts w:ascii="Sylfaen" w:hAnsi="Sylfaen"/>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proofErr w:type="spellStart"/>
      <w:r w:rsidR="00EA2987">
        <w:rPr>
          <w:rFonts w:ascii="Sylfaen" w:hAnsi="Sylfaen"/>
          <w:sz w:val="22"/>
          <w:szCs w:val="22"/>
        </w:rPr>
        <w:t>Гюмру</w:t>
      </w:r>
      <w:proofErr w:type="spellEnd"/>
      <w:r w:rsidR="00EA2987">
        <w:rPr>
          <w:rFonts w:ascii="Sylfaen" w:hAnsi="Sylfaen"/>
          <w:sz w:val="22"/>
          <w:szCs w:val="22"/>
        </w:rPr>
        <w:t xml:space="preserve"> автобус</w:t>
      </w:r>
      <w:r w:rsidRPr="004A2C83">
        <w:rPr>
          <w:rFonts w:ascii="Sylfaen" w:hAnsi="Sylfaen"/>
          <w:sz w:val="22"/>
          <w:szCs w:val="22"/>
        </w:rPr>
        <w:t xml:space="preserve">» </w:t>
      </w:r>
      <w:r w:rsidR="00EA2987">
        <w:rPr>
          <w:rFonts w:ascii="Sylfaen" w:hAnsi="Sylfaen"/>
          <w:sz w:val="22"/>
          <w:szCs w:val="22"/>
        </w:rPr>
        <w:t>ЗАО</w:t>
      </w:r>
      <w:r w:rsidRPr="004A2C83">
        <w:rPr>
          <w:rFonts w:ascii="Sylfaen" w:hAnsi="Sylfaen"/>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5C5CFE0" w14:textId="77777777" w:rsidR="00751025" w:rsidRPr="004A2C83" w:rsidRDefault="00751025" w:rsidP="00751025">
      <w:pPr>
        <w:widowControl w:val="0"/>
        <w:spacing w:after="160"/>
        <w:ind w:firstLine="567"/>
        <w:jc w:val="both"/>
        <w:rPr>
          <w:rFonts w:ascii="Sylfaen" w:hAnsi="Sylfaen"/>
          <w:sz w:val="22"/>
          <w:szCs w:val="22"/>
        </w:rPr>
      </w:pPr>
      <w:r w:rsidRPr="004A2C83">
        <w:rPr>
          <w:rFonts w:ascii="Sylfaen" w:hAnsi="Sylfaen"/>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00C4990C" w14:textId="77777777" w:rsidR="00751025" w:rsidRPr="004A2C83" w:rsidRDefault="00751025" w:rsidP="00751025">
      <w:pPr>
        <w:widowControl w:val="0"/>
        <w:spacing w:after="160"/>
        <w:ind w:firstLine="567"/>
        <w:jc w:val="both"/>
        <w:rPr>
          <w:rFonts w:ascii="Sylfaen" w:hAnsi="Sylfaen" w:cs="Times Armenian"/>
          <w:sz w:val="22"/>
          <w:szCs w:val="22"/>
        </w:rPr>
      </w:pPr>
      <w:r w:rsidRPr="004A2C83">
        <w:rPr>
          <w:rFonts w:ascii="Sylfaen" w:hAnsi="Sylfaen"/>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1301E94" w14:textId="4C916A6C" w:rsidR="00751025" w:rsidRPr="004A2C83" w:rsidRDefault="00751025" w:rsidP="00751025">
      <w:pPr>
        <w:pStyle w:val="23"/>
        <w:widowControl w:val="0"/>
        <w:spacing w:after="160" w:line="240" w:lineRule="auto"/>
        <w:ind w:firstLine="567"/>
        <w:rPr>
          <w:rFonts w:ascii="Sylfaen" w:hAnsi="Sylfaen"/>
          <w:sz w:val="22"/>
          <w:szCs w:val="22"/>
        </w:rPr>
      </w:pPr>
      <w:r w:rsidRPr="004A2C83">
        <w:rPr>
          <w:rFonts w:ascii="Sylfaen" w:hAnsi="Sylfaen"/>
          <w:sz w:val="22"/>
          <w:szCs w:val="22"/>
        </w:rPr>
        <w:t>Адрес электронной почты секретаря оценочной комиссии "</w:t>
      </w:r>
      <w:r w:rsidR="00CD3CBB" w:rsidRPr="00CD3CBB">
        <w:rPr>
          <w:rFonts w:ascii="Sylfaen" w:hAnsi="Sylfaen"/>
          <w:i/>
          <w:color w:val="FF0000"/>
          <w:spacing w:val="2"/>
          <w:u w:val="single"/>
          <w:shd w:val="clear" w:color="auto" w:fill="FFFFFF"/>
        </w:rPr>
        <w:t xml:space="preserve"> </w:t>
      </w:r>
      <w:r w:rsidR="00CD3CBB" w:rsidRPr="009E3441">
        <w:rPr>
          <w:rFonts w:ascii="Sylfaen" w:hAnsi="Sylfaen"/>
          <w:i/>
          <w:color w:val="FF0000"/>
          <w:spacing w:val="2"/>
          <w:u w:val="single"/>
          <w:shd w:val="clear" w:color="auto" w:fill="FFFFFF"/>
        </w:rPr>
        <w:t>numetric.gyumri@gmail.com</w:t>
      </w:r>
      <w:r w:rsidR="00CD3CBB" w:rsidRPr="001B1D70">
        <w:rPr>
          <w:rFonts w:ascii="Sylfaen" w:hAnsi="Sylfaen"/>
          <w:sz w:val="16"/>
          <w:szCs w:val="16"/>
        </w:rPr>
        <w:t xml:space="preserve"> </w:t>
      </w:r>
      <w:r w:rsidRPr="004A2C83">
        <w:rPr>
          <w:rFonts w:ascii="Sylfaen" w:hAnsi="Sylfaen"/>
          <w:sz w:val="22"/>
          <w:szCs w:val="22"/>
        </w:rPr>
        <w:t>".</w:t>
      </w:r>
    </w:p>
    <w:p w14:paraId="7E11D699" w14:textId="77777777" w:rsidR="00751025" w:rsidRPr="004A2C83" w:rsidRDefault="00751025" w:rsidP="00751025">
      <w:pPr>
        <w:widowControl w:val="0"/>
        <w:spacing w:after="160"/>
        <w:jc w:val="center"/>
        <w:rPr>
          <w:rFonts w:ascii="Sylfaen" w:hAnsi="Sylfaen"/>
        </w:rPr>
      </w:pPr>
      <w:r w:rsidRPr="004A2C83">
        <w:rPr>
          <w:rFonts w:ascii="Sylfaen" w:hAnsi="Sylfaen"/>
        </w:rPr>
        <w:br w:type="page"/>
      </w:r>
      <w:r w:rsidRPr="004A2C83">
        <w:rPr>
          <w:rFonts w:ascii="Sylfaen" w:hAnsi="Sylfaen"/>
        </w:rPr>
        <w:lastRenderedPageBreak/>
        <w:t>ЧАСТЬ I</w:t>
      </w:r>
    </w:p>
    <w:p w14:paraId="0D62B830" w14:textId="77777777" w:rsidR="00751025" w:rsidRPr="004A2C83" w:rsidRDefault="00751025" w:rsidP="00751025">
      <w:pPr>
        <w:pStyle w:val="3"/>
        <w:keepNext w:val="0"/>
        <w:widowControl w:val="0"/>
        <w:spacing w:after="160" w:line="240" w:lineRule="auto"/>
        <w:rPr>
          <w:rFonts w:ascii="Sylfaen" w:hAnsi="Sylfaen"/>
          <w:sz w:val="24"/>
          <w:szCs w:val="24"/>
        </w:rPr>
      </w:pPr>
    </w:p>
    <w:p w14:paraId="1F40CA67" w14:textId="77777777" w:rsidR="00751025" w:rsidRPr="004A2C83" w:rsidRDefault="00751025" w:rsidP="00751025">
      <w:pPr>
        <w:widowControl w:val="0"/>
        <w:spacing w:after="160"/>
        <w:jc w:val="center"/>
        <w:rPr>
          <w:rFonts w:ascii="Sylfaen" w:hAnsi="Sylfaen" w:cs="Sylfaen"/>
          <w:b/>
        </w:rPr>
      </w:pPr>
      <w:r w:rsidRPr="004A2C83">
        <w:rPr>
          <w:rFonts w:ascii="Sylfaen" w:hAnsi="Sylfaen"/>
          <w:b/>
        </w:rPr>
        <w:t>1. ХАРАКТЕРИСТИКА ПРЕДМЕТА ЗАКУПКИ</w:t>
      </w:r>
    </w:p>
    <w:p w14:paraId="13A19767" w14:textId="79946B92" w:rsidR="00751025" w:rsidRPr="004A2C83" w:rsidRDefault="00751025" w:rsidP="00751025">
      <w:pPr>
        <w:pStyle w:val="aa"/>
        <w:widowControl w:val="0"/>
        <w:spacing w:after="160"/>
        <w:ind w:right="-7" w:firstLine="567"/>
        <w:rPr>
          <w:rFonts w:ascii="Sylfaen" w:hAnsi="Sylfaen"/>
          <w:i/>
        </w:rPr>
      </w:pPr>
      <w:r w:rsidRPr="004A2C83">
        <w:rPr>
          <w:rFonts w:ascii="Sylfaen" w:hAnsi="Sylfaen"/>
        </w:rPr>
        <w:t>1</w:t>
      </w:r>
      <w:r w:rsidRPr="004A2C83">
        <w:rPr>
          <w:rFonts w:ascii="Sylfaen" w:hAnsi="Sylfaen"/>
          <w:sz w:val="22"/>
          <w:szCs w:val="22"/>
        </w:rPr>
        <w:t xml:space="preserve">.1.Предметом закупки является </w:t>
      </w:r>
      <w:r w:rsidR="00F2416C">
        <w:rPr>
          <w:rStyle w:val="ezkurwreuab5ozgtqnkl"/>
        </w:rPr>
        <w:t>поставка</w:t>
      </w:r>
      <w:r w:rsidRPr="004A2C83">
        <w:rPr>
          <w:rFonts w:ascii="Sylfaen" w:hAnsi="Sylfaen"/>
          <w:sz w:val="22"/>
          <w:szCs w:val="22"/>
        </w:rPr>
        <w:t xml:space="preserve"> "</w:t>
      </w:r>
      <w:r w:rsidRPr="004A2C83">
        <w:rPr>
          <w:rFonts w:ascii="Sylfaen" w:hAnsi="Sylfaen"/>
          <w:sz w:val="20"/>
          <w:szCs w:val="20"/>
        </w:rPr>
        <w:t xml:space="preserve"> </w:t>
      </w:r>
      <w:r w:rsidR="005809AB" w:rsidRPr="005809AB">
        <w:t>С</w:t>
      </w:r>
      <w:r w:rsidR="00F2416C">
        <w:rPr>
          <w:rStyle w:val="ezkurwreuab5ozgtqnkl"/>
        </w:rPr>
        <w:t>жиженного газа</w:t>
      </w:r>
      <w:r w:rsidR="0021604B" w:rsidRPr="0076235D">
        <w:rPr>
          <w:rFonts w:ascii="Sylfaen" w:hAnsi="Sylfaen"/>
          <w:sz w:val="22"/>
          <w:szCs w:val="22"/>
        </w:rPr>
        <w:t xml:space="preserve"> </w:t>
      </w:r>
      <w:r w:rsidRPr="0076235D">
        <w:rPr>
          <w:rFonts w:ascii="Sylfaen" w:hAnsi="Sylfaen"/>
          <w:sz w:val="22"/>
          <w:szCs w:val="22"/>
        </w:rPr>
        <w:t xml:space="preserve">" (далее — также товар) для </w:t>
      </w:r>
      <w:proofErr w:type="gramStart"/>
      <w:r w:rsidRPr="0076235D">
        <w:rPr>
          <w:rFonts w:ascii="Sylfaen" w:hAnsi="Sylfaen"/>
          <w:sz w:val="22"/>
          <w:szCs w:val="22"/>
        </w:rPr>
        <w:t>нужд  «</w:t>
      </w:r>
      <w:proofErr w:type="spellStart"/>
      <w:proofErr w:type="gramEnd"/>
      <w:r w:rsidR="00EA2987" w:rsidRPr="0076235D">
        <w:rPr>
          <w:rFonts w:ascii="Sylfaen" w:hAnsi="Sylfaen"/>
          <w:sz w:val="22"/>
          <w:szCs w:val="22"/>
        </w:rPr>
        <w:t>Гюмру</w:t>
      </w:r>
      <w:proofErr w:type="spellEnd"/>
      <w:r w:rsidR="00EA2987" w:rsidRPr="0076235D">
        <w:rPr>
          <w:rFonts w:ascii="Sylfaen" w:hAnsi="Sylfaen"/>
          <w:sz w:val="22"/>
          <w:szCs w:val="22"/>
        </w:rPr>
        <w:t xml:space="preserve"> автобус</w:t>
      </w:r>
      <w:r w:rsidRPr="0076235D">
        <w:rPr>
          <w:rFonts w:ascii="Sylfaen" w:hAnsi="Sylfaen"/>
          <w:sz w:val="22"/>
          <w:szCs w:val="22"/>
        </w:rPr>
        <w:t xml:space="preserve">» </w:t>
      </w:r>
      <w:r w:rsidR="00EA2987" w:rsidRPr="0076235D">
        <w:rPr>
          <w:rFonts w:ascii="Sylfaen" w:hAnsi="Sylfaen"/>
          <w:sz w:val="22"/>
          <w:szCs w:val="22"/>
        </w:rPr>
        <w:t>ЗАО</w:t>
      </w:r>
      <w:r w:rsidRPr="0076235D" w:rsidDel="00D21DD2">
        <w:rPr>
          <w:rFonts w:ascii="Sylfaen" w:hAnsi="Sylfaen"/>
          <w:sz w:val="22"/>
          <w:szCs w:val="22"/>
        </w:rPr>
        <w:t xml:space="preserve"> </w:t>
      </w:r>
      <w:r w:rsidRPr="0076235D">
        <w:rPr>
          <w:rFonts w:ascii="Sylfaen" w:hAnsi="Sylfaen"/>
          <w:sz w:val="22"/>
          <w:szCs w:val="22"/>
        </w:rPr>
        <w:t>, которые сгруппированы в лоты "N1":</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9"/>
        <w:gridCol w:w="2316"/>
        <w:gridCol w:w="5322"/>
      </w:tblGrid>
      <w:tr w:rsidR="00F2416C" w:rsidRPr="00CC157D" w14:paraId="5B881E28" w14:textId="77777777" w:rsidTr="00F2416C">
        <w:trPr>
          <w:trHeight w:val="38"/>
          <w:jc w:val="center"/>
        </w:trPr>
        <w:tc>
          <w:tcPr>
            <w:tcW w:w="3575" w:type="dxa"/>
            <w:gridSpan w:val="2"/>
            <w:vAlign w:val="center"/>
          </w:tcPr>
          <w:p w14:paraId="393A16EC" w14:textId="77777777" w:rsidR="00F2416C" w:rsidRPr="004A2C83" w:rsidRDefault="00F2416C" w:rsidP="004A2C83">
            <w:pPr>
              <w:pStyle w:val="23"/>
              <w:widowControl w:val="0"/>
              <w:spacing w:after="120" w:line="240" w:lineRule="auto"/>
              <w:ind w:firstLine="0"/>
              <w:jc w:val="center"/>
              <w:rPr>
                <w:rFonts w:ascii="Sylfaen" w:hAnsi="Sylfaen"/>
                <w:b/>
                <w:i/>
                <w:sz w:val="24"/>
                <w:szCs w:val="24"/>
              </w:rPr>
            </w:pPr>
            <w:r w:rsidRPr="004A2C83">
              <w:rPr>
                <w:rFonts w:ascii="Sylfaen" w:hAnsi="Sylfaen"/>
                <w:b/>
                <w:i/>
                <w:sz w:val="24"/>
                <w:szCs w:val="24"/>
              </w:rPr>
              <w:t>Лотов</w:t>
            </w:r>
          </w:p>
        </w:tc>
        <w:tc>
          <w:tcPr>
            <w:tcW w:w="5322" w:type="dxa"/>
            <w:vMerge w:val="restart"/>
            <w:vAlign w:val="center"/>
          </w:tcPr>
          <w:p w14:paraId="048E20AC" w14:textId="6F7F4597" w:rsidR="00F2416C" w:rsidRPr="004A2C83" w:rsidRDefault="00F2416C" w:rsidP="004A2C83">
            <w:pPr>
              <w:pStyle w:val="23"/>
              <w:widowControl w:val="0"/>
              <w:spacing w:after="120" w:line="240" w:lineRule="auto"/>
              <w:ind w:firstLine="0"/>
              <w:jc w:val="center"/>
              <w:rPr>
                <w:rFonts w:ascii="Sylfaen" w:hAnsi="Sylfaen"/>
                <w:b/>
                <w:i/>
                <w:sz w:val="24"/>
                <w:szCs w:val="24"/>
              </w:rPr>
            </w:pPr>
            <w:r w:rsidRPr="004A2C83">
              <w:rPr>
                <w:rFonts w:ascii="Sylfaen" w:hAnsi="Sylfaen"/>
                <w:b/>
                <w:i/>
                <w:sz w:val="24"/>
                <w:szCs w:val="24"/>
              </w:rPr>
              <w:t>Наименование лота</w:t>
            </w:r>
          </w:p>
        </w:tc>
      </w:tr>
      <w:tr w:rsidR="00F2416C" w:rsidRPr="00CC157D" w14:paraId="59D29732" w14:textId="77777777" w:rsidTr="00F2416C">
        <w:trPr>
          <w:trHeight w:val="57"/>
          <w:jc w:val="center"/>
        </w:trPr>
        <w:tc>
          <w:tcPr>
            <w:tcW w:w="1259" w:type="dxa"/>
            <w:vAlign w:val="center"/>
          </w:tcPr>
          <w:p w14:paraId="0FF9BCCD" w14:textId="77777777" w:rsidR="00F2416C" w:rsidRPr="004A2C83" w:rsidRDefault="00F2416C" w:rsidP="004A2C83">
            <w:pPr>
              <w:pStyle w:val="23"/>
              <w:widowControl w:val="0"/>
              <w:spacing w:after="120" w:line="240" w:lineRule="auto"/>
              <w:ind w:firstLine="0"/>
              <w:jc w:val="center"/>
              <w:rPr>
                <w:rFonts w:ascii="Sylfaen" w:hAnsi="Sylfaen"/>
                <w:sz w:val="24"/>
                <w:szCs w:val="24"/>
              </w:rPr>
            </w:pPr>
            <w:r w:rsidRPr="004A2C83">
              <w:rPr>
                <w:rFonts w:ascii="Sylfaen" w:hAnsi="Sylfaen"/>
                <w:b/>
                <w:i/>
                <w:sz w:val="24"/>
                <w:szCs w:val="24"/>
              </w:rPr>
              <w:t>Номера</w:t>
            </w:r>
          </w:p>
        </w:tc>
        <w:tc>
          <w:tcPr>
            <w:tcW w:w="2316" w:type="dxa"/>
            <w:vAlign w:val="center"/>
          </w:tcPr>
          <w:p w14:paraId="7ACCB6E5" w14:textId="77777777" w:rsidR="00F2416C" w:rsidRPr="004A2C83" w:rsidRDefault="00F2416C" w:rsidP="004A2C83">
            <w:pPr>
              <w:pStyle w:val="23"/>
              <w:widowControl w:val="0"/>
              <w:spacing w:after="120" w:line="240" w:lineRule="auto"/>
              <w:ind w:firstLine="0"/>
              <w:jc w:val="center"/>
              <w:rPr>
                <w:rFonts w:ascii="Sylfaen" w:hAnsi="Sylfaen"/>
                <w:b/>
                <w:i/>
                <w:sz w:val="24"/>
                <w:szCs w:val="24"/>
              </w:rPr>
            </w:pPr>
            <w:r w:rsidRPr="004A2C83">
              <w:rPr>
                <w:rFonts w:ascii="Sylfaen" w:hAnsi="Sylfaen"/>
                <w:b/>
                <w:i/>
                <w:sz w:val="24"/>
                <w:szCs w:val="24"/>
              </w:rPr>
              <w:t xml:space="preserve">Цена </w:t>
            </w:r>
            <w:proofErr w:type="spellStart"/>
            <w:r w:rsidRPr="004A2C83">
              <w:rPr>
                <w:rFonts w:ascii="Sylfaen" w:hAnsi="Sylfaen"/>
                <w:b/>
                <w:i/>
                <w:sz w:val="24"/>
                <w:szCs w:val="24"/>
              </w:rPr>
              <w:t>заупки</w:t>
            </w:r>
            <w:proofErr w:type="spellEnd"/>
          </w:p>
        </w:tc>
        <w:tc>
          <w:tcPr>
            <w:tcW w:w="5322" w:type="dxa"/>
            <w:vMerge/>
            <w:vAlign w:val="center"/>
          </w:tcPr>
          <w:p w14:paraId="1A9178C3" w14:textId="39B6DE60" w:rsidR="00F2416C" w:rsidRPr="004A2C83" w:rsidRDefault="00F2416C" w:rsidP="004A2C83">
            <w:pPr>
              <w:pStyle w:val="23"/>
              <w:widowControl w:val="0"/>
              <w:spacing w:after="120" w:line="240" w:lineRule="auto"/>
              <w:ind w:firstLine="0"/>
              <w:rPr>
                <w:rFonts w:ascii="Sylfaen" w:hAnsi="Sylfaen"/>
                <w:b/>
                <w:i/>
                <w:sz w:val="24"/>
                <w:szCs w:val="24"/>
              </w:rPr>
            </w:pPr>
          </w:p>
        </w:tc>
      </w:tr>
      <w:tr w:rsidR="00F2416C" w:rsidRPr="00CC157D" w14:paraId="7965CCAE" w14:textId="77777777" w:rsidTr="00F2416C">
        <w:trPr>
          <w:trHeight w:val="120"/>
          <w:jc w:val="center"/>
        </w:trPr>
        <w:tc>
          <w:tcPr>
            <w:tcW w:w="1259" w:type="dxa"/>
            <w:vAlign w:val="center"/>
          </w:tcPr>
          <w:p w14:paraId="7EFF4881" w14:textId="77777777" w:rsidR="00F2416C" w:rsidRPr="001611ED" w:rsidRDefault="00F2416C" w:rsidP="001611ED">
            <w:pPr>
              <w:pStyle w:val="23"/>
              <w:widowControl w:val="0"/>
              <w:spacing w:after="120" w:line="240" w:lineRule="auto"/>
              <w:ind w:firstLine="0"/>
              <w:jc w:val="center"/>
              <w:rPr>
                <w:rFonts w:ascii="Sylfaen" w:hAnsi="Sylfaen"/>
                <w:i/>
                <w:lang w:val="hy-AM"/>
              </w:rPr>
            </w:pPr>
            <w:r w:rsidRPr="001611ED">
              <w:rPr>
                <w:rFonts w:ascii="Sylfaen" w:hAnsi="Sylfaen"/>
                <w:i/>
                <w:lang w:val="hy-AM"/>
              </w:rPr>
              <w:t>1</w:t>
            </w:r>
          </w:p>
        </w:tc>
        <w:tc>
          <w:tcPr>
            <w:tcW w:w="2316" w:type="dxa"/>
            <w:vAlign w:val="center"/>
          </w:tcPr>
          <w:p w14:paraId="228D79EC" w14:textId="78E48AE3" w:rsidR="00F2416C" w:rsidRPr="0021604B" w:rsidRDefault="00F2416C" w:rsidP="001611ED">
            <w:pPr>
              <w:pStyle w:val="23"/>
              <w:widowControl w:val="0"/>
              <w:spacing w:after="120" w:line="240" w:lineRule="auto"/>
              <w:ind w:firstLine="0"/>
              <w:jc w:val="center"/>
              <w:rPr>
                <w:rFonts w:ascii="Sylfaen" w:hAnsi="Sylfaen"/>
                <w:i/>
                <w:lang w:val="en-US"/>
              </w:rPr>
            </w:pPr>
            <w:r>
              <w:rPr>
                <w:rFonts w:ascii="Sylfaen" w:hAnsi="Sylfaen" w:cs="Calibri"/>
                <w:i/>
                <w:color w:val="000000"/>
                <w:sz w:val="22"/>
                <w:szCs w:val="22"/>
              </w:rPr>
              <w:t>1 </w:t>
            </w:r>
            <w:r>
              <w:rPr>
                <w:rFonts w:ascii="Sylfaen" w:hAnsi="Sylfaen" w:cs="Calibri"/>
                <w:i/>
                <w:color w:val="000000"/>
                <w:sz w:val="22"/>
                <w:szCs w:val="22"/>
                <w:lang w:val="en-US"/>
              </w:rPr>
              <w:t>680 000</w:t>
            </w:r>
          </w:p>
        </w:tc>
        <w:tc>
          <w:tcPr>
            <w:tcW w:w="5322" w:type="dxa"/>
            <w:vAlign w:val="center"/>
          </w:tcPr>
          <w:p w14:paraId="288B0C5B" w14:textId="310275FF" w:rsidR="00F2416C" w:rsidRPr="00F2416C" w:rsidRDefault="00F2416C" w:rsidP="001611ED">
            <w:pPr>
              <w:pStyle w:val="aa"/>
              <w:widowControl w:val="0"/>
              <w:spacing w:after="160"/>
              <w:ind w:right="-7" w:firstLine="567"/>
              <w:jc w:val="center"/>
              <w:rPr>
                <w:rFonts w:ascii="Sylfaen" w:hAnsi="Sylfaen"/>
                <w:i/>
                <w:iCs/>
                <w:sz w:val="20"/>
                <w:szCs w:val="20"/>
              </w:rPr>
            </w:pPr>
            <w:r w:rsidRPr="00F2416C">
              <w:rPr>
                <w:rStyle w:val="ezkurwreuab5ozgtqnkl"/>
                <w:rFonts w:ascii="Sylfaen" w:hAnsi="Sylfaen"/>
                <w:i/>
                <w:iCs/>
              </w:rPr>
              <w:t>Сжиженный</w:t>
            </w:r>
            <w:r w:rsidRPr="00F2416C">
              <w:rPr>
                <w:rFonts w:ascii="Sylfaen" w:hAnsi="Sylfaen"/>
                <w:i/>
                <w:iCs/>
              </w:rPr>
              <w:t xml:space="preserve"> </w:t>
            </w:r>
            <w:r w:rsidRPr="00F2416C">
              <w:rPr>
                <w:rStyle w:val="ezkurwreuab5ozgtqnkl"/>
                <w:rFonts w:ascii="Sylfaen" w:hAnsi="Sylfaen"/>
                <w:i/>
                <w:iCs/>
              </w:rPr>
              <w:t>газ</w:t>
            </w:r>
          </w:p>
        </w:tc>
      </w:tr>
    </w:tbl>
    <w:p w14:paraId="516A364E" w14:textId="77777777" w:rsidR="00751025" w:rsidRPr="004A2C83" w:rsidRDefault="00751025" w:rsidP="00751025">
      <w:pPr>
        <w:pStyle w:val="23"/>
        <w:widowControl w:val="0"/>
        <w:spacing w:after="160" w:line="240" w:lineRule="auto"/>
        <w:ind w:firstLine="567"/>
        <w:rPr>
          <w:rFonts w:ascii="Sylfaen" w:hAnsi="Sylfaen"/>
          <w:sz w:val="24"/>
          <w:szCs w:val="24"/>
        </w:rPr>
      </w:pPr>
      <w:r w:rsidRPr="004A2C83">
        <w:rPr>
          <w:rFonts w:ascii="Sylfaen" w:hAnsi="Sylfaen"/>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2B23B5B" w14:textId="77777777" w:rsidR="00751025" w:rsidRPr="004A2C83" w:rsidRDefault="00D254B4" w:rsidP="00751025">
      <w:pPr>
        <w:widowControl w:val="0"/>
        <w:spacing w:after="160"/>
        <w:ind w:firstLine="567"/>
        <w:jc w:val="center"/>
        <w:rPr>
          <w:rFonts w:ascii="Sylfaen" w:hAnsi="Sylfaen" w:cs="Sylfaen"/>
          <w:i/>
        </w:rPr>
      </w:pPr>
      <w:r w:rsidRPr="00D254B4">
        <w:rPr>
          <w:rFonts w:ascii="Sylfaen" w:hAnsi="Sylfaen"/>
          <w:color w:val="FF0000"/>
        </w:rPr>
        <w:t>НЕ ПРИМЕНИМО</w:t>
      </w:r>
    </w:p>
    <w:p w14:paraId="3A9BF6EA" w14:textId="77777777" w:rsidR="00751025" w:rsidRPr="004A2C83" w:rsidRDefault="00751025" w:rsidP="00751025">
      <w:pPr>
        <w:widowControl w:val="0"/>
        <w:spacing w:after="160"/>
        <w:jc w:val="center"/>
        <w:rPr>
          <w:rFonts w:ascii="Sylfaen" w:hAnsi="Sylfaen"/>
          <w:b/>
        </w:rPr>
      </w:pPr>
      <w:r w:rsidRPr="004A2C83">
        <w:rPr>
          <w:rFonts w:ascii="Sylfaen" w:hAnsi="Sylfaen"/>
          <w:b/>
        </w:rPr>
        <w:t xml:space="preserve">2. ТРЕБОВАНИЯ К ПРАВУ УЧАСТНИКА НА УЧАСТИЕ, </w:t>
      </w:r>
      <w:r w:rsidRPr="004A2C83">
        <w:rPr>
          <w:rFonts w:ascii="Sylfaen" w:hAnsi="Sylfaen"/>
          <w:b/>
        </w:rPr>
        <w:br/>
        <w:t xml:space="preserve">КВАЛИФИКАЦИОННЫЕ КРИТЕРИИ И ПОРЯДОК ИХ ОЦЕНКИ </w:t>
      </w:r>
    </w:p>
    <w:p w14:paraId="0C5C355E" w14:textId="77777777" w:rsidR="00751025" w:rsidRPr="004A2C83" w:rsidRDefault="00751025" w:rsidP="00751025">
      <w:pPr>
        <w:widowControl w:val="0"/>
        <w:tabs>
          <w:tab w:val="left" w:pos="1134"/>
        </w:tabs>
        <w:spacing w:after="160"/>
        <w:ind w:firstLine="567"/>
        <w:jc w:val="both"/>
        <w:rPr>
          <w:rFonts w:ascii="Sylfaen" w:hAnsi="Sylfaen" w:cs="Arial Armenian"/>
        </w:rPr>
      </w:pPr>
      <w:r w:rsidRPr="004A2C83">
        <w:rPr>
          <w:rFonts w:ascii="Sylfaen" w:hAnsi="Sylfaen"/>
        </w:rPr>
        <w:t>2.1.</w:t>
      </w:r>
      <w:r w:rsidRPr="004A2C83">
        <w:rPr>
          <w:rFonts w:ascii="Sylfaen" w:hAnsi="Sylfaen"/>
        </w:rPr>
        <w:tab/>
        <w:t>В настоящей процедуре не имеют права участвовать лица:</w:t>
      </w:r>
    </w:p>
    <w:p w14:paraId="48782021"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1)</w:t>
      </w:r>
      <w:r w:rsidRPr="004A2C83">
        <w:rPr>
          <w:rFonts w:ascii="Sylfaen" w:hAnsi="Sylfaen"/>
        </w:rPr>
        <w:tab/>
        <w:t xml:space="preserve">которые на день подачи заявки в судебном порядке признаны банкротом; </w:t>
      </w:r>
    </w:p>
    <w:p w14:paraId="437568AE"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w:t>
      </w:r>
      <w:r w:rsidRPr="004A2C83">
        <w:rPr>
          <w:rFonts w:ascii="Sylfaen" w:hAnsi="Sylfaen"/>
        </w:rPr>
        <w:tab/>
        <w:t>которые или представитель исполнительного органа которых в течение пяти лет, предшествующих дню подачи заявки, были осуждены за</w:t>
      </w:r>
      <w:r w:rsidRPr="004A2C83">
        <w:rPr>
          <w:rFonts w:ascii="Sylfaen" w:hAnsi="Sylfaen" w:cs="Courier New"/>
          <w:lang w:val="en-US"/>
        </w:rPr>
        <w:t> </w:t>
      </w:r>
      <w:r w:rsidRPr="004A2C83">
        <w:rPr>
          <w:rFonts w:ascii="Sylfaen" w:hAnsi="Sylfaen"/>
        </w:rPr>
        <w:t xml:space="preserve">финансирование терроризма, эксплуатацию детей или преступление, включающее </w:t>
      </w:r>
      <w:proofErr w:type="spellStart"/>
      <w:r w:rsidRPr="004A2C83">
        <w:rPr>
          <w:rFonts w:ascii="Sylfaen" w:hAnsi="Sylfaen"/>
        </w:rPr>
        <w:t>трафикинг</w:t>
      </w:r>
      <w:proofErr w:type="spellEnd"/>
      <w:r w:rsidRPr="004A2C83">
        <w:rPr>
          <w:rFonts w:ascii="Sylfaen" w:hAnsi="Sylfaen"/>
        </w:rPr>
        <w:t xml:space="preserve"> людей, создание преступного сообщества или участие в</w:t>
      </w:r>
      <w:r w:rsidRPr="004A2C83">
        <w:rPr>
          <w:rFonts w:ascii="Sylfaen" w:hAnsi="Sylfaen" w:cs="Courier New"/>
          <w:lang w:val="en-US"/>
        </w:rPr>
        <w:t> </w:t>
      </w:r>
      <w:r w:rsidRPr="004A2C83">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0A3DBB1F"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w:t>
      </w:r>
      <w:r w:rsidRPr="004A2C83">
        <w:rPr>
          <w:rFonts w:ascii="Sylfaen" w:hAnsi="Sylfaen"/>
        </w:rPr>
        <w:tab/>
        <w:t xml:space="preserve">в отношении </w:t>
      </w:r>
      <w:proofErr w:type="gramStart"/>
      <w:r w:rsidRPr="004A2C83">
        <w:rPr>
          <w:rFonts w:ascii="Sylfaen" w:hAnsi="Sylfaen"/>
        </w:rPr>
        <w:t>которых  административный</w:t>
      </w:r>
      <w:proofErr w:type="gramEnd"/>
      <w:r w:rsidRPr="004A2C83">
        <w:rPr>
          <w:rFonts w:ascii="Sylfaen" w:hAnsi="Sylfaen"/>
        </w:rPr>
        <w:t xml:space="preserve"> акт, устанавливающий ответственность за </w:t>
      </w:r>
      <w:proofErr w:type="spellStart"/>
      <w:r w:rsidRPr="004A2C83">
        <w:rPr>
          <w:rFonts w:ascii="Sylfaen" w:hAnsi="Sylfaen"/>
        </w:rPr>
        <w:t>антиконкурентное</w:t>
      </w:r>
      <w:proofErr w:type="spellEnd"/>
      <w:r w:rsidRPr="004A2C83">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4A2C83">
        <w:rPr>
          <w:rFonts w:ascii="Sylfaen" w:hAnsi="Sylfaen"/>
        </w:rPr>
        <w:t>необжалуемым</w:t>
      </w:r>
      <w:proofErr w:type="spellEnd"/>
      <w:r w:rsidRPr="004A2C83">
        <w:rPr>
          <w:rFonts w:ascii="Sylfaen" w:hAnsi="Sylfaen"/>
        </w:rPr>
        <w:t>, а в случае обжалования оставлен без изменений;</w:t>
      </w:r>
    </w:p>
    <w:p w14:paraId="7D405AE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5)</w:t>
      </w:r>
      <w:r w:rsidRPr="004A2C83">
        <w:rPr>
          <w:rFonts w:ascii="Sylfaen" w:hAnsi="Sylfaen"/>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A2C83">
        <w:rPr>
          <w:rFonts w:ascii="Sylfaen" w:hAnsi="Sylfaen" w:cs="Courier New"/>
          <w:lang w:val="en-US"/>
        </w:rPr>
        <w:t> </w:t>
      </w:r>
      <w:r w:rsidRPr="004A2C83">
        <w:rPr>
          <w:rFonts w:ascii="Sylfaen" w:hAnsi="Sylfaen"/>
        </w:rPr>
        <w:t xml:space="preserve">закупках; </w:t>
      </w:r>
    </w:p>
    <w:p w14:paraId="28ECCE3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w:t>
      </w:r>
      <w:r w:rsidRPr="004A2C83">
        <w:rPr>
          <w:rFonts w:ascii="Sylfaen" w:hAnsi="Sylfaen"/>
        </w:rPr>
        <w:tab/>
        <w:t>которые по состоянию на день подачи заявки включены в список участников, не имеющих права на участие в процессе закупок.</w:t>
      </w:r>
    </w:p>
    <w:p w14:paraId="1FB04D6E"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9973DF1" w14:textId="77777777" w:rsidR="00751025" w:rsidRPr="004A2C83" w:rsidRDefault="00751025" w:rsidP="00751025">
      <w:pPr>
        <w:widowControl w:val="0"/>
        <w:tabs>
          <w:tab w:val="left" w:pos="1134"/>
        </w:tabs>
        <w:ind w:firstLine="567"/>
        <w:contextualSpacing/>
        <w:rPr>
          <w:rFonts w:ascii="Sylfaen" w:hAnsi="Sylfaen"/>
        </w:rPr>
      </w:pPr>
      <w:r w:rsidRPr="004A2C83">
        <w:rPr>
          <w:rFonts w:ascii="Sylfaen" w:hAnsi="Sylfaen"/>
        </w:rPr>
        <w:t>Участник включается в список участников, не имеющих права на участие в процессе закупок (далее также список), если:</w:t>
      </w:r>
    </w:p>
    <w:p w14:paraId="4A301D3E" w14:textId="77777777" w:rsidR="00751025" w:rsidRPr="004A2C83" w:rsidRDefault="00751025" w:rsidP="00751025">
      <w:pPr>
        <w:pStyle w:val="aff3"/>
        <w:widowControl w:val="0"/>
        <w:numPr>
          <w:ilvl w:val="0"/>
          <w:numId w:val="30"/>
        </w:numPr>
        <w:tabs>
          <w:tab w:val="left" w:pos="1134"/>
        </w:tabs>
        <w:ind w:left="426"/>
        <w:contextualSpacing/>
        <w:jc w:val="both"/>
        <w:rPr>
          <w:rFonts w:ascii="Sylfaen" w:hAnsi="Sylfaen"/>
        </w:rPr>
      </w:pPr>
      <w:r w:rsidRPr="004A2C83">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DEB36F" w14:textId="77777777" w:rsidR="00751025" w:rsidRPr="004A2C83" w:rsidRDefault="00751025" w:rsidP="00751025">
      <w:pPr>
        <w:pStyle w:val="aff3"/>
        <w:widowControl w:val="0"/>
        <w:numPr>
          <w:ilvl w:val="0"/>
          <w:numId w:val="30"/>
        </w:numPr>
        <w:tabs>
          <w:tab w:val="left" w:pos="1134"/>
        </w:tabs>
        <w:ind w:left="426" w:hanging="284"/>
        <w:contextualSpacing/>
        <w:jc w:val="both"/>
        <w:rPr>
          <w:rFonts w:ascii="Sylfaen" w:hAnsi="Sylfaen"/>
        </w:rPr>
      </w:pPr>
      <w:r w:rsidRPr="004A2C83">
        <w:rPr>
          <w:rFonts w:ascii="Sylfaen" w:hAnsi="Sylfaen"/>
        </w:rPr>
        <w:t xml:space="preserve">в качестве отобранного участника отказался или </w:t>
      </w:r>
      <w:proofErr w:type="gramStart"/>
      <w:r w:rsidRPr="004A2C83">
        <w:rPr>
          <w:rFonts w:ascii="Sylfaen" w:hAnsi="Sylfaen"/>
        </w:rPr>
        <w:t>лишился  права</w:t>
      </w:r>
      <w:proofErr w:type="gramEnd"/>
      <w:r w:rsidRPr="004A2C83">
        <w:rPr>
          <w:rFonts w:ascii="Sylfaen" w:hAnsi="Sylfaen"/>
        </w:rPr>
        <w:t xml:space="preserve"> заключения договора.</w:t>
      </w:r>
    </w:p>
    <w:p w14:paraId="24966FFC" w14:textId="77777777" w:rsidR="00751025" w:rsidRPr="004A2C83" w:rsidRDefault="00751025" w:rsidP="00751025">
      <w:pPr>
        <w:widowControl w:val="0"/>
        <w:tabs>
          <w:tab w:val="left" w:pos="1134"/>
        </w:tabs>
        <w:spacing w:after="160"/>
        <w:ind w:firstLine="567"/>
        <w:jc w:val="both"/>
        <w:rPr>
          <w:rFonts w:ascii="Sylfaen" w:hAnsi="Sylfaen" w:cs="Sylfaen"/>
        </w:rPr>
      </w:pPr>
    </w:p>
    <w:p w14:paraId="3A52D50A"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2.2.</w:t>
      </w:r>
      <w:r w:rsidRPr="004A2C83">
        <w:rPr>
          <w:rFonts w:ascii="Sylfaen" w:hAnsi="Sylfaen"/>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6C3A6D8" w14:textId="77777777" w:rsidR="00751025" w:rsidRPr="004A2C83" w:rsidRDefault="00751025" w:rsidP="00751025">
      <w:pPr>
        <w:widowControl w:val="0"/>
        <w:tabs>
          <w:tab w:val="left" w:pos="1134"/>
        </w:tabs>
        <w:ind w:firstLine="567"/>
        <w:jc w:val="both"/>
        <w:rPr>
          <w:rFonts w:ascii="Sylfaen" w:hAnsi="Sylfaen"/>
        </w:rPr>
      </w:pPr>
      <w:r w:rsidRPr="004A2C83">
        <w:rPr>
          <w:rFonts w:ascii="Sylfaen" w:hAnsi="Sylfaen"/>
        </w:rPr>
        <w:t>2.3.</w:t>
      </w:r>
      <w:r w:rsidRPr="004A2C83">
        <w:rPr>
          <w:rFonts w:ascii="Sylfaen" w:hAnsi="Sylfaen"/>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AE46783"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763EB86"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rPr>
      </w:pPr>
      <w:r w:rsidRPr="004A2C83">
        <w:rPr>
          <w:rFonts w:ascii="Sylfaen" w:hAnsi="Sylfaen"/>
        </w:rPr>
        <w:t>По смыслу пункта 119 Порядка:</w:t>
      </w:r>
    </w:p>
    <w:p w14:paraId="2F4F52EA"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rPr>
        <w:t>1)</w:t>
      </w:r>
      <w:r w:rsidRPr="004A2C83">
        <w:rPr>
          <w:rFonts w:ascii="Sylfaen" w:hAnsi="Sylfaen"/>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A2C83">
        <w:rPr>
          <w:rFonts w:ascii="Sylfaen" w:hAnsi="Sylfaen"/>
          <w:color w:val="000000"/>
        </w:rPr>
        <w:t xml:space="preserve"> </w:t>
      </w:r>
    </w:p>
    <w:p w14:paraId="112CAFAE"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2)</w:t>
      </w:r>
      <w:r w:rsidRPr="004A2C83">
        <w:rPr>
          <w:rFonts w:ascii="Sylfaen" w:hAnsi="Sylfaen"/>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A5C636D"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а.</w:t>
      </w:r>
      <w:r w:rsidRPr="004A2C83">
        <w:rPr>
          <w:rFonts w:ascii="Sylfaen" w:hAnsi="Sylfaen"/>
          <w:color w:val="000000"/>
        </w:rPr>
        <w:tab/>
        <w:t>участником, распоряжающимся более чем десятью процентами акций данного юридического лица;</w:t>
      </w:r>
    </w:p>
    <w:p w14:paraId="455F35CC"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lastRenderedPageBreak/>
        <w:t>б.</w:t>
      </w:r>
      <w:r w:rsidRPr="004A2C83">
        <w:rPr>
          <w:rFonts w:ascii="Sylfaen" w:hAnsi="Sylfaen"/>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709FADD8"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в.</w:t>
      </w:r>
      <w:r w:rsidRPr="004A2C83">
        <w:rPr>
          <w:rFonts w:ascii="Sylfaen" w:hAnsi="Sylfaen"/>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8DD3666"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г.</w:t>
      </w:r>
      <w:r w:rsidRPr="004A2C83">
        <w:rPr>
          <w:rFonts w:ascii="Sylfaen" w:hAnsi="Sylfaen"/>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97CB582"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rPr>
        <w:t>3)</w:t>
      </w:r>
      <w:r w:rsidRPr="004A2C83">
        <w:rPr>
          <w:rFonts w:ascii="Sylfaen" w:hAnsi="Sylfaen"/>
        </w:rPr>
        <w:tab/>
        <w:t>участники, не имеющие статуса физического лица, считаются взаимосвязанными, если:</w:t>
      </w:r>
    </w:p>
    <w:p w14:paraId="604BF685"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а.</w:t>
      </w:r>
      <w:r w:rsidRPr="004A2C83">
        <w:rPr>
          <w:rFonts w:ascii="Sylfaen" w:hAnsi="Sylfaen"/>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A2C83">
        <w:rPr>
          <w:rFonts w:ascii="Sylfaen" w:hAnsi="Sylfaen" w:cs="Courier New"/>
          <w:color w:val="000000"/>
          <w:lang w:val="en-US"/>
        </w:rPr>
        <w:t> </w:t>
      </w:r>
      <w:r w:rsidRPr="004A2C83">
        <w:rPr>
          <w:rFonts w:ascii="Sylfaen" w:hAnsi="Sylfaen"/>
          <w:color w:val="000000"/>
        </w:rPr>
        <w:t>лица;</w:t>
      </w:r>
    </w:p>
    <w:p w14:paraId="5D3D324B"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б.</w:t>
      </w:r>
      <w:r w:rsidRPr="004A2C83">
        <w:rPr>
          <w:rFonts w:ascii="Sylfaen" w:hAnsi="Sylfaen"/>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FBF4941"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rPr>
      </w:pPr>
      <w:r w:rsidRPr="004A2C83">
        <w:rPr>
          <w:rFonts w:ascii="Sylfaen" w:hAnsi="Sylfaen"/>
          <w:color w:val="000000"/>
        </w:rPr>
        <w:t>в.</w:t>
      </w:r>
      <w:r w:rsidRPr="004A2C83">
        <w:rPr>
          <w:rFonts w:ascii="Sylfaen" w:hAnsi="Sylfaen"/>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86A0C91"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г.</w:t>
      </w:r>
      <w:r w:rsidRPr="004A2C83">
        <w:rPr>
          <w:rFonts w:ascii="Sylfaen" w:hAnsi="Sylfaen"/>
          <w:color w:val="000000"/>
        </w:rPr>
        <w:tab/>
        <w:t>они действовали или действуют согласованно, исходя из общих экономических интересов.</w:t>
      </w:r>
    </w:p>
    <w:p w14:paraId="5770FB3A" w14:textId="77777777" w:rsidR="00751025" w:rsidRPr="004A2C83" w:rsidRDefault="00751025" w:rsidP="00751025">
      <w:pPr>
        <w:widowControl w:val="0"/>
        <w:tabs>
          <w:tab w:val="left" w:pos="1134"/>
        </w:tabs>
        <w:spacing w:after="160"/>
        <w:ind w:firstLine="567"/>
        <w:jc w:val="both"/>
        <w:rPr>
          <w:rFonts w:ascii="Sylfaen" w:hAnsi="Sylfaen"/>
          <w:color w:val="000000"/>
        </w:rPr>
      </w:pPr>
      <w:r w:rsidRPr="004A2C83">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2462D722" w14:textId="77777777" w:rsidR="00751025" w:rsidRPr="004A2C83" w:rsidRDefault="00751025" w:rsidP="00751025">
      <w:pPr>
        <w:widowControl w:val="0"/>
        <w:tabs>
          <w:tab w:val="left" w:pos="1134"/>
        </w:tabs>
        <w:spacing w:after="160"/>
        <w:ind w:firstLine="567"/>
        <w:jc w:val="both"/>
        <w:rPr>
          <w:rFonts w:ascii="Sylfaen" w:hAnsi="Sylfaen" w:cs="Arial Armenian"/>
        </w:rPr>
      </w:pPr>
      <w:r w:rsidRPr="004A2C83">
        <w:rPr>
          <w:rFonts w:ascii="Sylfaen" w:hAnsi="Sylfaen"/>
        </w:rPr>
        <w:t>2.4.</w:t>
      </w:r>
      <w:r w:rsidRPr="004A2C83">
        <w:rPr>
          <w:rFonts w:ascii="Sylfaen" w:hAnsi="Sylfaen"/>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sidRPr="004A2C83">
        <w:rPr>
          <w:rFonts w:ascii="Sylfaen" w:hAnsi="Sylfaen"/>
          <w:lang w:val="hy-AM"/>
        </w:rPr>
        <w:t>.</w:t>
      </w:r>
      <w:r w:rsidRPr="004A2C83">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4A2C83">
        <w:rPr>
          <w:rFonts w:ascii="Sylfaen" w:hAnsi="Sylfaen"/>
        </w:rPr>
        <w:t>Fitch</w:t>
      </w:r>
      <w:proofErr w:type="spellEnd"/>
      <w:r w:rsidRPr="004A2C83">
        <w:rPr>
          <w:rFonts w:ascii="Sylfaen" w:hAnsi="Sylfaen"/>
        </w:rPr>
        <w:t xml:space="preserve">, </w:t>
      </w:r>
      <w:proofErr w:type="spellStart"/>
      <w:r w:rsidRPr="004A2C83">
        <w:rPr>
          <w:rFonts w:ascii="Sylfaen" w:hAnsi="Sylfaen"/>
        </w:rPr>
        <w:t>Moodys</w:t>
      </w:r>
      <w:proofErr w:type="spellEnd"/>
      <w:r w:rsidRPr="004A2C83">
        <w:rPr>
          <w:rFonts w:ascii="Sylfaen" w:hAnsi="Sylfaen"/>
        </w:rPr>
        <w:t xml:space="preserve">, </w:t>
      </w:r>
      <w:proofErr w:type="spellStart"/>
      <w:r w:rsidRPr="004A2C83">
        <w:rPr>
          <w:rFonts w:ascii="Sylfaen" w:hAnsi="Sylfaen"/>
        </w:rPr>
        <w:t>Standard</w:t>
      </w:r>
      <w:proofErr w:type="spellEnd"/>
      <w:r w:rsidRPr="004A2C83">
        <w:rPr>
          <w:rFonts w:ascii="Sylfaen" w:hAnsi="Sylfaen"/>
        </w:rPr>
        <w:t xml:space="preserve"> &amp; </w:t>
      </w:r>
      <w:proofErr w:type="spellStart"/>
      <w:r w:rsidRPr="004A2C83">
        <w:rPr>
          <w:rFonts w:ascii="Sylfaen" w:hAnsi="Sylfaen"/>
        </w:rPr>
        <w:t>Poor's</w:t>
      </w:r>
      <w:proofErr w:type="spellEnd"/>
      <w:r w:rsidRPr="004A2C83">
        <w:rPr>
          <w:rFonts w:ascii="Sylfaen" w:hAnsi="Sylfaen"/>
        </w:rPr>
        <w:t xml:space="preserve">) как минимум в </w:t>
      </w:r>
      <w:r w:rsidRPr="004A2C83">
        <w:rPr>
          <w:rFonts w:ascii="Sylfaen" w:hAnsi="Sylfaen"/>
        </w:rPr>
        <w:lastRenderedPageBreak/>
        <w:t>размере суверенного рейтинга Республики Армения.</w:t>
      </w:r>
    </w:p>
    <w:p w14:paraId="7EE3FEE0"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2.5.</w:t>
      </w:r>
      <w:r w:rsidRPr="004A2C83">
        <w:rPr>
          <w:rFonts w:ascii="Sylfaen" w:hAnsi="Sylfaen"/>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4A2C83">
        <w:rPr>
          <w:rFonts w:ascii="Sylfaen" w:hAnsi="Sylfaen"/>
        </w:rPr>
        <w:t>(на о</w:t>
      </w:r>
      <w:r w:rsidRPr="004A2C83">
        <w:rPr>
          <w:rFonts w:ascii="Sylfaen" w:hAnsi="Sylfaen"/>
          <w:sz w:val="24"/>
          <w:szCs w:val="24"/>
        </w:rPr>
        <w:t>дин и тот же</w:t>
      </w:r>
      <w:r w:rsidRPr="004A2C83">
        <w:rPr>
          <w:rFonts w:ascii="Sylfaen" w:hAnsi="Sylfaen"/>
        </w:rPr>
        <w:t xml:space="preserve"> лот)</w:t>
      </w:r>
      <w:r w:rsidRPr="004A2C83">
        <w:rPr>
          <w:rFonts w:ascii="Sylfaen" w:hAnsi="Sylfaen"/>
          <w:sz w:val="24"/>
          <w:szCs w:val="24"/>
        </w:rPr>
        <w:t xml:space="preserve">. </w:t>
      </w:r>
    </w:p>
    <w:p w14:paraId="0BB5DB2D" w14:textId="77777777" w:rsidR="00751025" w:rsidRPr="004A2C83" w:rsidRDefault="00751025" w:rsidP="00751025">
      <w:pPr>
        <w:pStyle w:val="23"/>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2.6.</w:t>
      </w:r>
      <w:r w:rsidRPr="004A2C83">
        <w:rPr>
          <w:rFonts w:ascii="Sylfaen" w:hAnsi="Sylfaen"/>
          <w:sz w:val="24"/>
          <w:szCs w:val="24"/>
        </w:rPr>
        <w:tab/>
        <w:t xml:space="preserve">Участники могут участвовать в настоящей процедуре в порядке совместной деятельности (консорциумом). </w:t>
      </w:r>
    </w:p>
    <w:p w14:paraId="5AA6144E" w14:textId="77777777" w:rsidR="00751025" w:rsidRPr="004A2C83" w:rsidRDefault="00751025" w:rsidP="00751025">
      <w:pPr>
        <w:pStyle w:val="23"/>
        <w:widowControl w:val="0"/>
        <w:spacing w:after="160" w:line="240" w:lineRule="auto"/>
        <w:rPr>
          <w:rFonts w:ascii="Sylfaen" w:hAnsi="Sylfaen" w:cs="Sylfaen"/>
          <w:sz w:val="24"/>
          <w:szCs w:val="24"/>
        </w:rPr>
      </w:pPr>
      <w:r w:rsidRPr="004A2C83">
        <w:rPr>
          <w:rFonts w:ascii="Sylfaen" w:hAnsi="Sylfaen"/>
          <w:sz w:val="24"/>
          <w:szCs w:val="24"/>
        </w:rPr>
        <w:t>В подобном случае:</w:t>
      </w:r>
    </w:p>
    <w:p w14:paraId="3065CEB3" w14:textId="77777777" w:rsidR="00751025" w:rsidRPr="004A2C83" w:rsidRDefault="00751025" w:rsidP="00751025">
      <w:pPr>
        <w:pStyle w:val="23"/>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1)</w:t>
      </w:r>
      <w:r w:rsidRPr="004A2C83">
        <w:rPr>
          <w:rFonts w:ascii="Sylfaen" w:hAnsi="Sylfaen"/>
          <w:sz w:val="24"/>
          <w:szCs w:val="24"/>
        </w:rPr>
        <w:tab/>
        <w:t xml:space="preserve">ни одна из сторон договора о совместной деятельности не может подать отдельную заявку на одну и ту же процедуру </w:t>
      </w:r>
      <w:r w:rsidRPr="004A2C83">
        <w:rPr>
          <w:rFonts w:ascii="Sylfaen" w:hAnsi="Sylfaen"/>
        </w:rPr>
        <w:t>(на о</w:t>
      </w:r>
      <w:r w:rsidRPr="004A2C83">
        <w:rPr>
          <w:rFonts w:ascii="Sylfaen" w:hAnsi="Sylfaen"/>
          <w:sz w:val="24"/>
          <w:szCs w:val="24"/>
        </w:rPr>
        <w:t>дин и тот же</w:t>
      </w:r>
      <w:r w:rsidRPr="004A2C83">
        <w:rPr>
          <w:rFonts w:ascii="Sylfaen" w:hAnsi="Sylfaen"/>
        </w:rPr>
        <w:t xml:space="preserve"> лот)</w:t>
      </w:r>
      <w:r w:rsidRPr="004A2C83">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B7851D" w14:textId="77777777"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2)</w:t>
      </w:r>
      <w:r w:rsidRPr="004A2C83">
        <w:rPr>
          <w:rFonts w:ascii="Sylfaen" w:hAnsi="Sylfaen"/>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77A8C71" w14:textId="77777777" w:rsidR="00751025" w:rsidRPr="004A2C83" w:rsidRDefault="00751025" w:rsidP="00751025">
      <w:pPr>
        <w:widowControl w:val="0"/>
        <w:spacing w:after="160"/>
        <w:jc w:val="center"/>
        <w:rPr>
          <w:rFonts w:ascii="Sylfaen" w:hAnsi="Sylfaen" w:cs="Arial"/>
          <w:b/>
        </w:rPr>
      </w:pPr>
      <w:r w:rsidRPr="004A2C83">
        <w:rPr>
          <w:rFonts w:ascii="Sylfaen" w:hAnsi="Sylfaen"/>
          <w:b/>
        </w:rPr>
        <w:t xml:space="preserve">3. РАЗЪЯСНЕНИЕ ПРИГЛАШЕНИЯ </w:t>
      </w:r>
      <w:r w:rsidRPr="004A2C83">
        <w:rPr>
          <w:rFonts w:ascii="Sylfaen" w:hAnsi="Sylfaen"/>
          <w:b/>
        </w:rPr>
        <w:br/>
        <w:t xml:space="preserve">И ПОРЯДОК ВНЕСЕНИЯ ИЗМЕНЕНИЯ В ПРИГЛАШЕНИЕ </w:t>
      </w:r>
    </w:p>
    <w:p w14:paraId="736A9BE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3.1.</w:t>
      </w:r>
      <w:r w:rsidRPr="004A2C83">
        <w:rPr>
          <w:rFonts w:ascii="Sylfaen" w:hAnsi="Sylfaen"/>
        </w:rPr>
        <w:tab/>
        <w:t>Согласно статье 29 Закона участник вправе требовать от заказчика разъяснения приглашения.</w:t>
      </w:r>
    </w:p>
    <w:p w14:paraId="5BEBA005" w14:textId="77777777" w:rsidR="00751025" w:rsidRPr="004A2C83" w:rsidRDefault="00751025" w:rsidP="00751025">
      <w:pPr>
        <w:widowControl w:val="0"/>
        <w:autoSpaceDE w:val="0"/>
        <w:autoSpaceDN w:val="0"/>
        <w:adjustRightInd w:val="0"/>
        <w:spacing w:after="160"/>
        <w:ind w:firstLine="567"/>
        <w:jc w:val="both"/>
        <w:rPr>
          <w:rFonts w:ascii="Sylfaen" w:hAnsi="Sylfaen"/>
        </w:rPr>
      </w:pPr>
      <w:r w:rsidRPr="004A2C83">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4A2C83">
        <w:rPr>
          <w:rStyle w:val="af6"/>
          <w:rFonts w:ascii="Sylfaen" w:hAnsi="Sylfaen"/>
        </w:rPr>
        <w:footnoteReference w:customMarkFollows="1" w:id="3"/>
        <w:t>5</w:t>
      </w:r>
      <w:r w:rsidRPr="004A2C83">
        <w:rPr>
          <w:rFonts w:ascii="Sylfaen" w:hAnsi="Sylfaen"/>
        </w:rPr>
        <w:t xml:space="preserve">. </w:t>
      </w:r>
    </w:p>
    <w:p w14:paraId="7966B528"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lastRenderedPageBreak/>
        <w:t>3.2.</w:t>
      </w:r>
      <w:r w:rsidRPr="004A2C83">
        <w:rPr>
          <w:rFonts w:ascii="Sylfaen" w:hAnsi="Sylfaen"/>
        </w:rPr>
        <w:tab/>
        <w:t>В день предоставления разъяснения объявление о запросе и о</w:t>
      </w:r>
      <w:r w:rsidRPr="004A2C83">
        <w:rPr>
          <w:rFonts w:ascii="Sylfaen" w:hAnsi="Sylfaen" w:cs="Courier New"/>
          <w:lang w:val="en-US"/>
        </w:rPr>
        <w:t> </w:t>
      </w:r>
      <w:r w:rsidRPr="004A2C83">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Pr="004A2C83">
        <w:rPr>
          <w:rFonts w:ascii="Sylfaen" w:hAnsi="Sylfaen" w:cs="Courier New"/>
          <w:lang w:val="en-US"/>
        </w:rPr>
        <w:t> </w:t>
      </w:r>
      <w:r w:rsidRPr="004A2C83">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14:paraId="7440BB76" w14:textId="77777777" w:rsidR="00751025" w:rsidRPr="004A2C83" w:rsidRDefault="00751025" w:rsidP="00751025">
      <w:pPr>
        <w:widowControl w:val="0"/>
        <w:tabs>
          <w:tab w:val="left" w:pos="1134"/>
        </w:tabs>
        <w:autoSpaceDE w:val="0"/>
        <w:autoSpaceDN w:val="0"/>
        <w:adjustRightInd w:val="0"/>
        <w:spacing w:after="160"/>
        <w:ind w:firstLine="567"/>
        <w:jc w:val="both"/>
        <w:rPr>
          <w:rFonts w:ascii="Sylfaen" w:hAnsi="Sylfaen"/>
        </w:rPr>
      </w:pPr>
      <w:r w:rsidRPr="004A2C83">
        <w:rPr>
          <w:rFonts w:ascii="Sylfaen" w:hAnsi="Sylfaen"/>
        </w:rPr>
        <w:t>3.3.</w:t>
      </w:r>
      <w:r w:rsidRPr="004A2C83">
        <w:rPr>
          <w:rFonts w:ascii="Sylfaen" w:hAnsi="Sylfaen"/>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2D0490">
        <w:rPr>
          <w:rFonts w:ascii="Sylfaen" w:hAnsi="Sylfaen"/>
          <w:lang w:val="hy-AM"/>
        </w:rPr>
        <w:t xml:space="preserve"> </w:t>
      </w:r>
      <w:r w:rsidRPr="004A2C83">
        <w:rPr>
          <w:rFonts w:ascii="Sylfaen" w:hAnsi="Sylfaen"/>
        </w:rPr>
        <w:t xml:space="preserve">приглашением. При этом участник в письменной форме уведомляется об основаниях </w:t>
      </w:r>
      <w:proofErr w:type="spellStart"/>
      <w:r w:rsidRPr="004A2C83">
        <w:rPr>
          <w:rFonts w:ascii="Sylfaen" w:hAnsi="Sylfaen"/>
        </w:rPr>
        <w:t>непредоставления</w:t>
      </w:r>
      <w:proofErr w:type="spellEnd"/>
      <w:r w:rsidRPr="004A2C83">
        <w:rPr>
          <w:rFonts w:ascii="Sylfaen" w:hAnsi="Sylfaen"/>
        </w:rPr>
        <w:t xml:space="preserve"> разъяснения в течение двух календарных дней, следующих за днем получения запроса.</w:t>
      </w:r>
    </w:p>
    <w:p w14:paraId="7264887D" w14:textId="77777777" w:rsidR="00751025" w:rsidRPr="004A2C83" w:rsidRDefault="00751025" w:rsidP="00751025">
      <w:pPr>
        <w:widowControl w:val="0"/>
        <w:tabs>
          <w:tab w:val="left" w:pos="1134"/>
        </w:tabs>
        <w:autoSpaceDE w:val="0"/>
        <w:autoSpaceDN w:val="0"/>
        <w:adjustRightInd w:val="0"/>
        <w:spacing w:after="160"/>
        <w:ind w:firstLine="567"/>
        <w:jc w:val="both"/>
        <w:rPr>
          <w:rFonts w:ascii="Sylfaen" w:hAnsi="Sylfaen"/>
          <w:lang w:val="hy-AM"/>
        </w:rPr>
      </w:pPr>
      <w:r w:rsidRPr="004A2C83">
        <w:rPr>
          <w:rFonts w:ascii="Sylfaen" w:hAnsi="Sylfaen"/>
        </w:rPr>
        <w:t>3.4.</w:t>
      </w:r>
      <w:r w:rsidRPr="004A2C83">
        <w:rPr>
          <w:rFonts w:ascii="Sylfaen" w:hAnsi="Sylfaen"/>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4A2C83">
        <w:rPr>
          <w:rFonts w:ascii="Sylfaen" w:hAnsi="Sylfaen"/>
          <w:vertAlign w:val="superscript"/>
          <w:lang w:val="hy-AM"/>
        </w:rPr>
        <w:t>5</w:t>
      </w:r>
      <w:r w:rsidRPr="004A2C83">
        <w:rPr>
          <w:rFonts w:ascii="Sylfaen" w:hAnsi="Sylfaen"/>
        </w:rPr>
        <w:t xml:space="preserve"> </w:t>
      </w:r>
    </w:p>
    <w:p w14:paraId="15D50F89" w14:textId="77777777" w:rsidR="00751025" w:rsidRPr="004A2C83" w:rsidRDefault="00751025" w:rsidP="00751025">
      <w:pPr>
        <w:widowControl w:val="0"/>
        <w:tabs>
          <w:tab w:val="left" w:pos="1134"/>
        </w:tabs>
        <w:autoSpaceDE w:val="0"/>
        <w:autoSpaceDN w:val="0"/>
        <w:adjustRightInd w:val="0"/>
        <w:spacing w:after="160"/>
        <w:ind w:firstLine="567"/>
        <w:jc w:val="both"/>
        <w:rPr>
          <w:rFonts w:ascii="Sylfaen" w:hAnsi="Sylfaen" w:cs="Arial Unicode"/>
          <w:lang w:val="hy-AM"/>
        </w:rPr>
      </w:pPr>
      <w:r w:rsidRPr="004A2C83">
        <w:rPr>
          <w:rFonts w:ascii="Sylfaen" w:hAnsi="Sylfaen"/>
          <w:lang w:val="hy-AM"/>
        </w:rPr>
        <w:t>3.5</w:t>
      </w:r>
      <w:r w:rsidRPr="004A2C83">
        <w:rPr>
          <w:rFonts w:ascii="Sylfaen" w:hAnsi="Sylfaen"/>
        </w:rPr>
        <w:t xml:space="preserve"> </w:t>
      </w:r>
      <w:r w:rsidRPr="004A2C83">
        <w:rPr>
          <w:rFonts w:ascii="Sylfaen" w:hAnsi="Sylfaen"/>
          <w:lang w:val="hy-AM"/>
        </w:rPr>
        <w:t>Кажд</w:t>
      </w:r>
      <w:proofErr w:type="spellStart"/>
      <w:r w:rsidRPr="004A2C83">
        <w:rPr>
          <w:rFonts w:ascii="Sylfaen" w:hAnsi="Sylfaen"/>
        </w:rPr>
        <w:t>ое</w:t>
      </w:r>
      <w:proofErr w:type="spellEnd"/>
      <w:r w:rsidRPr="004A2C83">
        <w:rPr>
          <w:rFonts w:ascii="Sylfaen" w:hAnsi="Sylfaen"/>
        </w:rPr>
        <w:t xml:space="preserve"> лицо</w:t>
      </w:r>
      <w:r w:rsidRPr="004A2C83">
        <w:rPr>
          <w:rFonts w:ascii="Sylfaen" w:hAnsi="Sylfaen"/>
          <w:lang w:val="hy-AM"/>
        </w:rPr>
        <w:t xml:space="preserve"> без указания имени, до истечения срока, установленного для внесения изменений в приглашение, </w:t>
      </w:r>
      <w:r w:rsidRPr="004A2C83">
        <w:rPr>
          <w:rFonts w:ascii="Sylfaen" w:hAnsi="Sylfaen"/>
        </w:rPr>
        <w:t xml:space="preserve">имеет право </w:t>
      </w:r>
      <w:r w:rsidRPr="004A2C83">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4A2C83">
        <w:rPr>
          <w:rFonts w:ascii="Sylfaen" w:hAnsi="Sylfaen"/>
        </w:rPr>
        <w:t xml:space="preserve"> </w:t>
      </w:r>
      <w:r w:rsidRPr="004A2C83">
        <w:rPr>
          <w:rFonts w:ascii="Sylfaen" w:hAnsi="Sylfaen"/>
          <w:lang w:val="hy-AM"/>
        </w:rPr>
        <w:t>с точки зрения предусмотренных Законом требований обеспечения конкуренции и исключения дискриминации</w:t>
      </w:r>
      <w:r w:rsidRPr="004A2C83">
        <w:rPr>
          <w:rFonts w:ascii="Sylfaen" w:hAnsi="Sylfaen"/>
        </w:rPr>
        <w:t>.</w:t>
      </w:r>
      <w:r w:rsidRPr="004A2C83">
        <w:rPr>
          <w:rFonts w:ascii="Sylfaen" w:hAnsi="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9C1B271" w14:textId="77777777" w:rsidR="00751025" w:rsidRPr="004A2C83" w:rsidRDefault="00751025" w:rsidP="00751025">
      <w:pPr>
        <w:widowControl w:val="0"/>
        <w:tabs>
          <w:tab w:val="left" w:pos="1134"/>
        </w:tabs>
        <w:autoSpaceDE w:val="0"/>
        <w:autoSpaceDN w:val="0"/>
        <w:adjustRightInd w:val="0"/>
        <w:spacing w:after="160"/>
        <w:ind w:firstLine="567"/>
        <w:jc w:val="both"/>
        <w:rPr>
          <w:rFonts w:ascii="Sylfaen" w:hAnsi="Sylfaen" w:cs="Arial Unicode"/>
        </w:rPr>
      </w:pPr>
      <w:r w:rsidRPr="004A2C83">
        <w:rPr>
          <w:rFonts w:ascii="Sylfaen" w:hAnsi="Sylfaen"/>
        </w:rPr>
        <w:t>3.</w:t>
      </w:r>
      <w:r w:rsidRPr="004A2C83">
        <w:rPr>
          <w:rFonts w:ascii="Sylfaen" w:hAnsi="Sylfaen"/>
          <w:lang w:val="hy-AM"/>
        </w:rPr>
        <w:t>6</w:t>
      </w:r>
      <w:r w:rsidRPr="004A2C83">
        <w:rPr>
          <w:rFonts w:ascii="Sylfaen" w:hAnsi="Sylfaen"/>
        </w:rPr>
        <w:t>.</w:t>
      </w:r>
      <w:r w:rsidRPr="004A2C83">
        <w:rPr>
          <w:rFonts w:ascii="Sylfaen" w:hAnsi="Sylfaen"/>
        </w:rPr>
        <w:tab/>
        <w:t>При внесении изменений в приглашение окончательный срок подачи заявок исчисляется со дня опубликования в бюллетене объявления об</w:t>
      </w:r>
      <w:r w:rsidRPr="004A2C83">
        <w:rPr>
          <w:rFonts w:ascii="Sylfaen" w:hAnsi="Sylfaen" w:cs="Courier New"/>
          <w:lang w:val="en-US"/>
        </w:rPr>
        <w:t> </w:t>
      </w:r>
      <w:r w:rsidRPr="004A2C83">
        <w:rPr>
          <w:rFonts w:ascii="Sylfaen" w:hAnsi="Sylfaen"/>
        </w:rPr>
        <w:t xml:space="preserve">этих изменениях. В этом случае участники обязаны продлить срок </w:t>
      </w:r>
      <w:proofErr w:type="gramStart"/>
      <w:r w:rsidRPr="004A2C83">
        <w:rPr>
          <w:rFonts w:ascii="Sylfaen" w:hAnsi="Sylfaen"/>
        </w:rPr>
        <w:t>действия</w:t>
      </w:r>
      <w:proofErr w:type="gramEnd"/>
      <w:r w:rsidRPr="004A2C83">
        <w:rPr>
          <w:rFonts w:ascii="Sylfaen" w:hAnsi="Sylfaen"/>
        </w:rPr>
        <w:t xml:space="preserve"> представленного ими обеспечения заявки или представить новое обеспечение заявки</w:t>
      </w:r>
      <w:r w:rsidRPr="004A2C83">
        <w:rPr>
          <w:rStyle w:val="af6"/>
          <w:rFonts w:ascii="Sylfaen" w:hAnsi="Sylfaen"/>
        </w:rPr>
        <w:footnoteReference w:customMarkFollows="1" w:id="4"/>
        <w:t>6</w:t>
      </w:r>
      <w:r w:rsidRPr="004A2C83">
        <w:rPr>
          <w:rFonts w:ascii="Sylfaen" w:hAnsi="Sylfaen"/>
        </w:rPr>
        <w:t xml:space="preserve">. </w:t>
      </w:r>
    </w:p>
    <w:p w14:paraId="06E77152" w14:textId="77777777" w:rsidR="00751025" w:rsidRPr="004A2C83" w:rsidRDefault="00751025" w:rsidP="00751025">
      <w:pPr>
        <w:widowControl w:val="0"/>
        <w:spacing w:after="160"/>
        <w:jc w:val="center"/>
        <w:rPr>
          <w:rFonts w:ascii="Sylfaen" w:hAnsi="Sylfaen"/>
          <w:b/>
        </w:rPr>
      </w:pPr>
    </w:p>
    <w:p w14:paraId="77F30936" w14:textId="77777777" w:rsidR="00751025" w:rsidRPr="004A2C83" w:rsidRDefault="00751025" w:rsidP="00751025">
      <w:pPr>
        <w:widowControl w:val="0"/>
        <w:spacing w:after="160"/>
        <w:jc w:val="center"/>
        <w:rPr>
          <w:rFonts w:ascii="Sylfaen" w:hAnsi="Sylfaen" w:cs="Arial"/>
          <w:b/>
        </w:rPr>
      </w:pPr>
      <w:r w:rsidRPr="004A2C83">
        <w:rPr>
          <w:rFonts w:ascii="Sylfaen" w:hAnsi="Sylfaen"/>
          <w:b/>
        </w:rPr>
        <w:t>4. ПОРЯДОК ПОДАЧИ ЗАЯВКИ</w:t>
      </w:r>
    </w:p>
    <w:p w14:paraId="41B56630"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4.1.</w:t>
      </w:r>
      <w:r w:rsidRPr="004A2C83">
        <w:rPr>
          <w:rFonts w:ascii="Sylfaen" w:hAnsi="Sylfaen"/>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71E05CB" w14:textId="77777777" w:rsidR="00751025" w:rsidRPr="004A2C83" w:rsidRDefault="00751025" w:rsidP="00751025">
      <w:pPr>
        <w:pStyle w:val="23"/>
        <w:widowControl w:val="0"/>
        <w:spacing w:after="160" w:line="240" w:lineRule="auto"/>
        <w:ind w:firstLine="567"/>
        <w:rPr>
          <w:rFonts w:ascii="Sylfaen" w:hAnsi="Sylfaen" w:cs="Sylfaen"/>
          <w:sz w:val="24"/>
          <w:szCs w:val="24"/>
        </w:rPr>
      </w:pPr>
      <w:r w:rsidRPr="004A2C83">
        <w:rPr>
          <w:rFonts w:ascii="Sylfaen" w:hAnsi="Sylfaen"/>
          <w:sz w:val="24"/>
          <w:szCs w:val="24"/>
        </w:rPr>
        <w:lastRenderedPageBreak/>
        <w:t xml:space="preserve">Участник может подать заявку как для каждого лота, так и для нескольких или всех лотов. </w:t>
      </w:r>
    </w:p>
    <w:p w14:paraId="05D12C18" w14:textId="77777777" w:rsidR="00751025" w:rsidRPr="004A2C83" w:rsidRDefault="00751025" w:rsidP="00751025">
      <w:pPr>
        <w:pStyle w:val="23"/>
        <w:widowControl w:val="0"/>
        <w:spacing w:after="160" w:line="240" w:lineRule="auto"/>
        <w:ind w:firstLine="567"/>
        <w:rPr>
          <w:rFonts w:ascii="Sylfaen" w:hAnsi="Sylfaen" w:cs="Sylfaen"/>
          <w:sz w:val="24"/>
          <w:szCs w:val="24"/>
        </w:rPr>
      </w:pPr>
      <w:r w:rsidRPr="004A2C83">
        <w:rPr>
          <w:rFonts w:ascii="Sylfaen" w:hAnsi="Sylfaen"/>
          <w:sz w:val="24"/>
          <w:szCs w:val="24"/>
        </w:rPr>
        <w:t>Заявка подается до истечения срока, установленного для этого настоящим Приглашением.</w:t>
      </w:r>
    </w:p>
    <w:p w14:paraId="4495450C" w14:textId="08A57753" w:rsidR="00751025" w:rsidRPr="004A2C83" w:rsidRDefault="00751025" w:rsidP="00751025">
      <w:pPr>
        <w:pStyle w:val="23"/>
        <w:widowControl w:val="0"/>
        <w:spacing w:after="160" w:line="240" w:lineRule="auto"/>
        <w:ind w:firstLine="567"/>
        <w:rPr>
          <w:rFonts w:ascii="Sylfaen" w:hAnsi="Sylfaen"/>
          <w:sz w:val="24"/>
          <w:szCs w:val="24"/>
        </w:rPr>
      </w:pPr>
      <w:r w:rsidRPr="004A2C83">
        <w:rPr>
          <w:rFonts w:ascii="Sylfaen" w:hAnsi="Sylfaen"/>
          <w:sz w:val="24"/>
          <w:szCs w:val="24"/>
        </w:rPr>
        <w:t xml:space="preserve">Порядок подготовки заявки описан в части 2 настоящего приглашения - в инструкции по подготовке заявок </w:t>
      </w:r>
      <w:proofErr w:type="gramStart"/>
      <w:r w:rsidR="0021604B">
        <w:rPr>
          <w:rFonts w:ascii="Sylfaen" w:hAnsi="Sylfaen"/>
          <w:sz w:val="24"/>
          <w:szCs w:val="24"/>
        </w:rPr>
        <w:t>на запроса</w:t>
      </w:r>
      <w:proofErr w:type="gramEnd"/>
      <w:r w:rsidR="0021604B">
        <w:rPr>
          <w:rFonts w:ascii="Sylfaen" w:hAnsi="Sylfaen"/>
          <w:sz w:val="24"/>
          <w:szCs w:val="24"/>
        </w:rPr>
        <w:t xml:space="preserve"> котировки</w:t>
      </w:r>
      <w:r w:rsidRPr="004A2C83">
        <w:rPr>
          <w:rFonts w:ascii="Sylfaen" w:hAnsi="Sylfaen"/>
          <w:sz w:val="24"/>
          <w:szCs w:val="24"/>
        </w:rPr>
        <w:t>.</w:t>
      </w:r>
    </w:p>
    <w:p w14:paraId="2D86BD45" w14:textId="3499B27A"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4.2.</w:t>
      </w:r>
      <w:r w:rsidRPr="004A2C83">
        <w:rPr>
          <w:rFonts w:ascii="Sylfaen" w:hAnsi="Sylfaen"/>
          <w:sz w:val="24"/>
          <w:szCs w:val="24"/>
        </w:rPr>
        <w:tab/>
        <w:t>Заявки на процедуру необходимо представить в комиссию по адресу "</w:t>
      </w:r>
      <w:r w:rsidR="003B23BB" w:rsidRPr="003B23BB">
        <w:rPr>
          <w:rFonts w:ascii="Sylfaen" w:hAnsi="Sylfaen"/>
          <w:sz w:val="22"/>
          <w:szCs w:val="22"/>
          <w:lang w:val="hy-AM"/>
        </w:rPr>
        <w:t xml:space="preserve"> </w:t>
      </w:r>
      <w:r w:rsidR="003B23BB">
        <w:rPr>
          <w:rFonts w:ascii="Sylfaen" w:hAnsi="Sylfaen"/>
          <w:sz w:val="22"/>
          <w:szCs w:val="22"/>
          <w:lang w:val="hy-AM"/>
        </w:rPr>
        <w:t>г. Гюмри Гандилян 5/4</w:t>
      </w:r>
      <w:r w:rsidR="003B23BB" w:rsidRPr="004A2C83" w:rsidDel="00FA49AF">
        <w:rPr>
          <w:rFonts w:ascii="Sylfaen" w:hAnsi="Sylfaen"/>
          <w:sz w:val="22"/>
          <w:szCs w:val="22"/>
        </w:rPr>
        <w:t xml:space="preserve"> </w:t>
      </w:r>
      <w:r w:rsidRPr="004A2C83">
        <w:rPr>
          <w:rFonts w:ascii="Sylfaen" w:hAnsi="Sylfaen"/>
          <w:sz w:val="24"/>
          <w:szCs w:val="24"/>
        </w:rPr>
        <w:t xml:space="preserve">" не позднее, чем </w:t>
      </w:r>
      <w:r>
        <w:rPr>
          <w:rFonts w:ascii="Sylfaen" w:hAnsi="Sylfaen"/>
          <w:sz w:val="24"/>
          <w:szCs w:val="24"/>
          <w:lang w:val="hy-AM"/>
        </w:rPr>
        <w:t>''</w:t>
      </w:r>
      <w:r w:rsidR="00F2416C">
        <w:rPr>
          <w:rFonts w:ascii="Sylfaen" w:hAnsi="Sylfaen"/>
          <w:sz w:val="24"/>
          <w:szCs w:val="24"/>
          <w:lang w:val="hy-AM"/>
        </w:rPr>
        <w:t xml:space="preserve">10:00 </w:t>
      </w:r>
      <w:r>
        <w:rPr>
          <w:rFonts w:ascii="Sylfaen" w:hAnsi="Sylfaen"/>
          <w:sz w:val="24"/>
          <w:szCs w:val="24"/>
          <w:lang w:val="hy-AM"/>
        </w:rPr>
        <w:t>''</w:t>
      </w:r>
      <w:r w:rsidRPr="002D0490" w:rsidDel="005E057D">
        <w:rPr>
          <w:rFonts w:ascii="Sylfaen" w:hAnsi="Sylfaen"/>
          <w:sz w:val="24"/>
          <w:szCs w:val="24"/>
          <w:vertAlign w:val="subscript"/>
        </w:rPr>
        <w:t xml:space="preserve"> </w:t>
      </w:r>
      <w:r w:rsidRPr="004A2C83">
        <w:rPr>
          <w:rFonts w:ascii="Sylfaen" w:hAnsi="Sylfaen"/>
          <w:sz w:val="24"/>
          <w:szCs w:val="24"/>
        </w:rPr>
        <w:t>часов</w:t>
      </w:r>
      <w:r>
        <w:rPr>
          <w:rFonts w:ascii="Sylfaen" w:hAnsi="Sylfaen"/>
          <w:sz w:val="24"/>
          <w:szCs w:val="24"/>
          <w:lang w:val="hy-AM"/>
        </w:rPr>
        <w:t xml:space="preserve"> ''7''</w:t>
      </w:r>
      <w:r w:rsidRPr="004A2C83">
        <w:rPr>
          <w:rFonts w:ascii="Sylfaen" w:hAnsi="Sylfaen"/>
          <w:sz w:val="24"/>
          <w:szCs w:val="24"/>
        </w:rPr>
        <w:t xml:space="preserve">-го дня с даты опубликования в бюллетене объявления и приглашения на настоящую процедуру. </w:t>
      </w:r>
    </w:p>
    <w:p w14:paraId="2517C6BA" w14:textId="77777777" w:rsidR="00751025" w:rsidRPr="004A2C83" w:rsidRDefault="00751025" w:rsidP="00751025">
      <w:pPr>
        <w:pStyle w:val="23"/>
        <w:widowControl w:val="0"/>
        <w:spacing w:after="160" w:line="240" w:lineRule="auto"/>
        <w:ind w:firstLine="567"/>
        <w:rPr>
          <w:rFonts w:ascii="Sylfaen" w:hAnsi="Sylfaen" w:cs="Sylfaen"/>
          <w:sz w:val="22"/>
          <w:szCs w:val="22"/>
        </w:rPr>
      </w:pPr>
      <w:r w:rsidRPr="004A2C83">
        <w:rPr>
          <w:rFonts w:ascii="Sylfaen" w:hAnsi="Sylfaen"/>
          <w:sz w:val="22"/>
          <w:szCs w:val="22"/>
        </w:rPr>
        <w:t>Заявки на процедуру получает и в журнале регистрации заявок регистрирует секретарь комиссии "</w:t>
      </w:r>
      <w:r w:rsidRPr="004A2C83">
        <w:rPr>
          <w:rFonts w:ascii="Sylfaen" w:hAnsi="Sylfaen"/>
          <w:sz w:val="22"/>
          <w:szCs w:val="22"/>
          <w:lang w:val="hy-AM"/>
        </w:rPr>
        <w:t>Мариана Мелконян''</w:t>
      </w:r>
      <w:r w:rsidRPr="004A2C83">
        <w:rPr>
          <w:rFonts w:ascii="Sylfaen" w:hAnsi="Sylfaen"/>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C2F8C10" w14:textId="77777777" w:rsidR="00751025" w:rsidRPr="004A2C83" w:rsidRDefault="00751025" w:rsidP="00751025">
      <w:pPr>
        <w:pStyle w:val="23"/>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4.3.</w:t>
      </w:r>
      <w:r w:rsidRPr="004A2C83">
        <w:rPr>
          <w:rFonts w:ascii="Sylfaen" w:hAnsi="Sylfaen"/>
          <w:sz w:val="24"/>
          <w:szCs w:val="24"/>
        </w:rPr>
        <w:tab/>
        <w:t>В заявке участник представляет:</w:t>
      </w:r>
    </w:p>
    <w:p w14:paraId="671D0805" w14:textId="77777777" w:rsidR="00751025" w:rsidRPr="004A2C83" w:rsidRDefault="00751025" w:rsidP="00751025">
      <w:pPr>
        <w:jc w:val="both"/>
        <w:rPr>
          <w:rFonts w:ascii="Sylfaen" w:hAnsi="Sylfaen"/>
        </w:rPr>
      </w:pPr>
      <w:r w:rsidRPr="004A2C83">
        <w:rPr>
          <w:rFonts w:ascii="Sylfaen" w:hAnsi="Sylfaen"/>
        </w:rPr>
        <w:t>1) утвержденное им заявление-объявление, предусмотренное пунктом 2.1 части 2 настоящего приглашения</w:t>
      </w:r>
      <w:r w:rsidRPr="004A2C83">
        <w:rPr>
          <w:rFonts w:ascii="Sylfaen" w:hAnsi="Sylfaen"/>
          <w:lang w:val="hy-AM"/>
        </w:rPr>
        <w:t xml:space="preserve"> </w:t>
      </w:r>
      <w:r w:rsidRPr="004A2C83">
        <w:rPr>
          <w:rFonts w:ascii="Sylfaen" w:hAnsi="Sylfaen"/>
        </w:rPr>
        <w:t xml:space="preserve">указав адрес электронной почты, учетный номер налогоплательщика, адрес деятельности и номер </w:t>
      </w:r>
      <w:proofErr w:type="gramStart"/>
      <w:r w:rsidRPr="004A2C83">
        <w:rPr>
          <w:rFonts w:ascii="Sylfaen" w:hAnsi="Sylfaen"/>
        </w:rPr>
        <w:t>телефона ,</w:t>
      </w:r>
      <w:proofErr w:type="gramEnd"/>
      <w:r w:rsidRPr="004A2C83">
        <w:rPr>
          <w:rFonts w:ascii="Sylfaen" w:hAnsi="Sylfaen"/>
        </w:rPr>
        <w:t xml:space="preserve"> которое включает:</w:t>
      </w:r>
    </w:p>
    <w:p w14:paraId="5FC98939" w14:textId="77777777" w:rsidR="00751025" w:rsidRPr="004A2C83" w:rsidRDefault="00751025" w:rsidP="00751025">
      <w:pPr>
        <w:jc w:val="both"/>
        <w:rPr>
          <w:rFonts w:ascii="Sylfaen" w:hAnsi="Sylfaen"/>
        </w:rPr>
      </w:pPr>
      <w:r w:rsidRPr="004A2C83">
        <w:rPr>
          <w:rFonts w:ascii="Sylfaen" w:hAnsi="Sylfaen"/>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14:paraId="51A22EA4" w14:textId="77777777" w:rsidR="00751025" w:rsidRPr="004A2C83" w:rsidRDefault="00751025" w:rsidP="00751025">
      <w:pPr>
        <w:jc w:val="both"/>
        <w:rPr>
          <w:rFonts w:ascii="Sylfaen" w:hAnsi="Sylfaen"/>
        </w:rPr>
      </w:pPr>
      <w:r w:rsidRPr="004A2C83">
        <w:rPr>
          <w:rFonts w:ascii="Sylfaen" w:hAnsi="Sylfaen"/>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55E428BC" w14:textId="77777777" w:rsidR="00751025" w:rsidRPr="004A2C83" w:rsidRDefault="00751025" w:rsidP="00751025">
      <w:pPr>
        <w:ind w:firstLine="284"/>
        <w:jc w:val="both"/>
        <w:rPr>
          <w:rFonts w:ascii="Sylfaen" w:hAnsi="Sylfaen"/>
        </w:rPr>
      </w:pPr>
      <w:r w:rsidRPr="004A2C83">
        <w:rPr>
          <w:rFonts w:ascii="Sylfaen" w:hAnsi="Sylfaen"/>
        </w:rPr>
        <w:t xml:space="preserve">в) объявление об отсутствии недобросовестной конкуренции, злоупотребления доминирующим положением и </w:t>
      </w:r>
      <w:proofErr w:type="spellStart"/>
      <w:r w:rsidRPr="004A2C83">
        <w:rPr>
          <w:rFonts w:ascii="Sylfaen" w:hAnsi="Sylfaen"/>
        </w:rPr>
        <w:t>антиконкурентного</w:t>
      </w:r>
      <w:proofErr w:type="spellEnd"/>
      <w:r w:rsidRPr="004A2C83">
        <w:rPr>
          <w:rFonts w:ascii="Sylfaen" w:hAnsi="Sylfaen"/>
        </w:rPr>
        <w:t xml:space="preserve"> соглашения в рамках настоящей процедуры</w:t>
      </w:r>
    </w:p>
    <w:p w14:paraId="2CFBA85D" w14:textId="77777777" w:rsidR="00751025" w:rsidRPr="004A2C83" w:rsidRDefault="00751025" w:rsidP="00751025">
      <w:pPr>
        <w:jc w:val="both"/>
        <w:rPr>
          <w:rFonts w:ascii="Sylfaen" w:hAnsi="Sylfaen"/>
        </w:rPr>
      </w:pPr>
      <w:r w:rsidRPr="004A2C83">
        <w:rPr>
          <w:rFonts w:ascii="Sylfaen" w:hAnsi="Sylfaen"/>
        </w:rPr>
        <w:t xml:space="preserve">    г) объявление об отсутствии в рамках настоящей процедуры одновременного участия </w:t>
      </w:r>
      <w:proofErr w:type="spellStart"/>
      <w:r w:rsidRPr="004A2C83">
        <w:rPr>
          <w:rFonts w:ascii="Sylfaen" w:hAnsi="Sylfaen"/>
        </w:rPr>
        <w:t>взаимосвязянных</w:t>
      </w:r>
      <w:proofErr w:type="spellEnd"/>
      <w:r w:rsidRPr="004A2C83">
        <w:rPr>
          <w:rFonts w:ascii="Sylfaen" w:hAnsi="Sylfaen"/>
        </w:rPr>
        <w:t xml:space="preserve"> с ним лиц и (или) учрежденных им организаций либо организаций, имеющих принадлежащую ему долю (</w:t>
      </w:r>
      <w:proofErr w:type="gramStart"/>
      <w:r w:rsidRPr="004A2C83">
        <w:rPr>
          <w:rFonts w:ascii="Sylfaen" w:hAnsi="Sylfaen"/>
        </w:rPr>
        <w:t>пай)  в</w:t>
      </w:r>
      <w:proofErr w:type="gramEnd"/>
      <w:r w:rsidRPr="004A2C83">
        <w:rPr>
          <w:rFonts w:ascii="Sylfaen" w:hAnsi="Sylfaen"/>
        </w:rPr>
        <w:t xml:space="preserve"> размере более пятидесяти процентов; </w:t>
      </w:r>
    </w:p>
    <w:p w14:paraId="4D76B91F" w14:textId="77777777" w:rsidR="00751025" w:rsidRPr="004A2C83" w:rsidRDefault="00751025" w:rsidP="00751025">
      <w:pPr>
        <w:pStyle w:val="norm"/>
        <w:widowControl w:val="0"/>
        <w:tabs>
          <w:tab w:val="left" w:pos="1134"/>
        </w:tabs>
        <w:spacing w:after="160" w:line="240" w:lineRule="auto"/>
        <w:ind w:firstLine="284"/>
        <w:rPr>
          <w:rFonts w:ascii="Sylfaen" w:hAnsi="Sylfaen"/>
          <w:sz w:val="24"/>
          <w:szCs w:val="24"/>
        </w:rPr>
      </w:pPr>
      <w:r w:rsidRPr="004A2C83">
        <w:rPr>
          <w:rFonts w:ascii="Sylfaen" w:hAnsi="Sylfaen"/>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sidRPr="004A2C83">
        <w:rPr>
          <w:rFonts w:ascii="Sylfaen" w:hAnsi="Sylfaen"/>
          <w:sz w:val="24"/>
          <w:szCs w:val="24"/>
        </w:rPr>
        <w:t>деклация</w:t>
      </w:r>
      <w:proofErr w:type="spellEnd"/>
      <w:r w:rsidRPr="004A2C83">
        <w:rPr>
          <w:rFonts w:ascii="Sylfaen" w:hAnsi="Sylfaen"/>
          <w:sz w:val="24"/>
          <w:szCs w:val="24"/>
        </w:rPr>
        <w:t xml:space="preserve">, после вскрытия заявок публикуется в бюллетене вместе с объявлением о решении заключить договор; </w:t>
      </w:r>
      <w:r w:rsidRPr="004A2C83">
        <w:rPr>
          <w:rFonts w:ascii="Sylfaen" w:hAnsi="Sylfaen"/>
          <w:sz w:val="24"/>
          <w:szCs w:val="24"/>
          <w:vertAlign w:val="superscript"/>
        </w:rPr>
        <w:t>6</w:t>
      </w:r>
      <w:r w:rsidRPr="004A2C83">
        <w:rPr>
          <w:rFonts w:ascii="Sylfaen" w:hAnsi="Sylfaen"/>
          <w:sz w:val="24"/>
          <w:szCs w:val="24"/>
          <w:vertAlign w:val="superscript"/>
          <w:lang w:val="hy-AM"/>
        </w:rPr>
        <w:t>.1</w:t>
      </w:r>
      <w:r w:rsidRPr="004A2C83">
        <w:rPr>
          <w:rFonts w:ascii="Sylfaen" w:hAnsi="Sylfaen"/>
          <w:sz w:val="24"/>
          <w:szCs w:val="24"/>
          <w:vertAlign w:val="superscript"/>
        </w:rPr>
        <w:t xml:space="preserve"> </w:t>
      </w:r>
    </w:p>
    <w:p w14:paraId="5EA8C316" w14:textId="77777777" w:rsidR="00751025" w:rsidRPr="004A2C83" w:rsidRDefault="00751025" w:rsidP="00751025">
      <w:pPr>
        <w:pStyle w:val="norm"/>
        <w:widowControl w:val="0"/>
        <w:tabs>
          <w:tab w:val="left" w:pos="1134"/>
        </w:tabs>
        <w:spacing w:after="160" w:line="240" w:lineRule="auto"/>
        <w:ind w:firstLine="284"/>
        <w:rPr>
          <w:rFonts w:ascii="Sylfaen" w:hAnsi="Sylfaen"/>
          <w:lang w:val="hy-AM"/>
        </w:rPr>
      </w:pPr>
      <w:r w:rsidRPr="004A2C83">
        <w:rPr>
          <w:rFonts w:ascii="Sylfaen" w:hAnsi="Sylfaen"/>
        </w:rPr>
        <w:t xml:space="preserve">  2) </w:t>
      </w:r>
      <w:r w:rsidRPr="004A2C83">
        <w:rPr>
          <w:rFonts w:ascii="Sylfaen" w:hAnsi="Sylfaen"/>
          <w:sz w:val="24"/>
          <w:szCs w:val="24"/>
        </w:rPr>
        <w:t>технические характеристики</w:t>
      </w:r>
      <w:r w:rsidRPr="004A2C83">
        <w:rPr>
          <w:rFonts w:ascii="Sylfaen" w:hAnsi="Sylfaen" w:cs="Sylfaen"/>
          <w:sz w:val="24"/>
          <w:szCs w:val="24"/>
        </w:rPr>
        <w:t xml:space="preserve"> предлагаемого им товара</w:t>
      </w:r>
      <w:r w:rsidRPr="004A2C83">
        <w:rPr>
          <w:rFonts w:ascii="Sylfaen" w:hAnsi="Sylfaen"/>
          <w:sz w:val="24"/>
          <w:szCs w:val="24"/>
        </w:rPr>
        <w:t xml:space="preserve">, а также товарный знак, </w:t>
      </w:r>
      <w:r w:rsidRPr="004A2C83">
        <w:rPr>
          <w:rFonts w:ascii="Sylfaen" w:hAnsi="Sylfaen" w:cs="Sylfaen"/>
          <w:sz w:val="24"/>
          <w:szCs w:val="24"/>
        </w:rPr>
        <w:t>фирменное наименование, модель и</w:t>
      </w:r>
      <w:r w:rsidRPr="004A2C83">
        <w:rPr>
          <w:rFonts w:ascii="Sylfaen" w:hAnsi="Sylfaen"/>
          <w:sz w:val="24"/>
          <w:szCs w:val="24"/>
        </w:rPr>
        <w:t xml:space="preserve"> наименование производителя, (далее — полное описание товара</w:t>
      </w:r>
      <w:r w:rsidRPr="004A2C83">
        <w:rPr>
          <w:rFonts w:ascii="Sylfaen" w:hAnsi="Sylfaen"/>
        </w:rPr>
        <w:t xml:space="preserve">). </w:t>
      </w:r>
      <w:r w:rsidRPr="004A2C83">
        <w:rPr>
          <w:rFonts w:ascii="Sylfaen" w:hAnsi="Sylfaen"/>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sidRPr="004A2C83">
        <w:rPr>
          <w:rFonts w:ascii="Sylfaen" w:hAnsi="Sylfaen"/>
        </w:rPr>
        <w:t xml:space="preserve">если не применяется условие, установленное последним </w:t>
      </w:r>
      <w:r w:rsidRPr="004A2C83">
        <w:rPr>
          <w:rFonts w:ascii="Sylfaen" w:hAnsi="Sylfaen"/>
        </w:rPr>
        <w:lastRenderedPageBreak/>
        <w:t xml:space="preserve">предложением пункта 1.1 настоящей </w:t>
      </w:r>
      <w:proofErr w:type="gramStart"/>
      <w:r w:rsidRPr="004A2C83">
        <w:rPr>
          <w:rFonts w:ascii="Sylfaen" w:hAnsi="Sylfaen"/>
        </w:rPr>
        <w:t>части</w:t>
      </w:r>
      <w:r w:rsidRPr="004A2C83" w:rsidDel="001B47B5">
        <w:rPr>
          <w:rFonts w:ascii="Sylfaen" w:hAnsi="Sylfaen"/>
        </w:rPr>
        <w:t xml:space="preserve"> </w:t>
      </w:r>
      <w:r w:rsidRPr="004A2C83">
        <w:rPr>
          <w:rStyle w:val="af6"/>
          <w:rFonts w:ascii="Sylfaen" w:hAnsi="Sylfaen" w:cs="Sylfaen"/>
          <w:sz w:val="24"/>
          <w:szCs w:val="24"/>
        </w:rPr>
        <w:footnoteReference w:customMarkFollows="1" w:id="5"/>
        <w:t>7</w:t>
      </w:r>
      <w:r w:rsidRPr="004A2C83">
        <w:rPr>
          <w:rFonts w:ascii="Sylfaen" w:hAnsi="Sylfaen" w:cs="Sylfaen"/>
          <w:sz w:val="24"/>
          <w:szCs w:val="24"/>
        </w:rPr>
        <w:t>:</w:t>
      </w:r>
      <w:proofErr w:type="gramEnd"/>
      <w:r w:rsidRPr="004A2C83">
        <w:rPr>
          <w:rFonts w:ascii="Sylfaen" w:hAnsi="Sylfaen"/>
        </w:rPr>
        <w:t xml:space="preserve"> </w:t>
      </w:r>
    </w:p>
    <w:p w14:paraId="0B510141"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lang w:val="hy-AM"/>
        </w:rPr>
        <w:t>3</w:t>
      </w:r>
      <w:r w:rsidRPr="004A2C83">
        <w:rPr>
          <w:rFonts w:ascii="Sylfaen" w:hAnsi="Sylfaen"/>
          <w:sz w:val="24"/>
          <w:szCs w:val="24"/>
        </w:rPr>
        <w:t>)</w:t>
      </w:r>
      <w:r w:rsidRPr="004A2C83">
        <w:rPr>
          <w:rFonts w:ascii="Sylfaen" w:hAnsi="Sylfaen"/>
          <w:sz w:val="24"/>
          <w:szCs w:val="24"/>
        </w:rPr>
        <w:tab/>
        <w:t>утвержденное им ценовое предложение;</w:t>
      </w:r>
    </w:p>
    <w:p w14:paraId="3DA9E16C"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w:t>
      </w:r>
      <w:r w:rsidRPr="004A2C83">
        <w:rPr>
          <w:rFonts w:ascii="Sylfaen" w:hAnsi="Sylfaen"/>
        </w:rPr>
        <w:tab/>
      </w:r>
      <w:r w:rsidR="00D254B4" w:rsidRPr="00AD55FC">
        <w:rPr>
          <w:rFonts w:ascii="Sylfaen" w:hAnsi="Sylfaen"/>
          <w:color w:val="FF0000"/>
        </w:rPr>
        <w:t>Не применимо</w:t>
      </w:r>
    </w:p>
    <w:p w14:paraId="3939B8A9"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5)</w:t>
      </w:r>
      <w:r w:rsidRPr="004A2C83">
        <w:rPr>
          <w:rFonts w:ascii="Sylfaen" w:hAnsi="Sylfaen"/>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766E0FB8"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6)</w:t>
      </w:r>
      <w:r w:rsidRPr="004A2C83">
        <w:rPr>
          <w:rFonts w:ascii="Sylfaen" w:hAnsi="Sylfaen"/>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775E0E5C" w14:textId="77777777" w:rsidR="00751025" w:rsidRPr="004A2C83" w:rsidRDefault="00751025" w:rsidP="00751025">
      <w:pPr>
        <w:jc w:val="both"/>
        <w:rPr>
          <w:rFonts w:ascii="Sylfaen" w:hAnsi="Sylfaen" w:cs="Sylfaen"/>
        </w:rPr>
      </w:pPr>
      <w:r w:rsidRPr="004A2C83">
        <w:rPr>
          <w:rFonts w:ascii="Sylfaen" w:hAnsi="Sylfaen" w:cs="Sylfaen"/>
        </w:rPr>
        <w:t xml:space="preserve">При этом в случае участия в настоящей процедуре в порядке совместной деятельности (консорциумом) </w:t>
      </w:r>
    </w:p>
    <w:p w14:paraId="6E59DDD3" w14:textId="77777777" w:rsidR="00751025" w:rsidRPr="004A2C83" w:rsidRDefault="00751025" w:rsidP="00751025">
      <w:pPr>
        <w:jc w:val="both"/>
        <w:rPr>
          <w:rFonts w:ascii="Sylfaen" w:hAnsi="Sylfaen" w:cs="Sylfaen"/>
        </w:rPr>
      </w:pPr>
      <w:r w:rsidRPr="004A2C83">
        <w:rPr>
          <w:rFonts w:ascii="Sylfaen" w:hAnsi="Sylfaen"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89FD1FB" w14:textId="77777777" w:rsidR="00751025" w:rsidRPr="004A2C83" w:rsidRDefault="00751025" w:rsidP="00751025">
      <w:pPr>
        <w:pStyle w:val="norm"/>
        <w:widowControl w:val="0"/>
        <w:spacing w:after="120" w:line="240" w:lineRule="auto"/>
        <w:ind w:firstLine="0"/>
        <w:rPr>
          <w:rFonts w:ascii="Sylfaen" w:hAnsi="Sylfaen" w:cs="Sylfaen"/>
          <w:sz w:val="24"/>
          <w:szCs w:val="24"/>
        </w:rPr>
      </w:pPr>
      <w:r w:rsidRPr="004A2C83">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6473411" w14:textId="77777777" w:rsidR="00751025" w:rsidRPr="004A2C83" w:rsidRDefault="00751025" w:rsidP="00751025">
      <w:pPr>
        <w:rPr>
          <w:rFonts w:ascii="Sylfaen" w:hAnsi="Sylfaen"/>
          <w:b/>
        </w:rPr>
      </w:pPr>
    </w:p>
    <w:p w14:paraId="24A55E9F" w14:textId="77777777" w:rsidR="00751025" w:rsidRPr="004A2C83" w:rsidRDefault="00751025" w:rsidP="00751025">
      <w:pPr>
        <w:widowControl w:val="0"/>
        <w:spacing w:after="160"/>
        <w:jc w:val="center"/>
        <w:rPr>
          <w:rFonts w:ascii="Sylfaen" w:hAnsi="Sylfaen" w:cs="Arial"/>
          <w:b/>
        </w:rPr>
      </w:pPr>
      <w:r w:rsidRPr="004A2C83">
        <w:rPr>
          <w:rFonts w:ascii="Sylfaen" w:hAnsi="Sylfaen"/>
          <w:b/>
        </w:rPr>
        <w:t xml:space="preserve">5.ЦЕНОВОЕ ПРЕДЛОЖЕНИЕ ЗАЯВКИ </w:t>
      </w:r>
    </w:p>
    <w:p w14:paraId="772BC9B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5.1.</w:t>
      </w:r>
      <w:r w:rsidRPr="004A2C83">
        <w:rPr>
          <w:rFonts w:ascii="Sylfaen" w:hAnsi="Sylfaen"/>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5E61DB0"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5.2.</w:t>
      </w:r>
      <w:r w:rsidRPr="004A2C83">
        <w:rPr>
          <w:rFonts w:ascii="Sylfaen" w:hAnsi="Sylfaen"/>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w:t>
      </w:r>
      <w:r w:rsidRPr="004A2C83">
        <w:rPr>
          <w:rFonts w:ascii="Sylfaen" w:hAnsi="Sylfaen"/>
          <w:sz w:val="24"/>
          <w:szCs w:val="24"/>
        </w:rPr>
        <w:lastRenderedPageBreak/>
        <w:t xml:space="preserve">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80DC95F" w14:textId="77777777" w:rsidR="00751025" w:rsidRPr="004A2C83" w:rsidRDefault="00751025" w:rsidP="00751025">
      <w:pPr>
        <w:pStyle w:val="norm"/>
        <w:widowControl w:val="0"/>
        <w:spacing w:after="160" w:line="240" w:lineRule="auto"/>
        <w:ind w:firstLine="567"/>
        <w:rPr>
          <w:rFonts w:ascii="Sylfaen" w:hAnsi="Sylfaen" w:cs="Sylfaen"/>
          <w:sz w:val="24"/>
          <w:szCs w:val="24"/>
        </w:rPr>
      </w:pPr>
      <w:r w:rsidRPr="004A2C83">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53F31295"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а.</w:t>
      </w:r>
      <w:r w:rsidRPr="004A2C83">
        <w:rPr>
          <w:rFonts w:ascii="Sylfaen" w:hAnsi="Sylfaen"/>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2F1CCC80"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б.</w:t>
      </w:r>
      <w:r w:rsidRPr="004A2C83">
        <w:rPr>
          <w:rFonts w:ascii="Sylfaen" w:hAnsi="Sylfaen"/>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EDE1354"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в.</w:t>
      </w:r>
      <w:r w:rsidRPr="004A2C83">
        <w:rPr>
          <w:rFonts w:ascii="Sylfaen" w:hAnsi="Sylfaen"/>
          <w:sz w:val="24"/>
          <w:szCs w:val="24"/>
        </w:rPr>
        <w:tab/>
        <w:t>номер лота в ценовом предложении указан неверно, однако наименование предмета закупки заполнено правильно.</w:t>
      </w:r>
    </w:p>
    <w:p w14:paraId="28986CA3"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г.</w:t>
      </w:r>
      <w:r w:rsidRPr="004A2C83">
        <w:rPr>
          <w:rFonts w:ascii="Sylfaen" w:hAnsi="Sylfaen"/>
        </w:rPr>
        <w:t xml:space="preserve"> </w:t>
      </w:r>
      <w:r w:rsidRPr="004A2C83">
        <w:rPr>
          <w:rFonts w:ascii="Sylfaen" w:hAnsi="Sylfaen"/>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7A8C6B13"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д.</w:t>
      </w:r>
      <w:r w:rsidRPr="004A2C83">
        <w:rPr>
          <w:rFonts w:ascii="Sylfaen" w:hAnsi="Sylfaen"/>
        </w:rPr>
        <w:t xml:space="preserve"> </w:t>
      </w:r>
      <w:r w:rsidRPr="004A2C83">
        <w:rPr>
          <w:rFonts w:ascii="Sylfaen" w:hAnsi="Sylfaen"/>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4A2C83">
        <w:rPr>
          <w:rFonts w:ascii="Sylfaen" w:hAnsi="Sylfaen"/>
        </w:rPr>
        <w:t xml:space="preserve"> </w:t>
      </w:r>
      <w:r w:rsidRPr="004A2C83">
        <w:rPr>
          <w:rFonts w:ascii="Sylfaen" w:hAnsi="Sylfaen"/>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7F4AB24"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е.</w:t>
      </w:r>
      <w:r w:rsidRPr="004A2C83">
        <w:rPr>
          <w:rFonts w:ascii="Sylfaen" w:hAnsi="Sylfaen"/>
        </w:rPr>
        <w:t xml:space="preserve"> </w:t>
      </w:r>
      <w:r w:rsidRPr="004A2C83">
        <w:rPr>
          <w:rFonts w:ascii="Sylfaen" w:hAnsi="Sylfaen"/>
          <w:sz w:val="24"/>
          <w:szCs w:val="24"/>
        </w:rPr>
        <w:t xml:space="preserve">в суммах, заполненных буквами в графах ценового предложения, </w:t>
      </w:r>
      <w:proofErr w:type="spellStart"/>
      <w:r w:rsidRPr="004A2C83">
        <w:rPr>
          <w:rFonts w:ascii="Sylfaen" w:hAnsi="Sylfaen"/>
          <w:sz w:val="24"/>
          <w:szCs w:val="24"/>
        </w:rPr>
        <w:t>лумы</w:t>
      </w:r>
      <w:proofErr w:type="spellEnd"/>
      <w:r w:rsidRPr="004A2C83">
        <w:rPr>
          <w:rFonts w:ascii="Sylfaen" w:hAnsi="Sylfaen"/>
          <w:sz w:val="24"/>
          <w:szCs w:val="24"/>
        </w:rPr>
        <w:t xml:space="preserve"> указаны в цифрах.</w:t>
      </w:r>
    </w:p>
    <w:p w14:paraId="00566C02"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5.3.</w:t>
      </w:r>
      <w:r w:rsidRPr="004A2C83">
        <w:rPr>
          <w:rFonts w:ascii="Sylfaen" w:hAnsi="Sylfaen"/>
          <w:sz w:val="24"/>
          <w:szCs w:val="24"/>
        </w:rPr>
        <w:tab/>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4A2C83">
        <w:rPr>
          <w:rFonts w:ascii="Sylfaen" w:hAnsi="Sylfaen"/>
          <w:sz w:val="24"/>
          <w:szCs w:val="24"/>
        </w:rPr>
        <w:t>сведений</w:t>
      </w:r>
      <w:proofErr w:type="gramEnd"/>
      <w:r w:rsidRPr="004A2C83">
        <w:rPr>
          <w:rFonts w:ascii="Sylfaen" w:hAnsi="Sylfaen"/>
          <w:sz w:val="24"/>
          <w:szCs w:val="24"/>
        </w:rPr>
        <w:t xml:space="preserve"> или документов иного типа; также размер прибыли участника не может быть ограничен приглашением.</w:t>
      </w:r>
    </w:p>
    <w:p w14:paraId="0E7A39CF" w14:textId="77777777" w:rsidR="00751025" w:rsidRPr="004A2C83" w:rsidRDefault="00751025" w:rsidP="00751025">
      <w:pPr>
        <w:pStyle w:val="23"/>
        <w:widowControl w:val="0"/>
        <w:spacing w:after="160" w:line="240" w:lineRule="auto"/>
        <w:ind w:firstLine="567"/>
        <w:rPr>
          <w:rFonts w:ascii="Sylfaen" w:hAnsi="Sylfaen"/>
          <w:sz w:val="24"/>
          <w:szCs w:val="24"/>
        </w:rPr>
      </w:pPr>
    </w:p>
    <w:p w14:paraId="02086CB5" w14:textId="77777777" w:rsidR="00751025" w:rsidRPr="004A2C83" w:rsidRDefault="00751025" w:rsidP="00751025">
      <w:pPr>
        <w:widowControl w:val="0"/>
        <w:spacing w:after="160"/>
        <w:ind w:left="567" w:right="565"/>
        <w:jc w:val="center"/>
        <w:rPr>
          <w:rFonts w:ascii="Sylfaen" w:hAnsi="Sylfaen"/>
          <w:b/>
        </w:rPr>
      </w:pPr>
      <w:r w:rsidRPr="004A2C83">
        <w:rPr>
          <w:rFonts w:ascii="Sylfaen" w:hAnsi="Sylfaen"/>
          <w:b/>
        </w:rPr>
        <w:t xml:space="preserve">6. СРОК ДЕЙСТВИЯ ЗАЯВКИ, </w:t>
      </w:r>
      <w:r w:rsidRPr="004A2C83">
        <w:rPr>
          <w:rFonts w:ascii="Sylfaen" w:hAnsi="Sylfaen"/>
          <w:b/>
        </w:rPr>
        <w:br/>
        <w:t>ПОРЯДОК ВНЕСЕНИЯ ИЗМЕНЕНИЙ В ЗАЯВКИ И ИХ ОТЗЫВА</w:t>
      </w:r>
    </w:p>
    <w:p w14:paraId="183F0792" w14:textId="77777777" w:rsidR="00751025" w:rsidRPr="004A2C83" w:rsidRDefault="00751025" w:rsidP="00751025">
      <w:pPr>
        <w:pStyle w:val="a3"/>
        <w:widowControl w:val="0"/>
        <w:tabs>
          <w:tab w:val="left" w:pos="1134"/>
        </w:tabs>
        <w:spacing w:after="160" w:line="240" w:lineRule="auto"/>
        <w:ind w:firstLine="567"/>
        <w:rPr>
          <w:rFonts w:ascii="Sylfaen" w:hAnsi="Sylfaen"/>
          <w:i w:val="0"/>
          <w:sz w:val="24"/>
          <w:szCs w:val="24"/>
        </w:rPr>
      </w:pPr>
      <w:r w:rsidRPr="004A2C83">
        <w:rPr>
          <w:rFonts w:ascii="Sylfaen" w:hAnsi="Sylfaen"/>
          <w:i w:val="0"/>
          <w:sz w:val="24"/>
          <w:szCs w:val="24"/>
        </w:rPr>
        <w:t>6.1.</w:t>
      </w:r>
      <w:r w:rsidRPr="004A2C83">
        <w:rPr>
          <w:rFonts w:ascii="Sylfaen" w:hAnsi="Sylfaen"/>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5123155" w14:textId="77777777" w:rsidR="00751025" w:rsidRPr="004A2C83" w:rsidRDefault="00751025" w:rsidP="00751025">
      <w:pPr>
        <w:pStyle w:val="a3"/>
        <w:widowControl w:val="0"/>
        <w:tabs>
          <w:tab w:val="left" w:pos="1134"/>
        </w:tabs>
        <w:spacing w:after="160" w:line="240" w:lineRule="auto"/>
        <w:ind w:firstLine="567"/>
        <w:rPr>
          <w:rFonts w:ascii="Sylfaen" w:hAnsi="Sylfaen" w:cs="Sylfaen"/>
          <w:i w:val="0"/>
          <w:sz w:val="24"/>
          <w:szCs w:val="24"/>
        </w:rPr>
      </w:pPr>
      <w:r w:rsidRPr="004A2C83">
        <w:rPr>
          <w:rFonts w:ascii="Sylfaen" w:hAnsi="Sylfaen"/>
          <w:i w:val="0"/>
          <w:sz w:val="24"/>
          <w:szCs w:val="24"/>
        </w:rPr>
        <w:lastRenderedPageBreak/>
        <w:t>6.2.</w:t>
      </w:r>
      <w:r w:rsidRPr="004A2C83">
        <w:rPr>
          <w:rFonts w:ascii="Sylfaen" w:hAnsi="Sylfaen"/>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5FB5CE1" w14:textId="77777777" w:rsidR="00751025" w:rsidRPr="004A2C83" w:rsidRDefault="00751025" w:rsidP="00751025">
      <w:pPr>
        <w:widowControl w:val="0"/>
        <w:spacing w:after="160"/>
        <w:ind w:firstLine="567"/>
        <w:jc w:val="center"/>
        <w:rPr>
          <w:rFonts w:ascii="Sylfaen" w:hAnsi="Sylfaen"/>
          <w:b/>
        </w:rPr>
      </w:pPr>
    </w:p>
    <w:p w14:paraId="77270F55" w14:textId="77777777" w:rsidR="00751025" w:rsidRPr="004A2C83" w:rsidRDefault="00751025" w:rsidP="00751025">
      <w:pPr>
        <w:widowControl w:val="0"/>
        <w:spacing w:after="160"/>
        <w:jc w:val="center"/>
        <w:rPr>
          <w:rFonts w:ascii="Sylfaen" w:hAnsi="Sylfaen"/>
          <w:b/>
        </w:rPr>
      </w:pPr>
      <w:r w:rsidRPr="004A2C83">
        <w:rPr>
          <w:rFonts w:ascii="Sylfaen" w:hAnsi="Sylfaen"/>
          <w:b/>
        </w:rPr>
        <w:t xml:space="preserve">7. ОБЕСПЕЧЕНИЕ ЗАЯВКИ </w:t>
      </w:r>
    </w:p>
    <w:p w14:paraId="308429CA" w14:textId="77777777" w:rsidR="00751025" w:rsidRPr="0021592E" w:rsidRDefault="0021592E" w:rsidP="0021592E">
      <w:pPr>
        <w:widowControl w:val="0"/>
        <w:tabs>
          <w:tab w:val="left" w:pos="1134"/>
        </w:tabs>
        <w:spacing w:after="160"/>
        <w:ind w:firstLine="567"/>
        <w:jc w:val="center"/>
        <w:rPr>
          <w:rFonts w:ascii="Sylfaen" w:hAnsi="Sylfaen" w:cs="Sylfaen"/>
          <w:color w:val="FF0000"/>
        </w:rPr>
      </w:pPr>
      <w:r w:rsidRPr="0021592E">
        <w:rPr>
          <w:rFonts w:ascii="Sylfaen" w:hAnsi="Sylfaen"/>
          <w:color w:val="FF0000"/>
        </w:rPr>
        <w:t>Не применимо</w:t>
      </w:r>
    </w:p>
    <w:p w14:paraId="5943F23D" w14:textId="77777777" w:rsidR="00751025" w:rsidRPr="004A2C83" w:rsidRDefault="00751025" w:rsidP="00751025">
      <w:pPr>
        <w:rPr>
          <w:rFonts w:ascii="Sylfaen" w:hAnsi="Sylfaen" w:cs="Sylfaen"/>
        </w:rPr>
      </w:pPr>
    </w:p>
    <w:p w14:paraId="1EB0EF6B" w14:textId="77777777" w:rsidR="00751025" w:rsidRPr="004A2C83" w:rsidRDefault="00751025" w:rsidP="00751025">
      <w:pPr>
        <w:widowControl w:val="0"/>
        <w:spacing w:after="160"/>
        <w:jc w:val="center"/>
        <w:rPr>
          <w:rFonts w:ascii="Sylfaen" w:hAnsi="Sylfaen"/>
          <w:b/>
        </w:rPr>
      </w:pPr>
      <w:r w:rsidRPr="004A2C83">
        <w:rPr>
          <w:rFonts w:ascii="Sylfaen" w:hAnsi="Sylfaen"/>
          <w:b/>
        </w:rPr>
        <w:t xml:space="preserve">8.ВСКРЫТИЕ, ОЦЕНКА ЗАЯВОК И </w:t>
      </w:r>
      <w:r w:rsidRPr="004A2C83">
        <w:rPr>
          <w:rFonts w:ascii="Sylfaen" w:hAnsi="Sylfaen"/>
          <w:b/>
        </w:rPr>
        <w:br/>
        <w:t xml:space="preserve">ПОДВЕДЕНИЕ ИТОГОВ </w:t>
      </w:r>
    </w:p>
    <w:p w14:paraId="04DDACDF" w14:textId="2551ABEB" w:rsidR="00751025" w:rsidRPr="004A2C83" w:rsidRDefault="00751025" w:rsidP="00751025">
      <w:pPr>
        <w:pStyle w:val="23"/>
        <w:widowControl w:val="0"/>
        <w:tabs>
          <w:tab w:val="left" w:pos="1134"/>
        </w:tabs>
        <w:spacing w:after="160" w:line="240" w:lineRule="auto"/>
        <w:ind w:firstLine="567"/>
        <w:rPr>
          <w:rFonts w:ascii="Sylfaen" w:hAnsi="Sylfaen" w:cs="Tahoma"/>
          <w:sz w:val="24"/>
          <w:szCs w:val="24"/>
        </w:rPr>
      </w:pPr>
      <w:r w:rsidRPr="004A2C83">
        <w:rPr>
          <w:rFonts w:ascii="Sylfaen" w:hAnsi="Sylfaen"/>
          <w:sz w:val="24"/>
          <w:szCs w:val="24"/>
        </w:rPr>
        <w:t>8.1.</w:t>
      </w:r>
      <w:r w:rsidRPr="004A2C83">
        <w:rPr>
          <w:rFonts w:ascii="Sylfaen" w:hAnsi="Sylfaen"/>
          <w:sz w:val="24"/>
          <w:szCs w:val="24"/>
        </w:rPr>
        <w:tab/>
      </w:r>
      <w:r w:rsidR="0009736A">
        <w:rPr>
          <w:rFonts w:ascii="Sylfaen" w:hAnsi="Sylfaen"/>
          <w:sz w:val="24"/>
          <w:szCs w:val="24"/>
        </w:rPr>
        <w:t>Вскрытие заявок произойдет на ''7</w:t>
      </w:r>
      <w:r w:rsidRPr="004A2C83">
        <w:rPr>
          <w:rFonts w:ascii="Sylfaen" w:hAnsi="Sylfaen"/>
          <w:sz w:val="24"/>
          <w:szCs w:val="24"/>
        </w:rPr>
        <w:t>"-ый день в "</w:t>
      </w:r>
      <w:r w:rsidR="00F2416C">
        <w:rPr>
          <w:rFonts w:ascii="Sylfaen" w:hAnsi="Sylfaen"/>
          <w:sz w:val="24"/>
          <w:szCs w:val="24"/>
        </w:rPr>
        <w:t xml:space="preserve">10:00 </w:t>
      </w:r>
      <w:r w:rsidRPr="004A2C83">
        <w:rPr>
          <w:rFonts w:ascii="Sylfaen" w:hAnsi="Sylfaen"/>
          <w:sz w:val="24"/>
          <w:szCs w:val="24"/>
        </w:rPr>
        <w:t xml:space="preserve">" со дня опубликования в бюллетене объявления и приглашения на настоящую процедуру. </w:t>
      </w:r>
    </w:p>
    <w:p w14:paraId="473DA80D"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На заседании по вскрытию и оценке заявок:</w:t>
      </w:r>
    </w:p>
    <w:p w14:paraId="2364C7AD"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 xml:space="preserve"> 1)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6C4D003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w:t>
      </w:r>
      <w:r w:rsidRPr="004A2C83">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10E9CBE"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а.</w:t>
      </w:r>
      <w:r w:rsidRPr="004A2C83">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89FFF9E"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б.</w:t>
      </w:r>
      <w:r w:rsidRPr="004A2C83">
        <w:rPr>
          <w:rFonts w:ascii="Sylfaen" w:hAnsi="Sylfaen"/>
        </w:rPr>
        <w:tab/>
      </w:r>
      <w:r w:rsidRPr="004A2C83">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4A2C83">
        <w:rPr>
          <w:rFonts w:ascii="Sylfaen" w:hAnsi="Sylfaen"/>
        </w:rPr>
        <w:t xml:space="preserve"> реквизитам;</w:t>
      </w:r>
    </w:p>
    <w:p w14:paraId="7D1DF4A9"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3)</w:t>
      </w:r>
      <w:r w:rsidRPr="004A2C83">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13FF44E"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8.2.</w:t>
      </w:r>
      <w:r w:rsidRPr="004A2C83">
        <w:rPr>
          <w:rFonts w:ascii="Sylfaen" w:hAnsi="Sylfaen"/>
        </w:rPr>
        <w:tab/>
        <w:t xml:space="preserve">Заявки оцениваются в порядке, установленном настоящим приглашением. </w:t>
      </w:r>
    </w:p>
    <w:p w14:paraId="0D8C0006"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 xml:space="preserve">Если количество лотов в процедуре закупок не превышает </w:t>
      </w:r>
      <w:proofErr w:type="spellStart"/>
      <w:r w:rsidRPr="004A2C83">
        <w:rPr>
          <w:rFonts w:ascii="Sylfaen" w:hAnsi="Sylfaen"/>
        </w:rPr>
        <w:t>семдесять</w:t>
      </w:r>
      <w:proofErr w:type="spellEnd"/>
      <w:r w:rsidRPr="004A2C83">
        <w:rPr>
          <w:rFonts w:ascii="Sylfaen" w:hAnsi="Sylfaen"/>
        </w:rPr>
        <w:t xml:space="preserve">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4EE995AF"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те, которые не соответствуют требованиям приглашения, за исключением случая, установленного пунктом 8.9 части 1 настоящего приглашения.</w:t>
      </w:r>
    </w:p>
    <w:p w14:paraId="7220460E" w14:textId="77777777"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lastRenderedPageBreak/>
        <w:t>8.3.</w:t>
      </w:r>
      <w:r w:rsidRPr="004A2C83">
        <w:rPr>
          <w:rFonts w:ascii="Sylfaen" w:hAnsi="Sylfaen"/>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или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5B2C89C2" w14:textId="77777777" w:rsidR="00751025" w:rsidRPr="004A2C83" w:rsidRDefault="00751025" w:rsidP="00751025">
      <w:pPr>
        <w:pStyle w:val="a3"/>
        <w:widowControl w:val="0"/>
        <w:tabs>
          <w:tab w:val="left" w:pos="1134"/>
        </w:tabs>
        <w:spacing w:after="160" w:line="240" w:lineRule="auto"/>
        <w:ind w:firstLine="567"/>
        <w:rPr>
          <w:rFonts w:ascii="Sylfaen" w:hAnsi="Sylfaen" w:cs="Sylfaen"/>
          <w:i w:val="0"/>
          <w:sz w:val="24"/>
          <w:szCs w:val="24"/>
        </w:rPr>
      </w:pPr>
      <w:r w:rsidRPr="004A2C83">
        <w:rPr>
          <w:rFonts w:ascii="Sylfaen" w:hAnsi="Sylfaen"/>
          <w:i w:val="0"/>
          <w:sz w:val="24"/>
          <w:szCs w:val="24"/>
        </w:rPr>
        <w:t>8.4.</w:t>
      </w:r>
      <w:r w:rsidRPr="004A2C83">
        <w:rPr>
          <w:rFonts w:ascii="Sylfaen" w:hAnsi="Sylfaen"/>
          <w:i w:val="0"/>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4A2C83">
        <w:rPr>
          <w:rFonts w:ascii="Sylfaen" w:hAnsi="Sylfaen"/>
          <w:i w:val="0"/>
          <w:sz w:val="24"/>
          <w:szCs w:val="24"/>
        </w:rPr>
        <w:t>драмом</w:t>
      </w:r>
      <w:proofErr w:type="spellEnd"/>
      <w:r w:rsidRPr="004A2C83">
        <w:rPr>
          <w:rFonts w:ascii="Sylfaen" w:hAnsi="Sylfaen"/>
          <w:i w:val="0"/>
          <w:sz w:val="24"/>
          <w:szCs w:val="24"/>
        </w:rPr>
        <w:t xml:space="preserve"> Республики Армения по курсу _____________________</w:t>
      </w:r>
      <w:r w:rsidRPr="004A2C83">
        <w:rPr>
          <w:rStyle w:val="af6"/>
          <w:rFonts w:ascii="Sylfaen" w:hAnsi="Sylfaen"/>
          <w:i w:val="0"/>
          <w:sz w:val="24"/>
          <w:szCs w:val="24"/>
        </w:rPr>
        <w:footnoteReference w:customMarkFollows="1" w:id="6"/>
        <w:t>10</w:t>
      </w:r>
      <w:r w:rsidRPr="004A2C83">
        <w:rPr>
          <w:rFonts w:ascii="Sylfaen" w:hAnsi="Sylfaen"/>
          <w:i w:val="0"/>
          <w:sz w:val="24"/>
          <w:szCs w:val="24"/>
        </w:rPr>
        <w:t>.</w:t>
      </w:r>
    </w:p>
    <w:p w14:paraId="56ADCF49"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8.5.</w:t>
      </w:r>
      <w:r w:rsidRPr="004A2C83">
        <w:rPr>
          <w:rFonts w:ascii="Sylfaen" w:hAnsi="Sylfaen"/>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или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w:t>
      </w:r>
    </w:p>
    <w:p w14:paraId="64F60E5E"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При равенстве предложенных наименьших цен:</w:t>
      </w:r>
    </w:p>
    <w:p w14:paraId="4E9206BC"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а.</w:t>
      </w:r>
      <w:r w:rsidRPr="004A2C83">
        <w:rPr>
          <w:rFonts w:ascii="Sylfaen" w:hAnsi="Sylfaen"/>
          <w:sz w:val="24"/>
          <w:szCs w:val="24"/>
        </w:rPr>
        <w:tab/>
      </w:r>
      <w:proofErr w:type="gramStart"/>
      <w:r w:rsidRPr="004A2C83">
        <w:rPr>
          <w:rFonts w:ascii="Sylfaen" w:hAnsi="Sylfaen"/>
          <w:sz w:val="24"/>
          <w:szCs w:val="24"/>
        </w:rPr>
        <w:t>для определения</w:t>
      </w:r>
      <w:proofErr w:type="gramEnd"/>
      <w:r w:rsidRPr="004A2C83">
        <w:rPr>
          <w:rFonts w:ascii="Sylfaen" w:hAnsi="Sylfaen"/>
          <w:sz w:val="24"/>
          <w:szCs w:val="24"/>
        </w:rPr>
        <w:t xml:space="preserve"> отобранного и непризнанных таковыми участников, на </w:t>
      </w:r>
      <w:proofErr w:type="spellStart"/>
      <w:r w:rsidRPr="004A2C83">
        <w:rPr>
          <w:rFonts w:ascii="Sylfaen" w:hAnsi="Sylfaen"/>
          <w:sz w:val="24"/>
          <w:szCs w:val="24"/>
        </w:rPr>
        <w:t>заседаниии</w:t>
      </w:r>
      <w:proofErr w:type="spellEnd"/>
      <w:r w:rsidRPr="004A2C83">
        <w:rPr>
          <w:rFonts w:ascii="Sylfaen" w:hAnsi="Sylfaen"/>
          <w:sz w:val="24"/>
          <w:szCs w:val="24"/>
        </w:rPr>
        <w:t xml:space="preserve">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14:paraId="53194B4A"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б.</w:t>
      </w:r>
      <w:r w:rsidRPr="004A2C83">
        <w:rPr>
          <w:rFonts w:ascii="Sylfaen" w:hAnsi="Sylfaen"/>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участников представившими равные цены об условиях, продолжительности, дате, времени и месте проведения одновременных переговоров по снижению цен,</w:t>
      </w:r>
    </w:p>
    <w:p w14:paraId="0C6A2C6E"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в.</w:t>
      </w:r>
      <w:r w:rsidRPr="004A2C83">
        <w:rPr>
          <w:rFonts w:ascii="Sylfaen" w:hAnsi="Sylfaen"/>
          <w:sz w:val="24"/>
          <w:szCs w:val="24"/>
        </w:rPr>
        <w:tab/>
        <w:t>переговоры проводятся не раннее чем на второй и не позднее чем на пятый рабочий день со дня отправки извещения,</w:t>
      </w:r>
    </w:p>
    <w:p w14:paraId="60372391"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г.</w:t>
      </w:r>
      <w:r w:rsidRPr="004A2C83">
        <w:rPr>
          <w:rFonts w:ascii="Sylfaen" w:hAnsi="Sylfaen"/>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3E5C66F0"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д.</w:t>
      </w:r>
      <w:r w:rsidRPr="004A2C83">
        <w:rPr>
          <w:rFonts w:ascii="Sylfaen" w:hAnsi="Sylfaen"/>
          <w:sz w:val="24"/>
          <w:szCs w:val="24"/>
        </w:rPr>
        <w:tab/>
        <w:t xml:space="preserve">на момент истечения установленного для переговоров окончательного срока, по представленным присутствующим на переговорах участниками </w:t>
      </w:r>
      <w:proofErr w:type="gramStart"/>
      <w:r w:rsidRPr="004A2C83">
        <w:rPr>
          <w:rFonts w:ascii="Sylfaen" w:hAnsi="Sylfaen"/>
          <w:sz w:val="24"/>
          <w:szCs w:val="24"/>
        </w:rPr>
        <w:t>ценам,  определяются</w:t>
      </w:r>
      <w:proofErr w:type="gramEnd"/>
      <w:r w:rsidRPr="004A2C83">
        <w:rPr>
          <w:rFonts w:ascii="Sylfaen" w:hAnsi="Sylfaen"/>
          <w:sz w:val="24"/>
          <w:szCs w:val="24"/>
        </w:rPr>
        <w:t xml:space="preserve">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9E5E94A"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w:t>
      </w:r>
      <w:r w:rsidRPr="004A2C83">
        <w:rPr>
          <w:rFonts w:ascii="Sylfaen" w:hAnsi="Sylfaen"/>
          <w:sz w:val="24"/>
          <w:szCs w:val="24"/>
        </w:rPr>
        <w:lastRenderedPageBreak/>
        <w:t xml:space="preserve">при условии, что права и обязанности сторон, предусмотренные заключаемым с последним договором, вступают в силу в случае </w:t>
      </w:r>
      <w:proofErr w:type="spellStart"/>
      <w:r w:rsidRPr="004A2C83">
        <w:rPr>
          <w:rFonts w:ascii="Sylfaen" w:hAnsi="Sylfaen"/>
          <w:sz w:val="24"/>
          <w:szCs w:val="24"/>
        </w:rPr>
        <w:t>предусмотрения</w:t>
      </w:r>
      <w:proofErr w:type="spellEnd"/>
      <w:r w:rsidRPr="004A2C83">
        <w:rPr>
          <w:rFonts w:ascii="Sylfaen" w:hAnsi="Sylfae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4A2C83">
        <w:rPr>
          <w:rFonts w:ascii="Sylfaen" w:hAnsi="Sylfaen"/>
        </w:rPr>
        <w:t xml:space="preserve"> </w:t>
      </w:r>
      <w:r w:rsidRPr="004A2C83">
        <w:rPr>
          <w:rFonts w:ascii="Sylfaen" w:hAnsi="Sylfaen"/>
          <w:sz w:val="24"/>
          <w:szCs w:val="24"/>
        </w:rPr>
        <w:t xml:space="preserve">При этом соглашение заключается в течение пятнадцати рабочих дней, следующих за </w:t>
      </w:r>
      <w:proofErr w:type="spellStart"/>
      <w:r w:rsidRPr="004A2C83">
        <w:rPr>
          <w:rFonts w:ascii="Sylfaen" w:hAnsi="Sylfaen"/>
          <w:sz w:val="24"/>
          <w:szCs w:val="24"/>
        </w:rPr>
        <w:t>предусматриванием</w:t>
      </w:r>
      <w:proofErr w:type="spellEnd"/>
      <w:r w:rsidRPr="004A2C83">
        <w:rPr>
          <w:rFonts w:ascii="Sylfaen" w:hAnsi="Sylfae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4A2C83">
        <w:rPr>
          <w:rFonts w:ascii="Sylfaen" w:hAnsi="Sylfaen"/>
        </w:rPr>
        <w:t xml:space="preserve"> </w:t>
      </w:r>
      <w:r w:rsidRPr="004A2C83">
        <w:rPr>
          <w:rFonts w:ascii="Sylfaen" w:hAnsi="Sylfaen"/>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A2C83">
        <w:rPr>
          <w:rFonts w:ascii="Sylfaen" w:hAnsi="Sylfaen"/>
        </w:rPr>
        <w:t xml:space="preserve"> </w:t>
      </w:r>
      <w:r w:rsidRPr="004A2C83">
        <w:rPr>
          <w:rFonts w:ascii="Sylfaen" w:hAnsi="Sylfae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433AF80"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DE07F77"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8.7.</w:t>
      </w:r>
      <w:r w:rsidRPr="004A2C83">
        <w:rPr>
          <w:rFonts w:ascii="Sylfaen" w:hAnsi="Sylfaen"/>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4A2C83">
        <w:rPr>
          <w:rFonts w:ascii="Sylfaen" w:hAnsi="Sylfaen" w:cs="Courier New"/>
          <w:lang w:val="en-US"/>
        </w:rPr>
        <w:t> </w:t>
      </w:r>
      <w:r w:rsidRPr="004A2C83">
        <w:rPr>
          <w:rFonts w:ascii="Sylfaen" w:hAnsi="Sylfaen"/>
        </w:rPr>
        <w:t>препятствуя нормальному функционированию комиссии.</w:t>
      </w:r>
    </w:p>
    <w:p w14:paraId="3886DA63"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8.8.</w:t>
      </w:r>
      <w:r w:rsidRPr="004A2C83">
        <w:rPr>
          <w:rFonts w:ascii="Sylfaen" w:hAnsi="Sylfaen"/>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w:t>
      </w:r>
      <w:r w:rsidRPr="004A2C83">
        <w:rPr>
          <w:rFonts w:ascii="Sylfaen" w:hAnsi="Sylfaen"/>
        </w:rPr>
        <w:t xml:space="preserve">в электронной </w:t>
      </w:r>
      <w:proofErr w:type="gramStart"/>
      <w:r w:rsidRPr="004A2C83">
        <w:rPr>
          <w:rFonts w:ascii="Sylfaen" w:hAnsi="Sylfaen"/>
        </w:rPr>
        <w:t xml:space="preserve">форме </w:t>
      </w:r>
      <w:r w:rsidRPr="004A2C83">
        <w:rPr>
          <w:rFonts w:ascii="Sylfaen" w:hAnsi="Sylfaen"/>
          <w:sz w:val="24"/>
          <w:szCs w:val="24"/>
        </w:rPr>
        <w:t xml:space="preserve"> информирует</w:t>
      </w:r>
      <w:proofErr w:type="gramEnd"/>
      <w:r w:rsidRPr="004A2C83">
        <w:rPr>
          <w:rFonts w:ascii="Sylfaen" w:hAnsi="Sylfaen"/>
          <w:sz w:val="24"/>
          <w:szCs w:val="24"/>
        </w:rPr>
        <w:t xml:space="preserve"> об этом участника, предлагая последнему исправить несоответствия до окончания срока приостановления.</w:t>
      </w:r>
    </w:p>
    <w:p w14:paraId="2874DFDC"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p>
    <w:p w14:paraId="26BCB0DF" w14:textId="77777777" w:rsidR="00751025" w:rsidRPr="004A2C83" w:rsidRDefault="00751025" w:rsidP="00751025">
      <w:pPr>
        <w:pStyle w:val="norm"/>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8.9.</w:t>
      </w:r>
      <w:r w:rsidRPr="004A2C83">
        <w:rPr>
          <w:rFonts w:ascii="Sylfaen" w:hAnsi="Sylfaen"/>
          <w:sz w:val="24"/>
          <w:szCs w:val="24"/>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2FDA2C76" w14:textId="77777777" w:rsidR="00751025" w:rsidRPr="004A2C83" w:rsidRDefault="00751025" w:rsidP="00751025">
      <w:pPr>
        <w:pStyle w:val="23"/>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8.10.</w:t>
      </w:r>
      <w:r w:rsidRPr="004A2C83">
        <w:rPr>
          <w:rFonts w:ascii="Sylfaen" w:hAnsi="Sylfaen"/>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Pr="004A2C83">
        <w:rPr>
          <w:rFonts w:ascii="Sylfaen" w:hAnsi="Sylfaen"/>
          <w:sz w:val="24"/>
          <w:szCs w:val="24"/>
        </w:rPr>
        <w:t>пай)  либо</w:t>
      </w:r>
      <w:proofErr w:type="gramEnd"/>
      <w:r w:rsidRPr="004A2C83">
        <w:rPr>
          <w:rFonts w:ascii="Sylfaen" w:hAnsi="Sylfaen"/>
          <w:sz w:val="24"/>
          <w:szCs w:val="24"/>
        </w:rPr>
        <w:t xml:space="preserve"> лицо, связанное с их близкими родством или свойственными связями</w:t>
      </w:r>
      <w:r w:rsidRPr="004A2C83" w:rsidDel="00A5199D">
        <w:rPr>
          <w:rFonts w:ascii="Sylfaen" w:hAnsi="Sylfaen"/>
          <w:sz w:val="24"/>
          <w:szCs w:val="24"/>
        </w:rPr>
        <w:t xml:space="preserve"> </w:t>
      </w:r>
      <w:r w:rsidRPr="004A2C83">
        <w:rPr>
          <w:rFonts w:ascii="Sylfaen" w:hAnsi="Sylfaen"/>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w:t>
      </w:r>
      <w:r w:rsidRPr="004A2C83">
        <w:rPr>
          <w:rFonts w:ascii="Sylfaen" w:hAnsi="Sylfaen"/>
          <w:sz w:val="24"/>
          <w:szCs w:val="24"/>
        </w:rPr>
        <w:lastRenderedPageBreak/>
        <w:t>незамедлительно заявляет о самоотводе из настоящей процедуры.</w:t>
      </w:r>
    </w:p>
    <w:p w14:paraId="5FE86F5A" w14:textId="77777777" w:rsidR="00751025" w:rsidRPr="004A2C83" w:rsidRDefault="00751025" w:rsidP="00751025">
      <w:pPr>
        <w:pStyle w:val="23"/>
        <w:widowControl w:val="0"/>
        <w:tabs>
          <w:tab w:val="left" w:pos="1276"/>
        </w:tabs>
        <w:spacing w:after="160" w:line="240" w:lineRule="auto"/>
        <w:ind w:firstLine="567"/>
        <w:rPr>
          <w:rFonts w:ascii="Sylfaen" w:hAnsi="Sylfaen" w:cs="Sylfaen"/>
          <w:sz w:val="24"/>
          <w:szCs w:val="24"/>
        </w:rPr>
      </w:pPr>
      <w:r w:rsidRPr="004A2C83">
        <w:rPr>
          <w:rFonts w:ascii="Sylfaen" w:hAnsi="Sylfaen"/>
          <w:sz w:val="24"/>
          <w:szCs w:val="24"/>
        </w:rPr>
        <w:t>8.11.</w:t>
      </w:r>
      <w:r w:rsidRPr="004A2C83">
        <w:rPr>
          <w:rFonts w:ascii="Sylfaen" w:hAnsi="Sylfaen"/>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7304AA48" w14:textId="77777777" w:rsidR="00751025" w:rsidRPr="004A2C83" w:rsidRDefault="00751025" w:rsidP="00751025">
      <w:pPr>
        <w:pStyle w:val="23"/>
        <w:widowControl w:val="0"/>
        <w:tabs>
          <w:tab w:val="left" w:pos="1276"/>
        </w:tabs>
        <w:spacing w:after="160" w:line="240" w:lineRule="auto"/>
        <w:ind w:firstLine="567"/>
        <w:rPr>
          <w:rFonts w:ascii="Sylfaen" w:hAnsi="Sylfaen" w:cs="Sylfaen"/>
          <w:sz w:val="24"/>
          <w:szCs w:val="24"/>
        </w:rPr>
      </w:pPr>
      <w:r w:rsidRPr="004A2C83">
        <w:rPr>
          <w:rFonts w:ascii="Sylfaen" w:hAnsi="Sylfaen"/>
          <w:sz w:val="24"/>
          <w:szCs w:val="24"/>
        </w:rPr>
        <w:t>8.12.</w:t>
      </w:r>
      <w:r w:rsidRPr="004A2C83">
        <w:rPr>
          <w:rFonts w:ascii="Sylfaen" w:hAnsi="Sylfaen"/>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15057D27" w14:textId="77777777"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1)</w:t>
      </w:r>
      <w:r w:rsidRPr="004A2C83">
        <w:rPr>
          <w:rFonts w:ascii="Sylfaen" w:hAnsi="Sylfaen"/>
          <w:sz w:val="24"/>
          <w:szCs w:val="24"/>
        </w:rPr>
        <w:tab/>
        <w:t>опубликовывает в бюллетене воспроизведенный (отсканированный) с</w:t>
      </w:r>
      <w:r w:rsidRPr="004A2C83">
        <w:rPr>
          <w:rFonts w:ascii="Sylfaen" w:hAnsi="Sylfaen" w:cs="Courier New"/>
          <w:sz w:val="24"/>
          <w:szCs w:val="24"/>
          <w:lang w:val="en-US"/>
        </w:rPr>
        <w:t> </w:t>
      </w:r>
      <w:r w:rsidRPr="004A2C83">
        <w:rPr>
          <w:rFonts w:ascii="Sylfaen" w:hAnsi="Sylfaen"/>
          <w:sz w:val="24"/>
          <w:szCs w:val="24"/>
        </w:rPr>
        <w:t xml:space="preserve">оригинала вариант протокола заседания по вскрытию и оценке </w:t>
      </w:r>
      <w:proofErr w:type="gramStart"/>
      <w:r w:rsidRPr="004A2C83">
        <w:rPr>
          <w:rFonts w:ascii="Sylfaen" w:hAnsi="Sylfaen"/>
          <w:sz w:val="24"/>
          <w:szCs w:val="24"/>
        </w:rPr>
        <w:t>заявок  и</w:t>
      </w:r>
      <w:proofErr w:type="gramEnd"/>
      <w:r w:rsidRPr="004A2C83">
        <w:rPr>
          <w:rFonts w:ascii="Sylfaen" w:hAnsi="Sylfaen"/>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4A2C83">
        <w:rPr>
          <w:rFonts w:ascii="Sylfaen" w:hAnsi="Sylfaen"/>
        </w:rPr>
        <w:t xml:space="preserve"> </w:t>
      </w:r>
      <w:r w:rsidRPr="004A2C83">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14:paraId="0E9EF15A" w14:textId="77777777"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2)</w:t>
      </w:r>
      <w:r w:rsidRPr="004A2C83">
        <w:rPr>
          <w:rFonts w:ascii="Sylfaen" w:hAnsi="Sylfaen"/>
          <w:sz w:val="24"/>
          <w:szCs w:val="24"/>
        </w:rPr>
        <w:tab/>
        <w:t>опубликовывает в бюллетене воспроизведенные (отсканированные) с</w:t>
      </w:r>
      <w:r w:rsidRPr="004A2C83">
        <w:rPr>
          <w:rFonts w:ascii="Sylfaen" w:hAnsi="Sylfaen" w:cs="Courier New"/>
          <w:sz w:val="24"/>
          <w:szCs w:val="24"/>
          <w:lang w:val="en-US"/>
        </w:rPr>
        <w:t> </w:t>
      </w:r>
      <w:r w:rsidRPr="004A2C83">
        <w:rPr>
          <w:rFonts w:ascii="Sylfaen" w:hAnsi="Sylfaen"/>
          <w:sz w:val="24"/>
          <w:szCs w:val="24"/>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29DB54F"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w:t>
      </w:r>
      <w:r w:rsidRPr="004A2C83">
        <w:rPr>
          <w:rFonts w:ascii="Sylfaen" w:hAnsi="Sylfaen"/>
          <w:lang w:val="hy-AM"/>
        </w:rPr>
        <w:t>1</w:t>
      </w:r>
      <w:r w:rsidRPr="004A2C83">
        <w:rPr>
          <w:rFonts w:ascii="Sylfaen" w:hAnsi="Sylfaen"/>
        </w:rPr>
        <w:t>3.</w:t>
      </w:r>
      <w:r w:rsidRPr="004A2C83">
        <w:rPr>
          <w:rFonts w:ascii="Sylfaen" w:hAnsi="Sylfaen"/>
        </w:rPr>
        <w:tab/>
        <w:t xml:space="preserve">В случае выявления </w:t>
      </w:r>
      <w:r w:rsidRPr="004A2C83">
        <w:rPr>
          <w:rFonts w:ascii="Sylfaen" w:hAnsi="Sylfaen"/>
          <w:color w:val="000000" w:themeColor="text1"/>
        </w:rPr>
        <w:t xml:space="preserve">оснований, предусмотренных пунктом 6 части 1 статьи 6 Закона, </w:t>
      </w:r>
      <w:r w:rsidRPr="004A2C83">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При этом указанное в настоящем пункте решение руководитель заказчика выносит </w:t>
      </w:r>
      <w:proofErr w:type="gramStart"/>
      <w:r w:rsidRPr="004A2C83">
        <w:rPr>
          <w:rFonts w:ascii="Sylfaen" w:hAnsi="Sylfaen"/>
        </w:rPr>
        <w:t>на десятый день</w:t>
      </w:r>
      <w:proofErr w:type="gramEnd"/>
      <w:r w:rsidRPr="004A2C83">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7741403B" w14:textId="77777777" w:rsidR="00751025" w:rsidRPr="004A2C83" w:rsidRDefault="00751025" w:rsidP="00751025">
      <w:pPr>
        <w:widowControl w:val="0"/>
        <w:tabs>
          <w:tab w:val="left" w:pos="1276"/>
        </w:tabs>
        <w:rPr>
          <w:rFonts w:ascii="Sylfaen" w:hAnsi="Sylfaen"/>
        </w:rPr>
      </w:pPr>
      <w:r w:rsidRPr="004A2C83">
        <w:rPr>
          <w:rFonts w:ascii="Sylfaen" w:hAnsi="Sylfaen"/>
        </w:rPr>
        <w:t>Если:</w:t>
      </w:r>
    </w:p>
    <w:p w14:paraId="1D4A21E8" w14:textId="77777777" w:rsidR="00751025" w:rsidRPr="004A2C83" w:rsidRDefault="00751025" w:rsidP="00751025">
      <w:pPr>
        <w:pStyle w:val="aff3"/>
        <w:widowControl w:val="0"/>
        <w:numPr>
          <w:ilvl w:val="0"/>
          <w:numId w:val="30"/>
        </w:numPr>
        <w:ind w:left="0" w:firstLine="284"/>
        <w:contextualSpacing/>
        <w:jc w:val="both"/>
        <w:rPr>
          <w:rFonts w:ascii="Sylfaen" w:hAnsi="Sylfaen"/>
        </w:rPr>
      </w:pPr>
      <w:r w:rsidRPr="004A2C83">
        <w:rPr>
          <w:rFonts w:ascii="Sylfaen" w:hAnsi="Sylfaen"/>
        </w:rPr>
        <w:t xml:space="preserve">по состоянию на день истечения срока представления решения </w:t>
      </w:r>
      <w:r w:rsidRPr="004A2C83">
        <w:rPr>
          <w:rFonts w:ascii="Sylfaen" w:hAnsi="Sylfaen"/>
        </w:rPr>
        <w:lastRenderedPageBreak/>
        <w:t>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0037F3F" w14:textId="77777777" w:rsidR="00751025" w:rsidRPr="004A2C83" w:rsidRDefault="00751025" w:rsidP="00751025">
      <w:pPr>
        <w:pStyle w:val="aff3"/>
        <w:widowControl w:val="0"/>
        <w:numPr>
          <w:ilvl w:val="0"/>
          <w:numId w:val="30"/>
        </w:numPr>
        <w:ind w:left="0" w:firstLine="284"/>
        <w:contextualSpacing/>
        <w:jc w:val="both"/>
        <w:rPr>
          <w:rFonts w:ascii="Sylfaen" w:hAnsi="Sylfaen"/>
        </w:rPr>
      </w:pPr>
      <w:r w:rsidRPr="004A2C83">
        <w:rPr>
          <w:rFonts w:ascii="Sylfaen" w:hAnsi="Sylfaen"/>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w:t>
      </w:r>
      <w:proofErr w:type="spellStart"/>
      <w:r w:rsidRPr="004A2C83">
        <w:rPr>
          <w:rFonts w:ascii="Sylfaen" w:hAnsi="Sylfaen"/>
        </w:rPr>
        <w:t>сорокодневного</w:t>
      </w:r>
      <w:proofErr w:type="spellEnd"/>
      <w:r w:rsidRPr="004A2C83">
        <w:rPr>
          <w:rFonts w:ascii="Sylfaen" w:hAnsi="Sylfaen"/>
        </w:rPr>
        <w:t xml:space="preserve"> срока</w:t>
      </w:r>
      <w:r w:rsidRPr="004A2C83" w:rsidDel="00F97C74">
        <w:rPr>
          <w:rFonts w:ascii="Sylfaen" w:hAnsi="Sylfaen"/>
        </w:rPr>
        <w:t xml:space="preserve"> </w:t>
      </w:r>
      <w:r w:rsidRPr="004A2C83">
        <w:rPr>
          <w:rFonts w:ascii="Sylfaen" w:hAnsi="Sylfaen"/>
        </w:rPr>
        <w:t>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6135760B" w14:textId="77777777" w:rsidR="00751025" w:rsidRPr="004A2C83" w:rsidRDefault="00751025" w:rsidP="00751025">
      <w:pPr>
        <w:widowControl w:val="0"/>
        <w:tabs>
          <w:tab w:val="left" w:pos="1134"/>
        </w:tabs>
        <w:ind w:left="-360"/>
        <w:jc w:val="both"/>
        <w:rPr>
          <w:rFonts w:ascii="Sylfaen" w:hAnsi="Sylfaen"/>
        </w:rPr>
      </w:pPr>
      <w:r w:rsidRPr="004A2C83">
        <w:rPr>
          <w:rFonts w:ascii="Sylfaen" w:hAnsi="Sylfaen"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AFE5BE3" w14:textId="77777777" w:rsidR="00751025" w:rsidRPr="004A2C83" w:rsidRDefault="00751025" w:rsidP="00751025">
      <w:pPr>
        <w:widowControl w:val="0"/>
        <w:ind w:left="284"/>
        <w:contextualSpacing/>
        <w:jc w:val="both"/>
        <w:rPr>
          <w:rFonts w:ascii="Sylfaen" w:hAnsi="Sylfaen"/>
        </w:rPr>
      </w:pPr>
    </w:p>
    <w:p w14:paraId="6B17EFC6"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05676BE" w14:textId="77777777" w:rsidR="00751025" w:rsidRPr="004A2C83" w:rsidRDefault="00751025" w:rsidP="00751025">
      <w:pPr>
        <w:pStyle w:val="norm"/>
        <w:widowControl w:val="0"/>
        <w:tabs>
          <w:tab w:val="left" w:pos="1276"/>
        </w:tabs>
        <w:spacing w:after="160" w:line="240" w:lineRule="auto"/>
        <w:ind w:firstLine="567"/>
        <w:rPr>
          <w:rFonts w:ascii="Sylfaen" w:hAnsi="Sylfaen" w:cs="Sylfaen"/>
          <w:sz w:val="24"/>
          <w:szCs w:val="24"/>
        </w:rPr>
      </w:pPr>
      <w:r w:rsidRPr="004A2C83">
        <w:rPr>
          <w:rFonts w:ascii="Sylfaen" w:hAnsi="Sylfaen"/>
          <w:sz w:val="24"/>
          <w:szCs w:val="24"/>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Pr="004A2C83">
        <w:rPr>
          <w:rFonts w:ascii="Sylfaen" w:hAnsi="Sylfaen"/>
        </w:rPr>
        <w:t xml:space="preserve"> </w:t>
      </w:r>
      <w:r w:rsidRPr="004A2C83">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0161B95" w14:textId="77777777" w:rsidR="00751025" w:rsidRPr="004A2C83" w:rsidRDefault="00751025" w:rsidP="00751025">
      <w:pPr>
        <w:pStyle w:val="23"/>
        <w:widowControl w:val="0"/>
        <w:tabs>
          <w:tab w:val="left" w:pos="1276"/>
        </w:tabs>
        <w:spacing w:after="160" w:line="240" w:lineRule="auto"/>
        <w:ind w:firstLine="567"/>
        <w:rPr>
          <w:rFonts w:ascii="Sylfaen" w:hAnsi="Sylfaen" w:cs="Sylfaen"/>
          <w:spacing w:val="-4"/>
          <w:sz w:val="24"/>
          <w:szCs w:val="24"/>
        </w:rPr>
      </w:pPr>
      <w:r w:rsidRPr="004A2C83">
        <w:rPr>
          <w:rFonts w:ascii="Sylfaen" w:hAnsi="Sylfaen"/>
          <w:sz w:val="24"/>
          <w:szCs w:val="24"/>
        </w:rPr>
        <w:t>8.16.</w:t>
      </w:r>
      <w:r w:rsidRPr="004A2C83">
        <w:rPr>
          <w:rFonts w:ascii="Sylfaen" w:hAnsi="Sylfaen"/>
          <w:sz w:val="24"/>
          <w:szCs w:val="24"/>
        </w:rPr>
        <w:tab/>
      </w:r>
      <w:r w:rsidRPr="004A2C83">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B2D04AF" w14:textId="77777777" w:rsidR="00751025" w:rsidRPr="004A2C83" w:rsidRDefault="00751025" w:rsidP="00751025">
      <w:pPr>
        <w:widowControl w:val="0"/>
        <w:tabs>
          <w:tab w:val="left" w:pos="1276"/>
        </w:tabs>
        <w:spacing w:after="160"/>
        <w:ind w:firstLine="567"/>
        <w:contextualSpacing/>
        <w:jc w:val="both"/>
        <w:rPr>
          <w:rFonts w:ascii="Sylfaen" w:hAnsi="Sylfaen"/>
          <w:spacing w:val="-4"/>
        </w:rPr>
      </w:pPr>
      <w:r w:rsidRPr="004A2C83">
        <w:rPr>
          <w:rFonts w:ascii="Sylfaen" w:hAnsi="Sylfaen"/>
          <w:spacing w:val="-4"/>
        </w:rPr>
        <w:t>8.17.</w:t>
      </w:r>
      <w:r w:rsidRPr="004A2C83">
        <w:rPr>
          <w:rFonts w:ascii="Sylfaen" w:hAnsi="Sylfaen"/>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9199A73" w14:textId="77777777" w:rsidR="00751025" w:rsidRPr="004A2C83" w:rsidRDefault="00751025" w:rsidP="00751025">
      <w:pPr>
        <w:widowControl w:val="0"/>
        <w:spacing w:after="160"/>
        <w:ind w:firstLine="567"/>
        <w:contextualSpacing/>
        <w:jc w:val="both"/>
        <w:rPr>
          <w:rFonts w:ascii="Sylfaen" w:hAnsi="Sylfaen"/>
          <w:spacing w:val="-4"/>
        </w:rPr>
      </w:pPr>
      <w:r w:rsidRPr="004A2C83">
        <w:rPr>
          <w:rFonts w:ascii="Sylfaen" w:hAnsi="Sylfaen"/>
          <w:spacing w:val="-4"/>
        </w:rPr>
        <w:t xml:space="preserve">При обмене сведениями (документами) электронным способом участник отправляет сведения (документы) в воспроизведенном (отсканированном) с </w:t>
      </w:r>
      <w:r w:rsidRPr="004A2C83">
        <w:rPr>
          <w:rFonts w:ascii="Sylfaen" w:hAnsi="Sylfaen"/>
          <w:spacing w:val="-4"/>
        </w:rPr>
        <w:lastRenderedPageBreak/>
        <w:t>утвержденного оригинала варианте.</w:t>
      </w:r>
    </w:p>
    <w:p w14:paraId="0646DE56" w14:textId="77777777" w:rsidR="00751025" w:rsidRPr="004A2C83" w:rsidRDefault="00751025" w:rsidP="00751025">
      <w:pPr>
        <w:pStyle w:val="23"/>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w:t>
      </w:r>
      <w:r w:rsidRPr="004A2C83">
        <w:rPr>
          <w:rFonts w:ascii="Sylfaen" w:hAnsi="Sylfaen"/>
          <w:sz w:val="24"/>
          <w:szCs w:val="24"/>
          <w:lang w:val="hy-AM"/>
        </w:rPr>
        <w:t>1</w:t>
      </w:r>
      <w:r w:rsidRPr="004A2C83">
        <w:rPr>
          <w:rFonts w:ascii="Sylfaen" w:hAnsi="Sylfaen"/>
          <w:sz w:val="24"/>
          <w:szCs w:val="24"/>
        </w:rPr>
        <w:t>8.</w:t>
      </w:r>
      <w:r w:rsidRPr="004A2C83">
        <w:rPr>
          <w:rFonts w:ascii="Sylfaen" w:hAnsi="Sylfaen"/>
          <w:sz w:val="24"/>
          <w:szCs w:val="24"/>
        </w:rPr>
        <w:tab/>
        <w:t>Оценка заявок и определение отобранного участника осуществляются по отдельным лотам</w:t>
      </w:r>
      <w:r w:rsidRPr="004A2C83">
        <w:rPr>
          <w:rStyle w:val="af6"/>
          <w:rFonts w:ascii="Sylfaen" w:hAnsi="Sylfaen"/>
          <w:sz w:val="24"/>
          <w:szCs w:val="24"/>
        </w:rPr>
        <w:footnoteReference w:customMarkFollows="1" w:id="7"/>
        <w:t>11</w:t>
      </w:r>
      <w:r w:rsidRPr="004A2C83">
        <w:rPr>
          <w:rFonts w:ascii="Sylfaen" w:hAnsi="Sylfaen"/>
          <w:sz w:val="24"/>
          <w:szCs w:val="24"/>
        </w:rPr>
        <w:t xml:space="preserve">. </w:t>
      </w:r>
    </w:p>
    <w:p w14:paraId="67CC3154"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8.19.</w:t>
      </w:r>
      <w:r w:rsidRPr="004A2C83">
        <w:rPr>
          <w:rFonts w:ascii="Sylfaen" w:hAnsi="Sylfaen"/>
        </w:rPr>
        <w:tab/>
        <w:t>В случае если отобранный участник не заключает (отказывается</w:t>
      </w:r>
      <w:r w:rsidRPr="004A2C83">
        <w:rPr>
          <w:rFonts w:ascii="Sylfaen" w:hAnsi="Sylfaen" w:cs="Courier New"/>
          <w:lang w:val="en-US"/>
        </w:rPr>
        <w:t> </w:t>
      </w:r>
      <w:r w:rsidRPr="004A2C83">
        <w:rPr>
          <w:rFonts w:ascii="Sylfaen" w:hAnsi="Sylfaen"/>
        </w:rPr>
        <w:t xml:space="preserve">заключать) договор или лишается права на заключение договора, решением комиссии </w:t>
      </w:r>
      <w:proofErr w:type="gramStart"/>
      <w:r w:rsidRPr="004A2C83">
        <w:rPr>
          <w:rFonts w:ascii="Sylfaen" w:hAnsi="Sylfaen"/>
        </w:rPr>
        <w:t>отобранным  участником</w:t>
      </w:r>
      <w:proofErr w:type="gramEnd"/>
      <w:r w:rsidRPr="004A2C83">
        <w:rPr>
          <w:rFonts w:ascii="Sylfaen" w:hAnsi="Sylfaen"/>
        </w:rPr>
        <w:t xml:space="preserve"> </w:t>
      </w:r>
      <w:r w:rsidRPr="004A2C83">
        <w:rPr>
          <w:rFonts w:ascii="Sylfaen" w:hAnsi="Sylfaen"/>
          <w:lang w:val="hy-AM"/>
        </w:rPr>
        <w:t xml:space="preserve"> </w:t>
      </w:r>
      <w:r w:rsidRPr="004A2C83">
        <w:rPr>
          <w:rFonts w:ascii="Sylfaen" w:hAnsi="Sylfaen"/>
        </w:rPr>
        <w:t>признается участник занявший следующее место</w:t>
      </w:r>
      <w:r w:rsidRPr="004A2C83">
        <w:rPr>
          <w:rFonts w:ascii="Sylfaen" w:hAnsi="Sylfaen"/>
          <w:lang w:val="hy-AM"/>
        </w:rPr>
        <w:t xml:space="preserve"> </w:t>
      </w:r>
      <w:r w:rsidRPr="004A2C83">
        <w:rPr>
          <w:rFonts w:ascii="Sylfaen" w:hAnsi="Sylfaen"/>
        </w:rPr>
        <w:t>с применением процедуры, установленной пунктами 8.12-8.18 части 1 настоящего Приглашения.</w:t>
      </w:r>
    </w:p>
    <w:p w14:paraId="1F8D442D" w14:textId="77777777" w:rsidR="00751025" w:rsidRPr="004A2C83" w:rsidRDefault="00751025" w:rsidP="00751025">
      <w:pPr>
        <w:pStyle w:val="23"/>
        <w:widowControl w:val="0"/>
        <w:tabs>
          <w:tab w:val="left" w:pos="1276"/>
        </w:tabs>
        <w:spacing w:after="160" w:line="240" w:lineRule="auto"/>
        <w:ind w:firstLine="567"/>
        <w:rPr>
          <w:rFonts w:ascii="Sylfaen" w:hAnsi="Sylfaen" w:cs="Sylfaen"/>
          <w:sz w:val="24"/>
          <w:szCs w:val="24"/>
        </w:rPr>
      </w:pPr>
      <w:r w:rsidRPr="004A2C83">
        <w:rPr>
          <w:rFonts w:ascii="Sylfaen" w:hAnsi="Sylfaen"/>
          <w:sz w:val="24"/>
          <w:szCs w:val="24"/>
        </w:rPr>
        <w:t>8.20.</w:t>
      </w:r>
      <w:r w:rsidRPr="004A2C83">
        <w:rPr>
          <w:rFonts w:ascii="Sylfaen" w:hAnsi="Sylfaen"/>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97D31F7" w14:textId="77777777" w:rsidR="00751025" w:rsidRPr="004A2C83" w:rsidRDefault="00751025" w:rsidP="00751025">
      <w:pPr>
        <w:pStyle w:val="23"/>
        <w:widowControl w:val="0"/>
        <w:spacing w:after="160" w:line="240" w:lineRule="auto"/>
        <w:ind w:firstLine="567"/>
        <w:rPr>
          <w:rFonts w:ascii="Sylfaen" w:hAnsi="Sylfaen"/>
          <w:sz w:val="24"/>
          <w:szCs w:val="24"/>
        </w:rPr>
      </w:pPr>
      <w:r w:rsidRPr="004A2C83">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2F28C60" w14:textId="77777777" w:rsidR="00751025" w:rsidRPr="004A2C83" w:rsidRDefault="00751025" w:rsidP="00751025">
      <w:pPr>
        <w:pStyle w:val="23"/>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8.21.</w:t>
      </w:r>
      <w:r w:rsidRPr="004A2C83">
        <w:rPr>
          <w:rFonts w:ascii="Sylfaen" w:hAnsi="Sylfaen"/>
          <w:sz w:val="24"/>
          <w:szCs w:val="24"/>
        </w:rPr>
        <w:tab/>
        <w:t>С целью применения пункта 8.20. части 1 настоящего приглашения может быть созвано внеочередное заседание комиссии.</w:t>
      </w:r>
    </w:p>
    <w:p w14:paraId="4E0008D4" w14:textId="77777777" w:rsidR="00751025" w:rsidRPr="004A2C83" w:rsidRDefault="00751025" w:rsidP="00751025">
      <w:pPr>
        <w:pStyle w:val="norm"/>
        <w:widowControl w:val="0"/>
        <w:tabs>
          <w:tab w:val="left" w:pos="1276"/>
        </w:tabs>
        <w:spacing w:after="160" w:line="240" w:lineRule="auto"/>
        <w:ind w:firstLine="567"/>
        <w:rPr>
          <w:rFonts w:ascii="Sylfaen" w:hAnsi="Sylfaen"/>
          <w:sz w:val="24"/>
          <w:szCs w:val="24"/>
        </w:rPr>
      </w:pPr>
      <w:r w:rsidRPr="004A2C83">
        <w:rPr>
          <w:rFonts w:ascii="Sylfaen" w:hAnsi="Sylfaen"/>
          <w:spacing w:val="-6"/>
          <w:sz w:val="24"/>
          <w:szCs w:val="24"/>
        </w:rPr>
        <w:t>8.22.</w:t>
      </w:r>
      <w:r w:rsidRPr="004A2C83">
        <w:rPr>
          <w:rFonts w:ascii="Sylfaen" w:hAnsi="Sylfaen"/>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A2C83">
        <w:rPr>
          <w:rFonts w:ascii="Sylfaen" w:hAnsi="Sylfaen"/>
          <w:sz w:val="24"/>
          <w:szCs w:val="24"/>
        </w:rPr>
        <w:t xml:space="preserve"> Решение о</w:t>
      </w:r>
      <w:r w:rsidRPr="004A2C83">
        <w:rPr>
          <w:rFonts w:ascii="Sylfaen" w:hAnsi="Sylfaen" w:cs="Courier New"/>
          <w:sz w:val="24"/>
          <w:szCs w:val="24"/>
          <w:lang w:val="en-US"/>
        </w:rPr>
        <w:t> </w:t>
      </w:r>
      <w:r w:rsidRPr="004A2C83">
        <w:rPr>
          <w:rFonts w:ascii="Sylfaen" w:hAnsi="Sylfaen"/>
          <w:sz w:val="24"/>
          <w:szCs w:val="24"/>
        </w:rPr>
        <w:t>заключении договора содержит краткую информацию об оценке заявок, о</w:t>
      </w:r>
      <w:r w:rsidRPr="004A2C83">
        <w:rPr>
          <w:rFonts w:ascii="Sylfaen" w:hAnsi="Sylfaen" w:cs="Courier New"/>
          <w:sz w:val="24"/>
          <w:szCs w:val="24"/>
          <w:lang w:val="en-US"/>
        </w:rPr>
        <w:t> </w:t>
      </w:r>
      <w:r w:rsidRPr="004A2C83">
        <w:rPr>
          <w:rFonts w:ascii="Sylfaen" w:hAnsi="Sylfaen"/>
          <w:sz w:val="24"/>
          <w:szCs w:val="24"/>
        </w:rPr>
        <w:t>причинах, обосновывающих выбор отобранного участника, и объявление о</w:t>
      </w:r>
      <w:r w:rsidRPr="004A2C83">
        <w:rPr>
          <w:rFonts w:ascii="Sylfaen" w:hAnsi="Sylfaen" w:cs="Courier New"/>
          <w:sz w:val="24"/>
          <w:szCs w:val="24"/>
          <w:lang w:val="en-US"/>
        </w:rPr>
        <w:t> </w:t>
      </w:r>
      <w:r w:rsidRPr="004A2C83">
        <w:rPr>
          <w:rFonts w:ascii="Sylfaen" w:hAnsi="Sylfaen"/>
          <w:sz w:val="24"/>
          <w:szCs w:val="24"/>
        </w:rPr>
        <w:t>периоде ожидания.</w:t>
      </w:r>
    </w:p>
    <w:p w14:paraId="725F9191" w14:textId="77777777" w:rsidR="00751025" w:rsidRPr="004A2C83" w:rsidRDefault="00751025" w:rsidP="00751025">
      <w:pPr>
        <w:pStyle w:val="23"/>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7605EBC" w14:textId="77777777" w:rsidR="00751025" w:rsidRPr="004A2C83" w:rsidRDefault="00751025" w:rsidP="00751025">
      <w:pPr>
        <w:pStyle w:val="23"/>
        <w:widowControl w:val="0"/>
        <w:spacing w:after="160" w:line="240" w:lineRule="auto"/>
        <w:ind w:left="284" w:firstLine="567"/>
        <w:contextualSpacing/>
        <w:rPr>
          <w:rFonts w:ascii="Sylfaen" w:hAnsi="Sylfaen"/>
          <w:sz w:val="24"/>
          <w:szCs w:val="24"/>
        </w:rPr>
      </w:pPr>
      <w:r w:rsidRPr="004A2C83">
        <w:rPr>
          <w:rFonts w:ascii="Sylfaen" w:hAnsi="Sylfaen"/>
          <w:sz w:val="24"/>
          <w:szCs w:val="24"/>
        </w:rPr>
        <w:t>Период ожидания в случае н</w:t>
      </w:r>
      <w:r w:rsidR="00EB7EFF">
        <w:rPr>
          <w:rFonts w:ascii="Sylfaen" w:hAnsi="Sylfaen"/>
          <w:sz w:val="24"/>
          <w:szCs w:val="24"/>
        </w:rPr>
        <w:t>астоящей процедуры составляет "10</w:t>
      </w:r>
      <w:r w:rsidRPr="004A2C83">
        <w:rPr>
          <w:rFonts w:ascii="Sylfaen" w:hAnsi="Sylfaen"/>
          <w:sz w:val="24"/>
          <w:szCs w:val="24"/>
        </w:rPr>
        <w:t>" календарных дней. Период ожидания:</w:t>
      </w:r>
    </w:p>
    <w:p w14:paraId="271F4444" w14:textId="77777777" w:rsidR="00751025" w:rsidRPr="004A2C83" w:rsidRDefault="00751025" w:rsidP="00751025">
      <w:pPr>
        <w:pStyle w:val="23"/>
        <w:widowControl w:val="0"/>
        <w:numPr>
          <w:ilvl w:val="0"/>
          <w:numId w:val="31"/>
        </w:numPr>
        <w:spacing w:after="160" w:line="240" w:lineRule="auto"/>
        <w:ind w:left="284" w:hanging="426"/>
        <w:contextualSpacing/>
        <w:rPr>
          <w:rFonts w:ascii="Sylfaen" w:hAnsi="Sylfaen"/>
          <w:i/>
          <w:sz w:val="24"/>
          <w:szCs w:val="24"/>
        </w:rPr>
      </w:pPr>
      <w:r w:rsidRPr="004A2C83">
        <w:rPr>
          <w:rFonts w:ascii="Sylfaen" w:hAnsi="Sylfaen"/>
          <w:sz w:val="24"/>
          <w:szCs w:val="24"/>
        </w:rPr>
        <w:t>не применим, если заявку подал только один участник, с которым заключается договор;</w:t>
      </w:r>
    </w:p>
    <w:p w14:paraId="758AA2BE" w14:textId="77777777" w:rsidR="00751025" w:rsidRPr="004A2C83" w:rsidRDefault="00751025" w:rsidP="00751025">
      <w:pPr>
        <w:pStyle w:val="norm"/>
        <w:widowControl w:val="0"/>
        <w:numPr>
          <w:ilvl w:val="0"/>
          <w:numId w:val="31"/>
        </w:numPr>
        <w:spacing w:line="240" w:lineRule="auto"/>
        <w:ind w:left="284"/>
        <w:contextualSpacing/>
        <w:rPr>
          <w:rFonts w:ascii="Sylfaen" w:hAnsi="Sylfaen"/>
          <w:sz w:val="24"/>
          <w:szCs w:val="24"/>
        </w:rPr>
      </w:pPr>
      <w:r w:rsidRPr="004A2C83">
        <w:rPr>
          <w:rFonts w:ascii="Sylfaen" w:hAnsi="Sylfaen"/>
          <w:sz w:val="24"/>
          <w:szCs w:val="24"/>
        </w:rPr>
        <w:t>применим также в том случае, когда заявку подал только один участник и она была</w:t>
      </w:r>
      <w:r w:rsidRPr="004A2C83">
        <w:rPr>
          <w:rFonts w:ascii="Sylfaen" w:hAnsi="Sylfaen"/>
          <w:szCs w:val="22"/>
        </w:rPr>
        <w:t xml:space="preserve"> </w:t>
      </w:r>
      <w:r w:rsidRPr="004A2C83">
        <w:rPr>
          <w:rFonts w:ascii="Sylfaen" w:hAnsi="Sylfae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923C25" w14:textId="77777777" w:rsidR="00751025" w:rsidRPr="004A2C83" w:rsidRDefault="00751025" w:rsidP="00751025">
      <w:pPr>
        <w:pStyle w:val="norm"/>
        <w:widowControl w:val="0"/>
        <w:tabs>
          <w:tab w:val="left" w:pos="1276"/>
        </w:tabs>
        <w:spacing w:line="240" w:lineRule="auto"/>
        <w:ind w:left="284" w:firstLine="0"/>
        <w:contextualSpacing/>
        <w:rPr>
          <w:rFonts w:ascii="Sylfaen" w:hAnsi="Sylfaen"/>
          <w:sz w:val="24"/>
          <w:szCs w:val="24"/>
        </w:rPr>
      </w:pPr>
    </w:p>
    <w:p w14:paraId="1F1A51A7" w14:textId="77777777" w:rsidR="00751025" w:rsidRPr="004A2C83" w:rsidRDefault="00751025" w:rsidP="00751025">
      <w:pPr>
        <w:pStyle w:val="norm"/>
        <w:widowControl w:val="0"/>
        <w:tabs>
          <w:tab w:val="left" w:pos="1276"/>
        </w:tabs>
        <w:spacing w:line="240" w:lineRule="auto"/>
        <w:ind w:firstLine="0"/>
        <w:contextualSpacing/>
        <w:rPr>
          <w:rFonts w:ascii="Sylfaen" w:hAnsi="Sylfaen"/>
          <w:sz w:val="24"/>
          <w:szCs w:val="24"/>
        </w:rPr>
      </w:pPr>
      <w:r w:rsidRPr="004A2C83">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FBB30F5" w14:textId="77777777" w:rsidR="00751025" w:rsidRPr="004A2C83" w:rsidRDefault="00751025" w:rsidP="00751025">
      <w:pPr>
        <w:rPr>
          <w:rFonts w:ascii="Sylfaen" w:hAnsi="Sylfaen"/>
          <w:b/>
        </w:rPr>
      </w:pPr>
      <w:r w:rsidRPr="004A2C83">
        <w:rPr>
          <w:rFonts w:ascii="Sylfaen" w:hAnsi="Sylfaen"/>
          <w:b/>
        </w:rPr>
        <w:br w:type="page"/>
      </w:r>
    </w:p>
    <w:p w14:paraId="5B52172C" w14:textId="77777777" w:rsidR="00751025" w:rsidRPr="004A2C83" w:rsidRDefault="00751025" w:rsidP="00751025">
      <w:pPr>
        <w:widowControl w:val="0"/>
        <w:spacing w:after="160"/>
        <w:jc w:val="center"/>
        <w:rPr>
          <w:rFonts w:ascii="Sylfaen" w:hAnsi="Sylfaen" w:cs="Arial"/>
          <w:b/>
          <w:iCs/>
        </w:rPr>
      </w:pPr>
      <w:r w:rsidRPr="004A2C83">
        <w:rPr>
          <w:rFonts w:ascii="Sylfaen" w:hAnsi="Sylfaen"/>
          <w:b/>
        </w:rPr>
        <w:lastRenderedPageBreak/>
        <w:t xml:space="preserve">9. ЗАКЛЮЧЕНИЕ ДОГОВОРА </w:t>
      </w:r>
    </w:p>
    <w:p w14:paraId="774FC999"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9.1.</w:t>
      </w:r>
      <w:r w:rsidRPr="004A2C83">
        <w:rPr>
          <w:rFonts w:ascii="Sylfaen" w:hAnsi="Sylfaen"/>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AF5F1E3"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9.2.</w:t>
      </w:r>
      <w:r w:rsidRPr="004A2C83">
        <w:rPr>
          <w:rFonts w:ascii="Sylfaen" w:hAnsi="Sylfaen"/>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584D5C51"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9.3.</w:t>
      </w:r>
      <w:r w:rsidRPr="004A2C83">
        <w:rPr>
          <w:rFonts w:ascii="Sylfaen" w:hAnsi="Sylfaen"/>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2ADB7AE0" w14:textId="77777777" w:rsidR="00751025" w:rsidRPr="004A2C83" w:rsidRDefault="00751025" w:rsidP="00751025">
      <w:pPr>
        <w:widowControl w:val="0"/>
        <w:tabs>
          <w:tab w:val="left" w:pos="1134"/>
        </w:tabs>
        <w:spacing w:after="160"/>
        <w:ind w:firstLine="567"/>
        <w:jc w:val="both"/>
        <w:rPr>
          <w:rFonts w:ascii="Sylfaen" w:hAnsi="Sylfaen"/>
          <w:color w:val="000000" w:themeColor="text1"/>
        </w:rPr>
      </w:pPr>
      <w:r w:rsidRPr="004A2C83">
        <w:rPr>
          <w:rFonts w:ascii="Sylfaen" w:hAnsi="Sylfaen"/>
        </w:rPr>
        <w:t>9.4.</w:t>
      </w:r>
      <w:r w:rsidRPr="004A2C83">
        <w:rPr>
          <w:rFonts w:ascii="Sylfaen" w:hAnsi="Sylfaen"/>
        </w:rPr>
        <w:tab/>
      </w:r>
      <w:r w:rsidRPr="004A2C83">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Pr="004A2C83">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Pr="004A2C83">
        <w:rPr>
          <w:rFonts w:ascii="Sylfaen" w:hAnsi="Sylfaen"/>
          <w:color w:val="000000" w:themeColor="text1"/>
        </w:rPr>
        <w:t xml:space="preserve"> то он лишается права подписания договора.</w:t>
      </w:r>
    </w:p>
    <w:p w14:paraId="4105A8FC"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1309B93" w14:textId="77777777" w:rsidR="00751025" w:rsidRPr="004A2C83" w:rsidRDefault="00751025" w:rsidP="00751025">
      <w:pPr>
        <w:pStyle w:val="a3"/>
        <w:widowControl w:val="0"/>
        <w:tabs>
          <w:tab w:val="left" w:pos="1134"/>
        </w:tabs>
        <w:spacing w:after="160" w:line="240" w:lineRule="auto"/>
        <w:ind w:firstLine="567"/>
        <w:rPr>
          <w:rFonts w:ascii="Sylfaen" w:hAnsi="Sylfaen" w:cs="Sylfaen"/>
          <w:i w:val="0"/>
          <w:sz w:val="24"/>
          <w:szCs w:val="24"/>
        </w:rPr>
      </w:pPr>
      <w:r w:rsidRPr="004A2C83">
        <w:rPr>
          <w:rFonts w:ascii="Sylfaen" w:hAnsi="Sylfaen"/>
          <w:i w:val="0"/>
          <w:sz w:val="24"/>
          <w:szCs w:val="24"/>
        </w:rPr>
        <w:t>9.5.</w:t>
      </w:r>
      <w:r w:rsidRPr="004A2C83">
        <w:rPr>
          <w:rFonts w:ascii="Sylfaen" w:hAnsi="Sylfaen"/>
          <w:i w:val="0"/>
          <w:sz w:val="24"/>
          <w:szCs w:val="24"/>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Pr="004A2C83">
        <w:rPr>
          <w:rFonts w:ascii="Sylfaen" w:hAnsi="Sylfaen"/>
          <w:i w:val="0"/>
          <w:sz w:val="24"/>
          <w:szCs w:val="24"/>
          <w:lang w:val="hy-AM"/>
        </w:rPr>
        <w:t>,</w:t>
      </w:r>
      <w:r w:rsidRPr="004A2C83">
        <w:rPr>
          <w:rFonts w:ascii="Sylfaen" w:hAnsi="Sylfaen"/>
          <w:i w:val="0"/>
          <w:sz w:val="24"/>
          <w:szCs w:val="24"/>
        </w:rPr>
        <w:t xml:space="preserve"> размера предоплаты или увеличению</w:t>
      </w:r>
      <w:r w:rsidRPr="004A2C83">
        <w:rPr>
          <w:rFonts w:ascii="Sylfaen" w:hAnsi="Sylfaen"/>
          <w:i w:val="0"/>
          <w:sz w:val="24"/>
          <w:szCs w:val="24"/>
          <w:lang w:val="hy-AM"/>
        </w:rPr>
        <w:t xml:space="preserve"> </w:t>
      </w:r>
      <w:r w:rsidRPr="004A2C83">
        <w:rPr>
          <w:rFonts w:ascii="Sylfaen" w:hAnsi="Sylfaen"/>
          <w:i w:val="0"/>
          <w:sz w:val="24"/>
          <w:szCs w:val="24"/>
        </w:rPr>
        <w:t>цены, предложенной отобранным участником.</w:t>
      </w:r>
      <w:r w:rsidRPr="004A2C83">
        <w:rPr>
          <w:rFonts w:ascii="Sylfaen" w:hAnsi="Sylfaen"/>
          <w:spacing w:val="-8"/>
          <w:sz w:val="24"/>
          <w:szCs w:val="24"/>
        </w:rPr>
        <w:t xml:space="preserve"> </w:t>
      </w:r>
    </w:p>
    <w:p w14:paraId="10CD0995" w14:textId="77777777" w:rsidR="00751025" w:rsidRPr="004A2C83" w:rsidRDefault="00751025" w:rsidP="00751025">
      <w:pPr>
        <w:widowControl w:val="0"/>
        <w:spacing w:after="160"/>
        <w:jc w:val="center"/>
        <w:rPr>
          <w:rFonts w:ascii="Sylfaen" w:hAnsi="Sylfaen" w:cs="Arial"/>
          <w:b/>
          <w:iCs/>
        </w:rPr>
      </w:pPr>
      <w:r w:rsidRPr="004A2C83">
        <w:rPr>
          <w:rFonts w:ascii="Sylfaen" w:hAnsi="Sylfaen"/>
          <w:b/>
        </w:rPr>
        <w:t xml:space="preserve">10. ОБЕСПЕЧЕНИЯ КВАЛИФИКАЦИИ И ДОГОВОРА </w:t>
      </w:r>
    </w:p>
    <w:p w14:paraId="24F54EEE"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10.1.</w:t>
      </w:r>
      <w:r w:rsidRPr="004A2C83">
        <w:rPr>
          <w:rFonts w:ascii="Sylfaen" w:hAnsi="Sylfaen"/>
        </w:rPr>
        <w:tab/>
      </w:r>
      <w:r w:rsidRPr="004A2C83">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4A2C83">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4A2C83">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proofErr w:type="gramStart"/>
      <w:r w:rsidRPr="004A2C83">
        <w:rPr>
          <w:rFonts w:ascii="Sylfaen" w:hAnsi="Sylfaen"/>
          <w:color w:val="000000" w:themeColor="text1"/>
        </w:rPr>
        <w:t>)</w:t>
      </w:r>
      <w:r w:rsidRPr="004A2C83">
        <w:rPr>
          <w:rFonts w:ascii="Sylfaen" w:hAnsi="Sylfaen"/>
        </w:rPr>
        <w:t>.</w:t>
      </w:r>
      <w:r w:rsidRPr="004A2C83">
        <w:rPr>
          <w:rFonts w:ascii="Sylfaen" w:hAnsi="Sylfaen"/>
          <w:vertAlign w:val="superscript"/>
        </w:rPr>
        <w:t>11.1</w:t>
      </w:r>
      <w:proofErr w:type="gramEnd"/>
    </w:p>
    <w:p w14:paraId="71E1C3F8" w14:textId="77777777" w:rsidR="00751025" w:rsidRPr="004A2C83" w:rsidRDefault="00751025" w:rsidP="00751025">
      <w:pPr>
        <w:widowControl w:val="0"/>
        <w:tabs>
          <w:tab w:val="left" w:pos="1276"/>
        </w:tabs>
        <w:spacing w:after="160"/>
        <w:ind w:firstLine="567"/>
        <w:jc w:val="both"/>
        <w:rPr>
          <w:rFonts w:ascii="Sylfaen" w:hAnsi="Sylfaen"/>
          <w:lang w:val="hy-AM"/>
        </w:rPr>
      </w:pPr>
      <w:r w:rsidRPr="004A2C83">
        <w:rPr>
          <w:rFonts w:ascii="Sylfaen" w:hAnsi="Sylfaen"/>
        </w:rPr>
        <w:t xml:space="preserve">10.2 Размер обеспечения квалификации равен 15 процентам от цены закупки </w:t>
      </w:r>
      <w:proofErr w:type="gramStart"/>
      <w:r w:rsidRPr="004A2C83">
        <w:rPr>
          <w:rFonts w:ascii="Sylfaen" w:hAnsi="Sylfaen"/>
        </w:rPr>
        <w:lastRenderedPageBreak/>
        <w:t>товаров</w:t>
      </w:r>
      <w:proofErr w:type="gramEnd"/>
      <w:r w:rsidRPr="004A2C83">
        <w:rPr>
          <w:rFonts w:ascii="Sylfaen" w:hAnsi="Sylfaen"/>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Pr="004A2C83">
        <w:rPr>
          <w:rFonts w:ascii="Sylfaen" w:hAnsi="Sylfaen"/>
        </w:rPr>
        <w:t>Причем  обеспечение</w:t>
      </w:r>
      <w:proofErr w:type="gramEnd"/>
      <w:r w:rsidRPr="004A2C83">
        <w:rPr>
          <w:rFonts w:ascii="Sylfaen" w:hAnsi="Sylfaen"/>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4A2C83">
        <w:rPr>
          <w:rFonts w:ascii="Sylfaen" w:hAnsi="Sylfaen"/>
          <w:vertAlign w:val="superscript"/>
          <w:lang w:val="hy-AM"/>
        </w:rPr>
        <w:t>12.1</w:t>
      </w:r>
    </w:p>
    <w:p w14:paraId="7D27F42E"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4A2C83">
        <w:rPr>
          <w:rFonts w:ascii="Sylfaen" w:hAnsi="Sylfaen"/>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4A2C83">
        <w:rPr>
          <w:rFonts w:ascii="Sylfaen" w:hAnsi="Sylfaen" w:cs="Sylfaen"/>
        </w:rPr>
        <w:t>с учетом требований абзаца «в» подпункта 1 пункта 32 Порядка</w:t>
      </w:r>
      <w:r w:rsidRPr="004A2C83">
        <w:rPr>
          <w:rFonts w:ascii="Sylfaen" w:hAnsi="Sylfaen"/>
          <w:color w:val="000000" w:themeColor="text1"/>
        </w:rPr>
        <w:t xml:space="preserve">. </w:t>
      </w:r>
      <w:r w:rsidRPr="004A2C83">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00CF88EB"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4C44AC1" w14:textId="77777777" w:rsidR="00751025" w:rsidRPr="004A2C83" w:rsidRDefault="00751025" w:rsidP="00751025">
      <w:pPr>
        <w:widowControl w:val="0"/>
        <w:tabs>
          <w:tab w:val="left" w:pos="1276"/>
        </w:tabs>
        <w:spacing w:after="160"/>
        <w:ind w:firstLine="567"/>
        <w:jc w:val="both"/>
        <w:rPr>
          <w:rFonts w:ascii="Sylfaen" w:hAnsi="Sylfaen"/>
          <w:lang w:val="hy-AM"/>
        </w:rPr>
      </w:pPr>
      <w:r w:rsidRPr="004A2C83">
        <w:rPr>
          <w:rFonts w:ascii="Sylfaen" w:hAnsi="Sylfaen"/>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sidRPr="004A2C83">
        <w:rPr>
          <w:rFonts w:ascii="Sylfaen" w:hAnsi="Sylfaen"/>
        </w:rPr>
        <w:t>в соответствии с требованиями</w:t>
      </w:r>
      <w:proofErr w:type="gramEnd"/>
      <w:r w:rsidRPr="004A2C83">
        <w:rPr>
          <w:rFonts w:ascii="Sylfaen" w:hAnsi="Sylfaen"/>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6974AE78"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lang w:val="hy-AM"/>
        </w:rPr>
        <w:t>---------------------------</w:t>
      </w:r>
    </w:p>
    <w:p w14:paraId="3C562D90" w14:textId="77777777" w:rsidR="00751025" w:rsidRPr="004A2C83" w:rsidRDefault="00751025" w:rsidP="00751025">
      <w:pPr>
        <w:pStyle w:val="af2"/>
        <w:jc w:val="both"/>
        <w:rPr>
          <w:rFonts w:ascii="Sylfaen" w:hAnsi="Sylfaen"/>
          <w:i/>
        </w:rPr>
      </w:pPr>
      <w:r w:rsidRPr="004A2C83">
        <w:rPr>
          <w:rFonts w:ascii="Sylfaen" w:hAnsi="Sylfaen"/>
          <w:i/>
          <w:vertAlign w:val="superscript"/>
        </w:rPr>
        <w:t>11.1</w:t>
      </w:r>
      <w:r w:rsidRPr="004A2C83">
        <w:rPr>
          <w:rFonts w:ascii="Sylfaen" w:hAnsi="Sylfaen"/>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11EC820" w14:textId="77777777" w:rsidR="00751025" w:rsidRPr="004A2C83" w:rsidRDefault="00751025" w:rsidP="00751025">
      <w:pPr>
        <w:pStyle w:val="af2"/>
        <w:jc w:val="both"/>
        <w:rPr>
          <w:rFonts w:ascii="Sylfaen" w:hAnsi="Sylfaen"/>
          <w:i/>
        </w:rPr>
      </w:pPr>
      <w:r w:rsidRPr="004A2C83">
        <w:rPr>
          <w:rFonts w:ascii="Sylfaen" w:hAnsi="Sylfaen"/>
          <w:i/>
        </w:rPr>
        <w:t xml:space="preserve">-по заявке на закупку цена закупки по данному лоту не превышает </w:t>
      </w:r>
      <w:proofErr w:type="spellStart"/>
      <w:r w:rsidRPr="004A2C83">
        <w:rPr>
          <w:rFonts w:ascii="Sylfaen" w:hAnsi="Sylfaen"/>
          <w:i/>
        </w:rPr>
        <w:t>двадцатипятикратный</w:t>
      </w:r>
      <w:proofErr w:type="spellEnd"/>
      <w:r w:rsidRPr="004A2C83">
        <w:rPr>
          <w:rFonts w:ascii="Sylfaen" w:hAnsi="Sylfaen"/>
          <w:i/>
        </w:rPr>
        <w:t xml:space="preserve"> размер базовой единицы закупок и не предусмотрена предоплата, </w:t>
      </w:r>
    </w:p>
    <w:p w14:paraId="24F05329" w14:textId="77777777" w:rsidR="00751025" w:rsidRPr="004A2C83" w:rsidRDefault="00751025" w:rsidP="00751025">
      <w:pPr>
        <w:pStyle w:val="af2"/>
        <w:jc w:val="both"/>
        <w:rPr>
          <w:rFonts w:ascii="Sylfaen" w:hAnsi="Sylfaen"/>
          <w:i/>
        </w:rPr>
      </w:pPr>
      <w:r w:rsidRPr="004A2C83">
        <w:rPr>
          <w:rFonts w:ascii="Sylfaen" w:hAnsi="Sylfaen"/>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4A2C83">
        <w:rPr>
          <w:rFonts w:ascii="Sylfaen" w:hAnsi="Sylfaen"/>
          <w:i/>
        </w:rPr>
        <w:t>драмов</w:t>
      </w:r>
      <w:proofErr w:type="spellEnd"/>
      <w:r w:rsidRPr="004A2C83">
        <w:rPr>
          <w:rFonts w:ascii="Sylfaen" w:hAnsi="Sylfaen"/>
          <w:i/>
        </w:rPr>
        <w:t xml:space="preserve"> РА и для полного выполнения заключаемого договора в дальнейшем также потребуются финансовые средства, </w:t>
      </w:r>
      <w:proofErr w:type="gramStart"/>
      <w:r w:rsidRPr="004A2C83">
        <w:rPr>
          <w:rFonts w:ascii="Sylfaen" w:hAnsi="Sylfaen"/>
          <w:i/>
        </w:rPr>
        <w:t>или</w:t>
      </w:r>
      <w:proofErr w:type="gramEnd"/>
      <w:r w:rsidRPr="004A2C83">
        <w:rPr>
          <w:rFonts w:ascii="Sylfaen" w:hAnsi="Sylfaen"/>
          <w:i/>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14:paraId="32B31613" w14:textId="77777777" w:rsidR="00751025" w:rsidRPr="004A2C83" w:rsidRDefault="00751025" w:rsidP="00751025">
      <w:pPr>
        <w:pStyle w:val="af2"/>
        <w:rPr>
          <w:rFonts w:ascii="Sylfaen" w:hAnsi="Sylfaen"/>
          <w:i/>
        </w:rPr>
      </w:pPr>
      <w:r w:rsidRPr="004A2C83">
        <w:rPr>
          <w:rFonts w:ascii="Sylfaen" w:hAnsi="Sylfaen"/>
          <w:i/>
          <w:lang w:val="hy-AM"/>
        </w:rPr>
        <w:t xml:space="preserve">12.1 </w:t>
      </w:r>
      <w:r w:rsidRPr="004A2C83">
        <w:rPr>
          <w:rFonts w:ascii="Sylfaen" w:hAnsi="Sylfaen"/>
          <w:i/>
        </w:rPr>
        <w:t>Если цена  закупки данного лота по заявке на закупку</w:t>
      </w:r>
      <w:r w:rsidRPr="004A2C83">
        <w:rPr>
          <w:rFonts w:ascii="Times New Roman" w:hAnsi="Times New Roman"/>
          <w:i/>
        </w:rPr>
        <w:t>․</w:t>
      </w:r>
    </w:p>
    <w:p w14:paraId="1B62AA00" w14:textId="77777777" w:rsidR="00751025" w:rsidRPr="004A2C83" w:rsidRDefault="00751025" w:rsidP="00751025">
      <w:pPr>
        <w:pStyle w:val="af2"/>
        <w:jc w:val="both"/>
        <w:rPr>
          <w:rFonts w:ascii="Sylfaen" w:hAnsi="Sylfaen"/>
          <w:i/>
        </w:rPr>
      </w:pPr>
      <w:r w:rsidRPr="004A2C83">
        <w:rPr>
          <w:rFonts w:ascii="Sylfaen" w:hAnsi="Sylfaen"/>
          <w:i/>
        </w:rPr>
        <w:t xml:space="preserve">-    не превышает </w:t>
      </w:r>
      <w:proofErr w:type="spellStart"/>
      <w:r w:rsidRPr="004A2C83">
        <w:rPr>
          <w:rFonts w:ascii="Sylfaen" w:hAnsi="Sylfaen"/>
          <w:i/>
        </w:rPr>
        <w:t>двадцатипятикратный</w:t>
      </w:r>
      <w:proofErr w:type="spellEnd"/>
      <w:r w:rsidRPr="004A2C83">
        <w:rPr>
          <w:rFonts w:ascii="Sylfaen" w:hAnsi="Sylfaen"/>
          <w:i/>
        </w:rPr>
        <w:t xml:space="preserve"> размер базовой единицы закупок, то из настоящего абзаца исключаются слова "или гарантий, предоставленных банками "</w:t>
      </w:r>
      <w:r w:rsidRPr="004A2C83">
        <w:rPr>
          <w:rFonts w:ascii="Times New Roman" w:hAnsi="Times New Roman"/>
          <w:i/>
        </w:rPr>
        <w:t>․</w:t>
      </w:r>
    </w:p>
    <w:p w14:paraId="33208656" w14:textId="77777777" w:rsidR="00751025" w:rsidRPr="004A2C83" w:rsidRDefault="00751025" w:rsidP="00751025">
      <w:pPr>
        <w:widowControl w:val="0"/>
        <w:tabs>
          <w:tab w:val="left" w:pos="1276"/>
        </w:tabs>
        <w:spacing w:after="160"/>
        <w:jc w:val="both"/>
        <w:rPr>
          <w:rFonts w:ascii="Sylfaen" w:hAnsi="Sylfaen"/>
          <w:i/>
          <w:sz w:val="20"/>
          <w:szCs w:val="20"/>
        </w:rPr>
      </w:pPr>
      <w:r w:rsidRPr="004A2C83">
        <w:rPr>
          <w:rFonts w:ascii="Sylfaen" w:hAnsi="Sylfaen"/>
          <w:i/>
          <w:sz w:val="20"/>
          <w:szCs w:val="20"/>
        </w:rPr>
        <w:t xml:space="preserve">- не превышает восьмидесятикратный размер базовой единицы закупок, но более </w:t>
      </w:r>
      <w:proofErr w:type="spellStart"/>
      <w:r w:rsidRPr="004A2C83">
        <w:rPr>
          <w:rFonts w:ascii="Sylfaen" w:hAnsi="Sylfaen"/>
          <w:i/>
          <w:sz w:val="20"/>
          <w:szCs w:val="20"/>
        </w:rPr>
        <w:t>двадцатипятикратного</w:t>
      </w:r>
      <w:proofErr w:type="spellEnd"/>
      <w:r w:rsidRPr="004A2C83">
        <w:rPr>
          <w:rFonts w:ascii="Sylfaen" w:hAnsi="Sylfaen"/>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01CE5DE6" w14:textId="77777777" w:rsidR="00751025" w:rsidRPr="004A2C83" w:rsidRDefault="00751025" w:rsidP="00751025">
      <w:pPr>
        <w:pStyle w:val="af2"/>
        <w:jc w:val="both"/>
        <w:rPr>
          <w:rFonts w:ascii="Sylfaen" w:hAnsi="Sylfaen"/>
          <w:i/>
          <w:lang w:val="hy-AM"/>
        </w:rPr>
      </w:pPr>
      <w:r w:rsidRPr="004A2C83">
        <w:rPr>
          <w:rFonts w:ascii="Sylfaen" w:hAnsi="Sylfaen"/>
          <w:i/>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4A2C83">
        <w:rPr>
          <w:rFonts w:ascii="Sylfaen" w:hAnsi="Sylfaen"/>
          <w:i/>
          <w:lang w:val="hy-AM"/>
        </w:rPr>
        <w:t>.</w:t>
      </w:r>
    </w:p>
    <w:p w14:paraId="64F4ED0F" w14:textId="77777777" w:rsidR="00751025" w:rsidRPr="004A2C83" w:rsidRDefault="00751025" w:rsidP="00751025">
      <w:pPr>
        <w:widowControl w:val="0"/>
        <w:tabs>
          <w:tab w:val="left" w:pos="1276"/>
        </w:tabs>
        <w:spacing w:after="160"/>
        <w:ind w:firstLine="567"/>
        <w:jc w:val="both"/>
        <w:rPr>
          <w:rFonts w:ascii="Sylfaen" w:hAnsi="Sylfaen"/>
          <w:color w:val="FF0000"/>
        </w:rPr>
      </w:pPr>
      <w:r w:rsidRPr="004A2C83">
        <w:rPr>
          <w:rFonts w:ascii="Sylfaen" w:hAnsi="Sylfaen"/>
          <w:color w:val="FF0000"/>
        </w:rPr>
        <w:lastRenderedPageBreak/>
        <w:t xml:space="preserve"> </w:t>
      </w:r>
    </w:p>
    <w:p w14:paraId="2337549C"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cs="Sylfaen"/>
        </w:rPr>
        <w:t>Обеспечение квалификации в виде банковской гарантии отобранный участник представляет согласно приложению 4 или приложению 4.1</w:t>
      </w:r>
      <w:proofErr w:type="gramStart"/>
      <w:r w:rsidRPr="004A2C83">
        <w:rPr>
          <w:rFonts w:ascii="Sylfaen" w:hAnsi="Sylfaen" w:cs="Sylfaen"/>
        </w:rPr>
        <w:t>.</w:t>
      </w:r>
      <w:r w:rsidRPr="004A2C83">
        <w:rPr>
          <w:rStyle w:val="af6"/>
          <w:rFonts w:ascii="Sylfaen" w:hAnsi="Sylfaen"/>
        </w:rPr>
        <w:footnoteReference w:customMarkFollows="1" w:id="8"/>
        <w:t>12</w:t>
      </w:r>
      <w:r w:rsidRPr="004A2C83">
        <w:rPr>
          <w:rFonts w:ascii="Sylfaen" w:hAnsi="Sylfaen"/>
        </w:rPr>
        <w:t xml:space="preserve"> .</w:t>
      </w:r>
      <w:proofErr w:type="gramEnd"/>
    </w:p>
    <w:p w14:paraId="1CB5AE54"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cs="Sylfaen"/>
          <w:lang w:val="hy-AM"/>
        </w:rPr>
        <w:t xml:space="preserve">При этом, если договоры </w:t>
      </w:r>
      <w:r w:rsidRPr="004A2C83">
        <w:rPr>
          <w:rFonts w:ascii="Sylfaen" w:hAnsi="Sylfaen" w:cs="Sylfaen"/>
        </w:rPr>
        <w:t>о закупке</w:t>
      </w:r>
      <w:r w:rsidRPr="004A2C83">
        <w:rPr>
          <w:rFonts w:ascii="Sylfaen" w:hAnsi="Sylfaen" w:cs="Sylfaen"/>
          <w:lang w:val="hy-AM"/>
        </w:rPr>
        <w:t xml:space="preserve"> </w:t>
      </w:r>
      <w:r w:rsidRPr="004A2C83">
        <w:rPr>
          <w:rFonts w:ascii="Sylfaen" w:hAnsi="Sylfaen" w:cs="Sylfaen"/>
        </w:rPr>
        <w:t>работ</w:t>
      </w:r>
      <w:r w:rsidRPr="004A2C83">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A2C83">
        <w:rPr>
          <w:rFonts w:ascii="Sylfaen" w:hAnsi="Sylfaen" w:cs="Sylfaen"/>
        </w:rPr>
        <w:t xml:space="preserve">выделенных </w:t>
      </w:r>
      <w:r w:rsidRPr="004A2C83">
        <w:rPr>
          <w:rFonts w:ascii="Sylfaen" w:hAnsi="Sylfaen" w:cs="Sylfaen"/>
          <w:lang w:val="hy-AM"/>
        </w:rPr>
        <w:t xml:space="preserve">финансовых </w:t>
      </w:r>
      <w:r w:rsidRPr="004A2C83">
        <w:rPr>
          <w:rFonts w:ascii="Sylfaen" w:hAnsi="Sylfaen" w:cs="Sylfaen"/>
        </w:rPr>
        <w:t>средств</w:t>
      </w:r>
      <w:r w:rsidRPr="004A2C83">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4A2C83">
        <w:rPr>
          <w:rFonts w:ascii="Sylfaen" w:hAnsi="Sylfaen" w:cs="Sylfaen"/>
        </w:rPr>
        <w:t>.</w:t>
      </w:r>
    </w:p>
    <w:p w14:paraId="00ED9533"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5818059"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10.3.</w:t>
      </w:r>
      <w:r w:rsidRPr="004A2C83">
        <w:rPr>
          <w:rFonts w:ascii="Sylfaen" w:hAnsi="Sylfaen"/>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4A2C83">
        <w:rPr>
          <w:rStyle w:val="af6"/>
          <w:rFonts w:ascii="Sylfaen" w:hAnsi="Sylfaen"/>
        </w:rPr>
        <w:footnoteReference w:customMarkFollows="1" w:id="9"/>
        <w:t>13</w:t>
      </w:r>
      <w:r w:rsidRPr="004A2C83">
        <w:rPr>
          <w:rFonts w:ascii="Sylfaen" w:hAnsi="Sylfaen"/>
        </w:rPr>
        <w:t>.</w:t>
      </w:r>
    </w:p>
    <w:p w14:paraId="4425A05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 xml:space="preserve">Если процедура закупки организована по лотам и участник признается отобранным участником по более чем одному лоту, </w:t>
      </w:r>
      <w:r w:rsidRPr="004A2C83">
        <w:rPr>
          <w:rFonts w:ascii="Sylfaen" w:hAnsi="Sylfaen" w:cs="Sylfaen"/>
        </w:rPr>
        <w:t xml:space="preserve">то он может предоставить обеспечение договора как </w:t>
      </w:r>
      <w:r w:rsidRPr="004A2C83">
        <w:rPr>
          <w:rFonts w:ascii="Sylfaen" w:hAnsi="Sylfaen"/>
        </w:rPr>
        <w:t xml:space="preserve">для каждого лота в отдельности, так и одно обеспечение для всех лотов. При представлении одного обеспечения </w:t>
      </w:r>
      <w:proofErr w:type="spellStart"/>
      <w:r w:rsidRPr="004A2C83">
        <w:rPr>
          <w:rFonts w:ascii="Sylfaen" w:hAnsi="Sylfaen"/>
        </w:rPr>
        <w:t>догогвора</w:t>
      </w:r>
      <w:proofErr w:type="spellEnd"/>
      <w:r w:rsidRPr="004A2C83">
        <w:rPr>
          <w:rFonts w:ascii="Sylfaen" w:hAnsi="Sylfaen"/>
        </w:rPr>
        <w:t xml:space="preserve"> его сумма исчисляется по отношению </w:t>
      </w:r>
      <w:r w:rsidRPr="004A2C83">
        <w:rPr>
          <w:rFonts w:ascii="Sylfaen" w:hAnsi="Sylfaen" w:cs="Sylfaen"/>
        </w:rPr>
        <w:t>к сумме цен закупок представленных лотов</w:t>
      </w:r>
      <w:r w:rsidRPr="004A2C83">
        <w:rPr>
          <w:rFonts w:ascii="Sylfaen" w:hAnsi="Sylfaen"/>
          <w:color w:val="FF0000"/>
        </w:rPr>
        <w:t xml:space="preserve"> </w:t>
      </w:r>
      <w:r w:rsidRPr="004A2C83">
        <w:rPr>
          <w:rFonts w:ascii="Sylfaen" w:hAnsi="Sylfaen"/>
          <w:color w:val="000000" w:themeColor="text1"/>
        </w:rPr>
        <w:t>с учетом требований 9-ого подпункта 32-ого пункта</w:t>
      </w:r>
      <w:r w:rsidRPr="004A2C83">
        <w:rPr>
          <w:rFonts w:ascii="Sylfaen" w:hAnsi="Sylfaen"/>
        </w:rPr>
        <w:t xml:space="preserve">. </w:t>
      </w:r>
    </w:p>
    <w:p w14:paraId="7285E068" w14:textId="77777777" w:rsidR="00751025" w:rsidRPr="004A2C83" w:rsidRDefault="00751025" w:rsidP="00751025">
      <w:pPr>
        <w:widowControl w:val="0"/>
        <w:tabs>
          <w:tab w:val="left" w:pos="1276"/>
        </w:tabs>
        <w:spacing w:after="160"/>
        <w:ind w:firstLine="567"/>
        <w:jc w:val="both"/>
        <w:rPr>
          <w:rFonts w:ascii="Sylfaen" w:hAnsi="Sylfaen"/>
          <w:lang w:val="hy-AM"/>
        </w:rPr>
      </w:pPr>
      <w:r w:rsidRPr="004A2C83">
        <w:rPr>
          <w:rFonts w:ascii="Sylfaen" w:hAnsi="Sylfaen"/>
        </w:rPr>
        <w:t>.</w:t>
      </w:r>
    </w:p>
    <w:p w14:paraId="14FEE0B5"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w:t>
      </w:r>
      <w:r w:rsidRPr="004A2C83">
        <w:rPr>
          <w:rFonts w:ascii="Sylfaen" w:hAnsi="Sylfaen"/>
        </w:rPr>
        <w:lastRenderedPageBreak/>
        <w:t>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10FF3B06"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Обеспечение договора, представленное в виде наличных денег, должно быть перечислено на казначейский счет</w:t>
      </w:r>
      <w:r w:rsidRPr="004A2C83">
        <w:rPr>
          <w:rFonts w:ascii="Sylfaen" w:hAnsi="Sylfaen" w:cs="Courier New"/>
        </w:rPr>
        <w:t> </w:t>
      </w:r>
      <w:r w:rsidRPr="004A2C83">
        <w:rPr>
          <w:rFonts w:ascii="Sylfaen" w:hAnsi="Sylfaen"/>
        </w:rPr>
        <w:t>"900008000664", открытый в Центральном казначействе на имя уполномоченного органа.</w:t>
      </w:r>
    </w:p>
    <w:p w14:paraId="2A8822A8"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4A2C83">
        <w:rPr>
          <w:rFonts w:ascii="Sylfaen" w:hAnsi="Sylfaen"/>
          <w:lang w:val="hy-AM"/>
        </w:rPr>
        <w:t xml:space="preserve"> </w:t>
      </w:r>
      <w:r w:rsidRPr="004A2C83">
        <w:rPr>
          <w:rFonts w:ascii="Sylfaen" w:hAnsi="Sylfaen" w:cs="Sylfaen"/>
        </w:rPr>
        <w:t xml:space="preserve">предусмотренные финансовые средства превышают </w:t>
      </w:r>
      <w:r w:rsidRPr="004A2C83">
        <w:rPr>
          <w:rFonts w:ascii="Sylfaen" w:hAnsi="Sylfaen" w:cs="Sylfaen"/>
          <w:lang w:val="hy-AM"/>
        </w:rPr>
        <w:t>25</w:t>
      </w:r>
      <w:r w:rsidRPr="004A2C83">
        <w:rPr>
          <w:rFonts w:ascii="Sylfaen" w:hAnsi="Sylfaen" w:cs="Sylfaen"/>
        </w:rPr>
        <w:t xml:space="preserve"> млн. </w:t>
      </w:r>
      <w:proofErr w:type="spellStart"/>
      <w:r w:rsidRPr="004A2C83">
        <w:rPr>
          <w:rFonts w:ascii="Sylfaen" w:hAnsi="Sylfaen" w:cs="Sylfaen"/>
        </w:rPr>
        <w:t>драмов</w:t>
      </w:r>
      <w:proofErr w:type="spellEnd"/>
      <w:r w:rsidRPr="004A2C83">
        <w:rPr>
          <w:rFonts w:ascii="Sylfaen" w:hAnsi="Sylfaen"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3A659D4" w14:textId="77777777" w:rsidR="00751025" w:rsidRPr="004A2C83" w:rsidRDefault="00751025" w:rsidP="00751025">
      <w:pPr>
        <w:widowControl w:val="0"/>
        <w:tabs>
          <w:tab w:val="left" w:pos="1276"/>
        </w:tabs>
        <w:spacing w:after="160"/>
        <w:ind w:firstLine="567"/>
        <w:jc w:val="both"/>
        <w:rPr>
          <w:rFonts w:ascii="Sylfaen" w:hAnsi="Sylfaen"/>
          <w:i/>
        </w:rPr>
      </w:pPr>
      <w:r w:rsidRPr="004A2C83">
        <w:rPr>
          <w:rFonts w:ascii="Sylfaen" w:hAnsi="Sylfaen"/>
        </w:rPr>
        <w:t>10.5.</w:t>
      </w:r>
      <w:r w:rsidRPr="004A2C83">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4A2C83">
        <w:rPr>
          <w:rFonts w:ascii="Sylfaen" w:hAnsi="Sylfaen"/>
          <w:i/>
        </w:rPr>
        <w:t xml:space="preserve"> </w:t>
      </w:r>
    </w:p>
    <w:p w14:paraId="5FD0E8D7"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 xml:space="preserve">10.6. Если в рамках процедуры закупки, организованной по лотам </w:t>
      </w:r>
      <w:proofErr w:type="gramStart"/>
      <w:r w:rsidRPr="004A2C83">
        <w:rPr>
          <w:rFonts w:ascii="Sylfaen" w:hAnsi="Sylfaen"/>
        </w:rPr>
        <w:t>заключенный договор</w:t>
      </w:r>
      <w:proofErr w:type="gramEnd"/>
      <w:r w:rsidRPr="004A2C83">
        <w:rPr>
          <w:rFonts w:ascii="Sylfaen" w:hAnsi="Sylfaen"/>
        </w:rPr>
        <w:t xml:space="preserve">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6C815D3D"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b/>
        </w:rPr>
        <w:t xml:space="preserve">  </w:t>
      </w:r>
      <w:r w:rsidRPr="004A2C83">
        <w:rPr>
          <w:rFonts w:ascii="Sylfaen" w:hAnsi="Sylfaen"/>
        </w:rPr>
        <w:t xml:space="preserve">10.7 Руководитель заказчика в письменной форме представляет требование о выплате обеспечения </w:t>
      </w:r>
      <w:proofErr w:type="gramStart"/>
      <w:r w:rsidRPr="004A2C83">
        <w:rPr>
          <w:rFonts w:ascii="Sylfaen" w:hAnsi="Sylfaen"/>
        </w:rPr>
        <w:t>договора  и</w:t>
      </w:r>
      <w:proofErr w:type="gramEnd"/>
      <w:r w:rsidRPr="004A2C83">
        <w:rPr>
          <w:rFonts w:ascii="Sylfaen" w:hAnsi="Sylfaen"/>
        </w:rPr>
        <w:t xml:space="preserve"> квалификации банку, а в случае обеспечения, представленного в виде наличных денег</w:t>
      </w:r>
      <w:r w:rsidRPr="004A2C83">
        <w:rPr>
          <w:rFonts w:ascii="Sylfaen" w:hAnsi="Sylfaen"/>
          <w:lang w:val="hy-AM"/>
        </w:rPr>
        <w:t>-</w:t>
      </w:r>
      <w:r w:rsidRPr="004A2C83">
        <w:rPr>
          <w:rFonts w:ascii="Sylfaen" w:hAnsi="Sylfaen"/>
        </w:rPr>
        <w:t xml:space="preserve"> Министерству Финансов РА</w:t>
      </w:r>
      <w:r w:rsidRPr="004A2C83">
        <w:rPr>
          <w:rFonts w:ascii="Sylfaen" w:hAnsi="Sylfaen"/>
          <w:lang w:val="hy-AM"/>
        </w:rPr>
        <w:t>,</w:t>
      </w:r>
      <w:r w:rsidRPr="004A2C83">
        <w:rPr>
          <w:rFonts w:ascii="Sylfaen" w:hAnsi="Sylfaen"/>
        </w:rPr>
        <w:t xml:space="preserve"> в течение пяти рабочих дней, следующих за днем возникновения основания для </w:t>
      </w:r>
      <w:proofErr w:type="spellStart"/>
      <w:r w:rsidRPr="004A2C83">
        <w:rPr>
          <w:rFonts w:ascii="Sylfaen" w:hAnsi="Sylfaen"/>
        </w:rPr>
        <w:t>вылаты</w:t>
      </w:r>
      <w:proofErr w:type="spellEnd"/>
      <w:r w:rsidRPr="004A2C83">
        <w:rPr>
          <w:rFonts w:ascii="Sylfaen" w:hAnsi="Sylfaen"/>
        </w:rPr>
        <w:t xml:space="preserve"> обеспечения. Если требование о выплате обеспечения отклоняется банком или Министерством Финансов </w:t>
      </w:r>
      <w:proofErr w:type="gramStart"/>
      <w:r w:rsidRPr="004A2C83">
        <w:rPr>
          <w:rFonts w:ascii="Sylfaen" w:hAnsi="Sylfaen"/>
        </w:rPr>
        <w:t>РА  на</w:t>
      </w:r>
      <w:proofErr w:type="gramEnd"/>
      <w:r w:rsidRPr="004A2C83">
        <w:rPr>
          <w:rFonts w:ascii="Sylfaen" w:hAnsi="Sylfaen"/>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39E2E4E5" w14:textId="77777777" w:rsidR="00751025" w:rsidRPr="004A2C83" w:rsidRDefault="00751025" w:rsidP="007510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A2C83">
        <w:rPr>
          <w:rFonts w:ascii="Sylfaen" w:hAnsi="Sylfaen"/>
        </w:rPr>
        <w:t xml:space="preserve">10.8 </w:t>
      </w:r>
      <w:r w:rsidRPr="004A2C83">
        <w:rPr>
          <w:rFonts w:ascii="Sylfaen" w:hAnsi="Sylfaen" w:hint="eastAsia"/>
        </w:rPr>
        <w:t>О</w:t>
      </w:r>
      <w:r w:rsidRPr="004A2C83">
        <w:rPr>
          <w:rFonts w:ascii="Sylfaen" w:hAnsi="Sylfaen"/>
        </w:rPr>
        <w:t xml:space="preserve"> </w:t>
      </w:r>
      <w:r w:rsidRPr="004A2C83">
        <w:rPr>
          <w:rFonts w:ascii="Sylfaen" w:hAnsi="Sylfaen" w:hint="eastAsia"/>
        </w:rPr>
        <w:t>возврате</w:t>
      </w:r>
      <w:r w:rsidRPr="004A2C83">
        <w:rPr>
          <w:rFonts w:ascii="Sylfaen" w:hAnsi="Sylfaen"/>
        </w:rPr>
        <w:t xml:space="preserve"> </w:t>
      </w:r>
      <w:r w:rsidRPr="004A2C83">
        <w:rPr>
          <w:rFonts w:ascii="Sylfaen" w:hAnsi="Sylfaen" w:hint="eastAsia"/>
        </w:rPr>
        <w:t>обеспечения</w:t>
      </w:r>
      <w:r w:rsidRPr="004A2C83">
        <w:rPr>
          <w:rFonts w:ascii="Sylfaen" w:hAnsi="Sylfaen"/>
        </w:rPr>
        <w:t xml:space="preserve"> </w:t>
      </w:r>
      <w:r w:rsidRPr="004A2C83">
        <w:rPr>
          <w:rFonts w:ascii="Sylfaen" w:hAnsi="Sylfaen" w:hint="eastAsia"/>
        </w:rPr>
        <w:t>договора</w:t>
      </w:r>
      <w:r w:rsidRPr="004A2C83">
        <w:rPr>
          <w:rFonts w:ascii="Sylfaen" w:hAnsi="Sylfaen"/>
        </w:rPr>
        <w:t xml:space="preserve"> </w:t>
      </w:r>
      <w:r w:rsidRPr="004A2C83">
        <w:rPr>
          <w:rFonts w:ascii="Sylfaen" w:hAnsi="Sylfaen" w:hint="eastAsia"/>
        </w:rPr>
        <w:t>и</w:t>
      </w:r>
      <w:r w:rsidRPr="004A2C83">
        <w:rPr>
          <w:rFonts w:ascii="Sylfaen" w:hAnsi="Sylfaen"/>
        </w:rPr>
        <w:t>/</w:t>
      </w:r>
      <w:r w:rsidRPr="004A2C83">
        <w:rPr>
          <w:rFonts w:ascii="Sylfaen" w:hAnsi="Sylfaen" w:hint="eastAsia"/>
        </w:rPr>
        <w:t>или</w:t>
      </w:r>
      <w:r w:rsidRPr="004A2C83">
        <w:rPr>
          <w:rFonts w:ascii="Sylfaen" w:hAnsi="Sylfaen"/>
        </w:rPr>
        <w:t xml:space="preserve"> </w:t>
      </w:r>
      <w:r w:rsidRPr="004A2C83">
        <w:rPr>
          <w:rFonts w:ascii="Sylfaen" w:hAnsi="Sylfaen" w:hint="eastAsia"/>
        </w:rPr>
        <w:t>квалификации</w:t>
      </w:r>
      <w:r w:rsidRPr="004A2C83">
        <w:rPr>
          <w:rFonts w:ascii="Sylfaen" w:hAnsi="Sylfaen"/>
        </w:rPr>
        <w:t xml:space="preserve"> </w:t>
      </w:r>
      <w:r w:rsidRPr="004A2C83">
        <w:rPr>
          <w:rFonts w:ascii="Sylfaen" w:hAnsi="Sylfaen" w:hint="eastAsia"/>
        </w:rPr>
        <w:t>руководитель</w:t>
      </w:r>
      <w:r w:rsidRPr="004A2C83">
        <w:rPr>
          <w:rFonts w:ascii="Sylfaen" w:hAnsi="Sylfaen"/>
        </w:rPr>
        <w:t xml:space="preserve"> </w:t>
      </w:r>
      <w:r w:rsidRPr="004A2C83">
        <w:rPr>
          <w:rFonts w:ascii="Sylfaen" w:hAnsi="Sylfaen" w:hint="eastAsia"/>
        </w:rPr>
        <w:t>заказчика</w:t>
      </w: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письменной</w:t>
      </w:r>
      <w:r w:rsidRPr="004A2C83">
        <w:rPr>
          <w:rFonts w:ascii="Sylfaen" w:hAnsi="Sylfaen"/>
        </w:rPr>
        <w:t xml:space="preserve"> </w:t>
      </w:r>
      <w:r w:rsidRPr="004A2C83">
        <w:rPr>
          <w:rFonts w:ascii="Sylfaen" w:hAnsi="Sylfaen" w:hint="eastAsia"/>
        </w:rPr>
        <w:t>форме</w:t>
      </w: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течение</w:t>
      </w:r>
      <w:r w:rsidRPr="004A2C83">
        <w:rPr>
          <w:rFonts w:ascii="Sylfaen" w:hAnsi="Sylfaen"/>
        </w:rPr>
        <w:t xml:space="preserve"> </w:t>
      </w:r>
      <w:r w:rsidRPr="004A2C83">
        <w:rPr>
          <w:rFonts w:ascii="Sylfaen" w:hAnsi="Sylfaen" w:hint="eastAsia"/>
        </w:rPr>
        <w:t>пяти</w:t>
      </w:r>
      <w:r w:rsidRPr="004A2C83">
        <w:rPr>
          <w:rFonts w:ascii="Sylfaen" w:hAnsi="Sylfaen"/>
        </w:rPr>
        <w:t xml:space="preserve"> </w:t>
      </w:r>
      <w:r w:rsidRPr="004A2C83">
        <w:rPr>
          <w:rFonts w:ascii="Sylfaen" w:hAnsi="Sylfaen" w:hint="eastAsia"/>
        </w:rPr>
        <w:t>рабочих</w:t>
      </w:r>
      <w:r w:rsidRPr="004A2C83">
        <w:rPr>
          <w:rFonts w:ascii="Sylfaen" w:hAnsi="Sylfaen"/>
        </w:rPr>
        <w:t xml:space="preserve"> </w:t>
      </w:r>
      <w:r w:rsidRPr="004A2C83">
        <w:rPr>
          <w:rFonts w:ascii="Sylfaen" w:hAnsi="Sylfaen" w:hint="eastAsia"/>
        </w:rPr>
        <w:t>дней</w:t>
      </w:r>
      <w:r w:rsidRPr="004A2C83">
        <w:rPr>
          <w:rFonts w:ascii="Sylfaen" w:hAnsi="Sylfaen"/>
        </w:rPr>
        <w:t xml:space="preserve">, </w:t>
      </w:r>
      <w:r w:rsidRPr="004A2C83">
        <w:rPr>
          <w:rFonts w:ascii="Sylfaen" w:hAnsi="Sylfaen" w:hint="eastAsia"/>
        </w:rPr>
        <w:t>следующих</w:t>
      </w:r>
      <w:r w:rsidRPr="004A2C83">
        <w:rPr>
          <w:rFonts w:ascii="Sylfaen" w:hAnsi="Sylfaen"/>
        </w:rPr>
        <w:t xml:space="preserve"> за днем </w:t>
      </w:r>
      <w:proofErr w:type="gramStart"/>
      <w:r w:rsidRPr="004A2C83">
        <w:rPr>
          <w:rFonts w:ascii="Sylfaen" w:hAnsi="Sylfaen"/>
        </w:rPr>
        <w:t>возникновения основания возврата обеспечения</w:t>
      </w:r>
      <w:proofErr w:type="gramEnd"/>
      <w:r w:rsidRPr="004A2C83">
        <w:rPr>
          <w:rFonts w:ascii="Sylfaen" w:hAnsi="Sylfaen"/>
        </w:rPr>
        <w:t xml:space="preserve"> уведомляет:</w:t>
      </w:r>
    </w:p>
    <w:p w14:paraId="50740938" w14:textId="77777777" w:rsidR="00751025" w:rsidRPr="004A2C83" w:rsidRDefault="00751025" w:rsidP="007510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случае</w:t>
      </w:r>
      <w:r w:rsidRPr="004A2C83">
        <w:rPr>
          <w:rFonts w:ascii="Sylfaen" w:hAnsi="Sylfaen"/>
        </w:rPr>
        <w:t xml:space="preserve"> </w:t>
      </w:r>
      <w:r w:rsidRPr="004A2C83">
        <w:rPr>
          <w:rFonts w:ascii="Sylfaen" w:hAnsi="Sylfaen" w:hint="eastAsia"/>
        </w:rPr>
        <w:t>обеспечения</w:t>
      </w:r>
      <w:r w:rsidRPr="004A2C83">
        <w:rPr>
          <w:rFonts w:ascii="Sylfaen" w:hAnsi="Sylfaen"/>
        </w:rPr>
        <w:t xml:space="preserve"> </w:t>
      </w:r>
      <w:r w:rsidRPr="004A2C83">
        <w:rPr>
          <w:rFonts w:ascii="Sylfaen" w:hAnsi="Sylfaen" w:hint="eastAsia"/>
        </w:rPr>
        <w:t>представлен</w:t>
      </w:r>
      <w:r w:rsidRPr="004A2C83">
        <w:rPr>
          <w:rFonts w:ascii="Sylfaen" w:hAnsi="Sylfaen"/>
        </w:rPr>
        <w:t xml:space="preserve">ного </w:t>
      </w:r>
      <w:r w:rsidRPr="004A2C83">
        <w:rPr>
          <w:rFonts w:ascii="Sylfaen" w:hAnsi="Sylfaen" w:hint="eastAsia"/>
        </w:rPr>
        <w:t>в</w:t>
      </w:r>
      <w:r w:rsidRPr="004A2C83">
        <w:rPr>
          <w:rFonts w:ascii="Sylfaen" w:hAnsi="Sylfaen"/>
        </w:rPr>
        <w:t xml:space="preserve"> </w:t>
      </w:r>
      <w:r w:rsidRPr="004A2C83">
        <w:rPr>
          <w:rFonts w:ascii="Sylfaen" w:hAnsi="Sylfaen" w:hint="eastAsia"/>
        </w:rPr>
        <w:t>форме</w:t>
      </w:r>
      <w:r w:rsidRPr="004A2C83">
        <w:rPr>
          <w:rFonts w:ascii="Sylfaen" w:hAnsi="Sylfaen"/>
        </w:rPr>
        <w:t xml:space="preserve"> наличных денег - </w:t>
      </w:r>
      <w:r w:rsidRPr="004A2C83">
        <w:rPr>
          <w:rFonts w:ascii="Sylfaen" w:hAnsi="Sylfaen" w:hint="eastAsia"/>
        </w:rPr>
        <w:t>Министерство</w:t>
      </w:r>
      <w:r w:rsidRPr="004A2C83">
        <w:rPr>
          <w:rFonts w:ascii="Sylfaen" w:hAnsi="Sylfaen"/>
        </w:rPr>
        <w:t xml:space="preserve"> </w:t>
      </w:r>
      <w:r w:rsidRPr="004A2C83">
        <w:rPr>
          <w:rFonts w:ascii="Sylfaen" w:hAnsi="Sylfaen" w:hint="eastAsia"/>
        </w:rPr>
        <w:t>финансов</w:t>
      </w:r>
      <w:r w:rsidRPr="004A2C83">
        <w:rPr>
          <w:rFonts w:ascii="Sylfaen" w:hAnsi="Sylfaen"/>
        </w:rPr>
        <w:t xml:space="preserve"> </w:t>
      </w:r>
      <w:r w:rsidRPr="004A2C83">
        <w:rPr>
          <w:rFonts w:ascii="Sylfaen" w:hAnsi="Sylfaen" w:hint="eastAsia"/>
        </w:rPr>
        <w:t>РА</w:t>
      </w:r>
      <w:r w:rsidRPr="004A2C83">
        <w:rPr>
          <w:rFonts w:ascii="Sylfaen" w:hAnsi="Sylfaen"/>
        </w:rPr>
        <w:t xml:space="preserve"> </w:t>
      </w:r>
      <w:r w:rsidRPr="004A2C83">
        <w:rPr>
          <w:rFonts w:ascii="Sylfaen" w:hAnsi="Sylfaen" w:hint="eastAsia"/>
        </w:rPr>
        <w:t>с</w:t>
      </w:r>
      <w:r w:rsidRPr="004A2C83">
        <w:rPr>
          <w:rFonts w:ascii="Sylfaen" w:hAnsi="Sylfaen"/>
        </w:rPr>
        <w:t xml:space="preserve"> </w:t>
      </w:r>
      <w:r w:rsidRPr="004A2C83">
        <w:rPr>
          <w:rFonts w:ascii="Sylfaen" w:hAnsi="Sylfaen" w:hint="eastAsia"/>
        </w:rPr>
        <w:t>приложением</w:t>
      </w:r>
      <w:r w:rsidRPr="004A2C83">
        <w:rPr>
          <w:rFonts w:ascii="Sylfaen" w:hAnsi="Sylfaen"/>
        </w:rPr>
        <w:t xml:space="preserve"> </w:t>
      </w:r>
      <w:r w:rsidRPr="004A2C83">
        <w:rPr>
          <w:rFonts w:ascii="Sylfaen" w:hAnsi="Sylfaen" w:hint="eastAsia"/>
        </w:rPr>
        <w:t>копии</w:t>
      </w:r>
      <w:r w:rsidRPr="004A2C83">
        <w:rPr>
          <w:rFonts w:ascii="Sylfaen" w:hAnsi="Sylfaen"/>
        </w:rPr>
        <w:t xml:space="preserve"> представленного в заявке </w:t>
      </w:r>
      <w:r w:rsidRPr="004A2C83">
        <w:rPr>
          <w:rFonts w:ascii="Sylfaen" w:hAnsi="Sylfaen" w:hint="eastAsia"/>
        </w:rPr>
        <w:t>документа</w:t>
      </w:r>
      <w:r w:rsidRPr="004A2C83">
        <w:rPr>
          <w:rFonts w:ascii="Sylfaen" w:hAnsi="Sylfaen"/>
        </w:rPr>
        <w:t xml:space="preserve">, </w:t>
      </w:r>
      <w:r w:rsidRPr="004A2C83">
        <w:rPr>
          <w:rFonts w:ascii="Sylfaen" w:hAnsi="Sylfaen" w:hint="eastAsia"/>
        </w:rPr>
        <w:t>об</w:t>
      </w:r>
      <w:r w:rsidRPr="004A2C83">
        <w:rPr>
          <w:rFonts w:ascii="Sylfaen" w:hAnsi="Sylfaen"/>
        </w:rPr>
        <w:t xml:space="preserve"> </w:t>
      </w:r>
      <w:r w:rsidRPr="004A2C83">
        <w:rPr>
          <w:rFonts w:ascii="Sylfaen" w:hAnsi="Sylfaen" w:hint="eastAsia"/>
        </w:rPr>
        <w:t>обосновании</w:t>
      </w:r>
      <w:r w:rsidRPr="004A2C83">
        <w:rPr>
          <w:rFonts w:ascii="Sylfaen" w:hAnsi="Sylfaen"/>
        </w:rPr>
        <w:t xml:space="preserve"> </w:t>
      </w:r>
      <w:r w:rsidRPr="004A2C83">
        <w:rPr>
          <w:rFonts w:ascii="Sylfaen" w:hAnsi="Sylfaen" w:hint="eastAsia"/>
        </w:rPr>
        <w:t>платежа</w:t>
      </w:r>
      <w:r w:rsidRPr="004A2C83">
        <w:rPr>
          <w:rFonts w:ascii="Sylfaen" w:hAnsi="Sylfaen"/>
        </w:rPr>
        <w:t>;</w:t>
      </w:r>
    </w:p>
    <w:p w14:paraId="0E9295FE" w14:textId="77777777" w:rsidR="00751025" w:rsidRPr="004A2C83" w:rsidRDefault="00751025" w:rsidP="007510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случае</w:t>
      </w:r>
      <w:r w:rsidRPr="004A2C83">
        <w:rPr>
          <w:rFonts w:ascii="Sylfaen" w:hAnsi="Sylfaen"/>
        </w:rPr>
        <w:t xml:space="preserve"> </w:t>
      </w:r>
      <w:r w:rsidRPr="004A2C83">
        <w:rPr>
          <w:rFonts w:ascii="Sylfaen" w:hAnsi="Sylfaen" w:hint="eastAsia"/>
        </w:rPr>
        <w:t>обеспечения</w:t>
      </w:r>
      <w:r w:rsidRPr="004A2C83">
        <w:rPr>
          <w:rFonts w:ascii="Sylfaen" w:hAnsi="Sylfaen"/>
        </w:rPr>
        <w:t xml:space="preserve">, </w:t>
      </w:r>
      <w:r w:rsidRPr="004A2C83">
        <w:rPr>
          <w:rFonts w:ascii="Sylfaen" w:hAnsi="Sylfaen" w:hint="eastAsia"/>
        </w:rPr>
        <w:t>представленного</w:t>
      </w: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виде</w:t>
      </w:r>
      <w:r w:rsidRPr="004A2C83">
        <w:rPr>
          <w:rFonts w:ascii="Sylfaen" w:hAnsi="Sylfaen"/>
        </w:rPr>
        <w:t xml:space="preserve"> </w:t>
      </w:r>
      <w:r w:rsidRPr="004A2C83">
        <w:rPr>
          <w:rFonts w:ascii="Sylfaen" w:hAnsi="Sylfaen" w:hint="eastAsia"/>
        </w:rPr>
        <w:t>банковской</w:t>
      </w:r>
      <w:r w:rsidRPr="004A2C83">
        <w:rPr>
          <w:rFonts w:ascii="Sylfaen" w:hAnsi="Sylfaen"/>
        </w:rPr>
        <w:t xml:space="preserve"> </w:t>
      </w:r>
      <w:r w:rsidRPr="004A2C83">
        <w:rPr>
          <w:rFonts w:ascii="Sylfaen" w:hAnsi="Sylfaen" w:hint="eastAsia"/>
        </w:rPr>
        <w:t>гарантии</w:t>
      </w:r>
      <w:r w:rsidRPr="004A2C83">
        <w:rPr>
          <w:rFonts w:ascii="Sylfaen" w:hAnsi="Sylfaen"/>
        </w:rPr>
        <w:t xml:space="preserve">- </w:t>
      </w:r>
      <w:r w:rsidRPr="004A2C83">
        <w:rPr>
          <w:rFonts w:ascii="Sylfaen" w:hAnsi="Sylfaen" w:hint="eastAsia"/>
        </w:rPr>
        <w:t>банк</w:t>
      </w:r>
      <w:r w:rsidRPr="004A2C83">
        <w:rPr>
          <w:rFonts w:ascii="Sylfaen" w:hAnsi="Sylfaen"/>
        </w:rPr>
        <w:t xml:space="preserve">, </w:t>
      </w:r>
      <w:r w:rsidRPr="004A2C83">
        <w:rPr>
          <w:rFonts w:ascii="Sylfaen" w:hAnsi="Sylfaen" w:hint="eastAsia"/>
        </w:rPr>
        <w:t>выдавший</w:t>
      </w:r>
      <w:r w:rsidRPr="004A2C83">
        <w:rPr>
          <w:rFonts w:ascii="Sylfaen" w:hAnsi="Sylfaen"/>
        </w:rPr>
        <w:t xml:space="preserve"> </w:t>
      </w:r>
      <w:r w:rsidRPr="004A2C83">
        <w:rPr>
          <w:rFonts w:ascii="Sylfaen" w:hAnsi="Sylfaen" w:hint="eastAsia"/>
        </w:rPr>
        <w:t>гарантию</w:t>
      </w:r>
      <w:r w:rsidRPr="004A2C83">
        <w:rPr>
          <w:rFonts w:ascii="Sylfaen" w:hAnsi="Sylfaen"/>
        </w:rPr>
        <w:t>;</w:t>
      </w:r>
    </w:p>
    <w:p w14:paraId="2890F349" w14:textId="77777777" w:rsidR="00751025" w:rsidRPr="004A2C83" w:rsidRDefault="00751025" w:rsidP="007510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A2C83">
        <w:rPr>
          <w:rFonts w:ascii="Sylfaen" w:hAnsi="Sylfaen"/>
        </w:rPr>
        <w:lastRenderedPageBreak/>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случае</w:t>
      </w:r>
      <w:r w:rsidRPr="004A2C83">
        <w:rPr>
          <w:rFonts w:ascii="Sylfaen" w:hAnsi="Sylfaen"/>
        </w:rPr>
        <w:t xml:space="preserve"> </w:t>
      </w:r>
      <w:r w:rsidRPr="004A2C83">
        <w:rPr>
          <w:rFonts w:ascii="Sylfaen" w:hAnsi="Sylfaen" w:hint="eastAsia"/>
        </w:rPr>
        <w:t>обеспечения</w:t>
      </w:r>
      <w:r w:rsidRPr="004A2C83">
        <w:rPr>
          <w:rFonts w:ascii="Sylfaen" w:hAnsi="Sylfaen"/>
        </w:rPr>
        <w:t xml:space="preserve">, </w:t>
      </w:r>
      <w:r w:rsidRPr="004A2C83">
        <w:rPr>
          <w:rFonts w:ascii="Sylfaen" w:hAnsi="Sylfaen" w:hint="eastAsia"/>
        </w:rPr>
        <w:t>представленного</w:t>
      </w: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виде</w:t>
      </w:r>
      <w:r w:rsidRPr="004A2C83">
        <w:rPr>
          <w:rFonts w:ascii="Sylfaen" w:hAnsi="Sylfaen"/>
        </w:rPr>
        <w:t xml:space="preserve"> соглашения о неустойке - </w:t>
      </w:r>
      <w:r w:rsidRPr="004A2C83">
        <w:rPr>
          <w:rFonts w:ascii="Sylfaen" w:hAnsi="Sylfaen" w:hint="eastAsia"/>
        </w:rPr>
        <w:t>представивше</w:t>
      </w:r>
      <w:r w:rsidRPr="004A2C83">
        <w:rPr>
          <w:rFonts w:ascii="Sylfaen" w:hAnsi="Sylfaen"/>
        </w:rPr>
        <w:t>го его участника.</w:t>
      </w:r>
    </w:p>
    <w:p w14:paraId="5BD21255" w14:textId="77777777" w:rsidR="00751025" w:rsidRPr="004A2C83" w:rsidRDefault="00751025" w:rsidP="00751025">
      <w:pPr>
        <w:widowControl w:val="0"/>
        <w:tabs>
          <w:tab w:val="left" w:pos="1134"/>
        </w:tabs>
        <w:spacing w:after="160"/>
        <w:ind w:firstLine="567"/>
        <w:jc w:val="both"/>
        <w:rPr>
          <w:rFonts w:ascii="Sylfaen" w:hAnsi="Sylfaen"/>
        </w:rPr>
      </w:pPr>
    </w:p>
    <w:p w14:paraId="2516266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ab/>
      </w:r>
    </w:p>
    <w:p w14:paraId="5DCC7AAF" w14:textId="77777777" w:rsidR="00751025" w:rsidRPr="004A2C83" w:rsidRDefault="00751025" w:rsidP="00751025">
      <w:pPr>
        <w:rPr>
          <w:rFonts w:ascii="Sylfaen" w:hAnsi="Sylfaen" w:cs="Sylfaen"/>
        </w:rPr>
      </w:pPr>
      <w:r w:rsidRPr="004A2C83">
        <w:rPr>
          <w:rFonts w:ascii="Sylfaen" w:hAnsi="Sylfaen" w:cs="Sylfaen"/>
        </w:rPr>
        <w:br w:type="page"/>
      </w:r>
    </w:p>
    <w:p w14:paraId="088B8509" w14:textId="77777777" w:rsidR="00751025" w:rsidRPr="004A2C83" w:rsidRDefault="00751025" w:rsidP="00751025">
      <w:pPr>
        <w:widowControl w:val="0"/>
        <w:tabs>
          <w:tab w:val="left" w:pos="1134"/>
        </w:tabs>
        <w:spacing w:after="160"/>
        <w:ind w:firstLine="567"/>
        <w:jc w:val="both"/>
        <w:rPr>
          <w:rFonts w:ascii="Sylfaen" w:hAnsi="Sylfaen" w:cs="Sylfaen"/>
        </w:rPr>
      </w:pPr>
    </w:p>
    <w:p w14:paraId="6B7B6E9A" w14:textId="77777777" w:rsidR="00751025" w:rsidRPr="004A2C83" w:rsidRDefault="00751025" w:rsidP="00751025">
      <w:pPr>
        <w:rPr>
          <w:rFonts w:ascii="Sylfaen" w:hAnsi="Sylfaen"/>
          <w:b/>
        </w:rPr>
      </w:pPr>
      <w:r w:rsidRPr="004A2C83">
        <w:rPr>
          <w:rFonts w:ascii="Sylfaen" w:hAnsi="Sylfaen"/>
          <w:b/>
        </w:rPr>
        <w:t xml:space="preserve">                           11. ОБЪЯВЛЕНИЕ ПРОЦЕДУРЫ НЕСОСТОЯВШЕЙСЯ</w:t>
      </w:r>
    </w:p>
    <w:p w14:paraId="794EFCF5" w14:textId="77777777" w:rsidR="00751025" w:rsidRPr="004A2C83" w:rsidRDefault="00751025" w:rsidP="00751025">
      <w:pPr>
        <w:rPr>
          <w:rFonts w:ascii="Sylfaen" w:hAnsi="Sylfaen" w:cs="Arial"/>
          <w:b/>
        </w:rPr>
      </w:pPr>
    </w:p>
    <w:p w14:paraId="664B3C50"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rPr>
        <w:t>11.1.</w:t>
      </w:r>
      <w:r w:rsidRPr="004A2C83">
        <w:rPr>
          <w:rFonts w:ascii="Sylfaen" w:hAnsi="Sylfaen"/>
        </w:rPr>
        <w:tab/>
        <w:t>Согласно статье 37 Закона, Комиссия объявляет настоящую процедуру несостоявшейся, если:</w:t>
      </w:r>
    </w:p>
    <w:p w14:paraId="6F55A5E5"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1)</w:t>
      </w:r>
      <w:r w:rsidRPr="004A2C83">
        <w:rPr>
          <w:rFonts w:ascii="Sylfaen" w:hAnsi="Sylfaen"/>
        </w:rPr>
        <w:tab/>
        <w:t>ни одна из заявок не соответствует условиям приглашения;</w:t>
      </w:r>
    </w:p>
    <w:p w14:paraId="43CA446B"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2)</w:t>
      </w:r>
      <w:r w:rsidRPr="004A2C83">
        <w:rPr>
          <w:rFonts w:ascii="Sylfaen" w:hAnsi="Sylfaen"/>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4A2C83">
        <w:rPr>
          <w:rFonts w:ascii="Sylfaen" w:hAnsi="Sylfaen"/>
          <w:lang w:val="en-US"/>
        </w:rPr>
        <w:t> </w:t>
      </w:r>
      <w:r w:rsidRPr="004A2C83">
        <w:rPr>
          <w:rFonts w:ascii="Sylfaen" w:hAnsi="Sylfaen"/>
        </w:rPr>
        <w:t>— Совета попечителей</w:t>
      </w:r>
      <w:r w:rsidRPr="004A2C83">
        <w:rPr>
          <w:rStyle w:val="af6"/>
          <w:rFonts w:ascii="Sylfaen" w:hAnsi="Sylfaen"/>
        </w:rPr>
        <w:footnoteReference w:customMarkFollows="1" w:id="10"/>
        <w:t>14</w:t>
      </w:r>
      <w:r w:rsidRPr="004A2C83">
        <w:rPr>
          <w:rFonts w:ascii="Sylfaen" w:hAnsi="Sylfaen"/>
        </w:rPr>
        <w:t>.</w:t>
      </w:r>
    </w:p>
    <w:p w14:paraId="41AF8B06"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3)</w:t>
      </w:r>
      <w:r w:rsidRPr="004A2C83">
        <w:rPr>
          <w:rFonts w:ascii="Sylfaen" w:hAnsi="Sylfaen"/>
        </w:rPr>
        <w:tab/>
        <w:t>не подано ни одной заявки;</w:t>
      </w:r>
    </w:p>
    <w:p w14:paraId="067529F8"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w:t>
      </w:r>
      <w:r w:rsidRPr="004A2C83">
        <w:rPr>
          <w:rFonts w:ascii="Sylfaen" w:hAnsi="Sylfaen"/>
        </w:rPr>
        <w:tab/>
        <w:t>договор не заключается.</w:t>
      </w:r>
    </w:p>
    <w:p w14:paraId="57D7B8D4"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rPr>
        <w:t>11.2.</w:t>
      </w:r>
      <w:r w:rsidRPr="004A2C83">
        <w:rPr>
          <w:rFonts w:ascii="Sylfaen" w:hAnsi="Sylfaen"/>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9DA7D87" w14:textId="77777777" w:rsidR="00751025" w:rsidRPr="004A2C83" w:rsidRDefault="00751025" w:rsidP="00751025">
      <w:pPr>
        <w:jc w:val="center"/>
        <w:rPr>
          <w:rFonts w:ascii="Sylfaen" w:hAnsi="Sylfaen"/>
          <w:b/>
        </w:rPr>
      </w:pPr>
    </w:p>
    <w:p w14:paraId="1E0E55B9" w14:textId="77777777" w:rsidR="00751025" w:rsidRPr="004A2C83" w:rsidRDefault="00751025" w:rsidP="00751025">
      <w:pPr>
        <w:jc w:val="center"/>
        <w:rPr>
          <w:rFonts w:ascii="Sylfaen" w:hAnsi="Sylfaen"/>
          <w:b/>
        </w:rPr>
      </w:pPr>
      <w:r w:rsidRPr="004A2C83">
        <w:rPr>
          <w:rFonts w:ascii="Sylfaen" w:hAnsi="Sylfaen"/>
          <w:b/>
        </w:rPr>
        <w:t xml:space="preserve">12. ПРАВО УЧАСТНИКА И ПОРЯДОК ОБЖАЛОВАНИЯ ИМ </w:t>
      </w:r>
      <w:r w:rsidRPr="004A2C83">
        <w:rPr>
          <w:rFonts w:ascii="Sylfaen" w:hAnsi="Sylfaen"/>
          <w:b/>
        </w:rPr>
        <w:br/>
        <w:t>ДЕЙСТВИЙ И (ИЛИ) ПРИНЯТЫХ РЕШЕНИЙ, СВЯЗАННЫХ</w:t>
      </w:r>
      <w:r w:rsidRPr="004A2C83">
        <w:rPr>
          <w:rFonts w:ascii="Sylfaen" w:hAnsi="Sylfaen" w:cs="Courier New"/>
          <w:b/>
          <w:lang w:val="en-US"/>
        </w:rPr>
        <w:t> </w:t>
      </w:r>
      <w:r w:rsidRPr="004A2C83">
        <w:rPr>
          <w:rFonts w:ascii="Sylfaen" w:hAnsi="Sylfaen"/>
          <w:b/>
        </w:rPr>
        <w:t>С</w:t>
      </w:r>
      <w:r w:rsidRPr="004A2C83">
        <w:rPr>
          <w:rFonts w:ascii="Sylfaen" w:hAnsi="Sylfaen" w:cs="Courier New"/>
          <w:b/>
          <w:lang w:val="en-US"/>
        </w:rPr>
        <w:t> </w:t>
      </w:r>
      <w:r w:rsidRPr="004A2C83">
        <w:rPr>
          <w:rFonts w:ascii="Sylfaen" w:hAnsi="Sylfaen"/>
          <w:b/>
        </w:rPr>
        <w:t>ПРОЦЕССОМ ЗАКУПКИ</w:t>
      </w:r>
    </w:p>
    <w:p w14:paraId="26FB5E18" w14:textId="77777777" w:rsidR="00751025" w:rsidRPr="004A2C83" w:rsidRDefault="00751025" w:rsidP="00751025">
      <w:pPr>
        <w:jc w:val="center"/>
        <w:rPr>
          <w:rFonts w:ascii="Sylfaen" w:hAnsi="Sylfaen"/>
          <w:b/>
        </w:rPr>
      </w:pPr>
    </w:p>
    <w:p w14:paraId="145587ED" w14:textId="77777777" w:rsidR="00751025" w:rsidRPr="004A2C83" w:rsidRDefault="00751025" w:rsidP="00751025">
      <w:pPr>
        <w:widowControl w:val="0"/>
        <w:tabs>
          <w:tab w:val="left" w:pos="1276"/>
        </w:tabs>
        <w:ind w:firstLine="567"/>
        <w:jc w:val="both"/>
        <w:rPr>
          <w:rFonts w:ascii="Sylfaen" w:hAnsi="Sylfaen"/>
        </w:rPr>
      </w:pPr>
      <w:r w:rsidRPr="004A2C83">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4A2C83">
        <w:rPr>
          <w:rFonts w:ascii="Sylfaen" w:hAnsi="Sylfaen"/>
        </w:rPr>
        <w:t>) .</w:t>
      </w:r>
      <w:proofErr w:type="gramEnd"/>
    </w:p>
    <w:p w14:paraId="304C5455" w14:textId="77777777" w:rsidR="00751025" w:rsidRPr="004A2C83" w:rsidRDefault="00751025" w:rsidP="00751025">
      <w:pPr>
        <w:widowControl w:val="0"/>
        <w:tabs>
          <w:tab w:val="left" w:pos="1276"/>
        </w:tabs>
        <w:ind w:firstLine="567"/>
        <w:jc w:val="both"/>
        <w:rPr>
          <w:rFonts w:ascii="Sylfaen" w:hAnsi="Sylfaen"/>
        </w:rPr>
      </w:pPr>
      <w:r w:rsidRPr="004A2C83">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4C146C" w14:textId="77777777" w:rsidR="00751025" w:rsidRPr="004A2C83" w:rsidRDefault="00751025" w:rsidP="00751025">
      <w:pPr>
        <w:widowControl w:val="0"/>
        <w:tabs>
          <w:tab w:val="left" w:pos="1276"/>
        </w:tabs>
        <w:ind w:firstLine="567"/>
        <w:jc w:val="both"/>
        <w:rPr>
          <w:rFonts w:ascii="Sylfaen" w:hAnsi="Sylfaen"/>
        </w:rPr>
      </w:pPr>
      <w:r w:rsidRPr="004A2C83">
        <w:rPr>
          <w:rFonts w:ascii="Sylfaen" w:hAnsi="Sylfaen"/>
        </w:rPr>
        <w:t xml:space="preserve">12.2. Отношения, связанные с настоящей процедурой, не являются </w:t>
      </w:r>
      <w:proofErr w:type="gramStart"/>
      <w:r w:rsidRPr="004A2C83">
        <w:rPr>
          <w:rFonts w:ascii="Sylfaen" w:hAnsi="Sylfaen"/>
        </w:rPr>
        <w:t>административными  и</w:t>
      </w:r>
      <w:proofErr w:type="gramEnd"/>
      <w:r w:rsidRPr="004A2C83">
        <w:rPr>
          <w:rFonts w:ascii="Sylfaen" w:hAnsi="Sylfaen"/>
        </w:rPr>
        <w:t xml:space="preserve"> они регулируются законодательством Республики Армения, регулирующим гражданско-правовые отношения.</w:t>
      </w:r>
    </w:p>
    <w:p w14:paraId="30B86161" w14:textId="77777777" w:rsidR="00751025" w:rsidRPr="004A2C83" w:rsidRDefault="00751025" w:rsidP="00751025">
      <w:pPr>
        <w:widowControl w:val="0"/>
        <w:tabs>
          <w:tab w:val="left" w:pos="1276"/>
        </w:tabs>
        <w:ind w:firstLine="567"/>
        <w:jc w:val="both"/>
        <w:rPr>
          <w:rFonts w:ascii="Sylfaen" w:hAnsi="Sylfaen"/>
        </w:rPr>
      </w:pPr>
      <w:r w:rsidRPr="004A2C83">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C7CA0AE" w14:textId="77777777" w:rsidR="00751025" w:rsidRPr="004A2C83" w:rsidRDefault="00751025" w:rsidP="00751025">
      <w:pPr>
        <w:widowControl w:val="0"/>
        <w:ind w:firstLine="567"/>
        <w:jc w:val="both"/>
        <w:rPr>
          <w:rFonts w:ascii="Sylfaen" w:hAnsi="Sylfaen"/>
        </w:rPr>
      </w:pPr>
      <w:r w:rsidRPr="004A2C83">
        <w:rPr>
          <w:rFonts w:ascii="Sylfaen" w:hAnsi="Sylfaen"/>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4A2C83">
        <w:rPr>
          <w:rFonts w:ascii="Sylfaen" w:hAnsi="Sylfaen"/>
        </w:rPr>
        <w:lastRenderedPageBreak/>
        <w:t>календарных дней.</w:t>
      </w:r>
    </w:p>
    <w:p w14:paraId="442CEFE7" w14:textId="77777777" w:rsidR="00751025" w:rsidRPr="004A2C83" w:rsidRDefault="00751025" w:rsidP="00751025">
      <w:pPr>
        <w:jc w:val="both"/>
        <w:rPr>
          <w:rFonts w:ascii="Sylfaen" w:hAnsi="Sylfaen"/>
        </w:rPr>
      </w:pPr>
      <w:r w:rsidRPr="004A2C83">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AFC4FB5" w14:textId="77777777" w:rsidR="00751025" w:rsidRPr="004A2C83" w:rsidRDefault="00751025" w:rsidP="00751025">
      <w:pPr>
        <w:jc w:val="both"/>
        <w:rPr>
          <w:rFonts w:ascii="Sylfaen" w:hAnsi="Sylfaen"/>
        </w:rPr>
      </w:pPr>
      <w:r w:rsidRPr="004A2C83">
        <w:rPr>
          <w:rFonts w:ascii="Sylfaen" w:hAnsi="Sylfaen"/>
        </w:rPr>
        <w:t xml:space="preserve">       12.6. Суд решает вопрос о принятии искового заявления к производству в трехдневный срок после его подачи.</w:t>
      </w:r>
    </w:p>
    <w:p w14:paraId="0C8A7D9E" w14:textId="77777777" w:rsidR="00751025" w:rsidRPr="004A2C83" w:rsidRDefault="00751025" w:rsidP="00751025">
      <w:pPr>
        <w:jc w:val="both"/>
        <w:rPr>
          <w:rFonts w:ascii="Sylfaen" w:hAnsi="Sylfaen"/>
        </w:rPr>
      </w:pPr>
      <w:r w:rsidRPr="004A2C83">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801C5FB" w14:textId="77777777" w:rsidR="00751025" w:rsidRPr="004A2C83" w:rsidRDefault="00751025" w:rsidP="00751025">
      <w:pPr>
        <w:jc w:val="both"/>
        <w:rPr>
          <w:rFonts w:ascii="Sylfaen" w:hAnsi="Sylfaen"/>
          <w:lang w:val="hy-AM"/>
        </w:rPr>
      </w:pPr>
      <w:r w:rsidRPr="004A2C83">
        <w:rPr>
          <w:rFonts w:ascii="Sylfaen" w:hAnsi="Sylfaen"/>
        </w:rPr>
        <w:t>12.8. Решение о требовании доказательств исполняется ответчиком в пятидневный срок после получения решения.</w:t>
      </w:r>
    </w:p>
    <w:p w14:paraId="3714EEC6" w14:textId="77777777" w:rsidR="00751025" w:rsidRPr="004A2C83" w:rsidRDefault="00751025" w:rsidP="00751025">
      <w:pPr>
        <w:jc w:val="both"/>
        <w:rPr>
          <w:rFonts w:ascii="Sylfaen" w:hAnsi="Sylfaen"/>
        </w:rPr>
      </w:pPr>
      <w:r w:rsidRPr="004A2C83">
        <w:rPr>
          <w:rFonts w:ascii="Sylfaen" w:hAnsi="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918EB6F" w14:textId="77777777" w:rsidR="00751025" w:rsidRPr="004A2C83" w:rsidRDefault="00751025" w:rsidP="00751025">
      <w:pPr>
        <w:jc w:val="both"/>
        <w:rPr>
          <w:rFonts w:ascii="Sylfaen" w:hAnsi="Sylfaen"/>
          <w:lang w:val="hy-AM"/>
        </w:rPr>
      </w:pPr>
      <w:r w:rsidRPr="004A2C83">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A2C83">
        <w:rPr>
          <w:rFonts w:ascii="Sylfaen" w:hAnsi="Sylfaen"/>
          <w:lang w:val="hy-AM"/>
        </w:rPr>
        <w:t>.</w:t>
      </w:r>
    </w:p>
    <w:p w14:paraId="0C0CE26F" w14:textId="77777777" w:rsidR="00751025" w:rsidRPr="004A2C83" w:rsidRDefault="00751025" w:rsidP="00751025">
      <w:pPr>
        <w:jc w:val="both"/>
        <w:rPr>
          <w:rFonts w:ascii="Sylfaen" w:hAnsi="Sylfaen"/>
          <w:lang w:val="hy-AM"/>
        </w:rPr>
      </w:pPr>
      <w:r w:rsidRPr="004A2C83">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A2C83">
        <w:rPr>
          <w:rFonts w:ascii="Sylfaen" w:hAnsi="Sylfaen"/>
          <w:lang w:val="hy-AM"/>
        </w:rPr>
        <w:t>.</w:t>
      </w:r>
      <w:r w:rsidRPr="004A2C83">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A2C83">
        <w:rPr>
          <w:rFonts w:ascii="Sylfaen" w:hAnsi="Sylfaen"/>
          <w:lang w:val="hy-AM"/>
        </w:rPr>
        <w:t>.</w:t>
      </w:r>
    </w:p>
    <w:p w14:paraId="65577F62" w14:textId="77777777" w:rsidR="00751025" w:rsidRPr="004A2C83" w:rsidRDefault="00751025" w:rsidP="00751025">
      <w:pPr>
        <w:jc w:val="both"/>
        <w:rPr>
          <w:rFonts w:ascii="Sylfaen" w:hAnsi="Sylfaen"/>
          <w:lang w:val="hy-AM"/>
        </w:rPr>
      </w:pPr>
      <w:r w:rsidRPr="004A2C83">
        <w:rPr>
          <w:rFonts w:ascii="Sylfaen" w:hAnsi="Sylfaen"/>
        </w:rPr>
        <w:t xml:space="preserve">12.11. </w:t>
      </w:r>
      <w:r w:rsidRPr="004A2C83">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8BEC23E" w14:textId="77777777" w:rsidR="00751025" w:rsidRPr="004A2C83" w:rsidRDefault="00751025" w:rsidP="00751025">
      <w:pPr>
        <w:jc w:val="both"/>
        <w:rPr>
          <w:rFonts w:ascii="Sylfaen" w:hAnsi="Sylfaen"/>
        </w:rPr>
      </w:pPr>
      <w:r w:rsidRPr="004A2C83">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92EB716" w14:textId="77777777" w:rsidR="00751025" w:rsidRPr="004A2C83" w:rsidRDefault="00751025" w:rsidP="00751025">
      <w:pPr>
        <w:jc w:val="both"/>
        <w:rPr>
          <w:rFonts w:ascii="Sylfaen" w:hAnsi="Sylfaen"/>
        </w:rPr>
      </w:pPr>
      <w:r w:rsidRPr="004A2C83">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032BCC8" w14:textId="77777777" w:rsidR="00751025" w:rsidRPr="004A2C83" w:rsidRDefault="00751025" w:rsidP="00751025">
      <w:pPr>
        <w:jc w:val="both"/>
        <w:rPr>
          <w:rFonts w:ascii="Sylfaen" w:hAnsi="Sylfaen"/>
        </w:rPr>
      </w:pPr>
      <w:r w:rsidRPr="004A2C83">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5810CD1" w14:textId="77777777" w:rsidR="00751025" w:rsidRPr="004A2C83" w:rsidRDefault="00751025" w:rsidP="00751025">
      <w:pPr>
        <w:jc w:val="both"/>
        <w:rPr>
          <w:rFonts w:ascii="Sylfaen" w:hAnsi="Sylfaen"/>
        </w:rPr>
      </w:pPr>
      <w:r w:rsidRPr="004A2C83">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2D55E54" w14:textId="77777777" w:rsidR="00751025" w:rsidRPr="004A2C83" w:rsidRDefault="00751025" w:rsidP="00751025">
      <w:pPr>
        <w:jc w:val="both"/>
        <w:rPr>
          <w:rFonts w:ascii="Sylfaen" w:hAnsi="Sylfaen"/>
        </w:rPr>
      </w:pPr>
      <w:r w:rsidRPr="004A2C83">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14:paraId="0E90A365" w14:textId="77777777" w:rsidR="00751025" w:rsidRPr="004A2C83" w:rsidRDefault="00751025" w:rsidP="00751025">
      <w:pPr>
        <w:jc w:val="both"/>
        <w:rPr>
          <w:rFonts w:ascii="Sylfaen" w:hAnsi="Sylfaen"/>
        </w:rPr>
      </w:pPr>
      <w:r w:rsidRPr="004A2C83">
        <w:rPr>
          <w:rFonts w:ascii="Sylfaen" w:hAnsi="Sylfaen"/>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DD91C3A" w14:textId="77777777" w:rsidR="00751025" w:rsidRPr="004A2C83" w:rsidRDefault="00751025" w:rsidP="00751025">
      <w:pPr>
        <w:jc w:val="both"/>
        <w:rPr>
          <w:rFonts w:ascii="Sylfaen" w:hAnsi="Sylfaen"/>
        </w:rPr>
      </w:pPr>
      <w:r w:rsidRPr="004A2C83">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D1CC24C" w14:textId="77777777" w:rsidR="00751025" w:rsidRPr="004A2C83" w:rsidRDefault="00751025" w:rsidP="00751025">
      <w:pPr>
        <w:jc w:val="both"/>
        <w:rPr>
          <w:rFonts w:ascii="Sylfaen" w:hAnsi="Sylfaen"/>
        </w:rPr>
      </w:pPr>
      <w:r w:rsidRPr="004A2C83">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356C6AA" w14:textId="77777777" w:rsidR="00751025" w:rsidRPr="004A2C83" w:rsidRDefault="00751025" w:rsidP="00751025">
      <w:pPr>
        <w:jc w:val="both"/>
        <w:rPr>
          <w:rFonts w:ascii="Sylfaen" w:hAnsi="Sylfaen"/>
        </w:rPr>
      </w:pPr>
      <w:r w:rsidRPr="004A2C83">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4A2C83">
        <w:rPr>
          <w:rFonts w:ascii="Sylfaen" w:hAnsi="Sylfaen"/>
        </w:rPr>
        <w:t>органа.Уполномоченный</w:t>
      </w:r>
      <w:proofErr w:type="spellEnd"/>
      <w:r w:rsidRPr="004A2C83">
        <w:rPr>
          <w:rFonts w:ascii="Sylfaen" w:hAnsi="Sylfaen"/>
        </w:rPr>
        <w:t xml:space="preserve"> орган незамедлительно публикует это решение в бюллетене.</w:t>
      </w:r>
    </w:p>
    <w:p w14:paraId="33100E59" w14:textId="77777777" w:rsidR="00751025" w:rsidRPr="004A2C83" w:rsidRDefault="00751025" w:rsidP="00751025">
      <w:pPr>
        <w:jc w:val="both"/>
        <w:rPr>
          <w:rFonts w:ascii="Sylfaen" w:hAnsi="Sylfaen"/>
        </w:rPr>
      </w:pPr>
      <w:r w:rsidRPr="004A2C83">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A0334B7" w14:textId="77777777" w:rsidR="00751025" w:rsidRPr="004A2C83" w:rsidRDefault="00751025" w:rsidP="00751025">
      <w:pPr>
        <w:jc w:val="both"/>
        <w:rPr>
          <w:rFonts w:ascii="Sylfaen" w:hAnsi="Sylfaen"/>
        </w:rPr>
      </w:pPr>
      <w:r w:rsidRPr="004A2C83">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80A15CA" w14:textId="77777777" w:rsidR="00751025" w:rsidRPr="004A2C83" w:rsidRDefault="00751025" w:rsidP="00751025">
      <w:pPr>
        <w:jc w:val="both"/>
        <w:rPr>
          <w:rFonts w:ascii="Sylfaen" w:hAnsi="Sylfaen"/>
        </w:rPr>
      </w:pPr>
      <w:r w:rsidRPr="004A2C83">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14:paraId="75F2C0E5" w14:textId="77777777" w:rsidR="00751025" w:rsidRPr="004A2C83" w:rsidRDefault="00751025" w:rsidP="00751025">
      <w:pPr>
        <w:widowControl w:val="0"/>
        <w:spacing w:after="160"/>
        <w:ind w:firstLine="567"/>
        <w:jc w:val="both"/>
        <w:rPr>
          <w:rFonts w:ascii="Sylfaen" w:hAnsi="Sylfaen" w:cs="Sylfaen"/>
          <w:b/>
        </w:rPr>
      </w:pPr>
      <w:r w:rsidRPr="004A2C83">
        <w:rPr>
          <w:rFonts w:ascii="Sylfaen" w:hAnsi="Sylfaen"/>
        </w:rPr>
        <w:t>12.23. Ставки государственных пошлин, взимаемых за обжалование, установлены законом "О государственной пошлине".</w:t>
      </w:r>
    </w:p>
    <w:p w14:paraId="7CDEFB36" w14:textId="77777777" w:rsidR="00751025" w:rsidRPr="004A2C83" w:rsidRDefault="00751025" w:rsidP="00751025">
      <w:pPr>
        <w:widowControl w:val="0"/>
        <w:spacing w:after="160"/>
        <w:jc w:val="center"/>
        <w:rPr>
          <w:rFonts w:ascii="Sylfaen" w:hAnsi="Sylfaen" w:cs="Sylfaen"/>
          <w:b/>
        </w:rPr>
      </w:pPr>
    </w:p>
    <w:p w14:paraId="115847B9" w14:textId="77777777" w:rsidR="00751025" w:rsidRPr="004A2C83" w:rsidRDefault="00751025" w:rsidP="00751025">
      <w:pPr>
        <w:rPr>
          <w:rFonts w:ascii="Sylfaen" w:hAnsi="Sylfaen"/>
          <w:b/>
        </w:rPr>
      </w:pPr>
      <w:r w:rsidRPr="004A2C83">
        <w:rPr>
          <w:rFonts w:ascii="Sylfaen" w:hAnsi="Sylfaen"/>
          <w:b/>
        </w:rPr>
        <w:br w:type="page"/>
      </w:r>
    </w:p>
    <w:p w14:paraId="02C4367D" w14:textId="77777777" w:rsidR="00751025" w:rsidRPr="004A2C83" w:rsidRDefault="00751025" w:rsidP="00751025">
      <w:pPr>
        <w:widowControl w:val="0"/>
        <w:spacing w:after="160"/>
        <w:jc w:val="center"/>
        <w:rPr>
          <w:rFonts w:ascii="Sylfaen" w:hAnsi="Sylfaen"/>
          <w:b/>
        </w:rPr>
      </w:pPr>
      <w:r w:rsidRPr="004A2C83">
        <w:rPr>
          <w:rFonts w:ascii="Sylfaen" w:hAnsi="Sylfaen"/>
          <w:b/>
        </w:rPr>
        <w:lastRenderedPageBreak/>
        <w:t>ЧАСТЬ II</w:t>
      </w:r>
    </w:p>
    <w:p w14:paraId="3C6B0851" w14:textId="77777777" w:rsidR="00751025" w:rsidRPr="004A2C83" w:rsidRDefault="00751025" w:rsidP="00751025">
      <w:pPr>
        <w:widowControl w:val="0"/>
        <w:spacing w:after="160"/>
        <w:jc w:val="center"/>
        <w:rPr>
          <w:rFonts w:ascii="Sylfaen" w:hAnsi="Sylfaen"/>
          <w:b/>
        </w:rPr>
      </w:pPr>
    </w:p>
    <w:p w14:paraId="712ADA06" w14:textId="68414F0C" w:rsidR="00751025" w:rsidRPr="004A2C83" w:rsidRDefault="00751025" w:rsidP="00751025">
      <w:pPr>
        <w:pStyle w:val="aa"/>
        <w:widowControl w:val="0"/>
        <w:spacing w:after="160"/>
        <w:jc w:val="center"/>
        <w:rPr>
          <w:rFonts w:ascii="Sylfaen" w:hAnsi="Sylfaen"/>
          <w:b/>
        </w:rPr>
      </w:pPr>
      <w:r w:rsidRPr="004A2C83">
        <w:rPr>
          <w:rFonts w:ascii="Sylfaen" w:hAnsi="Sylfaen"/>
          <w:b/>
        </w:rPr>
        <w:t xml:space="preserve">ИНСТРУКЦИЯ ПО СОСТАВЛЕНИЮ </w:t>
      </w:r>
      <w:r w:rsidRPr="004A2C83">
        <w:rPr>
          <w:rFonts w:ascii="Sylfaen" w:hAnsi="Sylfaen"/>
          <w:b/>
        </w:rPr>
        <w:br/>
        <w:t xml:space="preserve">ЗАЯВКИ </w:t>
      </w:r>
      <w:r w:rsidR="0021604B">
        <w:rPr>
          <w:rFonts w:ascii="Sylfaen" w:hAnsi="Sylfaen"/>
          <w:b/>
        </w:rPr>
        <w:t>НА ЗАПРОСА КОТИРОВКИ</w:t>
      </w:r>
    </w:p>
    <w:p w14:paraId="13FB1DC8" w14:textId="77777777" w:rsidR="00751025" w:rsidRPr="004A2C83" w:rsidRDefault="00751025" w:rsidP="00751025">
      <w:pPr>
        <w:widowControl w:val="0"/>
        <w:spacing w:after="160"/>
        <w:jc w:val="center"/>
        <w:rPr>
          <w:rFonts w:ascii="Sylfaen" w:hAnsi="Sylfaen"/>
        </w:rPr>
      </w:pPr>
    </w:p>
    <w:p w14:paraId="23B2300A" w14:textId="77777777" w:rsidR="00751025" w:rsidRPr="004A2C83" w:rsidRDefault="00751025" w:rsidP="00751025">
      <w:pPr>
        <w:widowControl w:val="0"/>
        <w:spacing w:after="160"/>
        <w:jc w:val="center"/>
        <w:rPr>
          <w:rFonts w:ascii="Sylfaen" w:hAnsi="Sylfaen"/>
          <w:b/>
        </w:rPr>
      </w:pPr>
      <w:r w:rsidRPr="004A2C83">
        <w:rPr>
          <w:rFonts w:ascii="Sylfaen" w:hAnsi="Sylfaen"/>
          <w:b/>
        </w:rPr>
        <w:t>1. ОБЩИЕ ПОЛОЖЕНИЯ</w:t>
      </w:r>
    </w:p>
    <w:p w14:paraId="05E9B3D2"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1.1.</w:t>
      </w:r>
      <w:r w:rsidRPr="004A2C83">
        <w:rPr>
          <w:rFonts w:ascii="Sylfaen" w:hAnsi="Sylfaen"/>
        </w:rPr>
        <w:tab/>
        <w:t>Целью настоящей Инструкции является содействие участникам при подготовке заявки.</w:t>
      </w:r>
    </w:p>
    <w:p w14:paraId="71A43E00"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1.2.</w:t>
      </w:r>
      <w:r w:rsidRPr="004A2C83">
        <w:rPr>
          <w:rFonts w:ascii="Sylfaen" w:hAnsi="Sylfaen"/>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4EB877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1.3.</w:t>
      </w:r>
      <w:r w:rsidRPr="004A2C83">
        <w:rPr>
          <w:rFonts w:ascii="Sylfaen" w:hAnsi="Sylfaen"/>
        </w:rPr>
        <w:tab/>
        <w:t>Кроме армянского языка, заявки могут быть поданы также на английском или русском языке.</w:t>
      </w:r>
    </w:p>
    <w:p w14:paraId="1AB9285E" w14:textId="77777777" w:rsidR="00751025" w:rsidRPr="004A2C83" w:rsidRDefault="00751025" w:rsidP="00751025">
      <w:pPr>
        <w:widowControl w:val="0"/>
        <w:spacing w:after="160"/>
        <w:jc w:val="center"/>
        <w:rPr>
          <w:rFonts w:ascii="Sylfaen" w:hAnsi="Sylfaen"/>
          <w:b/>
        </w:rPr>
      </w:pPr>
    </w:p>
    <w:p w14:paraId="4C4E57D8" w14:textId="77777777" w:rsidR="00751025" w:rsidRPr="004A2C83" w:rsidRDefault="00751025" w:rsidP="00751025">
      <w:pPr>
        <w:widowControl w:val="0"/>
        <w:spacing w:after="160"/>
        <w:jc w:val="center"/>
        <w:rPr>
          <w:rFonts w:ascii="Sylfaen" w:hAnsi="Sylfaen"/>
          <w:b/>
        </w:rPr>
      </w:pPr>
    </w:p>
    <w:p w14:paraId="748CCE0F" w14:textId="77777777" w:rsidR="00751025" w:rsidRPr="004A2C83" w:rsidRDefault="00751025" w:rsidP="00751025">
      <w:pPr>
        <w:widowControl w:val="0"/>
        <w:spacing w:after="160"/>
        <w:jc w:val="center"/>
        <w:rPr>
          <w:rFonts w:ascii="Sylfaen" w:hAnsi="Sylfaen"/>
          <w:b/>
        </w:rPr>
      </w:pPr>
      <w:r w:rsidRPr="004A2C83">
        <w:rPr>
          <w:rFonts w:ascii="Sylfaen" w:hAnsi="Sylfaen"/>
          <w:b/>
        </w:rPr>
        <w:t>2. ЗАЯВКА НА ПРОЦЕДУРУ</w:t>
      </w:r>
    </w:p>
    <w:p w14:paraId="58CA186C"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5C17D48E"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2.1.</w:t>
      </w:r>
      <w:r w:rsidRPr="004A2C83">
        <w:rPr>
          <w:rFonts w:ascii="Sylfaen" w:hAnsi="Sylfaen"/>
        </w:rPr>
        <w:tab/>
        <w:t>заявление--</w:t>
      </w:r>
      <w:proofErr w:type="spellStart"/>
      <w:r w:rsidRPr="004A2C83">
        <w:rPr>
          <w:rFonts w:ascii="Sylfaen" w:hAnsi="Sylfaen"/>
        </w:rPr>
        <w:t>объявлени</w:t>
      </w:r>
      <w:proofErr w:type="spellEnd"/>
      <w:proofErr w:type="gramStart"/>
      <w:r w:rsidRPr="004A2C83">
        <w:rPr>
          <w:rFonts w:ascii="Sylfaen" w:hAnsi="Sylfaen"/>
          <w:lang w:val="en-US"/>
        </w:rPr>
        <w:t>e</w:t>
      </w:r>
      <w:r w:rsidRPr="004A2C83">
        <w:rPr>
          <w:rFonts w:ascii="Sylfaen" w:hAnsi="Sylfaen"/>
        </w:rPr>
        <w:t xml:space="preserve">  на</w:t>
      </w:r>
      <w:proofErr w:type="gramEnd"/>
      <w:r w:rsidRPr="004A2C83">
        <w:rPr>
          <w:rFonts w:ascii="Sylfaen" w:hAnsi="Sylfaen"/>
        </w:rPr>
        <w:t xml:space="preserve"> участие в процедуре согласно Приложению №1;</w:t>
      </w:r>
    </w:p>
    <w:p w14:paraId="194225F4"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 xml:space="preserve">2.2. </w:t>
      </w:r>
      <w:proofErr w:type="spellStart"/>
      <w:r w:rsidRPr="004A2C83">
        <w:rPr>
          <w:rFonts w:ascii="Sylfaen" w:hAnsi="Sylfaen"/>
        </w:rPr>
        <w:t>утвержденн</w:t>
      </w:r>
      <w:proofErr w:type="spellEnd"/>
      <w:r w:rsidRPr="004A2C83">
        <w:rPr>
          <w:rFonts w:ascii="Sylfaen" w:hAnsi="Sylfaen"/>
          <w:lang w:val="en-US"/>
        </w:rPr>
        <w:t>o</w:t>
      </w:r>
      <w:r w:rsidRPr="004A2C83">
        <w:rPr>
          <w:rFonts w:ascii="Sylfaen" w:hAnsi="Sylfaen"/>
        </w:rPr>
        <w:t xml:space="preserve">е им полное описание предлагаемого товара согласно </w:t>
      </w:r>
      <w:proofErr w:type="gramStart"/>
      <w:r w:rsidRPr="004A2C83">
        <w:rPr>
          <w:rFonts w:ascii="Sylfaen" w:hAnsi="Sylfaen"/>
        </w:rPr>
        <w:t>Приложению</w:t>
      </w:r>
      <w:proofErr w:type="gramEnd"/>
      <w:r w:rsidRPr="004A2C83">
        <w:rPr>
          <w:rFonts w:ascii="Sylfaen" w:hAnsi="Sylfaen"/>
        </w:rPr>
        <w:t xml:space="preserve"> </w:t>
      </w:r>
      <w:r w:rsidRPr="004A2C83">
        <w:rPr>
          <w:rFonts w:ascii="Sylfaen" w:hAnsi="Sylfaen"/>
          <w:lang w:val="en-US"/>
        </w:rPr>
        <w:t>N</w:t>
      </w:r>
      <w:r w:rsidRPr="004A2C83">
        <w:rPr>
          <w:rFonts w:ascii="Sylfaen" w:hAnsi="Sylfaen"/>
        </w:rPr>
        <w:t xml:space="preserve"> 1.1.</w:t>
      </w:r>
    </w:p>
    <w:p w14:paraId="19B6B75E" w14:textId="77777777" w:rsidR="00751025" w:rsidRPr="004A2C83" w:rsidRDefault="00751025" w:rsidP="00751025">
      <w:pPr>
        <w:widowControl w:val="0"/>
        <w:tabs>
          <w:tab w:val="left" w:pos="1134"/>
        </w:tabs>
        <w:spacing w:after="160"/>
        <w:ind w:firstLine="567"/>
        <w:jc w:val="both"/>
        <w:rPr>
          <w:rFonts w:ascii="Sylfaen" w:hAnsi="Sylfaen"/>
        </w:rPr>
      </w:pPr>
      <w:proofErr w:type="gramStart"/>
      <w:r w:rsidRPr="004A2C83">
        <w:rPr>
          <w:rFonts w:ascii="Sylfaen" w:hAnsi="Sylfaen"/>
        </w:rPr>
        <w:t>2.3  копию</w:t>
      </w:r>
      <w:proofErr w:type="gramEnd"/>
      <w:r w:rsidRPr="004A2C83">
        <w:rPr>
          <w:rFonts w:ascii="Sylfaen" w:hAnsi="Sylfaen"/>
        </w:rPr>
        <w:t xml:space="preserve"> агентского договора и данные лица, являющегося стороной этого договора, если Договор будет выполняться через агентство;</w:t>
      </w:r>
    </w:p>
    <w:p w14:paraId="11A54DB2"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2.4 договор о совместной деятельности, если участники участвуют в процедуре закупки в порядке совместной деятельности (консорциумом)</w:t>
      </w:r>
      <w:r w:rsidRPr="004A2C83">
        <w:rPr>
          <w:rStyle w:val="af6"/>
          <w:rFonts w:ascii="Sylfaen" w:hAnsi="Sylfaen"/>
        </w:rPr>
        <w:footnoteReference w:customMarkFollows="1" w:id="11"/>
        <w:t>15</w:t>
      </w:r>
    </w:p>
    <w:p w14:paraId="0DA25027"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2.5.</w:t>
      </w:r>
      <w:r w:rsidRPr="004A2C83">
        <w:rPr>
          <w:rFonts w:ascii="Sylfaen" w:hAnsi="Sylfaen"/>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 </w:t>
      </w:r>
      <w:r w:rsidRPr="004A2C83">
        <w:rPr>
          <w:rStyle w:val="af6"/>
          <w:rFonts w:ascii="Sylfaen" w:hAnsi="Sylfaen"/>
        </w:rPr>
        <w:footnoteReference w:customMarkFollows="1" w:id="12"/>
        <w:t>16</w:t>
      </w:r>
    </w:p>
    <w:p w14:paraId="26E99B4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2.6.</w:t>
      </w:r>
      <w:r w:rsidRPr="004A2C83">
        <w:rPr>
          <w:rFonts w:ascii="Sylfaen" w:hAnsi="Sylfaen"/>
        </w:rPr>
        <w:tab/>
        <w:t xml:space="preserve">ценовое предложение согласно Приложению №2; Ценовое предложение представляется в форме расчета, состоящего из обобщенных компонентов стоимости </w:t>
      </w:r>
      <w:r w:rsidRPr="004A2C83">
        <w:rPr>
          <w:rFonts w:ascii="Sylfaen" w:hAnsi="Sylfaen"/>
        </w:rPr>
        <w:lastRenderedPageBreak/>
        <w:t>(совокупность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6AF67B42" w14:textId="77777777" w:rsidR="00751025" w:rsidRPr="004A2C83" w:rsidRDefault="00751025" w:rsidP="00751025">
      <w:pPr>
        <w:widowControl w:val="0"/>
        <w:spacing w:after="160" w:line="360" w:lineRule="auto"/>
        <w:jc w:val="center"/>
        <w:rPr>
          <w:rFonts w:ascii="Sylfaen" w:hAnsi="Sylfaen" w:cs="Sylfaen"/>
          <w:b/>
        </w:rPr>
      </w:pPr>
      <w:r w:rsidRPr="004A2C83">
        <w:rPr>
          <w:rFonts w:ascii="Sylfaen" w:hAnsi="Sylfaen"/>
          <w:b/>
        </w:rPr>
        <w:t>3. ПОРЯДОК ПОДГОТОВКИ ЗАЯВКИ</w:t>
      </w:r>
    </w:p>
    <w:p w14:paraId="0CE380FA"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3.1.</w:t>
      </w:r>
      <w:r w:rsidRPr="004A2C83">
        <w:rPr>
          <w:rFonts w:ascii="Sylfaen" w:hAnsi="Sylfaen"/>
        </w:rPr>
        <w:tab/>
        <w:t xml:space="preserve">Участник подает заявку в порядке, установленном настоящим приглашением. </w:t>
      </w:r>
    </w:p>
    <w:p w14:paraId="0ED79CD0"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 xml:space="preserve">Предложения участника, относящиеся к ним </w:t>
      </w:r>
      <w:proofErr w:type="gramStart"/>
      <w:r w:rsidRPr="004A2C83">
        <w:rPr>
          <w:rFonts w:ascii="Sylfaen" w:hAnsi="Sylfaen"/>
        </w:rPr>
        <w:t>документы</w:t>
      </w:r>
      <w:proofErr w:type="gramEnd"/>
      <w:r w:rsidRPr="004A2C83">
        <w:rPr>
          <w:rFonts w:ascii="Sylfaen" w:hAnsi="Sylfaen"/>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4A2C83">
        <w:rPr>
          <w:rFonts w:ascii="Sylfaen" w:hAnsi="Sylfaen" w:cs="Courier New"/>
        </w:rPr>
        <w:t> </w:t>
      </w:r>
      <w:r w:rsidRPr="004A2C83">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4A2C83">
        <w:rPr>
          <w:rFonts w:ascii="Sylfaen" w:hAnsi="Sylfaen" w:cs="Courier New"/>
        </w:rPr>
        <w:t> </w:t>
      </w:r>
      <w:r w:rsidRPr="004A2C83">
        <w:rPr>
          <w:rFonts w:ascii="Sylfaen" w:hAnsi="Sylfaen"/>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0A78E90"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714EA3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4.2.</w:t>
      </w:r>
      <w:r w:rsidRPr="004A2C83">
        <w:rPr>
          <w:rFonts w:ascii="Sylfaen" w:hAnsi="Sylfaen"/>
        </w:rPr>
        <w:tab/>
        <w:t xml:space="preserve">На конверте, указанном в пункте 4.1 настоящей инструкции, на языке составления заявки указываются: </w:t>
      </w:r>
    </w:p>
    <w:p w14:paraId="386A8A97" w14:textId="77777777" w:rsidR="00751025" w:rsidRPr="004A2C83" w:rsidRDefault="00751025" w:rsidP="00751025">
      <w:pPr>
        <w:widowControl w:val="0"/>
        <w:tabs>
          <w:tab w:val="left" w:pos="1134"/>
        </w:tabs>
        <w:spacing w:after="160"/>
        <w:ind w:firstLine="567"/>
        <w:rPr>
          <w:rFonts w:ascii="Sylfaen" w:hAnsi="Sylfaen"/>
        </w:rPr>
      </w:pPr>
      <w:r w:rsidRPr="004A2C83">
        <w:rPr>
          <w:rFonts w:ascii="Sylfaen" w:hAnsi="Sylfaen"/>
        </w:rPr>
        <w:t>1)</w:t>
      </w:r>
      <w:r w:rsidRPr="004A2C83">
        <w:rPr>
          <w:rFonts w:ascii="Sylfaen" w:hAnsi="Sylfaen"/>
        </w:rPr>
        <w:tab/>
        <w:t>наименование заказчика и место (адрес) подачи заявки;</w:t>
      </w:r>
    </w:p>
    <w:p w14:paraId="6A5387C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w:t>
      </w:r>
      <w:r w:rsidRPr="004A2C83">
        <w:rPr>
          <w:rFonts w:ascii="Sylfaen" w:hAnsi="Sylfaen"/>
        </w:rPr>
        <w:tab/>
        <w:t>код процедуры;</w:t>
      </w:r>
    </w:p>
    <w:p w14:paraId="218D2E6C"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w:t>
      </w:r>
      <w:r w:rsidRPr="004A2C83">
        <w:rPr>
          <w:rFonts w:ascii="Sylfaen" w:hAnsi="Sylfaen"/>
        </w:rPr>
        <w:tab/>
        <w:t>слова “не вскрывать до заседания по вскрытию заявок”;</w:t>
      </w:r>
    </w:p>
    <w:p w14:paraId="403A9723"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w:t>
      </w:r>
      <w:r w:rsidRPr="004A2C83">
        <w:rPr>
          <w:rFonts w:ascii="Sylfaen" w:hAnsi="Sylfaen"/>
        </w:rPr>
        <w:tab/>
        <w:t>наименование (имя), место нахождения и номер телефона участника.</w:t>
      </w:r>
    </w:p>
    <w:p w14:paraId="22C4F282"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4.3.</w:t>
      </w:r>
      <w:r w:rsidRPr="004A2C83">
        <w:rPr>
          <w:rFonts w:ascii="Sylfaen" w:hAnsi="Sylfaen"/>
        </w:rPr>
        <w:tab/>
        <w:t>На заседании по вскрытию заявок комиссия отклоняет заявки, не</w:t>
      </w:r>
      <w:r w:rsidRPr="004A2C83">
        <w:rPr>
          <w:rFonts w:ascii="Sylfaen" w:hAnsi="Sylfaen" w:cs="Courier New"/>
        </w:rPr>
        <w:t> </w:t>
      </w:r>
      <w:r w:rsidRPr="004A2C83">
        <w:rPr>
          <w:rFonts w:ascii="Sylfaen" w:hAnsi="Sylfaen"/>
        </w:rPr>
        <w:t>соответствующие требованиям пунктов 3.1 и 3.2 настоящей инструкции, и в том же виде возвращает подающему их лицу.</w:t>
      </w:r>
    </w:p>
    <w:p w14:paraId="78982211" w14:textId="77777777" w:rsidR="00751025" w:rsidRPr="004A2C83" w:rsidRDefault="00751025" w:rsidP="00751025">
      <w:pPr>
        <w:widowControl w:val="0"/>
        <w:tabs>
          <w:tab w:val="left" w:pos="1134"/>
        </w:tabs>
        <w:spacing w:after="160"/>
        <w:ind w:firstLine="567"/>
        <w:jc w:val="both"/>
        <w:rPr>
          <w:rFonts w:ascii="Sylfaen" w:hAnsi="Sylfaen"/>
        </w:rPr>
      </w:pPr>
    </w:p>
    <w:p w14:paraId="7F5FD2E5" w14:textId="77777777" w:rsidR="00751025" w:rsidRPr="004A2C83" w:rsidRDefault="00751025" w:rsidP="00751025">
      <w:pPr>
        <w:widowControl w:val="0"/>
        <w:tabs>
          <w:tab w:val="left" w:pos="1134"/>
        </w:tabs>
        <w:spacing w:after="160"/>
        <w:ind w:firstLine="567"/>
        <w:jc w:val="both"/>
        <w:rPr>
          <w:rFonts w:ascii="Sylfaen" w:hAnsi="Sylfaen"/>
        </w:rPr>
      </w:pPr>
    </w:p>
    <w:p w14:paraId="1A2A8A9D" w14:textId="77777777" w:rsidR="00751025" w:rsidRPr="004A2C83" w:rsidRDefault="00751025" w:rsidP="00751025">
      <w:pPr>
        <w:widowControl w:val="0"/>
        <w:tabs>
          <w:tab w:val="left" w:pos="1134"/>
        </w:tabs>
        <w:spacing w:after="160"/>
        <w:ind w:firstLine="567"/>
        <w:jc w:val="both"/>
        <w:rPr>
          <w:rFonts w:ascii="Sylfaen" w:hAnsi="Sylfaen"/>
        </w:rPr>
      </w:pPr>
    </w:p>
    <w:p w14:paraId="6D146068" w14:textId="77777777" w:rsidR="00751025" w:rsidRPr="004A2C83" w:rsidRDefault="00751025" w:rsidP="00751025">
      <w:pPr>
        <w:pStyle w:val="norm"/>
        <w:widowControl w:val="0"/>
        <w:spacing w:after="160" w:line="240" w:lineRule="auto"/>
        <w:ind w:firstLine="284"/>
        <w:jc w:val="right"/>
        <w:rPr>
          <w:rFonts w:ascii="Sylfaen" w:hAnsi="Sylfaen"/>
          <w:b/>
          <w:sz w:val="24"/>
          <w:szCs w:val="24"/>
        </w:rPr>
      </w:pPr>
    </w:p>
    <w:p w14:paraId="41C35889" w14:textId="77777777" w:rsidR="00751025" w:rsidRPr="004A2C83" w:rsidRDefault="00751025" w:rsidP="00751025">
      <w:pPr>
        <w:pStyle w:val="norm"/>
        <w:widowControl w:val="0"/>
        <w:spacing w:after="160" w:line="240" w:lineRule="auto"/>
        <w:ind w:firstLine="284"/>
        <w:jc w:val="right"/>
        <w:rPr>
          <w:rFonts w:ascii="Sylfaen" w:hAnsi="Sylfaen"/>
          <w:b/>
          <w:sz w:val="24"/>
          <w:szCs w:val="24"/>
        </w:rPr>
      </w:pPr>
    </w:p>
    <w:p w14:paraId="7E286931" w14:textId="77777777" w:rsidR="00751025" w:rsidRPr="004A2C83" w:rsidRDefault="00751025" w:rsidP="00751025">
      <w:pPr>
        <w:pStyle w:val="norm"/>
        <w:widowControl w:val="0"/>
        <w:spacing w:after="160" w:line="240" w:lineRule="auto"/>
        <w:ind w:firstLine="284"/>
        <w:jc w:val="right"/>
        <w:rPr>
          <w:rFonts w:ascii="Sylfaen" w:hAnsi="Sylfaen"/>
          <w:b/>
          <w:sz w:val="24"/>
          <w:szCs w:val="24"/>
        </w:rPr>
      </w:pPr>
    </w:p>
    <w:p w14:paraId="6F586C71" w14:textId="77777777" w:rsidR="00751025" w:rsidRPr="004A2C83" w:rsidRDefault="00751025" w:rsidP="00751025">
      <w:pPr>
        <w:pStyle w:val="norm"/>
        <w:widowControl w:val="0"/>
        <w:spacing w:after="160" w:line="240" w:lineRule="auto"/>
        <w:ind w:firstLine="284"/>
        <w:jc w:val="right"/>
        <w:rPr>
          <w:rFonts w:ascii="Sylfaen" w:hAnsi="Sylfaen"/>
          <w:b/>
          <w:sz w:val="24"/>
          <w:szCs w:val="24"/>
        </w:rPr>
      </w:pPr>
    </w:p>
    <w:p w14:paraId="2E451DC4" w14:textId="77777777" w:rsidR="00751025" w:rsidRDefault="00751025" w:rsidP="00751025">
      <w:pPr>
        <w:pStyle w:val="norm"/>
        <w:widowControl w:val="0"/>
        <w:spacing w:after="160" w:line="240" w:lineRule="auto"/>
        <w:ind w:firstLine="284"/>
        <w:jc w:val="right"/>
        <w:rPr>
          <w:rFonts w:ascii="Sylfaen" w:hAnsi="Sylfaen"/>
          <w:b/>
          <w:sz w:val="24"/>
          <w:szCs w:val="24"/>
        </w:rPr>
      </w:pPr>
    </w:p>
    <w:p w14:paraId="2C93C5A4" w14:textId="77777777" w:rsidR="00751025" w:rsidRDefault="00751025" w:rsidP="00751025">
      <w:pPr>
        <w:pStyle w:val="norm"/>
        <w:widowControl w:val="0"/>
        <w:spacing w:after="160" w:line="240" w:lineRule="auto"/>
        <w:ind w:firstLine="284"/>
        <w:jc w:val="right"/>
        <w:rPr>
          <w:rFonts w:ascii="Sylfaen" w:hAnsi="Sylfaen"/>
          <w:b/>
          <w:sz w:val="24"/>
          <w:szCs w:val="24"/>
        </w:rPr>
      </w:pPr>
    </w:p>
    <w:p w14:paraId="3C11EB76" w14:textId="77777777" w:rsidR="00751025" w:rsidRPr="004A2C83" w:rsidRDefault="00751025" w:rsidP="00751025">
      <w:pPr>
        <w:pStyle w:val="norm"/>
        <w:widowControl w:val="0"/>
        <w:spacing w:after="160" w:line="240" w:lineRule="auto"/>
        <w:ind w:firstLine="284"/>
        <w:jc w:val="right"/>
        <w:rPr>
          <w:rFonts w:ascii="Sylfaen" w:hAnsi="Sylfaen" w:cs="Arial"/>
          <w:b/>
          <w:sz w:val="24"/>
          <w:szCs w:val="24"/>
        </w:rPr>
      </w:pPr>
      <w:r w:rsidRPr="004A2C83">
        <w:rPr>
          <w:rFonts w:ascii="Sylfaen" w:hAnsi="Sylfaen"/>
          <w:b/>
          <w:sz w:val="24"/>
          <w:szCs w:val="24"/>
        </w:rPr>
        <w:t>Приложение № 1</w:t>
      </w:r>
    </w:p>
    <w:p w14:paraId="1682E144" w14:textId="72249AF7" w:rsidR="00751025" w:rsidRPr="004A2C83" w:rsidRDefault="00751025" w:rsidP="00751025">
      <w:pPr>
        <w:pStyle w:val="31"/>
        <w:widowControl w:val="0"/>
        <w:spacing w:after="160" w:line="240" w:lineRule="auto"/>
        <w:jc w:val="right"/>
        <w:rPr>
          <w:rFonts w:ascii="Sylfaen" w:hAnsi="Sylfaen" w:cs="Arial"/>
          <w:b/>
          <w:sz w:val="24"/>
          <w:szCs w:val="24"/>
        </w:rPr>
      </w:pPr>
      <w:r w:rsidRPr="004A2C83">
        <w:rPr>
          <w:rFonts w:ascii="Sylfaen" w:hAnsi="Sylfaen"/>
          <w:b/>
          <w:sz w:val="24"/>
          <w:szCs w:val="24"/>
        </w:rPr>
        <w:t xml:space="preserve">к Приглашению </w:t>
      </w:r>
      <w:r w:rsidR="0021604B">
        <w:rPr>
          <w:rFonts w:ascii="Sylfaen" w:hAnsi="Sylfaen"/>
          <w:b/>
          <w:sz w:val="24"/>
          <w:szCs w:val="24"/>
        </w:rPr>
        <w:t>на запроса котировки</w:t>
      </w:r>
      <w:r w:rsidRPr="004A2C83">
        <w:rPr>
          <w:rFonts w:ascii="Sylfaen" w:hAnsi="Sylfaen" w:cs="Arial"/>
          <w:b/>
          <w:sz w:val="24"/>
          <w:szCs w:val="24"/>
        </w:rPr>
        <w:br/>
      </w:r>
      <w:r w:rsidRPr="004A2C83">
        <w:rPr>
          <w:rFonts w:ascii="Sylfaen" w:hAnsi="Sylfaen"/>
          <w:b/>
          <w:sz w:val="24"/>
          <w:szCs w:val="24"/>
        </w:rPr>
        <w:t xml:space="preserve">под кодом </w:t>
      </w:r>
      <w:r w:rsidRPr="004A2C83">
        <w:rPr>
          <w:rFonts w:ascii="Sylfaen" w:hAnsi="Sylfaen"/>
          <w:sz w:val="24"/>
          <w:szCs w:val="24"/>
        </w:rPr>
        <w:t>"</w:t>
      </w:r>
      <w:r w:rsidRPr="004A2C83">
        <w:rPr>
          <w:rFonts w:ascii="Sylfaen" w:hAnsi="Sylfaen"/>
        </w:rPr>
        <w:t>"</w:t>
      </w:r>
      <w:r w:rsidR="00662867">
        <w:rPr>
          <w:rFonts w:ascii="Sylfaen" w:hAnsi="Sylfaen"/>
          <w:b/>
          <w:bCs/>
        </w:rPr>
        <w:t>(</w:t>
      </w:r>
      <w:r w:rsidR="006B6567">
        <w:rPr>
          <w:rFonts w:ascii="Sylfaen" w:hAnsi="Sylfaen"/>
          <w:b/>
          <w:bCs/>
        </w:rPr>
        <w:t>GAVTO-GHAPDZB-24/</w:t>
      </w:r>
      <w:proofErr w:type="gramStart"/>
      <w:r w:rsidR="006B6567">
        <w:rPr>
          <w:rFonts w:ascii="Sylfaen" w:hAnsi="Sylfaen"/>
          <w:b/>
          <w:bCs/>
        </w:rPr>
        <w:t>013</w:t>
      </w:r>
      <w:r w:rsidR="00662867">
        <w:rPr>
          <w:rFonts w:ascii="Sylfaen" w:hAnsi="Sylfaen"/>
          <w:b/>
          <w:bCs/>
        </w:rPr>
        <w:t>)(</w:t>
      </w:r>
      <w:proofErr w:type="gramEnd"/>
      <w:r w:rsidR="00662867">
        <w:rPr>
          <w:rFonts w:ascii="Sylfaen" w:hAnsi="Sylfaen"/>
          <w:b/>
          <w:bCs/>
        </w:rPr>
        <w:t xml:space="preserve"> </w:t>
      </w:r>
      <w:r w:rsidR="006B6567">
        <w:rPr>
          <w:rFonts w:ascii="Sylfaen" w:hAnsi="Sylfaen"/>
          <w:b/>
          <w:bCs/>
        </w:rPr>
        <w:t>ԳԱՎՏՈ-ԳՀԱՊՁԲ-24/013</w:t>
      </w:r>
      <w:r w:rsidR="00662867">
        <w:rPr>
          <w:rFonts w:ascii="Sylfaen" w:hAnsi="Sylfaen"/>
          <w:b/>
          <w:bCs/>
        </w:rPr>
        <w:t>)</w:t>
      </w:r>
      <w:r w:rsidRPr="004A2C83">
        <w:rPr>
          <w:rFonts w:ascii="Sylfaen" w:hAnsi="Sylfaen"/>
          <w:sz w:val="24"/>
          <w:szCs w:val="24"/>
        </w:rPr>
        <w:t>"</w:t>
      </w:r>
    </w:p>
    <w:p w14:paraId="3608A78C" w14:textId="77777777" w:rsidR="00751025" w:rsidRPr="004A2C83" w:rsidRDefault="00751025" w:rsidP="00751025">
      <w:pPr>
        <w:widowControl w:val="0"/>
        <w:spacing w:after="120"/>
        <w:jc w:val="center"/>
        <w:rPr>
          <w:rFonts w:ascii="Sylfaen" w:hAnsi="Sylfaen" w:cs="Sylfaen"/>
          <w:b/>
        </w:rPr>
      </w:pPr>
    </w:p>
    <w:p w14:paraId="05108865" w14:textId="77777777" w:rsidR="00751025" w:rsidRPr="004A2C83" w:rsidRDefault="00751025" w:rsidP="00751025">
      <w:pPr>
        <w:widowControl w:val="0"/>
        <w:spacing w:after="160"/>
        <w:jc w:val="center"/>
        <w:rPr>
          <w:rFonts w:ascii="Sylfaen" w:hAnsi="Sylfaen" w:cs="Arial"/>
          <w:b/>
        </w:rPr>
      </w:pPr>
      <w:r w:rsidRPr="004A2C83">
        <w:rPr>
          <w:rFonts w:ascii="Sylfaen" w:hAnsi="Sylfaen"/>
          <w:b/>
        </w:rPr>
        <w:t>ЗАЯВЛЕНИЕ-  ОБЪЯВЛЕНИЕ *</w:t>
      </w:r>
    </w:p>
    <w:p w14:paraId="664D38B2" w14:textId="77777777" w:rsidR="00751025" w:rsidRPr="004A2C83" w:rsidRDefault="00751025" w:rsidP="00751025">
      <w:pPr>
        <w:pStyle w:val="6"/>
        <w:keepNext w:val="0"/>
        <w:widowControl w:val="0"/>
        <w:spacing w:after="160"/>
        <w:jc w:val="center"/>
        <w:rPr>
          <w:rFonts w:ascii="Sylfaen" w:hAnsi="Sylfaen" w:cs="Arial"/>
          <w:color w:val="auto"/>
          <w:sz w:val="24"/>
          <w:szCs w:val="24"/>
        </w:rPr>
      </w:pPr>
      <w:r w:rsidRPr="004A2C83">
        <w:rPr>
          <w:rFonts w:ascii="Sylfaen" w:hAnsi="Sylfaen"/>
          <w:color w:val="auto"/>
          <w:sz w:val="24"/>
          <w:szCs w:val="24"/>
        </w:rPr>
        <w:t xml:space="preserve">на участие в открытом конкурсе </w:t>
      </w:r>
    </w:p>
    <w:p w14:paraId="3B84F2BC" w14:textId="77777777" w:rsidR="00751025" w:rsidRPr="004A2C83" w:rsidRDefault="00751025" w:rsidP="00751025">
      <w:pPr>
        <w:widowControl w:val="0"/>
        <w:spacing w:after="120"/>
        <w:jc w:val="center"/>
        <w:rPr>
          <w:rFonts w:ascii="Sylfaen" w:hAnsi="Sylfaen"/>
        </w:rPr>
      </w:pPr>
    </w:p>
    <w:p w14:paraId="7660E99D" w14:textId="77777777" w:rsidR="00751025" w:rsidRPr="004A2C83" w:rsidRDefault="00751025" w:rsidP="00751025">
      <w:pPr>
        <w:jc w:val="both"/>
        <w:rPr>
          <w:rFonts w:ascii="Sylfaen" w:hAnsi="Sylfaen"/>
        </w:rPr>
      </w:pPr>
      <w:r w:rsidRPr="004A2C83">
        <w:rPr>
          <w:rFonts w:ascii="Sylfaen" w:hAnsi="Sylfaen"/>
        </w:rPr>
        <w:t xml:space="preserve">______________________________________________________________заявляет, что </w:t>
      </w:r>
    </w:p>
    <w:p w14:paraId="7EEF2BA2" w14:textId="77777777" w:rsidR="00751025" w:rsidRPr="004A2C83" w:rsidRDefault="00751025" w:rsidP="00751025">
      <w:pPr>
        <w:spacing w:after="160"/>
        <w:ind w:left="2694"/>
        <w:jc w:val="both"/>
        <w:rPr>
          <w:rFonts w:ascii="Sylfaen" w:hAnsi="Sylfaen"/>
          <w:sz w:val="16"/>
        </w:rPr>
      </w:pPr>
      <w:r w:rsidRPr="004A2C83">
        <w:rPr>
          <w:rFonts w:ascii="Sylfaen" w:hAnsi="Sylfaen"/>
          <w:sz w:val="16"/>
        </w:rPr>
        <w:t xml:space="preserve">наименование участника </w:t>
      </w:r>
    </w:p>
    <w:p w14:paraId="3869F2F1" w14:textId="77777777" w:rsidR="00751025" w:rsidRPr="004A2C83" w:rsidRDefault="00751025" w:rsidP="00751025">
      <w:pPr>
        <w:jc w:val="both"/>
        <w:rPr>
          <w:rFonts w:ascii="Sylfaen" w:hAnsi="Sylfaen"/>
          <w:u w:val="single"/>
        </w:rPr>
      </w:pPr>
      <w:r w:rsidRPr="004A2C83">
        <w:rPr>
          <w:rFonts w:ascii="Sylfaen" w:hAnsi="Sylfaen"/>
        </w:rPr>
        <w:t>желает участвовать в лоте (лотах)_______________________________ объявленного</w:t>
      </w:r>
    </w:p>
    <w:p w14:paraId="5399E296" w14:textId="77777777" w:rsidR="00751025" w:rsidRPr="004A2C83" w:rsidRDefault="00751025" w:rsidP="00751025">
      <w:pPr>
        <w:spacing w:after="160"/>
        <w:ind w:left="4395"/>
        <w:jc w:val="both"/>
        <w:rPr>
          <w:rFonts w:ascii="Sylfaen" w:hAnsi="Sylfaen" w:cs="Sylfaen"/>
          <w:sz w:val="16"/>
        </w:rPr>
      </w:pPr>
      <w:r w:rsidRPr="004A2C83">
        <w:rPr>
          <w:rFonts w:ascii="Sylfaen" w:hAnsi="Sylfaen"/>
          <w:sz w:val="16"/>
        </w:rPr>
        <w:t>номер лота (лотов)</w:t>
      </w:r>
    </w:p>
    <w:p w14:paraId="519688EE" w14:textId="710EFCA8" w:rsidR="00751025" w:rsidRPr="004A2C83" w:rsidRDefault="00751025" w:rsidP="00751025">
      <w:pPr>
        <w:jc w:val="both"/>
        <w:rPr>
          <w:rFonts w:ascii="Sylfaen" w:hAnsi="Sylfaen"/>
        </w:rPr>
      </w:pPr>
      <w:r w:rsidRPr="004A2C83">
        <w:rPr>
          <w:rFonts w:ascii="Sylfaen" w:hAnsi="Sylfaen"/>
        </w:rPr>
        <w:t>______________________________________________ под кодом "</w:t>
      </w:r>
      <w:r w:rsidR="00662867">
        <w:rPr>
          <w:rFonts w:ascii="Sylfaen" w:hAnsi="Sylfaen"/>
          <w:b/>
          <w:bCs/>
          <w:sz w:val="20"/>
          <w:szCs w:val="20"/>
        </w:rPr>
        <w:t>(</w:t>
      </w:r>
      <w:r w:rsidR="006B6567">
        <w:rPr>
          <w:rFonts w:ascii="Sylfaen" w:hAnsi="Sylfaen"/>
          <w:b/>
          <w:bCs/>
          <w:sz w:val="20"/>
          <w:szCs w:val="20"/>
        </w:rPr>
        <w:t>GAVTO-GHAPDZB-24/</w:t>
      </w:r>
      <w:proofErr w:type="gramStart"/>
      <w:r w:rsidR="006B6567">
        <w:rPr>
          <w:rFonts w:ascii="Sylfaen" w:hAnsi="Sylfaen"/>
          <w:b/>
          <w:bCs/>
          <w:sz w:val="20"/>
          <w:szCs w:val="20"/>
        </w:rPr>
        <w:t>013</w:t>
      </w:r>
      <w:r w:rsidR="00662867">
        <w:rPr>
          <w:rFonts w:ascii="Sylfaen" w:hAnsi="Sylfaen"/>
          <w:b/>
          <w:bCs/>
          <w:sz w:val="20"/>
          <w:szCs w:val="20"/>
        </w:rPr>
        <w:t>)(</w:t>
      </w:r>
      <w:proofErr w:type="gramEnd"/>
      <w:r w:rsidR="00662867">
        <w:rPr>
          <w:rFonts w:ascii="Sylfaen" w:hAnsi="Sylfaen"/>
          <w:b/>
          <w:bCs/>
          <w:sz w:val="20"/>
          <w:szCs w:val="20"/>
        </w:rPr>
        <w:t xml:space="preserve"> </w:t>
      </w:r>
      <w:r w:rsidR="006B6567">
        <w:rPr>
          <w:rFonts w:ascii="Sylfaen" w:hAnsi="Sylfaen"/>
          <w:b/>
          <w:bCs/>
          <w:sz w:val="20"/>
          <w:szCs w:val="20"/>
        </w:rPr>
        <w:t>ԳԱՎՏՈ-ԳՀԱՊՁԲ-24/013</w:t>
      </w:r>
      <w:r w:rsidR="00662867">
        <w:rPr>
          <w:rFonts w:ascii="Sylfaen" w:hAnsi="Sylfaen"/>
          <w:b/>
          <w:bCs/>
          <w:sz w:val="20"/>
          <w:szCs w:val="20"/>
        </w:rPr>
        <w:t>)</w:t>
      </w:r>
      <w:r w:rsidRPr="004A2C83">
        <w:rPr>
          <w:rFonts w:ascii="Sylfaen" w:hAnsi="Sylfaen"/>
        </w:rPr>
        <w:t>"</w:t>
      </w:r>
      <w:r w:rsidR="005B339F">
        <w:rPr>
          <w:rFonts w:ascii="Sylfaen" w:hAnsi="Sylfaen"/>
        </w:rPr>
        <w:t>запроса котировок</w:t>
      </w:r>
      <w:r w:rsidRPr="004A2C83">
        <w:rPr>
          <w:rFonts w:ascii="Sylfaen" w:hAnsi="Sylfaen"/>
        </w:rPr>
        <w:t xml:space="preserve"> и в соответствии с требованиями приглашения подает заявку.</w:t>
      </w:r>
    </w:p>
    <w:p w14:paraId="170FF6A5" w14:textId="77777777" w:rsidR="00751025" w:rsidRPr="004A2C83" w:rsidRDefault="00751025" w:rsidP="00751025">
      <w:pPr>
        <w:jc w:val="both"/>
        <w:rPr>
          <w:rFonts w:ascii="Sylfaen" w:hAnsi="Sylfaen"/>
        </w:rPr>
      </w:pPr>
      <w:r w:rsidRPr="004A2C83">
        <w:rPr>
          <w:rFonts w:ascii="Sylfaen" w:hAnsi="Sylfaen"/>
        </w:rPr>
        <w:t>__________________________________________________ заявляет и заверяет, что</w:t>
      </w:r>
    </w:p>
    <w:p w14:paraId="5A75C5CC" w14:textId="77777777" w:rsidR="00751025" w:rsidRPr="004A2C83" w:rsidRDefault="00751025" w:rsidP="00751025">
      <w:pPr>
        <w:spacing w:after="160"/>
        <w:ind w:left="1843"/>
        <w:jc w:val="both"/>
        <w:rPr>
          <w:rFonts w:ascii="Sylfaen" w:hAnsi="Sylfaen" w:cs="Sylfaen"/>
          <w:sz w:val="16"/>
        </w:rPr>
      </w:pPr>
      <w:r w:rsidRPr="004A2C83">
        <w:rPr>
          <w:rFonts w:ascii="Sylfaen" w:hAnsi="Sylfaen"/>
          <w:sz w:val="16"/>
        </w:rPr>
        <w:t>наименование участника</w:t>
      </w:r>
    </w:p>
    <w:p w14:paraId="7332033D" w14:textId="77777777" w:rsidR="00751025" w:rsidRPr="004A2C83" w:rsidRDefault="00751025" w:rsidP="00751025">
      <w:pPr>
        <w:jc w:val="both"/>
        <w:rPr>
          <w:rFonts w:ascii="Sylfaen" w:hAnsi="Sylfaen" w:cs="Sylfaen"/>
        </w:rPr>
      </w:pPr>
      <w:r w:rsidRPr="004A2C83">
        <w:rPr>
          <w:rFonts w:ascii="Sylfaen" w:hAnsi="Sylfaen"/>
        </w:rPr>
        <w:t>является резидентом ______________________________________________________.</w:t>
      </w:r>
    </w:p>
    <w:p w14:paraId="60B33D16" w14:textId="77777777" w:rsidR="00751025" w:rsidRPr="004A2C83" w:rsidRDefault="00751025" w:rsidP="00751025">
      <w:pPr>
        <w:spacing w:after="160"/>
        <w:ind w:left="4111"/>
        <w:jc w:val="both"/>
        <w:rPr>
          <w:rFonts w:ascii="Sylfaen" w:hAnsi="Sylfaen" w:cs="Arial"/>
          <w:sz w:val="16"/>
        </w:rPr>
      </w:pPr>
      <w:r w:rsidRPr="004A2C83">
        <w:rPr>
          <w:rFonts w:ascii="Sylfaen" w:hAnsi="Sylfaen"/>
          <w:sz w:val="16"/>
        </w:rPr>
        <w:t>наименование страны</w:t>
      </w:r>
    </w:p>
    <w:p w14:paraId="573B4DA2" w14:textId="77777777" w:rsidR="00751025" w:rsidRPr="004A2C83" w:rsidRDefault="00751025" w:rsidP="00751025">
      <w:pPr>
        <w:jc w:val="both"/>
        <w:rPr>
          <w:rFonts w:ascii="Sylfaen" w:hAnsi="Sylfaen"/>
        </w:rPr>
      </w:pPr>
    </w:p>
    <w:p w14:paraId="191E151F" w14:textId="77777777" w:rsidR="00751025" w:rsidRPr="004A2C83" w:rsidRDefault="00751025" w:rsidP="00751025">
      <w:pPr>
        <w:jc w:val="both"/>
        <w:rPr>
          <w:rFonts w:ascii="Sylfaen" w:hAnsi="Sylfaen"/>
        </w:rPr>
      </w:pPr>
      <w:r w:rsidRPr="004A2C83">
        <w:rPr>
          <w:rFonts w:ascii="Sylfaen" w:hAnsi="Sylfaen"/>
        </w:rPr>
        <w:t xml:space="preserve">Данные       </w:t>
      </w:r>
      <w:proofErr w:type="gramStart"/>
      <w:r w:rsidRPr="004A2C83">
        <w:rPr>
          <w:rFonts w:ascii="Sylfaen" w:hAnsi="Sylfaen"/>
        </w:rPr>
        <w:t>----------------------------------------  следующие</w:t>
      </w:r>
      <w:proofErr w:type="gramEnd"/>
      <w:r w:rsidRPr="004A2C83">
        <w:rPr>
          <w:rFonts w:ascii="Sylfaen" w:hAnsi="Sylfaen"/>
        </w:rPr>
        <w:t>:</w:t>
      </w:r>
    </w:p>
    <w:p w14:paraId="321D14DD" w14:textId="77777777" w:rsidR="00751025" w:rsidRPr="004A2C83" w:rsidRDefault="00751025" w:rsidP="00751025">
      <w:pPr>
        <w:spacing w:after="160"/>
        <w:ind w:left="1843"/>
        <w:rPr>
          <w:rFonts w:ascii="Sylfaen" w:hAnsi="Sylfaen" w:cs="Sylfaen"/>
          <w:sz w:val="16"/>
          <w:lang w:val="hy-AM"/>
        </w:rPr>
      </w:pPr>
      <w:r w:rsidRPr="004A2C83">
        <w:rPr>
          <w:rFonts w:ascii="Sylfaen" w:hAnsi="Sylfaen"/>
          <w:sz w:val="16"/>
        </w:rPr>
        <w:t>наименование участника</w:t>
      </w:r>
    </w:p>
    <w:p w14:paraId="20B62A85" w14:textId="77777777" w:rsidR="00751025" w:rsidRPr="004A2C83" w:rsidRDefault="00751025" w:rsidP="00751025">
      <w:pPr>
        <w:jc w:val="both"/>
        <w:rPr>
          <w:rFonts w:ascii="Sylfaen" w:hAnsi="Sylfaen"/>
        </w:rPr>
      </w:pPr>
    </w:p>
    <w:p w14:paraId="0789E7B1" w14:textId="77777777" w:rsidR="00751025" w:rsidRPr="004A2C83" w:rsidRDefault="00751025" w:rsidP="00751025">
      <w:pPr>
        <w:jc w:val="both"/>
        <w:rPr>
          <w:rFonts w:ascii="Sylfaen" w:hAnsi="Sylfaen"/>
        </w:rPr>
      </w:pPr>
      <w:r w:rsidRPr="004A2C83">
        <w:rPr>
          <w:rFonts w:ascii="Sylfaen" w:hAnsi="Sylfaen"/>
        </w:rPr>
        <w:t>Учетный номер налогоплательщика               ________________</w:t>
      </w:r>
    </w:p>
    <w:p w14:paraId="508A2DB1" w14:textId="77777777" w:rsidR="00751025" w:rsidRPr="004A2C83" w:rsidRDefault="00751025" w:rsidP="00751025">
      <w:pPr>
        <w:tabs>
          <w:tab w:val="left" w:pos="7371"/>
        </w:tabs>
        <w:ind w:left="4111"/>
        <w:jc w:val="both"/>
        <w:rPr>
          <w:rFonts w:ascii="Sylfaen" w:hAnsi="Sylfaen" w:cs="Arial"/>
          <w:sz w:val="16"/>
        </w:rPr>
      </w:pPr>
      <w:r w:rsidRPr="004A2C83">
        <w:rPr>
          <w:rFonts w:ascii="Sylfaen" w:hAnsi="Sylfaen"/>
          <w:sz w:val="16"/>
        </w:rPr>
        <w:t xml:space="preserve">               учетный номер налогоплательщика</w:t>
      </w:r>
    </w:p>
    <w:p w14:paraId="6007C893" w14:textId="77777777" w:rsidR="00751025" w:rsidRPr="004A2C83" w:rsidRDefault="00751025" w:rsidP="00751025">
      <w:pPr>
        <w:jc w:val="both"/>
        <w:rPr>
          <w:rFonts w:ascii="Sylfaen" w:hAnsi="Sylfaen"/>
        </w:rPr>
      </w:pPr>
    </w:p>
    <w:p w14:paraId="25A6911C" w14:textId="77777777" w:rsidR="00751025" w:rsidRPr="004A2C83" w:rsidRDefault="00751025" w:rsidP="00751025">
      <w:pPr>
        <w:jc w:val="both"/>
        <w:rPr>
          <w:rFonts w:ascii="Sylfaen" w:hAnsi="Sylfaen"/>
        </w:rPr>
      </w:pPr>
      <w:r w:rsidRPr="004A2C83">
        <w:rPr>
          <w:rFonts w:ascii="Sylfaen" w:hAnsi="Sylfaen"/>
        </w:rPr>
        <w:t xml:space="preserve"> Адрес электронной почты                            __________________</w:t>
      </w:r>
    </w:p>
    <w:p w14:paraId="0219B39F" w14:textId="77777777" w:rsidR="00751025" w:rsidRPr="004A2C83" w:rsidRDefault="00751025" w:rsidP="00751025">
      <w:pPr>
        <w:tabs>
          <w:tab w:val="left" w:pos="6946"/>
        </w:tabs>
        <w:ind w:left="3402" w:firstLine="6"/>
        <w:jc w:val="both"/>
        <w:rPr>
          <w:rFonts w:ascii="Sylfaen" w:hAnsi="Sylfaen"/>
          <w:sz w:val="16"/>
        </w:rPr>
      </w:pPr>
      <w:r w:rsidRPr="004A2C83">
        <w:rPr>
          <w:rFonts w:ascii="Sylfaen" w:hAnsi="Sylfaen"/>
          <w:sz w:val="16"/>
        </w:rPr>
        <w:t xml:space="preserve">                                  адрес электронной</w:t>
      </w:r>
      <w:r w:rsidRPr="004A2C83">
        <w:rPr>
          <w:rFonts w:ascii="Sylfaen" w:hAnsi="Sylfaen"/>
          <w:sz w:val="16"/>
        </w:rPr>
        <w:tab/>
        <w:t>почты</w:t>
      </w:r>
    </w:p>
    <w:p w14:paraId="2F0C8313" w14:textId="77777777" w:rsidR="00751025" w:rsidRPr="004A2C83" w:rsidRDefault="00751025" w:rsidP="00751025">
      <w:pPr>
        <w:jc w:val="both"/>
        <w:rPr>
          <w:rFonts w:ascii="Sylfaen" w:hAnsi="Sylfaen"/>
        </w:rPr>
      </w:pPr>
    </w:p>
    <w:p w14:paraId="0E0D3F1B" w14:textId="77777777" w:rsidR="00751025" w:rsidRPr="004A2C83" w:rsidRDefault="00751025" w:rsidP="00751025">
      <w:pPr>
        <w:jc w:val="both"/>
        <w:rPr>
          <w:rFonts w:ascii="Sylfaen" w:hAnsi="Sylfaen"/>
        </w:rPr>
      </w:pPr>
      <w:r w:rsidRPr="004A2C83">
        <w:rPr>
          <w:rFonts w:ascii="Sylfaen" w:hAnsi="Sylfaen"/>
        </w:rPr>
        <w:t>Адрес деятельности              ------------------------------------------------------------</w:t>
      </w:r>
    </w:p>
    <w:p w14:paraId="2D3AB910" w14:textId="77777777" w:rsidR="00751025" w:rsidRPr="004A2C83" w:rsidRDefault="00751025" w:rsidP="00751025">
      <w:pPr>
        <w:jc w:val="both"/>
        <w:rPr>
          <w:rFonts w:ascii="Sylfaen" w:hAnsi="Sylfaen"/>
          <w:sz w:val="18"/>
          <w:szCs w:val="18"/>
        </w:rPr>
      </w:pPr>
      <w:r w:rsidRPr="004A2C83">
        <w:rPr>
          <w:rFonts w:ascii="Sylfaen" w:hAnsi="Sylfaen"/>
        </w:rPr>
        <w:t xml:space="preserve">                                                                      </w:t>
      </w:r>
      <w:r w:rsidRPr="004A2C83">
        <w:rPr>
          <w:rFonts w:ascii="Sylfaen" w:hAnsi="Sylfaen"/>
          <w:sz w:val="18"/>
          <w:szCs w:val="18"/>
        </w:rPr>
        <w:t>адрес деятельности</w:t>
      </w:r>
    </w:p>
    <w:p w14:paraId="40DA74E0" w14:textId="77777777" w:rsidR="00751025" w:rsidRPr="004A2C83" w:rsidRDefault="00751025" w:rsidP="00751025">
      <w:pPr>
        <w:jc w:val="both"/>
        <w:rPr>
          <w:rFonts w:ascii="Sylfaen" w:hAnsi="Sylfaen"/>
          <w:sz w:val="18"/>
          <w:szCs w:val="18"/>
        </w:rPr>
      </w:pPr>
    </w:p>
    <w:p w14:paraId="17C29BF4" w14:textId="77777777" w:rsidR="00751025" w:rsidRPr="004A2C83" w:rsidRDefault="00751025" w:rsidP="00751025">
      <w:pPr>
        <w:jc w:val="both"/>
        <w:rPr>
          <w:rFonts w:ascii="Sylfaen" w:hAnsi="Sylfaen"/>
        </w:rPr>
      </w:pPr>
      <w:r w:rsidRPr="004A2C83">
        <w:rPr>
          <w:rFonts w:ascii="Sylfaen" w:hAnsi="Sylfaen"/>
        </w:rPr>
        <w:t xml:space="preserve">Номер телефона                     ------------------------------------------------------------- </w:t>
      </w:r>
    </w:p>
    <w:p w14:paraId="1FE5ACAB" w14:textId="77777777" w:rsidR="00751025" w:rsidRPr="004A2C83" w:rsidRDefault="00751025" w:rsidP="00751025">
      <w:pPr>
        <w:tabs>
          <w:tab w:val="left" w:pos="7371"/>
        </w:tabs>
        <w:spacing w:after="160"/>
        <w:ind w:left="3544" w:firstLine="3"/>
        <w:jc w:val="both"/>
        <w:rPr>
          <w:rFonts w:ascii="Sylfaen" w:hAnsi="Sylfaen"/>
          <w:sz w:val="16"/>
        </w:rPr>
      </w:pPr>
      <w:r w:rsidRPr="004A2C83">
        <w:rPr>
          <w:rFonts w:ascii="Sylfaen" w:hAnsi="Sylfaen"/>
          <w:sz w:val="16"/>
        </w:rPr>
        <w:t xml:space="preserve">                                 Номер телефона</w:t>
      </w:r>
    </w:p>
    <w:p w14:paraId="491DEB78" w14:textId="77777777" w:rsidR="00751025" w:rsidRPr="004A2C83" w:rsidRDefault="00751025" w:rsidP="00751025">
      <w:pPr>
        <w:tabs>
          <w:tab w:val="left" w:pos="7371"/>
        </w:tabs>
        <w:spacing w:after="160"/>
        <w:ind w:left="3544" w:firstLine="3"/>
        <w:jc w:val="both"/>
        <w:rPr>
          <w:rFonts w:ascii="Sylfaen" w:hAnsi="Sylfaen"/>
          <w:sz w:val="16"/>
        </w:rPr>
      </w:pPr>
    </w:p>
    <w:p w14:paraId="1BDF4226" w14:textId="77777777" w:rsidR="00751025" w:rsidRPr="004A2C83" w:rsidRDefault="00751025" w:rsidP="00751025">
      <w:pPr>
        <w:widowControl w:val="0"/>
        <w:jc w:val="both"/>
        <w:rPr>
          <w:rFonts w:ascii="Sylfaen" w:hAnsi="Sylfaen"/>
        </w:rPr>
      </w:pPr>
      <w:r w:rsidRPr="004A2C83">
        <w:rPr>
          <w:rFonts w:ascii="Sylfaen" w:hAnsi="Sylfaen"/>
        </w:rPr>
        <w:t xml:space="preserve">Настоящим _________________________________объявляет и </w:t>
      </w:r>
      <w:proofErr w:type="spellStart"/>
      <w:proofErr w:type="gramStart"/>
      <w:r w:rsidRPr="004A2C83">
        <w:rPr>
          <w:rFonts w:ascii="Sylfaen" w:hAnsi="Sylfaen"/>
        </w:rPr>
        <w:t>подтверждает,что</w:t>
      </w:r>
      <w:proofErr w:type="spellEnd"/>
      <w:proofErr w:type="gramEnd"/>
      <w:r w:rsidRPr="004A2C83">
        <w:rPr>
          <w:rFonts w:ascii="Sylfaen" w:hAnsi="Sylfaen"/>
        </w:rPr>
        <w:t>:</w:t>
      </w:r>
    </w:p>
    <w:p w14:paraId="5EF96054" w14:textId="77777777" w:rsidR="00751025" w:rsidRPr="004A2C83" w:rsidRDefault="00751025" w:rsidP="00751025">
      <w:pPr>
        <w:widowControl w:val="0"/>
        <w:spacing w:after="120"/>
        <w:ind w:left="2835"/>
        <w:jc w:val="both"/>
        <w:rPr>
          <w:rFonts w:ascii="Sylfaen" w:hAnsi="Sylfaen"/>
          <w:sz w:val="16"/>
        </w:rPr>
      </w:pPr>
      <w:r w:rsidRPr="004A2C83">
        <w:rPr>
          <w:rFonts w:ascii="Sylfaen" w:hAnsi="Sylfaen"/>
          <w:sz w:val="16"/>
        </w:rPr>
        <w:t>наименование участника</w:t>
      </w:r>
    </w:p>
    <w:p w14:paraId="1FF15D05" w14:textId="77777777" w:rsidR="00751025" w:rsidRPr="004A2C83" w:rsidRDefault="00751025" w:rsidP="00751025">
      <w:pPr>
        <w:ind w:firstLine="709"/>
        <w:rPr>
          <w:rFonts w:ascii="Sylfaen" w:hAnsi="Sylfaen"/>
          <w:sz w:val="20"/>
          <w:lang w:val="es-ES"/>
        </w:rPr>
      </w:pPr>
      <w:r w:rsidRPr="004A2C83">
        <w:rPr>
          <w:rFonts w:ascii="Sylfaen" w:hAnsi="Sylfaen" w:cs="Arial"/>
          <w:sz w:val="20"/>
          <w:szCs w:val="20"/>
          <w:lang w:val="es-ES"/>
        </w:rPr>
        <w:t>1)</w:t>
      </w:r>
      <w:r w:rsidRPr="004A2C83">
        <w:rPr>
          <w:rFonts w:ascii="Sylfaen" w:hAnsi="Sylfaen"/>
          <w:sz w:val="20"/>
          <w:lang w:val="hy-AM"/>
        </w:rPr>
        <w:t xml:space="preserve">  </w:t>
      </w:r>
      <w:r w:rsidRPr="004A2C83">
        <w:rPr>
          <w:rFonts w:ascii="Sylfaen" w:hAnsi="Sylfaen"/>
          <w:sz w:val="20"/>
          <w:u w:val="single"/>
          <w:lang w:val="hy-AM"/>
        </w:rPr>
        <w:t xml:space="preserve">                                                </w:t>
      </w:r>
      <w:r w:rsidRPr="004A2C83">
        <w:rPr>
          <w:rFonts w:ascii="Sylfaen" w:hAnsi="Sylfaen"/>
          <w:sz w:val="20"/>
          <w:u w:val="single"/>
          <w:lang w:val="es-ES"/>
        </w:rPr>
        <w:t xml:space="preserve">                         </w:t>
      </w:r>
      <w:r w:rsidRPr="004A2C83">
        <w:rPr>
          <w:rFonts w:ascii="Sylfaen" w:hAnsi="Sylfaen"/>
          <w:sz w:val="20"/>
          <w:u w:val="single"/>
          <w:lang w:val="hy-AM"/>
        </w:rPr>
        <w:t xml:space="preserve">          </w:t>
      </w:r>
      <w:r w:rsidRPr="004A2C83">
        <w:rPr>
          <w:rFonts w:ascii="Sylfaen" w:hAnsi="Sylfaen"/>
          <w:sz w:val="20"/>
          <w:u w:val="single"/>
        </w:rPr>
        <w:t xml:space="preserve">и </w:t>
      </w:r>
      <w:r w:rsidRPr="004A2C83">
        <w:rPr>
          <w:rFonts w:ascii="Sylfaen" w:hAnsi="Sylfaen"/>
          <w:lang w:val="hy-AM"/>
        </w:rPr>
        <w:t>аффилированные</w:t>
      </w:r>
      <w:r w:rsidRPr="004A2C83">
        <w:rPr>
          <w:rFonts w:ascii="Sylfaen" w:hAnsi="Sylfaen"/>
        </w:rPr>
        <w:t xml:space="preserve"> с ним</w:t>
      </w:r>
      <w:r w:rsidRPr="004A2C83">
        <w:rPr>
          <w:rFonts w:ascii="Sylfaen" w:hAnsi="Sylfaen"/>
          <w:lang w:val="hy-AM"/>
        </w:rPr>
        <w:t xml:space="preserve"> </w:t>
      </w:r>
    </w:p>
    <w:p w14:paraId="098A4EE1" w14:textId="77777777" w:rsidR="00751025" w:rsidRPr="004A2C83" w:rsidRDefault="00751025" w:rsidP="00751025">
      <w:pPr>
        <w:widowControl w:val="0"/>
        <w:spacing w:after="120"/>
        <w:ind w:left="2835"/>
        <w:rPr>
          <w:rFonts w:ascii="Sylfaen" w:hAnsi="Sylfaen"/>
          <w:sz w:val="16"/>
        </w:rPr>
      </w:pPr>
      <w:r w:rsidRPr="004A2C83">
        <w:rPr>
          <w:rFonts w:ascii="Sylfaen" w:hAnsi="Sylfaen"/>
          <w:sz w:val="16"/>
        </w:rPr>
        <w:t>наименование участника</w:t>
      </w:r>
    </w:p>
    <w:p w14:paraId="1A00BAD9" w14:textId="77777777" w:rsidR="00751025" w:rsidRPr="004A2C83" w:rsidRDefault="00751025" w:rsidP="00751025">
      <w:pPr>
        <w:rPr>
          <w:rFonts w:ascii="Sylfaen" w:hAnsi="Sylfaen"/>
          <w:i/>
          <w:sz w:val="16"/>
          <w:vertAlign w:val="superscript"/>
          <w:lang w:val="es-ES"/>
        </w:rPr>
      </w:pPr>
    </w:p>
    <w:p w14:paraId="290CD7A6" w14:textId="7B806F5C" w:rsidR="00751025" w:rsidRPr="004A2C83" w:rsidRDefault="00751025" w:rsidP="00751025">
      <w:pPr>
        <w:rPr>
          <w:rFonts w:ascii="Sylfaen" w:hAnsi="Sylfaen" w:cs="Sylfaen"/>
          <w:sz w:val="20"/>
          <w:lang w:val="hy-AM"/>
        </w:rPr>
      </w:pPr>
      <w:r w:rsidRPr="004A2C83">
        <w:rPr>
          <w:rFonts w:ascii="Sylfaen" w:hAnsi="Sylfaen"/>
          <w:lang w:val="hy-AM"/>
        </w:rPr>
        <w:lastRenderedPageBreak/>
        <w:t>лица</w:t>
      </w:r>
      <w:r w:rsidRPr="004A2C83">
        <w:rPr>
          <w:rFonts w:ascii="Sylfaen" w:hAnsi="Sylfaen" w:cs="Arial"/>
          <w:sz w:val="20"/>
          <w:szCs w:val="20"/>
          <w:lang w:val="es-ES"/>
        </w:rPr>
        <w:t xml:space="preserve"> </w:t>
      </w:r>
      <w:r w:rsidRPr="004A2C83">
        <w:rPr>
          <w:rFonts w:ascii="Sylfaen" w:hAnsi="Sylfaen" w:cs="Arial"/>
          <w:sz w:val="20"/>
          <w:szCs w:val="20"/>
          <w:lang w:val="hy-AM"/>
        </w:rPr>
        <w:t xml:space="preserve"> </w:t>
      </w:r>
      <w:r w:rsidRPr="004A2C83">
        <w:rPr>
          <w:rFonts w:ascii="Sylfaen" w:hAnsi="Sylfaen"/>
          <w:lang w:val="hy-AM"/>
        </w:rPr>
        <w:t xml:space="preserve">удовлетворяют </w:t>
      </w:r>
      <w:r w:rsidRPr="004A2C83">
        <w:rPr>
          <w:rFonts w:ascii="Sylfaen" w:hAnsi="Sylfaen"/>
          <w:color w:val="000000" w:themeColor="text1"/>
          <w:spacing w:val="-4"/>
        </w:rPr>
        <w:t>требованиям</w:t>
      </w:r>
      <w:r w:rsidRPr="004A2C83">
        <w:rPr>
          <w:rFonts w:ascii="Sylfaen" w:hAnsi="Sylfaen"/>
          <w:color w:val="000000" w:themeColor="text1"/>
          <w:lang w:val="es-ES"/>
        </w:rPr>
        <w:t xml:space="preserve"> </w:t>
      </w:r>
      <w:r w:rsidRPr="004A2C83">
        <w:rPr>
          <w:rFonts w:ascii="Sylfaen" w:hAnsi="Sylfaen"/>
          <w:color w:val="000000" w:themeColor="text1"/>
          <w:spacing w:val="-4"/>
        </w:rPr>
        <w:t>права</w:t>
      </w:r>
      <w:r w:rsidRPr="004A2C83">
        <w:rPr>
          <w:rFonts w:ascii="Sylfaen" w:hAnsi="Sylfaen"/>
          <w:color w:val="000000" w:themeColor="text1"/>
          <w:spacing w:val="-4"/>
          <w:lang w:val="es-ES"/>
        </w:rPr>
        <w:t xml:space="preserve"> </w:t>
      </w:r>
      <w:r w:rsidRPr="004A2C83">
        <w:rPr>
          <w:rFonts w:ascii="Sylfaen" w:hAnsi="Sylfaen"/>
          <w:color w:val="000000" w:themeColor="text1"/>
          <w:spacing w:val="-4"/>
        </w:rPr>
        <w:t>участия</w:t>
      </w:r>
      <w:r w:rsidRPr="004A2C83">
        <w:rPr>
          <w:rFonts w:ascii="Sylfaen" w:hAnsi="Sylfaen"/>
          <w:color w:val="000000" w:themeColor="text1"/>
          <w:lang w:val="es-ES"/>
        </w:rPr>
        <w:t xml:space="preserve"> </w:t>
      </w:r>
      <w:r w:rsidRPr="004A2C83">
        <w:rPr>
          <w:rFonts w:ascii="Sylfaen" w:hAnsi="Sylfaen"/>
          <w:color w:val="000000" w:themeColor="text1"/>
          <w:spacing w:val="-4"/>
        </w:rPr>
        <w:t>установленным</w:t>
      </w:r>
      <w:r w:rsidRPr="004A2C83">
        <w:rPr>
          <w:rFonts w:ascii="Sylfaen" w:hAnsi="Sylfaen"/>
          <w:color w:val="000000" w:themeColor="text1"/>
          <w:spacing w:val="-4"/>
          <w:lang w:val="es-ES"/>
        </w:rPr>
        <w:t xml:space="preserve"> </w:t>
      </w:r>
      <w:r w:rsidRPr="004A2C83">
        <w:rPr>
          <w:rFonts w:ascii="Sylfaen" w:hAnsi="Sylfaen"/>
          <w:color w:val="000000" w:themeColor="text1"/>
          <w:spacing w:val="-4"/>
        </w:rPr>
        <w:t xml:space="preserve">приглашением на </w:t>
      </w:r>
      <w:proofErr w:type="spellStart"/>
      <w:r w:rsidR="0021604B">
        <w:rPr>
          <w:rFonts w:ascii="Sylfaen" w:hAnsi="Sylfaen"/>
          <w:spacing w:val="-4"/>
        </w:rPr>
        <w:t>на</w:t>
      </w:r>
      <w:proofErr w:type="spellEnd"/>
      <w:r w:rsidR="0021604B">
        <w:rPr>
          <w:rFonts w:ascii="Sylfaen" w:hAnsi="Sylfaen"/>
          <w:spacing w:val="-4"/>
        </w:rPr>
        <w:t xml:space="preserve"> запроса котировки</w:t>
      </w:r>
      <w:r w:rsidRPr="004A2C83">
        <w:rPr>
          <w:rFonts w:ascii="Sylfaen" w:hAnsi="Sylfaen"/>
          <w:color w:val="000000" w:themeColor="text1"/>
          <w:spacing w:val="-4"/>
          <w:lang w:val="es-ES"/>
        </w:rPr>
        <w:t xml:space="preserve"> </w:t>
      </w:r>
      <w:r w:rsidRPr="004A2C83">
        <w:rPr>
          <w:rFonts w:ascii="Sylfaen" w:hAnsi="Sylfaen"/>
          <w:color w:val="000000" w:themeColor="text1"/>
        </w:rPr>
        <w:t>под</w:t>
      </w:r>
      <w:r w:rsidRPr="004A2C83">
        <w:rPr>
          <w:rFonts w:ascii="Sylfaen" w:hAnsi="Sylfaen"/>
          <w:color w:val="000000" w:themeColor="text1"/>
          <w:lang w:val="es-ES"/>
        </w:rPr>
        <w:t xml:space="preserve"> </w:t>
      </w:r>
      <w:r w:rsidRPr="004A2C83">
        <w:rPr>
          <w:rFonts w:ascii="Sylfaen" w:hAnsi="Sylfaen"/>
          <w:color w:val="000000" w:themeColor="text1"/>
        </w:rPr>
        <w:t>кодом</w:t>
      </w:r>
      <w:r w:rsidRPr="004A2C83">
        <w:rPr>
          <w:rFonts w:ascii="Sylfaen" w:hAnsi="Sylfaen" w:cs="Arial"/>
          <w:sz w:val="20"/>
          <w:szCs w:val="20"/>
          <w:lang w:val="hy-AM"/>
        </w:rPr>
        <w:t xml:space="preserve"> </w:t>
      </w:r>
      <w:r w:rsidRPr="004A2C83">
        <w:rPr>
          <w:rFonts w:ascii="Sylfaen" w:hAnsi="Sylfaen"/>
        </w:rPr>
        <w:t>"</w:t>
      </w:r>
      <w:r w:rsidR="00662867">
        <w:rPr>
          <w:rFonts w:ascii="Sylfaen" w:hAnsi="Sylfaen"/>
          <w:b/>
          <w:bCs/>
          <w:sz w:val="20"/>
          <w:szCs w:val="20"/>
        </w:rPr>
        <w:t>(</w:t>
      </w:r>
      <w:r w:rsidR="006B6567">
        <w:rPr>
          <w:rFonts w:ascii="Sylfaen" w:hAnsi="Sylfaen"/>
          <w:b/>
          <w:bCs/>
          <w:sz w:val="20"/>
          <w:szCs w:val="20"/>
        </w:rPr>
        <w:t>GAVTO-GHAPDZB-24/013</w:t>
      </w:r>
      <w:r w:rsidR="00662867">
        <w:rPr>
          <w:rFonts w:ascii="Sylfaen" w:hAnsi="Sylfaen"/>
          <w:b/>
          <w:bCs/>
          <w:sz w:val="20"/>
          <w:szCs w:val="20"/>
        </w:rPr>
        <w:t xml:space="preserve">)( </w:t>
      </w:r>
      <w:r w:rsidR="006B6567">
        <w:rPr>
          <w:rFonts w:ascii="Sylfaen" w:hAnsi="Sylfaen"/>
          <w:b/>
          <w:bCs/>
          <w:sz w:val="20"/>
          <w:szCs w:val="20"/>
        </w:rPr>
        <w:t>ԳԱՎՏՈ-ԳՀԱՊՁԲ-24/013</w:t>
      </w:r>
      <w:r w:rsidR="00662867">
        <w:rPr>
          <w:rFonts w:ascii="Sylfaen" w:hAnsi="Sylfaen"/>
          <w:b/>
          <w:bCs/>
          <w:sz w:val="20"/>
          <w:szCs w:val="20"/>
        </w:rPr>
        <w:t>)</w:t>
      </w:r>
      <w:r w:rsidRPr="004A2C83">
        <w:rPr>
          <w:rFonts w:ascii="Sylfaen" w:hAnsi="Sylfaen"/>
        </w:rPr>
        <w:t>"*</w:t>
      </w:r>
      <w:r w:rsidRPr="004A2C83">
        <w:rPr>
          <w:rFonts w:ascii="Sylfaen" w:hAnsi="Sylfaen"/>
          <w:color w:val="000000" w:themeColor="text1"/>
        </w:rPr>
        <w:t>и</w:t>
      </w:r>
      <w:r w:rsidRPr="004A2C83">
        <w:rPr>
          <w:rFonts w:ascii="Sylfaen" w:hAnsi="Sylfaen"/>
          <w:sz w:val="20"/>
          <w:u w:val="single"/>
          <w:lang w:val="hy-AM"/>
        </w:rPr>
        <w:t xml:space="preserve">  </w:t>
      </w:r>
      <w:r w:rsidRPr="004A2C83">
        <w:rPr>
          <w:rFonts w:ascii="Sylfaen" w:hAnsi="Sylfaen"/>
          <w:sz w:val="20"/>
          <w:u w:val="single"/>
        </w:rPr>
        <w:t>----------------------------------------</w:t>
      </w:r>
      <w:r w:rsidRPr="004A2C83">
        <w:rPr>
          <w:rFonts w:ascii="Sylfaen" w:hAnsi="Sylfaen"/>
          <w:sz w:val="20"/>
          <w:u w:val="single"/>
          <w:lang w:val="hy-AM"/>
        </w:rPr>
        <w:t xml:space="preserve">                                        </w:t>
      </w:r>
      <w:r w:rsidRPr="004A2C83">
        <w:rPr>
          <w:rFonts w:ascii="Sylfaen" w:hAnsi="Sylfaen"/>
          <w:sz w:val="20"/>
          <w:u w:val="single"/>
          <w:lang w:val="es-ES"/>
        </w:rPr>
        <w:t xml:space="preserve">                         </w:t>
      </w:r>
      <w:r w:rsidRPr="004A2C83">
        <w:rPr>
          <w:rFonts w:ascii="Sylfaen" w:hAnsi="Sylfaen"/>
          <w:sz w:val="20"/>
          <w:u w:val="single"/>
          <w:lang w:val="hy-AM"/>
        </w:rPr>
        <w:t xml:space="preserve">          </w:t>
      </w:r>
      <w:r w:rsidRPr="004A2C83">
        <w:rPr>
          <w:rFonts w:ascii="Sylfaen" w:hAnsi="Sylfaen" w:cs="Sylfaen"/>
          <w:sz w:val="20"/>
          <w:lang w:val="hy-AM"/>
        </w:rPr>
        <w:t xml:space="preserve"> </w:t>
      </w:r>
    </w:p>
    <w:p w14:paraId="6CB9B359" w14:textId="77777777" w:rsidR="00751025" w:rsidRPr="004A2C83" w:rsidRDefault="00751025" w:rsidP="00751025">
      <w:pPr>
        <w:tabs>
          <w:tab w:val="left" w:pos="6450"/>
        </w:tabs>
        <w:rPr>
          <w:rFonts w:ascii="Sylfaen" w:hAnsi="Sylfaen"/>
          <w:sz w:val="16"/>
        </w:rPr>
      </w:pPr>
      <w:r w:rsidRPr="004A2C83">
        <w:rPr>
          <w:rFonts w:ascii="Sylfaen" w:hAnsi="Sylfaen" w:cs="Sylfaen"/>
          <w:sz w:val="20"/>
          <w:lang w:val="es-ES"/>
        </w:rPr>
        <w:t xml:space="preserve">                                                         </w:t>
      </w:r>
      <w:r w:rsidRPr="004A2C83">
        <w:rPr>
          <w:rFonts w:ascii="Sylfaen" w:hAnsi="Sylfaen" w:cs="Sylfaen"/>
          <w:sz w:val="20"/>
        </w:rPr>
        <w:t xml:space="preserve">       </w:t>
      </w:r>
      <w:r w:rsidRPr="004A2C83">
        <w:rPr>
          <w:rFonts w:ascii="Sylfaen" w:hAnsi="Sylfaen" w:cs="Sylfaen"/>
          <w:sz w:val="20"/>
          <w:lang w:val="es-ES"/>
        </w:rPr>
        <w:t xml:space="preserve"> </w:t>
      </w:r>
      <w:r w:rsidRPr="004A2C83">
        <w:rPr>
          <w:rFonts w:ascii="Sylfaen" w:hAnsi="Sylfaen" w:cs="Sylfaen"/>
          <w:sz w:val="20"/>
        </w:rPr>
        <w:t xml:space="preserve">                                        </w:t>
      </w:r>
      <w:r w:rsidRPr="004A2C83">
        <w:rPr>
          <w:rFonts w:ascii="Sylfaen" w:hAnsi="Sylfaen"/>
          <w:sz w:val="16"/>
        </w:rPr>
        <w:t>наименование участника</w:t>
      </w:r>
    </w:p>
    <w:p w14:paraId="2B225871" w14:textId="77777777" w:rsidR="00751025" w:rsidRPr="004A2C83" w:rsidRDefault="00751025" w:rsidP="00751025">
      <w:pPr>
        <w:widowControl w:val="0"/>
        <w:spacing w:after="160"/>
        <w:ind w:left="568"/>
        <w:jc w:val="both"/>
        <w:rPr>
          <w:rFonts w:ascii="Sylfaen" w:hAnsi="Sylfaen" w:cs="Arial"/>
        </w:rPr>
      </w:pPr>
      <w:r w:rsidRPr="004A2C83">
        <w:rPr>
          <w:rFonts w:ascii="Sylfaen" w:hAnsi="Sylfaen"/>
          <w:color w:val="000000" w:themeColor="text1"/>
        </w:rPr>
        <w:t xml:space="preserve">обязуется в случае признания отобранным участником в порядке и сроки, установленные </w:t>
      </w:r>
      <w:proofErr w:type="gramStart"/>
      <w:r w:rsidRPr="004A2C83">
        <w:rPr>
          <w:rFonts w:ascii="Sylfaen" w:hAnsi="Sylfaen"/>
          <w:color w:val="000000" w:themeColor="text1"/>
        </w:rPr>
        <w:t>приглашением  представить</w:t>
      </w:r>
      <w:proofErr w:type="gramEnd"/>
      <w:r w:rsidRPr="004A2C83">
        <w:rPr>
          <w:rFonts w:ascii="Sylfaen" w:hAnsi="Sylfaen"/>
          <w:color w:val="000000" w:themeColor="text1"/>
        </w:rPr>
        <w:t xml:space="preserve"> обеспечение квалификации</w:t>
      </w:r>
      <w:r w:rsidRPr="004A2C83" w:rsidDel="009E1F0A">
        <w:rPr>
          <w:rFonts w:ascii="Sylfaen" w:hAnsi="Sylfaen"/>
        </w:rPr>
        <w:t xml:space="preserve"> </w:t>
      </w:r>
      <w:r w:rsidRPr="004A2C83">
        <w:rPr>
          <w:rFonts w:ascii="Sylfaen" w:hAnsi="Sylfaen"/>
          <w:vertAlign w:val="superscript"/>
        </w:rPr>
        <w:t>16</w:t>
      </w:r>
      <w:r w:rsidRPr="004A2C83">
        <w:rPr>
          <w:rFonts w:ascii="Sylfaen" w:hAnsi="Sylfaen"/>
        </w:rPr>
        <w:t>,</w:t>
      </w:r>
    </w:p>
    <w:p w14:paraId="5FA7AB4F" w14:textId="052FFDF4" w:rsidR="00751025" w:rsidRPr="004A2C83" w:rsidRDefault="00751025" w:rsidP="00751025">
      <w:pPr>
        <w:pStyle w:val="aff3"/>
        <w:widowControl w:val="0"/>
        <w:numPr>
          <w:ilvl w:val="0"/>
          <w:numId w:val="32"/>
        </w:numPr>
        <w:tabs>
          <w:tab w:val="left" w:pos="567"/>
        </w:tabs>
        <w:spacing w:after="160"/>
        <w:jc w:val="both"/>
        <w:rPr>
          <w:rFonts w:ascii="Sylfaen" w:hAnsi="Sylfaen" w:cs="Arial"/>
        </w:rPr>
      </w:pPr>
      <w:r w:rsidRPr="004A2C83">
        <w:rPr>
          <w:rFonts w:ascii="Sylfaen" w:hAnsi="Sylfaen"/>
        </w:rPr>
        <w:t>в рамках участия в открытом конкурсе под кодом "</w:t>
      </w:r>
      <w:r w:rsidR="00662867">
        <w:rPr>
          <w:rFonts w:ascii="Sylfaen" w:hAnsi="Sylfaen"/>
          <w:b/>
          <w:bCs/>
          <w:sz w:val="20"/>
          <w:szCs w:val="20"/>
        </w:rPr>
        <w:t>(</w:t>
      </w:r>
      <w:r w:rsidR="006B6567">
        <w:rPr>
          <w:rFonts w:ascii="Sylfaen" w:hAnsi="Sylfaen"/>
          <w:b/>
          <w:bCs/>
          <w:sz w:val="20"/>
          <w:szCs w:val="20"/>
        </w:rPr>
        <w:t>GAVTO-GHAPDZB-24/</w:t>
      </w:r>
      <w:proofErr w:type="gramStart"/>
      <w:r w:rsidR="006B6567">
        <w:rPr>
          <w:rFonts w:ascii="Sylfaen" w:hAnsi="Sylfaen"/>
          <w:b/>
          <w:bCs/>
          <w:sz w:val="20"/>
          <w:szCs w:val="20"/>
        </w:rPr>
        <w:t>013</w:t>
      </w:r>
      <w:r w:rsidR="00662867">
        <w:rPr>
          <w:rFonts w:ascii="Sylfaen" w:hAnsi="Sylfaen"/>
          <w:b/>
          <w:bCs/>
          <w:sz w:val="20"/>
          <w:szCs w:val="20"/>
        </w:rPr>
        <w:t>)(</w:t>
      </w:r>
      <w:proofErr w:type="gramEnd"/>
      <w:r w:rsidR="00662867">
        <w:rPr>
          <w:rFonts w:ascii="Sylfaen" w:hAnsi="Sylfaen"/>
          <w:b/>
          <w:bCs/>
          <w:sz w:val="20"/>
          <w:szCs w:val="20"/>
        </w:rPr>
        <w:t xml:space="preserve"> </w:t>
      </w:r>
      <w:r w:rsidR="006B6567">
        <w:rPr>
          <w:rFonts w:ascii="Sylfaen" w:hAnsi="Sylfaen"/>
          <w:b/>
          <w:bCs/>
          <w:sz w:val="20"/>
          <w:szCs w:val="20"/>
        </w:rPr>
        <w:t>ԳԱՎՏՈ-ԳՀԱՊՁԲ-24/013</w:t>
      </w:r>
      <w:r w:rsidR="00662867">
        <w:rPr>
          <w:rFonts w:ascii="Sylfaen" w:hAnsi="Sylfaen"/>
          <w:b/>
          <w:bCs/>
          <w:sz w:val="20"/>
          <w:szCs w:val="20"/>
        </w:rPr>
        <w:t>)</w:t>
      </w:r>
      <w:r w:rsidRPr="004A2C83">
        <w:rPr>
          <w:rFonts w:ascii="Sylfaen" w:hAnsi="Sylfaen"/>
        </w:rPr>
        <w:t>"*</w:t>
      </w:r>
    </w:p>
    <w:p w14:paraId="3E63E1BF" w14:textId="77777777" w:rsidR="00751025" w:rsidRPr="004A2C83" w:rsidRDefault="00751025" w:rsidP="00751025">
      <w:pPr>
        <w:pStyle w:val="aff3"/>
        <w:widowControl w:val="0"/>
        <w:numPr>
          <w:ilvl w:val="0"/>
          <w:numId w:val="21"/>
        </w:numPr>
        <w:tabs>
          <w:tab w:val="left" w:pos="567"/>
        </w:tabs>
        <w:spacing w:after="160"/>
        <w:jc w:val="both"/>
        <w:rPr>
          <w:rFonts w:ascii="Sylfaen" w:hAnsi="Sylfaen"/>
        </w:rPr>
      </w:pPr>
      <w:r w:rsidRPr="004A2C83">
        <w:rPr>
          <w:rFonts w:ascii="Sylfaen" w:hAnsi="Sylfaen"/>
        </w:rPr>
        <w:t xml:space="preserve">не допускал и (или) не допустит </w:t>
      </w:r>
      <w:r w:rsidRPr="004A2C83">
        <w:rPr>
          <w:rFonts w:ascii="Sylfaen" w:hAnsi="Sylfaen"/>
          <w:lang w:val="hy-AM"/>
        </w:rPr>
        <w:t>недобросовестн</w:t>
      </w:r>
      <w:r w:rsidRPr="004A2C83">
        <w:rPr>
          <w:rFonts w:ascii="Sylfaen" w:hAnsi="Sylfaen"/>
        </w:rPr>
        <w:t>ой</w:t>
      </w:r>
      <w:r w:rsidRPr="004A2C83">
        <w:rPr>
          <w:rFonts w:ascii="Sylfaen" w:hAnsi="Sylfaen"/>
          <w:lang w:val="hy-AM"/>
        </w:rPr>
        <w:t xml:space="preserve"> конкуренци</w:t>
      </w:r>
      <w:r w:rsidRPr="004A2C83">
        <w:rPr>
          <w:rFonts w:ascii="Sylfaen" w:hAnsi="Sylfaen"/>
        </w:rPr>
        <w:t xml:space="preserve">и, злоупотребления доминирующим положением и </w:t>
      </w:r>
      <w:proofErr w:type="spellStart"/>
      <w:r w:rsidRPr="004A2C83">
        <w:rPr>
          <w:rFonts w:ascii="Sylfaen" w:hAnsi="Sylfaen"/>
        </w:rPr>
        <w:t>антиконкурентного</w:t>
      </w:r>
      <w:proofErr w:type="spellEnd"/>
      <w:r w:rsidRPr="004A2C83">
        <w:rPr>
          <w:rFonts w:ascii="Sylfaen" w:hAnsi="Sylfaen"/>
        </w:rPr>
        <w:t xml:space="preserve"> соглашения,</w:t>
      </w:r>
    </w:p>
    <w:p w14:paraId="18D83362" w14:textId="74201039" w:rsidR="00751025" w:rsidRPr="004A2C83" w:rsidRDefault="00751025" w:rsidP="00751025">
      <w:pPr>
        <w:pStyle w:val="aff3"/>
        <w:widowControl w:val="0"/>
        <w:numPr>
          <w:ilvl w:val="0"/>
          <w:numId w:val="21"/>
        </w:numPr>
        <w:tabs>
          <w:tab w:val="left" w:pos="567"/>
        </w:tabs>
        <w:spacing w:after="160"/>
        <w:jc w:val="both"/>
        <w:rPr>
          <w:rFonts w:ascii="Sylfaen" w:hAnsi="Sylfaen"/>
          <w:spacing w:val="-6"/>
        </w:rPr>
      </w:pPr>
      <w:r w:rsidRPr="004A2C83">
        <w:rPr>
          <w:rFonts w:ascii="Sylfaen" w:hAnsi="Sylfaen"/>
          <w:spacing w:val="-6"/>
        </w:rPr>
        <w:t xml:space="preserve">отсутствует случай установленного приглашением </w:t>
      </w:r>
      <w:proofErr w:type="gramStart"/>
      <w:r w:rsidR="0021604B">
        <w:rPr>
          <w:rFonts w:ascii="Sylfaen" w:hAnsi="Sylfaen"/>
          <w:spacing w:val="-6"/>
        </w:rPr>
        <w:t>на запроса</w:t>
      </w:r>
      <w:proofErr w:type="gramEnd"/>
      <w:r w:rsidR="0021604B">
        <w:rPr>
          <w:rFonts w:ascii="Sylfaen" w:hAnsi="Sylfaen"/>
          <w:spacing w:val="-6"/>
        </w:rPr>
        <w:t xml:space="preserve"> котировки</w:t>
      </w:r>
      <w:r w:rsidRPr="004A2C83">
        <w:rPr>
          <w:rFonts w:ascii="Sylfaen" w:hAnsi="Sylfaen"/>
        </w:rPr>
        <w:t xml:space="preserve"> случая     одновременного </w:t>
      </w:r>
    </w:p>
    <w:p w14:paraId="3937E5A8" w14:textId="77777777" w:rsidR="00751025" w:rsidRPr="004A2C83" w:rsidRDefault="00751025" w:rsidP="00751025">
      <w:pPr>
        <w:pStyle w:val="a3"/>
        <w:widowControl w:val="0"/>
        <w:spacing w:line="240" w:lineRule="auto"/>
        <w:ind w:firstLine="0"/>
        <w:jc w:val="left"/>
        <w:rPr>
          <w:rFonts w:ascii="Sylfaen" w:hAnsi="Sylfaen"/>
          <w:i w:val="0"/>
          <w:sz w:val="24"/>
        </w:rPr>
      </w:pPr>
      <w:r w:rsidRPr="004A2C83">
        <w:rPr>
          <w:rFonts w:ascii="Sylfaen" w:hAnsi="Sylfaen"/>
          <w:i w:val="0"/>
          <w:sz w:val="24"/>
        </w:rPr>
        <w:t>участия взаимосвязанных с ________________ лиц и (или) учрежденных__________</w:t>
      </w:r>
    </w:p>
    <w:p w14:paraId="30723A92" w14:textId="77777777" w:rsidR="00751025" w:rsidRPr="004A2C83" w:rsidRDefault="00751025" w:rsidP="00751025">
      <w:pPr>
        <w:widowControl w:val="0"/>
        <w:tabs>
          <w:tab w:val="left" w:pos="7938"/>
        </w:tabs>
        <w:ind w:left="3119"/>
        <w:jc w:val="both"/>
        <w:rPr>
          <w:rFonts w:ascii="Sylfaen" w:hAnsi="Sylfaen"/>
          <w:sz w:val="16"/>
        </w:rPr>
      </w:pPr>
      <w:r w:rsidRPr="004A2C83">
        <w:rPr>
          <w:rFonts w:ascii="Sylfaen" w:hAnsi="Sylfaen"/>
          <w:sz w:val="16"/>
        </w:rPr>
        <w:t>наименование участника</w:t>
      </w:r>
      <w:r w:rsidRPr="004A2C83">
        <w:rPr>
          <w:rFonts w:ascii="Sylfaen" w:hAnsi="Sylfaen"/>
          <w:sz w:val="16"/>
        </w:rPr>
        <w:tab/>
        <w:t>наименование</w:t>
      </w:r>
    </w:p>
    <w:p w14:paraId="293DB308" w14:textId="77777777" w:rsidR="00751025" w:rsidRPr="004A2C83" w:rsidRDefault="00751025" w:rsidP="00751025">
      <w:pPr>
        <w:widowControl w:val="0"/>
        <w:tabs>
          <w:tab w:val="left" w:pos="7938"/>
        </w:tabs>
        <w:spacing w:after="160"/>
        <w:ind w:left="8080"/>
        <w:jc w:val="both"/>
        <w:rPr>
          <w:rFonts w:ascii="Sylfaen" w:hAnsi="Sylfaen" w:cs="Arial"/>
          <w:sz w:val="16"/>
        </w:rPr>
      </w:pPr>
      <w:r w:rsidRPr="004A2C83">
        <w:rPr>
          <w:rFonts w:ascii="Sylfaen" w:hAnsi="Sylfaen"/>
          <w:sz w:val="16"/>
        </w:rPr>
        <w:t>участника</w:t>
      </w:r>
    </w:p>
    <w:p w14:paraId="3F09F207" w14:textId="77777777" w:rsidR="00751025" w:rsidRPr="004A2C83" w:rsidRDefault="00751025" w:rsidP="00751025">
      <w:pPr>
        <w:widowControl w:val="0"/>
        <w:jc w:val="both"/>
        <w:rPr>
          <w:rFonts w:ascii="Sylfaen" w:hAnsi="Sylfaen"/>
          <w:u w:val="single"/>
        </w:rPr>
      </w:pPr>
      <w:r w:rsidRPr="004A2C83">
        <w:rPr>
          <w:rFonts w:ascii="Sylfaen" w:hAnsi="Sylfaen"/>
        </w:rPr>
        <w:t>организаций, либо организаций, имеющих принадлежащую ____________________</w:t>
      </w:r>
    </w:p>
    <w:p w14:paraId="7B96D240" w14:textId="77777777" w:rsidR="00751025" w:rsidRPr="004A2C83" w:rsidRDefault="00751025" w:rsidP="00751025">
      <w:pPr>
        <w:widowControl w:val="0"/>
        <w:spacing w:after="160"/>
        <w:ind w:left="7088"/>
        <w:jc w:val="both"/>
        <w:rPr>
          <w:rFonts w:ascii="Sylfaen" w:hAnsi="Sylfaen"/>
        </w:rPr>
      </w:pPr>
      <w:r w:rsidRPr="004A2C83">
        <w:rPr>
          <w:rFonts w:ascii="Sylfaen" w:hAnsi="Sylfaen"/>
          <w:vertAlign w:val="superscript"/>
        </w:rPr>
        <w:t>наименование участника</w:t>
      </w:r>
    </w:p>
    <w:p w14:paraId="640CEE0A" w14:textId="77777777" w:rsidR="00751025" w:rsidRPr="004A2C83" w:rsidRDefault="00751025" w:rsidP="00751025">
      <w:pPr>
        <w:widowControl w:val="0"/>
        <w:spacing w:after="160"/>
        <w:jc w:val="both"/>
        <w:rPr>
          <w:rFonts w:ascii="Sylfaen" w:hAnsi="Sylfaen"/>
        </w:rPr>
      </w:pPr>
      <w:r w:rsidRPr="004A2C83">
        <w:rPr>
          <w:rFonts w:ascii="Sylfaen" w:hAnsi="Sylfaen"/>
        </w:rPr>
        <w:t>долю (пай) в размере более пятидесяти процентов.</w:t>
      </w:r>
    </w:p>
    <w:p w14:paraId="5F14DB29" w14:textId="77777777" w:rsidR="00751025" w:rsidRPr="004A2C83" w:rsidRDefault="00751025" w:rsidP="00751025">
      <w:pPr>
        <w:widowControl w:val="0"/>
        <w:spacing w:after="160"/>
        <w:contextualSpacing/>
        <w:jc w:val="both"/>
        <w:rPr>
          <w:rFonts w:ascii="Sylfaen" w:hAnsi="Sylfaen"/>
        </w:rPr>
      </w:pPr>
      <w:proofErr w:type="gramStart"/>
      <w:r w:rsidRPr="004A2C83">
        <w:rPr>
          <w:rFonts w:ascii="Sylfaen" w:hAnsi="Sylfaen"/>
        </w:rPr>
        <w:t>Ниже  ----------------------------------------</w:t>
      </w:r>
      <w:proofErr w:type="gramEnd"/>
      <w:r w:rsidRPr="004A2C83">
        <w:rPr>
          <w:rFonts w:ascii="Sylfaen" w:hAnsi="Sylfaen"/>
        </w:rPr>
        <w:t xml:space="preserve"> представляет ссылку на сайт, содержащий</w:t>
      </w:r>
    </w:p>
    <w:p w14:paraId="3E289274" w14:textId="77777777" w:rsidR="00751025" w:rsidRPr="004A2C83" w:rsidRDefault="00751025" w:rsidP="00751025">
      <w:pPr>
        <w:widowControl w:val="0"/>
        <w:spacing w:after="160"/>
        <w:ind w:left="1276"/>
        <w:contextualSpacing/>
        <w:jc w:val="both"/>
        <w:rPr>
          <w:rFonts w:ascii="Sylfaen" w:hAnsi="Sylfaen"/>
        </w:rPr>
      </w:pPr>
      <w:r w:rsidRPr="004A2C83">
        <w:rPr>
          <w:rFonts w:ascii="Sylfaen" w:hAnsi="Sylfaen"/>
          <w:vertAlign w:val="superscript"/>
        </w:rPr>
        <w:t>наименование участника</w:t>
      </w:r>
    </w:p>
    <w:p w14:paraId="35874ED2" w14:textId="77777777" w:rsidR="00751025" w:rsidRPr="004A2C83" w:rsidRDefault="00751025" w:rsidP="00751025">
      <w:pPr>
        <w:widowControl w:val="0"/>
        <w:spacing w:after="160"/>
        <w:jc w:val="both"/>
        <w:rPr>
          <w:rFonts w:ascii="Sylfaen" w:hAnsi="Sylfaen"/>
        </w:rPr>
      </w:pPr>
      <w:r w:rsidRPr="004A2C83">
        <w:rPr>
          <w:rFonts w:ascii="Sylfaen" w:hAnsi="Sylfaen"/>
        </w:rPr>
        <w:t xml:space="preserve">информацию о реальных бенефициарах </w:t>
      </w:r>
      <w:proofErr w:type="gramStart"/>
      <w:r w:rsidRPr="004A2C83">
        <w:rPr>
          <w:rFonts w:ascii="Sylfaen" w:hAnsi="Sylfaen"/>
        </w:rPr>
        <w:t xml:space="preserve">---------------------------------------------------- </w:t>
      </w:r>
      <w:r w:rsidRPr="004A2C83">
        <w:rPr>
          <w:rStyle w:val="af6"/>
          <w:rFonts w:ascii="Sylfaen" w:hAnsi="Sylfaen"/>
          <w:sz w:val="28"/>
          <w:szCs w:val="28"/>
        </w:rPr>
        <w:footnoteReference w:customMarkFollows="1" w:id="13"/>
        <w:t>**</w:t>
      </w:r>
      <w:r w:rsidRPr="004A2C83">
        <w:rPr>
          <w:rFonts w:ascii="Sylfaen" w:hAnsi="Sylfaen"/>
          <w:sz w:val="28"/>
          <w:szCs w:val="28"/>
        </w:rPr>
        <w:t>.</w:t>
      </w:r>
      <w:proofErr w:type="gramEnd"/>
      <w:r w:rsidRPr="004A2C83">
        <w:rPr>
          <w:rFonts w:ascii="Sylfaen" w:hAnsi="Sylfaen"/>
        </w:rPr>
        <w:t xml:space="preserve"> </w:t>
      </w:r>
      <w:r w:rsidRPr="004A2C83">
        <w:rPr>
          <w:rFonts w:ascii="Sylfaen" w:hAnsi="Sylfaen"/>
        </w:rPr>
        <w:br w:type="page"/>
      </w:r>
    </w:p>
    <w:p w14:paraId="22E7B099" w14:textId="77777777" w:rsidR="00751025" w:rsidRPr="004A2C83" w:rsidRDefault="00751025" w:rsidP="00751025">
      <w:pPr>
        <w:rPr>
          <w:rFonts w:ascii="Sylfaen" w:hAnsi="Sylfaen"/>
        </w:rPr>
      </w:pPr>
    </w:p>
    <w:p w14:paraId="2D6E9D0C" w14:textId="77777777" w:rsidR="00751025" w:rsidRPr="004A2C83" w:rsidRDefault="00751025" w:rsidP="00751025">
      <w:pPr>
        <w:jc w:val="both"/>
        <w:rPr>
          <w:rFonts w:ascii="Sylfaen" w:hAnsi="Sylfaen"/>
        </w:rPr>
      </w:pPr>
      <w:r w:rsidRPr="004A2C83">
        <w:rPr>
          <w:rFonts w:ascii="Sylfaen" w:hAnsi="Sylfaen"/>
        </w:rPr>
        <w:t xml:space="preserve"> </w:t>
      </w:r>
    </w:p>
    <w:p w14:paraId="078BA96F" w14:textId="77777777" w:rsidR="00751025" w:rsidRPr="004A2C83" w:rsidRDefault="00751025" w:rsidP="00751025">
      <w:pPr>
        <w:jc w:val="both"/>
        <w:rPr>
          <w:rFonts w:ascii="Sylfaen" w:hAnsi="Sylfaen"/>
        </w:rPr>
      </w:pPr>
      <w:proofErr w:type="gramStart"/>
      <w:r w:rsidRPr="004A2C83">
        <w:rPr>
          <w:rFonts w:ascii="Sylfaen" w:hAnsi="Sylfaen"/>
        </w:rPr>
        <w:t>Прилагается  полное</w:t>
      </w:r>
      <w:proofErr w:type="gramEnd"/>
      <w:r w:rsidRPr="004A2C83">
        <w:rPr>
          <w:rFonts w:ascii="Sylfaen" w:hAnsi="Sylfaen"/>
        </w:rPr>
        <w:t xml:space="preserve"> описание предлагаемого   ----------------------------     товара, </w:t>
      </w:r>
    </w:p>
    <w:p w14:paraId="13EFB329" w14:textId="77777777" w:rsidR="00751025" w:rsidRPr="004A2C83" w:rsidRDefault="00751025" w:rsidP="00751025">
      <w:pPr>
        <w:jc w:val="both"/>
        <w:rPr>
          <w:rFonts w:ascii="Sylfaen" w:hAnsi="Sylfaen"/>
        </w:rPr>
      </w:pPr>
      <w:r w:rsidRPr="004A2C83">
        <w:rPr>
          <w:rFonts w:ascii="Sylfaen" w:hAnsi="Sylfaen"/>
          <w:sz w:val="16"/>
        </w:rPr>
        <w:t xml:space="preserve">                                                                                                             наименование участника</w:t>
      </w:r>
    </w:p>
    <w:p w14:paraId="6DB8E955" w14:textId="77777777" w:rsidR="00751025" w:rsidRPr="004A2C83" w:rsidRDefault="00751025" w:rsidP="00751025">
      <w:pPr>
        <w:jc w:val="both"/>
        <w:rPr>
          <w:rFonts w:ascii="Sylfaen" w:hAnsi="Sylfaen"/>
          <w:sz w:val="16"/>
          <w:lang w:val="hy-AM"/>
        </w:rPr>
      </w:pPr>
      <w:r w:rsidRPr="004A2C83">
        <w:rPr>
          <w:rFonts w:ascii="Sylfaen" w:hAnsi="Sylfaen"/>
        </w:rPr>
        <w:t xml:space="preserve">согласно Приложению 1.1.   </w:t>
      </w:r>
      <w:r w:rsidRPr="004A2C83">
        <w:rPr>
          <w:rFonts w:ascii="Sylfaen" w:hAnsi="Sylfaen"/>
          <w:sz w:val="16"/>
        </w:rPr>
        <w:t xml:space="preserve">                                                                                                                        </w:t>
      </w:r>
    </w:p>
    <w:p w14:paraId="69DC5FFB" w14:textId="77777777" w:rsidR="00751025" w:rsidRPr="004A2C83" w:rsidRDefault="00751025" w:rsidP="00751025">
      <w:pPr>
        <w:tabs>
          <w:tab w:val="left" w:pos="7371"/>
        </w:tabs>
        <w:spacing w:after="160"/>
        <w:ind w:left="3544" w:firstLine="3"/>
        <w:jc w:val="both"/>
        <w:rPr>
          <w:rFonts w:ascii="Sylfaen" w:hAnsi="Sylfaen"/>
          <w:sz w:val="16"/>
          <w:lang w:val="hy-AM"/>
        </w:rPr>
      </w:pPr>
    </w:p>
    <w:p w14:paraId="465B14FF" w14:textId="77777777" w:rsidR="00751025" w:rsidRPr="004A2C83" w:rsidRDefault="00751025" w:rsidP="00751025">
      <w:pPr>
        <w:tabs>
          <w:tab w:val="left" w:pos="7371"/>
        </w:tabs>
        <w:spacing w:after="160"/>
        <w:ind w:left="3544" w:firstLine="3"/>
        <w:jc w:val="both"/>
        <w:rPr>
          <w:rFonts w:ascii="Sylfaen" w:hAnsi="Sylfaen"/>
          <w:sz w:val="16"/>
          <w:lang w:val="hy-AM"/>
        </w:rPr>
      </w:pPr>
    </w:p>
    <w:p w14:paraId="2F415B4C" w14:textId="77777777" w:rsidR="00751025" w:rsidRPr="004A2C83" w:rsidRDefault="00751025" w:rsidP="00751025">
      <w:pPr>
        <w:tabs>
          <w:tab w:val="left" w:pos="7371"/>
        </w:tabs>
        <w:spacing w:after="160"/>
        <w:ind w:left="3544" w:firstLine="3"/>
        <w:jc w:val="both"/>
        <w:rPr>
          <w:rFonts w:ascii="Sylfaen" w:hAnsi="Sylfaen"/>
          <w:sz w:val="16"/>
        </w:rPr>
      </w:pPr>
    </w:p>
    <w:p w14:paraId="79583238" w14:textId="77777777" w:rsidR="00751025" w:rsidRPr="004A2C83" w:rsidRDefault="00751025" w:rsidP="00751025">
      <w:pPr>
        <w:tabs>
          <w:tab w:val="left" w:pos="7371"/>
        </w:tabs>
        <w:spacing w:after="160"/>
        <w:ind w:left="3544" w:firstLine="3"/>
        <w:jc w:val="both"/>
        <w:rPr>
          <w:rFonts w:ascii="Sylfaen" w:hAnsi="Sylfaen"/>
          <w:sz w:val="16"/>
        </w:rPr>
      </w:pPr>
    </w:p>
    <w:p w14:paraId="478B96B7" w14:textId="77777777" w:rsidR="00751025" w:rsidRPr="004A2C83" w:rsidRDefault="00751025" w:rsidP="00751025">
      <w:pPr>
        <w:jc w:val="both"/>
        <w:rPr>
          <w:rFonts w:ascii="Sylfaen" w:hAnsi="Sylfaen"/>
        </w:rPr>
      </w:pPr>
      <w:r w:rsidRPr="004A2C83">
        <w:rPr>
          <w:rFonts w:ascii="Sylfaen" w:hAnsi="Sylfaen"/>
        </w:rPr>
        <w:t>_______________________________________________</w:t>
      </w:r>
      <w:r w:rsidRPr="004A2C83">
        <w:rPr>
          <w:rFonts w:ascii="Sylfaen" w:hAnsi="Sylfaen"/>
        </w:rPr>
        <w:tab/>
        <w:t>_____________________</w:t>
      </w:r>
    </w:p>
    <w:p w14:paraId="5121B46F" w14:textId="77777777" w:rsidR="00751025" w:rsidRPr="004A2C83" w:rsidRDefault="00751025" w:rsidP="00751025">
      <w:pPr>
        <w:tabs>
          <w:tab w:val="left" w:pos="7230"/>
        </w:tabs>
        <w:ind w:left="851"/>
        <w:jc w:val="both"/>
        <w:rPr>
          <w:rFonts w:ascii="Sylfaen" w:hAnsi="Sylfaen"/>
          <w:sz w:val="16"/>
        </w:rPr>
      </w:pPr>
      <w:r w:rsidRPr="004A2C83">
        <w:rPr>
          <w:rFonts w:ascii="Sylfaen" w:hAnsi="Sylfaen"/>
          <w:sz w:val="16"/>
        </w:rPr>
        <w:t>наименование участника (</w:t>
      </w:r>
      <w:proofErr w:type="gramStart"/>
      <w:r w:rsidRPr="004A2C83">
        <w:rPr>
          <w:rFonts w:ascii="Sylfaen" w:hAnsi="Sylfaen"/>
          <w:sz w:val="16"/>
        </w:rPr>
        <w:t>должность,</w:t>
      </w:r>
      <w:r w:rsidRPr="004A2C83">
        <w:rPr>
          <w:rFonts w:ascii="Sylfaen" w:hAnsi="Sylfaen"/>
          <w:sz w:val="16"/>
        </w:rPr>
        <w:tab/>
      </w:r>
      <w:proofErr w:type="gramEnd"/>
      <w:r w:rsidRPr="004A2C83">
        <w:rPr>
          <w:rFonts w:ascii="Sylfaen" w:hAnsi="Sylfaen"/>
          <w:sz w:val="16"/>
        </w:rPr>
        <w:t>подпись)</w:t>
      </w:r>
    </w:p>
    <w:p w14:paraId="1513EAE2" w14:textId="77777777" w:rsidR="00751025" w:rsidRPr="004A2C83" w:rsidRDefault="00751025" w:rsidP="00751025">
      <w:pPr>
        <w:spacing w:after="160"/>
        <w:ind w:left="1134"/>
        <w:jc w:val="both"/>
        <w:rPr>
          <w:rFonts w:ascii="Sylfaen" w:hAnsi="Sylfaen"/>
          <w:sz w:val="16"/>
        </w:rPr>
      </w:pPr>
      <w:r w:rsidRPr="004A2C83">
        <w:rPr>
          <w:rFonts w:ascii="Sylfaen" w:hAnsi="Sylfaen"/>
          <w:sz w:val="16"/>
        </w:rPr>
        <w:t>имя, фамилия руководителя)</w:t>
      </w:r>
    </w:p>
    <w:p w14:paraId="38268A70" w14:textId="77777777" w:rsidR="00751025" w:rsidRPr="004A2C83" w:rsidRDefault="00751025" w:rsidP="00751025">
      <w:pPr>
        <w:widowControl w:val="0"/>
        <w:spacing w:after="160"/>
        <w:jc w:val="right"/>
        <w:rPr>
          <w:rFonts w:ascii="Sylfaen" w:hAnsi="Sylfaen"/>
          <w:b/>
        </w:rPr>
      </w:pPr>
      <w:r w:rsidRPr="004A2C83">
        <w:rPr>
          <w:rFonts w:ascii="Sylfaen" w:hAnsi="Sylfaen"/>
        </w:rPr>
        <w:t>М. П.</w:t>
      </w:r>
      <w:r w:rsidRPr="004A2C83">
        <w:rPr>
          <w:rFonts w:ascii="Sylfaen" w:hAnsi="Sylfaen"/>
          <w:b/>
        </w:rPr>
        <w:t xml:space="preserve"> </w:t>
      </w:r>
    </w:p>
    <w:p w14:paraId="3999B637" w14:textId="77777777" w:rsidR="00751025" w:rsidRPr="004A2C83" w:rsidRDefault="00751025" w:rsidP="00751025">
      <w:pPr>
        <w:rPr>
          <w:rFonts w:ascii="Sylfaen" w:hAnsi="Sylfaen"/>
          <w:b/>
        </w:rPr>
      </w:pPr>
      <w:r w:rsidRPr="004A2C83">
        <w:rPr>
          <w:rFonts w:ascii="Sylfaen" w:hAnsi="Sylfaen"/>
          <w:b/>
        </w:rPr>
        <w:br w:type="page"/>
      </w:r>
    </w:p>
    <w:p w14:paraId="58F0396A" w14:textId="77777777" w:rsidR="00751025" w:rsidRPr="004A2C83" w:rsidRDefault="00751025" w:rsidP="00751025">
      <w:pPr>
        <w:rPr>
          <w:rFonts w:ascii="Sylfaen" w:hAnsi="Sylfaen"/>
          <w:b/>
        </w:rPr>
      </w:pPr>
    </w:p>
    <w:p w14:paraId="12D784C2" w14:textId="77777777" w:rsidR="00751025" w:rsidRPr="004A2C83" w:rsidRDefault="00751025" w:rsidP="00751025">
      <w:pPr>
        <w:pStyle w:val="3"/>
        <w:keepNext w:val="0"/>
        <w:widowControl w:val="0"/>
        <w:spacing w:after="160" w:line="240" w:lineRule="auto"/>
        <w:ind w:firstLine="567"/>
        <w:jc w:val="right"/>
        <w:rPr>
          <w:rFonts w:ascii="Sylfaen" w:hAnsi="Sylfaen" w:cs="Arial"/>
          <w:b/>
          <w:i w:val="0"/>
          <w:sz w:val="24"/>
          <w:szCs w:val="24"/>
        </w:rPr>
      </w:pPr>
      <w:r w:rsidRPr="004A2C83">
        <w:rPr>
          <w:rFonts w:ascii="Sylfaen" w:hAnsi="Sylfaen"/>
          <w:b/>
          <w:i w:val="0"/>
          <w:sz w:val="24"/>
          <w:szCs w:val="24"/>
        </w:rPr>
        <w:t>Приложение № 1,1</w:t>
      </w:r>
    </w:p>
    <w:p w14:paraId="710CB381" w14:textId="0DAB5EEA" w:rsidR="00751025" w:rsidRPr="004A2C83" w:rsidRDefault="00751025" w:rsidP="00751025">
      <w:pPr>
        <w:pStyle w:val="31"/>
        <w:widowControl w:val="0"/>
        <w:spacing w:after="160" w:line="240" w:lineRule="auto"/>
        <w:jc w:val="right"/>
        <w:rPr>
          <w:rFonts w:ascii="Sylfaen" w:hAnsi="Sylfaen" w:cs="Arial"/>
          <w:b/>
          <w:sz w:val="24"/>
          <w:szCs w:val="24"/>
        </w:rPr>
      </w:pPr>
      <w:r w:rsidRPr="004A2C83">
        <w:rPr>
          <w:rFonts w:ascii="Sylfaen" w:hAnsi="Sylfaen"/>
          <w:b/>
          <w:sz w:val="24"/>
          <w:szCs w:val="24"/>
        </w:rPr>
        <w:t xml:space="preserve">к Приглашению </w:t>
      </w:r>
      <w:r w:rsidR="0021604B">
        <w:rPr>
          <w:rFonts w:ascii="Sylfaen" w:hAnsi="Sylfaen"/>
          <w:b/>
          <w:sz w:val="24"/>
          <w:szCs w:val="24"/>
        </w:rPr>
        <w:t>на запроса котировки</w:t>
      </w:r>
      <w:r w:rsidRPr="004A2C83">
        <w:rPr>
          <w:rFonts w:ascii="Sylfaen" w:hAnsi="Sylfaen" w:cs="Arial"/>
          <w:b/>
          <w:sz w:val="24"/>
          <w:szCs w:val="24"/>
        </w:rPr>
        <w:br/>
      </w:r>
      <w:r w:rsidR="00300444">
        <w:rPr>
          <w:rFonts w:ascii="Sylfaen" w:hAnsi="Sylfaen"/>
          <w:b/>
          <w:sz w:val="24"/>
          <w:szCs w:val="24"/>
        </w:rPr>
        <w:t>под кодом "</w:t>
      </w:r>
      <w:r w:rsidR="00662867">
        <w:rPr>
          <w:rFonts w:ascii="Sylfaen" w:hAnsi="Sylfaen"/>
          <w:b/>
          <w:bCs/>
          <w:sz w:val="22"/>
          <w:szCs w:val="22"/>
        </w:rPr>
        <w:t>(</w:t>
      </w:r>
      <w:r w:rsidR="006B6567">
        <w:rPr>
          <w:rFonts w:ascii="Sylfaen" w:hAnsi="Sylfaen"/>
          <w:b/>
          <w:bCs/>
          <w:sz w:val="22"/>
          <w:szCs w:val="22"/>
        </w:rPr>
        <w:t>GAVTO-GHAPDZB-24/</w:t>
      </w:r>
      <w:proofErr w:type="gramStart"/>
      <w:r w:rsidR="006B6567">
        <w:rPr>
          <w:rFonts w:ascii="Sylfaen" w:hAnsi="Sylfaen"/>
          <w:b/>
          <w:bCs/>
          <w:sz w:val="22"/>
          <w:szCs w:val="22"/>
        </w:rPr>
        <w:t>013</w:t>
      </w:r>
      <w:r w:rsidR="00662867">
        <w:rPr>
          <w:rFonts w:ascii="Sylfaen" w:hAnsi="Sylfaen"/>
          <w:b/>
          <w:bCs/>
          <w:sz w:val="22"/>
          <w:szCs w:val="22"/>
        </w:rPr>
        <w:t>)(</w:t>
      </w:r>
      <w:proofErr w:type="gramEnd"/>
      <w:r w:rsidR="00662867">
        <w:rPr>
          <w:rFonts w:ascii="Sylfaen" w:hAnsi="Sylfaen"/>
          <w:b/>
          <w:bCs/>
          <w:sz w:val="22"/>
          <w:szCs w:val="22"/>
        </w:rPr>
        <w:t xml:space="preserve"> </w:t>
      </w:r>
      <w:r w:rsidR="006B6567">
        <w:rPr>
          <w:rFonts w:ascii="Sylfaen" w:hAnsi="Sylfaen"/>
          <w:b/>
          <w:bCs/>
          <w:sz w:val="22"/>
          <w:szCs w:val="22"/>
        </w:rPr>
        <w:t>ԳԱՎՏՈ-ԳՀԱՊՁԲ-24/013</w:t>
      </w:r>
      <w:r w:rsidR="00662867">
        <w:rPr>
          <w:rFonts w:ascii="Sylfaen" w:hAnsi="Sylfaen"/>
          <w:b/>
          <w:bCs/>
          <w:sz w:val="22"/>
          <w:szCs w:val="22"/>
        </w:rPr>
        <w:t>)</w:t>
      </w:r>
      <w:r w:rsidRPr="004A2C83">
        <w:rPr>
          <w:rFonts w:ascii="Sylfaen" w:hAnsi="Sylfaen"/>
          <w:b/>
          <w:sz w:val="24"/>
          <w:szCs w:val="24"/>
        </w:rPr>
        <w:t>"</w:t>
      </w:r>
      <w:r w:rsidRPr="004A2C83">
        <w:rPr>
          <w:rStyle w:val="af6"/>
          <w:rFonts w:ascii="Sylfaen" w:hAnsi="Sylfaen"/>
          <w:b/>
          <w:sz w:val="24"/>
          <w:szCs w:val="24"/>
        </w:rPr>
        <w:footnoteReference w:customMarkFollows="1" w:id="14"/>
        <w:t>*</w:t>
      </w:r>
    </w:p>
    <w:p w14:paraId="0F4F6270" w14:textId="77777777" w:rsidR="00751025" w:rsidRPr="004A2C83" w:rsidRDefault="00751025" w:rsidP="00751025">
      <w:pPr>
        <w:widowControl w:val="0"/>
        <w:spacing w:after="160"/>
        <w:ind w:left="567" w:right="565"/>
        <w:jc w:val="center"/>
        <w:rPr>
          <w:rFonts w:ascii="Sylfaen" w:hAnsi="Sylfaen"/>
          <w:b/>
        </w:rPr>
      </w:pPr>
    </w:p>
    <w:p w14:paraId="73801EDA" w14:textId="77777777" w:rsidR="00751025" w:rsidRPr="004A2C83" w:rsidRDefault="00751025" w:rsidP="00751025">
      <w:pPr>
        <w:pStyle w:val="3"/>
        <w:keepNext w:val="0"/>
        <w:widowControl w:val="0"/>
        <w:spacing w:after="160" w:line="240" w:lineRule="auto"/>
        <w:ind w:left="567" w:right="565"/>
        <w:rPr>
          <w:rFonts w:ascii="Sylfaen" w:hAnsi="Sylfaen"/>
          <w:b/>
          <w:i w:val="0"/>
          <w:sz w:val="24"/>
          <w:szCs w:val="24"/>
        </w:rPr>
      </w:pPr>
      <w:r w:rsidRPr="004A2C83">
        <w:rPr>
          <w:rFonts w:ascii="Sylfaen" w:hAnsi="Sylfaen"/>
          <w:b/>
          <w:i w:val="0"/>
          <w:sz w:val="24"/>
          <w:szCs w:val="24"/>
        </w:rPr>
        <w:t>ПОЛНОЕ ОПИСАНИЕ</w:t>
      </w:r>
    </w:p>
    <w:p w14:paraId="152C8BEE" w14:textId="77777777" w:rsidR="00751025" w:rsidRPr="004A2C83" w:rsidRDefault="00751025" w:rsidP="00751025">
      <w:pPr>
        <w:pStyle w:val="3"/>
        <w:keepNext w:val="0"/>
        <w:widowControl w:val="0"/>
        <w:spacing w:after="160" w:line="240" w:lineRule="auto"/>
        <w:ind w:left="567" w:right="565"/>
        <w:rPr>
          <w:rFonts w:ascii="Sylfaen" w:hAnsi="Sylfaen"/>
          <w:b/>
          <w:i w:val="0"/>
          <w:sz w:val="24"/>
          <w:szCs w:val="24"/>
        </w:rPr>
      </w:pPr>
      <w:r w:rsidRPr="004A2C83">
        <w:rPr>
          <w:rFonts w:ascii="Sylfaen" w:hAnsi="Sylfaen"/>
          <w:b/>
          <w:i w:val="0"/>
          <w:sz w:val="24"/>
          <w:szCs w:val="24"/>
        </w:rPr>
        <w:t>предлагаемого товара</w:t>
      </w:r>
    </w:p>
    <w:p w14:paraId="6900F151" w14:textId="77777777" w:rsidR="00751025" w:rsidRPr="004A2C83" w:rsidRDefault="00751025" w:rsidP="00751025">
      <w:pPr>
        <w:pStyle w:val="3"/>
        <w:keepNext w:val="0"/>
        <w:widowControl w:val="0"/>
        <w:spacing w:after="160" w:line="240" w:lineRule="auto"/>
        <w:ind w:left="567" w:right="565"/>
        <w:rPr>
          <w:rFonts w:ascii="Sylfaen" w:hAnsi="Sylfaen" w:cs="Arial"/>
          <w:sz w:val="24"/>
          <w:szCs w:val="24"/>
        </w:rPr>
      </w:pPr>
    </w:p>
    <w:p w14:paraId="643691AE" w14:textId="77777777" w:rsidR="00751025" w:rsidRPr="004A2C83" w:rsidRDefault="00751025" w:rsidP="00751025">
      <w:pPr>
        <w:widowControl w:val="0"/>
        <w:jc w:val="both"/>
        <w:rPr>
          <w:rFonts w:ascii="Sylfaen" w:hAnsi="Sylfaen"/>
        </w:rPr>
      </w:pPr>
      <w:r w:rsidRPr="004A2C83">
        <w:rPr>
          <w:rFonts w:ascii="Sylfaen" w:hAnsi="Sylfaen"/>
        </w:rPr>
        <w:t>____________________________</w:t>
      </w:r>
      <w:proofErr w:type="gramStart"/>
      <w:r w:rsidRPr="004A2C83">
        <w:rPr>
          <w:rFonts w:ascii="Sylfaen" w:hAnsi="Sylfaen"/>
        </w:rPr>
        <w:t xml:space="preserve">_,   </w:t>
      </w:r>
      <w:proofErr w:type="gramEnd"/>
      <w:r w:rsidRPr="004A2C83">
        <w:rPr>
          <w:rFonts w:ascii="Sylfaen" w:hAnsi="Sylfaen"/>
        </w:rPr>
        <w:t xml:space="preserve">                            в качестве участника в </w:t>
      </w:r>
    </w:p>
    <w:p w14:paraId="1C7FB793" w14:textId="77777777" w:rsidR="00751025" w:rsidRPr="004A2C83" w:rsidRDefault="00751025" w:rsidP="00751025">
      <w:pPr>
        <w:widowControl w:val="0"/>
        <w:spacing w:after="120"/>
        <w:jc w:val="both"/>
        <w:rPr>
          <w:rFonts w:ascii="Sylfaen" w:hAnsi="Sylfaen" w:cs="Arial"/>
          <w:sz w:val="16"/>
          <w:u w:val="single"/>
        </w:rPr>
      </w:pPr>
      <w:r w:rsidRPr="004A2C83">
        <w:rPr>
          <w:rFonts w:ascii="Sylfaen" w:hAnsi="Sylfaen"/>
          <w:sz w:val="16"/>
        </w:rPr>
        <w:t>наименование участника</w:t>
      </w:r>
    </w:p>
    <w:p w14:paraId="6AB24370" w14:textId="72DDDBBA" w:rsidR="00751025" w:rsidRPr="004A2C83" w:rsidRDefault="00751025" w:rsidP="00751025">
      <w:pPr>
        <w:widowControl w:val="0"/>
        <w:spacing w:after="160"/>
        <w:jc w:val="both"/>
        <w:rPr>
          <w:rFonts w:ascii="Sylfaen" w:hAnsi="Sylfaen"/>
        </w:rPr>
      </w:pPr>
      <w:r w:rsidRPr="004A2C83">
        <w:rPr>
          <w:rFonts w:ascii="Sylfaen" w:hAnsi="Sylfaen"/>
        </w:rPr>
        <w:t xml:space="preserve">рамках </w:t>
      </w:r>
      <w:r w:rsidR="005B339F">
        <w:rPr>
          <w:rFonts w:ascii="Sylfaen" w:hAnsi="Sylfaen"/>
        </w:rPr>
        <w:t>запроса котировок</w:t>
      </w:r>
      <w:r w:rsidR="00300444">
        <w:rPr>
          <w:rFonts w:ascii="Sylfaen" w:hAnsi="Sylfaen"/>
        </w:rPr>
        <w:t xml:space="preserve"> под кодом "</w:t>
      </w:r>
      <w:r w:rsidR="00662867">
        <w:rPr>
          <w:rFonts w:ascii="Sylfaen" w:hAnsi="Sylfaen"/>
          <w:b/>
          <w:bCs/>
          <w:sz w:val="22"/>
          <w:szCs w:val="22"/>
        </w:rPr>
        <w:t>(</w:t>
      </w:r>
      <w:r w:rsidR="006B6567">
        <w:rPr>
          <w:rFonts w:ascii="Sylfaen" w:hAnsi="Sylfaen"/>
          <w:b/>
          <w:bCs/>
          <w:sz w:val="22"/>
          <w:szCs w:val="22"/>
        </w:rPr>
        <w:t>GAVTO-GHAPDZB-24/</w:t>
      </w:r>
      <w:proofErr w:type="gramStart"/>
      <w:r w:rsidR="006B6567">
        <w:rPr>
          <w:rFonts w:ascii="Sylfaen" w:hAnsi="Sylfaen"/>
          <w:b/>
          <w:bCs/>
          <w:sz w:val="22"/>
          <w:szCs w:val="22"/>
        </w:rPr>
        <w:t>013</w:t>
      </w:r>
      <w:r w:rsidR="00662867">
        <w:rPr>
          <w:rFonts w:ascii="Sylfaen" w:hAnsi="Sylfaen"/>
          <w:b/>
          <w:bCs/>
          <w:sz w:val="22"/>
          <w:szCs w:val="22"/>
        </w:rPr>
        <w:t>)(</w:t>
      </w:r>
      <w:proofErr w:type="gramEnd"/>
      <w:r w:rsidR="00662867">
        <w:rPr>
          <w:rFonts w:ascii="Sylfaen" w:hAnsi="Sylfaen"/>
          <w:b/>
          <w:bCs/>
          <w:sz w:val="22"/>
          <w:szCs w:val="22"/>
        </w:rPr>
        <w:t xml:space="preserve"> </w:t>
      </w:r>
      <w:r w:rsidR="006B6567">
        <w:rPr>
          <w:rFonts w:ascii="Sylfaen" w:hAnsi="Sylfaen"/>
          <w:b/>
          <w:bCs/>
          <w:sz w:val="22"/>
          <w:szCs w:val="22"/>
        </w:rPr>
        <w:t>ԳԱՎՏՈ-ԳՀԱՊՁԲ-24/013</w:t>
      </w:r>
      <w:r w:rsidR="00662867">
        <w:rPr>
          <w:rFonts w:ascii="Sylfaen" w:hAnsi="Sylfaen"/>
          <w:b/>
          <w:bCs/>
          <w:sz w:val="22"/>
          <w:szCs w:val="22"/>
        </w:rPr>
        <w:t>)</w:t>
      </w:r>
      <w:r w:rsidRPr="004A2C83">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1591"/>
        <w:gridCol w:w="1417"/>
        <w:gridCol w:w="1600"/>
        <w:gridCol w:w="1704"/>
        <w:gridCol w:w="1734"/>
      </w:tblGrid>
      <w:tr w:rsidR="00751025" w:rsidRPr="00CC157D" w14:paraId="63D8182D" w14:textId="77777777" w:rsidTr="004A2C83">
        <w:tc>
          <w:tcPr>
            <w:tcW w:w="1042" w:type="dxa"/>
            <w:vMerge w:val="restart"/>
            <w:vAlign w:val="center"/>
          </w:tcPr>
          <w:p w14:paraId="53D21300" w14:textId="77777777" w:rsidR="00751025" w:rsidRPr="004A2C83" w:rsidRDefault="00751025" w:rsidP="004A2C83">
            <w:pPr>
              <w:widowControl w:val="0"/>
              <w:jc w:val="center"/>
              <w:rPr>
                <w:rFonts w:ascii="Sylfaen" w:hAnsi="Sylfaen"/>
                <w:b/>
                <w:sz w:val="20"/>
                <w:szCs w:val="20"/>
              </w:rPr>
            </w:pPr>
          </w:p>
          <w:p w14:paraId="3D2FD5BF"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Номер лота</w:t>
            </w:r>
          </w:p>
        </w:tc>
        <w:tc>
          <w:tcPr>
            <w:tcW w:w="8244" w:type="dxa"/>
            <w:gridSpan w:val="5"/>
            <w:vAlign w:val="center"/>
          </w:tcPr>
          <w:p w14:paraId="6F27C5B1"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Предлагаемый товар</w:t>
            </w:r>
          </w:p>
        </w:tc>
      </w:tr>
      <w:tr w:rsidR="00751025" w:rsidRPr="00CC157D" w14:paraId="43AFFE8C" w14:textId="77777777" w:rsidTr="004A2C83">
        <w:trPr>
          <w:trHeight w:val="696"/>
        </w:trPr>
        <w:tc>
          <w:tcPr>
            <w:tcW w:w="1042" w:type="dxa"/>
            <w:vMerge/>
            <w:vAlign w:val="center"/>
          </w:tcPr>
          <w:p w14:paraId="7424605E" w14:textId="77777777" w:rsidR="00751025" w:rsidRPr="004A2C83" w:rsidRDefault="00751025" w:rsidP="004A2C83">
            <w:pPr>
              <w:widowControl w:val="0"/>
              <w:jc w:val="center"/>
              <w:rPr>
                <w:rFonts w:ascii="Sylfaen" w:hAnsi="Sylfaen"/>
                <w:b/>
                <w:bCs/>
                <w:sz w:val="20"/>
                <w:szCs w:val="20"/>
              </w:rPr>
            </w:pPr>
          </w:p>
        </w:tc>
        <w:tc>
          <w:tcPr>
            <w:tcW w:w="1605" w:type="dxa"/>
            <w:vAlign w:val="center"/>
          </w:tcPr>
          <w:p w14:paraId="3291F72D" w14:textId="77777777" w:rsidR="00751025" w:rsidRPr="004A2C83" w:rsidRDefault="00751025" w:rsidP="004A2C83">
            <w:pPr>
              <w:widowControl w:val="0"/>
              <w:jc w:val="center"/>
              <w:rPr>
                <w:rFonts w:ascii="Sylfaen" w:hAnsi="Sylfaen"/>
                <w:b/>
                <w:sz w:val="20"/>
                <w:szCs w:val="20"/>
              </w:rPr>
            </w:pPr>
            <w:r w:rsidRPr="004A2C83">
              <w:rPr>
                <w:rFonts w:ascii="Sylfaen" w:hAnsi="Sylfaen"/>
                <w:b/>
                <w:sz w:val="20"/>
                <w:szCs w:val="20"/>
              </w:rPr>
              <w:t>фирменное</w:t>
            </w:r>
          </w:p>
          <w:p w14:paraId="24C44B19"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наименование</w:t>
            </w:r>
          </w:p>
        </w:tc>
        <w:tc>
          <w:tcPr>
            <w:tcW w:w="1463" w:type="dxa"/>
            <w:vAlign w:val="center"/>
          </w:tcPr>
          <w:p w14:paraId="1981B814"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товарный знак</w:t>
            </w:r>
          </w:p>
        </w:tc>
        <w:tc>
          <w:tcPr>
            <w:tcW w:w="1699" w:type="dxa"/>
            <w:vAlign w:val="center"/>
          </w:tcPr>
          <w:p w14:paraId="207FA15F" w14:textId="77777777" w:rsidR="00751025" w:rsidRPr="004A2C83" w:rsidRDefault="00751025" w:rsidP="004A2C83">
            <w:pPr>
              <w:widowControl w:val="0"/>
              <w:jc w:val="center"/>
              <w:rPr>
                <w:rFonts w:ascii="Sylfaen" w:hAnsi="Sylfaen"/>
                <w:b/>
                <w:bCs/>
                <w:sz w:val="20"/>
                <w:szCs w:val="20"/>
                <w:lang w:val="hy-AM"/>
              </w:rPr>
            </w:pPr>
            <w:r w:rsidRPr="004A2C83">
              <w:rPr>
                <w:rFonts w:ascii="Sylfaen" w:hAnsi="Sylfaen"/>
                <w:b/>
                <w:bCs/>
                <w:sz w:val="20"/>
                <w:szCs w:val="20"/>
              </w:rPr>
              <w:t>модель</w:t>
            </w:r>
          </w:p>
        </w:tc>
        <w:tc>
          <w:tcPr>
            <w:tcW w:w="1727" w:type="dxa"/>
            <w:vAlign w:val="center"/>
          </w:tcPr>
          <w:p w14:paraId="5B5E85A3"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наименование производителя</w:t>
            </w:r>
          </w:p>
        </w:tc>
        <w:tc>
          <w:tcPr>
            <w:tcW w:w="1750" w:type="dxa"/>
            <w:vAlign w:val="center"/>
          </w:tcPr>
          <w:p w14:paraId="5439AD08"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технические характеристики</w:t>
            </w:r>
          </w:p>
        </w:tc>
      </w:tr>
      <w:tr w:rsidR="00751025" w:rsidRPr="00CC157D" w14:paraId="33088C9F" w14:textId="77777777" w:rsidTr="004A2C83">
        <w:tc>
          <w:tcPr>
            <w:tcW w:w="1042" w:type="dxa"/>
          </w:tcPr>
          <w:p w14:paraId="51C51740" w14:textId="77777777" w:rsidR="00751025" w:rsidRPr="004A2C83" w:rsidRDefault="00751025" w:rsidP="004A2C83">
            <w:pPr>
              <w:pStyle w:val="3"/>
              <w:keepNext w:val="0"/>
              <w:widowControl w:val="0"/>
              <w:spacing w:line="240" w:lineRule="auto"/>
              <w:jc w:val="left"/>
              <w:rPr>
                <w:rFonts w:ascii="Sylfaen" w:hAnsi="Sylfaen"/>
                <w:b/>
              </w:rPr>
            </w:pPr>
          </w:p>
        </w:tc>
        <w:tc>
          <w:tcPr>
            <w:tcW w:w="1605" w:type="dxa"/>
          </w:tcPr>
          <w:p w14:paraId="1119DCA7" w14:textId="77777777" w:rsidR="00751025" w:rsidRPr="004A2C83" w:rsidRDefault="00751025" w:rsidP="004A2C83">
            <w:pPr>
              <w:pStyle w:val="3"/>
              <w:keepNext w:val="0"/>
              <w:widowControl w:val="0"/>
              <w:spacing w:line="240" w:lineRule="auto"/>
              <w:jc w:val="left"/>
              <w:rPr>
                <w:rFonts w:ascii="Sylfaen" w:hAnsi="Sylfaen"/>
                <w:b/>
              </w:rPr>
            </w:pPr>
          </w:p>
        </w:tc>
        <w:tc>
          <w:tcPr>
            <w:tcW w:w="1463" w:type="dxa"/>
          </w:tcPr>
          <w:p w14:paraId="2832A373" w14:textId="77777777" w:rsidR="00751025" w:rsidRPr="004A2C83" w:rsidRDefault="00751025" w:rsidP="004A2C83">
            <w:pPr>
              <w:pStyle w:val="3"/>
              <w:keepNext w:val="0"/>
              <w:widowControl w:val="0"/>
              <w:spacing w:line="240" w:lineRule="auto"/>
              <w:jc w:val="left"/>
              <w:rPr>
                <w:rFonts w:ascii="Sylfaen" w:hAnsi="Sylfaen"/>
                <w:b/>
              </w:rPr>
            </w:pPr>
          </w:p>
        </w:tc>
        <w:tc>
          <w:tcPr>
            <w:tcW w:w="1699" w:type="dxa"/>
          </w:tcPr>
          <w:p w14:paraId="39B52FC5" w14:textId="77777777" w:rsidR="00751025" w:rsidRPr="004A2C83" w:rsidRDefault="00751025" w:rsidP="004A2C83">
            <w:pPr>
              <w:pStyle w:val="3"/>
              <w:keepNext w:val="0"/>
              <w:widowControl w:val="0"/>
              <w:spacing w:line="240" w:lineRule="auto"/>
              <w:jc w:val="left"/>
              <w:rPr>
                <w:rFonts w:ascii="Sylfaen" w:hAnsi="Sylfaen"/>
                <w:b/>
              </w:rPr>
            </w:pPr>
          </w:p>
        </w:tc>
        <w:tc>
          <w:tcPr>
            <w:tcW w:w="1727" w:type="dxa"/>
          </w:tcPr>
          <w:p w14:paraId="76F66CDC" w14:textId="77777777" w:rsidR="00751025" w:rsidRPr="004A2C83" w:rsidRDefault="00751025" w:rsidP="004A2C83">
            <w:pPr>
              <w:pStyle w:val="3"/>
              <w:keepNext w:val="0"/>
              <w:widowControl w:val="0"/>
              <w:spacing w:line="240" w:lineRule="auto"/>
              <w:jc w:val="left"/>
              <w:rPr>
                <w:rFonts w:ascii="Sylfaen" w:hAnsi="Sylfaen"/>
                <w:b/>
              </w:rPr>
            </w:pPr>
          </w:p>
        </w:tc>
        <w:tc>
          <w:tcPr>
            <w:tcW w:w="1750" w:type="dxa"/>
          </w:tcPr>
          <w:p w14:paraId="66BB1B05" w14:textId="77777777" w:rsidR="00751025" w:rsidRPr="004A2C83" w:rsidRDefault="00751025" w:rsidP="004A2C83">
            <w:pPr>
              <w:pStyle w:val="3"/>
              <w:keepNext w:val="0"/>
              <w:widowControl w:val="0"/>
              <w:spacing w:line="240" w:lineRule="auto"/>
              <w:jc w:val="left"/>
              <w:rPr>
                <w:rFonts w:ascii="Sylfaen" w:hAnsi="Sylfaen"/>
                <w:b/>
              </w:rPr>
            </w:pPr>
          </w:p>
        </w:tc>
      </w:tr>
      <w:tr w:rsidR="00751025" w:rsidRPr="00CC157D" w14:paraId="1B50D647" w14:textId="77777777" w:rsidTr="004A2C83">
        <w:tc>
          <w:tcPr>
            <w:tcW w:w="1042" w:type="dxa"/>
          </w:tcPr>
          <w:p w14:paraId="6A0788A0" w14:textId="77777777" w:rsidR="00751025" w:rsidRPr="004A2C83" w:rsidRDefault="00751025" w:rsidP="004A2C83">
            <w:pPr>
              <w:pStyle w:val="3"/>
              <w:keepNext w:val="0"/>
              <w:widowControl w:val="0"/>
              <w:spacing w:line="240" w:lineRule="auto"/>
              <w:jc w:val="left"/>
              <w:rPr>
                <w:rFonts w:ascii="Sylfaen" w:hAnsi="Sylfaen"/>
                <w:b/>
              </w:rPr>
            </w:pPr>
          </w:p>
        </w:tc>
        <w:tc>
          <w:tcPr>
            <w:tcW w:w="1605" w:type="dxa"/>
          </w:tcPr>
          <w:p w14:paraId="3E114C4D" w14:textId="77777777" w:rsidR="00751025" w:rsidRPr="004A2C83" w:rsidRDefault="00751025" w:rsidP="004A2C83">
            <w:pPr>
              <w:pStyle w:val="3"/>
              <w:keepNext w:val="0"/>
              <w:widowControl w:val="0"/>
              <w:spacing w:line="240" w:lineRule="auto"/>
              <w:jc w:val="left"/>
              <w:rPr>
                <w:rFonts w:ascii="Sylfaen" w:hAnsi="Sylfaen"/>
                <w:b/>
              </w:rPr>
            </w:pPr>
          </w:p>
        </w:tc>
        <w:tc>
          <w:tcPr>
            <w:tcW w:w="1463" w:type="dxa"/>
          </w:tcPr>
          <w:p w14:paraId="38A8E836" w14:textId="77777777" w:rsidR="00751025" w:rsidRPr="004A2C83" w:rsidRDefault="00751025" w:rsidP="004A2C83">
            <w:pPr>
              <w:pStyle w:val="3"/>
              <w:keepNext w:val="0"/>
              <w:widowControl w:val="0"/>
              <w:spacing w:line="240" w:lineRule="auto"/>
              <w:jc w:val="left"/>
              <w:rPr>
                <w:rFonts w:ascii="Sylfaen" w:hAnsi="Sylfaen"/>
                <w:b/>
              </w:rPr>
            </w:pPr>
          </w:p>
        </w:tc>
        <w:tc>
          <w:tcPr>
            <w:tcW w:w="1699" w:type="dxa"/>
          </w:tcPr>
          <w:p w14:paraId="42E128F9" w14:textId="77777777" w:rsidR="00751025" w:rsidRPr="004A2C83" w:rsidRDefault="00751025" w:rsidP="004A2C83">
            <w:pPr>
              <w:pStyle w:val="3"/>
              <w:keepNext w:val="0"/>
              <w:widowControl w:val="0"/>
              <w:spacing w:line="240" w:lineRule="auto"/>
              <w:jc w:val="left"/>
              <w:rPr>
                <w:rFonts w:ascii="Sylfaen" w:hAnsi="Sylfaen"/>
                <w:b/>
              </w:rPr>
            </w:pPr>
          </w:p>
        </w:tc>
        <w:tc>
          <w:tcPr>
            <w:tcW w:w="1727" w:type="dxa"/>
          </w:tcPr>
          <w:p w14:paraId="52EDABA0" w14:textId="77777777" w:rsidR="00751025" w:rsidRPr="004A2C83" w:rsidRDefault="00751025" w:rsidP="004A2C83">
            <w:pPr>
              <w:pStyle w:val="3"/>
              <w:keepNext w:val="0"/>
              <w:widowControl w:val="0"/>
              <w:spacing w:line="240" w:lineRule="auto"/>
              <w:jc w:val="left"/>
              <w:rPr>
                <w:rFonts w:ascii="Sylfaen" w:hAnsi="Sylfaen"/>
                <w:b/>
              </w:rPr>
            </w:pPr>
          </w:p>
        </w:tc>
        <w:tc>
          <w:tcPr>
            <w:tcW w:w="1750" w:type="dxa"/>
          </w:tcPr>
          <w:p w14:paraId="02DE0ACC" w14:textId="77777777" w:rsidR="00751025" w:rsidRPr="004A2C83" w:rsidRDefault="00751025" w:rsidP="004A2C83">
            <w:pPr>
              <w:pStyle w:val="3"/>
              <w:keepNext w:val="0"/>
              <w:widowControl w:val="0"/>
              <w:spacing w:line="240" w:lineRule="auto"/>
              <w:jc w:val="left"/>
              <w:rPr>
                <w:rFonts w:ascii="Sylfaen" w:hAnsi="Sylfaen"/>
                <w:b/>
              </w:rPr>
            </w:pPr>
          </w:p>
        </w:tc>
      </w:tr>
      <w:tr w:rsidR="00751025" w:rsidRPr="00CC157D" w14:paraId="7787A9BF" w14:textId="77777777" w:rsidTr="004A2C83">
        <w:tc>
          <w:tcPr>
            <w:tcW w:w="1042" w:type="dxa"/>
          </w:tcPr>
          <w:p w14:paraId="0739350B" w14:textId="77777777" w:rsidR="00751025" w:rsidRPr="004A2C83" w:rsidRDefault="00751025" w:rsidP="004A2C83">
            <w:pPr>
              <w:pStyle w:val="3"/>
              <w:keepNext w:val="0"/>
              <w:widowControl w:val="0"/>
              <w:spacing w:line="240" w:lineRule="auto"/>
              <w:jc w:val="left"/>
              <w:rPr>
                <w:rFonts w:ascii="Sylfaen" w:hAnsi="Sylfaen"/>
                <w:b/>
              </w:rPr>
            </w:pPr>
          </w:p>
        </w:tc>
        <w:tc>
          <w:tcPr>
            <w:tcW w:w="1605" w:type="dxa"/>
          </w:tcPr>
          <w:p w14:paraId="38B4A9E8" w14:textId="77777777" w:rsidR="00751025" w:rsidRPr="004A2C83" w:rsidRDefault="00751025" w:rsidP="004A2C83">
            <w:pPr>
              <w:pStyle w:val="3"/>
              <w:keepNext w:val="0"/>
              <w:widowControl w:val="0"/>
              <w:spacing w:line="240" w:lineRule="auto"/>
              <w:jc w:val="left"/>
              <w:rPr>
                <w:rFonts w:ascii="Sylfaen" w:hAnsi="Sylfaen"/>
                <w:b/>
              </w:rPr>
            </w:pPr>
          </w:p>
        </w:tc>
        <w:tc>
          <w:tcPr>
            <w:tcW w:w="1463" w:type="dxa"/>
          </w:tcPr>
          <w:p w14:paraId="05E70AFE" w14:textId="77777777" w:rsidR="00751025" w:rsidRPr="004A2C83" w:rsidRDefault="00751025" w:rsidP="004A2C83">
            <w:pPr>
              <w:pStyle w:val="3"/>
              <w:keepNext w:val="0"/>
              <w:widowControl w:val="0"/>
              <w:spacing w:line="240" w:lineRule="auto"/>
              <w:jc w:val="left"/>
              <w:rPr>
                <w:rFonts w:ascii="Sylfaen" w:hAnsi="Sylfaen"/>
                <w:b/>
              </w:rPr>
            </w:pPr>
          </w:p>
        </w:tc>
        <w:tc>
          <w:tcPr>
            <w:tcW w:w="1699" w:type="dxa"/>
          </w:tcPr>
          <w:p w14:paraId="0B9D605C" w14:textId="77777777" w:rsidR="00751025" w:rsidRPr="004A2C83" w:rsidRDefault="00751025" w:rsidP="004A2C83">
            <w:pPr>
              <w:pStyle w:val="3"/>
              <w:keepNext w:val="0"/>
              <w:widowControl w:val="0"/>
              <w:spacing w:line="240" w:lineRule="auto"/>
              <w:jc w:val="left"/>
              <w:rPr>
                <w:rFonts w:ascii="Sylfaen" w:hAnsi="Sylfaen"/>
                <w:b/>
              </w:rPr>
            </w:pPr>
          </w:p>
        </w:tc>
        <w:tc>
          <w:tcPr>
            <w:tcW w:w="1727" w:type="dxa"/>
          </w:tcPr>
          <w:p w14:paraId="2F8651BC" w14:textId="77777777" w:rsidR="00751025" w:rsidRPr="004A2C83" w:rsidRDefault="00751025" w:rsidP="004A2C83">
            <w:pPr>
              <w:pStyle w:val="3"/>
              <w:keepNext w:val="0"/>
              <w:widowControl w:val="0"/>
              <w:spacing w:line="240" w:lineRule="auto"/>
              <w:jc w:val="left"/>
              <w:rPr>
                <w:rFonts w:ascii="Sylfaen" w:hAnsi="Sylfaen"/>
                <w:b/>
              </w:rPr>
            </w:pPr>
          </w:p>
        </w:tc>
        <w:tc>
          <w:tcPr>
            <w:tcW w:w="1750" w:type="dxa"/>
          </w:tcPr>
          <w:p w14:paraId="4EFA687F" w14:textId="77777777" w:rsidR="00751025" w:rsidRPr="004A2C83" w:rsidRDefault="00751025" w:rsidP="004A2C83">
            <w:pPr>
              <w:pStyle w:val="3"/>
              <w:keepNext w:val="0"/>
              <w:widowControl w:val="0"/>
              <w:spacing w:line="240" w:lineRule="auto"/>
              <w:jc w:val="left"/>
              <w:rPr>
                <w:rFonts w:ascii="Sylfaen" w:hAnsi="Sylfaen"/>
                <w:b/>
              </w:rPr>
            </w:pPr>
          </w:p>
        </w:tc>
      </w:tr>
    </w:tbl>
    <w:p w14:paraId="2A880DE2" w14:textId="77777777" w:rsidR="00751025" w:rsidRPr="004A2C83" w:rsidRDefault="00751025" w:rsidP="00751025">
      <w:pPr>
        <w:widowControl w:val="0"/>
        <w:tabs>
          <w:tab w:val="left" w:pos="6804"/>
        </w:tabs>
        <w:jc w:val="center"/>
        <w:rPr>
          <w:rFonts w:ascii="Sylfaen" w:hAnsi="Sylfaen"/>
          <w:lang w:val="en-US"/>
        </w:rPr>
      </w:pPr>
    </w:p>
    <w:p w14:paraId="40895691" w14:textId="77777777" w:rsidR="00751025" w:rsidRPr="004A2C83" w:rsidRDefault="00751025" w:rsidP="00751025">
      <w:pPr>
        <w:widowControl w:val="0"/>
        <w:tabs>
          <w:tab w:val="left" w:pos="6804"/>
        </w:tabs>
        <w:jc w:val="center"/>
        <w:rPr>
          <w:rFonts w:ascii="Sylfaen" w:hAnsi="Sylfaen"/>
        </w:rPr>
      </w:pPr>
      <w:r w:rsidRPr="004A2C83">
        <w:rPr>
          <w:rFonts w:ascii="Sylfaen" w:hAnsi="Sylfaen"/>
        </w:rPr>
        <w:t>_________________________________________________</w:t>
      </w:r>
      <w:r w:rsidRPr="004A2C83">
        <w:rPr>
          <w:rFonts w:ascii="Sylfaen" w:hAnsi="Sylfaen"/>
        </w:rPr>
        <w:tab/>
        <w:t>_________________</w:t>
      </w:r>
    </w:p>
    <w:p w14:paraId="6FCACCBE" w14:textId="77777777" w:rsidR="00751025" w:rsidRPr="004A2C83" w:rsidRDefault="00751025" w:rsidP="00751025">
      <w:pPr>
        <w:widowControl w:val="0"/>
        <w:tabs>
          <w:tab w:val="left" w:pos="7513"/>
        </w:tabs>
        <w:spacing w:after="160"/>
        <w:ind w:left="709"/>
        <w:jc w:val="both"/>
        <w:rPr>
          <w:rFonts w:ascii="Sylfaen" w:hAnsi="Sylfaen" w:cs="Arial"/>
          <w:sz w:val="16"/>
        </w:rPr>
      </w:pPr>
      <w:r w:rsidRPr="004A2C83">
        <w:rPr>
          <w:rFonts w:ascii="Sylfaen" w:hAnsi="Sylfaen"/>
          <w:sz w:val="16"/>
        </w:rPr>
        <w:t>наименование участника (должность, имя, фамилия руководителя</w:t>
      </w:r>
      <w:r w:rsidRPr="004A2C83">
        <w:rPr>
          <w:rFonts w:ascii="Sylfaen" w:hAnsi="Sylfaen"/>
          <w:sz w:val="16"/>
        </w:rPr>
        <w:tab/>
        <w:t>подпись</w:t>
      </w:r>
    </w:p>
    <w:p w14:paraId="521D8D95" w14:textId="77777777" w:rsidR="00751025" w:rsidRPr="004A2C83" w:rsidRDefault="00751025" w:rsidP="00751025">
      <w:pPr>
        <w:widowControl w:val="0"/>
        <w:spacing w:after="160"/>
        <w:jc w:val="right"/>
        <w:rPr>
          <w:rFonts w:ascii="Sylfaen" w:hAnsi="Sylfaen"/>
        </w:rPr>
      </w:pPr>
    </w:p>
    <w:p w14:paraId="52CD7102" w14:textId="77777777" w:rsidR="00751025" w:rsidRPr="004A2C83" w:rsidRDefault="00751025" w:rsidP="00751025">
      <w:pPr>
        <w:widowControl w:val="0"/>
        <w:spacing w:after="160"/>
        <w:jc w:val="right"/>
        <w:rPr>
          <w:rFonts w:ascii="Sylfaen" w:hAnsi="Sylfaen"/>
        </w:rPr>
      </w:pPr>
      <w:r w:rsidRPr="004A2C83">
        <w:rPr>
          <w:rFonts w:ascii="Sylfaen" w:hAnsi="Sylfaen"/>
        </w:rPr>
        <w:t>М. П.</w:t>
      </w:r>
    </w:p>
    <w:p w14:paraId="2E753870" w14:textId="77777777" w:rsidR="00751025" w:rsidRPr="004A2C83" w:rsidRDefault="00751025" w:rsidP="00751025">
      <w:pPr>
        <w:rPr>
          <w:rFonts w:ascii="Sylfaen" w:hAnsi="Sylfaen"/>
        </w:rPr>
      </w:pPr>
      <w:r w:rsidRPr="004A2C83">
        <w:rPr>
          <w:rFonts w:ascii="Sylfaen" w:hAnsi="Sylfaen"/>
        </w:rPr>
        <w:br w:type="page"/>
      </w:r>
    </w:p>
    <w:p w14:paraId="6202EAF1" w14:textId="77777777" w:rsidR="00751025" w:rsidRPr="004A2C83" w:rsidRDefault="00751025" w:rsidP="00751025">
      <w:pPr>
        <w:jc w:val="right"/>
        <w:rPr>
          <w:rFonts w:ascii="Sylfaen" w:hAnsi="Sylfaen"/>
          <w:b/>
        </w:rPr>
      </w:pPr>
      <w:r w:rsidRPr="004A2C83">
        <w:rPr>
          <w:rFonts w:ascii="Sylfaen" w:hAnsi="Sylfaen"/>
          <w:b/>
        </w:rPr>
        <w:lastRenderedPageBreak/>
        <w:t xml:space="preserve">Приложение 1.2** </w:t>
      </w:r>
    </w:p>
    <w:p w14:paraId="24FBF99E" w14:textId="1D2CBE3F" w:rsidR="00751025" w:rsidRPr="004A2C83" w:rsidRDefault="00751025" w:rsidP="00751025">
      <w:pPr>
        <w:jc w:val="right"/>
        <w:rPr>
          <w:rFonts w:ascii="Sylfaen" w:hAnsi="Sylfaen"/>
          <w:b/>
        </w:rPr>
      </w:pPr>
      <w:r w:rsidRPr="004A2C83">
        <w:rPr>
          <w:rFonts w:ascii="Sylfaen" w:hAnsi="Sylfaen"/>
          <w:b/>
        </w:rPr>
        <w:t xml:space="preserve">к Приглашению </w:t>
      </w:r>
      <w:proofErr w:type="gramStart"/>
      <w:r w:rsidR="0021604B">
        <w:rPr>
          <w:rFonts w:ascii="Sylfaen" w:hAnsi="Sylfaen"/>
          <w:b/>
        </w:rPr>
        <w:t>на запроса</w:t>
      </w:r>
      <w:proofErr w:type="gramEnd"/>
      <w:r w:rsidR="0021604B">
        <w:rPr>
          <w:rFonts w:ascii="Sylfaen" w:hAnsi="Sylfaen"/>
          <w:b/>
        </w:rPr>
        <w:t xml:space="preserve"> котировки</w:t>
      </w:r>
    </w:p>
    <w:p w14:paraId="71A3E29C" w14:textId="68B8B94B" w:rsidR="00751025" w:rsidRPr="004A2C83" w:rsidRDefault="00751025" w:rsidP="00751025">
      <w:pPr>
        <w:jc w:val="right"/>
        <w:rPr>
          <w:rFonts w:ascii="Sylfaen" w:hAnsi="Sylfaen"/>
          <w:b/>
        </w:rPr>
      </w:pPr>
      <w:r w:rsidRPr="004A2C83">
        <w:rPr>
          <w:rFonts w:ascii="Sylfaen" w:hAnsi="Sylfaen"/>
          <w:b/>
        </w:rPr>
        <w:t>под кодом "</w:t>
      </w:r>
      <w:r w:rsidR="00662867">
        <w:rPr>
          <w:rFonts w:ascii="Sylfaen" w:hAnsi="Sylfaen"/>
          <w:b/>
          <w:bCs/>
          <w:sz w:val="20"/>
          <w:szCs w:val="20"/>
        </w:rPr>
        <w:t>(</w:t>
      </w:r>
      <w:r w:rsidR="006B6567">
        <w:rPr>
          <w:rFonts w:ascii="Sylfaen" w:hAnsi="Sylfaen"/>
          <w:b/>
          <w:bCs/>
          <w:sz w:val="20"/>
          <w:szCs w:val="20"/>
        </w:rPr>
        <w:t>GAVTO-GHAPDZB-24/</w:t>
      </w:r>
      <w:proofErr w:type="gramStart"/>
      <w:r w:rsidR="006B6567">
        <w:rPr>
          <w:rFonts w:ascii="Sylfaen" w:hAnsi="Sylfaen"/>
          <w:b/>
          <w:bCs/>
          <w:sz w:val="20"/>
          <w:szCs w:val="20"/>
        </w:rPr>
        <w:t>013</w:t>
      </w:r>
      <w:r w:rsidR="00662867">
        <w:rPr>
          <w:rFonts w:ascii="Sylfaen" w:hAnsi="Sylfaen"/>
          <w:b/>
          <w:bCs/>
          <w:sz w:val="20"/>
          <w:szCs w:val="20"/>
        </w:rPr>
        <w:t>)(</w:t>
      </w:r>
      <w:proofErr w:type="gramEnd"/>
      <w:r w:rsidR="00662867">
        <w:rPr>
          <w:rFonts w:ascii="Sylfaen" w:hAnsi="Sylfaen"/>
          <w:b/>
          <w:bCs/>
          <w:sz w:val="20"/>
          <w:szCs w:val="20"/>
        </w:rPr>
        <w:t xml:space="preserve"> </w:t>
      </w:r>
      <w:r w:rsidR="006B6567">
        <w:rPr>
          <w:rFonts w:ascii="Sylfaen" w:hAnsi="Sylfaen"/>
          <w:b/>
          <w:bCs/>
          <w:sz w:val="20"/>
          <w:szCs w:val="20"/>
        </w:rPr>
        <w:t>ԳԱՎՏՈ-ԳՀԱՊՁԲ-24/013</w:t>
      </w:r>
      <w:r w:rsidR="00662867">
        <w:rPr>
          <w:rFonts w:ascii="Sylfaen" w:hAnsi="Sylfaen"/>
          <w:b/>
          <w:bCs/>
          <w:sz w:val="20"/>
          <w:szCs w:val="20"/>
        </w:rPr>
        <w:t>)</w:t>
      </w:r>
      <w:r w:rsidRPr="004A2C83">
        <w:rPr>
          <w:rFonts w:ascii="Sylfaen" w:hAnsi="Sylfaen"/>
          <w:b/>
        </w:rPr>
        <w:t>"</w:t>
      </w:r>
    </w:p>
    <w:p w14:paraId="37396E10" w14:textId="77777777" w:rsidR="00751025" w:rsidRPr="004A2C83" w:rsidRDefault="00751025" w:rsidP="00751025">
      <w:pPr>
        <w:ind w:left="360" w:hanging="360"/>
        <w:jc w:val="center"/>
        <w:rPr>
          <w:rFonts w:ascii="Sylfaen" w:hAnsi="Sylfaen"/>
          <w:b/>
        </w:rPr>
      </w:pPr>
      <w:r w:rsidRPr="004A2C83">
        <w:rPr>
          <w:rFonts w:ascii="Sylfaen" w:hAnsi="Sylfaen"/>
          <w:b/>
        </w:rPr>
        <w:t>ФОРМА</w:t>
      </w:r>
    </w:p>
    <w:p w14:paraId="31402B2A" w14:textId="77777777" w:rsidR="00751025" w:rsidRPr="004A2C83" w:rsidRDefault="00751025" w:rsidP="00751025">
      <w:pPr>
        <w:ind w:left="360" w:hanging="360"/>
        <w:jc w:val="center"/>
        <w:rPr>
          <w:rFonts w:ascii="Sylfaen" w:hAnsi="Sylfaen"/>
          <w:b/>
        </w:rPr>
      </w:pPr>
      <w:r w:rsidRPr="004A2C83">
        <w:rPr>
          <w:rFonts w:ascii="Sylfaen" w:hAnsi="Sylfaen"/>
          <w:b/>
        </w:rPr>
        <w:t xml:space="preserve">ДЕКЛАРАЦИИ О </w:t>
      </w:r>
      <w:proofErr w:type="gramStart"/>
      <w:r w:rsidRPr="004A2C83">
        <w:rPr>
          <w:rFonts w:ascii="Sylfaen" w:hAnsi="Sylfaen"/>
          <w:b/>
        </w:rPr>
        <w:t>РЕАЛЬНЫХ  БЕНЕФИЦИАРАХ</w:t>
      </w:r>
      <w:proofErr w:type="gramEnd"/>
    </w:p>
    <w:p w14:paraId="05C4AB73" w14:textId="77777777" w:rsidR="00751025" w:rsidRPr="004A2C83" w:rsidRDefault="00751025" w:rsidP="00751025">
      <w:pPr>
        <w:ind w:left="360" w:hanging="360"/>
        <w:jc w:val="center"/>
        <w:rPr>
          <w:rFonts w:ascii="Sylfaen" w:eastAsia="GHEA Grapalat" w:hAnsi="Sylfaen" w:cs="GHEA Grapalat"/>
          <w:b/>
        </w:rPr>
      </w:pPr>
    </w:p>
    <w:p w14:paraId="64F20F4D" w14:textId="77777777" w:rsidR="00751025" w:rsidRPr="004A2C83" w:rsidRDefault="00751025" w:rsidP="00751025">
      <w:pPr>
        <w:numPr>
          <w:ilvl w:val="0"/>
          <w:numId w:val="24"/>
        </w:numPr>
        <w:pBdr>
          <w:top w:val="nil"/>
          <w:left w:val="nil"/>
          <w:bottom w:val="nil"/>
          <w:right w:val="nil"/>
          <w:between w:val="nil"/>
        </w:pBdr>
        <w:spacing w:after="160" w:line="259" w:lineRule="auto"/>
        <w:rPr>
          <w:rFonts w:ascii="Sylfaen" w:eastAsia="GHEA Grapalat" w:hAnsi="Sylfaen" w:cs="GHEA Grapalat"/>
          <w:b/>
          <w:color w:val="000000"/>
        </w:rPr>
      </w:pPr>
      <w:r w:rsidRPr="004A2C83">
        <w:rPr>
          <w:rFonts w:ascii="Sylfaen" w:eastAsia="GHEA Grapalat" w:hAnsi="Sylfaen" w:cs="GHEA Grapalat"/>
          <w:b/>
          <w:color w:val="000000"/>
        </w:rPr>
        <w:t>Организация</w:t>
      </w:r>
    </w:p>
    <w:p w14:paraId="3541E37A"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51025" w:rsidRPr="00CC157D" w14:paraId="4B19DFEE" w14:textId="77777777" w:rsidTr="004A2C83">
        <w:tc>
          <w:tcPr>
            <w:tcW w:w="2836" w:type="dxa"/>
            <w:shd w:val="clear" w:color="auto" w:fill="D9E2F3"/>
            <w:vAlign w:val="center"/>
          </w:tcPr>
          <w:p w14:paraId="3BC0856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w:t>
            </w:r>
          </w:p>
        </w:tc>
        <w:tc>
          <w:tcPr>
            <w:tcW w:w="6180" w:type="dxa"/>
            <w:vAlign w:val="center"/>
          </w:tcPr>
          <w:p w14:paraId="63C9ADB5" w14:textId="77777777" w:rsidR="00751025" w:rsidRPr="004A2C83" w:rsidRDefault="00751025" w:rsidP="004A2C83">
            <w:pPr>
              <w:spacing w:before="240" w:after="240"/>
              <w:rPr>
                <w:rFonts w:ascii="Sylfaen" w:eastAsia="GHEA Grapalat" w:hAnsi="Sylfaen" w:cs="GHEA Grapalat"/>
              </w:rPr>
            </w:pPr>
          </w:p>
        </w:tc>
      </w:tr>
      <w:tr w:rsidR="00751025" w:rsidRPr="00CC157D" w14:paraId="788CDCA8" w14:textId="77777777" w:rsidTr="004A2C83">
        <w:tc>
          <w:tcPr>
            <w:tcW w:w="2836" w:type="dxa"/>
            <w:shd w:val="clear" w:color="auto" w:fill="D9E2F3"/>
            <w:vAlign w:val="center"/>
          </w:tcPr>
          <w:p w14:paraId="3AB08BDF"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 латинскими буквами</w:t>
            </w:r>
          </w:p>
        </w:tc>
        <w:tc>
          <w:tcPr>
            <w:tcW w:w="6180" w:type="dxa"/>
            <w:vAlign w:val="center"/>
          </w:tcPr>
          <w:p w14:paraId="21F2BEC2" w14:textId="77777777" w:rsidR="00751025" w:rsidRPr="004A2C83" w:rsidRDefault="00751025" w:rsidP="004A2C83">
            <w:pPr>
              <w:spacing w:before="240" w:after="240"/>
              <w:rPr>
                <w:rFonts w:ascii="Sylfaen" w:eastAsia="GHEA Grapalat" w:hAnsi="Sylfaen" w:cs="GHEA Grapalat"/>
              </w:rPr>
            </w:pPr>
          </w:p>
        </w:tc>
      </w:tr>
      <w:tr w:rsidR="00751025" w:rsidRPr="00CC157D" w14:paraId="19DC9475" w14:textId="77777777" w:rsidTr="004A2C83">
        <w:tc>
          <w:tcPr>
            <w:tcW w:w="2836" w:type="dxa"/>
            <w:shd w:val="clear" w:color="auto" w:fill="D9E2F3"/>
            <w:vAlign w:val="center"/>
          </w:tcPr>
          <w:p w14:paraId="4EFA2479"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государственной регистрации</w:t>
            </w:r>
          </w:p>
        </w:tc>
        <w:tc>
          <w:tcPr>
            <w:tcW w:w="6180" w:type="dxa"/>
            <w:vAlign w:val="center"/>
          </w:tcPr>
          <w:p w14:paraId="6D561124" w14:textId="77777777" w:rsidR="00751025" w:rsidRPr="004A2C83" w:rsidRDefault="00751025" w:rsidP="004A2C83">
            <w:pPr>
              <w:spacing w:before="240" w:after="240"/>
              <w:rPr>
                <w:rFonts w:ascii="Sylfaen" w:eastAsia="GHEA Grapalat" w:hAnsi="Sylfaen" w:cs="GHEA Grapalat"/>
              </w:rPr>
            </w:pPr>
          </w:p>
        </w:tc>
      </w:tr>
      <w:tr w:rsidR="00751025" w:rsidRPr="00CC157D" w14:paraId="7AC16CE2" w14:textId="77777777" w:rsidTr="004A2C83">
        <w:tc>
          <w:tcPr>
            <w:tcW w:w="2836" w:type="dxa"/>
            <w:shd w:val="clear" w:color="auto" w:fill="D9E2F3"/>
            <w:vAlign w:val="center"/>
          </w:tcPr>
          <w:p w14:paraId="3E380214"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День, месяц, год регистрации</w:t>
            </w:r>
          </w:p>
        </w:tc>
        <w:tc>
          <w:tcPr>
            <w:tcW w:w="6180" w:type="dxa"/>
            <w:vAlign w:val="center"/>
          </w:tcPr>
          <w:p w14:paraId="05B48E3D" w14:textId="77777777" w:rsidR="00751025" w:rsidRPr="004A2C83" w:rsidRDefault="00751025" w:rsidP="004A2C83">
            <w:pPr>
              <w:spacing w:before="240" w:after="240"/>
              <w:rPr>
                <w:rFonts w:ascii="Sylfaen" w:eastAsia="GHEA Grapalat" w:hAnsi="Sylfaen" w:cs="GHEA Grapalat"/>
              </w:rPr>
            </w:pPr>
          </w:p>
        </w:tc>
      </w:tr>
      <w:tr w:rsidR="00751025" w:rsidRPr="00CC157D" w14:paraId="39F995C2" w14:textId="77777777" w:rsidTr="004A2C83">
        <w:tc>
          <w:tcPr>
            <w:tcW w:w="2836" w:type="dxa"/>
            <w:shd w:val="clear" w:color="auto" w:fill="D9E2F3"/>
            <w:vAlign w:val="center"/>
          </w:tcPr>
          <w:p w14:paraId="697B192E"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roofErr w:type="gramStart"/>
            <w:r w:rsidRPr="004A2C83">
              <w:rPr>
                <w:rFonts w:ascii="Sylfaen" w:eastAsia="GHEA Grapalat" w:hAnsi="Sylfaen" w:cs="GHEA Grapalat"/>
                <w:color w:val="000000"/>
              </w:rPr>
              <w:t>Адрес  регистрации</w:t>
            </w:r>
            <w:proofErr w:type="gramEnd"/>
          </w:p>
        </w:tc>
        <w:tc>
          <w:tcPr>
            <w:tcW w:w="6180" w:type="dxa"/>
            <w:vAlign w:val="center"/>
          </w:tcPr>
          <w:p w14:paraId="3281D5F3" w14:textId="77777777" w:rsidR="00751025" w:rsidRPr="004A2C83" w:rsidRDefault="00751025" w:rsidP="004A2C83">
            <w:pPr>
              <w:spacing w:before="240" w:after="240"/>
              <w:rPr>
                <w:rFonts w:ascii="Sylfaen" w:eastAsia="GHEA Grapalat" w:hAnsi="Sylfaen" w:cs="GHEA Grapalat"/>
              </w:rPr>
            </w:pPr>
          </w:p>
        </w:tc>
      </w:tr>
      <w:tr w:rsidR="00751025" w:rsidRPr="00CC157D" w14:paraId="5CAAAB9E" w14:textId="77777777" w:rsidTr="004A2C83">
        <w:tc>
          <w:tcPr>
            <w:tcW w:w="2836" w:type="dxa"/>
            <w:shd w:val="clear" w:color="auto" w:fill="D9E2F3"/>
            <w:vAlign w:val="center"/>
          </w:tcPr>
          <w:p w14:paraId="36F2FC15"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r w:rsidRPr="004A2C83">
              <w:rPr>
                <w:rFonts w:ascii="Sylfaen" w:eastAsia="GHEA Grapalat" w:hAnsi="Sylfaen" w:cs="GHEA Grapalat"/>
                <w:color w:val="000000"/>
              </w:rPr>
              <w:t>Государство регистрации</w:t>
            </w:r>
          </w:p>
        </w:tc>
        <w:tc>
          <w:tcPr>
            <w:tcW w:w="6180" w:type="dxa"/>
            <w:vAlign w:val="center"/>
          </w:tcPr>
          <w:p w14:paraId="22BD8BD8" w14:textId="77777777" w:rsidR="00751025" w:rsidRPr="004A2C83" w:rsidRDefault="00751025" w:rsidP="004A2C83">
            <w:pPr>
              <w:spacing w:before="240" w:after="240"/>
              <w:ind w:left="993" w:hanging="851"/>
              <w:rPr>
                <w:rFonts w:ascii="Sylfaen" w:eastAsia="GHEA Grapalat" w:hAnsi="Sylfaen" w:cs="GHEA Grapalat"/>
              </w:rPr>
            </w:pPr>
          </w:p>
        </w:tc>
      </w:tr>
      <w:tr w:rsidR="00751025" w:rsidRPr="00CC157D" w14:paraId="4C54A883" w14:textId="77777777" w:rsidTr="004A2C83">
        <w:tc>
          <w:tcPr>
            <w:tcW w:w="2836" w:type="dxa"/>
            <w:shd w:val="clear" w:color="auto" w:fill="D9E2F3"/>
            <w:vAlign w:val="center"/>
          </w:tcPr>
          <w:p w14:paraId="1A86B78C" w14:textId="77777777" w:rsidR="00751025" w:rsidRPr="004A2C83" w:rsidRDefault="00751025" w:rsidP="00751025">
            <w:pPr>
              <w:numPr>
                <w:ilvl w:val="2"/>
                <w:numId w:val="24"/>
              </w:numPr>
              <w:pBdr>
                <w:top w:val="nil"/>
                <w:left w:val="nil"/>
                <w:bottom w:val="nil"/>
                <w:right w:val="nil"/>
                <w:between w:val="nil"/>
              </w:pBdr>
              <w:ind w:left="284" w:hanging="284"/>
              <w:rPr>
                <w:rFonts w:ascii="Sylfaen" w:eastAsia="GHEA Grapalat" w:hAnsi="Sylfaen" w:cs="GHEA Grapalat"/>
                <w:color w:val="000000"/>
              </w:rPr>
            </w:pPr>
            <w:r w:rsidRPr="004A2C83">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3D3C45F5" w14:textId="77777777" w:rsidR="00751025" w:rsidRPr="004A2C83" w:rsidRDefault="00751025" w:rsidP="004A2C83">
            <w:pPr>
              <w:spacing w:before="240" w:after="240"/>
              <w:ind w:left="993" w:hanging="851"/>
              <w:rPr>
                <w:rFonts w:ascii="Sylfaen" w:eastAsia="GHEA Grapalat" w:hAnsi="Sylfaen" w:cs="GHEA Grapalat"/>
              </w:rPr>
            </w:pPr>
          </w:p>
        </w:tc>
      </w:tr>
    </w:tbl>
    <w:p w14:paraId="66D181A1"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337537E2" w14:textId="77777777" w:rsidTr="004A2C83">
        <w:tc>
          <w:tcPr>
            <w:tcW w:w="2835" w:type="dxa"/>
            <w:shd w:val="clear" w:color="auto" w:fill="D9E2F3"/>
            <w:vAlign w:val="center"/>
          </w:tcPr>
          <w:p w14:paraId="0E66E7B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Имя и фамилия лица, представляющего декларацию</w:t>
            </w:r>
          </w:p>
        </w:tc>
        <w:tc>
          <w:tcPr>
            <w:tcW w:w="6180" w:type="dxa"/>
            <w:vAlign w:val="center"/>
          </w:tcPr>
          <w:p w14:paraId="1CD506DE" w14:textId="77777777" w:rsidR="00751025" w:rsidRPr="004A2C83" w:rsidRDefault="00751025" w:rsidP="004A2C83">
            <w:pPr>
              <w:spacing w:before="240" w:after="240"/>
              <w:rPr>
                <w:rFonts w:ascii="Sylfaen" w:eastAsia="GHEA Grapalat" w:hAnsi="Sylfaen" w:cs="GHEA Grapalat"/>
              </w:rPr>
            </w:pPr>
          </w:p>
        </w:tc>
      </w:tr>
      <w:tr w:rsidR="00751025" w:rsidRPr="00CC157D" w14:paraId="57463A48" w14:textId="77777777" w:rsidTr="004A2C83">
        <w:trPr>
          <w:trHeight w:val="1487"/>
        </w:trPr>
        <w:tc>
          <w:tcPr>
            <w:tcW w:w="2835" w:type="dxa"/>
            <w:shd w:val="clear" w:color="auto" w:fill="D9E2F3"/>
            <w:vAlign w:val="center"/>
          </w:tcPr>
          <w:p w14:paraId="32EDACA6"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Должность лица, представляющего декларацию</w:t>
            </w:r>
          </w:p>
        </w:tc>
        <w:tc>
          <w:tcPr>
            <w:tcW w:w="6180" w:type="dxa"/>
            <w:vAlign w:val="center"/>
          </w:tcPr>
          <w:p w14:paraId="63052416" w14:textId="77777777" w:rsidR="00751025" w:rsidRPr="004A2C83" w:rsidRDefault="00751025" w:rsidP="004A2C83">
            <w:pPr>
              <w:spacing w:before="240" w:after="240"/>
              <w:rPr>
                <w:rFonts w:ascii="Sylfaen" w:eastAsia="GHEA Grapalat" w:hAnsi="Sylfaen" w:cs="GHEA Grapalat"/>
              </w:rPr>
            </w:pPr>
          </w:p>
        </w:tc>
      </w:tr>
    </w:tbl>
    <w:p w14:paraId="3C36B146"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66D344CE" w14:textId="77777777" w:rsidTr="004A2C83">
        <w:tc>
          <w:tcPr>
            <w:tcW w:w="2835" w:type="dxa"/>
            <w:shd w:val="clear" w:color="auto" w:fill="D9E2F3"/>
            <w:vAlign w:val="center"/>
          </w:tcPr>
          <w:p w14:paraId="193BB175" w14:textId="77777777" w:rsidR="00751025" w:rsidRPr="004A2C83" w:rsidRDefault="00751025" w:rsidP="00751025">
            <w:pPr>
              <w:numPr>
                <w:ilvl w:val="2"/>
                <w:numId w:val="24"/>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A2C83">
              <w:rPr>
                <w:rFonts w:ascii="Sylfaen" w:eastAsia="GHEA Grapalat" w:hAnsi="Sylfaen" w:cs="GHEA Grapalat"/>
                <w:color w:val="000000"/>
              </w:rPr>
              <w:lastRenderedPageBreak/>
              <w:t>День, месяц, год подписания декларации</w:t>
            </w:r>
          </w:p>
        </w:tc>
        <w:tc>
          <w:tcPr>
            <w:tcW w:w="6180" w:type="dxa"/>
            <w:vAlign w:val="center"/>
          </w:tcPr>
          <w:p w14:paraId="2213A5FB" w14:textId="77777777" w:rsidR="00751025" w:rsidRPr="004A2C83" w:rsidRDefault="00751025" w:rsidP="004A2C83">
            <w:pPr>
              <w:spacing w:before="240" w:after="240"/>
              <w:rPr>
                <w:rFonts w:ascii="Sylfaen" w:eastAsia="GHEA Grapalat" w:hAnsi="Sylfaen" w:cs="GHEA Grapalat"/>
              </w:rPr>
            </w:pPr>
          </w:p>
        </w:tc>
      </w:tr>
      <w:tr w:rsidR="00751025" w:rsidRPr="00CC157D" w14:paraId="7869B46A" w14:textId="77777777" w:rsidTr="004A2C83">
        <w:tc>
          <w:tcPr>
            <w:tcW w:w="2835" w:type="dxa"/>
            <w:shd w:val="clear" w:color="auto" w:fill="D9E2F3"/>
            <w:vAlign w:val="center"/>
          </w:tcPr>
          <w:p w14:paraId="52037CA2" w14:textId="77777777" w:rsidR="00751025" w:rsidRPr="004A2C83" w:rsidRDefault="00751025" w:rsidP="00751025">
            <w:pPr>
              <w:numPr>
                <w:ilvl w:val="2"/>
                <w:numId w:val="24"/>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A2C83">
              <w:rPr>
                <w:rFonts w:ascii="Sylfaen" w:eastAsia="GHEA Grapalat" w:hAnsi="Sylfaen" w:cs="GHEA Grapalat"/>
                <w:color w:val="000000"/>
              </w:rPr>
              <w:t>Количество страниц декларации</w:t>
            </w:r>
          </w:p>
        </w:tc>
        <w:tc>
          <w:tcPr>
            <w:tcW w:w="6180" w:type="dxa"/>
            <w:vAlign w:val="center"/>
          </w:tcPr>
          <w:p w14:paraId="6AD13EF9" w14:textId="77777777" w:rsidR="00751025" w:rsidRPr="004A2C83" w:rsidRDefault="00751025" w:rsidP="004A2C83">
            <w:pPr>
              <w:spacing w:before="240" w:after="240"/>
              <w:rPr>
                <w:rFonts w:ascii="Sylfaen" w:eastAsia="GHEA Grapalat" w:hAnsi="Sylfaen" w:cs="GHEA Grapalat"/>
              </w:rPr>
            </w:pPr>
          </w:p>
        </w:tc>
      </w:tr>
      <w:tr w:rsidR="00751025" w:rsidRPr="00CC157D" w14:paraId="3291FBE4" w14:textId="77777777" w:rsidTr="004A2C83">
        <w:tc>
          <w:tcPr>
            <w:tcW w:w="2835" w:type="dxa"/>
            <w:shd w:val="clear" w:color="auto" w:fill="D9E2F3"/>
            <w:vAlign w:val="center"/>
          </w:tcPr>
          <w:p w14:paraId="0A3B3E52" w14:textId="77777777" w:rsidR="00751025" w:rsidRPr="004A2C83" w:rsidRDefault="00751025" w:rsidP="00751025">
            <w:pPr>
              <w:numPr>
                <w:ilvl w:val="2"/>
                <w:numId w:val="24"/>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A2C83">
              <w:rPr>
                <w:rFonts w:ascii="Sylfaen" w:eastAsia="GHEA Grapalat" w:hAnsi="Sylfaen" w:cs="GHEA Grapalat"/>
                <w:color w:val="000000"/>
              </w:rPr>
              <w:t>Подпись лица, представляющего декларацию</w:t>
            </w:r>
          </w:p>
        </w:tc>
        <w:tc>
          <w:tcPr>
            <w:tcW w:w="6180" w:type="dxa"/>
            <w:vAlign w:val="center"/>
          </w:tcPr>
          <w:p w14:paraId="1DD2945A" w14:textId="77777777" w:rsidR="00751025" w:rsidRPr="004A2C83" w:rsidRDefault="00751025" w:rsidP="004A2C83">
            <w:pPr>
              <w:spacing w:before="240" w:after="240"/>
              <w:rPr>
                <w:rFonts w:ascii="Sylfaen" w:eastAsia="GHEA Grapalat" w:hAnsi="Sylfaen" w:cs="GHEA Grapalat"/>
              </w:rPr>
            </w:pPr>
          </w:p>
        </w:tc>
      </w:tr>
    </w:tbl>
    <w:p w14:paraId="25792056" w14:textId="77777777" w:rsidR="00751025" w:rsidRPr="004A2C83" w:rsidRDefault="00751025" w:rsidP="00751025">
      <w:pPr>
        <w:rPr>
          <w:rFonts w:ascii="Sylfaen" w:eastAsia="GHEA Grapalat" w:hAnsi="Sylfaen" w:cs="GHEA Grapalat"/>
        </w:rPr>
      </w:pPr>
    </w:p>
    <w:p w14:paraId="32DA5A29" w14:textId="77777777" w:rsidR="00751025" w:rsidRPr="004A2C83" w:rsidRDefault="00751025" w:rsidP="00751025">
      <w:pPr>
        <w:rPr>
          <w:rFonts w:ascii="Sylfaen" w:eastAsia="GHEA Grapalat" w:hAnsi="Sylfaen" w:cs="GHEA Grapalat"/>
        </w:rPr>
      </w:pPr>
      <w:r w:rsidRPr="004A2C83">
        <w:rPr>
          <w:rFonts w:ascii="Sylfaen" w:hAnsi="Sylfaen"/>
        </w:rPr>
        <w:br w:type="page"/>
      </w:r>
    </w:p>
    <w:p w14:paraId="7DC1A557" w14:textId="77777777" w:rsidR="00751025" w:rsidRPr="004A2C83" w:rsidRDefault="00751025" w:rsidP="00751025">
      <w:pPr>
        <w:numPr>
          <w:ilvl w:val="0"/>
          <w:numId w:val="24"/>
        </w:numPr>
        <w:pBdr>
          <w:top w:val="nil"/>
          <w:left w:val="nil"/>
          <w:bottom w:val="nil"/>
          <w:right w:val="nil"/>
          <w:between w:val="nil"/>
        </w:pBdr>
        <w:spacing w:after="160" w:line="259" w:lineRule="auto"/>
        <w:rPr>
          <w:rFonts w:ascii="Sylfaen" w:eastAsia="GHEA Grapalat" w:hAnsi="Sylfaen" w:cs="GHEA Grapalat"/>
          <w:color w:val="000000"/>
        </w:rPr>
      </w:pPr>
      <w:r w:rsidRPr="004A2C83">
        <w:rPr>
          <w:rFonts w:ascii="Sylfaen" w:eastAsia="GHEA Grapalat" w:hAnsi="Sylfaen" w:cs="GHEA Grapalat"/>
          <w:b/>
          <w:color w:val="000000"/>
        </w:rPr>
        <w:lastRenderedPageBreak/>
        <w:t xml:space="preserve">Данные </w:t>
      </w:r>
      <w:proofErr w:type="gramStart"/>
      <w:r w:rsidRPr="004A2C83">
        <w:rPr>
          <w:rFonts w:ascii="Sylfaen" w:eastAsia="GHEA Grapalat" w:hAnsi="Sylfaen" w:cs="GHEA Grapalat"/>
          <w:b/>
          <w:color w:val="000000"/>
        </w:rPr>
        <w:t>листинга  акций</w:t>
      </w:r>
      <w:proofErr w:type="gramEnd"/>
    </w:p>
    <w:p w14:paraId="08F101A1"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3C1E2FE0" w14:textId="77777777" w:rsidTr="004A2C83">
        <w:tc>
          <w:tcPr>
            <w:tcW w:w="2835" w:type="dxa"/>
            <w:shd w:val="clear" w:color="auto" w:fill="D9E2F3"/>
            <w:vAlign w:val="center"/>
          </w:tcPr>
          <w:p w14:paraId="20D83D41" w14:textId="77777777" w:rsidR="00751025" w:rsidRPr="004A2C83" w:rsidRDefault="00751025" w:rsidP="00751025">
            <w:pPr>
              <w:numPr>
                <w:ilvl w:val="2"/>
                <w:numId w:val="24"/>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A2C83">
              <w:rPr>
                <w:rFonts w:ascii="Sylfaen" w:eastAsia="GHEA Grapalat" w:hAnsi="Sylfaen" w:cs="GHEA Grapalat"/>
                <w:color w:val="000000"/>
              </w:rPr>
              <w:t>Наименование фондовой биржи</w:t>
            </w:r>
          </w:p>
        </w:tc>
        <w:tc>
          <w:tcPr>
            <w:tcW w:w="6180" w:type="dxa"/>
            <w:vAlign w:val="center"/>
          </w:tcPr>
          <w:p w14:paraId="22B2B032" w14:textId="77777777" w:rsidR="00751025" w:rsidRPr="004A2C83" w:rsidRDefault="00751025" w:rsidP="004A2C83">
            <w:pPr>
              <w:spacing w:before="240" w:after="240"/>
              <w:rPr>
                <w:rFonts w:ascii="Sylfaen" w:eastAsia="GHEA Grapalat" w:hAnsi="Sylfaen" w:cs="GHEA Grapalat"/>
              </w:rPr>
            </w:pPr>
          </w:p>
        </w:tc>
      </w:tr>
      <w:tr w:rsidR="00751025" w:rsidRPr="00CC157D" w14:paraId="69DB8A67" w14:textId="77777777" w:rsidTr="004A2C83">
        <w:tc>
          <w:tcPr>
            <w:tcW w:w="2835" w:type="dxa"/>
            <w:shd w:val="clear" w:color="auto" w:fill="D9E2F3"/>
            <w:vAlign w:val="center"/>
          </w:tcPr>
          <w:p w14:paraId="6D1F89A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 xml:space="preserve">Ссылка на документы, наличествующие на бирже </w:t>
            </w:r>
          </w:p>
        </w:tc>
        <w:tc>
          <w:tcPr>
            <w:tcW w:w="6180" w:type="dxa"/>
            <w:vAlign w:val="center"/>
          </w:tcPr>
          <w:p w14:paraId="6DF1A1DD" w14:textId="77777777" w:rsidR="00751025" w:rsidRPr="004A2C83" w:rsidRDefault="00751025" w:rsidP="004A2C83">
            <w:pPr>
              <w:spacing w:before="240" w:after="240"/>
              <w:rPr>
                <w:rFonts w:ascii="Sylfaen" w:eastAsia="GHEA Grapalat" w:hAnsi="Sylfaen" w:cs="GHEA Grapalat"/>
              </w:rPr>
            </w:pPr>
          </w:p>
        </w:tc>
      </w:tr>
    </w:tbl>
    <w:p w14:paraId="265979A5"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6A5A0AD1" w14:textId="77777777" w:rsidTr="004A2C83">
        <w:tc>
          <w:tcPr>
            <w:tcW w:w="2835" w:type="dxa"/>
            <w:shd w:val="clear" w:color="auto" w:fill="D9E2F3"/>
            <w:vAlign w:val="center"/>
          </w:tcPr>
          <w:p w14:paraId="519C7BD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w:t>
            </w:r>
          </w:p>
        </w:tc>
        <w:tc>
          <w:tcPr>
            <w:tcW w:w="6180" w:type="dxa"/>
            <w:vAlign w:val="center"/>
          </w:tcPr>
          <w:p w14:paraId="7B46E8B3" w14:textId="77777777" w:rsidR="00751025" w:rsidRPr="004A2C83" w:rsidRDefault="00751025" w:rsidP="004A2C83">
            <w:pPr>
              <w:spacing w:before="240" w:after="240"/>
              <w:rPr>
                <w:rFonts w:ascii="Sylfaen" w:eastAsia="GHEA Grapalat" w:hAnsi="Sylfaen" w:cs="GHEA Grapalat"/>
              </w:rPr>
            </w:pPr>
          </w:p>
        </w:tc>
      </w:tr>
      <w:tr w:rsidR="00751025" w:rsidRPr="00CC157D" w14:paraId="328E3F59" w14:textId="77777777" w:rsidTr="004A2C83">
        <w:tc>
          <w:tcPr>
            <w:tcW w:w="2835" w:type="dxa"/>
            <w:shd w:val="clear" w:color="auto" w:fill="D9E2F3"/>
            <w:vAlign w:val="center"/>
          </w:tcPr>
          <w:p w14:paraId="1B5DF46E"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 латинскими буквами</w:t>
            </w:r>
            <w:r w:rsidRPr="004A2C83">
              <w:rPr>
                <w:rFonts w:ascii="Sylfaen" w:hAnsi="Sylfaen"/>
              </w:rPr>
              <w:t xml:space="preserve"> </w:t>
            </w:r>
          </w:p>
        </w:tc>
        <w:tc>
          <w:tcPr>
            <w:tcW w:w="6180" w:type="dxa"/>
            <w:vAlign w:val="center"/>
          </w:tcPr>
          <w:p w14:paraId="7E76E724" w14:textId="77777777" w:rsidR="00751025" w:rsidRPr="004A2C83" w:rsidRDefault="00751025" w:rsidP="004A2C83">
            <w:pPr>
              <w:spacing w:before="240" w:after="240"/>
              <w:rPr>
                <w:rFonts w:ascii="Sylfaen" w:eastAsia="GHEA Grapalat" w:hAnsi="Sylfaen" w:cs="GHEA Grapalat"/>
              </w:rPr>
            </w:pPr>
          </w:p>
        </w:tc>
      </w:tr>
      <w:tr w:rsidR="00751025" w:rsidRPr="00CC157D" w14:paraId="11ECA913" w14:textId="77777777" w:rsidTr="004A2C83">
        <w:tc>
          <w:tcPr>
            <w:tcW w:w="2835" w:type="dxa"/>
            <w:shd w:val="clear" w:color="auto" w:fill="D9E2F3"/>
            <w:vAlign w:val="center"/>
          </w:tcPr>
          <w:p w14:paraId="16210922"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государственной регистрации</w:t>
            </w:r>
          </w:p>
        </w:tc>
        <w:tc>
          <w:tcPr>
            <w:tcW w:w="6180" w:type="dxa"/>
            <w:vAlign w:val="center"/>
          </w:tcPr>
          <w:p w14:paraId="0C6821FD" w14:textId="77777777" w:rsidR="00751025" w:rsidRPr="004A2C83" w:rsidRDefault="00751025" w:rsidP="004A2C83">
            <w:pPr>
              <w:spacing w:before="240" w:after="240"/>
              <w:rPr>
                <w:rFonts w:ascii="Sylfaen" w:eastAsia="GHEA Grapalat" w:hAnsi="Sylfaen" w:cs="GHEA Grapalat"/>
              </w:rPr>
            </w:pPr>
          </w:p>
        </w:tc>
      </w:tr>
      <w:tr w:rsidR="00751025" w:rsidRPr="00CC157D" w14:paraId="726FFF46" w14:textId="77777777" w:rsidTr="004A2C83">
        <w:tc>
          <w:tcPr>
            <w:tcW w:w="2835" w:type="dxa"/>
            <w:shd w:val="clear" w:color="auto" w:fill="D9E2F3"/>
            <w:vAlign w:val="center"/>
          </w:tcPr>
          <w:p w14:paraId="3F1F004A"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День, месяц, год регистрации</w:t>
            </w:r>
          </w:p>
        </w:tc>
        <w:tc>
          <w:tcPr>
            <w:tcW w:w="6180" w:type="dxa"/>
            <w:vAlign w:val="center"/>
          </w:tcPr>
          <w:p w14:paraId="235AEE2D" w14:textId="77777777" w:rsidR="00751025" w:rsidRPr="004A2C83" w:rsidRDefault="00751025" w:rsidP="004A2C83">
            <w:pPr>
              <w:spacing w:before="240" w:after="240"/>
              <w:rPr>
                <w:rFonts w:ascii="Sylfaen" w:eastAsia="GHEA Grapalat" w:hAnsi="Sylfaen" w:cs="GHEA Grapalat"/>
              </w:rPr>
            </w:pPr>
          </w:p>
        </w:tc>
      </w:tr>
      <w:tr w:rsidR="00751025" w:rsidRPr="00CC157D" w14:paraId="7EB38A0E" w14:textId="77777777" w:rsidTr="004A2C83">
        <w:tc>
          <w:tcPr>
            <w:tcW w:w="2835" w:type="dxa"/>
            <w:shd w:val="clear" w:color="auto" w:fill="D9E2F3"/>
            <w:vAlign w:val="center"/>
          </w:tcPr>
          <w:p w14:paraId="4DA112D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Адрес регистрации</w:t>
            </w:r>
          </w:p>
        </w:tc>
        <w:tc>
          <w:tcPr>
            <w:tcW w:w="6180" w:type="dxa"/>
            <w:vAlign w:val="center"/>
          </w:tcPr>
          <w:p w14:paraId="375CD065" w14:textId="77777777" w:rsidR="00751025" w:rsidRPr="004A2C83" w:rsidRDefault="00751025" w:rsidP="004A2C83">
            <w:pPr>
              <w:spacing w:before="240" w:after="240"/>
              <w:rPr>
                <w:rFonts w:ascii="Sylfaen" w:eastAsia="GHEA Grapalat" w:hAnsi="Sylfaen" w:cs="GHEA Grapalat"/>
              </w:rPr>
            </w:pPr>
          </w:p>
        </w:tc>
      </w:tr>
      <w:tr w:rsidR="00751025" w:rsidRPr="00CC157D" w14:paraId="5CBDC36F" w14:textId="77777777" w:rsidTr="004A2C83">
        <w:trPr>
          <w:trHeight w:val="1361"/>
        </w:trPr>
        <w:tc>
          <w:tcPr>
            <w:tcW w:w="2835" w:type="dxa"/>
            <w:shd w:val="clear" w:color="auto" w:fill="D9E2F3"/>
            <w:vAlign w:val="center"/>
          </w:tcPr>
          <w:p w14:paraId="48C4335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A2C83">
              <w:rPr>
                <w:rFonts w:ascii="Sylfaen" w:eastAsia="GHEA Grapalat" w:hAnsi="Sylfaen" w:cs="GHEA Grapalat"/>
                <w:color w:val="000000"/>
              </w:rPr>
              <w:t>Государтво</w:t>
            </w:r>
            <w:proofErr w:type="spellEnd"/>
            <w:r w:rsidRPr="004A2C83">
              <w:rPr>
                <w:rFonts w:ascii="Sylfaen" w:eastAsia="GHEA Grapalat" w:hAnsi="Sylfaen" w:cs="GHEA Grapalat"/>
                <w:color w:val="000000"/>
              </w:rPr>
              <w:t xml:space="preserve"> регистрации</w:t>
            </w:r>
          </w:p>
        </w:tc>
        <w:tc>
          <w:tcPr>
            <w:tcW w:w="6180" w:type="dxa"/>
            <w:vAlign w:val="center"/>
          </w:tcPr>
          <w:p w14:paraId="29F2A557" w14:textId="77777777" w:rsidR="00751025" w:rsidRPr="004A2C83" w:rsidRDefault="00751025" w:rsidP="004A2C83">
            <w:pPr>
              <w:spacing w:before="240" w:after="240"/>
              <w:rPr>
                <w:rFonts w:ascii="Sylfaen" w:eastAsia="GHEA Grapalat" w:hAnsi="Sylfaen" w:cs="GHEA Grapalat"/>
              </w:rPr>
            </w:pPr>
          </w:p>
        </w:tc>
      </w:tr>
      <w:tr w:rsidR="00751025" w:rsidRPr="00CC157D" w14:paraId="792653F2" w14:textId="77777777" w:rsidTr="004A2C83">
        <w:tc>
          <w:tcPr>
            <w:tcW w:w="2835" w:type="dxa"/>
            <w:shd w:val="clear" w:color="auto" w:fill="D9E2F3"/>
            <w:vAlign w:val="center"/>
          </w:tcPr>
          <w:p w14:paraId="76FF687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3F569F34" w14:textId="77777777" w:rsidR="00751025" w:rsidRPr="004A2C83" w:rsidRDefault="00751025" w:rsidP="004A2C83">
            <w:pPr>
              <w:spacing w:before="240" w:after="240"/>
              <w:rPr>
                <w:rFonts w:ascii="Sylfaen" w:eastAsia="GHEA Grapalat" w:hAnsi="Sylfaen" w:cs="GHEA Grapalat"/>
              </w:rPr>
            </w:pPr>
          </w:p>
        </w:tc>
      </w:tr>
    </w:tbl>
    <w:p w14:paraId="4E6F64BF"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4A2C83">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51025" w:rsidRPr="00CC157D" w14:paraId="5FF9F5BB" w14:textId="77777777" w:rsidTr="004A2C83">
        <w:tc>
          <w:tcPr>
            <w:tcW w:w="2836" w:type="dxa"/>
            <w:shd w:val="clear" w:color="auto" w:fill="D9E2F3"/>
            <w:vAlign w:val="center"/>
          </w:tcPr>
          <w:p w14:paraId="2278DAB7" w14:textId="77777777" w:rsidR="00751025" w:rsidRPr="004A2C83" w:rsidRDefault="00751025" w:rsidP="00751025">
            <w:pPr>
              <w:numPr>
                <w:ilvl w:val="2"/>
                <w:numId w:val="24"/>
              </w:numPr>
              <w:pBdr>
                <w:top w:val="nil"/>
                <w:left w:val="nil"/>
                <w:bottom w:val="nil"/>
                <w:right w:val="nil"/>
                <w:between w:val="nil"/>
              </w:pBdr>
              <w:spacing w:after="160" w:line="259" w:lineRule="auto"/>
              <w:ind w:hanging="930"/>
              <w:rPr>
                <w:rFonts w:ascii="Sylfaen" w:eastAsia="GHEA Grapalat" w:hAnsi="Sylfaen" w:cs="GHEA Grapalat"/>
                <w:color w:val="000000"/>
              </w:rPr>
            </w:pPr>
            <w:r w:rsidRPr="004A2C83">
              <w:rPr>
                <w:rFonts w:ascii="Sylfaen" w:eastAsia="GHEA Grapalat" w:hAnsi="Sylfaen" w:cs="GHEA Grapalat"/>
                <w:color w:val="000000"/>
              </w:rPr>
              <w:t>Размер участия (%)</w:t>
            </w:r>
          </w:p>
        </w:tc>
        <w:tc>
          <w:tcPr>
            <w:tcW w:w="6178" w:type="dxa"/>
            <w:vAlign w:val="center"/>
          </w:tcPr>
          <w:p w14:paraId="116B6477" w14:textId="77777777" w:rsidR="00751025" w:rsidRPr="004A2C83" w:rsidRDefault="00751025" w:rsidP="004A2C83">
            <w:pPr>
              <w:spacing w:before="240" w:after="240"/>
              <w:rPr>
                <w:rFonts w:ascii="Sylfaen" w:eastAsia="GHEA Grapalat" w:hAnsi="Sylfaen" w:cs="GHEA Grapalat"/>
              </w:rPr>
            </w:pPr>
          </w:p>
        </w:tc>
      </w:tr>
      <w:tr w:rsidR="00751025" w:rsidRPr="00CC157D" w14:paraId="12174EB7" w14:textId="77777777" w:rsidTr="004A2C83">
        <w:tc>
          <w:tcPr>
            <w:tcW w:w="2836" w:type="dxa"/>
            <w:shd w:val="clear" w:color="auto" w:fill="D9E2F3"/>
            <w:vAlign w:val="center"/>
          </w:tcPr>
          <w:p w14:paraId="1354F23C" w14:textId="77777777" w:rsidR="00751025" w:rsidRPr="004A2C83" w:rsidRDefault="00751025" w:rsidP="00751025">
            <w:pPr>
              <w:numPr>
                <w:ilvl w:val="2"/>
                <w:numId w:val="24"/>
              </w:numPr>
              <w:pBdr>
                <w:top w:val="nil"/>
                <w:left w:val="nil"/>
                <w:bottom w:val="nil"/>
                <w:right w:val="nil"/>
                <w:between w:val="nil"/>
              </w:pBdr>
              <w:ind w:hanging="93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6178" w:type="dxa"/>
            <w:vAlign w:val="center"/>
          </w:tcPr>
          <w:p w14:paraId="3CDD9F78" w14:textId="77777777" w:rsidR="00751025" w:rsidRPr="004A2C83" w:rsidRDefault="003B7185" w:rsidP="004A2C83">
            <w:pPr>
              <w:spacing w:before="240" w:after="240"/>
              <w:rPr>
                <w:rFonts w:ascii="Sylfaen" w:eastAsia="GHEA Grapalat" w:hAnsi="Sylfaen" w:cs="GHEA Grapalat"/>
              </w:rPr>
            </w:pPr>
            <w:sdt>
              <w:sdtPr>
                <w:rPr>
                  <w:rFonts w:ascii="Sylfaen" w:eastAsia="GHEA Grapalat" w:hAnsi="Sylfaen" w:cs="GHEA Grapalat"/>
                </w:rPr>
                <w:id w:val="-181660743"/>
                <w14:checkbox>
                  <w14:checked w14:val="0"/>
                  <w14:checkedState w14:val="2612" w14:font="MS Gothic"/>
                  <w14:uncheckedState w14:val="2610" w14:font="MS Gothic"/>
                </w14:checkbox>
              </w:sdtPr>
              <w:sdtEndPr/>
              <w:sdtContent>
                <w:r w:rsidR="00751025" w:rsidRPr="004A2C83">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1D3B96DD" w14:textId="77777777" w:rsidR="00751025" w:rsidRPr="004A2C83" w:rsidRDefault="003B7185" w:rsidP="004A2C83">
            <w:pPr>
              <w:spacing w:before="240" w:after="240"/>
              <w:rPr>
                <w:rFonts w:ascii="Sylfaen" w:eastAsia="GHEA Grapalat" w:hAnsi="Sylfaen" w:cs="GHEA Grapalat"/>
              </w:rPr>
            </w:pPr>
            <w:sdt>
              <w:sdtPr>
                <w:rPr>
                  <w:rFonts w:ascii="Sylfaen" w:eastAsia="GHEA Grapalat" w:hAnsi="Sylfaen" w:cs="GHEA Grapalat"/>
                </w:rPr>
                <w:id w:val="-534419621"/>
                <w14:checkbox>
                  <w14:checked w14:val="0"/>
                  <w14:checkedState w14:val="2612" w14:font="MS Gothic"/>
                  <w14:uncheckedState w14:val="2610" w14:font="MS Gothic"/>
                </w14:checkbox>
              </w:sdtPr>
              <w:sdtEndPr/>
              <w:sdtContent>
                <w:r w:rsidR="00751025" w:rsidRPr="004A2C83">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bl>
    <w:p w14:paraId="23337F53" w14:textId="77777777" w:rsidR="00751025" w:rsidRPr="004A2C83" w:rsidRDefault="00751025" w:rsidP="00751025">
      <w:pPr>
        <w:pBdr>
          <w:top w:val="nil"/>
          <w:left w:val="nil"/>
          <w:bottom w:val="nil"/>
          <w:right w:val="nil"/>
          <w:between w:val="nil"/>
        </w:pBdr>
        <w:spacing w:before="240"/>
        <w:rPr>
          <w:rFonts w:ascii="Sylfaen" w:eastAsia="GHEA Grapalat" w:hAnsi="Sylfaen" w:cs="GHEA Grapalat"/>
        </w:rPr>
      </w:pPr>
      <w:r w:rsidRPr="004A2C83">
        <w:rPr>
          <w:rFonts w:ascii="Sylfaen" w:hAnsi="Sylfaen"/>
        </w:rPr>
        <w:lastRenderedPageBreak/>
        <w:br w:type="page"/>
      </w:r>
    </w:p>
    <w:p w14:paraId="09A85983" w14:textId="77777777" w:rsidR="00751025" w:rsidRPr="004A2C83" w:rsidRDefault="00751025" w:rsidP="00751025">
      <w:pPr>
        <w:numPr>
          <w:ilvl w:val="0"/>
          <w:numId w:val="24"/>
        </w:numPr>
        <w:pBdr>
          <w:top w:val="nil"/>
          <w:left w:val="nil"/>
          <w:bottom w:val="nil"/>
          <w:right w:val="nil"/>
          <w:between w:val="nil"/>
        </w:pBdr>
        <w:spacing w:line="259" w:lineRule="auto"/>
        <w:rPr>
          <w:rFonts w:ascii="Sylfaen" w:eastAsia="GHEA Grapalat" w:hAnsi="Sylfaen" w:cs="GHEA Grapalat"/>
          <w:b/>
          <w:color w:val="000000"/>
        </w:rPr>
      </w:pPr>
      <w:r w:rsidRPr="004A2C83">
        <w:rPr>
          <w:rFonts w:ascii="Sylfaen" w:eastAsia="GHEA Grapalat" w:hAnsi="Sylfaen" w:cs="GHEA Grapalat"/>
          <w:b/>
          <w:color w:val="000000"/>
        </w:rPr>
        <w:lastRenderedPageBreak/>
        <w:t>Участие государства, муниципалитета или международной организации</w:t>
      </w:r>
    </w:p>
    <w:p w14:paraId="1A7EBF93"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51025" w:rsidRPr="00CC157D" w14:paraId="7A14C01F" w14:textId="77777777" w:rsidTr="004A2C83">
        <w:tc>
          <w:tcPr>
            <w:tcW w:w="2837" w:type="dxa"/>
            <w:shd w:val="clear" w:color="auto" w:fill="D9E2F3"/>
            <w:vAlign w:val="center"/>
          </w:tcPr>
          <w:p w14:paraId="0B881ABC"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Название государства</w:t>
            </w:r>
          </w:p>
        </w:tc>
        <w:tc>
          <w:tcPr>
            <w:tcW w:w="6180" w:type="dxa"/>
            <w:vAlign w:val="center"/>
          </w:tcPr>
          <w:p w14:paraId="7F7657D7" w14:textId="77777777" w:rsidR="00751025" w:rsidRPr="004A2C83" w:rsidRDefault="00751025" w:rsidP="004A2C83">
            <w:pPr>
              <w:spacing w:before="240" w:after="240"/>
              <w:rPr>
                <w:rFonts w:ascii="Sylfaen" w:eastAsia="GHEA Grapalat" w:hAnsi="Sylfaen" w:cs="GHEA Grapalat"/>
              </w:rPr>
            </w:pPr>
          </w:p>
        </w:tc>
      </w:tr>
      <w:tr w:rsidR="00751025" w:rsidRPr="00CC157D" w14:paraId="7DC129FE" w14:textId="77777777" w:rsidTr="004A2C83">
        <w:tc>
          <w:tcPr>
            <w:tcW w:w="2837" w:type="dxa"/>
            <w:shd w:val="clear" w:color="auto" w:fill="D9E2F3"/>
            <w:vAlign w:val="center"/>
          </w:tcPr>
          <w:p w14:paraId="091B708F"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Название муниципалитета</w:t>
            </w:r>
          </w:p>
        </w:tc>
        <w:tc>
          <w:tcPr>
            <w:tcW w:w="6180" w:type="dxa"/>
            <w:vAlign w:val="center"/>
          </w:tcPr>
          <w:p w14:paraId="7CB9C4D5" w14:textId="77777777" w:rsidR="00751025" w:rsidRPr="004A2C83" w:rsidRDefault="00751025" w:rsidP="004A2C83">
            <w:pPr>
              <w:spacing w:before="240" w:after="240"/>
              <w:rPr>
                <w:rFonts w:ascii="Sylfaen" w:eastAsia="GHEA Grapalat" w:hAnsi="Sylfaen" w:cs="GHEA Grapalat"/>
              </w:rPr>
            </w:pPr>
          </w:p>
        </w:tc>
      </w:tr>
      <w:tr w:rsidR="00751025" w:rsidRPr="00CC157D" w14:paraId="566D816C" w14:textId="77777777" w:rsidTr="004A2C83">
        <w:tc>
          <w:tcPr>
            <w:tcW w:w="2837" w:type="dxa"/>
            <w:shd w:val="clear" w:color="auto" w:fill="D9E2F3"/>
            <w:vAlign w:val="center"/>
          </w:tcPr>
          <w:p w14:paraId="7674F6F9"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Размер участия (%)</w:t>
            </w:r>
          </w:p>
        </w:tc>
        <w:tc>
          <w:tcPr>
            <w:tcW w:w="6180" w:type="dxa"/>
            <w:vAlign w:val="center"/>
          </w:tcPr>
          <w:p w14:paraId="0033987C" w14:textId="77777777" w:rsidR="00751025" w:rsidRPr="004A2C83" w:rsidRDefault="00751025" w:rsidP="004A2C83">
            <w:pPr>
              <w:spacing w:before="240" w:after="240"/>
              <w:rPr>
                <w:rFonts w:ascii="Sylfaen" w:eastAsia="GHEA Grapalat" w:hAnsi="Sylfaen" w:cs="GHEA Grapalat"/>
              </w:rPr>
            </w:pPr>
          </w:p>
        </w:tc>
      </w:tr>
      <w:tr w:rsidR="00751025" w:rsidRPr="00CC157D" w14:paraId="2689A989" w14:textId="77777777" w:rsidTr="004A2C83">
        <w:tc>
          <w:tcPr>
            <w:tcW w:w="2837" w:type="dxa"/>
            <w:shd w:val="clear" w:color="auto" w:fill="D9E2F3"/>
            <w:vAlign w:val="center"/>
          </w:tcPr>
          <w:p w14:paraId="420AE4CD"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6180" w:type="dxa"/>
            <w:vAlign w:val="center"/>
          </w:tcPr>
          <w:p w14:paraId="36F86929" w14:textId="77777777" w:rsidR="00751025" w:rsidRPr="004A2C83" w:rsidRDefault="003B7185" w:rsidP="004A2C83">
            <w:pPr>
              <w:spacing w:before="240" w:after="240"/>
              <w:rPr>
                <w:rFonts w:ascii="Sylfaen" w:eastAsia="GHEA Grapalat" w:hAnsi="Sylfaen" w:cs="GHEA Grapalat"/>
              </w:rPr>
            </w:pPr>
            <w:sdt>
              <w:sdtPr>
                <w:rPr>
                  <w:rFonts w:ascii="Sylfaen" w:eastAsia="GHEA Grapalat" w:hAnsi="Sylfaen" w:cs="GHEA Grapalat"/>
                </w:rPr>
                <w:id w:val="-136730621"/>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72E717D1" w14:textId="77777777" w:rsidR="00751025" w:rsidRPr="004A2C83" w:rsidRDefault="003B7185" w:rsidP="004A2C83">
            <w:pPr>
              <w:spacing w:before="240" w:after="240"/>
              <w:rPr>
                <w:rFonts w:ascii="Sylfaen" w:eastAsia="GHEA Grapalat" w:hAnsi="Sylfaen" w:cs="GHEA Grapalat"/>
              </w:rPr>
            </w:pPr>
            <w:sdt>
              <w:sdtPr>
                <w:rPr>
                  <w:rFonts w:ascii="Sylfaen" w:eastAsia="GHEA Grapalat" w:hAnsi="Sylfaen" w:cs="GHEA Grapalat"/>
                </w:rPr>
                <w:id w:val="-895968346"/>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bl>
    <w:p w14:paraId="0A39A2F2"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51025" w:rsidRPr="00CC157D" w14:paraId="0D26DC22" w14:textId="77777777" w:rsidTr="004A2C83">
        <w:tc>
          <w:tcPr>
            <w:tcW w:w="2837" w:type="dxa"/>
            <w:shd w:val="clear" w:color="auto" w:fill="D9E2F3"/>
            <w:vAlign w:val="center"/>
          </w:tcPr>
          <w:p w14:paraId="602CDDE7"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Название международной организации</w:t>
            </w:r>
          </w:p>
        </w:tc>
        <w:tc>
          <w:tcPr>
            <w:tcW w:w="6180" w:type="dxa"/>
            <w:vAlign w:val="center"/>
          </w:tcPr>
          <w:p w14:paraId="3449C567" w14:textId="77777777" w:rsidR="00751025" w:rsidRPr="004A2C83" w:rsidRDefault="00751025" w:rsidP="004A2C83">
            <w:pPr>
              <w:spacing w:before="240" w:after="240"/>
              <w:rPr>
                <w:rFonts w:ascii="Sylfaen" w:eastAsia="GHEA Grapalat" w:hAnsi="Sylfaen" w:cs="GHEA Grapalat"/>
              </w:rPr>
            </w:pPr>
          </w:p>
        </w:tc>
      </w:tr>
      <w:tr w:rsidR="00751025" w:rsidRPr="00CC157D" w14:paraId="414CE3F5" w14:textId="77777777" w:rsidTr="004A2C83">
        <w:tc>
          <w:tcPr>
            <w:tcW w:w="2837" w:type="dxa"/>
            <w:shd w:val="clear" w:color="auto" w:fill="D9E2F3"/>
            <w:vAlign w:val="center"/>
          </w:tcPr>
          <w:p w14:paraId="26D7C46B"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r w:rsidRPr="004A2C83">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14:paraId="3E96FBF6" w14:textId="77777777" w:rsidR="00751025" w:rsidRPr="004A2C83" w:rsidRDefault="00751025" w:rsidP="004A2C83">
            <w:pPr>
              <w:spacing w:before="240" w:after="240"/>
              <w:rPr>
                <w:rFonts w:ascii="Sylfaen" w:eastAsia="GHEA Grapalat" w:hAnsi="Sylfaen" w:cs="GHEA Grapalat"/>
              </w:rPr>
            </w:pPr>
          </w:p>
        </w:tc>
      </w:tr>
      <w:tr w:rsidR="00751025" w:rsidRPr="00CC157D" w14:paraId="0744BC8E" w14:textId="77777777" w:rsidTr="004A2C83">
        <w:tc>
          <w:tcPr>
            <w:tcW w:w="2837" w:type="dxa"/>
            <w:shd w:val="clear" w:color="auto" w:fill="D9E2F3"/>
            <w:vAlign w:val="center"/>
          </w:tcPr>
          <w:p w14:paraId="3DD214CE"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Размер участия</w:t>
            </w:r>
            <w:r w:rsidRPr="004A2C83" w:rsidDel="00C376E4">
              <w:rPr>
                <w:rFonts w:ascii="Sylfaen" w:eastAsia="GHEA Grapalat" w:hAnsi="Sylfaen" w:cs="GHEA Grapalat"/>
                <w:color w:val="000000"/>
              </w:rPr>
              <w:t xml:space="preserve"> </w:t>
            </w:r>
            <w:r w:rsidRPr="004A2C83">
              <w:rPr>
                <w:rFonts w:ascii="Sylfaen" w:eastAsia="GHEA Grapalat" w:hAnsi="Sylfaen" w:cs="GHEA Grapalat"/>
                <w:color w:val="000000"/>
              </w:rPr>
              <w:t>(%)</w:t>
            </w:r>
          </w:p>
        </w:tc>
        <w:tc>
          <w:tcPr>
            <w:tcW w:w="6180" w:type="dxa"/>
            <w:vAlign w:val="center"/>
          </w:tcPr>
          <w:p w14:paraId="3F7504C4" w14:textId="77777777" w:rsidR="00751025" w:rsidRPr="004A2C83" w:rsidRDefault="00751025" w:rsidP="004A2C83">
            <w:pPr>
              <w:spacing w:before="240" w:after="240"/>
              <w:rPr>
                <w:rFonts w:ascii="Sylfaen" w:eastAsia="GHEA Grapalat" w:hAnsi="Sylfaen" w:cs="GHEA Grapalat"/>
              </w:rPr>
            </w:pPr>
          </w:p>
        </w:tc>
      </w:tr>
      <w:tr w:rsidR="00751025" w:rsidRPr="00CC157D" w14:paraId="3BF32710" w14:textId="77777777" w:rsidTr="004A2C83">
        <w:tc>
          <w:tcPr>
            <w:tcW w:w="2837" w:type="dxa"/>
            <w:shd w:val="clear" w:color="auto" w:fill="D9E2F3"/>
            <w:vAlign w:val="center"/>
          </w:tcPr>
          <w:p w14:paraId="730255E5"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6180" w:type="dxa"/>
            <w:vAlign w:val="center"/>
          </w:tcPr>
          <w:p w14:paraId="3BA628E1" w14:textId="77777777" w:rsidR="00751025" w:rsidRPr="004A2C83" w:rsidRDefault="003B7185" w:rsidP="004A2C83">
            <w:pPr>
              <w:spacing w:before="240" w:after="240"/>
              <w:rPr>
                <w:rFonts w:ascii="Sylfaen" w:eastAsia="GHEA Grapalat" w:hAnsi="Sylfaen" w:cs="GHEA Grapalat"/>
              </w:rPr>
            </w:pPr>
            <w:sdt>
              <w:sdtPr>
                <w:rPr>
                  <w:rFonts w:ascii="Sylfaen" w:eastAsia="GHEA Grapalat" w:hAnsi="Sylfaen" w:cs="GHEA Grapalat"/>
                </w:rPr>
                <w:id w:val="326794313"/>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707B0EC9" w14:textId="77777777" w:rsidR="00751025" w:rsidRPr="004A2C83" w:rsidRDefault="003B7185" w:rsidP="004A2C83">
            <w:pPr>
              <w:spacing w:before="240" w:after="240"/>
              <w:rPr>
                <w:rFonts w:ascii="Sylfaen" w:eastAsia="GHEA Grapalat" w:hAnsi="Sylfaen" w:cs="GHEA Grapalat"/>
              </w:rPr>
            </w:pPr>
            <w:sdt>
              <w:sdtPr>
                <w:rPr>
                  <w:rFonts w:ascii="Sylfaen" w:eastAsia="GHEA Grapalat" w:hAnsi="Sylfaen" w:cs="GHEA Grapalat"/>
                </w:rPr>
                <w:id w:val="1179617233"/>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bl>
    <w:p w14:paraId="7A2E55F8" w14:textId="77777777" w:rsidR="00751025" w:rsidRPr="004A2C83" w:rsidRDefault="00751025" w:rsidP="00751025">
      <w:pPr>
        <w:rPr>
          <w:rFonts w:ascii="Sylfaen" w:eastAsia="GHEA Grapalat" w:hAnsi="Sylfaen" w:cs="GHEA Grapalat"/>
          <w:b/>
        </w:rPr>
      </w:pPr>
      <w:r w:rsidRPr="004A2C83">
        <w:rPr>
          <w:rFonts w:ascii="Sylfaen" w:hAnsi="Sylfaen"/>
        </w:rPr>
        <w:br w:type="page"/>
      </w:r>
    </w:p>
    <w:p w14:paraId="5EA4FE08" w14:textId="77777777" w:rsidR="00751025" w:rsidRPr="004A2C83" w:rsidRDefault="00751025" w:rsidP="00751025">
      <w:pPr>
        <w:numPr>
          <w:ilvl w:val="0"/>
          <w:numId w:val="24"/>
        </w:numPr>
        <w:pBdr>
          <w:top w:val="nil"/>
          <w:left w:val="nil"/>
          <w:bottom w:val="nil"/>
          <w:right w:val="nil"/>
          <w:between w:val="nil"/>
        </w:pBdr>
        <w:spacing w:line="259" w:lineRule="auto"/>
        <w:rPr>
          <w:rFonts w:ascii="Sylfaen" w:eastAsia="GHEA Grapalat" w:hAnsi="Sylfaen" w:cs="GHEA Grapalat"/>
          <w:b/>
          <w:color w:val="000000"/>
        </w:rPr>
      </w:pPr>
      <w:r w:rsidRPr="004A2C83">
        <w:rPr>
          <w:rFonts w:ascii="Sylfaen" w:eastAsia="GHEA Grapalat" w:hAnsi="Sylfaen" w:cs="GHEA Grapalat"/>
          <w:b/>
          <w:color w:val="000000"/>
        </w:rPr>
        <w:lastRenderedPageBreak/>
        <w:t>Данные реального бенефициара</w:t>
      </w:r>
    </w:p>
    <w:p w14:paraId="7AB26B52"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51025" w:rsidRPr="00CC157D" w14:paraId="6D879394" w14:textId="77777777" w:rsidTr="004A2C83">
        <w:tc>
          <w:tcPr>
            <w:tcW w:w="2836" w:type="dxa"/>
            <w:shd w:val="clear" w:color="auto" w:fill="D9E2F3"/>
            <w:vAlign w:val="center"/>
          </w:tcPr>
          <w:p w14:paraId="29CC10A4"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Имя</w:t>
            </w:r>
          </w:p>
        </w:tc>
        <w:tc>
          <w:tcPr>
            <w:tcW w:w="6178" w:type="dxa"/>
            <w:vAlign w:val="center"/>
          </w:tcPr>
          <w:p w14:paraId="14A73421" w14:textId="77777777" w:rsidR="00751025" w:rsidRPr="004A2C83" w:rsidRDefault="00751025" w:rsidP="004A2C83">
            <w:pPr>
              <w:spacing w:before="240" w:after="240"/>
              <w:rPr>
                <w:rFonts w:ascii="Sylfaen" w:eastAsia="GHEA Grapalat" w:hAnsi="Sylfaen" w:cs="GHEA Grapalat"/>
              </w:rPr>
            </w:pPr>
          </w:p>
        </w:tc>
      </w:tr>
      <w:tr w:rsidR="00751025" w:rsidRPr="00CC157D" w14:paraId="7B8E0E2A" w14:textId="77777777" w:rsidTr="004A2C83">
        <w:tc>
          <w:tcPr>
            <w:tcW w:w="2836" w:type="dxa"/>
            <w:shd w:val="clear" w:color="auto" w:fill="D9E2F3"/>
            <w:vAlign w:val="center"/>
          </w:tcPr>
          <w:p w14:paraId="05357A72"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Фамилия</w:t>
            </w:r>
          </w:p>
        </w:tc>
        <w:tc>
          <w:tcPr>
            <w:tcW w:w="6178" w:type="dxa"/>
            <w:vAlign w:val="center"/>
          </w:tcPr>
          <w:p w14:paraId="6FA72D9F" w14:textId="77777777" w:rsidR="00751025" w:rsidRPr="004A2C83" w:rsidRDefault="00751025" w:rsidP="004A2C83">
            <w:pPr>
              <w:spacing w:before="240" w:after="240"/>
              <w:rPr>
                <w:rFonts w:ascii="Sylfaen" w:eastAsia="GHEA Grapalat" w:hAnsi="Sylfaen" w:cs="GHEA Grapalat"/>
              </w:rPr>
            </w:pPr>
          </w:p>
        </w:tc>
      </w:tr>
      <w:tr w:rsidR="00751025" w:rsidRPr="00CC157D" w14:paraId="2B2830F6" w14:textId="77777777" w:rsidTr="004A2C83">
        <w:tc>
          <w:tcPr>
            <w:tcW w:w="2836" w:type="dxa"/>
            <w:shd w:val="clear" w:color="auto" w:fill="D9E2F3"/>
            <w:vAlign w:val="center"/>
          </w:tcPr>
          <w:p w14:paraId="13C2668F"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gramStart"/>
            <w:r w:rsidRPr="004A2C83">
              <w:rPr>
                <w:rFonts w:ascii="Sylfaen" w:eastAsia="GHEA Grapalat" w:hAnsi="Sylfaen" w:cs="GHEA Grapalat"/>
                <w:color w:val="000000"/>
              </w:rPr>
              <w:t>Имя(</w:t>
            </w:r>
            <w:proofErr w:type="gramEnd"/>
            <w:r w:rsidRPr="004A2C83">
              <w:rPr>
                <w:rFonts w:ascii="Sylfaen" w:eastAsia="GHEA Grapalat" w:hAnsi="Sylfaen" w:cs="GHEA Grapalat"/>
                <w:color w:val="000000"/>
              </w:rPr>
              <w:t>латинскими буквами)</w:t>
            </w:r>
          </w:p>
        </w:tc>
        <w:tc>
          <w:tcPr>
            <w:tcW w:w="6178" w:type="dxa"/>
            <w:vAlign w:val="center"/>
          </w:tcPr>
          <w:p w14:paraId="23E534D2" w14:textId="77777777" w:rsidR="00751025" w:rsidRPr="004A2C83" w:rsidRDefault="00751025" w:rsidP="004A2C83">
            <w:pPr>
              <w:spacing w:before="240" w:after="240"/>
              <w:rPr>
                <w:rFonts w:ascii="Sylfaen" w:eastAsia="GHEA Grapalat" w:hAnsi="Sylfaen" w:cs="GHEA Grapalat"/>
              </w:rPr>
            </w:pPr>
          </w:p>
        </w:tc>
      </w:tr>
      <w:tr w:rsidR="00751025" w:rsidRPr="00CC157D" w14:paraId="5DE17441" w14:textId="77777777" w:rsidTr="004A2C83">
        <w:tc>
          <w:tcPr>
            <w:tcW w:w="2836" w:type="dxa"/>
            <w:shd w:val="clear" w:color="auto" w:fill="D9E2F3"/>
            <w:vAlign w:val="center"/>
          </w:tcPr>
          <w:p w14:paraId="3FEB0A95"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Фамилия (латинскими буквами)</w:t>
            </w:r>
          </w:p>
        </w:tc>
        <w:tc>
          <w:tcPr>
            <w:tcW w:w="6178" w:type="dxa"/>
            <w:vAlign w:val="center"/>
          </w:tcPr>
          <w:p w14:paraId="3701DF54" w14:textId="77777777" w:rsidR="00751025" w:rsidRPr="004A2C83" w:rsidRDefault="00751025" w:rsidP="004A2C83">
            <w:pPr>
              <w:spacing w:before="240" w:after="240"/>
              <w:rPr>
                <w:rFonts w:ascii="Sylfaen" w:eastAsia="GHEA Grapalat" w:hAnsi="Sylfaen" w:cs="GHEA Grapalat"/>
              </w:rPr>
            </w:pPr>
          </w:p>
        </w:tc>
      </w:tr>
      <w:tr w:rsidR="00751025" w:rsidRPr="00CC157D" w14:paraId="4D4856CF" w14:textId="77777777" w:rsidTr="004A2C83">
        <w:tc>
          <w:tcPr>
            <w:tcW w:w="2836" w:type="dxa"/>
            <w:shd w:val="clear" w:color="auto" w:fill="D9E2F3"/>
            <w:vAlign w:val="center"/>
          </w:tcPr>
          <w:p w14:paraId="2D35BA2E"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Гражданство</w:t>
            </w:r>
          </w:p>
        </w:tc>
        <w:tc>
          <w:tcPr>
            <w:tcW w:w="6178" w:type="dxa"/>
            <w:vAlign w:val="center"/>
          </w:tcPr>
          <w:p w14:paraId="01344504" w14:textId="77777777" w:rsidR="00751025" w:rsidRPr="004A2C83" w:rsidRDefault="00751025" w:rsidP="004A2C83">
            <w:pPr>
              <w:spacing w:before="240" w:after="240"/>
              <w:rPr>
                <w:rFonts w:ascii="Sylfaen" w:eastAsia="GHEA Grapalat" w:hAnsi="Sylfaen" w:cs="GHEA Grapalat"/>
              </w:rPr>
            </w:pPr>
          </w:p>
        </w:tc>
      </w:tr>
      <w:tr w:rsidR="00751025" w:rsidRPr="00CC157D" w14:paraId="3D890A46" w14:textId="77777777" w:rsidTr="004A2C83">
        <w:tc>
          <w:tcPr>
            <w:tcW w:w="2836" w:type="dxa"/>
            <w:shd w:val="clear" w:color="auto" w:fill="D9E2F3"/>
            <w:vAlign w:val="center"/>
          </w:tcPr>
          <w:p w14:paraId="6B37316B"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День, месяц, год рождения</w:t>
            </w:r>
          </w:p>
        </w:tc>
        <w:tc>
          <w:tcPr>
            <w:tcW w:w="6178" w:type="dxa"/>
            <w:vAlign w:val="center"/>
          </w:tcPr>
          <w:p w14:paraId="3F6FC298" w14:textId="77777777" w:rsidR="00751025" w:rsidRPr="004A2C83" w:rsidRDefault="00751025" w:rsidP="004A2C83">
            <w:pPr>
              <w:spacing w:before="240" w:after="240"/>
              <w:rPr>
                <w:rFonts w:ascii="Sylfaen" w:eastAsia="GHEA Grapalat" w:hAnsi="Sylfaen" w:cs="GHEA Grapalat"/>
              </w:rPr>
            </w:pPr>
          </w:p>
        </w:tc>
      </w:tr>
    </w:tbl>
    <w:p w14:paraId="4D5BFD17"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751025" w:rsidRPr="00CC157D" w14:paraId="0BC9FC4B" w14:textId="77777777" w:rsidTr="004A2C83">
        <w:tc>
          <w:tcPr>
            <w:tcW w:w="2977" w:type="dxa"/>
            <w:shd w:val="clear" w:color="auto" w:fill="D9E2F3"/>
            <w:vAlign w:val="center"/>
          </w:tcPr>
          <w:p w14:paraId="5D093724"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Тип документа</w:t>
            </w:r>
          </w:p>
        </w:tc>
        <w:tc>
          <w:tcPr>
            <w:tcW w:w="6096" w:type="dxa"/>
            <w:vAlign w:val="center"/>
          </w:tcPr>
          <w:p w14:paraId="45954D79" w14:textId="77777777" w:rsidR="00751025" w:rsidRPr="004A2C83" w:rsidRDefault="00751025" w:rsidP="004A2C83">
            <w:pPr>
              <w:spacing w:before="240" w:after="240"/>
              <w:rPr>
                <w:rFonts w:ascii="Sylfaen" w:eastAsia="GHEA Grapalat" w:hAnsi="Sylfaen" w:cs="GHEA Grapalat"/>
              </w:rPr>
            </w:pPr>
          </w:p>
        </w:tc>
      </w:tr>
      <w:tr w:rsidR="00751025" w:rsidRPr="00CC157D" w14:paraId="7651B7DC" w14:textId="77777777" w:rsidTr="004A2C83">
        <w:tc>
          <w:tcPr>
            <w:tcW w:w="2977" w:type="dxa"/>
            <w:shd w:val="clear" w:color="auto" w:fill="D9E2F3"/>
            <w:vAlign w:val="center"/>
          </w:tcPr>
          <w:p w14:paraId="5EE07AD9"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документа</w:t>
            </w:r>
          </w:p>
        </w:tc>
        <w:tc>
          <w:tcPr>
            <w:tcW w:w="6096" w:type="dxa"/>
            <w:vAlign w:val="center"/>
          </w:tcPr>
          <w:p w14:paraId="64D5BA1C" w14:textId="77777777" w:rsidR="00751025" w:rsidRPr="004A2C83" w:rsidRDefault="00751025" w:rsidP="004A2C83">
            <w:pPr>
              <w:spacing w:before="240" w:after="240"/>
              <w:rPr>
                <w:rFonts w:ascii="Sylfaen" w:eastAsia="GHEA Grapalat" w:hAnsi="Sylfaen" w:cs="GHEA Grapalat"/>
              </w:rPr>
            </w:pPr>
          </w:p>
        </w:tc>
      </w:tr>
      <w:tr w:rsidR="00751025" w:rsidRPr="00CC157D" w14:paraId="3B8B9F7C" w14:textId="77777777" w:rsidTr="004A2C83">
        <w:tc>
          <w:tcPr>
            <w:tcW w:w="2977" w:type="dxa"/>
            <w:shd w:val="clear" w:color="auto" w:fill="D9E2F3"/>
            <w:vAlign w:val="center"/>
          </w:tcPr>
          <w:p w14:paraId="38075E25" w14:textId="77777777" w:rsidR="00751025" w:rsidRPr="004A2C83" w:rsidRDefault="00751025" w:rsidP="00751025">
            <w:pPr>
              <w:numPr>
                <w:ilvl w:val="2"/>
                <w:numId w:val="24"/>
              </w:numPr>
              <w:pBdr>
                <w:top w:val="nil"/>
                <w:left w:val="nil"/>
                <w:bottom w:val="nil"/>
                <w:right w:val="nil"/>
                <w:between w:val="nil"/>
              </w:pBdr>
              <w:spacing w:after="160" w:line="259" w:lineRule="auto"/>
              <w:ind w:left="317" w:hanging="283"/>
              <w:rPr>
                <w:rFonts w:ascii="Sylfaen" w:eastAsia="GHEA Grapalat" w:hAnsi="Sylfaen" w:cs="GHEA Grapalat"/>
                <w:color w:val="000000"/>
              </w:rPr>
            </w:pPr>
            <w:r w:rsidRPr="004A2C83">
              <w:rPr>
                <w:rFonts w:ascii="Sylfaen" w:eastAsia="GHEA Grapalat" w:hAnsi="Sylfaen" w:cs="GHEA Grapalat"/>
                <w:color w:val="000000"/>
              </w:rPr>
              <w:t>День, месяц, год предоставления</w:t>
            </w:r>
          </w:p>
        </w:tc>
        <w:tc>
          <w:tcPr>
            <w:tcW w:w="6096" w:type="dxa"/>
            <w:vAlign w:val="center"/>
          </w:tcPr>
          <w:p w14:paraId="0DB38896" w14:textId="77777777" w:rsidR="00751025" w:rsidRPr="004A2C83" w:rsidRDefault="00751025" w:rsidP="004A2C83">
            <w:pPr>
              <w:spacing w:before="240" w:after="240"/>
              <w:rPr>
                <w:rFonts w:ascii="Sylfaen" w:eastAsia="GHEA Grapalat" w:hAnsi="Sylfaen" w:cs="GHEA Grapalat"/>
              </w:rPr>
            </w:pPr>
          </w:p>
        </w:tc>
      </w:tr>
      <w:tr w:rsidR="00751025" w:rsidRPr="00CC157D" w14:paraId="6B54B331" w14:textId="77777777" w:rsidTr="004A2C83">
        <w:tc>
          <w:tcPr>
            <w:tcW w:w="2977" w:type="dxa"/>
            <w:shd w:val="clear" w:color="auto" w:fill="D9E2F3"/>
            <w:vAlign w:val="center"/>
          </w:tcPr>
          <w:p w14:paraId="76722C57" w14:textId="77777777" w:rsidR="00751025" w:rsidRPr="004A2C83" w:rsidRDefault="00751025" w:rsidP="00751025">
            <w:pPr>
              <w:numPr>
                <w:ilvl w:val="2"/>
                <w:numId w:val="24"/>
              </w:numPr>
              <w:pBdr>
                <w:top w:val="nil"/>
                <w:left w:val="nil"/>
                <w:bottom w:val="nil"/>
                <w:right w:val="nil"/>
                <w:between w:val="nil"/>
              </w:pBdr>
              <w:spacing w:after="160" w:line="259" w:lineRule="auto"/>
              <w:ind w:left="34" w:firstLine="0"/>
              <w:rPr>
                <w:rFonts w:ascii="Sylfaen" w:eastAsia="GHEA Grapalat" w:hAnsi="Sylfaen" w:cs="GHEA Grapalat"/>
                <w:color w:val="000000"/>
              </w:rPr>
            </w:pPr>
            <w:r w:rsidRPr="004A2C83">
              <w:rPr>
                <w:rFonts w:ascii="Sylfaen" w:eastAsia="GHEA Grapalat" w:hAnsi="Sylfaen" w:cs="GHEA Grapalat"/>
                <w:color w:val="000000"/>
              </w:rPr>
              <w:t>Предоставляющий орган</w:t>
            </w:r>
          </w:p>
        </w:tc>
        <w:tc>
          <w:tcPr>
            <w:tcW w:w="6096" w:type="dxa"/>
            <w:vAlign w:val="center"/>
          </w:tcPr>
          <w:p w14:paraId="151BECB6" w14:textId="77777777" w:rsidR="00751025" w:rsidRPr="004A2C83" w:rsidRDefault="00751025" w:rsidP="004A2C83">
            <w:pPr>
              <w:spacing w:before="240" w:after="240"/>
              <w:rPr>
                <w:rFonts w:ascii="Sylfaen" w:eastAsia="GHEA Grapalat" w:hAnsi="Sylfaen" w:cs="GHEA Grapalat"/>
              </w:rPr>
            </w:pPr>
          </w:p>
        </w:tc>
      </w:tr>
      <w:tr w:rsidR="00751025" w:rsidRPr="00CC157D" w14:paraId="7F7740D1" w14:textId="77777777" w:rsidTr="004A2C83">
        <w:tc>
          <w:tcPr>
            <w:tcW w:w="2977" w:type="dxa"/>
            <w:shd w:val="clear" w:color="auto" w:fill="D9E2F3"/>
            <w:vAlign w:val="center"/>
          </w:tcPr>
          <w:p w14:paraId="2B6B5E0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НЗОУ или эквивалентный номер</w:t>
            </w:r>
          </w:p>
        </w:tc>
        <w:tc>
          <w:tcPr>
            <w:tcW w:w="6096" w:type="dxa"/>
            <w:vAlign w:val="center"/>
          </w:tcPr>
          <w:p w14:paraId="51031CDE" w14:textId="77777777" w:rsidR="00751025" w:rsidRPr="004A2C83" w:rsidRDefault="00751025" w:rsidP="004A2C83">
            <w:pPr>
              <w:spacing w:before="240" w:after="240"/>
              <w:rPr>
                <w:rFonts w:ascii="Sylfaen" w:eastAsia="GHEA Grapalat" w:hAnsi="Sylfaen" w:cs="GHEA Grapalat"/>
              </w:rPr>
            </w:pPr>
          </w:p>
        </w:tc>
      </w:tr>
    </w:tbl>
    <w:p w14:paraId="1CFE9FC4"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751025" w:rsidRPr="00CC157D" w14:paraId="0D0A4D0B" w14:textId="77777777" w:rsidTr="004A2C83">
        <w:tc>
          <w:tcPr>
            <w:tcW w:w="2943" w:type="dxa"/>
            <w:shd w:val="clear" w:color="auto" w:fill="D9E2F3"/>
            <w:vAlign w:val="center"/>
          </w:tcPr>
          <w:p w14:paraId="6F43F632"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Государство</w:t>
            </w:r>
          </w:p>
        </w:tc>
        <w:tc>
          <w:tcPr>
            <w:tcW w:w="6072" w:type="dxa"/>
            <w:vAlign w:val="center"/>
          </w:tcPr>
          <w:p w14:paraId="1D48CDC2" w14:textId="77777777" w:rsidR="00751025" w:rsidRPr="004A2C83" w:rsidRDefault="00751025" w:rsidP="004A2C83">
            <w:pPr>
              <w:spacing w:before="240" w:after="240"/>
              <w:rPr>
                <w:rFonts w:ascii="Sylfaen" w:eastAsia="GHEA Grapalat" w:hAnsi="Sylfaen" w:cs="GHEA Grapalat"/>
              </w:rPr>
            </w:pPr>
          </w:p>
        </w:tc>
      </w:tr>
      <w:tr w:rsidR="00751025" w:rsidRPr="00CC157D" w14:paraId="57B5FC7C" w14:textId="77777777" w:rsidTr="004A2C83">
        <w:tc>
          <w:tcPr>
            <w:tcW w:w="2943" w:type="dxa"/>
            <w:shd w:val="clear" w:color="auto" w:fill="D9E2F3"/>
            <w:vAlign w:val="center"/>
          </w:tcPr>
          <w:p w14:paraId="5F3A4FFF"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Муниципалитет</w:t>
            </w:r>
          </w:p>
        </w:tc>
        <w:tc>
          <w:tcPr>
            <w:tcW w:w="6072" w:type="dxa"/>
            <w:vAlign w:val="center"/>
          </w:tcPr>
          <w:p w14:paraId="5B1BE1E5" w14:textId="77777777" w:rsidR="00751025" w:rsidRPr="004A2C83" w:rsidRDefault="00751025" w:rsidP="004A2C83">
            <w:pPr>
              <w:spacing w:before="240" w:after="240"/>
              <w:rPr>
                <w:rFonts w:ascii="Sylfaen" w:eastAsia="GHEA Grapalat" w:hAnsi="Sylfaen" w:cs="GHEA Grapalat"/>
              </w:rPr>
            </w:pPr>
          </w:p>
        </w:tc>
      </w:tr>
      <w:tr w:rsidR="00751025" w:rsidRPr="00CC157D" w14:paraId="4CFA8B43" w14:textId="77777777" w:rsidTr="004A2C83">
        <w:tc>
          <w:tcPr>
            <w:tcW w:w="2943" w:type="dxa"/>
            <w:shd w:val="clear" w:color="auto" w:fill="D9E2F3"/>
            <w:vAlign w:val="center"/>
          </w:tcPr>
          <w:p w14:paraId="7BA40945" w14:textId="77777777" w:rsidR="00751025" w:rsidRPr="004A2C83" w:rsidRDefault="00751025" w:rsidP="00751025">
            <w:pPr>
              <w:numPr>
                <w:ilvl w:val="2"/>
                <w:numId w:val="24"/>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A2C83">
              <w:rPr>
                <w:rFonts w:ascii="Sylfaen" w:eastAsia="GHEA Grapalat" w:hAnsi="Sylfaen" w:cs="GHEA Grapalat"/>
                <w:color w:val="000000"/>
              </w:rPr>
              <w:lastRenderedPageBreak/>
              <w:t>Административно-территориальная единица</w:t>
            </w:r>
          </w:p>
        </w:tc>
        <w:tc>
          <w:tcPr>
            <w:tcW w:w="6072" w:type="dxa"/>
            <w:vAlign w:val="center"/>
          </w:tcPr>
          <w:p w14:paraId="5F048F4E" w14:textId="77777777" w:rsidR="00751025" w:rsidRPr="004A2C83" w:rsidRDefault="00751025" w:rsidP="004A2C83">
            <w:pPr>
              <w:spacing w:before="240" w:after="240"/>
              <w:rPr>
                <w:rFonts w:ascii="Sylfaen" w:eastAsia="GHEA Grapalat" w:hAnsi="Sylfaen" w:cs="GHEA Grapalat"/>
              </w:rPr>
            </w:pPr>
          </w:p>
        </w:tc>
      </w:tr>
      <w:tr w:rsidR="00751025" w:rsidRPr="00CC157D" w14:paraId="3CFEBB9A" w14:textId="77777777" w:rsidTr="004A2C83">
        <w:tc>
          <w:tcPr>
            <w:tcW w:w="2943" w:type="dxa"/>
            <w:shd w:val="clear" w:color="auto" w:fill="D9E2F3"/>
            <w:vAlign w:val="center"/>
          </w:tcPr>
          <w:p w14:paraId="42BD60B5" w14:textId="77777777" w:rsidR="00751025" w:rsidRPr="004A2C83" w:rsidRDefault="00751025" w:rsidP="00751025">
            <w:pPr>
              <w:numPr>
                <w:ilvl w:val="2"/>
                <w:numId w:val="24"/>
              </w:numPr>
              <w:pBdr>
                <w:top w:val="nil"/>
                <w:left w:val="nil"/>
                <w:bottom w:val="nil"/>
                <w:right w:val="nil"/>
                <w:between w:val="nil"/>
              </w:pBdr>
              <w:spacing w:after="160" w:line="259" w:lineRule="auto"/>
              <w:ind w:left="426" w:hanging="426"/>
              <w:rPr>
                <w:rFonts w:ascii="Sylfaen" w:eastAsia="GHEA Grapalat" w:hAnsi="Sylfaen" w:cs="GHEA Grapalat"/>
                <w:color w:val="000000"/>
              </w:rPr>
            </w:pPr>
            <w:r w:rsidRPr="004A2C83">
              <w:rPr>
                <w:rFonts w:ascii="Sylfaen" w:eastAsia="GHEA Grapalat" w:hAnsi="Sylfaen" w:cs="GHEA Grapalat"/>
                <w:color w:val="000000"/>
              </w:rPr>
              <w:t>Название улицы, здание (дом), квартира</w:t>
            </w:r>
          </w:p>
        </w:tc>
        <w:tc>
          <w:tcPr>
            <w:tcW w:w="6072" w:type="dxa"/>
            <w:vAlign w:val="center"/>
          </w:tcPr>
          <w:p w14:paraId="7633D1A6" w14:textId="77777777" w:rsidR="00751025" w:rsidRPr="004A2C83" w:rsidRDefault="00751025" w:rsidP="004A2C83">
            <w:pPr>
              <w:spacing w:before="240" w:after="240"/>
              <w:rPr>
                <w:rFonts w:ascii="Sylfaen" w:eastAsia="GHEA Grapalat" w:hAnsi="Sylfaen" w:cs="GHEA Grapalat"/>
              </w:rPr>
            </w:pPr>
          </w:p>
        </w:tc>
      </w:tr>
    </w:tbl>
    <w:p w14:paraId="136FC4CF"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51025" w:rsidRPr="00CC157D" w14:paraId="622052A4" w14:textId="77777777" w:rsidTr="004A2C83">
        <w:tc>
          <w:tcPr>
            <w:tcW w:w="2837" w:type="dxa"/>
            <w:shd w:val="clear" w:color="auto" w:fill="D9E2F3"/>
            <w:vAlign w:val="center"/>
          </w:tcPr>
          <w:p w14:paraId="41DE0613"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Государство</w:t>
            </w:r>
          </w:p>
        </w:tc>
        <w:tc>
          <w:tcPr>
            <w:tcW w:w="6178" w:type="dxa"/>
            <w:vAlign w:val="center"/>
          </w:tcPr>
          <w:p w14:paraId="7D9BEEAD" w14:textId="77777777" w:rsidR="00751025" w:rsidRPr="004A2C83" w:rsidRDefault="00751025" w:rsidP="004A2C83">
            <w:pPr>
              <w:spacing w:before="240" w:after="240"/>
              <w:rPr>
                <w:rFonts w:ascii="Sylfaen" w:eastAsia="GHEA Grapalat" w:hAnsi="Sylfaen" w:cs="GHEA Grapalat"/>
              </w:rPr>
            </w:pPr>
          </w:p>
        </w:tc>
      </w:tr>
      <w:tr w:rsidR="00751025" w:rsidRPr="00CC157D" w14:paraId="7B9FB672" w14:textId="77777777" w:rsidTr="004A2C83">
        <w:tc>
          <w:tcPr>
            <w:tcW w:w="2837" w:type="dxa"/>
            <w:shd w:val="clear" w:color="auto" w:fill="D9E2F3"/>
            <w:vAlign w:val="center"/>
          </w:tcPr>
          <w:p w14:paraId="0D0F37B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Муниципалитет</w:t>
            </w:r>
          </w:p>
        </w:tc>
        <w:tc>
          <w:tcPr>
            <w:tcW w:w="6178" w:type="dxa"/>
            <w:vAlign w:val="center"/>
          </w:tcPr>
          <w:p w14:paraId="1BD95507" w14:textId="77777777" w:rsidR="00751025" w:rsidRPr="004A2C83" w:rsidRDefault="00751025" w:rsidP="004A2C83">
            <w:pPr>
              <w:spacing w:before="240" w:after="240"/>
              <w:rPr>
                <w:rFonts w:ascii="Sylfaen" w:eastAsia="GHEA Grapalat" w:hAnsi="Sylfaen" w:cs="GHEA Grapalat"/>
              </w:rPr>
            </w:pPr>
          </w:p>
        </w:tc>
      </w:tr>
      <w:tr w:rsidR="00751025" w:rsidRPr="00CC157D" w14:paraId="1877E2B1" w14:textId="77777777" w:rsidTr="004A2C83">
        <w:tc>
          <w:tcPr>
            <w:tcW w:w="2837" w:type="dxa"/>
            <w:shd w:val="clear" w:color="auto" w:fill="D9E2F3"/>
            <w:vAlign w:val="center"/>
          </w:tcPr>
          <w:p w14:paraId="39272980"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Административно-территориальная единица</w:t>
            </w:r>
          </w:p>
        </w:tc>
        <w:tc>
          <w:tcPr>
            <w:tcW w:w="6178" w:type="dxa"/>
            <w:vAlign w:val="center"/>
          </w:tcPr>
          <w:p w14:paraId="2E6FF788" w14:textId="77777777" w:rsidR="00751025" w:rsidRPr="004A2C83" w:rsidRDefault="00751025" w:rsidP="004A2C83">
            <w:pPr>
              <w:spacing w:before="240" w:after="240"/>
              <w:rPr>
                <w:rFonts w:ascii="Sylfaen" w:eastAsia="GHEA Grapalat" w:hAnsi="Sylfaen" w:cs="GHEA Grapalat"/>
              </w:rPr>
            </w:pPr>
          </w:p>
        </w:tc>
      </w:tr>
      <w:tr w:rsidR="00751025" w:rsidRPr="00CC157D" w14:paraId="16057DE9" w14:textId="77777777" w:rsidTr="004A2C83">
        <w:tc>
          <w:tcPr>
            <w:tcW w:w="2837" w:type="dxa"/>
            <w:shd w:val="clear" w:color="auto" w:fill="D9E2F3"/>
            <w:vAlign w:val="center"/>
          </w:tcPr>
          <w:p w14:paraId="4A406250"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Название улицы, здание (дом), квартира</w:t>
            </w:r>
          </w:p>
        </w:tc>
        <w:tc>
          <w:tcPr>
            <w:tcW w:w="6178" w:type="dxa"/>
            <w:vAlign w:val="center"/>
          </w:tcPr>
          <w:p w14:paraId="230871E1" w14:textId="77777777" w:rsidR="00751025" w:rsidRPr="004A2C83" w:rsidRDefault="00751025" w:rsidP="004A2C83">
            <w:pPr>
              <w:spacing w:before="240" w:after="240"/>
              <w:rPr>
                <w:rFonts w:ascii="Sylfaen" w:eastAsia="GHEA Grapalat" w:hAnsi="Sylfaen" w:cs="GHEA Grapalat"/>
              </w:rPr>
            </w:pPr>
          </w:p>
        </w:tc>
      </w:tr>
    </w:tbl>
    <w:p w14:paraId="6BBC1DD2"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Основания являться реальным бенефициаром</w:t>
      </w:r>
      <w:r w:rsidRPr="004A2C83" w:rsidDel="00F76C18">
        <w:rPr>
          <w:rFonts w:ascii="Sylfaen" w:eastAsia="GHEA Grapalat" w:hAnsi="Sylfaen" w:cs="GHEA Grapalat"/>
          <w:i/>
          <w:color w:val="000000"/>
        </w:rPr>
        <w:t xml:space="preserve"> </w:t>
      </w:r>
      <w:r w:rsidRPr="004A2C83">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51025" w:rsidRPr="00CC157D" w14:paraId="2E305C29" w14:textId="77777777" w:rsidTr="004A2C83">
        <w:trPr>
          <w:trHeight w:val="924"/>
        </w:trPr>
        <w:tc>
          <w:tcPr>
            <w:tcW w:w="9016" w:type="dxa"/>
            <w:gridSpan w:val="2"/>
            <w:vAlign w:val="center"/>
          </w:tcPr>
          <w:p w14:paraId="2AD0FAC0" w14:textId="77777777" w:rsidR="00751025" w:rsidRPr="004A2C83" w:rsidRDefault="003B7185" w:rsidP="004A2C83">
            <w:pPr>
              <w:spacing w:before="240" w:after="240"/>
              <w:jc w:val="both"/>
              <w:rPr>
                <w:rFonts w:ascii="Sylfaen" w:eastAsia="GHEA Grapalat" w:hAnsi="Sylfaen" w:cs="GHEA Grapalat"/>
              </w:rPr>
            </w:pPr>
            <w:sdt>
              <w:sdtPr>
                <w:rPr>
                  <w:rFonts w:ascii="Sylfaen" w:eastAsia="GHEA Grapalat" w:hAnsi="Sylfaen" w:cs="GHEA Grapalat"/>
                </w:rPr>
                <w:id w:val="-842393443"/>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а</w:t>
            </w:r>
            <w:r w:rsidR="00751025" w:rsidRPr="004A2C83">
              <w:rPr>
                <w:rFonts w:ascii="Sylfaen" w:eastAsia="GHEA Grapalat" w:hAnsi="Sylfaen" w:cs="GHEA Grapalat"/>
              </w:rPr>
              <w:t xml:space="preserve">. прямо или косвенно владеет 20 и более процентами дающих право голоса долей (акций, паев) данного юридического лица или имеет </w:t>
            </w:r>
            <w:proofErr w:type="gramStart"/>
            <w:r w:rsidR="00751025" w:rsidRPr="004A2C83">
              <w:rPr>
                <w:rFonts w:ascii="Sylfaen" w:eastAsia="GHEA Grapalat" w:hAnsi="Sylfaen" w:cs="GHEA Grapalat"/>
              </w:rPr>
              <w:t>прямое</w:t>
            </w:r>
            <w:proofErr w:type="gramEnd"/>
            <w:r w:rsidR="00751025" w:rsidRPr="004A2C83">
              <w:rPr>
                <w:rFonts w:ascii="Sylfaen" w:eastAsia="GHEA Grapalat" w:hAnsi="Sylfaen" w:cs="GHEA Grapalat"/>
              </w:rPr>
              <w:t xml:space="preserve"> или косвенное участие в уставном капитале юридического лица в 20 и более процентов</w:t>
            </w:r>
          </w:p>
        </w:tc>
      </w:tr>
      <w:tr w:rsidR="00751025" w:rsidRPr="00CC157D" w14:paraId="1A10D190" w14:textId="77777777" w:rsidTr="004A2C83">
        <w:trPr>
          <w:trHeight w:val="684"/>
        </w:trPr>
        <w:tc>
          <w:tcPr>
            <w:tcW w:w="4508" w:type="dxa"/>
            <w:shd w:val="clear" w:color="auto" w:fill="D9E2F3"/>
            <w:vAlign w:val="center"/>
          </w:tcPr>
          <w:p w14:paraId="104C6485"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Размер участия</w:t>
            </w:r>
            <w:r w:rsidRPr="004A2C83" w:rsidDel="00C376E4">
              <w:rPr>
                <w:rFonts w:ascii="Sylfaen" w:eastAsia="GHEA Grapalat" w:hAnsi="Sylfaen" w:cs="GHEA Grapalat"/>
                <w:color w:val="000000"/>
              </w:rPr>
              <w:t xml:space="preserve"> </w:t>
            </w:r>
            <w:r w:rsidRPr="004A2C83">
              <w:rPr>
                <w:rFonts w:ascii="Sylfaen" w:eastAsia="GHEA Grapalat" w:hAnsi="Sylfaen" w:cs="GHEA Grapalat"/>
                <w:color w:val="000000"/>
              </w:rPr>
              <w:t>(%)</w:t>
            </w:r>
          </w:p>
        </w:tc>
        <w:tc>
          <w:tcPr>
            <w:tcW w:w="4508" w:type="dxa"/>
            <w:shd w:val="clear" w:color="auto" w:fill="FFFFFF"/>
            <w:vAlign w:val="center"/>
          </w:tcPr>
          <w:p w14:paraId="5DB8EAB4" w14:textId="77777777" w:rsidR="00751025" w:rsidRPr="004A2C83" w:rsidRDefault="00751025" w:rsidP="004A2C83">
            <w:pPr>
              <w:spacing w:before="240" w:after="240"/>
              <w:rPr>
                <w:rFonts w:ascii="Sylfaen" w:eastAsia="GHEA Grapalat" w:hAnsi="Sylfaen" w:cs="GHEA Grapalat"/>
              </w:rPr>
            </w:pPr>
          </w:p>
        </w:tc>
      </w:tr>
      <w:tr w:rsidR="00751025" w:rsidRPr="00CC157D" w14:paraId="35F3E7C9" w14:textId="77777777" w:rsidTr="004A2C83">
        <w:trPr>
          <w:trHeight w:val="1282"/>
        </w:trPr>
        <w:tc>
          <w:tcPr>
            <w:tcW w:w="4508" w:type="dxa"/>
            <w:shd w:val="clear" w:color="auto" w:fill="D9E2F3"/>
            <w:vAlign w:val="center"/>
          </w:tcPr>
          <w:p w14:paraId="12443072"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4508" w:type="dxa"/>
            <w:vAlign w:val="center"/>
          </w:tcPr>
          <w:p w14:paraId="5D03428E" w14:textId="77777777" w:rsidR="00751025" w:rsidRPr="004A2C83" w:rsidRDefault="003B7185" w:rsidP="004A2C83">
            <w:pPr>
              <w:spacing w:before="240" w:after="240" w:line="259" w:lineRule="auto"/>
              <w:rPr>
                <w:rFonts w:ascii="Sylfaen" w:eastAsia="GHEA Grapalat" w:hAnsi="Sylfaen" w:cs="GHEA Grapalat"/>
              </w:rPr>
            </w:pPr>
            <w:sdt>
              <w:sdtPr>
                <w:rPr>
                  <w:rFonts w:ascii="Sylfaen" w:eastAsia="GHEA Grapalat" w:hAnsi="Sylfaen" w:cs="GHEA Grapalat"/>
                </w:rPr>
                <w:id w:val="-868681999"/>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611D23D1" w14:textId="77777777" w:rsidR="00751025" w:rsidRPr="004A2C83" w:rsidRDefault="003B7185" w:rsidP="004A2C83">
            <w:pPr>
              <w:spacing w:before="240" w:after="240" w:line="259" w:lineRule="auto"/>
              <w:rPr>
                <w:rFonts w:ascii="Sylfaen" w:eastAsia="GHEA Grapalat" w:hAnsi="Sylfaen" w:cs="GHEA Grapalat"/>
              </w:rPr>
            </w:pPr>
            <w:sdt>
              <w:sdtPr>
                <w:rPr>
                  <w:rFonts w:ascii="Sylfaen" w:eastAsia="GHEA Grapalat" w:hAnsi="Sylfaen" w:cs="GHEA Grapalat"/>
                </w:rPr>
                <w:id w:val="1440572912"/>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r w:rsidR="00751025" w:rsidRPr="00CC157D" w14:paraId="21660371" w14:textId="77777777" w:rsidTr="004A2C83">
        <w:tc>
          <w:tcPr>
            <w:tcW w:w="9016" w:type="dxa"/>
            <w:gridSpan w:val="2"/>
            <w:vAlign w:val="center"/>
          </w:tcPr>
          <w:p w14:paraId="690FE235" w14:textId="77777777" w:rsidR="00751025" w:rsidRPr="004A2C83" w:rsidRDefault="003B7185" w:rsidP="004A2C83">
            <w:pPr>
              <w:spacing w:before="240" w:after="240"/>
              <w:rPr>
                <w:rFonts w:ascii="Sylfaen" w:eastAsia="GHEA Grapalat" w:hAnsi="Sylfaen" w:cs="GHEA Grapalat"/>
              </w:rPr>
            </w:pPr>
            <w:sdt>
              <w:sdtPr>
                <w:rPr>
                  <w:rFonts w:ascii="Sylfaen" w:eastAsia="GHEA Grapalat" w:hAnsi="Sylfaen" w:cs="GHEA Grapalat"/>
                </w:rPr>
                <w:id w:val="-170491207"/>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б</w:t>
            </w:r>
            <w:r w:rsidR="00751025" w:rsidRPr="002D0490">
              <w:rPr>
                <w:rFonts w:eastAsia="Cambria Math"/>
              </w:rPr>
              <w:t>․</w:t>
            </w:r>
            <w:r w:rsidR="00751025" w:rsidRPr="004A2C83">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751025" w:rsidRPr="00CC157D" w14:paraId="2345AA70" w14:textId="77777777" w:rsidTr="004A2C83">
        <w:tc>
          <w:tcPr>
            <w:tcW w:w="9016" w:type="dxa"/>
            <w:gridSpan w:val="2"/>
            <w:vAlign w:val="center"/>
          </w:tcPr>
          <w:p w14:paraId="619EC703" w14:textId="77777777" w:rsidR="00751025" w:rsidRPr="004A2C83" w:rsidRDefault="003B7185" w:rsidP="004A2C83">
            <w:pPr>
              <w:spacing w:before="240" w:after="240"/>
              <w:jc w:val="both"/>
              <w:rPr>
                <w:rFonts w:ascii="Sylfaen" w:eastAsia="GHEA Grapalat" w:hAnsi="Sylfaen" w:cs="GHEA Grapalat"/>
              </w:rPr>
            </w:pPr>
            <w:sdt>
              <w:sdtPr>
                <w:rPr>
                  <w:rFonts w:ascii="Sylfaen" w:eastAsia="GHEA Grapalat" w:hAnsi="Sylfaen" w:cs="GHEA Grapalat"/>
                </w:rPr>
                <w:id w:val="-181971841"/>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в</w:t>
            </w:r>
            <w:r w:rsidR="00751025" w:rsidRPr="004A2C83">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751025" w:rsidRPr="004A2C83">
              <w:rPr>
                <w:rFonts w:ascii="Sylfaen" w:eastAsia="GHEA Grapalat" w:hAnsi="Sylfaen" w:cs="GHEA Grapalat"/>
                <w:lang w:val="hy-AM"/>
              </w:rPr>
              <w:t>б</w:t>
            </w:r>
            <w:r w:rsidR="00751025" w:rsidRPr="004A2C83">
              <w:rPr>
                <w:rFonts w:ascii="Sylfaen" w:eastAsia="GHEA Grapalat" w:hAnsi="Sylfaen" w:cs="GHEA Grapalat"/>
              </w:rPr>
              <w:t>"</w:t>
            </w:r>
          </w:p>
        </w:tc>
      </w:tr>
    </w:tbl>
    <w:p w14:paraId="42A85730"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lastRenderedPageBreak/>
        <w:t>Основания являться реальным бенефициаром</w:t>
      </w:r>
      <w:r w:rsidRPr="004A2C83" w:rsidDel="00F76C18">
        <w:rPr>
          <w:rFonts w:ascii="Sylfaen" w:eastAsia="GHEA Grapalat" w:hAnsi="Sylfaen" w:cs="GHEA Grapalat"/>
          <w:i/>
          <w:color w:val="000000"/>
        </w:rPr>
        <w:t xml:space="preserve"> </w:t>
      </w:r>
      <w:r w:rsidRPr="004A2C83">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51025" w:rsidRPr="00CC157D" w14:paraId="75068554" w14:textId="77777777" w:rsidTr="004A2C83">
        <w:trPr>
          <w:trHeight w:val="924"/>
        </w:trPr>
        <w:tc>
          <w:tcPr>
            <w:tcW w:w="9016" w:type="dxa"/>
            <w:gridSpan w:val="2"/>
            <w:vAlign w:val="center"/>
          </w:tcPr>
          <w:p w14:paraId="4F25B7BC" w14:textId="77777777" w:rsidR="00751025" w:rsidRPr="004A2C83" w:rsidRDefault="003B7185" w:rsidP="004A2C83">
            <w:pPr>
              <w:spacing w:before="240" w:after="240"/>
              <w:jc w:val="both"/>
              <w:rPr>
                <w:rFonts w:ascii="Sylfaen" w:eastAsia="GHEA Grapalat" w:hAnsi="Sylfaen" w:cs="GHEA Grapalat"/>
              </w:rPr>
            </w:pPr>
            <w:sdt>
              <w:sdtPr>
                <w:rPr>
                  <w:rFonts w:ascii="Sylfaen" w:eastAsia="GHEA Grapalat" w:hAnsi="Sylfaen" w:cs="GHEA Grapalat"/>
                </w:rPr>
                <w:id w:val="1897461338"/>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а</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751025" w:rsidRPr="00CC157D" w14:paraId="00C16462" w14:textId="77777777" w:rsidTr="004A2C83">
        <w:trPr>
          <w:trHeight w:val="684"/>
        </w:trPr>
        <w:tc>
          <w:tcPr>
            <w:tcW w:w="4508" w:type="dxa"/>
            <w:shd w:val="clear" w:color="auto" w:fill="D9E2F3"/>
            <w:vAlign w:val="center"/>
          </w:tcPr>
          <w:p w14:paraId="1635E626"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Размер участия (%)</w:t>
            </w:r>
          </w:p>
        </w:tc>
        <w:tc>
          <w:tcPr>
            <w:tcW w:w="4508" w:type="dxa"/>
            <w:shd w:val="clear" w:color="auto" w:fill="auto"/>
            <w:vAlign w:val="center"/>
          </w:tcPr>
          <w:p w14:paraId="2CCAF262" w14:textId="77777777" w:rsidR="00751025" w:rsidRPr="004A2C83" w:rsidRDefault="00751025" w:rsidP="004A2C83">
            <w:pPr>
              <w:spacing w:before="240" w:after="240"/>
              <w:rPr>
                <w:rFonts w:ascii="Sylfaen" w:eastAsia="GHEA Grapalat" w:hAnsi="Sylfaen" w:cs="GHEA Grapalat"/>
              </w:rPr>
            </w:pPr>
          </w:p>
        </w:tc>
      </w:tr>
      <w:tr w:rsidR="00751025" w:rsidRPr="00CC157D" w14:paraId="1FC627EF" w14:textId="77777777" w:rsidTr="004A2C83">
        <w:trPr>
          <w:trHeight w:val="1282"/>
        </w:trPr>
        <w:tc>
          <w:tcPr>
            <w:tcW w:w="4508" w:type="dxa"/>
            <w:shd w:val="clear" w:color="auto" w:fill="D9E2F3"/>
            <w:vAlign w:val="center"/>
          </w:tcPr>
          <w:p w14:paraId="1634C1B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4508" w:type="dxa"/>
            <w:vAlign w:val="center"/>
          </w:tcPr>
          <w:p w14:paraId="00F87994" w14:textId="77777777" w:rsidR="00751025" w:rsidRPr="004A2C83" w:rsidRDefault="003B7185" w:rsidP="004A2C83">
            <w:pPr>
              <w:spacing w:before="240" w:after="240" w:line="259" w:lineRule="auto"/>
              <w:rPr>
                <w:rFonts w:ascii="Sylfaen" w:eastAsia="GHEA Grapalat" w:hAnsi="Sylfaen" w:cs="GHEA Grapalat"/>
              </w:rPr>
            </w:pPr>
            <w:sdt>
              <w:sdtPr>
                <w:rPr>
                  <w:rFonts w:ascii="Sylfaen" w:eastAsia="GHEA Grapalat" w:hAnsi="Sylfaen" w:cs="GHEA Grapalat"/>
                </w:rPr>
                <w:id w:val="370194158"/>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575CD78D" w14:textId="77777777" w:rsidR="00751025" w:rsidRPr="004A2C83" w:rsidRDefault="003B7185" w:rsidP="004A2C83">
            <w:pPr>
              <w:spacing w:before="240" w:after="240" w:line="259" w:lineRule="auto"/>
              <w:rPr>
                <w:rFonts w:ascii="Sylfaen" w:eastAsia="GHEA Grapalat" w:hAnsi="Sylfaen" w:cs="GHEA Grapalat"/>
              </w:rPr>
            </w:pPr>
            <w:sdt>
              <w:sdtPr>
                <w:rPr>
                  <w:rFonts w:ascii="Sylfaen" w:eastAsia="GHEA Grapalat" w:hAnsi="Sylfaen" w:cs="GHEA Grapalat"/>
                </w:rPr>
                <w:id w:val="1358386919"/>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r w:rsidR="00751025" w:rsidRPr="00CC157D" w14:paraId="0AE89283" w14:textId="77777777" w:rsidTr="004A2C83">
        <w:tc>
          <w:tcPr>
            <w:tcW w:w="9016" w:type="dxa"/>
            <w:gridSpan w:val="2"/>
            <w:vAlign w:val="center"/>
          </w:tcPr>
          <w:p w14:paraId="0FF6D225" w14:textId="77777777" w:rsidR="00751025" w:rsidRPr="004A2C83" w:rsidRDefault="003B7185" w:rsidP="004A2C83">
            <w:pPr>
              <w:spacing w:before="240" w:after="240"/>
              <w:rPr>
                <w:rFonts w:ascii="Sylfaen" w:eastAsia="GHEA Grapalat" w:hAnsi="Sylfaen" w:cs="GHEA Grapalat"/>
              </w:rPr>
            </w:pPr>
            <w:sdt>
              <w:sdtPr>
                <w:rPr>
                  <w:rFonts w:ascii="Sylfaen" w:eastAsia="GHEA Grapalat" w:hAnsi="Sylfaen" w:cs="GHEA Grapalat"/>
                </w:rPr>
                <w:id w:val="-1350172285"/>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б</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 xml:space="preserve">имеет право назначать или </w:t>
            </w:r>
            <w:r w:rsidR="00751025" w:rsidRPr="004A2C83">
              <w:rPr>
                <w:rFonts w:ascii="Sylfaen" w:eastAsia="GHEA Grapalat" w:hAnsi="Sylfaen" w:cs="GHEA Grapalat"/>
                <w:lang w:eastAsia="hy-AM"/>
              </w:rPr>
              <w:t>освобождать</w:t>
            </w:r>
            <w:r w:rsidR="00751025" w:rsidRPr="004A2C83">
              <w:rPr>
                <w:rFonts w:ascii="Sylfaen" w:eastAsia="GHEA Grapalat" w:hAnsi="Sylfaen" w:cs="GHEA Grapalat"/>
              </w:rPr>
              <w:t xml:space="preserve"> большинство членов органов управления юридического лица</w:t>
            </w:r>
          </w:p>
        </w:tc>
      </w:tr>
      <w:tr w:rsidR="00751025" w:rsidRPr="00CC157D" w14:paraId="75077E63" w14:textId="77777777" w:rsidTr="004A2C83">
        <w:tc>
          <w:tcPr>
            <w:tcW w:w="9016" w:type="dxa"/>
            <w:gridSpan w:val="2"/>
            <w:vAlign w:val="center"/>
          </w:tcPr>
          <w:p w14:paraId="1749607E" w14:textId="77777777" w:rsidR="00751025" w:rsidRPr="004A2C83" w:rsidRDefault="003B7185" w:rsidP="004A2C83">
            <w:pPr>
              <w:spacing w:before="240" w:after="240"/>
              <w:rPr>
                <w:rFonts w:ascii="Sylfaen" w:eastAsia="GHEA Grapalat" w:hAnsi="Sylfaen" w:cs="GHEA Grapalat"/>
              </w:rPr>
            </w:pPr>
            <w:sdt>
              <w:sdtPr>
                <w:rPr>
                  <w:rFonts w:ascii="Sylfaen" w:eastAsia="GHEA Grapalat" w:hAnsi="Sylfaen" w:cs="GHEA Grapalat"/>
                </w:rPr>
                <w:id w:val="-1722589211"/>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в</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751025" w:rsidRPr="00CC157D" w14:paraId="028E52CA" w14:textId="77777777" w:rsidTr="004A2C83">
        <w:tc>
          <w:tcPr>
            <w:tcW w:w="9016" w:type="dxa"/>
            <w:gridSpan w:val="2"/>
            <w:vAlign w:val="center"/>
          </w:tcPr>
          <w:p w14:paraId="3B889A25" w14:textId="77777777" w:rsidR="00751025" w:rsidRPr="004A2C83" w:rsidRDefault="003B7185" w:rsidP="004A2C83">
            <w:pPr>
              <w:spacing w:before="240" w:after="240"/>
              <w:rPr>
                <w:rFonts w:ascii="Sylfaen" w:eastAsia="GHEA Grapalat" w:hAnsi="Sylfaen" w:cs="GHEA Grapalat"/>
              </w:rPr>
            </w:pPr>
            <w:sdt>
              <w:sdtPr>
                <w:rPr>
                  <w:rFonts w:ascii="Sylfaen" w:eastAsia="GHEA Grapalat" w:hAnsi="Sylfaen" w:cs="GHEA Grapalat"/>
                </w:rPr>
                <w:id w:val="-1583753897"/>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г</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осуществляет реальный (фактический) контроль за юридическим лицом иными средствами</w:t>
            </w:r>
          </w:p>
        </w:tc>
      </w:tr>
      <w:tr w:rsidR="00751025" w:rsidRPr="00CC157D" w14:paraId="1C3E6AF8" w14:textId="77777777" w:rsidTr="004A2C83">
        <w:tc>
          <w:tcPr>
            <w:tcW w:w="9016" w:type="dxa"/>
            <w:gridSpan w:val="2"/>
            <w:vAlign w:val="center"/>
          </w:tcPr>
          <w:p w14:paraId="290ABE97" w14:textId="77777777" w:rsidR="00751025" w:rsidRPr="004A2C83" w:rsidRDefault="003B7185" w:rsidP="004A2C83">
            <w:pPr>
              <w:spacing w:before="240" w:after="240"/>
              <w:rPr>
                <w:rFonts w:ascii="Sylfaen" w:eastAsia="GHEA Grapalat" w:hAnsi="Sylfaen" w:cs="GHEA Grapalat"/>
              </w:rPr>
            </w:pPr>
            <w:sdt>
              <w:sdtPr>
                <w:rPr>
                  <w:rFonts w:ascii="Sylfaen" w:eastAsia="GHEA Grapalat" w:hAnsi="Sylfaen" w:cs="GHEA Grapalat"/>
                </w:rPr>
                <w:id w:val="-1042667163"/>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д</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19A7AD8"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 xml:space="preserve">Информация о статусе реального </w:t>
      </w:r>
      <w:proofErr w:type="spellStart"/>
      <w:r w:rsidRPr="004A2C83">
        <w:rPr>
          <w:rFonts w:ascii="Sylfaen" w:eastAsia="GHEA Grapalat" w:hAnsi="Sylfaen" w:cs="GHEA Grapalat"/>
          <w:i/>
          <w:color w:val="000000"/>
        </w:rPr>
        <w:t>бене</w:t>
      </w:r>
      <w:proofErr w:type="spellEnd"/>
      <w:r w:rsidRPr="004A2C83">
        <w:rPr>
          <w:rFonts w:ascii="Sylfaen" w:eastAsia="GHEA Grapalat" w:hAnsi="Sylfaen" w:cs="GHEA Grapalat"/>
          <w:i/>
          <w:color w:val="000000"/>
        </w:rPr>
        <w:t xml:space="preserve"> </w:t>
      </w:r>
      <w:proofErr w:type="spellStart"/>
      <w:r w:rsidRPr="004A2C83">
        <w:rPr>
          <w:rFonts w:ascii="Sylfaen" w:eastAsia="GHEA Grapalat" w:hAnsi="Sylfaen"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51025" w:rsidRPr="00CC157D" w14:paraId="66B33342" w14:textId="77777777" w:rsidTr="004A2C83">
        <w:tc>
          <w:tcPr>
            <w:tcW w:w="2837" w:type="dxa"/>
            <w:shd w:val="clear" w:color="auto" w:fill="D9E2F3"/>
            <w:vAlign w:val="center"/>
          </w:tcPr>
          <w:p w14:paraId="3E6786A3" w14:textId="77777777" w:rsidR="00751025" w:rsidRPr="004A2C83" w:rsidRDefault="00751025" w:rsidP="00751025">
            <w:pPr>
              <w:numPr>
                <w:ilvl w:val="2"/>
                <w:numId w:val="24"/>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A2C83">
              <w:rPr>
                <w:rFonts w:ascii="Sylfaen" w:eastAsia="GHEA Grapalat" w:hAnsi="Sylfaen" w:cs="GHEA Grapalat"/>
                <w:color w:val="000000"/>
              </w:rPr>
              <w:t>День, месяц, год становления реальным бенефициаром</w:t>
            </w:r>
          </w:p>
        </w:tc>
        <w:tc>
          <w:tcPr>
            <w:tcW w:w="6180" w:type="dxa"/>
            <w:vAlign w:val="center"/>
          </w:tcPr>
          <w:p w14:paraId="24A4F0B6" w14:textId="77777777" w:rsidR="00751025" w:rsidRPr="004A2C83" w:rsidRDefault="00751025" w:rsidP="004A2C83">
            <w:pPr>
              <w:spacing w:before="240" w:after="240"/>
              <w:rPr>
                <w:rFonts w:ascii="Sylfaen" w:eastAsia="GHEA Grapalat" w:hAnsi="Sylfaen" w:cs="GHEA Grapalat"/>
              </w:rPr>
            </w:pPr>
          </w:p>
        </w:tc>
      </w:tr>
      <w:tr w:rsidR="00751025" w:rsidRPr="00CC157D" w14:paraId="2461F265" w14:textId="77777777" w:rsidTr="004A2C83">
        <w:tc>
          <w:tcPr>
            <w:tcW w:w="2837" w:type="dxa"/>
            <w:shd w:val="clear" w:color="auto" w:fill="D9E2F3"/>
            <w:vAlign w:val="center"/>
          </w:tcPr>
          <w:p w14:paraId="03C24D36" w14:textId="77777777" w:rsidR="00751025" w:rsidRPr="004A2C83" w:rsidRDefault="00751025" w:rsidP="00751025">
            <w:pPr>
              <w:numPr>
                <w:ilvl w:val="2"/>
                <w:numId w:val="24"/>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A2C83">
              <w:rPr>
                <w:rFonts w:ascii="Sylfaen" w:eastAsia="GHEA Grapalat" w:hAnsi="Sylfaen" w:cs="GHEA Grapalat"/>
                <w:color w:val="000000"/>
              </w:rPr>
              <w:t>Осуществление контроля за организацией</w:t>
            </w:r>
          </w:p>
        </w:tc>
        <w:tc>
          <w:tcPr>
            <w:tcW w:w="6180" w:type="dxa"/>
            <w:vAlign w:val="center"/>
          </w:tcPr>
          <w:p w14:paraId="5018C91D" w14:textId="77777777" w:rsidR="00751025" w:rsidRPr="004A2C83" w:rsidRDefault="003B7185" w:rsidP="004A2C83">
            <w:pPr>
              <w:spacing w:before="240" w:after="240" w:line="259" w:lineRule="auto"/>
              <w:rPr>
                <w:rFonts w:ascii="Sylfaen" w:eastAsia="GHEA Grapalat" w:hAnsi="Sylfaen" w:cs="GHEA Grapalat"/>
              </w:rPr>
            </w:pPr>
            <w:sdt>
              <w:sdtPr>
                <w:rPr>
                  <w:rFonts w:ascii="Sylfaen" w:eastAsia="GHEA Grapalat" w:hAnsi="Sylfaen" w:cs="GHEA Grapalat"/>
                </w:rPr>
                <w:id w:val="1769041764"/>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Отдельно</w:t>
            </w:r>
          </w:p>
          <w:p w14:paraId="61E835B9" w14:textId="77777777" w:rsidR="00751025" w:rsidRPr="004A2C83" w:rsidRDefault="003B7185" w:rsidP="004A2C83">
            <w:pPr>
              <w:rPr>
                <w:rFonts w:ascii="Sylfaen" w:eastAsia="GHEA Grapalat" w:hAnsi="Sylfaen" w:cs="GHEA Grapalat"/>
              </w:rPr>
            </w:pPr>
            <w:sdt>
              <w:sdtPr>
                <w:rPr>
                  <w:rFonts w:ascii="Sylfaen" w:eastAsia="GHEA Grapalat" w:hAnsi="Sylfaen" w:cs="GHEA Grapalat"/>
                </w:rPr>
                <w:id w:val="454287896"/>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Совместно с аффилированными лицами</w:t>
            </w:r>
          </w:p>
        </w:tc>
      </w:tr>
      <w:tr w:rsidR="00751025" w:rsidRPr="00CC157D" w14:paraId="5477F8F0" w14:textId="77777777" w:rsidTr="004A2C83">
        <w:tc>
          <w:tcPr>
            <w:tcW w:w="2837" w:type="dxa"/>
            <w:shd w:val="clear" w:color="auto" w:fill="D9E2F3"/>
            <w:vAlign w:val="center"/>
          </w:tcPr>
          <w:p w14:paraId="5C9CCDA7" w14:textId="77777777" w:rsidR="00751025" w:rsidRPr="004A2C83" w:rsidRDefault="00751025" w:rsidP="00751025">
            <w:pPr>
              <w:numPr>
                <w:ilvl w:val="2"/>
                <w:numId w:val="24"/>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A2C83">
              <w:rPr>
                <w:rFonts w:ascii="Sylfaen" w:eastAsia="GHEA Grapalat" w:hAnsi="Sylfaen" w:cs="GHEA Grapalat"/>
                <w:color w:val="000000"/>
              </w:rPr>
              <w:t xml:space="preserve">Реальным бенефициаром отчетной организации </w:t>
            </w:r>
            <w:r w:rsidRPr="004A2C83">
              <w:rPr>
                <w:rFonts w:ascii="Sylfaen" w:eastAsia="GHEA Grapalat" w:hAnsi="Sylfaen" w:cs="GHEA Grapalat"/>
                <w:color w:val="000000"/>
              </w:rPr>
              <w:lastRenderedPageBreak/>
              <w:t xml:space="preserve">в сфере недропользования является должностное лицо или член его семьи </w:t>
            </w:r>
          </w:p>
        </w:tc>
        <w:tc>
          <w:tcPr>
            <w:tcW w:w="6180" w:type="dxa"/>
            <w:vAlign w:val="center"/>
          </w:tcPr>
          <w:p w14:paraId="068A6C05" w14:textId="77777777" w:rsidR="00751025" w:rsidRPr="004A2C83" w:rsidRDefault="003B7185" w:rsidP="004A2C83">
            <w:pPr>
              <w:spacing w:before="240" w:after="240" w:line="259" w:lineRule="auto"/>
              <w:rPr>
                <w:rFonts w:ascii="Sylfaen" w:eastAsia="GHEA Grapalat" w:hAnsi="Sylfaen" w:cs="GHEA Grapalat"/>
              </w:rPr>
            </w:pPr>
            <w:sdt>
              <w:sdtPr>
                <w:rPr>
                  <w:rFonts w:ascii="Sylfaen" w:eastAsia="GHEA Grapalat" w:hAnsi="Sylfaen" w:cs="GHEA Grapalat"/>
                </w:rPr>
                <w:id w:val="447587436"/>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Да</w:t>
            </w:r>
          </w:p>
          <w:p w14:paraId="075EA1F5" w14:textId="77777777" w:rsidR="00751025" w:rsidRPr="004A2C83" w:rsidRDefault="003B7185" w:rsidP="004A2C83">
            <w:pPr>
              <w:spacing w:before="240" w:after="240" w:line="259" w:lineRule="auto"/>
              <w:rPr>
                <w:rFonts w:ascii="Sylfaen" w:eastAsia="GHEA Grapalat" w:hAnsi="Sylfaen" w:cs="GHEA Grapalat"/>
              </w:rPr>
            </w:pPr>
            <w:sdt>
              <w:sdtPr>
                <w:rPr>
                  <w:rFonts w:ascii="Sylfaen" w:eastAsia="GHEA Grapalat" w:hAnsi="Sylfaen" w:cs="GHEA Grapalat"/>
                </w:rPr>
                <w:id w:val="-1236392488"/>
                <w14:checkbox>
                  <w14:checked w14:val="0"/>
                  <w14:checkedState w14:val="2612" w14:font="MS Gothic"/>
                  <w14:uncheckedState w14:val="2610" w14:font="MS Gothic"/>
                </w14:checkbox>
              </w:sdtPr>
              <w:sdtEnd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Нет</w:t>
            </w:r>
          </w:p>
        </w:tc>
      </w:tr>
    </w:tbl>
    <w:p w14:paraId="1995ED3A"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51025" w:rsidRPr="00CC157D" w14:paraId="119ECC18" w14:textId="77777777" w:rsidTr="004A2C83">
        <w:tc>
          <w:tcPr>
            <w:tcW w:w="2837" w:type="dxa"/>
            <w:shd w:val="clear" w:color="auto" w:fill="D9E2F3"/>
            <w:vAlign w:val="center"/>
          </w:tcPr>
          <w:p w14:paraId="27BA7BF9"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gramStart"/>
            <w:r w:rsidRPr="004A2C83">
              <w:rPr>
                <w:rFonts w:ascii="Sylfaen" w:eastAsia="GHEA Grapalat" w:hAnsi="Sylfaen" w:cs="GHEA Grapalat"/>
                <w:color w:val="000000"/>
              </w:rPr>
              <w:t>Адрес  электронной</w:t>
            </w:r>
            <w:proofErr w:type="gramEnd"/>
            <w:r w:rsidRPr="004A2C83">
              <w:rPr>
                <w:rFonts w:ascii="Sylfaen" w:eastAsia="GHEA Grapalat" w:hAnsi="Sylfaen" w:cs="GHEA Grapalat"/>
                <w:color w:val="000000"/>
              </w:rPr>
              <w:t xml:space="preserve"> почты</w:t>
            </w:r>
          </w:p>
        </w:tc>
        <w:tc>
          <w:tcPr>
            <w:tcW w:w="6180" w:type="dxa"/>
            <w:vAlign w:val="center"/>
          </w:tcPr>
          <w:p w14:paraId="3832D83F" w14:textId="77777777" w:rsidR="00751025" w:rsidRPr="004A2C83" w:rsidRDefault="00751025" w:rsidP="004A2C83">
            <w:pPr>
              <w:spacing w:before="240" w:after="240"/>
              <w:rPr>
                <w:rFonts w:ascii="Sylfaen" w:eastAsia="GHEA Grapalat" w:hAnsi="Sylfaen" w:cs="GHEA Grapalat"/>
              </w:rPr>
            </w:pPr>
          </w:p>
        </w:tc>
      </w:tr>
      <w:tr w:rsidR="00751025" w:rsidRPr="00CC157D" w14:paraId="09F98295" w14:textId="77777777" w:rsidTr="004A2C83">
        <w:tc>
          <w:tcPr>
            <w:tcW w:w="2837" w:type="dxa"/>
            <w:shd w:val="clear" w:color="auto" w:fill="D9E2F3"/>
            <w:vAlign w:val="center"/>
          </w:tcPr>
          <w:p w14:paraId="14087B14"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телефона</w:t>
            </w:r>
          </w:p>
        </w:tc>
        <w:tc>
          <w:tcPr>
            <w:tcW w:w="6180" w:type="dxa"/>
            <w:vAlign w:val="center"/>
          </w:tcPr>
          <w:p w14:paraId="2466773F" w14:textId="77777777" w:rsidR="00751025" w:rsidRPr="004A2C83" w:rsidRDefault="00751025" w:rsidP="004A2C83">
            <w:pPr>
              <w:spacing w:before="240" w:after="240"/>
              <w:rPr>
                <w:rFonts w:ascii="Sylfaen" w:eastAsia="GHEA Grapalat" w:hAnsi="Sylfaen" w:cs="GHEA Grapalat"/>
              </w:rPr>
            </w:pPr>
          </w:p>
        </w:tc>
      </w:tr>
    </w:tbl>
    <w:p w14:paraId="441347AD" w14:textId="77777777" w:rsidR="00751025" w:rsidRPr="004A2C83" w:rsidRDefault="00751025" w:rsidP="00751025">
      <w:pPr>
        <w:pBdr>
          <w:top w:val="nil"/>
          <w:left w:val="nil"/>
          <w:bottom w:val="nil"/>
          <w:right w:val="nil"/>
          <w:between w:val="nil"/>
        </w:pBdr>
        <w:ind w:left="792"/>
        <w:rPr>
          <w:rFonts w:ascii="Sylfaen" w:eastAsia="GHEA Grapalat" w:hAnsi="Sylfaen" w:cs="GHEA Grapalat"/>
          <w:i/>
          <w:color w:val="000000"/>
        </w:rPr>
      </w:pPr>
      <w:r w:rsidRPr="004A2C83">
        <w:rPr>
          <w:rFonts w:ascii="Sylfaen" w:hAnsi="Sylfaen"/>
        </w:rPr>
        <w:br w:type="page"/>
      </w:r>
    </w:p>
    <w:p w14:paraId="32B17E82" w14:textId="77777777" w:rsidR="00751025" w:rsidRPr="004A2C83" w:rsidRDefault="00751025" w:rsidP="00751025">
      <w:pPr>
        <w:numPr>
          <w:ilvl w:val="0"/>
          <w:numId w:val="24"/>
        </w:numPr>
        <w:pBdr>
          <w:top w:val="nil"/>
          <w:left w:val="nil"/>
          <w:bottom w:val="nil"/>
          <w:right w:val="nil"/>
          <w:between w:val="nil"/>
        </w:pBdr>
        <w:spacing w:line="259" w:lineRule="auto"/>
        <w:rPr>
          <w:rFonts w:ascii="Sylfaen" w:eastAsia="GHEA Grapalat" w:hAnsi="Sylfaen" w:cs="GHEA Grapalat"/>
          <w:b/>
          <w:color w:val="000000"/>
        </w:rPr>
      </w:pPr>
      <w:r w:rsidRPr="004A2C83">
        <w:rPr>
          <w:rFonts w:ascii="Sylfaen" w:eastAsia="GHEA Grapalat" w:hAnsi="Sylfaen" w:cs="GHEA Grapalat"/>
          <w:b/>
          <w:color w:val="000000"/>
        </w:rPr>
        <w:lastRenderedPageBreak/>
        <w:t>Промежуточные юридические лица</w:t>
      </w:r>
    </w:p>
    <w:p w14:paraId="5E4EFFB7"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6212B0EC" w14:textId="77777777" w:rsidTr="004A2C83">
        <w:tc>
          <w:tcPr>
            <w:tcW w:w="2835" w:type="dxa"/>
            <w:shd w:val="clear" w:color="auto" w:fill="D9E2F3"/>
            <w:vAlign w:val="center"/>
          </w:tcPr>
          <w:p w14:paraId="17B4FC0E"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w:t>
            </w:r>
          </w:p>
        </w:tc>
        <w:tc>
          <w:tcPr>
            <w:tcW w:w="6180" w:type="dxa"/>
            <w:vAlign w:val="center"/>
          </w:tcPr>
          <w:p w14:paraId="15366022" w14:textId="77777777" w:rsidR="00751025" w:rsidRPr="004A2C83" w:rsidRDefault="00751025" w:rsidP="004A2C83">
            <w:pPr>
              <w:spacing w:before="240" w:after="240"/>
              <w:rPr>
                <w:rFonts w:ascii="Sylfaen" w:eastAsia="GHEA Grapalat" w:hAnsi="Sylfaen" w:cs="GHEA Grapalat"/>
              </w:rPr>
            </w:pPr>
          </w:p>
        </w:tc>
      </w:tr>
      <w:tr w:rsidR="00751025" w:rsidRPr="00CC157D" w14:paraId="46C98488" w14:textId="77777777" w:rsidTr="004A2C83">
        <w:tc>
          <w:tcPr>
            <w:tcW w:w="2835" w:type="dxa"/>
            <w:shd w:val="clear" w:color="auto" w:fill="D9E2F3"/>
            <w:vAlign w:val="center"/>
          </w:tcPr>
          <w:p w14:paraId="021A2CE6"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 латинскими буквами</w:t>
            </w:r>
          </w:p>
        </w:tc>
        <w:tc>
          <w:tcPr>
            <w:tcW w:w="6180" w:type="dxa"/>
            <w:vAlign w:val="center"/>
          </w:tcPr>
          <w:p w14:paraId="41391AE4" w14:textId="77777777" w:rsidR="00751025" w:rsidRPr="004A2C83" w:rsidRDefault="00751025" w:rsidP="004A2C83">
            <w:pPr>
              <w:spacing w:before="240" w:after="240"/>
              <w:rPr>
                <w:rFonts w:ascii="Sylfaen" w:eastAsia="GHEA Grapalat" w:hAnsi="Sylfaen" w:cs="GHEA Grapalat"/>
              </w:rPr>
            </w:pPr>
          </w:p>
        </w:tc>
      </w:tr>
      <w:tr w:rsidR="00751025" w:rsidRPr="00CC157D" w14:paraId="105A16E3" w14:textId="77777777" w:rsidTr="004A2C83">
        <w:tc>
          <w:tcPr>
            <w:tcW w:w="2835" w:type="dxa"/>
            <w:shd w:val="clear" w:color="auto" w:fill="D9E2F3"/>
            <w:vAlign w:val="center"/>
          </w:tcPr>
          <w:p w14:paraId="3BEE2EDF"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государственной регистрации</w:t>
            </w:r>
          </w:p>
        </w:tc>
        <w:tc>
          <w:tcPr>
            <w:tcW w:w="6180" w:type="dxa"/>
            <w:vAlign w:val="center"/>
          </w:tcPr>
          <w:p w14:paraId="3B88F635" w14:textId="77777777" w:rsidR="00751025" w:rsidRPr="004A2C83" w:rsidRDefault="00751025" w:rsidP="004A2C83">
            <w:pPr>
              <w:spacing w:before="240" w:after="240"/>
              <w:rPr>
                <w:rFonts w:ascii="Sylfaen" w:eastAsia="GHEA Grapalat" w:hAnsi="Sylfaen" w:cs="GHEA Grapalat"/>
              </w:rPr>
            </w:pPr>
          </w:p>
        </w:tc>
      </w:tr>
      <w:tr w:rsidR="00751025" w:rsidRPr="00CC157D" w14:paraId="7562A7F2" w14:textId="77777777" w:rsidTr="004A2C83">
        <w:tc>
          <w:tcPr>
            <w:tcW w:w="2835" w:type="dxa"/>
            <w:shd w:val="clear" w:color="auto" w:fill="D9E2F3"/>
            <w:vAlign w:val="center"/>
          </w:tcPr>
          <w:p w14:paraId="6B2CCED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День, месяц, год регистрации</w:t>
            </w:r>
          </w:p>
        </w:tc>
        <w:tc>
          <w:tcPr>
            <w:tcW w:w="6180" w:type="dxa"/>
            <w:vAlign w:val="center"/>
          </w:tcPr>
          <w:p w14:paraId="3107054A" w14:textId="77777777" w:rsidR="00751025" w:rsidRPr="004A2C83" w:rsidRDefault="00751025" w:rsidP="004A2C83">
            <w:pPr>
              <w:spacing w:before="240" w:after="240"/>
              <w:rPr>
                <w:rFonts w:ascii="Sylfaen" w:eastAsia="GHEA Grapalat" w:hAnsi="Sylfaen" w:cs="GHEA Grapalat"/>
              </w:rPr>
            </w:pPr>
          </w:p>
        </w:tc>
      </w:tr>
      <w:tr w:rsidR="00751025" w:rsidRPr="00CC157D" w14:paraId="31688634" w14:textId="77777777" w:rsidTr="004A2C83">
        <w:tc>
          <w:tcPr>
            <w:tcW w:w="2835" w:type="dxa"/>
            <w:shd w:val="clear" w:color="auto" w:fill="D9E2F3"/>
            <w:vAlign w:val="center"/>
          </w:tcPr>
          <w:p w14:paraId="64D1D45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Адрес регистрации</w:t>
            </w:r>
          </w:p>
        </w:tc>
        <w:tc>
          <w:tcPr>
            <w:tcW w:w="6180" w:type="dxa"/>
            <w:vAlign w:val="center"/>
          </w:tcPr>
          <w:p w14:paraId="60CCF1E3" w14:textId="77777777" w:rsidR="00751025" w:rsidRPr="004A2C83" w:rsidRDefault="00751025" w:rsidP="004A2C83">
            <w:pPr>
              <w:spacing w:before="240" w:after="240"/>
              <w:rPr>
                <w:rFonts w:ascii="Sylfaen" w:eastAsia="GHEA Grapalat" w:hAnsi="Sylfaen" w:cs="GHEA Grapalat"/>
              </w:rPr>
            </w:pPr>
          </w:p>
        </w:tc>
      </w:tr>
      <w:tr w:rsidR="00751025" w:rsidRPr="00CC157D" w14:paraId="1A5ABCEB" w14:textId="77777777" w:rsidTr="004A2C83">
        <w:tc>
          <w:tcPr>
            <w:tcW w:w="2835" w:type="dxa"/>
            <w:shd w:val="clear" w:color="auto" w:fill="D9E2F3"/>
            <w:vAlign w:val="center"/>
          </w:tcPr>
          <w:p w14:paraId="11F15295"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Государство регистрации</w:t>
            </w:r>
          </w:p>
        </w:tc>
        <w:tc>
          <w:tcPr>
            <w:tcW w:w="6180" w:type="dxa"/>
            <w:vAlign w:val="center"/>
          </w:tcPr>
          <w:p w14:paraId="71F9E1DD" w14:textId="77777777" w:rsidR="00751025" w:rsidRPr="004A2C83" w:rsidRDefault="00751025" w:rsidP="004A2C83">
            <w:pPr>
              <w:spacing w:before="240" w:after="240"/>
              <w:rPr>
                <w:rFonts w:ascii="Sylfaen" w:eastAsia="GHEA Grapalat" w:hAnsi="Sylfaen" w:cs="GHEA Grapalat"/>
              </w:rPr>
            </w:pPr>
          </w:p>
        </w:tc>
      </w:tr>
      <w:tr w:rsidR="00751025" w:rsidRPr="00CC157D" w14:paraId="461AC434" w14:textId="77777777" w:rsidTr="004A2C83">
        <w:tc>
          <w:tcPr>
            <w:tcW w:w="2835" w:type="dxa"/>
            <w:shd w:val="clear" w:color="auto" w:fill="D9E2F3"/>
            <w:vAlign w:val="center"/>
          </w:tcPr>
          <w:p w14:paraId="260E50EC"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0E434780" w14:textId="77777777" w:rsidR="00751025" w:rsidRPr="004A2C83" w:rsidRDefault="00751025" w:rsidP="004A2C83">
            <w:pPr>
              <w:spacing w:before="240" w:after="240"/>
              <w:rPr>
                <w:rFonts w:ascii="Sylfaen" w:eastAsia="GHEA Grapalat" w:hAnsi="Sylfaen" w:cs="GHEA Grapalat"/>
              </w:rPr>
            </w:pPr>
          </w:p>
        </w:tc>
      </w:tr>
    </w:tbl>
    <w:p w14:paraId="0BE5DC68"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2AB8E931" w14:textId="77777777" w:rsidTr="004A2C83">
        <w:trPr>
          <w:trHeight w:val="853"/>
        </w:trPr>
        <w:tc>
          <w:tcPr>
            <w:tcW w:w="2835" w:type="dxa"/>
            <w:vMerge w:val="restart"/>
            <w:shd w:val="clear" w:color="auto" w:fill="D9E2F3"/>
            <w:vAlign w:val="center"/>
          </w:tcPr>
          <w:p w14:paraId="0C452946" w14:textId="77777777" w:rsidR="00751025" w:rsidRPr="004A2C83" w:rsidRDefault="00751025" w:rsidP="00751025">
            <w:pPr>
              <w:numPr>
                <w:ilvl w:val="2"/>
                <w:numId w:val="24"/>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A2C83">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44D0B57" w14:textId="77777777" w:rsidR="00751025" w:rsidRPr="004A2C83" w:rsidRDefault="00751025" w:rsidP="004A2C83">
            <w:pPr>
              <w:spacing w:before="240" w:after="240"/>
              <w:rPr>
                <w:rFonts w:ascii="Sylfaen" w:eastAsia="GHEA Grapalat" w:hAnsi="Sylfaen" w:cs="GHEA Grapalat"/>
              </w:rPr>
            </w:pPr>
          </w:p>
        </w:tc>
      </w:tr>
      <w:tr w:rsidR="00751025" w:rsidRPr="00CC157D" w14:paraId="417CEA13" w14:textId="77777777" w:rsidTr="004A2C83">
        <w:trPr>
          <w:trHeight w:val="850"/>
        </w:trPr>
        <w:tc>
          <w:tcPr>
            <w:tcW w:w="2835" w:type="dxa"/>
            <w:vMerge/>
            <w:shd w:val="clear" w:color="auto" w:fill="D9E2F3"/>
            <w:vAlign w:val="center"/>
          </w:tcPr>
          <w:p w14:paraId="12D6B573"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51FBBC8A" w14:textId="77777777" w:rsidR="00751025" w:rsidRPr="004A2C83" w:rsidRDefault="00751025" w:rsidP="004A2C83">
            <w:pPr>
              <w:spacing w:before="240" w:after="240"/>
              <w:rPr>
                <w:rFonts w:ascii="Sylfaen" w:eastAsia="GHEA Grapalat" w:hAnsi="Sylfaen" w:cs="GHEA Grapalat"/>
              </w:rPr>
            </w:pPr>
          </w:p>
        </w:tc>
      </w:tr>
      <w:tr w:rsidR="00751025" w:rsidRPr="00CC157D" w14:paraId="52635347" w14:textId="77777777" w:rsidTr="004A2C83">
        <w:trPr>
          <w:trHeight w:val="850"/>
        </w:trPr>
        <w:tc>
          <w:tcPr>
            <w:tcW w:w="2835" w:type="dxa"/>
            <w:vMerge/>
            <w:shd w:val="clear" w:color="auto" w:fill="D9E2F3"/>
            <w:vAlign w:val="center"/>
          </w:tcPr>
          <w:p w14:paraId="702CC2FA"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0040D621" w14:textId="77777777" w:rsidR="00751025" w:rsidRPr="004A2C83" w:rsidRDefault="00751025" w:rsidP="004A2C83">
            <w:pPr>
              <w:spacing w:before="240" w:after="240"/>
              <w:rPr>
                <w:rFonts w:ascii="Sylfaen" w:eastAsia="GHEA Grapalat" w:hAnsi="Sylfaen" w:cs="GHEA Grapalat"/>
              </w:rPr>
            </w:pPr>
          </w:p>
        </w:tc>
      </w:tr>
      <w:tr w:rsidR="00751025" w:rsidRPr="00CC157D" w14:paraId="60AC604B" w14:textId="77777777" w:rsidTr="004A2C83">
        <w:trPr>
          <w:trHeight w:val="850"/>
        </w:trPr>
        <w:tc>
          <w:tcPr>
            <w:tcW w:w="2835" w:type="dxa"/>
            <w:vMerge/>
            <w:shd w:val="clear" w:color="auto" w:fill="D9E2F3"/>
            <w:vAlign w:val="center"/>
          </w:tcPr>
          <w:p w14:paraId="477EB9D7"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3AC364F" w14:textId="77777777" w:rsidR="00751025" w:rsidRPr="004A2C83" w:rsidRDefault="00751025" w:rsidP="004A2C83">
            <w:pPr>
              <w:spacing w:before="240" w:after="240"/>
              <w:rPr>
                <w:rFonts w:ascii="Sylfaen" w:eastAsia="GHEA Grapalat" w:hAnsi="Sylfaen" w:cs="GHEA Grapalat"/>
              </w:rPr>
            </w:pPr>
          </w:p>
        </w:tc>
      </w:tr>
      <w:tr w:rsidR="00751025" w:rsidRPr="00CC157D" w14:paraId="184AD45B" w14:textId="77777777" w:rsidTr="004A2C83">
        <w:trPr>
          <w:trHeight w:val="850"/>
        </w:trPr>
        <w:tc>
          <w:tcPr>
            <w:tcW w:w="2835" w:type="dxa"/>
            <w:vMerge/>
            <w:shd w:val="clear" w:color="auto" w:fill="D9E2F3"/>
            <w:vAlign w:val="center"/>
          </w:tcPr>
          <w:p w14:paraId="4FF71727"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55402150" w14:textId="77777777" w:rsidR="00751025" w:rsidRPr="004A2C83" w:rsidRDefault="00751025" w:rsidP="004A2C83">
            <w:pPr>
              <w:spacing w:before="240" w:after="240"/>
              <w:rPr>
                <w:rFonts w:ascii="Sylfaen" w:eastAsia="GHEA Grapalat" w:hAnsi="Sylfaen" w:cs="GHEA Grapalat"/>
              </w:rPr>
            </w:pPr>
          </w:p>
        </w:tc>
      </w:tr>
    </w:tbl>
    <w:p w14:paraId="09C155D1"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rPr>
      </w:pPr>
      <w:r w:rsidRPr="004A2C83">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50D24B80" w14:textId="77777777" w:rsidTr="004A2C83">
        <w:tc>
          <w:tcPr>
            <w:tcW w:w="2835" w:type="dxa"/>
            <w:shd w:val="clear" w:color="auto" w:fill="D9E2F3"/>
            <w:vAlign w:val="center"/>
          </w:tcPr>
          <w:p w14:paraId="5905F396"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 фондовой биржи</w:t>
            </w:r>
          </w:p>
        </w:tc>
        <w:tc>
          <w:tcPr>
            <w:tcW w:w="6180" w:type="dxa"/>
            <w:vAlign w:val="center"/>
          </w:tcPr>
          <w:p w14:paraId="545EB854" w14:textId="77777777" w:rsidR="00751025" w:rsidRPr="004A2C83" w:rsidRDefault="00751025" w:rsidP="004A2C83">
            <w:pPr>
              <w:spacing w:before="240" w:after="240"/>
              <w:rPr>
                <w:rFonts w:ascii="Sylfaen" w:eastAsia="GHEA Grapalat" w:hAnsi="Sylfaen" w:cs="GHEA Grapalat"/>
              </w:rPr>
            </w:pPr>
          </w:p>
        </w:tc>
      </w:tr>
      <w:tr w:rsidR="00751025" w:rsidRPr="00CC157D" w14:paraId="2455E5E5" w14:textId="77777777" w:rsidTr="004A2C83">
        <w:tc>
          <w:tcPr>
            <w:tcW w:w="2835" w:type="dxa"/>
            <w:shd w:val="clear" w:color="auto" w:fill="D9E2F3"/>
            <w:vAlign w:val="center"/>
          </w:tcPr>
          <w:p w14:paraId="2EA7574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lastRenderedPageBreak/>
              <w:t>Ссылка на документы, наличествующие на бирже</w:t>
            </w:r>
          </w:p>
        </w:tc>
        <w:tc>
          <w:tcPr>
            <w:tcW w:w="6180" w:type="dxa"/>
            <w:vAlign w:val="center"/>
          </w:tcPr>
          <w:p w14:paraId="64CCEABB" w14:textId="77777777" w:rsidR="00751025" w:rsidRPr="004A2C83" w:rsidRDefault="00751025" w:rsidP="004A2C83">
            <w:pPr>
              <w:spacing w:before="240" w:after="240"/>
              <w:rPr>
                <w:rFonts w:ascii="Sylfaen" w:eastAsia="GHEA Grapalat" w:hAnsi="Sylfaen" w:cs="GHEA Grapalat"/>
              </w:rPr>
            </w:pPr>
          </w:p>
        </w:tc>
      </w:tr>
    </w:tbl>
    <w:p w14:paraId="0E61537E" w14:textId="77777777" w:rsidR="00751025" w:rsidRPr="004A2C83" w:rsidRDefault="00751025" w:rsidP="00751025">
      <w:pPr>
        <w:pBdr>
          <w:top w:val="nil"/>
          <w:left w:val="nil"/>
          <w:bottom w:val="nil"/>
          <w:right w:val="nil"/>
          <w:between w:val="nil"/>
        </w:pBdr>
        <w:spacing w:before="240"/>
        <w:rPr>
          <w:rFonts w:ascii="Sylfaen" w:eastAsia="GHEA Grapalat" w:hAnsi="Sylfaen" w:cs="GHEA Grapalat"/>
          <w:i/>
        </w:rPr>
      </w:pPr>
      <w:r w:rsidRPr="004A2C83">
        <w:rPr>
          <w:rFonts w:ascii="Sylfaen" w:eastAsia="GHEA Grapalat" w:hAnsi="Sylfaen" w:cs="GHEA Grapalat"/>
          <w:i/>
        </w:rPr>
        <w:br w:type="page"/>
      </w:r>
    </w:p>
    <w:p w14:paraId="46CCBF52" w14:textId="77777777" w:rsidR="00751025" w:rsidRPr="004A2C83" w:rsidRDefault="00751025" w:rsidP="00751025">
      <w:pPr>
        <w:pStyle w:val="aff3"/>
        <w:numPr>
          <w:ilvl w:val="0"/>
          <w:numId w:val="24"/>
        </w:numPr>
        <w:pBdr>
          <w:top w:val="nil"/>
          <w:left w:val="nil"/>
          <w:bottom w:val="nil"/>
          <w:right w:val="nil"/>
          <w:between w:val="nil"/>
        </w:pBdr>
        <w:rPr>
          <w:rFonts w:ascii="Sylfaen" w:eastAsia="GHEA Grapalat" w:hAnsi="Sylfaen" w:cs="GHEA Grapalat"/>
          <w:b/>
          <w:color w:val="000000"/>
        </w:rPr>
      </w:pPr>
      <w:r w:rsidRPr="004A2C83">
        <w:rPr>
          <w:rFonts w:ascii="Sylfaen" w:eastAsia="GHEA Grapalat" w:hAnsi="Sylfaen"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751025" w:rsidRPr="00CC157D" w14:paraId="709690A3" w14:textId="77777777" w:rsidTr="004A2C83">
        <w:tc>
          <w:tcPr>
            <w:tcW w:w="9016" w:type="dxa"/>
            <w:shd w:val="clear" w:color="auto" w:fill="DEEAF6" w:themeFill="accent1" w:themeFillTint="33"/>
          </w:tcPr>
          <w:p w14:paraId="37D48F9F" w14:textId="77777777" w:rsidR="00751025" w:rsidRPr="004A2C83" w:rsidRDefault="00751025" w:rsidP="004A2C83">
            <w:pP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751025" w:rsidRPr="00CC157D" w14:paraId="04FA3D28" w14:textId="77777777" w:rsidTr="004A2C83">
        <w:trPr>
          <w:trHeight w:val="10187"/>
        </w:trPr>
        <w:tc>
          <w:tcPr>
            <w:tcW w:w="9016" w:type="dxa"/>
          </w:tcPr>
          <w:p w14:paraId="5B37C12A" w14:textId="77777777" w:rsidR="00751025" w:rsidRPr="004A2C83" w:rsidRDefault="00751025" w:rsidP="004A2C83">
            <w:pPr>
              <w:rPr>
                <w:rFonts w:ascii="Sylfaen" w:eastAsia="GHEA Grapalat" w:hAnsi="Sylfaen" w:cs="GHEA Grapalat"/>
                <w:b/>
                <w:color w:val="000000"/>
              </w:rPr>
            </w:pPr>
          </w:p>
        </w:tc>
      </w:tr>
    </w:tbl>
    <w:p w14:paraId="0F08D34B" w14:textId="77777777" w:rsidR="00751025" w:rsidRPr="004A2C83" w:rsidRDefault="00751025" w:rsidP="00751025">
      <w:pPr>
        <w:pBdr>
          <w:top w:val="nil"/>
          <w:left w:val="nil"/>
          <w:bottom w:val="nil"/>
          <w:right w:val="nil"/>
          <w:between w:val="nil"/>
        </w:pBdr>
        <w:rPr>
          <w:rFonts w:ascii="Sylfaen" w:eastAsia="GHEA Grapalat" w:hAnsi="Sylfaen" w:cs="GHEA Grapalat"/>
          <w:b/>
          <w:color w:val="000000"/>
        </w:rPr>
      </w:pPr>
    </w:p>
    <w:p w14:paraId="609E9AB8" w14:textId="77777777" w:rsidR="00751025" w:rsidRPr="004A2C83" w:rsidRDefault="00751025" w:rsidP="00751025">
      <w:pPr>
        <w:rPr>
          <w:rFonts w:ascii="Sylfaen" w:hAnsi="Sylfaen"/>
          <w:b/>
        </w:rPr>
      </w:pPr>
    </w:p>
    <w:p w14:paraId="3FA260B5" w14:textId="77777777" w:rsidR="00751025" w:rsidRPr="004A2C83" w:rsidRDefault="00751025" w:rsidP="00751025">
      <w:pPr>
        <w:rPr>
          <w:rFonts w:ascii="Sylfaen" w:hAnsi="Sylfaen"/>
          <w:b/>
        </w:rPr>
      </w:pPr>
    </w:p>
    <w:p w14:paraId="5364CDC1" w14:textId="77777777" w:rsidR="00751025" w:rsidRPr="004A2C83" w:rsidRDefault="00751025" w:rsidP="00751025">
      <w:pPr>
        <w:rPr>
          <w:rFonts w:ascii="Sylfaen" w:hAnsi="Sylfaen"/>
          <w:b/>
        </w:rPr>
      </w:pPr>
      <w:r w:rsidRPr="004A2C83">
        <w:rPr>
          <w:rFonts w:ascii="Sylfaen" w:hAnsi="Sylfaen"/>
          <w:b/>
        </w:rPr>
        <w:br w:type="page"/>
      </w:r>
    </w:p>
    <w:p w14:paraId="5D364253" w14:textId="77777777" w:rsidR="00751025" w:rsidRPr="004A2C83" w:rsidRDefault="00751025" w:rsidP="00751025">
      <w:pPr>
        <w:spacing w:line="360" w:lineRule="auto"/>
        <w:contextualSpacing/>
        <w:jc w:val="center"/>
        <w:rPr>
          <w:rFonts w:ascii="Sylfaen" w:hAnsi="Sylfaen"/>
          <w:b/>
          <w:lang w:val="hy-AM"/>
        </w:rPr>
      </w:pPr>
      <w:r w:rsidRPr="004A2C83">
        <w:rPr>
          <w:rFonts w:ascii="Sylfaen" w:hAnsi="Sylfaen"/>
          <w:b/>
        </w:rPr>
        <w:lastRenderedPageBreak/>
        <w:t>Порядок заполнения декларации</w:t>
      </w:r>
    </w:p>
    <w:p w14:paraId="059B427F" w14:textId="77777777" w:rsidR="00751025" w:rsidRPr="004A2C83" w:rsidRDefault="00751025" w:rsidP="00751025">
      <w:pPr>
        <w:pStyle w:val="aff3"/>
        <w:numPr>
          <w:ilvl w:val="0"/>
          <w:numId w:val="25"/>
        </w:numPr>
        <w:spacing w:after="200" w:line="360" w:lineRule="auto"/>
        <w:ind w:left="0"/>
        <w:contextualSpacing/>
        <w:jc w:val="both"/>
        <w:rPr>
          <w:rFonts w:ascii="Sylfaen" w:hAnsi="Sylfaen"/>
        </w:rPr>
      </w:pPr>
      <w:r w:rsidRPr="004A2C83">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052BB88" w14:textId="77777777" w:rsidR="00751025" w:rsidRPr="004A2C83" w:rsidRDefault="00751025" w:rsidP="00751025">
      <w:pPr>
        <w:pStyle w:val="aff3"/>
        <w:numPr>
          <w:ilvl w:val="0"/>
          <w:numId w:val="26"/>
        </w:numPr>
        <w:spacing w:after="200" w:line="360" w:lineRule="auto"/>
        <w:ind w:left="0" w:firstLine="142"/>
        <w:contextualSpacing/>
        <w:jc w:val="both"/>
        <w:rPr>
          <w:rFonts w:ascii="Sylfaen" w:hAnsi="Sylfaen"/>
        </w:rPr>
      </w:pPr>
      <w:r w:rsidRPr="004A2C83">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0F12F7D" w14:textId="77777777" w:rsidR="00751025" w:rsidRPr="004A2C83" w:rsidRDefault="00751025" w:rsidP="00751025">
      <w:pPr>
        <w:pStyle w:val="aff3"/>
        <w:numPr>
          <w:ilvl w:val="0"/>
          <w:numId w:val="26"/>
        </w:numPr>
        <w:spacing w:after="200" w:line="360" w:lineRule="auto"/>
        <w:contextualSpacing/>
        <w:jc w:val="both"/>
        <w:rPr>
          <w:rFonts w:ascii="Sylfaen" w:hAnsi="Sylfaen"/>
        </w:rPr>
      </w:pPr>
      <w:r w:rsidRPr="004A2C83">
        <w:rPr>
          <w:rFonts w:ascii="Sylfaen" w:hAnsi="Sylfaen"/>
        </w:rPr>
        <w:t xml:space="preserve">в </w:t>
      </w:r>
      <w:proofErr w:type="gramStart"/>
      <w:r w:rsidRPr="004A2C83">
        <w:rPr>
          <w:rFonts w:ascii="Sylfaen" w:hAnsi="Sylfaen"/>
        </w:rPr>
        <w:t>подразделе  "</w:t>
      </w:r>
      <w:proofErr w:type="gramEnd"/>
      <w:r w:rsidRPr="004A2C83">
        <w:rPr>
          <w:rFonts w:ascii="Sylfaen" w:hAnsi="Sylfaen"/>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6FB7BB81" w14:textId="77777777" w:rsidR="00751025" w:rsidRPr="004A2C83" w:rsidRDefault="00751025" w:rsidP="00751025">
      <w:pPr>
        <w:pStyle w:val="aff3"/>
        <w:numPr>
          <w:ilvl w:val="0"/>
          <w:numId w:val="26"/>
        </w:numPr>
        <w:spacing w:after="200" w:line="360" w:lineRule="auto"/>
        <w:ind w:left="0" w:firstLine="0"/>
        <w:contextualSpacing/>
        <w:jc w:val="both"/>
        <w:rPr>
          <w:rFonts w:ascii="Sylfaen" w:hAnsi="Sylfaen"/>
        </w:rPr>
      </w:pPr>
      <w:r w:rsidRPr="004A2C83">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6A12FAF" w14:textId="77777777" w:rsidR="00751025" w:rsidRPr="004A2C83" w:rsidRDefault="00751025" w:rsidP="00751025">
      <w:pPr>
        <w:pStyle w:val="aff3"/>
        <w:numPr>
          <w:ilvl w:val="0"/>
          <w:numId w:val="25"/>
        </w:numPr>
        <w:spacing w:after="200" w:line="360" w:lineRule="auto"/>
        <w:ind w:left="142" w:hanging="284"/>
        <w:contextualSpacing/>
        <w:jc w:val="both"/>
        <w:rPr>
          <w:rFonts w:ascii="Sylfaen" w:hAnsi="Sylfaen"/>
        </w:rPr>
      </w:pPr>
      <w:r w:rsidRPr="004A2C83">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A2C83">
        <w:rPr>
          <w:rFonts w:ascii="Sylfaen" w:hAnsi="Sylfaen"/>
        </w:rPr>
        <w:t>листингированы</w:t>
      </w:r>
      <w:proofErr w:type="spellEnd"/>
      <w:r w:rsidRPr="004A2C83">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0AF351A" w14:textId="77777777" w:rsidR="00751025" w:rsidRPr="004A2C83" w:rsidRDefault="00751025" w:rsidP="00751025">
      <w:pPr>
        <w:pStyle w:val="aff3"/>
        <w:numPr>
          <w:ilvl w:val="0"/>
          <w:numId w:val="27"/>
        </w:numPr>
        <w:spacing w:after="200" w:line="360" w:lineRule="auto"/>
        <w:contextualSpacing/>
        <w:jc w:val="both"/>
        <w:rPr>
          <w:rFonts w:ascii="Sylfaen" w:hAnsi="Sylfaen"/>
        </w:rPr>
      </w:pPr>
      <w:r w:rsidRPr="004A2C83">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4A2C83">
        <w:rPr>
          <w:rFonts w:ascii="Sylfaen" w:hAnsi="Sylfaen"/>
        </w:rPr>
        <w:t>Market</w:t>
      </w:r>
      <w:proofErr w:type="spellEnd"/>
      <w:r w:rsidRPr="004A2C83">
        <w:rPr>
          <w:rFonts w:ascii="Sylfaen" w:hAnsi="Sylfaen"/>
        </w:rPr>
        <w:t xml:space="preserve"> </w:t>
      </w:r>
      <w:proofErr w:type="spellStart"/>
      <w:r w:rsidRPr="004A2C83">
        <w:rPr>
          <w:rFonts w:ascii="Sylfaen" w:hAnsi="Sylfaen"/>
        </w:rPr>
        <w:t>Identifier</w:t>
      </w:r>
      <w:proofErr w:type="spellEnd"/>
      <w:r w:rsidRPr="004A2C83">
        <w:rPr>
          <w:rFonts w:ascii="Sylfaen" w:hAnsi="Sylfaen"/>
        </w:rPr>
        <w:t xml:space="preserve"> </w:t>
      </w:r>
      <w:proofErr w:type="spellStart"/>
      <w:r w:rsidRPr="004A2C83">
        <w:rPr>
          <w:rFonts w:ascii="Sylfaen" w:hAnsi="Sylfaen"/>
        </w:rPr>
        <w:t>Code</w:t>
      </w:r>
      <w:proofErr w:type="spellEnd"/>
      <w:r w:rsidRPr="004A2C83">
        <w:rPr>
          <w:rFonts w:ascii="Sylfaen" w:hAnsi="Sylfaen"/>
        </w:rPr>
        <w:t xml:space="preserve">), где </w:t>
      </w:r>
      <w:proofErr w:type="spellStart"/>
      <w:r w:rsidRPr="004A2C83">
        <w:rPr>
          <w:rFonts w:ascii="Sylfaen" w:hAnsi="Sylfaen"/>
        </w:rPr>
        <w:t>листингированы</w:t>
      </w:r>
      <w:proofErr w:type="spellEnd"/>
      <w:r w:rsidRPr="004A2C83">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w:t>
      </w:r>
      <w:r w:rsidRPr="004A2C83">
        <w:rPr>
          <w:rFonts w:ascii="Sylfaen" w:hAnsi="Sylfaen"/>
        </w:rPr>
        <w:lastRenderedPageBreak/>
        <w:t>бирже документы-при наличии документов, содержащих сведения о владельцах данного юридического лица;</w:t>
      </w:r>
    </w:p>
    <w:p w14:paraId="7C94E8E7" w14:textId="77777777" w:rsidR="00751025" w:rsidRPr="004A2C83" w:rsidRDefault="00751025" w:rsidP="00751025">
      <w:pPr>
        <w:pStyle w:val="aff3"/>
        <w:numPr>
          <w:ilvl w:val="0"/>
          <w:numId w:val="27"/>
        </w:numPr>
        <w:spacing w:after="200" w:line="360" w:lineRule="auto"/>
        <w:contextualSpacing/>
        <w:jc w:val="both"/>
        <w:rPr>
          <w:rFonts w:ascii="Sylfaen" w:hAnsi="Sylfaen"/>
        </w:rPr>
      </w:pPr>
      <w:r w:rsidRPr="004A2C83">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7B7EA8A" w14:textId="77777777" w:rsidR="00751025" w:rsidRPr="004A2C83" w:rsidRDefault="00751025" w:rsidP="00751025">
      <w:pPr>
        <w:pStyle w:val="aff3"/>
        <w:numPr>
          <w:ilvl w:val="0"/>
          <w:numId w:val="27"/>
        </w:numPr>
        <w:spacing w:after="200" w:line="360" w:lineRule="auto"/>
        <w:contextualSpacing/>
        <w:jc w:val="both"/>
        <w:rPr>
          <w:rFonts w:ascii="Sylfaen" w:hAnsi="Sylfaen"/>
        </w:rPr>
      </w:pPr>
      <w:r w:rsidRPr="004A2C83">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5AD9D74" w14:textId="77777777" w:rsidR="00751025" w:rsidRPr="004A2C83" w:rsidRDefault="00751025" w:rsidP="00751025">
      <w:pPr>
        <w:pStyle w:val="aff3"/>
        <w:numPr>
          <w:ilvl w:val="0"/>
          <w:numId w:val="25"/>
        </w:numPr>
        <w:spacing w:after="200" w:line="360" w:lineRule="auto"/>
        <w:ind w:left="0"/>
        <w:contextualSpacing/>
        <w:jc w:val="both"/>
        <w:rPr>
          <w:rFonts w:ascii="Sylfaen" w:hAnsi="Sylfaen"/>
        </w:rPr>
      </w:pPr>
      <w:r w:rsidRPr="004A2C83">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A2C83">
        <w:rPr>
          <w:rFonts w:ascii="Sylfaen" w:hAnsi="Sylfaen"/>
        </w:rPr>
        <w:t>организациий</w:t>
      </w:r>
      <w:proofErr w:type="spellEnd"/>
      <w:r w:rsidRPr="004A2C83">
        <w:rPr>
          <w:rFonts w:ascii="Sylfaen" w:hAnsi="Sylfaen"/>
        </w:rPr>
        <w:t>. В этом разделе подразделы заполняются следующими правилами</w:t>
      </w:r>
      <w:r w:rsidRPr="004A2C83">
        <w:rPr>
          <w:rFonts w:ascii="Times New Roman" w:eastAsia="MS Mincho" w:hAnsi="Times New Roman"/>
        </w:rPr>
        <w:t>․</w:t>
      </w:r>
    </w:p>
    <w:p w14:paraId="507E4594" w14:textId="77777777" w:rsidR="00751025" w:rsidRPr="004A2C83" w:rsidRDefault="00751025" w:rsidP="00751025">
      <w:pPr>
        <w:pStyle w:val="aff3"/>
        <w:numPr>
          <w:ilvl w:val="0"/>
          <w:numId w:val="28"/>
        </w:numPr>
        <w:spacing w:after="200" w:line="360" w:lineRule="auto"/>
        <w:ind w:left="0" w:hanging="426"/>
        <w:contextualSpacing/>
        <w:jc w:val="both"/>
        <w:rPr>
          <w:rFonts w:ascii="Sylfaen" w:hAnsi="Sylfaen"/>
        </w:rPr>
      </w:pPr>
      <w:r w:rsidRPr="004A2C83">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4A2C83">
        <w:rPr>
          <w:rFonts w:ascii="Sylfaen" w:hAnsi="Sylfaen"/>
        </w:rPr>
        <w:t>муниципалитета.В</w:t>
      </w:r>
      <w:proofErr w:type="spellEnd"/>
      <w:r w:rsidRPr="004A2C83">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w:t>
      </w:r>
      <w:r w:rsidRPr="004A2C83">
        <w:rPr>
          <w:rFonts w:ascii="Sylfaen" w:hAnsi="Sylfaen"/>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74021D3" w14:textId="77777777" w:rsidR="00751025" w:rsidRPr="004A2C83" w:rsidRDefault="00751025" w:rsidP="00751025">
      <w:pPr>
        <w:spacing w:line="360" w:lineRule="auto"/>
        <w:ind w:left="-360"/>
        <w:contextualSpacing/>
        <w:jc w:val="both"/>
        <w:rPr>
          <w:rFonts w:ascii="Sylfaen" w:hAnsi="Sylfaen"/>
        </w:rPr>
      </w:pPr>
      <w:r w:rsidRPr="004A2C83">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25E5414" w14:textId="77777777" w:rsidR="00751025" w:rsidRPr="004A2C83" w:rsidRDefault="00751025" w:rsidP="00751025">
      <w:pPr>
        <w:pStyle w:val="aff3"/>
        <w:numPr>
          <w:ilvl w:val="0"/>
          <w:numId w:val="25"/>
        </w:numPr>
        <w:spacing w:after="200" w:line="360" w:lineRule="auto"/>
        <w:ind w:left="0"/>
        <w:contextualSpacing/>
        <w:jc w:val="both"/>
        <w:rPr>
          <w:rFonts w:ascii="Sylfaen" w:hAnsi="Sylfaen"/>
        </w:rPr>
      </w:pPr>
      <w:r w:rsidRPr="004A2C83">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A2C83">
        <w:rPr>
          <w:rFonts w:ascii="Times New Roman" w:eastAsia="MS Mincho" w:hAnsi="Times New Roman"/>
        </w:rPr>
        <w:t>․</w:t>
      </w:r>
    </w:p>
    <w:p w14:paraId="47CC2E20" w14:textId="77777777" w:rsidR="00751025" w:rsidRPr="004A2C83" w:rsidRDefault="00751025" w:rsidP="00751025">
      <w:pPr>
        <w:pStyle w:val="aff3"/>
        <w:numPr>
          <w:ilvl w:val="0"/>
          <w:numId w:val="29"/>
        </w:numPr>
        <w:spacing w:after="200" w:line="360" w:lineRule="auto"/>
        <w:ind w:left="0"/>
        <w:contextualSpacing/>
        <w:jc w:val="both"/>
        <w:rPr>
          <w:rFonts w:ascii="Sylfaen" w:hAnsi="Sylfaen"/>
        </w:rPr>
      </w:pPr>
      <w:r w:rsidRPr="004A2C83">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F125790" w14:textId="77777777" w:rsidR="00751025" w:rsidRPr="004A2C83" w:rsidRDefault="00751025" w:rsidP="00751025">
      <w:pPr>
        <w:spacing w:line="360" w:lineRule="auto"/>
        <w:ind w:left="-375"/>
        <w:contextualSpacing/>
        <w:jc w:val="both"/>
        <w:rPr>
          <w:rFonts w:ascii="Sylfaen" w:hAnsi="Sylfaen"/>
          <w:highlight w:val="yellow"/>
        </w:rPr>
      </w:pPr>
      <w:r w:rsidRPr="004A2C83">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14:paraId="7DB63CA0" w14:textId="77777777" w:rsidR="00751025" w:rsidRPr="004A2C83" w:rsidRDefault="00751025" w:rsidP="00751025">
      <w:pPr>
        <w:spacing w:line="360" w:lineRule="auto"/>
        <w:ind w:left="-375"/>
        <w:contextualSpacing/>
        <w:jc w:val="both"/>
        <w:rPr>
          <w:rFonts w:ascii="Sylfaen" w:hAnsi="Sylfaen"/>
          <w:highlight w:val="yellow"/>
        </w:rPr>
      </w:pPr>
      <w:r w:rsidRPr="004A2C83">
        <w:rPr>
          <w:rFonts w:ascii="Sylfaen" w:hAnsi="Sylfaen"/>
        </w:rPr>
        <w:t>3) в подразделе "Адрес учета лица" заполняется адрес места учета реального бенефициара;</w:t>
      </w:r>
    </w:p>
    <w:p w14:paraId="5340B624" w14:textId="77777777" w:rsidR="00751025" w:rsidRPr="004A2C83" w:rsidRDefault="00751025" w:rsidP="00751025">
      <w:pPr>
        <w:spacing w:line="360" w:lineRule="auto"/>
        <w:ind w:left="-375"/>
        <w:contextualSpacing/>
        <w:jc w:val="both"/>
        <w:rPr>
          <w:rFonts w:ascii="Sylfaen" w:hAnsi="Sylfaen"/>
          <w:highlight w:val="yellow"/>
        </w:rPr>
      </w:pPr>
      <w:r w:rsidRPr="004A2C83">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4987232" w14:textId="77777777" w:rsidR="00751025" w:rsidRPr="004A2C83" w:rsidRDefault="00751025" w:rsidP="00751025">
      <w:pPr>
        <w:spacing w:line="360" w:lineRule="auto"/>
        <w:ind w:left="-375"/>
        <w:contextualSpacing/>
        <w:jc w:val="both"/>
        <w:rPr>
          <w:rFonts w:ascii="Sylfaen" w:hAnsi="Sylfaen"/>
        </w:rPr>
      </w:pPr>
      <w:r w:rsidRPr="004A2C83">
        <w:rPr>
          <w:rFonts w:ascii="Sylfaen" w:hAnsi="Sylfaen"/>
        </w:rPr>
        <w:t xml:space="preserve">5) подраздел "Основания </w:t>
      </w:r>
      <w:r w:rsidRPr="004A2C83">
        <w:rPr>
          <w:rFonts w:ascii="Sylfaen" w:eastAsiaTheme="minorHAnsi" w:hAnsi="Sylfaen" w:cstheme="minorBidi"/>
        </w:rPr>
        <w:t>являться</w:t>
      </w:r>
      <w:r w:rsidRPr="004A2C83">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4A2C83">
        <w:rPr>
          <w:rFonts w:ascii="Sylfaen" w:hAnsi="Sylfaen"/>
        </w:rPr>
        <w:lastRenderedPageBreak/>
        <w:t xml:space="preserve">предусмотренном законом "О борьбе с отмыванием денег и финансированием терроризма" лицо </w:t>
      </w:r>
      <w:proofErr w:type="gramStart"/>
      <w:r w:rsidRPr="004A2C83">
        <w:rPr>
          <w:rFonts w:ascii="Sylfaen" w:hAnsi="Sylfaen"/>
        </w:rPr>
        <w:t>является  реальным</w:t>
      </w:r>
      <w:proofErr w:type="gramEnd"/>
      <w:r w:rsidRPr="004A2C83">
        <w:rPr>
          <w:rFonts w:ascii="Sylfaen" w:hAnsi="Sylfaen"/>
        </w:rPr>
        <w:t xml:space="preserve"> бенефициаром Организации и включается информация, требуемая в связи с этими основаниями. В случае </w:t>
      </w:r>
      <w:proofErr w:type="spellStart"/>
      <w:r w:rsidRPr="004A2C83">
        <w:rPr>
          <w:rFonts w:ascii="Sylfaen" w:hAnsi="Sylfaen"/>
        </w:rPr>
        <w:t>реальнго</w:t>
      </w:r>
      <w:proofErr w:type="spellEnd"/>
      <w:r w:rsidRPr="004A2C83">
        <w:rPr>
          <w:rFonts w:ascii="Sylfaen" w:hAnsi="Sylfaen"/>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761D051" w14:textId="77777777" w:rsidR="00751025" w:rsidRPr="004A2C83" w:rsidRDefault="00751025" w:rsidP="00751025">
      <w:pPr>
        <w:spacing w:line="360" w:lineRule="auto"/>
        <w:contextualSpacing/>
        <w:jc w:val="both"/>
        <w:rPr>
          <w:rFonts w:ascii="Sylfaen" w:eastAsia="GHEA Grapalat" w:hAnsi="Sylfaen" w:cs="GHEA Grapalat"/>
        </w:rPr>
      </w:pPr>
      <w:r w:rsidRPr="004A2C83">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4A2C83">
        <w:rPr>
          <w:rFonts w:ascii="Sylfaen" w:hAnsi="Sylfaen"/>
        </w:rPr>
        <w:t>прямо</w:t>
      </w:r>
      <w:proofErr w:type="gramEnd"/>
      <w:r w:rsidRPr="004A2C83">
        <w:rPr>
          <w:rFonts w:ascii="Sylfaen" w:hAnsi="Sylfaen"/>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A2C83">
        <w:rPr>
          <w:rFonts w:ascii="Sylfaen" w:hAnsi="Sylfaen"/>
          <w:lang w:val="hy-AM"/>
        </w:rPr>
        <w:t>Օ</w:t>
      </w:r>
      <w:proofErr w:type="spellStart"/>
      <w:r w:rsidRPr="004A2C83">
        <w:rPr>
          <w:rFonts w:ascii="Sylfaen" w:hAnsi="Sylfaen"/>
        </w:rPr>
        <w:t>рганизации</w:t>
      </w:r>
      <w:proofErr w:type="spellEnd"/>
      <w:r w:rsidRPr="004A2C83">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4A2C83">
        <w:rPr>
          <w:rFonts w:ascii="Sylfaen" w:hAnsi="Sylfaen"/>
          <w:lang w:val="hy-AM"/>
        </w:rPr>
        <w:t>Օ</w:t>
      </w:r>
      <w:proofErr w:type="spellStart"/>
      <w:r w:rsidRPr="004A2C83">
        <w:rPr>
          <w:rFonts w:ascii="Sylfaen" w:hAnsi="Sylfaen"/>
        </w:rPr>
        <w:t>рганизации</w:t>
      </w:r>
      <w:proofErr w:type="spellEnd"/>
      <w:r w:rsidRPr="004A2C83">
        <w:rPr>
          <w:rFonts w:ascii="Sylfaen" w:hAnsi="Sylfaen"/>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A2C83">
        <w:rPr>
          <w:rFonts w:ascii="Sylfaen" w:hAnsi="Sylfaen"/>
          <w:lang w:val="hy-AM"/>
        </w:rPr>
        <w:t>Օ</w:t>
      </w:r>
      <w:proofErr w:type="spellStart"/>
      <w:r w:rsidRPr="004A2C83">
        <w:rPr>
          <w:rFonts w:ascii="Sylfaen" w:hAnsi="Sylfaen"/>
        </w:rPr>
        <w:t>рганизации</w:t>
      </w:r>
      <w:proofErr w:type="spellEnd"/>
      <w:r w:rsidRPr="004A2C83">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A2C83">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E81797C" w14:textId="77777777" w:rsidR="00751025" w:rsidRPr="004A2C83" w:rsidRDefault="00751025" w:rsidP="00751025">
      <w:pPr>
        <w:spacing w:line="360" w:lineRule="auto"/>
        <w:contextualSpacing/>
        <w:jc w:val="both"/>
        <w:rPr>
          <w:rFonts w:ascii="Sylfaen" w:hAnsi="Sylfaen"/>
          <w:lang w:val="hy-AM"/>
        </w:rPr>
      </w:pPr>
      <w:r w:rsidRPr="004A2C83">
        <w:rPr>
          <w:rFonts w:ascii="Sylfaen" w:hAnsi="Sylfaen"/>
        </w:rPr>
        <w:t xml:space="preserve">б. в пункте </w:t>
      </w:r>
      <w:r w:rsidRPr="004A2C83">
        <w:rPr>
          <w:rFonts w:ascii="Sylfaen" w:eastAsia="GHEA Grapalat" w:hAnsi="Sylfaen" w:cs="GHEA Grapalat"/>
        </w:rPr>
        <w:t>"</w:t>
      </w:r>
      <w:r w:rsidRPr="004A2C83">
        <w:rPr>
          <w:rFonts w:ascii="Sylfaen" w:hAnsi="Sylfaen"/>
        </w:rPr>
        <w:t>б</w:t>
      </w:r>
      <w:r w:rsidRPr="004A2C83">
        <w:rPr>
          <w:rFonts w:ascii="Sylfaen" w:eastAsia="GHEA Grapalat" w:hAnsi="Sylfaen" w:cs="GHEA Grapalat"/>
        </w:rPr>
        <w:t>"</w:t>
      </w:r>
      <w:r w:rsidRPr="004A2C83">
        <w:rPr>
          <w:rFonts w:ascii="Sylfaen" w:hAnsi="Sylfaen"/>
        </w:rPr>
        <w:t xml:space="preserve"> этого подраздела делается отметка, если лицо по смыслу пункта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hAnsi="Sylfaen"/>
        </w:rPr>
        <w:t xml:space="preserve"> не является реальным бенефициаром Организации, но контролирует </w:t>
      </w:r>
      <w:r w:rsidRPr="004A2C83">
        <w:rPr>
          <w:rFonts w:ascii="Sylfaen" w:hAnsi="Sylfaen"/>
          <w:lang w:val="hy-AM"/>
        </w:rPr>
        <w:t>Օ</w:t>
      </w:r>
      <w:proofErr w:type="spellStart"/>
      <w:r w:rsidRPr="004A2C83">
        <w:rPr>
          <w:rFonts w:ascii="Sylfaen" w:hAnsi="Sylfaen"/>
        </w:rPr>
        <w:t>рганизацию</w:t>
      </w:r>
      <w:proofErr w:type="spellEnd"/>
      <w:r w:rsidRPr="004A2C83">
        <w:rPr>
          <w:rFonts w:ascii="Sylfaen" w:hAnsi="Sylfaen"/>
        </w:rPr>
        <w:t xml:space="preserve"> в </w:t>
      </w:r>
      <w:r w:rsidRPr="004A2C83">
        <w:rPr>
          <w:rFonts w:ascii="Sylfaen" w:hAnsi="Sylfaen"/>
        </w:rPr>
        <w:lastRenderedPageBreak/>
        <w:t>силу правовых инструментов (в том числе заключенных сделок), на основе личного влияния иного характера или иными средствами;</w:t>
      </w:r>
    </w:p>
    <w:p w14:paraId="681E5D84" w14:textId="77777777" w:rsidR="00751025" w:rsidRPr="004A2C83" w:rsidRDefault="00751025" w:rsidP="00751025">
      <w:pPr>
        <w:spacing w:line="360" w:lineRule="auto"/>
        <w:contextualSpacing/>
        <w:jc w:val="both"/>
        <w:rPr>
          <w:rFonts w:ascii="Sylfaen" w:hAnsi="Sylfaen"/>
        </w:rPr>
      </w:pPr>
      <w:r w:rsidRPr="004A2C83">
        <w:rPr>
          <w:rFonts w:ascii="Sylfaen" w:hAnsi="Sylfaen"/>
        </w:rPr>
        <w:t>в</w:t>
      </w:r>
      <w:r w:rsidRPr="004A2C83">
        <w:rPr>
          <w:rFonts w:ascii="Sylfaen" w:hAnsi="Sylfaen"/>
          <w:lang w:val="hy-AM"/>
        </w:rPr>
        <w:t xml:space="preserve">. </w:t>
      </w:r>
      <w:r w:rsidRPr="004A2C83">
        <w:rPr>
          <w:rFonts w:ascii="Sylfaen" w:hAnsi="Sylfaen"/>
        </w:rPr>
        <w:t>в</w:t>
      </w:r>
      <w:r w:rsidRPr="004A2C83">
        <w:rPr>
          <w:rFonts w:ascii="Sylfaen" w:hAnsi="Sylfaen"/>
          <w:lang w:val="hy-AM"/>
        </w:rPr>
        <w:t xml:space="preserve"> пункте </w:t>
      </w:r>
      <w:r w:rsidRPr="004A2C83">
        <w:rPr>
          <w:rFonts w:ascii="Sylfaen" w:eastAsia="GHEA Grapalat" w:hAnsi="Sylfaen" w:cs="GHEA Grapalat"/>
        </w:rPr>
        <w:t>"</w:t>
      </w:r>
      <w:r w:rsidRPr="004A2C83">
        <w:rPr>
          <w:rFonts w:ascii="Sylfaen" w:hAnsi="Sylfaen"/>
        </w:rPr>
        <w:t>в</w:t>
      </w:r>
      <w:r w:rsidRPr="004A2C83">
        <w:rPr>
          <w:rFonts w:ascii="Sylfaen" w:eastAsia="GHEA Grapalat" w:hAnsi="Sylfaen" w:cs="GHEA Grapalat"/>
        </w:rPr>
        <w:t>"</w:t>
      </w:r>
      <w:r w:rsidRPr="004A2C83">
        <w:rPr>
          <w:rFonts w:ascii="Sylfaen" w:hAnsi="Sylfaen"/>
        </w:rPr>
        <w:t xml:space="preserve"> </w:t>
      </w:r>
      <w:r w:rsidRPr="004A2C83">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A2C83">
        <w:rPr>
          <w:rFonts w:ascii="Sylfaen" w:hAnsi="Sylfaen"/>
        </w:rPr>
        <w:t>О</w:t>
      </w:r>
      <w:r w:rsidRPr="004A2C83">
        <w:rPr>
          <w:rFonts w:ascii="Sylfaen" w:hAnsi="Sylfaen"/>
          <w:lang w:val="hy-AM"/>
        </w:rPr>
        <w:t xml:space="preserve">рганизации, в случае если не имеется физическое лицо, соответствующее требованиям пунктов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hAnsi="Sylfaen"/>
        </w:rPr>
        <w:t xml:space="preserve"> </w:t>
      </w:r>
      <w:r w:rsidRPr="004A2C83">
        <w:rPr>
          <w:rFonts w:ascii="Sylfaen" w:hAnsi="Sylfaen"/>
          <w:lang w:val="hy-AM"/>
        </w:rPr>
        <w:t xml:space="preserve">и </w:t>
      </w:r>
      <w:r w:rsidRPr="004A2C83">
        <w:rPr>
          <w:rFonts w:ascii="Sylfaen" w:eastAsia="GHEA Grapalat" w:hAnsi="Sylfaen" w:cs="GHEA Grapalat"/>
        </w:rPr>
        <w:t>"</w:t>
      </w:r>
      <w:r w:rsidRPr="004A2C83">
        <w:rPr>
          <w:rFonts w:ascii="Sylfaen" w:hAnsi="Sylfaen"/>
        </w:rPr>
        <w:t>б</w:t>
      </w:r>
      <w:r w:rsidRPr="004A2C83">
        <w:rPr>
          <w:rFonts w:ascii="Sylfaen" w:eastAsia="GHEA Grapalat" w:hAnsi="Sylfaen" w:cs="GHEA Grapalat"/>
        </w:rPr>
        <w:t>"</w:t>
      </w:r>
      <w:r w:rsidRPr="004A2C83">
        <w:rPr>
          <w:rFonts w:ascii="Sylfaen" w:hAnsi="Sylfaen"/>
        </w:rPr>
        <w:t xml:space="preserve"> </w:t>
      </w:r>
      <w:r w:rsidRPr="004A2C83">
        <w:rPr>
          <w:rFonts w:ascii="Sylfaen" w:hAnsi="Sylfaen"/>
          <w:lang w:val="hy-AM"/>
        </w:rPr>
        <w:t>этого подраздела</w:t>
      </w:r>
      <w:r w:rsidRPr="004A2C83">
        <w:rPr>
          <w:rFonts w:ascii="Sylfaen" w:hAnsi="Sylfaen"/>
        </w:rPr>
        <w:t>.</w:t>
      </w:r>
    </w:p>
    <w:p w14:paraId="6FF67820" w14:textId="77777777" w:rsidR="00751025" w:rsidRPr="004A2C83" w:rsidRDefault="00751025" w:rsidP="00751025">
      <w:pPr>
        <w:spacing w:line="360" w:lineRule="auto"/>
        <w:contextualSpacing/>
        <w:jc w:val="both"/>
        <w:rPr>
          <w:rFonts w:ascii="Sylfaen" w:hAnsi="Sylfaen" w:cs="Cambria Math"/>
        </w:rPr>
      </w:pPr>
      <w:r w:rsidRPr="004A2C83">
        <w:rPr>
          <w:rFonts w:ascii="Sylfaen" w:hAnsi="Sylfaen"/>
          <w:lang w:val="hy-AM"/>
        </w:rPr>
        <w:t xml:space="preserve">6) </w:t>
      </w:r>
      <w:r w:rsidRPr="004A2C83">
        <w:rPr>
          <w:rFonts w:ascii="Sylfaen" w:hAnsi="Sylfaen"/>
        </w:rPr>
        <w:t>П</w:t>
      </w:r>
      <w:r w:rsidRPr="004A2C83">
        <w:rPr>
          <w:rFonts w:ascii="Sylfaen" w:hAnsi="Sylfaen"/>
          <w:lang w:val="hy-AM"/>
        </w:rPr>
        <w:t xml:space="preserve">одраздел </w:t>
      </w:r>
      <w:r w:rsidRPr="004A2C83">
        <w:rPr>
          <w:rFonts w:ascii="Sylfaen" w:eastAsia="GHEA Grapalat" w:hAnsi="Sylfaen" w:cs="GHEA Grapalat"/>
        </w:rPr>
        <w:t>"</w:t>
      </w:r>
      <w:r w:rsidRPr="004A2C83">
        <w:rPr>
          <w:rFonts w:ascii="Sylfaen" w:hAnsi="Sylfaen"/>
        </w:rPr>
        <w:t>О</w:t>
      </w:r>
      <w:r w:rsidRPr="004A2C83">
        <w:rPr>
          <w:rFonts w:ascii="Sylfaen" w:hAnsi="Sylfaen"/>
          <w:lang w:val="hy-AM"/>
        </w:rPr>
        <w:t xml:space="preserve">снования </w:t>
      </w:r>
      <w:r w:rsidRPr="004A2C83">
        <w:rPr>
          <w:rFonts w:ascii="Sylfaen" w:hAnsi="Sylfaen"/>
        </w:rPr>
        <w:t>являться</w:t>
      </w:r>
      <w:r w:rsidRPr="004A2C83">
        <w:rPr>
          <w:rFonts w:ascii="Sylfaen" w:hAnsi="Sylfaen"/>
          <w:lang w:val="hy-AM"/>
        </w:rPr>
        <w:t xml:space="preserve"> реальн</w:t>
      </w:r>
      <w:proofErr w:type="spellStart"/>
      <w:r w:rsidRPr="004A2C83">
        <w:rPr>
          <w:rFonts w:ascii="Sylfaen" w:hAnsi="Sylfaen"/>
        </w:rPr>
        <w:t>ым</w:t>
      </w:r>
      <w:proofErr w:type="spellEnd"/>
      <w:r w:rsidRPr="004A2C83">
        <w:rPr>
          <w:rFonts w:ascii="Sylfaen" w:hAnsi="Sylfaen"/>
          <w:lang w:val="hy-AM"/>
        </w:rPr>
        <w:t xml:space="preserve"> </w:t>
      </w:r>
      <w:r w:rsidRPr="004A2C83">
        <w:rPr>
          <w:rFonts w:ascii="Sylfaen" w:hAnsi="Sylfaen"/>
        </w:rPr>
        <w:t>бенефициаром</w:t>
      </w:r>
      <w:r w:rsidRPr="004A2C83">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A2C83">
        <w:rPr>
          <w:rFonts w:ascii="Sylfaen" w:hAnsi="Sylfaen"/>
        </w:rPr>
        <w:t xml:space="preserve"> </w:t>
      </w:r>
      <w:r w:rsidRPr="004A2C83">
        <w:rPr>
          <w:rFonts w:ascii="Sylfaen" w:hAnsi="Sylfaen"/>
          <w:lang w:val="hy-AM"/>
        </w:rPr>
        <w:t xml:space="preserve">Раскрытие реальных </w:t>
      </w:r>
      <w:r w:rsidRPr="004A2C83">
        <w:rPr>
          <w:rFonts w:ascii="Sylfaen" w:hAnsi="Sylfaen"/>
        </w:rPr>
        <w:t>бенефициаров</w:t>
      </w:r>
      <w:r w:rsidRPr="004A2C83">
        <w:rPr>
          <w:rFonts w:ascii="Sylfaen" w:hAnsi="Sylfaen"/>
          <w:lang w:val="hy-AM"/>
        </w:rPr>
        <w:t xml:space="preserve"> осуществляется по критериям, установленным Кодексом О недрах</w:t>
      </w:r>
      <w:r w:rsidRPr="004A2C83">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A2C83">
        <w:rPr>
          <w:rFonts w:ascii="Sylfaen" w:hAnsi="Sylfaen" w:cs="Cambria Math"/>
        </w:rPr>
        <w:t>:</w:t>
      </w:r>
    </w:p>
    <w:p w14:paraId="5D6B6865"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а. в пункте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hAnsi="Sylfaen"/>
        </w:rPr>
        <w:t xml:space="preserve"> этого подраздела производится отметка, если физическое лицо прямо или косвенно владеет 10 и более </w:t>
      </w:r>
      <w:proofErr w:type="gramStart"/>
      <w:r w:rsidRPr="004A2C83">
        <w:rPr>
          <w:rFonts w:ascii="Sylfaen" w:hAnsi="Sylfaen"/>
        </w:rPr>
        <w:t>процентов</w:t>
      </w:r>
      <w:proofErr w:type="gramEnd"/>
      <w:r w:rsidRPr="004A2C83">
        <w:rPr>
          <w:rFonts w:ascii="Sylfaen" w:hAnsi="Sylfaen"/>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hAnsi="Sylfaen"/>
        </w:rPr>
        <w:t xml:space="preserve"> подпункта 5 пункта 4 настоящего Порядка;</w:t>
      </w:r>
    </w:p>
    <w:p w14:paraId="7C90E5CC" w14:textId="77777777" w:rsidR="00751025" w:rsidRPr="004A2C83" w:rsidRDefault="00751025" w:rsidP="00751025">
      <w:pPr>
        <w:spacing w:line="360" w:lineRule="auto"/>
        <w:contextualSpacing/>
        <w:jc w:val="both"/>
        <w:rPr>
          <w:rFonts w:ascii="Sylfaen" w:hAnsi="Sylfaen"/>
          <w:lang w:val="hy-AM"/>
        </w:rPr>
      </w:pPr>
      <w:r w:rsidRPr="004A2C83">
        <w:rPr>
          <w:rFonts w:ascii="Sylfaen" w:hAnsi="Sylfaen"/>
          <w:lang w:val="hy-AM"/>
        </w:rPr>
        <w:t xml:space="preserve">б.в пункте </w:t>
      </w:r>
      <w:r w:rsidRPr="004A2C83">
        <w:rPr>
          <w:rFonts w:ascii="Sylfaen" w:eastAsia="GHEA Grapalat" w:hAnsi="Sylfaen" w:cs="GHEA Grapalat"/>
        </w:rPr>
        <w:t>"</w:t>
      </w:r>
      <w:r w:rsidRPr="004A2C83">
        <w:rPr>
          <w:rFonts w:ascii="Sylfaen" w:hAnsi="Sylfaen"/>
        </w:rPr>
        <w:t>б</w:t>
      </w:r>
      <w:r w:rsidRPr="004A2C83">
        <w:rPr>
          <w:rFonts w:ascii="Sylfaen" w:eastAsia="GHEA Grapalat" w:hAnsi="Sylfaen" w:cs="GHEA Grapalat"/>
        </w:rPr>
        <w:t>"</w:t>
      </w:r>
      <w:r w:rsidRPr="004A2C83">
        <w:rPr>
          <w:rFonts w:ascii="Sylfaen" w:hAnsi="Sylfaen"/>
        </w:rPr>
        <w:t xml:space="preserve"> </w:t>
      </w:r>
      <w:r w:rsidRPr="004A2C83">
        <w:rPr>
          <w:rFonts w:ascii="Sylfaen" w:hAnsi="Sylfaen"/>
          <w:lang w:val="hy-AM"/>
        </w:rPr>
        <w:t xml:space="preserve">этого подраздела производится отметка, если лицо имеет право назначать или </w:t>
      </w:r>
      <w:proofErr w:type="spellStart"/>
      <w:r w:rsidRPr="004A2C83">
        <w:rPr>
          <w:rFonts w:ascii="Sylfaen" w:hAnsi="Sylfaen"/>
        </w:rPr>
        <w:t>отстраня</w:t>
      </w:r>
      <w:proofErr w:type="spellEnd"/>
      <w:r w:rsidRPr="004A2C83">
        <w:rPr>
          <w:rFonts w:ascii="Sylfaen" w:hAnsi="Sylfaen"/>
          <w:lang w:val="hy-AM"/>
        </w:rPr>
        <w:t>ть большинство членов органов управления юридического лица;</w:t>
      </w:r>
    </w:p>
    <w:p w14:paraId="5DCCADA8"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в. В пункте </w:t>
      </w:r>
      <w:r w:rsidRPr="004A2C83">
        <w:rPr>
          <w:rFonts w:ascii="Sylfaen" w:eastAsia="GHEA Grapalat" w:hAnsi="Sylfaen" w:cs="GHEA Grapalat"/>
        </w:rPr>
        <w:t>"</w:t>
      </w:r>
      <w:r w:rsidRPr="004A2C83">
        <w:rPr>
          <w:rFonts w:ascii="Sylfaen" w:hAnsi="Sylfaen"/>
        </w:rPr>
        <w:t>в</w:t>
      </w:r>
      <w:r w:rsidRPr="004A2C83">
        <w:rPr>
          <w:rFonts w:ascii="Sylfaen" w:eastAsia="GHEA Grapalat" w:hAnsi="Sylfaen" w:cs="GHEA Grapalat"/>
        </w:rPr>
        <w:t>"</w:t>
      </w:r>
      <w:r w:rsidRPr="004A2C83">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02EEB43"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г. в пункте </w:t>
      </w:r>
      <w:r w:rsidRPr="004A2C83">
        <w:rPr>
          <w:rFonts w:ascii="Sylfaen" w:eastAsia="GHEA Grapalat" w:hAnsi="Sylfaen" w:cs="GHEA Grapalat"/>
        </w:rPr>
        <w:t>"</w:t>
      </w:r>
      <w:r w:rsidRPr="004A2C83">
        <w:rPr>
          <w:rFonts w:ascii="Sylfaen" w:hAnsi="Sylfaen"/>
        </w:rPr>
        <w:t>г</w:t>
      </w:r>
      <w:r w:rsidRPr="004A2C83">
        <w:rPr>
          <w:rFonts w:ascii="Sylfaen" w:eastAsia="GHEA Grapalat" w:hAnsi="Sylfaen" w:cs="GHEA Grapalat"/>
        </w:rPr>
        <w:t>"</w:t>
      </w:r>
      <w:r w:rsidRPr="004A2C83">
        <w:rPr>
          <w:rFonts w:ascii="Sylfaen" w:hAnsi="Sylfaen"/>
        </w:rPr>
        <w:t xml:space="preserve"> этого подраздела производится отметка, если лицо по смыслу пунктов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eastAsia="GHEA Grapalat" w:hAnsi="Sylfaen" w:cs="GHEA Grapalat"/>
          <w:lang w:val="hy-AM"/>
        </w:rPr>
        <w:t xml:space="preserve"> </w:t>
      </w:r>
      <w:r w:rsidRPr="004A2C83">
        <w:rPr>
          <w:rFonts w:ascii="Sylfaen" w:hAnsi="Sylfaen"/>
        </w:rPr>
        <w:t>-</w:t>
      </w:r>
      <w:r w:rsidRPr="004A2C83">
        <w:rPr>
          <w:rFonts w:ascii="Sylfaen" w:hAnsi="Sylfaen"/>
          <w:lang w:val="hy-AM"/>
        </w:rPr>
        <w:t xml:space="preserve"> </w:t>
      </w:r>
      <w:r w:rsidRPr="004A2C83">
        <w:rPr>
          <w:rFonts w:ascii="Sylfaen" w:eastAsia="GHEA Grapalat" w:hAnsi="Sylfaen" w:cs="GHEA Grapalat"/>
        </w:rPr>
        <w:t>"</w:t>
      </w:r>
      <w:r w:rsidRPr="004A2C83">
        <w:rPr>
          <w:rFonts w:ascii="Sylfaen" w:hAnsi="Sylfaen"/>
        </w:rPr>
        <w:t>в</w:t>
      </w:r>
      <w:r w:rsidRPr="004A2C83">
        <w:rPr>
          <w:rFonts w:ascii="Sylfaen" w:eastAsia="GHEA Grapalat" w:hAnsi="Sylfaen" w:cs="GHEA Grapalat"/>
        </w:rPr>
        <w:t>"</w:t>
      </w:r>
      <w:r w:rsidRPr="004A2C83">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3042C06" w14:textId="77777777" w:rsidR="00751025" w:rsidRPr="004A2C83" w:rsidRDefault="00751025" w:rsidP="00751025">
      <w:pPr>
        <w:spacing w:line="360" w:lineRule="auto"/>
        <w:contextualSpacing/>
        <w:jc w:val="both"/>
        <w:rPr>
          <w:rFonts w:ascii="Sylfaen" w:hAnsi="Sylfaen"/>
        </w:rPr>
      </w:pPr>
      <w:r w:rsidRPr="004A2C83">
        <w:rPr>
          <w:rFonts w:ascii="Sylfaen" w:hAnsi="Sylfaen"/>
        </w:rPr>
        <w:lastRenderedPageBreak/>
        <w:t xml:space="preserve">д. в пункте </w:t>
      </w:r>
      <w:r w:rsidRPr="004A2C83">
        <w:rPr>
          <w:rFonts w:ascii="Sylfaen" w:eastAsia="GHEA Grapalat" w:hAnsi="Sylfaen" w:cs="GHEA Grapalat"/>
        </w:rPr>
        <w:t>"</w:t>
      </w:r>
      <w:r w:rsidRPr="004A2C83">
        <w:rPr>
          <w:rFonts w:ascii="Sylfaen" w:hAnsi="Sylfaen"/>
        </w:rPr>
        <w:t>д</w:t>
      </w:r>
      <w:r w:rsidRPr="004A2C83">
        <w:rPr>
          <w:rFonts w:ascii="Sylfaen" w:eastAsia="GHEA Grapalat" w:hAnsi="Sylfaen" w:cs="GHEA Grapalat"/>
        </w:rPr>
        <w:t>"</w:t>
      </w:r>
      <w:r w:rsidRPr="004A2C83">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 xml:space="preserve">" </w:t>
      </w:r>
      <w:r w:rsidRPr="004A2C83">
        <w:rPr>
          <w:rFonts w:ascii="Sylfaen" w:hAnsi="Sylfaen"/>
        </w:rPr>
        <w:t xml:space="preserve">- </w:t>
      </w:r>
      <w:r w:rsidRPr="004A2C83">
        <w:rPr>
          <w:rFonts w:ascii="Sylfaen" w:eastAsia="GHEA Grapalat" w:hAnsi="Sylfaen" w:cs="GHEA Grapalat"/>
        </w:rPr>
        <w:t>"</w:t>
      </w:r>
      <w:r w:rsidRPr="004A2C83">
        <w:rPr>
          <w:rFonts w:ascii="Sylfaen" w:hAnsi="Sylfaen"/>
        </w:rPr>
        <w:t>г</w:t>
      </w:r>
      <w:r w:rsidRPr="004A2C83">
        <w:rPr>
          <w:rFonts w:ascii="Sylfaen" w:eastAsia="GHEA Grapalat" w:hAnsi="Sylfaen" w:cs="GHEA Grapalat"/>
        </w:rPr>
        <w:t>"</w:t>
      </w:r>
      <w:r w:rsidRPr="004A2C83">
        <w:rPr>
          <w:rFonts w:ascii="Sylfaen" w:hAnsi="Sylfaen"/>
        </w:rPr>
        <w:t xml:space="preserve"> этого подраздела.</w:t>
      </w:r>
    </w:p>
    <w:p w14:paraId="0219D559"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A2C83">
        <w:rPr>
          <w:rFonts w:ascii="Sylfaen" w:hAnsi="Sylfaen"/>
          <w:lang w:val="hy-AM"/>
        </w:rPr>
        <w:t>Օ</w:t>
      </w:r>
      <w:proofErr w:type="spellStart"/>
      <w:r w:rsidRPr="004A2C83">
        <w:rPr>
          <w:rFonts w:ascii="Sylfaen" w:hAnsi="Sylfaen"/>
        </w:rPr>
        <w:t>рганизацию</w:t>
      </w:r>
      <w:proofErr w:type="spellEnd"/>
      <w:r w:rsidRPr="004A2C83">
        <w:rPr>
          <w:rFonts w:ascii="Sylfaen" w:hAnsi="Sylfaen"/>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41A71DA" w14:textId="77777777" w:rsidR="00751025" w:rsidRPr="004A2C83" w:rsidRDefault="00751025" w:rsidP="00751025">
      <w:pPr>
        <w:spacing w:line="360" w:lineRule="auto"/>
        <w:contextualSpacing/>
        <w:jc w:val="both"/>
        <w:rPr>
          <w:rFonts w:ascii="Sylfaen" w:eastAsia="GHEA Grapalat" w:hAnsi="Sylfaen" w:cs="GHEA Grapalat"/>
        </w:rPr>
      </w:pPr>
      <w:r w:rsidRPr="004A2C83">
        <w:rPr>
          <w:rFonts w:ascii="Sylfaen" w:eastAsia="GHEA Grapalat" w:hAnsi="Sylfaen" w:cs="GHEA Grapalat"/>
        </w:rPr>
        <w:t>8) в подразделе</w:t>
      </w:r>
      <w:r w:rsidRPr="004A2C83">
        <w:rPr>
          <w:rFonts w:ascii="Sylfaen" w:eastAsia="GHEA Grapalat" w:hAnsi="Sylfaen" w:cs="GHEA Grapalat"/>
          <w:lang w:val="hy-AM"/>
        </w:rPr>
        <w:t xml:space="preserve"> </w:t>
      </w:r>
      <w:r w:rsidRPr="004A2C83">
        <w:rPr>
          <w:rFonts w:ascii="Sylfaen" w:eastAsia="GHEA Grapalat" w:hAnsi="Sylfaen" w:cs="GHEA Grapalat"/>
        </w:rPr>
        <w:t xml:space="preserve">"Контактные данные реального </w:t>
      </w:r>
      <w:r w:rsidRPr="004A2C83">
        <w:rPr>
          <w:rFonts w:ascii="Sylfaen" w:hAnsi="Sylfaen"/>
        </w:rPr>
        <w:t>бенефициара</w:t>
      </w:r>
      <w:r w:rsidRPr="004A2C83">
        <w:rPr>
          <w:rFonts w:ascii="Sylfaen" w:eastAsia="GHEA Grapalat" w:hAnsi="Sylfaen" w:cs="GHEA Grapalat"/>
        </w:rPr>
        <w:t xml:space="preserve">" заполняются адрес электронной почты и номер телефона реального </w:t>
      </w:r>
      <w:r w:rsidRPr="004A2C83">
        <w:rPr>
          <w:rFonts w:ascii="Sylfaen" w:hAnsi="Sylfaen"/>
        </w:rPr>
        <w:t>бенефициара</w:t>
      </w:r>
      <w:r w:rsidRPr="004A2C83">
        <w:rPr>
          <w:rFonts w:ascii="Sylfaen" w:eastAsia="GHEA Grapalat" w:hAnsi="Sylfaen" w:cs="GHEA Grapalat"/>
        </w:rPr>
        <w:t>.</w:t>
      </w:r>
    </w:p>
    <w:p w14:paraId="758E8CB7"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5. Раздел 5 декларации (Промежуточные юридические лица) заполняется, </w:t>
      </w:r>
    </w:p>
    <w:p w14:paraId="78B93520" w14:textId="77777777" w:rsidR="00751025" w:rsidRPr="004A2C83" w:rsidRDefault="00751025" w:rsidP="00751025">
      <w:pPr>
        <w:spacing w:line="360" w:lineRule="auto"/>
        <w:contextualSpacing/>
        <w:jc w:val="both"/>
        <w:rPr>
          <w:rFonts w:ascii="Sylfaen" w:hAnsi="Sylfaen"/>
        </w:rPr>
      </w:pPr>
      <w:r w:rsidRPr="004A2C83">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A2C83">
        <w:rPr>
          <w:rFonts w:eastAsia="MS Mincho"/>
        </w:rPr>
        <w:t>․</w:t>
      </w:r>
    </w:p>
    <w:p w14:paraId="7437F526" w14:textId="77777777" w:rsidR="00751025" w:rsidRPr="004A2C83" w:rsidRDefault="00751025" w:rsidP="00751025">
      <w:pPr>
        <w:spacing w:line="360" w:lineRule="auto"/>
        <w:contextualSpacing/>
        <w:jc w:val="both"/>
        <w:rPr>
          <w:rFonts w:ascii="Sylfaen" w:hAnsi="Sylfaen"/>
        </w:rPr>
      </w:pPr>
      <w:r w:rsidRPr="004A2C83">
        <w:rPr>
          <w:rFonts w:ascii="Sylfaen" w:hAnsi="Sylfaen"/>
        </w:rPr>
        <w:t>1) в подразделе</w:t>
      </w:r>
      <w:r w:rsidRPr="004A2C83">
        <w:rPr>
          <w:rFonts w:ascii="Sylfaen" w:hAnsi="Sylfaen"/>
          <w:lang w:val="hy-AM"/>
        </w:rPr>
        <w:t xml:space="preserve"> </w:t>
      </w:r>
      <w:r w:rsidRPr="004A2C83">
        <w:rPr>
          <w:rFonts w:ascii="Sylfaen" w:eastAsia="GHEA Grapalat" w:hAnsi="Sylfaen" w:cs="GHEA Grapalat"/>
        </w:rPr>
        <w:t>"</w:t>
      </w:r>
      <w:r w:rsidRPr="004A2C83">
        <w:rPr>
          <w:rFonts w:ascii="Sylfaen" w:hAnsi="Sylfaen"/>
        </w:rPr>
        <w:t>Данные организации"</w:t>
      </w:r>
      <w:r w:rsidRPr="004A2C83">
        <w:rPr>
          <w:rFonts w:ascii="Sylfaen" w:hAnsi="Sylfaen"/>
          <w:lang w:val="hy-AM"/>
        </w:rPr>
        <w:t xml:space="preserve"> </w:t>
      </w:r>
      <w:r w:rsidRPr="004A2C83">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1C49BA2"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w:t>
      </w:r>
      <w:r w:rsidRPr="004A2C83">
        <w:rPr>
          <w:rFonts w:ascii="Sylfaen" w:hAnsi="Sylfaen"/>
        </w:rPr>
        <w:lastRenderedPageBreak/>
        <w:t>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E934DD4" w14:textId="77777777" w:rsidR="00751025" w:rsidRPr="004A2C83" w:rsidRDefault="00751025" w:rsidP="00751025">
      <w:pPr>
        <w:spacing w:line="360" w:lineRule="auto"/>
        <w:contextualSpacing/>
        <w:jc w:val="both"/>
        <w:rPr>
          <w:rFonts w:ascii="Sylfaen" w:hAnsi="Sylfaen"/>
        </w:rPr>
      </w:pPr>
      <w:r w:rsidRPr="004A2C83">
        <w:rPr>
          <w:rFonts w:ascii="Sylfaen" w:hAnsi="Sylfaen"/>
        </w:rPr>
        <w:t>3) Подраздел</w:t>
      </w:r>
      <w:r w:rsidRPr="004A2C83">
        <w:rPr>
          <w:rFonts w:ascii="Sylfaen" w:hAnsi="Sylfaen"/>
          <w:lang w:val="hy-AM"/>
        </w:rPr>
        <w:t xml:space="preserve"> </w:t>
      </w:r>
      <w:r w:rsidRPr="004A2C83">
        <w:rPr>
          <w:rFonts w:ascii="Sylfaen" w:eastAsia="GHEA Grapalat" w:hAnsi="Sylfaen" w:cs="GHEA Grapalat"/>
        </w:rPr>
        <w:t>"</w:t>
      </w:r>
      <w:r w:rsidRPr="004A2C83">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4A2C83">
        <w:rPr>
          <w:rFonts w:ascii="Sylfaen" w:hAnsi="Sylfaen"/>
        </w:rPr>
        <w:t>листингуются</w:t>
      </w:r>
      <w:proofErr w:type="spellEnd"/>
      <w:r w:rsidRPr="004A2C83">
        <w:rPr>
          <w:rFonts w:ascii="Sylfaen" w:hAnsi="Sylfaen"/>
        </w:rPr>
        <w:t xml:space="preserve"> на регулируемом рынке. В этом подразделе заполняется название фондовой биржи, указывая в скобках код биржи (</w:t>
      </w:r>
      <w:proofErr w:type="spellStart"/>
      <w:r w:rsidRPr="004A2C83">
        <w:rPr>
          <w:rFonts w:ascii="Sylfaen" w:hAnsi="Sylfaen"/>
        </w:rPr>
        <w:t>Market</w:t>
      </w:r>
      <w:proofErr w:type="spellEnd"/>
      <w:r w:rsidRPr="004A2C83">
        <w:rPr>
          <w:rFonts w:ascii="Sylfaen" w:hAnsi="Sylfaen"/>
        </w:rPr>
        <w:t xml:space="preserve"> </w:t>
      </w:r>
      <w:proofErr w:type="spellStart"/>
      <w:r w:rsidRPr="004A2C83">
        <w:rPr>
          <w:rFonts w:ascii="Sylfaen" w:hAnsi="Sylfaen"/>
        </w:rPr>
        <w:t>Identifier</w:t>
      </w:r>
      <w:proofErr w:type="spellEnd"/>
      <w:r w:rsidRPr="004A2C83">
        <w:rPr>
          <w:rFonts w:ascii="Sylfaen" w:hAnsi="Sylfaen"/>
        </w:rPr>
        <w:t xml:space="preserve"> </w:t>
      </w:r>
      <w:proofErr w:type="spellStart"/>
      <w:r w:rsidRPr="004A2C83">
        <w:rPr>
          <w:rFonts w:ascii="Sylfaen" w:hAnsi="Sylfaen"/>
        </w:rPr>
        <w:t>Code</w:t>
      </w:r>
      <w:proofErr w:type="spellEnd"/>
      <w:r w:rsidRPr="004A2C83">
        <w:rPr>
          <w:rFonts w:ascii="Sylfaen" w:hAnsi="Sylfaen"/>
        </w:rPr>
        <w:t xml:space="preserve">), где </w:t>
      </w:r>
      <w:proofErr w:type="spellStart"/>
      <w:r w:rsidRPr="004A2C83">
        <w:rPr>
          <w:rFonts w:ascii="Sylfaen" w:hAnsi="Sylfaen"/>
        </w:rPr>
        <w:t>листингуются</w:t>
      </w:r>
      <w:proofErr w:type="spellEnd"/>
      <w:r w:rsidRPr="004A2C83">
        <w:rPr>
          <w:rFonts w:ascii="Sylfaen" w:hAnsi="Sylfaen"/>
        </w:rPr>
        <w:t xml:space="preserve"> акции юридического лица, а также ссылается на имеющиеся на бирже документы.</w:t>
      </w:r>
    </w:p>
    <w:p w14:paraId="441D656E" w14:textId="77777777" w:rsidR="00751025" w:rsidRPr="004A2C83" w:rsidRDefault="00751025" w:rsidP="00751025">
      <w:pPr>
        <w:spacing w:line="360" w:lineRule="auto"/>
        <w:contextualSpacing/>
        <w:jc w:val="both"/>
        <w:rPr>
          <w:rFonts w:ascii="Sylfaen" w:hAnsi="Sylfaen"/>
        </w:rPr>
      </w:pPr>
      <w:r w:rsidRPr="004A2C83">
        <w:rPr>
          <w:rFonts w:ascii="Sylfaen" w:hAnsi="Sylfaen"/>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6C8F545" w14:textId="77777777" w:rsidR="00751025" w:rsidRPr="004A2C83" w:rsidRDefault="00751025" w:rsidP="00751025">
      <w:pPr>
        <w:spacing w:line="360" w:lineRule="auto"/>
        <w:contextualSpacing/>
        <w:jc w:val="both"/>
        <w:rPr>
          <w:rFonts w:ascii="Sylfaen" w:hAnsi="Sylfaen"/>
        </w:rPr>
      </w:pPr>
      <w:r w:rsidRPr="004A2C83">
        <w:rPr>
          <w:rFonts w:ascii="Sylfaen" w:hAnsi="Sylfaen"/>
        </w:rPr>
        <w:t>7. Декларация заполняется и подписывается лицом, подающим заявку.</w:t>
      </w:r>
      <w:r w:rsidRPr="004A2C83">
        <w:rPr>
          <w:rFonts w:ascii="Sylfaen" w:hAnsi="Sylfaen"/>
          <w:lang w:val="hy-AM"/>
        </w:rPr>
        <w:t xml:space="preserve"> </w:t>
      </w:r>
    </w:p>
    <w:p w14:paraId="56761668" w14:textId="77777777" w:rsidR="00751025" w:rsidRPr="004A2C83" w:rsidRDefault="00751025" w:rsidP="00751025">
      <w:pPr>
        <w:contextualSpacing/>
        <w:jc w:val="both"/>
        <w:rPr>
          <w:rFonts w:ascii="Sylfaen" w:hAnsi="Sylfaen"/>
          <w:i/>
          <w:sz w:val="18"/>
          <w:szCs w:val="18"/>
        </w:rPr>
      </w:pPr>
      <w:r w:rsidRPr="004A2C83">
        <w:rPr>
          <w:rFonts w:ascii="Sylfaen" w:hAnsi="Sylfaen"/>
          <w:sz w:val="18"/>
          <w:szCs w:val="18"/>
        </w:rPr>
        <w:t xml:space="preserve">* </w:t>
      </w:r>
      <w:r w:rsidRPr="004A2C83">
        <w:rPr>
          <w:rFonts w:ascii="Sylfaen" w:hAnsi="Sylfaen"/>
          <w:i/>
          <w:sz w:val="18"/>
          <w:szCs w:val="18"/>
        </w:rPr>
        <w:t>заполняется секретарем комиссии до публикации приглашения в бюллетене:</w:t>
      </w:r>
    </w:p>
    <w:p w14:paraId="0B46726B" w14:textId="77777777" w:rsidR="00751025" w:rsidRPr="004A2C83" w:rsidRDefault="00751025" w:rsidP="00751025">
      <w:pPr>
        <w:contextualSpacing/>
        <w:jc w:val="both"/>
        <w:rPr>
          <w:rFonts w:ascii="Sylfaen" w:hAnsi="Sylfaen"/>
          <w:i/>
          <w:sz w:val="18"/>
          <w:szCs w:val="18"/>
        </w:rPr>
      </w:pPr>
      <w:r w:rsidRPr="004A2C83">
        <w:rPr>
          <w:rFonts w:ascii="Sylfaen" w:hAnsi="Sylfaen"/>
          <w:i/>
          <w:sz w:val="18"/>
          <w:szCs w:val="18"/>
        </w:rPr>
        <w:t>** Приложение 1.2 не представляется участником</w:t>
      </w:r>
      <w:r w:rsidRPr="004A2C83">
        <w:rPr>
          <w:rFonts w:ascii="Sylfaen" w:hAnsi="Sylfaen"/>
          <w:i/>
          <w:sz w:val="18"/>
          <w:szCs w:val="18"/>
          <w:lang w:val="hy-AM"/>
        </w:rPr>
        <w:t xml:space="preserve">, </w:t>
      </w:r>
      <w:r w:rsidRPr="004A2C83">
        <w:rPr>
          <w:rFonts w:ascii="Sylfaen" w:hAnsi="Sylfaen"/>
          <w:i/>
          <w:sz w:val="18"/>
          <w:szCs w:val="18"/>
        </w:rPr>
        <w:t>если он является резидентом РА, а также в случае, если участник является индивидуальным предпринимателем или физическим лицом.</w:t>
      </w:r>
    </w:p>
    <w:p w14:paraId="28A03629" w14:textId="77777777" w:rsidR="00751025" w:rsidRPr="004A2C83" w:rsidRDefault="00751025" w:rsidP="00751025">
      <w:pPr>
        <w:jc w:val="right"/>
        <w:rPr>
          <w:rFonts w:ascii="Sylfaen" w:hAnsi="Sylfaen" w:cs="Arial"/>
          <w:b/>
        </w:rPr>
      </w:pPr>
      <w:r w:rsidRPr="004A2C83">
        <w:rPr>
          <w:rFonts w:ascii="Sylfaen" w:hAnsi="Sylfaen"/>
          <w:b/>
        </w:rPr>
        <w:br w:type="page"/>
      </w:r>
      <w:r w:rsidRPr="004A2C83">
        <w:rPr>
          <w:rFonts w:ascii="Sylfaen" w:hAnsi="Sylfaen"/>
          <w:b/>
        </w:rPr>
        <w:lastRenderedPageBreak/>
        <w:t>Приложение № 2</w:t>
      </w:r>
    </w:p>
    <w:p w14:paraId="254A7AB8" w14:textId="06527C83" w:rsidR="00751025" w:rsidRPr="004A2C83" w:rsidRDefault="00751025" w:rsidP="00751025">
      <w:pPr>
        <w:jc w:val="right"/>
        <w:rPr>
          <w:rFonts w:ascii="Sylfaen" w:hAnsi="Sylfaen"/>
          <w:b/>
        </w:rPr>
      </w:pPr>
      <w:r w:rsidRPr="004A2C83">
        <w:rPr>
          <w:rFonts w:ascii="Sylfaen" w:hAnsi="Sylfaen"/>
          <w:b/>
        </w:rPr>
        <w:t xml:space="preserve">к Приглашению </w:t>
      </w:r>
      <w:r w:rsidR="0021604B">
        <w:rPr>
          <w:rFonts w:ascii="Sylfaen" w:hAnsi="Sylfaen"/>
          <w:b/>
        </w:rPr>
        <w:t>на запроса котировки</w:t>
      </w:r>
      <w:r w:rsidRPr="004A2C83">
        <w:rPr>
          <w:rFonts w:ascii="Sylfaen" w:hAnsi="Sylfaen" w:cs="Arial"/>
          <w:b/>
        </w:rPr>
        <w:br/>
      </w:r>
      <w:r w:rsidRPr="004A2C83">
        <w:rPr>
          <w:rFonts w:ascii="Sylfaen" w:hAnsi="Sylfaen"/>
          <w:b/>
        </w:rPr>
        <w:t>под кодом "-</w:t>
      </w:r>
      <w:r w:rsidR="00662867">
        <w:rPr>
          <w:rFonts w:ascii="Sylfaen" w:hAnsi="Sylfaen"/>
          <w:b/>
          <w:bCs/>
          <w:sz w:val="20"/>
          <w:szCs w:val="20"/>
        </w:rPr>
        <w:t>(</w:t>
      </w:r>
      <w:r w:rsidR="006B6567">
        <w:rPr>
          <w:rFonts w:ascii="Sylfaen" w:hAnsi="Sylfaen"/>
          <w:b/>
          <w:bCs/>
          <w:sz w:val="20"/>
          <w:szCs w:val="20"/>
        </w:rPr>
        <w:t>GAVTO-GHAPDZB-24/</w:t>
      </w:r>
      <w:proofErr w:type="gramStart"/>
      <w:r w:rsidR="006B6567">
        <w:rPr>
          <w:rFonts w:ascii="Sylfaen" w:hAnsi="Sylfaen"/>
          <w:b/>
          <w:bCs/>
          <w:sz w:val="20"/>
          <w:szCs w:val="20"/>
        </w:rPr>
        <w:t>013</w:t>
      </w:r>
      <w:r w:rsidR="00662867">
        <w:rPr>
          <w:rFonts w:ascii="Sylfaen" w:hAnsi="Sylfaen"/>
          <w:b/>
          <w:bCs/>
          <w:sz w:val="20"/>
          <w:szCs w:val="20"/>
        </w:rPr>
        <w:t>)(</w:t>
      </w:r>
      <w:proofErr w:type="gramEnd"/>
      <w:r w:rsidR="00662867">
        <w:rPr>
          <w:rFonts w:ascii="Sylfaen" w:hAnsi="Sylfaen"/>
          <w:b/>
          <w:bCs/>
          <w:sz w:val="20"/>
          <w:szCs w:val="20"/>
        </w:rPr>
        <w:t xml:space="preserve"> </w:t>
      </w:r>
      <w:r w:rsidR="006B6567">
        <w:rPr>
          <w:rFonts w:ascii="Sylfaen" w:hAnsi="Sylfaen"/>
          <w:b/>
          <w:bCs/>
          <w:sz w:val="20"/>
          <w:szCs w:val="20"/>
        </w:rPr>
        <w:t>ԳԱՎՏՈ-ԳՀԱՊՁԲ-24/013</w:t>
      </w:r>
      <w:r w:rsidR="00662867">
        <w:rPr>
          <w:rFonts w:ascii="Sylfaen" w:hAnsi="Sylfaen"/>
          <w:b/>
          <w:bCs/>
          <w:sz w:val="20"/>
          <w:szCs w:val="20"/>
        </w:rPr>
        <w:t>)</w:t>
      </w:r>
      <w:r w:rsidRPr="004A2C83">
        <w:rPr>
          <w:rFonts w:ascii="Sylfaen" w:hAnsi="Sylfaen"/>
          <w:b/>
        </w:rPr>
        <w:t>"</w:t>
      </w:r>
      <w:r w:rsidRPr="004A2C83">
        <w:rPr>
          <w:rStyle w:val="af6"/>
          <w:rFonts w:ascii="Sylfaen" w:hAnsi="Sylfaen"/>
          <w:b/>
        </w:rPr>
        <w:footnoteReference w:customMarkFollows="1" w:id="15"/>
        <w:t>*</w:t>
      </w:r>
    </w:p>
    <w:p w14:paraId="3552A4AF" w14:textId="77777777" w:rsidR="00751025" w:rsidRPr="004A2C83" w:rsidRDefault="00751025" w:rsidP="00751025">
      <w:pPr>
        <w:widowControl w:val="0"/>
        <w:spacing w:after="120"/>
        <w:ind w:firstLine="567"/>
        <w:jc w:val="center"/>
        <w:rPr>
          <w:rFonts w:ascii="Sylfaen" w:hAnsi="Sylfaen"/>
        </w:rPr>
      </w:pPr>
    </w:p>
    <w:p w14:paraId="3E849E1F" w14:textId="77777777" w:rsidR="00751025" w:rsidRPr="004A2C83" w:rsidRDefault="00751025" w:rsidP="00751025">
      <w:pPr>
        <w:widowControl w:val="0"/>
        <w:spacing w:after="120"/>
        <w:ind w:left="-66"/>
        <w:jc w:val="center"/>
        <w:rPr>
          <w:rFonts w:ascii="Sylfaen" w:hAnsi="Sylfaen"/>
          <w:b/>
        </w:rPr>
      </w:pPr>
      <w:r w:rsidRPr="004A2C83">
        <w:rPr>
          <w:rFonts w:ascii="Sylfaen" w:hAnsi="Sylfaen"/>
          <w:b/>
        </w:rPr>
        <w:t>ЦЕНОВОЕ ПРЕДЛОЖЕНИЕ</w:t>
      </w:r>
    </w:p>
    <w:p w14:paraId="00B2EF38" w14:textId="77777777" w:rsidR="00751025" w:rsidRPr="004A2C83" w:rsidRDefault="00751025" w:rsidP="00751025">
      <w:pPr>
        <w:widowControl w:val="0"/>
        <w:spacing w:after="120"/>
        <w:ind w:firstLine="567"/>
        <w:jc w:val="center"/>
        <w:rPr>
          <w:rFonts w:ascii="Sylfaen" w:hAnsi="Sylfaen"/>
        </w:rPr>
      </w:pPr>
    </w:p>
    <w:p w14:paraId="6B8FF6A8" w14:textId="2270DE36" w:rsidR="00751025" w:rsidRPr="004A2C83" w:rsidRDefault="00751025" w:rsidP="00751025">
      <w:pPr>
        <w:rPr>
          <w:rFonts w:ascii="Sylfaen" w:hAnsi="Sylfaen"/>
        </w:rPr>
      </w:pPr>
      <w:r w:rsidRPr="004A2C83">
        <w:rPr>
          <w:rFonts w:ascii="Sylfaen" w:hAnsi="Sylfaen"/>
          <w:spacing w:val="-6"/>
        </w:rPr>
        <w:t xml:space="preserve">Рассмотрев приглашение </w:t>
      </w:r>
      <w:r w:rsidR="0021604B">
        <w:rPr>
          <w:rFonts w:ascii="Sylfaen" w:hAnsi="Sylfaen"/>
          <w:spacing w:val="-6"/>
        </w:rPr>
        <w:t>на запроса котировки</w:t>
      </w:r>
      <w:r w:rsidRPr="004A2C83">
        <w:rPr>
          <w:rFonts w:ascii="Sylfaen" w:hAnsi="Sylfaen"/>
          <w:spacing w:val="-6"/>
        </w:rPr>
        <w:t xml:space="preserve"> под кодом </w:t>
      </w:r>
      <w:r>
        <w:rPr>
          <w:rFonts w:ascii="Sylfaen" w:hAnsi="Sylfaen"/>
          <w:spacing w:val="-6"/>
          <w:lang w:val="hy-AM"/>
        </w:rPr>
        <w:t>''</w:t>
      </w:r>
      <w:r w:rsidR="00662867">
        <w:rPr>
          <w:rFonts w:ascii="Sylfaen" w:hAnsi="Sylfaen"/>
          <w:b/>
          <w:bCs/>
          <w:sz w:val="20"/>
          <w:szCs w:val="20"/>
        </w:rPr>
        <w:t>(</w:t>
      </w:r>
      <w:r w:rsidR="006B6567">
        <w:rPr>
          <w:rFonts w:ascii="Sylfaen" w:hAnsi="Sylfaen"/>
          <w:b/>
          <w:bCs/>
          <w:sz w:val="20"/>
          <w:szCs w:val="20"/>
        </w:rPr>
        <w:t>GAVTO-GHAPDZB-24/</w:t>
      </w:r>
      <w:proofErr w:type="gramStart"/>
      <w:r w:rsidR="006B6567">
        <w:rPr>
          <w:rFonts w:ascii="Sylfaen" w:hAnsi="Sylfaen"/>
          <w:b/>
          <w:bCs/>
          <w:sz w:val="20"/>
          <w:szCs w:val="20"/>
        </w:rPr>
        <w:t>013</w:t>
      </w:r>
      <w:r w:rsidR="00662867">
        <w:rPr>
          <w:rFonts w:ascii="Sylfaen" w:hAnsi="Sylfaen"/>
          <w:b/>
          <w:bCs/>
          <w:sz w:val="20"/>
          <w:szCs w:val="20"/>
        </w:rPr>
        <w:t>)(</w:t>
      </w:r>
      <w:proofErr w:type="gramEnd"/>
      <w:r w:rsidR="00662867">
        <w:rPr>
          <w:rFonts w:ascii="Sylfaen" w:hAnsi="Sylfaen"/>
          <w:b/>
          <w:bCs/>
          <w:sz w:val="20"/>
          <w:szCs w:val="20"/>
        </w:rPr>
        <w:t xml:space="preserve"> </w:t>
      </w:r>
      <w:r w:rsidR="006B6567">
        <w:rPr>
          <w:rFonts w:ascii="Sylfaen" w:hAnsi="Sylfaen"/>
          <w:b/>
          <w:bCs/>
          <w:sz w:val="20"/>
          <w:szCs w:val="20"/>
        </w:rPr>
        <w:t>ԳԱՎՏՈ-ԳՀԱՊՁԲ-24/013</w:t>
      </w:r>
      <w:r w:rsidR="00662867">
        <w:rPr>
          <w:rFonts w:ascii="Sylfaen" w:hAnsi="Sylfaen"/>
          <w:b/>
          <w:bCs/>
          <w:sz w:val="20"/>
          <w:szCs w:val="20"/>
        </w:rPr>
        <w:t>)</w:t>
      </w:r>
      <w:r w:rsidRPr="004A2C83">
        <w:rPr>
          <w:rFonts w:ascii="Sylfaen" w:hAnsi="Sylfaen"/>
          <w:spacing w:val="-6"/>
        </w:rPr>
        <w:t>"*,</w:t>
      </w:r>
      <w:r w:rsidRPr="004A2C83">
        <w:rPr>
          <w:rFonts w:ascii="Sylfaen" w:hAnsi="Sylfaen"/>
        </w:rPr>
        <w:t xml:space="preserve"> в том числе проект заключаемого договора __________________________________</w:t>
      </w:r>
    </w:p>
    <w:p w14:paraId="0CF67788" w14:textId="77777777" w:rsidR="00751025" w:rsidRPr="004A2C83" w:rsidRDefault="00751025" w:rsidP="00751025">
      <w:pPr>
        <w:widowControl w:val="0"/>
        <w:spacing w:after="160"/>
        <w:jc w:val="both"/>
        <w:rPr>
          <w:rFonts w:ascii="Sylfaen" w:hAnsi="Sylfaen"/>
          <w:vertAlign w:val="superscript"/>
        </w:rPr>
      </w:pPr>
      <w:r w:rsidRPr="004A2C83">
        <w:rPr>
          <w:rFonts w:ascii="Sylfaen" w:hAnsi="Sylfaen"/>
          <w:vertAlign w:val="superscript"/>
        </w:rPr>
        <w:t>наименование участника</w:t>
      </w:r>
    </w:p>
    <w:p w14:paraId="66545C05" w14:textId="77777777" w:rsidR="00751025" w:rsidRPr="004A2C83" w:rsidRDefault="00751025" w:rsidP="00751025">
      <w:pPr>
        <w:widowControl w:val="0"/>
        <w:spacing w:after="160"/>
        <w:jc w:val="both"/>
        <w:rPr>
          <w:rFonts w:ascii="Sylfaen" w:hAnsi="Sylfaen"/>
        </w:rPr>
      </w:pPr>
      <w:r w:rsidRPr="004A2C83">
        <w:rPr>
          <w:rFonts w:ascii="Sylfaen" w:hAnsi="Sylfaen"/>
        </w:rPr>
        <w:t>предлагает выполнить договор по нижеуказанным общим ценам:</w:t>
      </w:r>
    </w:p>
    <w:p w14:paraId="4D5B0DD2" w14:textId="77777777" w:rsidR="00751025" w:rsidRPr="004A2C83" w:rsidRDefault="00751025" w:rsidP="00751025">
      <w:pPr>
        <w:widowControl w:val="0"/>
        <w:spacing w:after="160"/>
        <w:jc w:val="right"/>
        <w:rPr>
          <w:rFonts w:ascii="Sylfaen" w:hAnsi="Sylfaen"/>
        </w:rPr>
      </w:pPr>
      <w:proofErr w:type="spellStart"/>
      <w:r w:rsidRPr="004A2C83">
        <w:rPr>
          <w:rFonts w:ascii="Sylfaen" w:hAnsi="Sylfaen"/>
        </w:rPr>
        <w:t>драмов</w:t>
      </w:r>
      <w:proofErr w:type="spellEnd"/>
      <w:r w:rsidRPr="004A2C83">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751025" w:rsidRPr="00CC157D" w14:paraId="167B0889" w14:textId="77777777" w:rsidTr="004A2C83">
        <w:trPr>
          <w:trHeight w:val="916"/>
          <w:jc w:val="center"/>
        </w:trPr>
        <w:tc>
          <w:tcPr>
            <w:tcW w:w="1368" w:type="dxa"/>
            <w:tcBorders>
              <w:top w:val="single" w:sz="4" w:space="0" w:color="auto"/>
              <w:left w:val="single" w:sz="4" w:space="0" w:color="auto"/>
              <w:right w:val="single" w:sz="4" w:space="0" w:color="auto"/>
            </w:tcBorders>
            <w:vAlign w:val="center"/>
          </w:tcPr>
          <w:p w14:paraId="392E219B" w14:textId="77777777" w:rsidR="00751025" w:rsidRPr="004A2C83" w:rsidRDefault="00751025" w:rsidP="004A2C83">
            <w:pPr>
              <w:widowControl w:val="0"/>
              <w:jc w:val="center"/>
              <w:rPr>
                <w:rFonts w:ascii="Sylfaen" w:hAnsi="Sylfaen"/>
                <w:b/>
                <w:bCs/>
                <w:sz w:val="20"/>
                <w:szCs w:val="20"/>
                <w:lang w:val="en-US"/>
              </w:rPr>
            </w:pPr>
            <w:r w:rsidRPr="004A2C83">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39CC1BDD"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655BDFB" w14:textId="77777777" w:rsidR="00751025" w:rsidRPr="004A2C83" w:rsidRDefault="00751025" w:rsidP="004A2C83">
            <w:pPr>
              <w:widowControl w:val="0"/>
              <w:jc w:val="center"/>
              <w:rPr>
                <w:rFonts w:ascii="Sylfaen" w:hAnsi="Sylfaen"/>
                <w:b/>
                <w:sz w:val="20"/>
                <w:szCs w:val="20"/>
              </w:rPr>
            </w:pPr>
            <w:r w:rsidRPr="004A2C83">
              <w:rPr>
                <w:rFonts w:ascii="Sylfaen" w:hAnsi="Sylfaen"/>
                <w:b/>
                <w:sz w:val="20"/>
                <w:szCs w:val="20"/>
              </w:rPr>
              <w:t>Стоимость</w:t>
            </w:r>
          </w:p>
          <w:p w14:paraId="02663814" w14:textId="77777777" w:rsidR="00751025" w:rsidRPr="004A2C83" w:rsidRDefault="00751025" w:rsidP="004A2C83">
            <w:pPr>
              <w:widowControl w:val="0"/>
              <w:jc w:val="center"/>
              <w:rPr>
                <w:rFonts w:ascii="Sylfaen" w:hAnsi="Sylfaen"/>
                <w:b/>
                <w:sz w:val="16"/>
                <w:szCs w:val="16"/>
              </w:rPr>
            </w:pPr>
            <w:r w:rsidRPr="004A2C83">
              <w:rPr>
                <w:rFonts w:ascii="Sylfaen" w:hAnsi="Sylfaen"/>
                <w:sz w:val="16"/>
                <w:szCs w:val="16"/>
              </w:rPr>
              <w:t>(совокупность себестоимости и прогнозируемой прибыли)</w:t>
            </w:r>
          </w:p>
          <w:p w14:paraId="26820E57"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66CE67D" w14:textId="77777777" w:rsidR="00751025" w:rsidRPr="004A2C83" w:rsidRDefault="00751025" w:rsidP="004A2C83">
            <w:pPr>
              <w:widowControl w:val="0"/>
              <w:jc w:val="center"/>
              <w:rPr>
                <w:rFonts w:ascii="Sylfaen" w:hAnsi="Sylfaen"/>
                <w:b/>
                <w:sz w:val="20"/>
                <w:szCs w:val="20"/>
                <w:lang w:val="en-US"/>
              </w:rPr>
            </w:pPr>
            <w:r w:rsidRPr="004A2C83">
              <w:rPr>
                <w:rFonts w:ascii="Sylfaen" w:hAnsi="Sylfaen"/>
                <w:b/>
                <w:sz w:val="20"/>
                <w:szCs w:val="20"/>
              </w:rPr>
              <w:t>НДС</w:t>
            </w:r>
            <w:r w:rsidRPr="004A2C83">
              <w:rPr>
                <w:rStyle w:val="af6"/>
                <w:rFonts w:ascii="Sylfaen" w:hAnsi="Sylfaen"/>
                <w:b/>
                <w:sz w:val="20"/>
                <w:szCs w:val="20"/>
              </w:rPr>
              <w:footnoteReference w:customMarkFollows="1" w:id="16"/>
              <w:t>**</w:t>
            </w:r>
          </w:p>
          <w:p w14:paraId="7AD333CE"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13776358"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Общая цена</w:t>
            </w:r>
          </w:p>
          <w:p w14:paraId="662AE409"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/прописью и цифрами/</w:t>
            </w:r>
          </w:p>
        </w:tc>
      </w:tr>
      <w:tr w:rsidR="00751025" w:rsidRPr="00CC157D" w14:paraId="77B3BCE9" w14:textId="77777777" w:rsidTr="004A2C83">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9032C64" w14:textId="77777777" w:rsidR="00751025" w:rsidRPr="004A2C83" w:rsidRDefault="00751025" w:rsidP="004A2C83">
            <w:pPr>
              <w:widowControl w:val="0"/>
              <w:jc w:val="center"/>
              <w:rPr>
                <w:rFonts w:ascii="Sylfaen" w:hAnsi="Sylfaen"/>
                <w:b/>
                <w:i/>
                <w:sz w:val="20"/>
                <w:szCs w:val="20"/>
              </w:rPr>
            </w:pPr>
            <w:r w:rsidRPr="004A2C83">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9CAA9C8" w14:textId="77777777" w:rsidR="00751025" w:rsidRPr="004A2C83" w:rsidRDefault="00751025" w:rsidP="004A2C83">
            <w:pPr>
              <w:widowControl w:val="0"/>
              <w:jc w:val="center"/>
              <w:rPr>
                <w:rFonts w:ascii="Sylfaen" w:hAnsi="Sylfaen"/>
                <w:b/>
                <w:i/>
                <w:sz w:val="20"/>
                <w:szCs w:val="20"/>
              </w:rPr>
            </w:pPr>
            <w:r w:rsidRPr="004A2C83">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EE03300" w14:textId="77777777" w:rsidR="00751025" w:rsidRPr="004A2C83" w:rsidRDefault="00751025" w:rsidP="004A2C83">
            <w:pPr>
              <w:widowControl w:val="0"/>
              <w:jc w:val="center"/>
              <w:rPr>
                <w:rFonts w:ascii="Sylfaen" w:hAnsi="Sylfaen"/>
                <w:i/>
                <w:sz w:val="20"/>
                <w:szCs w:val="20"/>
              </w:rPr>
            </w:pPr>
            <w:r w:rsidRPr="004A2C83">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A115C92" w14:textId="77777777" w:rsidR="00751025" w:rsidRPr="004A2C83" w:rsidRDefault="00751025" w:rsidP="004A2C83">
            <w:pPr>
              <w:widowControl w:val="0"/>
              <w:jc w:val="center"/>
              <w:rPr>
                <w:rFonts w:ascii="Sylfaen" w:hAnsi="Sylfaen"/>
                <w:i/>
                <w:sz w:val="20"/>
                <w:szCs w:val="20"/>
                <w:lang w:val="en-US"/>
              </w:rPr>
            </w:pPr>
            <w:r w:rsidRPr="004A2C83">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7191126" w14:textId="77777777" w:rsidR="00751025" w:rsidRPr="004A2C83" w:rsidRDefault="00751025" w:rsidP="004A2C83">
            <w:pPr>
              <w:widowControl w:val="0"/>
              <w:jc w:val="center"/>
              <w:rPr>
                <w:rFonts w:ascii="Sylfaen" w:hAnsi="Sylfaen"/>
                <w:i/>
                <w:sz w:val="20"/>
                <w:szCs w:val="20"/>
              </w:rPr>
            </w:pPr>
            <w:r w:rsidRPr="004A2C83">
              <w:rPr>
                <w:rFonts w:ascii="Sylfaen" w:hAnsi="Sylfaen"/>
                <w:b/>
                <w:i/>
                <w:sz w:val="20"/>
                <w:szCs w:val="20"/>
                <w:lang w:val="en-US"/>
              </w:rPr>
              <w:t>5</w:t>
            </w:r>
            <w:r w:rsidRPr="004A2C83">
              <w:rPr>
                <w:rFonts w:ascii="Sylfaen" w:hAnsi="Sylfaen"/>
                <w:b/>
                <w:i/>
                <w:sz w:val="20"/>
                <w:szCs w:val="20"/>
              </w:rPr>
              <w:t>=3+4</w:t>
            </w:r>
          </w:p>
        </w:tc>
      </w:tr>
      <w:tr w:rsidR="00751025" w:rsidRPr="00CC157D" w14:paraId="3A5EC088" w14:textId="77777777" w:rsidTr="004A2C83">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5633C3E" w14:textId="77777777" w:rsidR="00751025" w:rsidRPr="004A2C83" w:rsidRDefault="00751025" w:rsidP="004A2C83">
            <w:pPr>
              <w:widowControl w:val="0"/>
              <w:jc w:val="center"/>
              <w:rPr>
                <w:rFonts w:ascii="Sylfaen" w:hAnsi="Sylfaen"/>
                <w:b/>
                <w:bCs/>
                <w:i/>
                <w:sz w:val="22"/>
                <w:szCs w:val="22"/>
              </w:rPr>
            </w:pPr>
            <w:r w:rsidRPr="004A2C83">
              <w:rPr>
                <w:rFonts w:ascii="Sylfaen" w:hAnsi="Sylfaen"/>
                <w:b/>
                <w:i/>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0B0AEB45" w14:textId="3F36039A" w:rsidR="003916A0" w:rsidRPr="00B92D82" w:rsidRDefault="00B92D82" w:rsidP="004A2C83">
            <w:pPr>
              <w:widowControl w:val="0"/>
              <w:jc w:val="center"/>
              <w:rPr>
                <w:rFonts w:ascii="Sylfaen" w:hAnsi="Sylfaen"/>
                <w:i/>
                <w:iCs/>
                <w:sz w:val="22"/>
                <w:szCs w:val="22"/>
              </w:rPr>
            </w:pPr>
            <w:r w:rsidRPr="00B92D82">
              <w:rPr>
                <w:rStyle w:val="ezkurwreuab5ozgtqnkl"/>
                <w:rFonts w:ascii="Sylfaen" w:hAnsi="Sylfaen"/>
                <w:i/>
                <w:iCs/>
                <w:sz w:val="22"/>
                <w:szCs w:val="22"/>
              </w:rPr>
              <w:t>Сжиженный</w:t>
            </w:r>
            <w:r w:rsidRPr="00B92D82">
              <w:rPr>
                <w:rFonts w:ascii="Sylfaen" w:hAnsi="Sylfaen"/>
                <w:i/>
                <w:iCs/>
                <w:sz w:val="22"/>
                <w:szCs w:val="22"/>
              </w:rPr>
              <w:t xml:space="preserve"> </w:t>
            </w:r>
            <w:r w:rsidRPr="00B92D82">
              <w:rPr>
                <w:rStyle w:val="ezkurwreuab5ozgtqnkl"/>
                <w:rFonts w:ascii="Sylfaen" w:hAnsi="Sylfaen"/>
                <w:i/>
                <w:iCs/>
                <w:sz w:val="22"/>
                <w:szCs w:val="22"/>
              </w:rPr>
              <w:t>газ</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CF07A40" w14:textId="77777777" w:rsidR="00751025" w:rsidRPr="004A2C83" w:rsidRDefault="00751025" w:rsidP="004A2C83">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8ECE53" w14:textId="77777777" w:rsidR="00751025" w:rsidRPr="004A2C83" w:rsidRDefault="00751025" w:rsidP="004A2C83">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8E47A1" w14:textId="77777777" w:rsidR="00751025" w:rsidRPr="004A2C83" w:rsidRDefault="00751025" w:rsidP="004A2C83">
            <w:pPr>
              <w:widowControl w:val="0"/>
              <w:jc w:val="center"/>
              <w:rPr>
                <w:rFonts w:ascii="Sylfaen" w:hAnsi="Sylfaen"/>
                <w:sz w:val="20"/>
                <w:szCs w:val="20"/>
              </w:rPr>
            </w:pPr>
          </w:p>
        </w:tc>
      </w:tr>
    </w:tbl>
    <w:p w14:paraId="600D0176" w14:textId="77777777" w:rsidR="00751025" w:rsidRPr="004A2C83" w:rsidRDefault="00751025" w:rsidP="00751025">
      <w:pPr>
        <w:widowControl w:val="0"/>
        <w:tabs>
          <w:tab w:val="left" w:pos="6804"/>
        </w:tabs>
        <w:jc w:val="center"/>
        <w:rPr>
          <w:rFonts w:ascii="Sylfaen" w:hAnsi="Sylfaen"/>
        </w:rPr>
      </w:pPr>
      <w:r w:rsidRPr="004A2C83">
        <w:rPr>
          <w:rFonts w:ascii="Sylfaen" w:hAnsi="Sylfaen"/>
        </w:rPr>
        <w:t>_________________________________________________</w:t>
      </w:r>
      <w:r w:rsidRPr="004A2C83">
        <w:rPr>
          <w:rFonts w:ascii="Sylfaen" w:hAnsi="Sylfaen"/>
        </w:rPr>
        <w:tab/>
        <w:t>_________________</w:t>
      </w:r>
    </w:p>
    <w:p w14:paraId="6DFE06D2" w14:textId="77777777" w:rsidR="00751025" w:rsidRPr="004A2C83" w:rsidRDefault="00751025" w:rsidP="00751025">
      <w:pPr>
        <w:widowControl w:val="0"/>
        <w:tabs>
          <w:tab w:val="left" w:pos="7513"/>
        </w:tabs>
        <w:spacing w:after="160"/>
        <w:ind w:left="709"/>
        <w:jc w:val="both"/>
        <w:rPr>
          <w:rFonts w:ascii="Sylfaen" w:hAnsi="Sylfaen" w:cs="Arial"/>
          <w:sz w:val="16"/>
        </w:rPr>
      </w:pPr>
      <w:r w:rsidRPr="004A2C83">
        <w:rPr>
          <w:rFonts w:ascii="Sylfaen" w:hAnsi="Sylfaen"/>
          <w:sz w:val="16"/>
        </w:rPr>
        <w:t xml:space="preserve">наименование участника (должность, имя, фамилия </w:t>
      </w:r>
      <w:proofErr w:type="gramStart"/>
      <w:r w:rsidRPr="004A2C83">
        <w:rPr>
          <w:rFonts w:ascii="Sylfaen" w:hAnsi="Sylfaen"/>
          <w:sz w:val="16"/>
        </w:rPr>
        <w:t>руководителя)</w:t>
      </w:r>
      <w:r w:rsidRPr="004A2C83">
        <w:rPr>
          <w:rFonts w:ascii="Sylfaen" w:hAnsi="Sylfaen"/>
          <w:sz w:val="16"/>
        </w:rPr>
        <w:tab/>
      </w:r>
      <w:proofErr w:type="gramEnd"/>
      <w:r w:rsidRPr="004A2C83">
        <w:rPr>
          <w:rFonts w:ascii="Sylfaen" w:hAnsi="Sylfaen"/>
          <w:sz w:val="16"/>
        </w:rPr>
        <w:t>подпись</w:t>
      </w:r>
    </w:p>
    <w:p w14:paraId="4558A944" w14:textId="77777777" w:rsidR="00751025" w:rsidRPr="004A2C83" w:rsidRDefault="00751025" w:rsidP="00751025">
      <w:pPr>
        <w:widowControl w:val="0"/>
        <w:spacing w:after="160"/>
        <w:jc w:val="both"/>
        <w:rPr>
          <w:rFonts w:ascii="Sylfaen" w:hAnsi="Sylfaen"/>
          <w:lang w:val="es-ES"/>
        </w:rPr>
      </w:pPr>
    </w:p>
    <w:p w14:paraId="75625CA8" w14:textId="77777777" w:rsidR="00751025" w:rsidRPr="004A2C83" w:rsidRDefault="00751025" w:rsidP="00751025">
      <w:pPr>
        <w:widowControl w:val="0"/>
        <w:spacing w:after="160"/>
        <w:jc w:val="right"/>
        <w:rPr>
          <w:rFonts w:ascii="Sylfaen" w:hAnsi="Sylfaen"/>
        </w:rPr>
      </w:pPr>
      <w:r w:rsidRPr="004A2C83">
        <w:rPr>
          <w:rFonts w:ascii="Sylfaen" w:hAnsi="Sylfaen"/>
        </w:rPr>
        <w:t>М. П.</w:t>
      </w:r>
    </w:p>
    <w:p w14:paraId="598999C2" w14:textId="77777777" w:rsidR="00751025" w:rsidRPr="004A2C83" w:rsidRDefault="00751025" w:rsidP="00751025">
      <w:pPr>
        <w:rPr>
          <w:rFonts w:ascii="Sylfaen" w:hAnsi="Sylfaen"/>
          <w:b/>
        </w:rPr>
      </w:pPr>
      <w:r w:rsidRPr="004A2C83">
        <w:rPr>
          <w:rFonts w:ascii="Sylfaen" w:hAnsi="Sylfaen"/>
          <w:b/>
        </w:rPr>
        <w:br w:type="page"/>
      </w:r>
    </w:p>
    <w:p w14:paraId="0EDC83B7" w14:textId="77777777" w:rsidR="00751025" w:rsidRPr="004A2C83" w:rsidRDefault="00751025" w:rsidP="00751025">
      <w:pPr>
        <w:widowControl w:val="0"/>
        <w:spacing w:after="160"/>
        <w:jc w:val="right"/>
        <w:rPr>
          <w:rFonts w:ascii="Sylfaen" w:hAnsi="Sylfaen" w:cs="GHEA Grapalat"/>
          <w:i/>
          <w:sz w:val="22"/>
          <w:szCs w:val="22"/>
        </w:rPr>
      </w:pPr>
      <w:r w:rsidRPr="004A2C83">
        <w:rPr>
          <w:rFonts w:ascii="Sylfaen" w:hAnsi="Sylfaen"/>
          <w:i/>
          <w:sz w:val="22"/>
          <w:szCs w:val="22"/>
        </w:rPr>
        <w:lastRenderedPageBreak/>
        <w:t>Приложение № 4.2</w:t>
      </w:r>
    </w:p>
    <w:p w14:paraId="3CB5CDF6" w14:textId="0CC243AA" w:rsidR="00751025" w:rsidRPr="004A2C83" w:rsidRDefault="00751025" w:rsidP="00751025">
      <w:pPr>
        <w:jc w:val="right"/>
        <w:rPr>
          <w:rFonts w:ascii="Sylfaen" w:hAnsi="Sylfaen"/>
          <w:b/>
        </w:rPr>
      </w:pPr>
      <w:r w:rsidRPr="004A2C83">
        <w:rPr>
          <w:rFonts w:ascii="Sylfaen" w:hAnsi="Sylfaen"/>
          <w:i/>
          <w:sz w:val="22"/>
          <w:szCs w:val="22"/>
        </w:rPr>
        <w:t xml:space="preserve">к Приглашению </w:t>
      </w:r>
      <w:r w:rsidR="0021604B">
        <w:rPr>
          <w:rFonts w:ascii="Sylfaen" w:hAnsi="Sylfaen"/>
          <w:i/>
          <w:sz w:val="22"/>
          <w:szCs w:val="22"/>
        </w:rPr>
        <w:t>на запроса котировки</w:t>
      </w:r>
      <w:r w:rsidRPr="004A2C83">
        <w:rPr>
          <w:rFonts w:ascii="Sylfaen" w:hAnsi="Sylfaen" w:cs="GHEA Grapalat"/>
          <w:i/>
          <w:sz w:val="22"/>
          <w:szCs w:val="22"/>
        </w:rPr>
        <w:br/>
      </w:r>
      <w:r w:rsidRPr="004A2C83">
        <w:rPr>
          <w:rFonts w:ascii="Sylfaen" w:hAnsi="Sylfaen"/>
          <w:i/>
          <w:sz w:val="22"/>
          <w:szCs w:val="22"/>
        </w:rPr>
        <w:t>под кодом "</w:t>
      </w:r>
      <w:r w:rsidR="00662867">
        <w:rPr>
          <w:rFonts w:ascii="Sylfaen" w:hAnsi="Sylfaen"/>
          <w:b/>
          <w:bCs/>
          <w:sz w:val="20"/>
          <w:szCs w:val="20"/>
        </w:rPr>
        <w:t>(</w:t>
      </w:r>
      <w:r w:rsidR="006B6567">
        <w:rPr>
          <w:rFonts w:ascii="Sylfaen" w:hAnsi="Sylfaen"/>
          <w:b/>
          <w:bCs/>
          <w:sz w:val="20"/>
          <w:szCs w:val="20"/>
        </w:rPr>
        <w:t>GAVTO-GHAPDZB-24/</w:t>
      </w:r>
      <w:proofErr w:type="gramStart"/>
      <w:r w:rsidR="006B6567">
        <w:rPr>
          <w:rFonts w:ascii="Sylfaen" w:hAnsi="Sylfaen"/>
          <w:b/>
          <w:bCs/>
          <w:sz w:val="20"/>
          <w:szCs w:val="20"/>
        </w:rPr>
        <w:t>013</w:t>
      </w:r>
      <w:r w:rsidR="00662867">
        <w:rPr>
          <w:rFonts w:ascii="Sylfaen" w:hAnsi="Sylfaen"/>
          <w:b/>
          <w:bCs/>
          <w:sz w:val="20"/>
          <w:szCs w:val="20"/>
        </w:rPr>
        <w:t>)(</w:t>
      </w:r>
      <w:proofErr w:type="gramEnd"/>
      <w:r w:rsidR="00662867">
        <w:rPr>
          <w:rFonts w:ascii="Sylfaen" w:hAnsi="Sylfaen"/>
          <w:b/>
          <w:bCs/>
          <w:sz w:val="20"/>
          <w:szCs w:val="20"/>
        </w:rPr>
        <w:t xml:space="preserve"> </w:t>
      </w:r>
      <w:r w:rsidR="006B6567">
        <w:rPr>
          <w:rFonts w:ascii="Sylfaen" w:hAnsi="Sylfaen"/>
          <w:b/>
          <w:bCs/>
          <w:sz w:val="20"/>
          <w:szCs w:val="20"/>
        </w:rPr>
        <w:t>ԳԱՎՏՈ-ԳՀԱՊՁԲ-24/013</w:t>
      </w:r>
      <w:r w:rsidR="00662867">
        <w:rPr>
          <w:rFonts w:ascii="Sylfaen" w:hAnsi="Sylfaen"/>
          <w:b/>
          <w:bCs/>
          <w:sz w:val="20"/>
          <w:szCs w:val="20"/>
        </w:rPr>
        <w:t>)</w:t>
      </w:r>
      <w:r w:rsidRPr="004A2C83">
        <w:rPr>
          <w:rFonts w:ascii="Sylfaen" w:hAnsi="Sylfaen"/>
          <w:i/>
          <w:sz w:val="22"/>
          <w:szCs w:val="22"/>
        </w:rPr>
        <w:t>"</w:t>
      </w:r>
      <w:r w:rsidRPr="004A2C83">
        <w:rPr>
          <w:rStyle w:val="af6"/>
          <w:rFonts w:ascii="Sylfaen" w:hAnsi="Sylfaen"/>
          <w:i/>
          <w:sz w:val="22"/>
          <w:szCs w:val="22"/>
        </w:rPr>
        <w:footnoteReference w:customMarkFollows="1" w:id="17"/>
        <w:t>*</w:t>
      </w:r>
    </w:p>
    <w:p w14:paraId="25AB1EFA" w14:textId="77777777" w:rsidR="00751025" w:rsidRPr="004A2C83" w:rsidRDefault="00751025" w:rsidP="00751025">
      <w:pPr>
        <w:widowControl w:val="0"/>
        <w:spacing w:after="160"/>
        <w:jc w:val="right"/>
        <w:rPr>
          <w:rFonts w:ascii="Sylfaen" w:hAnsi="Sylfaen"/>
          <w:b/>
          <w:sz w:val="22"/>
          <w:szCs w:val="22"/>
        </w:rPr>
      </w:pPr>
    </w:p>
    <w:p w14:paraId="30D010AC" w14:textId="77777777" w:rsidR="00751025" w:rsidRPr="004A2C83" w:rsidRDefault="00751025" w:rsidP="00751025">
      <w:pPr>
        <w:widowControl w:val="0"/>
        <w:spacing w:after="160"/>
        <w:jc w:val="center"/>
        <w:rPr>
          <w:rFonts w:ascii="Sylfaen" w:hAnsi="Sylfaen" w:cs="GHEA Grapalat"/>
          <w:b/>
          <w:sz w:val="22"/>
          <w:szCs w:val="22"/>
        </w:rPr>
      </w:pPr>
      <w:r w:rsidRPr="004A2C83">
        <w:rPr>
          <w:rFonts w:ascii="Sylfaen" w:hAnsi="Sylfaen"/>
          <w:b/>
          <w:sz w:val="22"/>
          <w:szCs w:val="22"/>
        </w:rPr>
        <w:t xml:space="preserve">СОГЛАШЕНИЕ О НЕУСТОЙКЕ </w:t>
      </w:r>
    </w:p>
    <w:p w14:paraId="391C64A3" w14:textId="77777777" w:rsidR="00751025" w:rsidRPr="004A2C83" w:rsidRDefault="00751025" w:rsidP="00751025">
      <w:pPr>
        <w:widowControl w:val="0"/>
        <w:spacing w:after="160"/>
        <w:jc w:val="center"/>
        <w:rPr>
          <w:rFonts w:ascii="Sylfaen" w:hAnsi="Sylfaen" w:cs="GHEA Grapalat"/>
          <w:b/>
          <w:sz w:val="22"/>
          <w:szCs w:val="22"/>
        </w:rPr>
      </w:pPr>
      <w:r w:rsidRPr="004A2C83">
        <w:rPr>
          <w:rFonts w:ascii="Sylfaen" w:hAnsi="Sylfaen"/>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751025" w:rsidRPr="00CC157D" w14:paraId="21646598" w14:textId="77777777" w:rsidTr="004A2C83">
        <w:tc>
          <w:tcPr>
            <w:tcW w:w="4786" w:type="dxa"/>
          </w:tcPr>
          <w:p w14:paraId="114D8601" w14:textId="77777777" w:rsidR="00751025" w:rsidRPr="004A2C83" w:rsidRDefault="00751025" w:rsidP="004A2C83">
            <w:pPr>
              <w:widowControl w:val="0"/>
              <w:spacing w:after="160"/>
              <w:rPr>
                <w:rFonts w:ascii="Sylfaen" w:hAnsi="Sylfaen" w:cs="GHEA Grapalat"/>
                <w:b/>
                <w:sz w:val="22"/>
                <w:szCs w:val="22"/>
                <w:lang w:val="hy-AM"/>
              </w:rPr>
            </w:pPr>
            <w:r w:rsidRPr="004A2C83">
              <w:rPr>
                <w:rFonts w:ascii="Sylfaen" w:hAnsi="Sylfaen"/>
                <w:sz w:val="22"/>
                <w:szCs w:val="22"/>
              </w:rPr>
              <w:t xml:space="preserve">г. </w:t>
            </w:r>
            <w:r>
              <w:rPr>
                <w:rFonts w:ascii="Sylfaen" w:hAnsi="Sylfaen"/>
                <w:sz w:val="22"/>
                <w:szCs w:val="22"/>
                <w:lang w:val="hy-AM"/>
              </w:rPr>
              <w:t>Гюмри</w:t>
            </w:r>
          </w:p>
        </w:tc>
        <w:tc>
          <w:tcPr>
            <w:tcW w:w="4500" w:type="dxa"/>
          </w:tcPr>
          <w:p w14:paraId="661A7E19" w14:textId="77777777" w:rsidR="00751025" w:rsidRPr="004A2C83" w:rsidRDefault="00751025" w:rsidP="004A2C83">
            <w:pPr>
              <w:widowControl w:val="0"/>
              <w:spacing w:after="160"/>
              <w:jc w:val="right"/>
              <w:rPr>
                <w:rFonts w:ascii="Sylfaen" w:hAnsi="Sylfaen" w:cs="GHEA Grapalat"/>
                <w:b/>
                <w:sz w:val="22"/>
                <w:szCs w:val="22"/>
              </w:rPr>
            </w:pPr>
            <w:r w:rsidRPr="004A2C83">
              <w:rPr>
                <w:rFonts w:ascii="Sylfaen" w:hAnsi="Sylfaen"/>
                <w:sz w:val="22"/>
                <w:szCs w:val="22"/>
              </w:rPr>
              <w:t>"</w:t>
            </w:r>
            <w:r w:rsidRPr="004A2C83">
              <w:rPr>
                <w:rFonts w:ascii="Sylfaen" w:hAnsi="Sylfaen"/>
                <w:sz w:val="22"/>
                <w:szCs w:val="22"/>
                <w:lang w:val="en-US"/>
              </w:rPr>
              <w:tab/>
            </w:r>
            <w:r w:rsidRPr="004A2C83">
              <w:rPr>
                <w:rFonts w:ascii="Sylfaen" w:hAnsi="Sylfaen"/>
                <w:sz w:val="22"/>
                <w:szCs w:val="22"/>
              </w:rPr>
              <w:t xml:space="preserve">" </w:t>
            </w:r>
            <w:r w:rsidRPr="004A2C83">
              <w:rPr>
                <w:rFonts w:ascii="Sylfaen" w:hAnsi="Sylfaen"/>
                <w:sz w:val="22"/>
                <w:szCs w:val="22"/>
                <w:lang w:val="en-US"/>
              </w:rPr>
              <w:tab/>
            </w:r>
            <w:r w:rsidRPr="004A2C83">
              <w:rPr>
                <w:rFonts w:ascii="Sylfaen" w:hAnsi="Sylfaen"/>
                <w:sz w:val="22"/>
                <w:szCs w:val="22"/>
              </w:rPr>
              <w:t>20</w:t>
            </w:r>
            <w:r w:rsidRPr="004A2C83">
              <w:rPr>
                <w:rFonts w:ascii="Sylfaen" w:hAnsi="Sylfaen"/>
                <w:sz w:val="22"/>
                <w:szCs w:val="22"/>
                <w:lang w:val="en-US"/>
              </w:rPr>
              <w:tab/>
            </w:r>
            <w:r w:rsidRPr="004A2C83">
              <w:rPr>
                <w:rFonts w:ascii="Sylfaen" w:hAnsi="Sylfaen"/>
                <w:sz w:val="22"/>
                <w:szCs w:val="22"/>
              </w:rPr>
              <w:t>г.</w:t>
            </w:r>
            <w:r w:rsidRPr="004A2C83">
              <w:rPr>
                <w:rStyle w:val="af6"/>
                <w:rFonts w:ascii="Sylfaen" w:hAnsi="Sylfaen"/>
                <w:sz w:val="22"/>
                <w:szCs w:val="22"/>
              </w:rPr>
              <w:footnoteReference w:customMarkFollows="1" w:id="18"/>
              <w:t>**</w:t>
            </w:r>
          </w:p>
        </w:tc>
      </w:tr>
    </w:tbl>
    <w:p w14:paraId="239A29E6" w14:textId="77777777" w:rsidR="00751025" w:rsidRPr="004A2C83" w:rsidRDefault="00751025" w:rsidP="00751025">
      <w:pPr>
        <w:widowControl w:val="0"/>
        <w:spacing w:after="160"/>
        <w:rPr>
          <w:rFonts w:ascii="Sylfaen" w:hAnsi="Sylfaen" w:cs="GHEA Grapalat"/>
          <w:b/>
          <w:sz w:val="22"/>
          <w:szCs w:val="22"/>
        </w:rPr>
      </w:pPr>
    </w:p>
    <w:p w14:paraId="6C462070" w14:textId="77777777" w:rsidR="00751025" w:rsidRPr="004A2C83" w:rsidRDefault="00751025" w:rsidP="00751025">
      <w:pPr>
        <w:widowControl w:val="0"/>
        <w:jc w:val="both"/>
        <w:rPr>
          <w:rFonts w:ascii="Sylfaen" w:hAnsi="Sylfaen" w:cs="GHEA Grapalat"/>
          <w:sz w:val="22"/>
          <w:szCs w:val="22"/>
          <w:u w:val="single"/>
          <w:vertAlign w:val="subscript"/>
        </w:rPr>
      </w:pPr>
      <w:r w:rsidRPr="004A2C83">
        <w:rPr>
          <w:rFonts w:ascii="Sylfaen" w:hAnsi="Sylfaen"/>
          <w:sz w:val="22"/>
          <w:szCs w:val="22"/>
        </w:rPr>
        <w:t>_______________________________________________, в лице директора Компании,</w:t>
      </w:r>
    </w:p>
    <w:p w14:paraId="59575841" w14:textId="77777777" w:rsidR="00751025" w:rsidRPr="004A2C83" w:rsidRDefault="00751025" w:rsidP="00751025">
      <w:pPr>
        <w:widowControl w:val="0"/>
        <w:spacing w:after="160"/>
        <w:ind w:left="1843"/>
        <w:jc w:val="both"/>
        <w:rPr>
          <w:rFonts w:ascii="Sylfaen" w:hAnsi="Sylfaen"/>
          <w:sz w:val="22"/>
          <w:szCs w:val="22"/>
          <w:vertAlign w:val="superscript"/>
          <w:lang w:val="en-US"/>
        </w:rPr>
      </w:pPr>
      <w:r w:rsidRPr="004A2C83">
        <w:rPr>
          <w:rFonts w:ascii="Sylfaen" w:hAnsi="Sylfaen"/>
          <w:sz w:val="22"/>
          <w:szCs w:val="22"/>
          <w:vertAlign w:val="superscript"/>
        </w:rPr>
        <w:t>наименование Компании</w:t>
      </w:r>
    </w:p>
    <w:p w14:paraId="06E1A14A" w14:textId="77777777" w:rsidR="00751025" w:rsidRPr="004A2C83" w:rsidRDefault="00751025" w:rsidP="00751025">
      <w:pPr>
        <w:widowControl w:val="0"/>
        <w:jc w:val="both"/>
        <w:rPr>
          <w:rFonts w:ascii="Sylfaen" w:hAnsi="Sylfaen"/>
          <w:sz w:val="22"/>
          <w:szCs w:val="22"/>
          <w:lang w:val="en-US"/>
        </w:rPr>
      </w:pPr>
      <w:r w:rsidRPr="004A2C83">
        <w:rPr>
          <w:rFonts w:ascii="Sylfaen" w:hAnsi="Sylfaen"/>
          <w:sz w:val="22"/>
          <w:szCs w:val="22"/>
          <w:lang w:val="en-US"/>
        </w:rPr>
        <w:t>_________________________________________________________________________</w:t>
      </w:r>
    </w:p>
    <w:p w14:paraId="18F54809" w14:textId="77777777" w:rsidR="00751025" w:rsidRPr="004A2C83" w:rsidRDefault="00751025" w:rsidP="00751025">
      <w:pPr>
        <w:widowControl w:val="0"/>
        <w:spacing w:after="160"/>
        <w:jc w:val="center"/>
        <w:rPr>
          <w:rFonts w:ascii="Sylfaen" w:hAnsi="Sylfaen"/>
          <w:sz w:val="22"/>
          <w:szCs w:val="22"/>
          <w:vertAlign w:val="superscript"/>
        </w:rPr>
      </w:pPr>
      <w:r w:rsidRPr="004A2C83">
        <w:rPr>
          <w:rFonts w:ascii="Sylfaen" w:hAnsi="Sylfaen"/>
          <w:sz w:val="22"/>
          <w:szCs w:val="22"/>
          <w:vertAlign w:val="superscript"/>
        </w:rPr>
        <w:t>имя, фамилия, паспортные данные директора компании</w:t>
      </w:r>
    </w:p>
    <w:p w14:paraId="14D944EF" w14:textId="77777777" w:rsidR="00751025" w:rsidRPr="004A2C83" w:rsidRDefault="00751025" w:rsidP="00751025">
      <w:pPr>
        <w:widowControl w:val="0"/>
        <w:spacing w:after="160"/>
        <w:jc w:val="both"/>
        <w:rPr>
          <w:rFonts w:ascii="Sylfaen" w:hAnsi="Sylfaen" w:cs="GHEA Grapalat"/>
          <w:sz w:val="22"/>
          <w:szCs w:val="22"/>
        </w:rPr>
      </w:pPr>
      <w:r w:rsidRPr="004A2C83">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E36391F" w14:textId="77777777" w:rsidR="00751025" w:rsidRPr="004A2C83" w:rsidRDefault="00751025" w:rsidP="00751025">
      <w:pPr>
        <w:widowControl w:val="0"/>
        <w:spacing w:after="160"/>
        <w:ind w:firstLine="709"/>
        <w:jc w:val="both"/>
        <w:rPr>
          <w:rFonts w:ascii="Sylfaen" w:hAnsi="Sylfaen" w:cs="GHEA Grapalat"/>
          <w:sz w:val="22"/>
          <w:szCs w:val="22"/>
        </w:rPr>
      </w:pPr>
    </w:p>
    <w:p w14:paraId="313A5239" w14:textId="77777777" w:rsidR="00751025" w:rsidRPr="004A2C83" w:rsidRDefault="00751025" w:rsidP="00751025">
      <w:pPr>
        <w:widowControl w:val="0"/>
        <w:spacing w:after="160"/>
        <w:jc w:val="center"/>
        <w:rPr>
          <w:rFonts w:ascii="Sylfaen" w:hAnsi="Sylfaen" w:cs="GHEA Grapalat"/>
          <w:b/>
          <w:bCs/>
          <w:sz w:val="22"/>
          <w:szCs w:val="22"/>
        </w:rPr>
      </w:pPr>
      <w:r w:rsidRPr="004A2C83">
        <w:rPr>
          <w:rFonts w:ascii="Sylfaen" w:hAnsi="Sylfaen"/>
          <w:b/>
          <w:sz w:val="22"/>
          <w:szCs w:val="22"/>
        </w:rPr>
        <w:t>1. Предмет соглашения</w:t>
      </w:r>
    </w:p>
    <w:p w14:paraId="25712734" w14:textId="0FBC822E" w:rsidR="00751025" w:rsidRPr="004A2C83" w:rsidRDefault="00751025" w:rsidP="00751025">
      <w:pPr>
        <w:widowControl w:val="0"/>
        <w:tabs>
          <w:tab w:val="left" w:pos="567"/>
        </w:tabs>
        <w:jc w:val="both"/>
        <w:rPr>
          <w:rFonts w:ascii="Sylfaen" w:hAnsi="Sylfaen" w:cs="GHEA Grapalat"/>
          <w:sz w:val="22"/>
          <w:szCs w:val="22"/>
        </w:rPr>
      </w:pPr>
      <w:r w:rsidRPr="004A2C83">
        <w:rPr>
          <w:rFonts w:ascii="Sylfaen" w:hAnsi="Sylfaen"/>
          <w:sz w:val="22"/>
          <w:szCs w:val="22"/>
        </w:rPr>
        <w:t>1</w:t>
      </w:r>
      <w:r w:rsidRPr="004A2C83">
        <w:rPr>
          <w:rFonts w:ascii="Sylfaen" w:hAnsi="Sylfaen"/>
          <w:spacing w:val="-6"/>
          <w:sz w:val="22"/>
          <w:szCs w:val="22"/>
        </w:rPr>
        <w:t>.1.</w:t>
      </w:r>
      <w:r w:rsidRPr="004A2C83">
        <w:rPr>
          <w:rFonts w:ascii="Sylfaen" w:hAnsi="Sylfaen"/>
          <w:spacing w:val="-6"/>
          <w:sz w:val="22"/>
          <w:szCs w:val="22"/>
        </w:rPr>
        <w:tab/>
        <w:t xml:space="preserve">Компания участвует в </w:t>
      </w:r>
      <w:proofErr w:type="gramStart"/>
      <w:r w:rsidRPr="004A2C83">
        <w:rPr>
          <w:rFonts w:ascii="Sylfaen" w:hAnsi="Sylfaen"/>
          <w:spacing w:val="-6"/>
          <w:sz w:val="22"/>
          <w:szCs w:val="22"/>
        </w:rPr>
        <w:t xml:space="preserve">организованной </w:t>
      </w:r>
      <w:r w:rsidRPr="004A2C83">
        <w:rPr>
          <w:rFonts w:ascii="Sylfaen" w:hAnsi="Sylfaen"/>
          <w:sz w:val="22"/>
          <w:szCs w:val="22"/>
        </w:rPr>
        <w:t xml:space="preserve"> «</w:t>
      </w:r>
      <w:proofErr w:type="spellStart"/>
      <w:proofErr w:type="gramEnd"/>
      <w:r w:rsidR="00EA2987">
        <w:rPr>
          <w:rFonts w:ascii="Sylfaen" w:hAnsi="Sylfaen"/>
          <w:sz w:val="22"/>
          <w:szCs w:val="22"/>
        </w:rPr>
        <w:t>Гюмру</w:t>
      </w:r>
      <w:proofErr w:type="spellEnd"/>
      <w:r w:rsidR="00EA2987">
        <w:rPr>
          <w:rFonts w:ascii="Sylfaen" w:hAnsi="Sylfaen"/>
          <w:sz w:val="22"/>
          <w:szCs w:val="22"/>
        </w:rPr>
        <w:t xml:space="preserve"> автобус</w:t>
      </w:r>
      <w:r w:rsidRPr="004A2C83">
        <w:rPr>
          <w:rFonts w:ascii="Sylfaen" w:hAnsi="Sylfaen"/>
          <w:sz w:val="22"/>
          <w:szCs w:val="22"/>
        </w:rPr>
        <w:t xml:space="preserve">» </w:t>
      </w:r>
      <w:r w:rsidR="00EA2987">
        <w:rPr>
          <w:rFonts w:ascii="Sylfaen" w:hAnsi="Sylfaen"/>
          <w:sz w:val="22"/>
          <w:szCs w:val="22"/>
        </w:rPr>
        <w:t>ЗАО</w:t>
      </w:r>
      <w:r w:rsidRPr="002D0490" w:rsidDel="00556A7E">
        <w:rPr>
          <w:rFonts w:ascii="Sylfaen" w:hAnsi="Sylfaen"/>
          <w:spacing w:val="-6"/>
          <w:sz w:val="22"/>
          <w:szCs w:val="22"/>
        </w:rPr>
        <w:t xml:space="preserve"> </w:t>
      </w:r>
      <w:r w:rsidRPr="004A2C83">
        <w:rPr>
          <w:rFonts w:ascii="Sylfaen" w:hAnsi="Sylfaen"/>
          <w:spacing w:val="-6"/>
          <w:sz w:val="22"/>
          <w:szCs w:val="22"/>
        </w:rPr>
        <w:t xml:space="preserve">*(далее — Заказчик) </w:t>
      </w:r>
      <w:r w:rsidRPr="004A2C83">
        <w:rPr>
          <w:rFonts w:ascii="Sylfaen" w:hAnsi="Sylfaen"/>
          <w:sz w:val="22"/>
          <w:szCs w:val="22"/>
        </w:rPr>
        <w:t xml:space="preserve">процедуре закупок под кодом </w:t>
      </w:r>
      <w:r w:rsidR="00662867">
        <w:rPr>
          <w:rFonts w:ascii="Sylfaen" w:hAnsi="Sylfaen"/>
          <w:b/>
          <w:bCs/>
          <w:sz w:val="22"/>
          <w:szCs w:val="22"/>
        </w:rPr>
        <w:t>(</w:t>
      </w:r>
      <w:r w:rsidR="006B6567">
        <w:rPr>
          <w:rFonts w:ascii="Sylfaen" w:hAnsi="Sylfaen"/>
          <w:b/>
          <w:bCs/>
          <w:sz w:val="22"/>
          <w:szCs w:val="22"/>
        </w:rPr>
        <w:t>GAVTO-GHAPDZB-24/013</w:t>
      </w:r>
      <w:r w:rsidR="00662867">
        <w:rPr>
          <w:rFonts w:ascii="Sylfaen" w:hAnsi="Sylfaen"/>
          <w:b/>
          <w:bCs/>
          <w:sz w:val="22"/>
          <w:szCs w:val="22"/>
        </w:rPr>
        <w:t xml:space="preserve">)( </w:t>
      </w:r>
      <w:r w:rsidR="006B6567">
        <w:rPr>
          <w:rFonts w:ascii="Sylfaen" w:hAnsi="Sylfaen"/>
          <w:b/>
          <w:bCs/>
          <w:sz w:val="22"/>
          <w:szCs w:val="22"/>
        </w:rPr>
        <w:t>ԳԱՎՏՈ-ԳՀԱՊՁԲ-24/013</w:t>
      </w:r>
      <w:r w:rsidR="00662867">
        <w:rPr>
          <w:rFonts w:ascii="Sylfaen" w:hAnsi="Sylfaen"/>
          <w:b/>
          <w:bCs/>
          <w:sz w:val="22"/>
          <w:szCs w:val="22"/>
        </w:rPr>
        <w:t>)</w:t>
      </w:r>
      <w:r w:rsidRPr="004A2C83">
        <w:rPr>
          <w:rFonts w:ascii="Sylfaen" w:hAnsi="Sylfaen"/>
          <w:sz w:val="22"/>
          <w:szCs w:val="22"/>
        </w:rPr>
        <w:t xml:space="preserve"> *.</w:t>
      </w:r>
    </w:p>
    <w:p w14:paraId="00F9CF36" w14:textId="77777777" w:rsidR="00751025" w:rsidRPr="004A2C83" w:rsidRDefault="00751025" w:rsidP="00751025">
      <w:pPr>
        <w:widowControl w:val="0"/>
        <w:tabs>
          <w:tab w:val="left" w:pos="1134"/>
        </w:tabs>
        <w:spacing w:after="160"/>
        <w:ind w:firstLine="567"/>
        <w:jc w:val="both"/>
        <w:rPr>
          <w:rFonts w:ascii="Sylfaen" w:hAnsi="Sylfaen"/>
          <w:sz w:val="22"/>
          <w:szCs w:val="22"/>
        </w:rPr>
      </w:pPr>
      <w:r w:rsidRPr="004A2C83">
        <w:rPr>
          <w:rFonts w:ascii="Sylfaen" w:hAnsi="Sylfaen"/>
          <w:sz w:val="22"/>
          <w:szCs w:val="22"/>
        </w:rPr>
        <w:t>1.2.</w:t>
      </w:r>
      <w:r w:rsidRPr="004A2C83">
        <w:rPr>
          <w:rFonts w:ascii="Sylfaen" w:hAnsi="Sylfaen"/>
          <w:sz w:val="22"/>
          <w:szCs w:val="22"/>
        </w:rPr>
        <w:tab/>
      </w:r>
      <w:r w:rsidRPr="004A2C83">
        <w:rPr>
          <w:rFonts w:ascii="Sylfaen" w:hAnsi="Sylfaen" w:cs="GHEA Grapalat"/>
          <w:sz w:val="22"/>
          <w:szCs w:val="22"/>
        </w:rPr>
        <w:t xml:space="preserve">В качестве участника, </w:t>
      </w:r>
      <w:r w:rsidRPr="004A2C83">
        <w:rPr>
          <w:rFonts w:ascii="Sylfaen" w:hAnsi="Sylfaen" w:cs="GHEA Grapalat"/>
          <w:sz w:val="22"/>
          <w:szCs w:val="22"/>
          <w:lang w:val="hy-AM"/>
        </w:rPr>
        <w:t>օ</w:t>
      </w:r>
      <w:proofErr w:type="spellStart"/>
      <w:r w:rsidRPr="004A2C83">
        <w:rPr>
          <w:rFonts w:ascii="Sylfaen" w:hAnsi="Sylfaen" w:cs="GHEA Grapalat"/>
          <w:sz w:val="22"/>
          <w:szCs w:val="22"/>
        </w:rPr>
        <w:t>тобранного</w:t>
      </w:r>
      <w:proofErr w:type="spellEnd"/>
      <w:r w:rsidRPr="004A2C83">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A2C83">
        <w:rPr>
          <w:rFonts w:ascii="Sylfaen" w:hAnsi="Sylfaen" w:cs="GHEA Grapalat"/>
          <w:sz w:val="22"/>
          <w:szCs w:val="22"/>
          <w:lang w:val="en-US"/>
        </w:rPr>
        <w:t>K</w:t>
      </w:r>
      <w:proofErr w:type="spellStart"/>
      <w:r w:rsidRPr="004A2C83">
        <w:rPr>
          <w:rFonts w:ascii="Sylfaen" w:hAnsi="Sylfaen" w:cs="GHEA Grapalat"/>
          <w:sz w:val="22"/>
          <w:szCs w:val="22"/>
        </w:rPr>
        <w:t>омпания</w:t>
      </w:r>
      <w:proofErr w:type="spellEnd"/>
      <w:r w:rsidRPr="004A2C83">
        <w:rPr>
          <w:rFonts w:ascii="Sylfaen" w:hAnsi="Sylfaen" w:cs="GHEA Grapalat"/>
          <w:sz w:val="22"/>
          <w:szCs w:val="22"/>
        </w:rPr>
        <w:t xml:space="preserve"> </w:t>
      </w:r>
      <w:r w:rsidRPr="004A2C83">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A8EEB84"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1.3.</w:t>
      </w:r>
      <w:r w:rsidRPr="004A2C83">
        <w:rPr>
          <w:rFonts w:ascii="Sylfaen" w:hAnsi="Sylfaen"/>
          <w:sz w:val="22"/>
          <w:szCs w:val="22"/>
        </w:rPr>
        <w:tab/>
        <w:t>Подписав платежное требование (далее — Требование), прилагаемое к</w:t>
      </w:r>
      <w:r w:rsidRPr="004A2C83">
        <w:rPr>
          <w:rFonts w:ascii="Sylfaen" w:hAnsi="Sylfaen"/>
          <w:sz w:val="22"/>
          <w:szCs w:val="22"/>
          <w:lang w:val="en-US"/>
        </w:rPr>
        <w:t> </w:t>
      </w:r>
      <w:r w:rsidRPr="004A2C83">
        <w:rPr>
          <w:rFonts w:ascii="Sylfaen" w:hAnsi="Sylfaen"/>
          <w:sz w:val="22"/>
          <w:szCs w:val="22"/>
        </w:rPr>
        <w:t xml:space="preserve">настоящему Соглашению о неустойке, Компания </w:t>
      </w:r>
      <w:proofErr w:type="spellStart"/>
      <w:r w:rsidRPr="004A2C83">
        <w:rPr>
          <w:rFonts w:ascii="Sylfaen" w:hAnsi="Sylfaen"/>
          <w:sz w:val="22"/>
          <w:szCs w:val="22"/>
        </w:rPr>
        <w:t>безотзывно</w:t>
      </w:r>
      <w:proofErr w:type="spellEnd"/>
      <w:r w:rsidRPr="004A2C83">
        <w:rPr>
          <w:rFonts w:ascii="Sylfaen" w:hAnsi="Sylfaen"/>
          <w:sz w:val="22"/>
          <w:szCs w:val="22"/>
        </w:rPr>
        <w:t xml:space="preserve"> соглашается, что: </w:t>
      </w:r>
    </w:p>
    <w:p w14:paraId="27EDD077"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proofErr w:type="gramStart"/>
      <w:r w:rsidRPr="004A2C83">
        <w:rPr>
          <w:rFonts w:ascii="Sylfaen" w:hAnsi="Sylfaen"/>
          <w:sz w:val="22"/>
          <w:szCs w:val="22"/>
        </w:rPr>
        <w:t>а)</w:t>
      </w:r>
      <w:r w:rsidRPr="004A2C83">
        <w:rPr>
          <w:rFonts w:ascii="Sylfaen" w:hAnsi="Sylfaen"/>
          <w:sz w:val="22"/>
          <w:szCs w:val="22"/>
        </w:rPr>
        <w:tab/>
      </w:r>
      <w:proofErr w:type="gramEnd"/>
      <w:r w:rsidRPr="004A2C83">
        <w:rPr>
          <w:rFonts w:ascii="Sylfaen" w:hAnsi="Sylfaen"/>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9633C55"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proofErr w:type="gramStart"/>
      <w:r w:rsidRPr="004A2C83">
        <w:rPr>
          <w:rFonts w:ascii="Sylfaen" w:hAnsi="Sylfaen"/>
          <w:sz w:val="22"/>
          <w:szCs w:val="22"/>
        </w:rPr>
        <w:t>б)</w:t>
      </w:r>
      <w:r w:rsidRPr="004A2C83">
        <w:rPr>
          <w:rFonts w:ascii="Sylfaen" w:hAnsi="Sylfaen"/>
          <w:sz w:val="22"/>
          <w:szCs w:val="22"/>
        </w:rPr>
        <w:tab/>
      </w:r>
      <w:proofErr w:type="gramEnd"/>
      <w:r w:rsidRPr="004A2C83">
        <w:rPr>
          <w:rFonts w:ascii="Sylfaen" w:hAnsi="Sylfaen"/>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F0E7BEF"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proofErr w:type="gramStart"/>
      <w:r w:rsidRPr="004A2C83">
        <w:rPr>
          <w:rFonts w:ascii="Sylfaen" w:hAnsi="Sylfaen"/>
          <w:sz w:val="22"/>
          <w:szCs w:val="22"/>
        </w:rPr>
        <w:t>в)</w:t>
      </w:r>
      <w:r w:rsidRPr="004A2C83">
        <w:rPr>
          <w:rFonts w:ascii="Sylfaen" w:hAnsi="Sylfaen"/>
          <w:sz w:val="22"/>
          <w:szCs w:val="22"/>
        </w:rPr>
        <w:tab/>
      </w:r>
      <w:proofErr w:type="gramEnd"/>
      <w:r w:rsidRPr="004A2C83">
        <w:rPr>
          <w:rFonts w:ascii="Sylfaen" w:hAnsi="Sylfaen"/>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B542F7"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proofErr w:type="gramStart"/>
      <w:r w:rsidRPr="004A2C83">
        <w:rPr>
          <w:rFonts w:ascii="Sylfaen" w:hAnsi="Sylfaen"/>
          <w:sz w:val="22"/>
          <w:szCs w:val="22"/>
        </w:rPr>
        <w:t>г)</w:t>
      </w:r>
      <w:r w:rsidRPr="004A2C83">
        <w:rPr>
          <w:rFonts w:ascii="Sylfaen" w:hAnsi="Sylfaen"/>
          <w:sz w:val="22"/>
          <w:szCs w:val="22"/>
        </w:rPr>
        <w:tab/>
      </w:r>
      <w:proofErr w:type="gramEnd"/>
      <w:r w:rsidRPr="004A2C83">
        <w:rPr>
          <w:rFonts w:ascii="Sylfaen" w:hAnsi="Sylfaen"/>
          <w:sz w:val="22"/>
          <w:szCs w:val="22"/>
        </w:rPr>
        <w:t>Компания подтверждает, что акцептовала Требование в полном размере суммы неустойки.</w:t>
      </w:r>
    </w:p>
    <w:p w14:paraId="09D6A79E"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proofErr w:type="gramStart"/>
      <w:r w:rsidRPr="004A2C83">
        <w:rPr>
          <w:rFonts w:ascii="Sylfaen" w:hAnsi="Sylfaen"/>
          <w:sz w:val="22"/>
          <w:szCs w:val="22"/>
        </w:rPr>
        <w:t>д)</w:t>
      </w:r>
      <w:r w:rsidRPr="004A2C83">
        <w:rPr>
          <w:rFonts w:ascii="Sylfaen" w:hAnsi="Sylfaen"/>
          <w:sz w:val="22"/>
          <w:szCs w:val="22"/>
        </w:rPr>
        <w:tab/>
      </w:r>
      <w:proofErr w:type="gramEnd"/>
      <w:r w:rsidRPr="004A2C83">
        <w:rPr>
          <w:rFonts w:ascii="Sylfaen" w:hAnsi="Sylfaen"/>
          <w:sz w:val="22"/>
          <w:szCs w:val="22"/>
        </w:rPr>
        <w:t xml:space="preserve">настоящим Компания соглашается, что Банк-плательщик не несет никакой </w:t>
      </w:r>
      <w:r w:rsidRPr="004A2C83">
        <w:rPr>
          <w:rFonts w:ascii="Sylfaen" w:hAnsi="Sylfaen"/>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AE9207C"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1.4.</w:t>
      </w:r>
      <w:r w:rsidRPr="004A2C83">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A2C83">
        <w:rPr>
          <w:rFonts w:ascii="Sylfaen" w:hAnsi="Sylfaen" w:cs="Courier New"/>
          <w:sz w:val="22"/>
          <w:szCs w:val="22"/>
          <w:lang w:val="en-US"/>
        </w:rPr>
        <w:t> </w:t>
      </w:r>
      <w:r w:rsidRPr="004A2C83">
        <w:rPr>
          <w:rFonts w:ascii="Sylfaen" w:hAnsi="Sylfaen"/>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C8FDE7C"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1.5.</w:t>
      </w:r>
      <w:r w:rsidRPr="004A2C83">
        <w:rPr>
          <w:rFonts w:ascii="Sylfaen" w:hAnsi="Sylfaen"/>
          <w:sz w:val="22"/>
          <w:szCs w:val="22"/>
        </w:rPr>
        <w:tab/>
        <w:t>Заказчик может представить в Банк-плательщик иные дополнительные документы.</w:t>
      </w:r>
    </w:p>
    <w:p w14:paraId="2656FFAF"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1.6. Банк не несет какой-либо ответственности за риски (понесенные</w:t>
      </w:r>
      <w:r w:rsidRPr="004A2C83">
        <w:rPr>
          <w:rFonts w:ascii="Sylfaen" w:hAnsi="Sylfaen" w:cs="Courier New"/>
          <w:sz w:val="22"/>
          <w:szCs w:val="22"/>
          <w:lang w:val="en-US"/>
        </w:rPr>
        <w:t> </w:t>
      </w:r>
      <w:r w:rsidRPr="004A2C83">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4A2C83">
        <w:rPr>
          <w:rFonts w:ascii="Sylfaen" w:hAnsi="Sylfaen" w:cs="Courier New"/>
          <w:sz w:val="22"/>
          <w:szCs w:val="22"/>
          <w:lang w:val="en-US"/>
        </w:rPr>
        <w:t> </w:t>
      </w:r>
      <w:r w:rsidRPr="004A2C83">
        <w:rPr>
          <w:rFonts w:ascii="Sylfaen" w:hAnsi="Sylfaen"/>
          <w:sz w:val="22"/>
          <w:szCs w:val="22"/>
        </w:rPr>
        <w:t>Требовании. Банк не обязан проверять факты нарушения Компанией условий договора.</w:t>
      </w:r>
    </w:p>
    <w:p w14:paraId="729B9EBC"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1.7.</w:t>
      </w:r>
      <w:r w:rsidRPr="004A2C83">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7257B0C"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1.8.</w:t>
      </w:r>
      <w:r w:rsidRPr="004A2C83">
        <w:rPr>
          <w:rFonts w:ascii="Sylfaen" w:hAnsi="Sylfaen"/>
          <w:sz w:val="22"/>
          <w:szCs w:val="22"/>
        </w:rPr>
        <w:tab/>
        <w:t>В случае если в течение десяти рабочих дней после представления в</w:t>
      </w:r>
      <w:r w:rsidRPr="004A2C83">
        <w:rPr>
          <w:rFonts w:ascii="Sylfaen" w:hAnsi="Sylfaen" w:cs="Courier New"/>
          <w:sz w:val="22"/>
          <w:szCs w:val="22"/>
          <w:lang w:val="en-US"/>
        </w:rPr>
        <w:t> </w:t>
      </w:r>
      <w:r w:rsidRPr="004A2C83">
        <w:rPr>
          <w:rFonts w:ascii="Sylfaen" w:hAnsi="Sylfaen"/>
          <w:sz w:val="22"/>
          <w:szCs w:val="22"/>
        </w:rPr>
        <w:t>Банк настоящего Соглашения и прилагаемого Требования по независящим от</w:t>
      </w:r>
      <w:r w:rsidRPr="004A2C83">
        <w:rPr>
          <w:rFonts w:ascii="Sylfaen" w:hAnsi="Sylfaen" w:cs="Courier New"/>
          <w:sz w:val="22"/>
          <w:szCs w:val="22"/>
          <w:lang w:val="en-US"/>
        </w:rPr>
        <w:t> </w:t>
      </w:r>
      <w:r w:rsidRPr="004A2C83">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4A2C83">
        <w:rPr>
          <w:rFonts w:ascii="Sylfaen" w:hAnsi="Sylfaen"/>
          <w:sz w:val="22"/>
          <w:szCs w:val="22"/>
        </w:rPr>
        <w:t>Репортинг</w:t>
      </w:r>
      <w:proofErr w:type="spellEnd"/>
      <w:r w:rsidRPr="004A2C83">
        <w:rPr>
          <w:rFonts w:ascii="Sylfaen" w:hAnsi="Sylfaen"/>
          <w:sz w:val="22"/>
          <w:szCs w:val="22"/>
        </w:rPr>
        <w:t>" (Кредитное бюро) сведения о Компании в связи с</w:t>
      </w:r>
      <w:r w:rsidRPr="004A2C83">
        <w:rPr>
          <w:rFonts w:ascii="Sylfaen" w:hAnsi="Sylfaen" w:cs="Courier New"/>
          <w:sz w:val="22"/>
          <w:szCs w:val="22"/>
          <w:lang w:val="en-US"/>
        </w:rPr>
        <w:t> </w:t>
      </w:r>
      <w:r w:rsidRPr="004A2C83">
        <w:rPr>
          <w:rFonts w:ascii="Sylfaen" w:hAnsi="Sylfaen"/>
          <w:sz w:val="22"/>
          <w:szCs w:val="22"/>
        </w:rPr>
        <w:t>неуплатой.</w:t>
      </w:r>
    </w:p>
    <w:p w14:paraId="53EE52CD" w14:textId="77777777" w:rsidR="00751025" w:rsidRPr="004A2C83" w:rsidRDefault="00751025" w:rsidP="00751025">
      <w:pPr>
        <w:widowControl w:val="0"/>
        <w:spacing w:after="160"/>
        <w:jc w:val="center"/>
        <w:rPr>
          <w:rFonts w:ascii="Sylfaen" w:hAnsi="Sylfaen" w:cs="GHEA Grapalat"/>
          <w:b/>
          <w:bCs/>
          <w:sz w:val="22"/>
          <w:szCs w:val="22"/>
        </w:rPr>
      </w:pPr>
      <w:r w:rsidRPr="004A2C83">
        <w:rPr>
          <w:rFonts w:ascii="Sylfaen" w:hAnsi="Sylfaen"/>
          <w:b/>
          <w:sz w:val="22"/>
          <w:szCs w:val="22"/>
        </w:rPr>
        <w:t>2. Иные условия</w:t>
      </w:r>
    </w:p>
    <w:p w14:paraId="78EB5B56" w14:textId="77777777" w:rsidR="00751025" w:rsidRPr="004A2C83" w:rsidRDefault="00751025" w:rsidP="00751025">
      <w:pPr>
        <w:widowControl w:val="0"/>
        <w:tabs>
          <w:tab w:val="left" w:pos="1134"/>
        </w:tabs>
        <w:spacing w:after="160"/>
        <w:ind w:firstLine="567"/>
        <w:jc w:val="both"/>
        <w:rPr>
          <w:rFonts w:ascii="Sylfaen" w:hAnsi="Sylfaen"/>
          <w:sz w:val="22"/>
          <w:szCs w:val="22"/>
        </w:rPr>
      </w:pPr>
      <w:r w:rsidRPr="004A2C83">
        <w:rPr>
          <w:rFonts w:ascii="Sylfaen" w:hAnsi="Sylfaen"/>
          <w:sz w:val="22"/>
          <w:szCs w:val="22"/>
        </w:rPr>
        <w:t>2.1.</w:t>
      </w:r>
      <w:r w:rsidRPr="004A2C83">
        <w:rPr>
          <w:rFonts w:ascii="Sylfaen" w:hAnsi="Sylfaen"/>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781BDC6A"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2.2.</w:t>
      </w:r>
      <w:r w:rsidRPr="004A2C83">
        <w:rPr>
          <w:rFonts w:ascii="Sylfaen" w:hAnsi="Sylfaen"/>
          <w:sz w:val="22"/>
          <w:szCs w:val="22"/>
        </w:rPr>
        <w:tab/>
        <w:t xml:space="preserve">Представив настоящее Соглашение и прилагаемое Требование в Банк-плательщик: </w:t>
      </w:r>
    </w:p>
    <w:p w14:paraId="5FE3B72E"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2.2.1.</w:t>
      </w:r>
      <w:r w:rsidRPr="004A2C83">
        <w:rPr>
          <w:rFonts w:ascii="Sylfaen" w:hAnsi="Sylfaen"/>
          <w:sz w:val="22"/>
          <w:szCs w:val="22"/>
        </w:rPr>
        <w:tab/>
        <w:t>Заказчик подтверждает, что Компания допустила нарушение договорных обязательств, а</w:t>
      </w:r>
    </w:p>
    <w:p w14:paraId="3DF75679" w14:textId="77777777" w:rsidR="00751025" w:rsidRPr="004A2C83" w:rsidDel="00A13215"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2.2.2.</w:t>
      </w:r>
      <w:r w:rsidRPr="004A2C83">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4BD35F9" w14:textId="77777777" w:rsidR="00751025" w:rsidRPr="004A2C83" w:rsidRDefault="00751025" w:rsidP="00751025">
      <w:pPr>
        <w:widowControl w:val="0"/>
        <w:tabs>
          <w:tab w:val="left" w:pos="1134"/>
        </w:tabs>
        <w:spacing w:after="160"/>
        <w:ind w:firstLine="567"/>
        <w:jc w:val="both"/>
        <w:rPr>
          <w:rFonts w:ascii="Sylfaen" w:hAnsi="Sylfaen"/>
          <w:sz w:val="22"/>
          <w:szCs w:val="22"/>
        </w:rPr>
      </w:pPr>
      <w:r w:rsidRPr="004A2C83">
        <w:rPr>
          <w:rFonts w:ascii="Sylfaen" w:hAnsi="Sylfaen"/>
          <w:sz w:val="22"/>
          <w:szCs w:val="22"/>
        </w:rPr>
        <w:t>2.3.</w:t>
      </w:r>
      <w:r w:rsidRPr="004A2C83">
        <w:rPr>
          <w:rFonts w:ascii="Sylfaen" w:hAnsi="Sylfaen"/>
          <w:sz w:val="22"/>
          <w:szCs w:val="22"/>
        </w:rPr>
        <w:tab/>
        <w:t xml:space="preserve">Споры, возникшие в связи с настоящим Соглашением, разрешаются путем переговоров. В случае </w:t>
      </w:r>
      <w:proofErr w:type="spellStart"/>
      <w:r w:rsidRPr="004A2C83">
        <w:rPr>
          <w:rFonts w:ascii="Sylfaen" w:hAnsi="Sylfaen"/>
          <w:sz w:val="22"/>
          <w:szCs w:val="22"/>
        </w:rPr>
        <w:t>недостижения</w:t>
      </w:r>
      <w:proofErr w:type="spellEnd"/>
      <w:r w:rsidRPr="004A2C83">
        <w:rPr>
          <w:rFonts w:ascii="Sylfaen" w:hAnsi="Sylfaen"/>
          <w:sz w:val="22"/>
          <w:szCs w:val="22"/>
        </w:rPr>
        <w:t xml:space="preserve"> согласия споры разрешаются в судебном порядке.</w:t>
      </w:r>
    </w:p>
    <w:p w14:paraId="79CC7F60" w14:textId="77777777" w:rsidR="00751025" w:rsidRPr="004A2C83" w:rsidRDefault="00751025" w:rsidP="00751025">
      <w:pPr>
        <w:widowControl w:val="0"/>
        <w:spacing w:after="160"/>
        <w:ind w:firstLine="567"/>
        <w:jc w:val="center"/>
        <w:rPr>
          <w:rFonts w:ascii="Sylfaen" w:hAnsi="Sylfaen"/>
          <w:b/>
          <w:sz w:val="22"/>
          <w:szCs w:val="22"/>
        </w:rPr>
      </w:pPr>
      <w:r w:rsidRPr="004A2C83">
        <w:rPr>
          <w:rFonts w:ascii="Sylfaen" w:hAnsi="Sylfaen"/>
          <w:b/>
          <w:sz w:val="22"/>
          <w:szCs w:val="22"/>
        </w:rPr>
        <w:t>3. Адрес, банковские реквизиты Компании</w:t>
      </w:r>
    </w:p>
    <w:p w14:paraId="353F719F" w14:textId="77777777" w:rsidR="00751025" w:rsidRPr="004A2C83" w:rsidRDefault="00751025" w:rsidP="00751025">
      <w:pPr>
        <w:widowControl w:val="0"/>
        <w:jc w:val="both"/>
        <w:rPr>
          <w:rFonts w:ascii="Sylfaen" w:hAnsi="Sylfaen"/>
          <w:sz w:val="22"/>
          <w:szCs w:val="22"/>
        </w:rPr>
      </w:pPr>
      <w:r w:rsidRPr="004A2C83">
        <w:rPr>
          <w:rFonts w:ascii="Sylfaen" w:hAnsi="Sylfaen"/>
          <w:sz w:val="22"/>
          <w:szCs w:val="22"/>
        </w:rPr>
        <w:t>_______________________________________</w:t>
      </w:r>
    </w:p>
    <w:p w14:paraId="5DF6C264" w14:textId="77777777" w:rsidR="00751025" w:rsidRPr="004A2C83" w:rsidRDefault="00751025" w:rsidP="00751025">
      <w:pPr>
        <w:widowControl w:val="0"/>
        <w:spacing w:after="160"/>
        <w:ind w:right="4250"/>
        <w:jc w:val="center"/>
        <w:rPr>
          <w:rFonts w:ascii="Sylfaen" w:hAnsi="Sylfaen"/>
          <w:sz w:val="22"/>
          <w:szCs w:val="22"/>
          <w:vertAlign w:val="superscript"/>
        </w:rPr>
      </w:pPr>
      <w:r w:rsidRPr="004A2C83">
        <w:rPr>
          <w:rFonts w:ascii="Sylfaen" w:hAnsi="Sylfaen"/>
          <w:sz w:val="22"/>
          <w:szCs w:val="22"/>
          <w:vertAlign w:val="superscript"/>
        </w:rPr>
        <w:t>наименование компании</w:t>
      </w:r>
    </w:p>
    <w:p w14:paraId="5E8C6A2A" w14:textId="77777777" w:rsidR="00751025" w:rsidRPr="004A2C83" w:rsidRDefault="00751025" w:rsidP="00751025">
      <w:pPr>
        <w:widowControl w:val="0"/>
        <w:jc w:val="both"/>
        <w:rPr>
          <w:rFonts w:ascii="Sylfaen" w:hAnsi="Sylfaen"/>
          <w:sz w:val="22"/>
          <w:szCs w:val="22"/>
        </w:rPr>
      </w:pPr>
      <w:r w:rsidRPr="004A2C83">
        <w:rPr>
          <w:rFonts w:ascii="Sylfaen" w:hAnsi="Sylfaen"/>
          <w:sz w:val="22"/>
          <w:szCs w:val="22"/>
        </w:rPr>
        <w:t>_______________________________________</w:t>
      </w:r>
    </w:p>
    <w:p w14:paraId="4BD1C66B" w14:textId="77777777" w:rsidR="00751025" w:rsidRPr="004A2C83" w:rsidRDefault="00751025" w:rsidP="00751025">
      <w:pPr>
        <w:widowControl w:val="0"/>
        <w:spacing w:after="160"/>
        <w:ind w:right="4250"/>
        <w:jc w:val="center"/>
        <w:rPr>
          <w:rFonts w:ascii="Sylfaen" w:hAnsi="Sylfaen"/>
          <w:sz w:val="22"/>
          <w:szCs w:val="22"/>
          <w:vertAlign w:val="superscript"/>
        </w:rPr>
      </w:pPr>
      <w:r w:rsidRPr="004A2C83">
        <w:rPr>
          <w:rFonts w:ascii="Sylfaen" w:hAnsi="Sylfaen"/>
          <w:sz w:val="22"/>
          <w:szCs w:val="22"/>
          <w:vertAlign w:val="superscript"/>
        </w:rPr>
        <w:t>адрес компании</w:t>
      </w:r>
    </w:p>
    <w:p w14:paraId="49B5C5B2" w14:textId="77777777" w:rsidR="00751025" w:rsidRPr="004A2C83" w:rsidRDefault="00751025" w:rsidP="00751025">
      <w:pPr>
        <w:widowControl w:val="0"/>
        <w:jc w:val="both"/>
        <w:rPr>
          <w:rFonts w:ascii="Sylfaen" w:hAnsi="Sylfaen"/>
          <w:sz w:val="22"/>
          <w:szCs w:val="22"/>
        </w:rPr>
      </w:pPr>
      <w:r w:rsidRPr="004A2C83">
        <w:rPr>
          <w:rFonts w:ascii="Sylfaen" w:hAnsi="Sylfaen"/>
          <w:sz w:val="22"/>
          <w:szCs w:val="22"/>
        </w:rPr>
        <w:t>__</w:t>
      </w:r>
    </w:p>
    <w:p w14:paraId="5D6E1ACC" w14:textId="77777777" w:rsidR="00751025" w:rsidRPr="004A2C83" w:rsidRDefault="00751025" w:rsidP="00751025">
      <w:pPr>
        <w:widowControl w:val="0"/>
        <w:spacing w:after="160"/>
        <w:jc w:val="both"/>
        <w:rPr>
          <w:rFonts w:ascii="Sylfaen" w:hAnsi="Sylfaen"/>
          <w:sz w:val="22"/>
          <w:szCs w:val="22"/>
        </w:rPr>
      </w:pPr>
    </w:p>
    <w:p w14:paraId="6406FBD8" w14:textId="77777777" w:rsidR="00751025" w:rsidRPr="004A2C83" w:rsidRDefault="00751025" w:rsidP="00751025">
      <w:pPr>
        <w:widowControl w:val="0"/>
        <w:spacing w:after="160"/>
        <w:jc w:val="both"/>
        <w:rPr>
          <w:rFonts w:ascii="Sylfaen" w:hAnsi="Sylfaen"/>
          <w:sz w:val="22"/>
          <w:szCs w:val="22"/>
        </w:rPr>
      </w:pPr>
    </w:p>
    <w:p w14:paraId="7AF87158" w14:textId="77777777" w:rsidR="00751025" w:rsidRPr="004A2C83" w:rsidRDefault="00751025" w:rsidP="00751025">
      <w:pPr>
        <w:rPr>
          <w:rFonts w:ascii="Sylfaen" w:hAnsi="Sylfaen"/>
          <w:sz w:val="22"/>
          <w:szCs w:val="22"/>
        </w:rPr>
      </w:pPr>
    </w:p>
    <w:p w14:paraId="2821420B" w14:textId="77777777" w:rsidR="00751025" w:rsidRPr="004A2C83" w:rsidRDefault="00751025" w:rsidP="00751025">
      <w:pPr>
        <w:widowControl w:val="0"/>
        <w:spacing w:after="160"/>
        <w:ind w:left="567" w:right="565"/>
        <w:jc w:val="both"/>
        <w:rPr>
          <w:rFonts w:ascii="Sylfaen" w:hAnsi="Sylfaen"/>
          <w:sz w:val="22"/>
          <w:szCs w:val="22"/>
        </w:rPr>
      </w:pPr>
    </w:p>
    <w:p w14:paraId="1EEF6A41" w14:textId="77777777" w:rsidR="00751025" w:rsidRPr="004A2C83" w:rsidRDefault="00751025" w:rsidP="00751025">
      <w:pPr>
        <w:widowControl w:val="0"/>
        <w:spacing w:after="160"/>
        <w:ind w:left="567" w:right="565"/>
        <w:jc w:val="center"/>
        <w:rPr>
          <w:rFonts w:ascii="Sylfaen" w:hAnsi="Sylfaen"/>
          <w:b/>
          <w:sz w:val="22"/>
          <w:szCs w:val="22"/>
        </w:rPr>
      </w:pPr>
    </w:p>
    <w:p w14:paraId="61CBF350" w14:textId="77777777" w:rsidR="00751025" w:rsidRPr="004A2C83" w:rsidRDefault="00751025" w:rsidP="00751025">
      <w:pPr>
        <w:widowControl w:val="0"/>
        <w:spacing w:after="160"/>
        <w:ind w:left="567" w:right="565"/>
        <w:jc w:val="center"/>
        <w:rPr>
          <w:rFonts w:ascii="Sylfaen" w:hAnsi="Sylfaen"/>
          <w:b/>
          <w:sz w:val="22"/>
          <w:szCs w:val="22"/>
        </w:rPr>
      </w:pPr>
    </w:p>
    <w:p w14:paraId="68422AA3" w14:textId="77777777" w:rsidR="00751025" w:rsidRPr="004A2C83" w:rsidRDefault="00751025" w:rsidP="00751025">
      <w:pPr>
        <w:widowControl w:val="0"/>
        <w:spacing w:after="160"/>
        <w:ind w:left="567" w:right="565"/>
        <w:jc w:val="center"/>
        <w:rPr>
          <w:rFonts w:ascii="Sylfaen" w:hAnsi="Sylfaen"/>
          <w:b/>
          <w:sz w:val="22"/>
          <w:szCs w:val="22"/>
        </w:rPr>
      </w:pPr>
    </w:p>
    <w:p w14:paraId="4D6AA29B" w14:textId="77777777" w:rsidR="00751025" w:rsidRPr="004A2C83" w:rsidRDefault="00751025" w:rsidP="00751025">
      <w:pPr>
        <w:widowControl w:val="0"/>
        <w:spacing w:after="160"/>
        <w:ind w:left="567" w:right="565"/>
        <w:jc w:val="center"/>
        <w:rPr>
          <w:rFonts w:ascii="Sylfaen" w:hAnsi="Sylfaen"/>
          <w:b/>
          <w:sz w:val="22"/>
          <w:szCs w:val="22"/>
        </w:rPr>
      </w:pPr>
    </w:p>
    <w:p w14:paraId="0EECE3A9" w14:textId="77777777" w:rsidR="00751025" w:rsidRPr="004A2C83" w:rsidRDefault="00751025" w:rsidP="00751025">
      <w:pPr>
        <w:widowControl w:val="0"/>
        <w:spacing w:after="160"/>
        <w:ind w:left="567" w:right="565"/>
        <w:jc w:val="center"/>
        <w:rPr>
          <w:rFonts w:ascii="Sylfaen" w:hAnsi="Sylfaen"/>
          <w:b/>
          <w:sz w:val="22"/>
          <w:szCs w:val="22"/>
        </w:rPr>
      </w:pPr>
    </w:p>
    <w:p w14:paraId="30E68B95" w14:textId="77777777" w:rsidR="00751025" w:rsidRPr="004A2C83" w:rsidRDefault="00751025" w:rsidP="00751025">
      <w:pPr>
        <w:widowControl w:val="0"/>
        <w:spacing w:after="160"/>
        <w:ind w:left="567" w:right="565"/>
        <w:jc w:val="center"/>
        <w:rPr>
          <w:rFonts w:ascii="Sylfaen" w:hAnsi="Sylfaen"/>
          <w:b/>
        </w:rPr>
      </w:pPr>
    </w:p>
    <w:p w14:paraId="1785AE05" w14:textId="77777777" w:rsidR="00751025" w:rsidRPr="004A2C83" w:rsidRDefault="00751025" w:rsidP="00751025">
      <w:pPr>
        <w:widowControl w:val="0"/>
        <w:spacing w:after="160"/>
        <w:ind w:left="567" w:right="565"/>
        <w:jc w:val="center"/>
        <w:rPr>
          <w:rFonts w:ascii="Sylfaen" w:hAnsi="Sylfaen"/>
          <w:b/>
        </w:rPr>
      </w:pPr>
    </w:p>
    <w:p w14:paraId="7E71B5F4" w14:textId="77777777" w:rsidR="00751025" w:rsidRPr="004A2C83" w:rsidRDefault="00751025" w:rsidP="00751025">
      <w:pPr>
        <w:widowControl w:val="0"/>
        <w:spacing w:after="160"/>
        <w:ind w:left="567" w:right="565"/>
        <w:jc w:val="center"/>
        <w:rPr>
          <w:rFonts w:ascii="Sylfaen" w:hAnsi="Sylfaen"/>
          <w:b/>
        </w:rPr>
      </w:pPr>
    </w:p>
    <w:p w14:paraId="6B5E3E0F" w14:textId="77777777" w:rsidR="00751025" w:rsidRPr="004A2C83" w:rsidRDefault="00751025" w:rsidP="00751025">
      <w:pPr>
        <w:widowControl w:val="0"/>
        <w:spacing w:after="160"/>
        <w:ind w:left="567" w:right="565"/>
        <w:jc w:val="center"/>
        <w:rPr>
          <w:rFonts w:ascii="Sylfaen" w:hAnsi="Sylfaen"/>
          <w:b/>
        </w:rPr>
      </w:pPr>
    </w:p>
    <w:p w14:paraId="197FBF5C" w14:textId="77777777" w:rsidR="00751025" w:rsidRPr="004A2C83" w:rsidRDefault="00751025" w:rsidP="00751025">
      <w:pPr>
        <w:widowControl w:val="0"/>
        <w:spacing w:after="160"/>
        <w:ind w:left="567" w:right="565"/>
        <w:jc w:val="center"/>
        <w:rPr>
          <w:rFonts w:ascii="Sylfaen" w:hAnsi="Sylfaen"/>
          <w:b/>
        </w:rPr>
      </w:pPr>
    </w:p>
    <w:p w14:paraId="54DCF447" w14:textId="77777777" w:rsidR="00751025" w:rsidRPr="004A2C83" w:rsidRDefault="00751025" w:rsidP="00751025">
      <w:pPr>
        <w:widowControl w:val="0"/>
        <w:spacing w:after="160"/>
        <w:ind w:left="567" w:right="565"/>
        <w:jc w:val="center"/>
        <w:rPr>
          <w:rFonts w:ascii="Sylfaen" w:hAnsi="Sylfaen"/>
          <w:b/>
        </w:rPr>
      </w:pPr>
    </w:p>
    <w:p w14:paraId="3B94290D" w14:textId="77777777" w:rsidR="00751025" w:rsidRPr="004A2C83" w:rsidRDefault="00751025" w:rsidP="00751025">
      <w:pPr>
        <w:widowControl w:val="0"/>
        <w:spacing w:after="160"/>
        <w:ind w:left="567" w:right="565"/>
        <w:jc w:val="center"/>
        <w:rPr>
          <w:rFonts w:ascii="Sylfaen" w:hAnsi="Sylfaen"/>
          <w:b/>
        </w:rPr>
      </w:pPr>
    </w:p>
    <w:p w14:paraId="3DF7A8B8" w14:textId="77777777" w:rsidR="00751025" w:rsidRPr="004A2C83" w:rsidRDefault="00751025" w:rsidP="00751025">
      <w:pPr>
        <w:widowControl w:val="0"/>
        <w:spacing w:after="160"/>
        <w:ind w:left="567" w:right="565"/>
        <w:jc w:val="center"/>
        <w:rPr>
          <w:rFonts w:ascii="Sylfaen" w:hAnsi="Sylfaen"/>
          <w:b/>
        </w:rPr>
      </w:pPr>
    </w:p>
    <w:p w14:paraId="6110823E" w14:textId="77777777" w:rsidR="00751025" w:rsidRPr="004A2C83" w:rsidRDefault="00751025" w:rsidP="00751025">
      <w:pPr>
        <w:widowControl w:val="0"/>
        <w:spacing w:after="160"/>
        <w:ind w:left="567" w:right="565"/>
        <w:jc w:val="center"/>
        <w:rPr>
          <w:rFonts w:ascii="Sylfaen" w:hAnsi="Sylfaen"/>
          <w:b/>
        </w:rPr>
      </w:pPr>
    </w:p>
    <w:p w14:paraId="516177D6" w14:textId="77777777" w:rsidR="00751025" w:rsidRPr="004A2C83" w:rsidRDefault="00751025" w:rsidP="00751025">
      <w:pPr>
        <w:widowControl w:val="0"/>
        <w:spacing w:after="160"/>
        <w:ind w:left="567" w:right="565"/>
        <w:jc w:val="center"/>
        <w:rPr>
          <w:rFonts w:ascii="Sylfaen" w:hAnsi="Sylfaen"/>
          <w:b/>
        </w:rPr>
      </w:pPr>
    </w:p>
    <w:p w14:paraId="233F3B7D" w14:textId="77777777" w:rsidR="00751025" w:rsidRPr="004A2C83" w:rsidRDefault="00751025" w:rsidP="00751025">
      <w:pPr>
        <w:widowControl w:val="0"/>
        <w:spacing w:after="160"/>
        <w:ind w:left="567" w:right="565"/>
        <w:jc w:val="center"/>
        <w:rPr>
          <w:rFonts w:ascii="Sylfaen" w:hAnsi="Sylfaen"/>
          <w:b/>
        </w:rPr>
      </w:pPr>
    </w:p>
    <w:p w14:paraId="4BD9EFB8" w14:textId="77777777" w:rsidR="00751025" w:rsidRPr="004A2C83" w:rsidRDefault="00751025" w:rsidP="00751025">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51025" w:rsidRPr="00CC157D" w14:paraId="3D87CD15"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CE405C" w14:textId="77777777" w:rsidR="00751025" w:rsidRPr="00506913" w:rsidRDefault="00751025" w:rsidP="004A2C83">
            <w:pPr>
              <w:widowControl w:val="0"/>
              <w:tabs>
                <w:tab w:val="left" w:pos="3402"/>
              </w:tabs>
              <w:spacing w:after="160"/>
              <w:ind w:left="360"/>
              <w:rPr>
                <w:rFonts w:ascii="Sylfaen" w:hAnsi="Sylfaen" w:cs="Sylfaen"/>
                <w:b/>
                <w:bCs/>
                <w:lang w:val="hy-AM"/>
              </w:rPr>
            </w:pPr>
            <w:r w:rsidRPr="004A2C83">
              <w:rPr>
                <w:rFonts w:ascii="Sylfaen" w:hAnsi="Sylfaen"/>
                <w:b/>
                <w:lang w:val="en-US"/>
              </w:rPr>
              <w:lastRenderedPageBreak/>
              <w:t>1.</w:t>
            </w:r>
            <w:r w:rsidRPr="004A2C83">
              <w:rPr>
                <w:rFonts w:ascii="Sylfaen" w:hAnsi="Sylfaen"/>
                <w:b/>
                <w:lang w:val="en-US"/>
              </w:rPr>
              <w:tab/>
            </w:r>
            <w:r w:rsidRPr="004A2C83">
              <w:rPr>
                <w:rFonts w:ascii="Sylfaen" w:hAnsi="Sylfaen"/>
                <w:b/>
              </w:rPr>
              <w:t xml:space="preserve">ПЛАТЕЖНОЕ ТРЕБОВАНИЕ </w:t>
            </w:r>
            <w:r w:rsidRPr="004A2C83">
              <w:rPr>
                <w:rFonts w:ascii="Sylfaen" w:hAnsi="Sylfaen"/>
                <w:b/>
                <w:lang w:val="en-US"/>
              </w:rPr>
              <w:t>*</w:t>
            </w:r>
          </w:p>
        </w:tc>
      </w:tr>
      <w:tr w:rsidR="00751025" w:rsidRPr="00CC157D" w14:paraId="54E11AD8"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D3794C" w14:textId="77777777" w:rsidR="00751025" w:rsidRPr="006921C6" w:rsidRDefault="00751025" w:rsidP="004A2C83">
            <w:pPr>
              <w:widowControl w:val="0"/>
              <w:tabs>
                <w:tab w:val="left" w:pos="855"/>
              </w:tabs>
              <w:spacing w:after="160"/>
              <w:ind w:left="360"/>
              <w:rPr>
                <w:rFonts w:ascii="Sylfaen" w:hAnsi="Sylfaen" w:cs="Sylfaen"/>
                <w:sz w:val="20"/>
                <w:szCs w:val="20"/>
              </w:rPr>
            </w:pPr>
            <w:r w:rsidRPr="006921C6">
              <w:rPr>
                <w:rFonts w:ascii="Sylfaen" w:hAnsi="Sylfaen"/>
                <w:sz w:val="20"/>
                <w:szCs w:val="20"/>
              </w:rPr>
              <w:t>2.</w:t>
            </w:r>
            <w:r w:rsidRPr="006921C6">
              <w:rPr>
                <w:rFonts w:ascii="Sylfaen" w:hAnsi="Sylfaen"/>
                <w:sz w:val="20"/>
                <w:szCs w:val="20"/>
              </w:rPr>
              <w:tab/>
              <w:t xml:space="preserve">Номер </w:t>
            </w:r>
          </w:p>
        </w:tc>
      </w:tr>
      <w:tr w:rsidR="00751025" w:rsidRPr="00CC157D" w14:paraId="6F0CC49B" w14:textId="77777777" w:rsidTr="004A2C8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FC02F" w14:textId="77777777" w:rsidR="00751025" w:rsidRPr="006921C6" w:rsidRDefault="00751025" w:rsidP="004A2C83">
            <w:pPr>
              <w:widowControl w:val="0"/>
              <w:tabs>
                <w:tab w:val="left" w:pos="3390"/>
              </w:tabs>
              <w:spacing w:after="160"/>
              <w:ind w:left="322"/>
              <w:rPr>
                <w:rFonts w:ascii="Sylfaen" w:hAnsi="Sylfaen" w:cs="Sylfaen"/>
                <w:sz w:val="20"/>
                <w:szCs w:val="20"/>
              </w:rPr>
            </w:pPr>
            <w:r w:rsidRPr="006921C6">
              <w:rPr>
                <w:rFonts w:ascii="Sylfaen" w:hAnsi="Sylfaen"/>
                <w:sz w:val="20"/>
                <w:szCs w:val="20"/>
              </w:rPr>
              <w:t>3</w:t>
            </w:r>
            <w:r w:rsidRPr="006921C6">
              <w:rPr>
                <w:rFonts w:ascii="Sylfaen" w:hAnsi="Sylfaen"/>
                <w:sz w:val="20"/>
                <w:szCs w:val="20"/>
              </w:rPr>
              <w:tab/>
              <w:t>Дата представления: "___" ___ 20___г.</w:t>
            </w:r>
          </w:p>
        </w:tc>
      </w:tr>
      <w:tr w:rsidR="00751025" w:rsidRPr="00CC157D" w14:paraId="2F71C26D" w14:textId="77777777" w:rsidTr="004A2C8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DF5FF9"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4.</w:t>
            </w:r>
            <w:r w:rsidRPr="006921C6">
              <w:rPr>
                <w:rFonts w:ascii="Sylfaen" w:hAnsi="Sylfaen"/>
                <w:sz w:val="20"/>
                <w:szCs w:val="20"/>
              </w:rPr>
              <w:tab/>
              <w:t>Наименование, или имя, фамилия плательщика (Компания:</w:t>
            </w:r>
          </w:p>
        </w:tc>
      </w:tr>
      <w:tr w:rsidR="00751025" w:rsidRPr="00CC157D" w14:paraId="444B5EB6" w14:textId="77777777" w:rsidTr="004A2C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3CA9D0"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5.</w:t>
            </w:r>
            <w:r w:rsidRPr="006921C6">
              <w:rPr>
                <w:rFonts w:ascii="Sylfaen" w:hAnsi="Sylfaen"/>
                <w:sz w:val="20"/>
                <w:szCs w:val="20"/>
              </w:rPr>
              <w:tab/>
              <w:t>Обслуживающая плательщика Финансовая организация (банк):</w:t>
            </w:r>
          </w:p>
        </w:tc>
      </w:tr>
      <w:tr w:rsidR="00751025" w:rsidRPr="00CC157D" w14:paraId="55899BCD" w14:textId="77777777" w:rsidTr="004A2C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7D5744"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6.</w:t>
            </w:r>
            <w:r w:rsidRPr="006921C6">
              <w:rPr>
                <w:rFonts w:ascii="Sylfaen" w:hAnsi="Sylfaen"/>
                <w:sz w:val="20"/>
                <w:szCs w:val="20"/>
              </w:rPr>
              <w:tab/>
              <w:t>Номер счета плательщика:</w:t>
            </w:r>
          </w:p>
        </w:tc>
      </w:tr>
      <w:tr w:rsidR="00751025" w:rsidRPr="00CC157D" w14:paraId="58126039"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AE7FC"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7.</w:t>
            </w:r>
            <w:r w:rsidRPr="006921C6">
              <w:rPr>
                <w:rFonts w:ascii="Sylfaen" w:hAnsi="Sylfaen"/>
                <w:sz w:val="20"/>
                <w:szCs w:val="20"/>
              </w:rPr>
              <w:tab/>
              <w:t>УНН плательщика:</w:t>
            </w:r>
          </w:p>
        </w:tc>
      </w:tr>
      <w:tr w:rsidR="00751025" w:rsidRPr="00CC157D" w14:paraId="78820435"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0254F4"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8.</w:t>
            </w:r>
            <w:r w:rsidRPr="006921C6">
              <w:rPr>
                <w:rFonts w:ascii="Sylfaen" w:hAnsi="Sylfaen"/>
                <w:sz w:val="20"/>
                <w:szCs w:val="20"/>
              </w:rPr>
              <w:tab/>
              <w:t>НЗОУ плательщика:</w:t>
            </w:r>
          </w:p>
        </w:tc>
      </w:tr>
      <w:tr w:rsidR="00751025" w:rsidRPr="00CC157D" w14:paraId="21728EBE"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850DA" w14:textId="77777777" w:rsidR="00751025" w:rsidRPr="006921C6" w:rsidRDefault="00751025" w:rsidP="006921C6">
            <w:pPr>
              <w:widowControl w:val="0"/>
              <w:tabs>
                <w:tab w:val="left" w:pos="855"/>
              </w:tabs>
              <w:spacing w:after="160"/>
              <w:ind w:left="360"/>
              <w:rPr>
                <w:rFonts w:ascii="Sylfaen" w:hAnsi="Sylfaen"/>
                <w:sz w:val="20"/>
                <w:szCs w:val="20"/>
              </w:rPr>
            </w:pPr>
            <w:r w:rsidRPr="006921C6">
              <w:rPr>
                <w:rFonts w:ascii="Sylfaen" w:hAnsi="Sylfaen"/>
                <w:sz w:val="20"/>
                <w:szCs w:val="20"/>
              </w:rPr>
              <w:t>9.</w:t>
            </w:r>
            <w:r w:rsidRPr="006921C6">
              <w:rPr>
                <w:rFonts w:ascii="Sylfaen" w:hAnsi="Sylfaen"/>
                <w:sz w:val="20"/>
                <w:szCs w:val="20"/>
              </w:rPr>
              <w:tab/>
              <w:t>Наименование, или имя, фамилия бенефициара:</w:t>
            </w:r>
            <w:r w:rsidR="00D71B27">
              <w:rPr>
                <w:rFonts w:ascii="Sylfaen" w:hAnsi="Sylfaen"/>
                <w:sz w:val="20"/>
                <w:szCs w:val="20"/>
              </w:rPr>
              <w:t xml:space="preserve"> </w:t>
            </w:r>
            <w:r w:rsidR="006921C6" w:rsidRPr="006921C6">
              <w:rPr>
                <w:rFonts w:ascii="Sylfaen" w:hAnsi="Sylfaen"/>
                <w:sz w:val="20"/>
                <w:szCs w:val="20"/>
              </w:rPr>
              <w:t>«</w:t>
            </w:r>
            <w:proofErr w:type="spellStart"/>
            <w:r w:rsidR="00EA2987">
              <w:rPr>
                <w:rFonts w:ascii="Sylfaen" w:hAnsi="Sylfaen"/>
                <w:sz w:val="20"/>
                <w:szCs w:val="20"/>
              </w:rPr>
              <w:t>Гюмру</w:t>
            </w:r>
            <w:proofErr w:type="spellEnd"/>
            <w:r w:rsidR="00EA2987">
              <w:rPr>
                <w:rFonts w:ascii="Sylfaen" w:hAnsi="Sylfaen"/>
                <w:sz w:val="20"/>
                <w:szCs w:val="20"/>
              </w:rPr>
              <w:t xml:space="preserve"> автобус</w:t>
            </w:r>
            <w:r w:rsidR="006921C6" w:rsidRPr="006921C6">
              <w:rPr>
                <w:rFonts w:ascii="Sylfaen" w:hAnsi="Sylfaen"/>
                <w:sz w:val="20"/>
                <w:szCs w:val="20"/>
              </w:rPr>
              <w:t xml:space="preserve">» </w:t>
            </w:r>
            <w:r w:rsidR="00EA2987">
              <w:rPr>
                <w:rFonts w:ascii="Sylfaen" w:hAnsi="Sylfaen"/>
                <w:sz w:val="20"/>
                <w:szCs w:val="20"/>
              </w:rPr>
              <w:t>ЗАО</w:t>
            </w:r>
          </w:p>
        </w:tc>
      </w:tr>
      <w:tr w:rsidR="00751025" w:rsidRPr="00CC157D" w14:paraId="606F771F"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DAD6CE" w14:textId="77777777" w:rsidR="00751025" w:rsidRPr="006921C6" w:rsidRDefault="00751025" w:rsidP="006921C6">
            <w:pPr>
              <w:widowControl w:val="0"/>
              <w:tabs>
                <w:tab w:val="left" w:pos="855"/>
              </w:tabs>
              <w:spacing w:after="160"/>
              <w:ind w:left="360"/>
              <w:rPr>
                <w:rFonts w:ascii="Sylfaen" w:hAnsi="Sylfaen"/>
                <w:sz w:val="20"/>
                <w:szCs w:val="20"/>
              </w:rPr>
            </w:pPr>
            <w:r w:rsidRPr="006921C6">
              <w:rPr>
                <w:rFonts w:ascii="Sylfaen" w:hAnsi="Sylfaen"/>
                <w:sz w:val="20"/>
                <w:szCs w:val="20"/>
              </w:rPr>
              <w:t>10.</w:t>
            </w:r>
            <w:r w:rsidRPr="006921C6">
              <w:rPr>
                <w:rFonts w:ascii="Sylfaen" w:hAnsi="Sylfaen"/>
                <w:sz w:val="20"/>
                <w:szCs w:val="20"/>
              </w:rPr>
              <w:tab/>
              <w:t>НЗОУ бенефициара (не заполняется)</w:t>
            </w:r>
          </w:p>
        </w:tc>
      </w:tr>
      <w:tr w:rsidR="00751025" w:rsidRPr="00CC157D" w14:paraId="59AFEF0C" w14:textId="77777777" w:rsidTr="004A2C8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39DBBF" w14:textId="77777777" w:rsidR="00751025" w:rsidRPr="006921C6" w:rsidRDefault="00751025" w:rsidP="006921C6">
            <w:pPr>
              <w:widowControl w:val="0"/>
              <w:tabs>
                <w:tab w:val="left" w:pos="855"/>
              </w:tabs>
              <w:spacing w:after="160"/>
              <w:ind w:left="360"/>
              <w:rPr>
                <w:rFonts w:ascii="Sylfaen" w:hAnsi="Sylfaen"/>
                <w:sz w:val="20"/>
                <w:szCs w:val="20"/>
              </w:rPr>
            </w:pPr>
            <w:r w:rsidRPr="006921C6">
              <w:rPr>
                <w:rFonts w:ascii="Sylfaen" w:hAnsi="Sylfaen"/>
                <w:sz w:val="20"/>
                <w:szCs w:val="20"/>
              </w:rPr>
              <w:t>11.</w:t>
            </w:r>
            <w:r w:rsidRPr="006921C6">
              <w:rPr>
                <w:rFonts w:ascii="Sylfaen" w:hAnsi="Sylfaen"/>
                <w:sz w:val="20"/>
                <w:szCs w:val="20"/>
              </w:rPr>
              <w:tab/>
              <w:t>УНН бенефициара:</w:t>
            </w:r>
            <w:r w:rsidR="00A6065C" w:rsidRPr="00710DAC">
              <w:rPr>
                <w:rStyle w:val="aff8"/>
                <w:rFonts w:ascii="Sylfaen" w:eastAsia="GHEA Grapalat" w:hAnsi="Sylfaen" w:cs="GHEA Grapalat"/>
                <w:sz w:val="20"/>
                <w:szCs w:val="20"/>
                <w:lang w:val="hy-AM"/>
              </w:rPr>
              <w:t>05555014</w:t>
            </w:r>
          </w:p>
        </w:tc>
      </w:tr>
      <w:tr w:rsidR="00751025" w:rsidRPr="00CC157D" w14:paraId="3FF8D927" w14:textId="77777777" w:rsidTr="004A2C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729632" w14:textId="30A63274" w:rsidR="00751025" w:rsidRPr="006921C6" w:rsidRDefault="006921C6" w:rsidP="00506913">
            <w:pPr>
              <w:pStyle w:val="1"/>
              <w:shd w:val="clear" w:color="auto" w:fill="FFFFFF"/>
              <w:jc w:val="left"/>
              <w:rPr>
                <w:rFonts w:ascii="Sylfaen" w:hAnsi="Sylfaen" w:cs="Segoe UI Historic"/>
                <w:color w:val="050505"/>
                <w:sz w:val="20"/>
              </w:rPr>
            </w:pPr>
            <w:r w:rsidRPr="006921C6">
              <w:rPr>
                <w:rFonts w:ascii="Sylfaen" w:hAnsi="Sylfaen"/>
                <w:sz w:val="20"/>
              </w:rPr>
              <w:t>12.</w:t>
            </w:r>
            <w:r w:rsidR="00751025" w:rsidRPr="006921C6">
              <w:rPr>
                <w:rFonts w:ascii="Sylfaen" w:hAnsi="Sylfaen"/>
                <w:sz w:val="20"/>
              </w:rPr>
              <w:t>Обслуживающая бенефициара Финансовая организация (банк</w:t>
            </w:r>
            <w:proofErr w:type="gramStart"/>
            <w:r w:rsidR="00751025" w:rsidRPr="006921C6">
              <w:rPr>
                <w:rFonts w:ascii="Sylfaen" w:hAnsi="Sylfaen"/>
                <w:sz w:val="20"/>
              </w:rPr>
              <w:t>):</w:t>
            </w:r>
            <w:r w:rsidRPr="006921C6">
              <w:rPr>
                <w:rFonts w:ascii="Sylfaen" w:hAnsi="Sylfaen" w:cs="Segoe UI Historic"/>
                <w:color w:val="050505"/>
                <w:sz w:val="20"/>
              </w:rPr>
              <w:t> </w:t>
            </w:r>
            <w:r w:rsidR="00506913">
              <w:t xml:space="preserve"> </w:t>
            </w:r>
            <w:proofErr w:type="spellStart"/>
            <w:r w:rsidR="00506913" w:rsidRPr="00506913">
              <w:rPr>
                <w:rFonts w:ascii="Sylfaen" w:hAnsi="Sylfaen" w:cs="Segoe UI Historic"/>
                <w:color w:val="050505"/>
                <w:sz w:val="20"/>
              </w:rPr>
              <w:t>Конверс</w:t>
            </w:r>
            <w:proofErr w:type="spellEnd"/>
            <w:proofErr w:type="gramEnd"/>
            <w:r w:rsidR="00506913" w:rsidRPr="00506913">
              <w:rPr>
                <w:rFonts w:ascii="Sylfaen" w:hAnsi="Sylfaen" w:cs="Segoe UI Historic"/>
                <w:color w:val="050505"/>
                <w:sz w:val="20"/>
              </w:rPr>
              <w:t xml:space="preserve"> Банк</w:t>
            </w:r>
          </w:p>
        </w:tc>
      </w:tr>
      <w:tr w:rsidR="00751025" w:rsidRPr="00CC157D" w14:paraId="0D7FB012" w14:textId="77777777" w:rsidTr="004A2C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AF709A" w14:textId="77777777" w:rsidR="00751025" w:rsidRPr="006921C6" w:rsidRDefault="00751025" w:rsidP="006921C6">
            <w:pPr>
              <w:widowControl w:val="0"/>
              <w:tabs>
                <w:tab w:val="left" w:pos="855"/>
              </w:tabs>
              <w:spacing w:after="160"/>
              <w:ind w:left="360"/>
              <w:rPr>
                <w:rFonts w:ascii="Sylfaen" w:hAnsi="Sylfaen"/>
                <w:sz w:val="20"/>
                <w:szCs w:val="20"/>
              </w:rPr>
            </w:pPr>
            <w:r w:rsidRPr="006921C6">
              <w:rPr>
                <w:rFonts w:ascii="Sylfaen" w:hAnsi="Sylfaen"/>
                <w:sz w:val="20"/>
                <w:szCs w:val="20"/>
              </w:rPr>
              <w:t>13.</w:t>
            </w:r>
            <w:r w:rsidRPr="006921C6">
              <w:rPr>
                <w:rFonts w:ascii="Sylfaen" w:hAnsi="Sylfaen"/>
                <w:sz w:val="20"/>
                <w:szCs w:val="20"/>
              </w:rPr>
              <w:tab/>
              <w:t>Номер счета бенефициара (</w:t>
            </w:r>
            <w:proofErr w:type="spellStart"/>
            <w:proofErr w:type="gramStart"/>
            <w:r w:rsidRPr="006921C6">
              <w:rPr>
                <w:rFonts w:ascii="Sylfaen" w:hAnsi="Sylfaen"/>
                <w:sz w:val="20"/>
                <w:szCs w:val="20"/>
              </w:rPr>
              <w:t>сч</w:t>
            </w:r>
            <w:proofErr w:type="spellEnd"/>
            <w:r w:rsidRPr="006921C6">
              <w:rPr>
                <w:rFonts w:ascii="Sylfaen" w:hAnsi="Sylfaen"/>
                <w:sz w:val="20"/>
                <w:szCs w:val="20"/>
              </w:rPr>
              <w:t>.№</w:t>
            </w:r>
            <w:proofErr w:type="gramEnd"/>
            <w:r w:rsidRPr="006921C6">
              <w:rPr>
                <w:rFonts w:ascii="Sylfaen" w:hAnsi="Sylfaen"/>
                <w:sz w:val="20"/>
                <w:szCs w:val="20"/>
              </w:rPr>
              <w:t>)</w:t>
            </w:r>
            <w:r w:rsidR="00A6065C" w:rsidRPr="00710DAC">
              <w:rPr>
                <w:rStyle w:val="aff8"/>
                <w:rFonts w:ascii="Sylfaen" w:eastAsia="GHEA Grapalat" w:hAnsi="Sylfaen" w:cs="GHEA Grapalat"/>
                <w:sz w:val="20"/>
                <w:szCs w:val="20"/>
                <w:lang w:val="hy-AM"/>
              </w:rPr>
              <w:t>19300862631200</w:t>
            </w:r>
          </w:p>
        </w:tc>
      </w:tr>
      <w:tr w:rsidR="00751025" w:rsidRPr="00CC157D" w14:paraId="6798C203"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925A22"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14.</w:t>
            </w:r>
            <w:r w:rsidRPr="006921C6">
              <w:rPr>
                <w:rFonts w:ascii="Sylfaen" w:hAnsi="Sylfaen"/>
                <w:sz w:val="20"/>
                <w:szCs w:val="20"/>
              </w:rPr>
              <w:tab/>
              <w:t>Сумма (цифрами и прописью):</w:t>
            </w:r>
          </w:p>
        </w:tc>
      </w:tr>
      <w:tr w:rsidR="00751025" w:rsidRPr="00CC157D" w14:paraId="44F024B3"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57CA13"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15.</w:t>
            </w:r>
            <w:r w:rsidRPr="006921C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751025" w:rsidRPr="00CC157D" w14:paraId="25FD36C4"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BCD326"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16.</w:t>
            </w:r>
            <w:r w:rsidRPr="006921C6">
              <w:rPr>
                <w:rFonts w:ascii="Sylfaen" w:hAnsi="Sylfaen"/>
                <w:sz w:val="20"/>
                <w:szCs w:val="20"/>
              </w:rPr>
              <w:tab/>
              <w:t>Валюта (прописью и по коду):</w:t>
            </w:r>
          </w:p>
        </w:tc>
      </w:tr>
      <w:tr w:rsidR="00751025" w:rsidRPr="00CC157D" w14:paraId="4B40E169"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2ACE7F"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17.</w:t>
            </w:r>
            <w:r w:rsidRPr="006921C6">
              <w:rPr>
                <w:rFonts w:ascii="Sylfaen" w:hAnsi="Sylfaen"/>
                <w:sz w:val="20"/>
                <w:szCs w:val="20"/>
              </w:rPr>
              <w:tab/>
              <w:t>Цель сделки (уплаты): (для обеспечения квалификации)</w:t>
            </w:r>
          </w:p>
        </w:tc>
      </w:tr>
      <w:tr w:rsidR="00751025" w:rsidRPr="00CC157D" w14:paraId="0F194FB4" w14:textId="77777777" w:rsidTr="004A2C83">
        <w:trPr>
          <w:trHeight w:val="424"/>
        </w:trPr>
        <w:tc>
          <w:tcPr>
            <w:tcW w:w="10980" w:type="dxa"/>
            <w:gridSpan w:val="2"/>
            <w:tcBorders>
              <w:top w:val="single" w:sz="4" w:space="0" w:color="auto"/>
              <w:left w:val="single" w:sz="4" w:space="0" w:color="auto"/>
              <w:right w:val="single" w:sz="4" w:space="0" w:color="000000"/>
            </w:tcBorders>
            <w:noWrap/>
            <w:vAlign w:val="bottom"/>
          </w:tcPr>
          <w:p w14:paraId="13145BFA"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18.</w:t>
            </w:r>
            <w:r w:rsidRPr="006921C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51025" w:rsidRPr="00CC157D" w14:paraId="57E152DA" w14:textId="77777777" w:rsidTr="004A2C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3639D"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19.</w:t>
            </w:r>
            <w:r w:rsidRPr="006921C6">
              <w:rPr>
                <w:rFonts w:ascii="Sylfaen" w:hAnsi="Sylfaen"/>
                <w:sz w:val="20"/>
                <w:szCs w:val="20"/>
                <w:lang w:val="en-US"/>
              </w:rPr>
              <w:tab/>
            </w:r>
            <w:r w:rsidRPr="006921C6">
              <w:rPr>
                <w:rFonts w:ascii="Sylfaen" w:hAnsi="Sylfaen"/>
                <w:sz w:val="20"/>
                <w:szCs w:val="20"/>
              </w:rPr>
              <w:t>Условия оплаты: &lt;акцептованный платеж&gt;</w:t>
            </w:r>
          </w:p>
        </w:tc>
      </w:tr>
      <w:tr w:rsidR="00751025" w:rsidRPr="00CC157D" w14:paraId="47553513" w14:textId="77777777" w:rsidTr="004A2C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3466B5" w14:textId="77777777" w:rsidR="00751025" w:rsidRPr="006921C6" w:rsidRDefault="00751025" w:rsidP="004A2C83">
            <w:pPr>
              <w:widowControl w:val="0"/>
              <w:tabs>
                <w:tab w:val="left" w:pos="855"/>
              </w:tabs>
              <w:spacing w:after="160"/>
              <w:ind w:left="360"/>
              <w:rPr>
                <w:rFonts w:ascii="Sylfaen" w:hAnsi="Sylfaen"/>
                <w:sz w:val="20"/>
                <w:szCs w:val="20"/>
                <w:lang w:val="en-US"/>
              </w:rPr>
            </w:pPr>
            <w:r w:rsidRPr="006921C6">
              <w:rPr>
                <w:rFonts w:ascii="Sylfaen" w:hAnsi="Sylfaen"/>
                <w:sz w:val="20"/>
                <w:szCs w:val="20"/>
              </w:rPr>
              <w:t>20.</w:t>
            </w:r>
            <w:r w:rsidRPr="006921C6">
              <w:rPr>
                <w:rFonts w:ascii="Sylfaen" w:hAnsi="Sylfaen"/>
                <w:sz w:val="20"/>
                <w:szCs w:val="20"/>
                <w:lang w:val="en-US"/>
              </w:rPr>
              <w:tab/>
            </w:r>
            <w:r w:rsidRPr="006921C6">
              <w:rPr>
                <w:rFonts w:ascii="Sylfaen" w:hAnsi="Sylfaen"/>
                <w:sz w:val="20"/>
                <w:szCs w:val="20"/>
              </w:rPr>
              <w:t>Количество прилагаемых страниц: --- страниц</w:t>
            </w:r>
          </w:p>
        </w:tc>
      </w:tr>
      <w:tr w:rsidR="00751025" w:rsidRPr="00CC157D" w14:paraId="7CAB473D" w14:textId="77777777" w:rsidTr="004A2C83">
        <w:trPr>
          <w:trHeight w:val="2194"/>
        </w:trPr>
        <w:tc>
          <w:tcPr>
            <w:tcW w:w="5616" w:type="dxa"/>
            <w:tcBorders>
              <w:top w:val="nil"/>
              <w:left w:val="single" w:sz="4" w:space="0" w:color="auto"/>
              <w:bottom w:val="single" w:sz="4" w:space="0" w:color="auto"/>
              <w:right w:val="single" w:sz="4" w:space="0" w:color="auto"/>
            </w:tcBorders>
            <w:noWrap/>
            <w:vAlign w:val="bottom"/>
          </w:tcPr>
          <w:p w14:paraId="2AE1F58B" w14:textId="77777777" w:rsidR="00751025" w:rsidRPr="004A2C83" w:rsidRDefault="00751025" w:rsidP="004A2C83">
            <w:pPr>
              <w:widowControl w:val="0"/>
              <w:tabs>
                <w:tab w:val="left" w:pos="851"/>
              </w:tabs>
              <w:spacing w:after="160"/>
              <w:rPr>
                <w:rFonts w:ascii="Sylfaen" w:hAnsi="Sylfaen" w:cs="Sylfaen"/>
              </w:rPr>
            </w:pPr>
            <w:r w:rsidRPr="004A2C83">
              <w:rPr>
                <w:rFonts w:ascii="Sylfaen" w:hAnsi="Sylfaen"/>
              </w:rPr>
              <w:t>22.а.</w:t>
            </w:r>
            <w:r w:rsidRPr="004A2C83">
              <w:rPr>
                <w:rFonts w:ascii="Sylfaen" w:hAnsi="Sylfaen"/>
              </w:rPr>
              <w:tab/>
              <w:t>Подписи бенефициара</w:t>
            </w:r>
          </w:p>
          <w:p w14:paraId="39958E98" w14:textId="77777777" w:rsidR="00751025" w:rsidRPr="004A2C83" w:rsidRDefault="00751025" w:rsidP="004A2C83">
            <w:pPr>
              <w:widowControl w:val="0"/>
              <w:spacing w:after="160"/>
              <w:rPr>
                <w:rFonts w:ascii="Sylfaen" w:hAnsi="Sylfaen" w:cs="Sylfaen"/>
              </w:rPr>
            </w:pPr>
          </w:p>
          <w:p w14:paraId="398C206E" w14:textId="77777777" w:rsidR="00751025" w:rsidRPr="004A2C83" w:rsidRDefault="00751025" w:rsidP="004A2C83">
            <w:pPr>
              <w:widowControl w:val="0"/>
              <w:spacing w:after="160"/>
              <w:jc w:val="right"/>
              <w:rPr>
                <w:rFonts w:ascii="Sylfaen" w:hAnsi="Sylfaen" w:cs="Tahoma"/>
              </w:rPr>
            </w:pPr>
            <w:r w:rsidRPr="004A2C83">
              <w:rPr>
                <w:rFonts w:ascii="Sylfaen" w:hAnsi="Sylfaen"/>
              </w:rPr>
              <w:t>/____________________/</w:t>
            </w:r>
          </w:p>
          <w:p w14:paraId="4FC4F32D" w14:textId="77777777" w:rsidR="00751025" w:rsidRPr="004A2C83" w:rsidRDefault="00751025" w:rsidP="004A2C83">
            <w:pPr>
              <w:widowControl w:val="0"/>
              <w:spacing w:after="160"/>
              <w:rPr>
                <w:rFonts w:ascii="Sylfaen" w:hAnsi="Sylfaen" w:cs="Sylfaen"/>
              </w:rPr>
            </w:pPr>
          </w:p>
          <w:p w14:paraId="51B1EFAC"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324469A9" w14:textId="77777777" w:rsidR="00751025" w:rsidRPr="004A2C83" w:rsidRDefault="00751025" w:rsidP="004A2C83">
            <w:pPr>
              <w:widowControl w:val="0"/>
              <w:spacing w:after="160"/>
              <w:rPr>
                <w:rFonts w:ascii="Sylfaen" w:hAnsi="Sylfaen" w:cs="Sylfaen"/>
              </w:rPr>
            </w:pPr>
          </w:p>
          <w:p w14:paraId="05963983" w14:textId="77777777" w:rsidR="00751025" w:rsidRPr="004A2C83" w:rsidRDefault="00751025" w:rsidP="004A2C83">
            <w:pPr>
              <w:widowControl w:val="0"/>
              <w:tabs>
                <w:tab w:val="left" w:pos="4545"/>
              </w:tabs>
              <w:spacing w:after="160"/>
              <w:rPr>
                <w:rFonts w:ascii="Sylfaen" w:hAnsi="Sylfaen" w:cs="Sylfaen"/>
              </w:rPr>
            </w:pPr>
            <w:r w:rsidRPr="004A2C83">
              <w:rPr>
                <w:rFonts w:ascii="Sylfaen" w:hAnsi="Sylfaen"/>
              </w:rPr>
              <w:t>22.б.</w:t>
            </w:r>
            <w:r w:rsidRPr="004A2C83">
              <w:rPr>
                <w:rFonts w:ascii="Sylfaen" w:hAnsi="Sylfaen"/>
              </w:rPr>
              <w:tab/>
              <w:t>М. П.</w:t>
            </w:r>
          </w:p>
          <w:p w14:paraId="6F290425" w14:textId="77777777" w:rsidR="00751025" w:rsidRPr="004A2C83" w:rsidRDefault="00751025" w:rsidP="004A2C83">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14:paraId="1390EA11" w14:textId="77777777" w:rsidR="00751025" w:rsidRPr="004A2C83" w:rsidRDefault="00751025" w:rsidP="004A2C83">
            <w:pPr>
              <w:widowControl w:val="0"/>
              <w:tabs>
                <w:tab w:val="left" w:pos="905"/>
              </w:tabs>
              <w:spacing w:after="160"/>
              <w:rPr>
                <w:rFonts w:ascii="Sylfaen" w:hAnsi="Sylfaen" w:cs="Sylfaen"/>
              </w:rPr>
            </w:pPr>
            <w:r w:rsidRPr="004A2C83">
              <w:rPr>
                <w:rFonts w:ascii="Sylfaen" w:hAnsi="Sylfaen"/>
              </w:rPr>
              <w:t>21.а.</w:t>
            </w:r>
            <w:r w:rsidRPr="004A2C83">
              <w:rPr>
                <w:rFonts w:ascii="Sylfaen" w:hAnsi="Sylfaen"/>
              </w:rPr>
              <w:tab/>
              <w:t> Подписи плательщика:</w:t>
            </w:r>
          </w:p>
          <w:p w14:paraId="397053EF" w14:textId="77777777" w:rsidR="00751025" w:rsidRPr="004A2C83" w:rsidRDefault="00751025" w:rsidP="004A2C83">
            <w:pPr>
              <w:widowControl w:val="0"/>
              <w:spacing w:after="160"/>
              <w:rPr>
                <w:rFonts w:ascii="Sylfaen" w:hAnsi="Sylfaen" w:cs="Sylfaen"/>
              </w:rPr>
            </w:pPr>
          </w:p>
          <w:p w14:paraId="2550D5C9"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29265152" w14:textId="77777777" w:rsidR="00751025" w:rsidRPr="004A2C83" w:rsidRDefault="00751025" w:rsidP="004A2C83">
            <w:pPr>
              <w:widowControl w:val="0"/>
              <w:spacing w:after="160"/>
              <w:jc w:val="right"/>
              <w:rPr>
                <w:rFonts w:ascii="Sylfaen" w:hAnsi="Sylfaen" w:cs="Tahoma"/>
              </w:rPr>
            </w:pPr>
          </w:p>
          <w:p w14:paraId="3E0A6D56"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31115F13" w14:textId="77777777" w:rsidR="00751025" w:rsidRPr="004A2C83" w:rsidRDefault="00751025" w:rsidP="004A2C83">
            <w:pPr>
              <w:widowControl w:val="0"/>
              <w:spacing w:after="160"/>
              <w:rPr>
                <w:rFonts w:ascii="Sylfaen" w:hAnsi="Sylfaen" w:cs="Sylfaen"/>
              </w:rPr>
            </w:pPr>
          </w:p>
          <w:p w14:paraId="027925C9" w14:textId="77777777" w:rsidR="00751025" w:rsidRPr="004A2C83" w:rsidRDefault="00751025" w:rsidP="004A2C83">
            <w:pPr>
              <w:widowControl w:val="0"/>
              <w:tabs>
                <w:tab w:val="left" w:pos="4539"/>
              </w:tabs>
              <w:spacing w:after="160"/>
              <w:rPr>
                <w:rFonts w:ascii="Sylfaen" w:hAnsi="Sylfaen" w:cs="Sylfaen"/>
              </w:rPr>
            </w:pPr>
            <w:r w:rsidRPr="004A2C83">
              <w:rPr>
                <w:rFonts w:ascii="Sylfaen" w:hAnsi="Sylfaen"/>
              </w:rPr>
              <w:t>21.б.</w:t>
            </w:r>
            <w:r w:rsidRPr="004A2C83">
              <w:rPr>
                <w:rFonts w:ascii="Sylfaen" w:hAnsi="Sylfaen"/>
              </w:rPr>
              <w:tab/>
              <w:t>М. П.</w:t>
            </w:r>
          </w:p>
        </w:tc>
      </w:tr>
      <w:tr w:rsidR="00751025" w:rsidRPr="00CC157D" w14:paraId="3717906D" w14:textId="77777777" w:rsidTr="004A2C83">
        <w:trPr>
          <w:trHeight w:val="2194"/>
        </w:trPr>
        <w:tc>
          <w:tcPr>
            <w:tcW w:w="5616" w:type="dxa"/>
            <w:tcBorders>
              <w:top w:val="single" w:sz="4" w:space="0" w:color="auto"/>
              <w:left w:val="single" w:sz="4" w:space="0" w:color="auto"/>
              <w:right w:val="single" w:sz="4" w:space="0" w:color="auto"/>
            </w:tcBorders>
            <w:noWrap/>
            <w:vAlign w:val="bottom"/>
          </w:tcPr>
          <w:p w14:paraId="51D8EA58" w14:textId="77777777" w:rsidR="00751025" w:rsidRPr="004A2C83" w:rsidRDefault="00751025" w:rsidP="004A2C83">
            <w:pPr>
              <w:widowControl w:val="0"/>
              <w:spacing w:after="160"/>
              <w:rPr>
                <w:rFonts w:ascii="Sylfaen" w:hAnsi="Sylfaen" w:cs="Tahoma"/>
              </w:rPr>
            </w:pPr>
            <w:r w:rsidRPr="004A2C83">
              <w:rPr>
                <w:rFonts w:ascii="Sylfaen" w:hAnsi="Sylfaen"/>
              </w:rPr>
              <w:lastRenderedPageBreak/>
              <w:t>24.а.</w:t>
            </w:r>
            <w:r w:rsidRPr="004A2C83">
              <w:rPr>
                <w:rFonts w:ascii="Sylfaen" w:hAnsi="Sylfaen"/>
              </w:rPr>
              <w:tab/>
              <w:t xml:space="preserve"> Обслуживающая бенефициара финансовая организация </w:t>
            </w:r>
          </w:p>
          <w:p w14:paraId="09A31434" w14:textId="77777777" w:rsidR="00751025" w:rsidRPr="004A2C83" w:rsidRDefault="00751025" w:rsidP="004A2C83">
            <w:pPr>
              <w:widowControl w:val="0"/>
              <w:spacing w:after="160"/>
              <w:rPr>
                <w:rFonts w:ascii="Sylfaen" w:hAnsi="Sylfaen"/>
              </w:rPr>
            </w:pPr>
          </w:p>
          <w:p w14:paraId="504AC763" w14:textId="77777777" w:rsidR="00751025" w:rsidRPr="004A2C83" w:rsidRDefault="00751025" w:rsidP="004A2C83">
            <w:pPr>
              <w:widowControl w:val="0"/>
              <w:jc w:val="right"/>
              <w:rPr>
                <w:rFonts w:ascii="Sylfaen" w:hAnsi="Sylfaen" w:cs="Tahoma"/>
              </w:rPr>
            </w:pPr>
            <w:r w:rsidRPr="004A2C83">
              <w:rPr>
                <w:rFonts w:ascii="Sylfaen" w:hAnsi="Sylfaen"/>
              </w:rPr>
              <w:t>/____________________/</w:t>
            </w:r>
          </w:p>
          <w:p w14:paraId="5FCFF927" w14:textId="77777777" w:rsidR="00751025" w:rsidRPr="004A2C83" w:rsidRDefault="00751025" w:rsidP="004A2C83">
            <w:pPr>
              <w:widowControl w:val="0"/>
              <w:spacing w:after="160"/>
              <w:ind w:left="3828" w:right="13"/>
              <w:jc w:val="both"/>
              <w:rPr>
                <w:rFonts w:ascii="Sylfaen" w:hAnsi="Sylfaen" w:cs="Sylfaen"/>
                <w:vertAlign w:val="superscript"/>
              </w:rPr>
            </w:pPr>
            <w:r w:rsidRPr="004A2C83">
              <w:rPr>
                <w:rFonts w:ascii="Sylfaen" w:hAnsi="Sylfaen"/>
                <w:vertAlign w:val="superscript"/>
              </w:rPr>
              <w:t>подпись/</w:t>
            </w:r>
          </w:p>
          <w:p w14:paraId="4896455A" w14:textId="77777777" w:rsidR="00751025" w:rsidRPr="004A2C83" w:rsidRDefault="00751025" w:rsidP="004A2C83">
            <w:pPr>
              <w:widowControl w:val="0"/>
              <w:spacing w:after="160"/>
              <w:rPr>
                <w:rFonts w:ascii="Sylfaen" w:hAnsi="Sylfaen" w:cs="Tahoma"/>
              </w:rPr>
            </w:pPr>
          </w:p>
          <w:p w14:paraId="47EF7505" w14:textId="77777777" w:rsidR="00751025" w:rsidRPr="004A2C83" w:rsidRDefault="00751025" w:rsidP="004A2C83">
            <w:pPr>
              <w:widowControl w:val="0"/>
              <w:spacing w:after="160"/>
              <w:rPr>
                <w:rFonts w:ascii="Sylfaen" w:hAnsi="Sylfaen" w:cs="Arial"/>
              </w:rPr>
            </w:pPr>
          </w:p>
        </w:tc>
        <w:tc>
          <w:tcPr>
            <w:tcW w:w="5364" w:type="dxa"/>
            <w:tcBorders>
              <w:top w:val="single" w:sz="4" w:space="0" w:color="auto"/>
              <w:left w:val="nil"/>
              <w:right w:val="single" w:sz="4" w:space="0" w:color="auto"/>
            </w:tcBorders>
            <w:noWrap/>
          </w:tcPr>
          <w:p w14:paraId="48692D2A" w14:textId="77777777" w:rsidR="00751025" w:rsidRPr="004A2C83" w:rsidRDefault="00751025" w:rsidP="004A2C83">
            <w:pPr>
              <w:widowControl w:val="0"/>
              <w:spacing w:after="160"/>
              <w:rPr>
                <w:rFonts w:ascii="Sylfaen" w:hAnsi="Sylfaen" w:cs="Tahoma"/>
              </w:rPr>
            </w:pPr>
            <w:r w:rsidRPr="004A2C83">
              <w:rPr>
                <w:rFonts w:ascii="Sylfaen" w:hAnsi="Sylfaen"/>
              </w:rPr>
              <w:t>23.а.</w:t>
            </w:r>
            <w:r w:rsidRPr="004A2C83">
              <w:rPr>
                <w:rFonts w:ascii="Sylfaen" w:hAnsi="Sylfaen"/>
              </w:rPr>
              <w:tab/>
              <w:t xml:space="preserve"> Обслуживающая плательщика финансовая организация </w:t>
            </w:r>
          </w:p>
          <w:p w14:paraId="05F670C3" w14:textId="77777777" w:rsidR="00751025" w:rsidRPr="004A2C83" w:rsidRDefault="00751025" w:rsidP="004A2C83">
            <w:pPr>
              <w:widowControl w:val="0"/>
              <w:spacing w:after="160"/>
              <w:rPr>
                <w:rFonts w:ascii="Sylfaen" w:hAnsi="Sylfaen" w:cs="Tahoma"/>
              </w:rPr>
            </w:pPr>
          </w:p>
          <w:p w14:paraId="5A50ADC6" w14:textId="77777777" w:rsidR="00751025" w:rsidRPr="004A2C83" w:rsidRDefault="00751025" w:rsidP="004A2C83">
            <w:pPr>
              <w:widowControl w:val="0"/>
              <w:jc w:val="right"/>
              <w:rPr>
                <w:rFonts w:ascii="Sylfaen" w:hAnsi="Sylfaen" w:cs="Tahoma"/>
              </w:rPr>
            </w:pPr>
            <w:r w:rsidRPr="004A2C83">
              <w:rPr>
                <w:rFonts w:ascii="Sylfaen" w:hAnsi="Sylfaen"/>
              </w:rPr>
              <w:t>/____________________/</w:t>
            </w:r>
          </w:p>
          <w:p w14:paraId="642762F6" w14:textId="77777777" w:rsidR="00751025" w:rsidRPr="004A2C83" w:rsidRDefault="00751025" w:rsidP="004A2C83">
            <w:pPr>
              <w:widowControl w:val="0"/>
              <w:spacing w:after="160"/>
              <w:ind w:right="983"/>
              <w:jc w:val="right"/>
              <w:rPr>
                <w:rFonts w:ascii="Sylfaen" w:hAnsi="Sylfaen" w:cs="Sylfaen"/>
                <w:vertAlign w:val="superscript"/>
              </w:rPr>
            </w:pPr>
            <w:r w:rsidRPr="004A2C83">
              <w:rPr>
                <w:rFonts w:ascii="Sylfaen" w:hAnsi="Sylfaen"/>
                <w:vertAlign w:val="superscript"/>
              </w:rPr>
              <w:t>/подпись/</w:t>
            </w:r>
          </w:p>
          <w:p w14:paraId="560C75FF" w14:textId="77777777" w:rsidR="00751025" w:rsidRPr="004A2C83" w:rsidRDefault="00751025" w:rsidP="004A2C83">
            <w:pPr>
              <w:widowControl w:val="0"/>
              <w:spacing w:after="160"/>
              <w:rPr>
                <w:rFonts w:ascii="Sylfaen" w:hAnsi="Sylfaen" w:cs="Arial"/>
              </w:rPr>
            </w:pPr>
          </w:p>
        </w:tc>
      </w:tr>
      <w:tr w:rsidR="00751025" w:rsidRPr="00CC157D" w14:paraId="50E84D7D" w14:textId="77777777" w:rsidTr="004A2C83">
        <w:trPr>
          <w:trHeight w:val="2194"/>
        </w:trPr>
        <w:tc>
          <w:tcPr>
            <w:tcW w:w="5616" w:type="dxa"/>
            <w:tcBorders>
              <w:top w:val="nil"/>
              <w:left w:val="single" w:sz="4" w:space="0" w:color="auto"/>
              <w:bottom w:val="single" w:sz="4" w:space="0" w:color="auto"/>
              <w:right w:val="single" w:sz="4" w:space="0" w:color="auto"/>
            </w:tcBorders>
            <w:noWrap/>
            <w:vAlign w:val="bottom"/>
          </w:tcPr>
          <w:p w14:paraId="1E0C88CE" w14:textId="77777777" w:rsidR="00751025" w:rsidRPr="004A2C83" w:rsidRDefault="00751025" w:rsidP="004A2C83">
            <w:pPr>
              <w:widowControl w:val="0"/>
              <w:tabs>
                <w:tab w:val="left" w:pos="4678"/>
              </w:tabs>
              <w:spacing w:after="160"/>
              <w:rPr>
                <w:rFonts w:ascii="Sylfaen" w:hAnsi="Sylfaen" w:cs="Sylfaen"/>
              </w:rPr>
            </w:pPr>
            <w:r w:rsidRPr="004A2C83">
              <w:rPr>
                <w:rFonts w:ascii="Sylfaen" w:hAnsi="Sylfaen"/>
              </w:rPr>
              <w:t>24.б.</w:t>
            </w:r>
            <w:r w:rsidRPr="004A2C83">
              <w:rPr>
                <w:rFonts w:ascii="Sylfaen" w:hAnsi="Sylfaen"/>
              </w:rPr>
              <w:tab/>
              <w:t>М. П.</w:t>
            </w:r>
          </w:p>
          <w:p w14:paraId="61E90D31" w14:textId="77777777" w:rsidR="00751025" w:rsidRPr="004A2C83" w:rsidRDefault="00751025" w:rsidP="004A2C83">
            <w:pPr>
              <w:widowControl w:val="0"/>
              <w:spacing w:after="160"/>
              <w:rPr>
                <w:rFonts w:ascii="Sylfaen" w:hAnsi="Sylfaen" w:cs="Sylfaen"/>
              </w:rPr>
            </w:pPr>
          </w:p>
          <w:p w14:paraId="44AC0025" w14:textId="77777777" w:rsidR="00751025" w:rsidRPr="004A2C83" w:rsidRDefault="00751025" w:rsidP="004A2C83">
            <w:pPr>
              <w:widowControl w:val="0"/>
              <w:spacing w:after="160"/>
              <w:ind w:right="155"/>
              <w:jc w:val="right"/>
              <w:rPr>
                <w:rFonts w:ascii="Sylfaen" w:hAnsi="Sylfaen" w:cs="Sylfaen"/>
                <w:lang w:val="en-US"/>
              </w:rPr>
            </w:pPr>
            <w:r w:rsidRPr="004A2C83">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14:paraId="158E6223" w14:textId="77777777" w:rsidR="00751025" w:rsidRPr="004A2C83" w:rsidRDefault="00751025" w:rsidP="004A2C83">
            <w:pPr>
              <w:widowControl w:val="0"/>
              <w:tabs>
                <w:tab w:val="left" w:pos="4554"/>
              </w:tabs>
              <w:spacing w:after="160"/>
              <w:rPr>
                <w:rFonts w:ascii="Sylfaen" w:hAnsi="Sylfaen" w:cs="Sylfaen"/>
              </w:rPr>
            </w:pPr>
            <w:r w:rsidRPr="004A2C83">
              <w:rPr>
                <w:rFonts w:ascii="Sylfaen" w:hAnsi="Sylfaen"/>
              </w:rPr>
              <w:t>23.б.</w:t>
            </w:r>
            <w:r w:rsidRPr="004A2C83">
              <w:rPr>
                <w:rFonts w:ascii="Sylfaen" w:hAnsi="Sylfaen"/>
              </w:rPr>
              <w:tab/>
              <w:t>М. П.</w:t>
            </w:r>
          </w:p>
          <w:p w14:paraId="12579243" w14:textId="77777777" w:rsidR="00751025" w:rsidRPr="004A2C83" w:rsidRDefault="00751025" w:rsidP="004A2C83">
            <w:pPr>
              <w:widowControl w:val="0"/>
              <w:spacing w:after="160"/>
              <w:rPr>
                <w:rFonts w:ascii="Sylfaen" w:hAnsi="Sylfaen"/>
              </w:rPr>
            </w:pPr>
          </w:p>
          <w:p w14:paraId="4492DAFF" w14:textId="77777777" w:rsidR="00751025" w:rsidRPr="004A2C83" w:rsidRDefault="00751025" w:rsidP="004A2C83">
            <w:pPr>
              <w:widowControl w:val="0"/>
              <w:spacing w:after="160"/>
              <w:jc w:val="right"/>
              <w:rPr>
                <w:rFonts w:ascii="Sylfaen" w:hAnsi="Sylfaen" w:cs="Sylfaen"/>
              </w:rPr>
            </w:pPr>
            <w:r w:rsidRPr="004A2C83">
              <w:rPr>
                <w:rFonts w:ascii="Sylfaen" w:hAnsi="Sylfaen"/>
              </w:rPr>
              <w:t>23.в Дата исполнения: "___" ___ 20___г.</w:t>
            </w:r>
          </w:p>
        </w:tc>
      </w:tr>
    </w:tbl>
    <w:p w14:paraId="7AF1A0FA" w14:textId="77777777" w:rsidR="00751025" w:rsidRPr="004A2C83" w:rsidRDefault="00751025" w:rsidP="00751025">
      <w:pPr>
        <w:widowControl w:val="0"/>
        <w:spacing w:after="160"/>
        <w:jc w:val="center"/>
        <w:rPr>
          <w:rFonts w:ascii="Sylfaen" w:hAnsi="Sylfaen" w:cs="Sylfaen"/>
        </w:rPr>
      </w:pPr>
    </w:p>
    <w:p w14:paraId="22B99E98" w14:textId="77777777" w:rsidR="00751025" w:rsidRPr="004A2C83" w:rsidRDefault="00751025" w:rsidP="00751025">
      <w:pPr>
        <w:rPr>
          <w:rFonts w:ascii="Sylfaen" w:hAnsi="Sylfaen" w:cs="Sylfaen"/>
        </w:rPr>
      </w:pPr>
      <w:proofErr w:type="gramStart"/>
      <w:r w:rsidRPr="004A2C83">
        <w:rPr>
          <w:rFonts w:ascii="Sylfaen" w:hAnsi="Sylfaen" w:cs="Sylfaen"/>
        </w:rPr>
        <w:t xml:space="preserve">*  </w:t>
      </w:r>
      <w:r w:rsidRPr="004A2C83">
        <w:rPr>
          <w:rFonts w:ascii="Sylfaen" w:hAnsi="Sylfaen"/>
          <w:i/>
          <w:sz w:val="20"/>
          <w:szCs w:val="20"/>
        </w:rPr>
        <w:t>Платежное</w:t>
      </w:r>
      <w:proofErr w:type="gramEnd"/>
      <w:r w:rsidRPr="004A2C83">
        <w:rPr>
          <w:rFonts w:ascii="Sylfaen" w:hAnsi="Sylfaen"/>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605E5CA" w14:textId="77777777" w:rsidR="00751025" w:rsidRPr="004A2C83" w:rsidRDefault="00751025" w:rsidP="00751025">
      <w:pPr>
        <w:rPr>
          <w:rFonts w:ascii="Sylfaen" w:hAnsi="Sylfaen" w:cs="Sylfaen"/>
        </w:rPr>
      </w:pPr>
      <w:r w:rsidRPr="004A2C83">
        <w:rPr>
          <w:rFonts w:ascii="Sylfaen" w:hAnsi="Sylfaen" w:cs="Sylfaen"/>
        </w:rPr>
        <w:br w:type="page"/>
      </w:r>
    </w:p>
    <w:p w14:paraId="6B4D558A" w14:textId="77777777" w:rsidR="00751025" w:rsidRPr="004A2C83" w:rsidRDefault="00751025" w:rsidP="00751025">
      <w:pPr>
        <w:widowControl w:val="0"/>
        <w:spacing w:after="160"/>
        <w:ind w:left="567" w:right="565"/>
        <w:jc w:val="center"/>
        <w:rPr>
          <w:rFonts w:ascii="Sylfaen" w:hAnsi="Sylfaen"/>
          <w:b/>
        </w:rPr>
      </w:pPr>
      <w:r w:rsidRPr="004A2C83">
        <w:rPr>
          <w:rFonts w:ascii="Sylfaen" w:hAnsi="Sylfaen"/>
          <w:b/>
        </w:rPr>
        <w:lastRenderedPageBreak/>
        <w:t xml:space="preserve">Обязательные реквизиты платежного требования </w:t>
      </w:r>
      <w:r w:rsidRPr="004A2C83">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51025" w:rsidRPr="00CC157D" w14:paraId="4C893097" w14:textId="77777777" w:rsidTr="004A2C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D7833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6D0FCF1"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A8472FC"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Наличие указанного поля/</w:t>
            </w:r>
          </w:p>
          <w:p w14:paraId="163BE153"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23FF456"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 xml:space="preserve">Требование о заполнении реквизита </w:t>
            </w:r>
          </w:p>
          <w:p w14:paraId="3A8D5026"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A489187"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Сторона,</w:t>
            </w:r>
          </w:p>
          <w:p w14:paraId="2D03CC13"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 xml:space="preserve">заполняющая реквизит </w:t>
            </w:r>
          </w:p>
          <w:p w14:paraId="05B8BB30"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бенефициар или плательщик</w:t>
            </w:r>
          </w:p>
          <w:p w14:paraId="1AF1E274"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(в связи с процессом закупки)</w:t>
            </w:r>
          </w:p>
        </w:tc>
      </w:tr>
      <w:tr w:rsidR="00751025" w:rsidRPr="00CC157D" w14:paraId="6F533A92" w14:textId="77777777" w:rsidTr="004A2C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19F064"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27F681"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428AC52"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767B090"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FED57EF"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5</w:t>
            </w:r>
          </w:p>
        </w:tc>
      </w:tr>
      <w:tr w:rsidR="00751025" w:rsidRPr="00CC157D" w14:paraId="42238DB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FAEF9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C589A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C3FC9A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7E5A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A23DA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 документе заранее заполнено "Платежное требование"</w:t>
            </w:r>
          </w:p>
        </w:tc>
      </w:tr>
      <w:tr w:rsidR="00751025" w:rsidRPr="00CC157D" w14:paraId="2FB676B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00E78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2BFAA91"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DFF6C2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5923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42878F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бенефициаром при представлении платежного требования в банк плательщика</w:t>
            </w:r>
          </w:p>
        </w:tc>
      </w:tr>
      <w:tr w:rsidR="00751025" w:rsidRPr="00CC157D" w14:paraId="26878A5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577D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5043F43"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EFBCF5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4E534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60DDFC26" w14:textId="77777777" w:rsidR="00751025" w:rsidRPr="004A2C83" w:rsidRDefault="00751025" w:rsidP="004A2C8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F1F157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751025" w:rsidRPr="00CC157D" w14:paraId="4D62D322"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D3EF9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59B83F2"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A2199B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12707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6C71A2E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E82722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204DDDF0"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A8E5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E42F13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92D073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A142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641A3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300A5C71"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47F7A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1F3EB9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5A14B8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DC68D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2DADF8C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62E0F3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17BD563D"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891C0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F048B6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C66143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2160B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3288EA5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992972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483D95C8"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A215E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6305F5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8C7886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9409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28BFEB4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5B0BC8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плательщиком</w:t>
            </w:r>
          </w:p>
        </w:tc>
      </w:tr>
      <w:tr w:rsidR="00751025" w:rsidRPr="00CC157D" w14:paraId="62BA9906"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A7F47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5A7F2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DCBDF3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40279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253B8C1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795B9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60378227"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8D62C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A145AB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9E81AA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54720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AA686A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896D6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w:t>
            </w:r>
          </w:p>
        </w:tc>
      </w:tr>
      <w:tr w:rsidR="00751025" w:rsidRPr="00CC157D" w14:paraId="15EE94B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88FBA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E2B9F5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A8DC79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2EE20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4DA19E7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C488A4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0F08784C"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CC547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5D27D6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722B10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EDA7F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5098F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1CD02AC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BC32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F7B0E0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ED51DD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6CD5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1161908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6F33F4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129A629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65B9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3F5031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983F1E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40A6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186EEE7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2BE88F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плательщиком </w:t>
            </w:r>
          </w:p>
        </w:tc>
      </w:tr>
      <w:tr w:rsidR="00751025" w:rsidRPr="00CC157D" w14:paraId="3349883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557D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8C74E7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119D4A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0068D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55C27C8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2F6BD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 и не применяется)</w:t>
            </w:r>
          </w:p>
        </w:tc>
      </w:tr>
      <w:tr w:rsidR="00751025" w:rsidRPr="00CC157D" w14:paraId="2C18A7BB"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BE07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7DF862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52989B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94F04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D2692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031C6FE0"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E76B0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100D66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82F4EB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EACB9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1F906FC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66DE3A5F"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FC844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66C19A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основания для </w:t>
            </w:r>
            <w:r w:rsidRPr="004A2C83">
              <w:rPr>
                <w:rFonts w:ascii="Sylfaen" w:hAnsi="Sylfaen"/>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C1FDA9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D11363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185A66C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F26999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бенефициаром</w:t>
            </w:r>
          </w:p>
        </w:tc>
      </w:tr>
      <w:tr w:rsidR="00751025" w:rsidRPr="00CC157D" w14:paraId="7820BEC3"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724186" w14:textId="77777777" w:rsidR="00751025" w:rsidRPr="004A2C83" w:rsidDel="0010680B" w:rsidRDefault="00751025" w:rsidP="004A2C83">
            <w:pPr>
              <w:widowControl w:val="0"/>
              <w:spacing w:after="120"/>
              <w:jc w:val="center"/>
              <w:rPr>
                <w:rFonts w:ascii="Sylfaen" w:hAnsi="Sylfaen"/>
                <w:sz w:val="18"/>
                <w:szCs w:val="18"/>
              </w:rPr>
            </w:pPr>
            <w:r w:rsidRPr="004A2C83">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848AAE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6D1A8F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4B593B" w14:textId="77777777" w:rsidR="00751025" w:rsidRPr="004A2C83" w:rsidRDefault="00751025" w:rsidP="004A2C83">
            <w:pPr>
              <w:widowControl w:val="0"/>
              <w:spacing w:after="120"/>
              <w:jc w:val="center"/>
              <w:rPr>
                <w:rFonts w:ascii="Sylfaen" w:hAnsi="Sylfaen" w:cs="Sylfaen"/>
                <w:sz w:val="18"/>
                <w:szCs w:val="18"/>
              </w:rPr>
            </w:pPr>
            <w:r w:rsidRPr="004A2C83">
              <w:rPr>
                <w:rFonts w:ascii="Sylfaen" w:hAnsi="Sylfaen"/>
                <w:sz w:val="18"/>
                <w:szCs w:val="18"/>
              </w:rPr>
              <w:t xml:space="preserve">обязательно </w:t>
            </w:r>
          </w:p>
          <w:p w14:paraId="79AAF5EF" w14:textId="77777777" w:rsidR="00751025" w:rsidRPr="004A2C83" w:rsidRDefault="00751025" w:rsidP="004A2C83">
            <w:pPr>
              <w:widowControl w:val="0"/>
              <w:spacing w:after="120"/>
              <w:jc w:val="center"/>
              <w:rPr>
                <w:rFonts w:ascii="Sylfaen" w:hAnsi="Sylfaen" w:cs="Sylfaen"/>
                <w:sz w:val="18"/>
                <w:szCs w:val="18"/>
              </w:rPr>
            </w:pPr>
            <w:r w:rsidRPr="004A2C83">
              <w:rPr>
                <w:rFonts w:ascii="Sylfaen" w:hAnsi="Sylfaen"/>
                <w:sz w:val="18"/>
                <w:szCs w:val="18"/>
              </w:rPr>
              <w:t xml:space="preserve">заполняются слова "акцептованный платеж", </w:t>
            </w:r>
          </w:p>
          <w:p w14:paraId="2EA9D94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что означает, </w:t>
            </w:r>
            <w:proofErr w:type="gramStart"/>
            <w:r w:rsidRPr="004A2C83">
              <w:rPr>
                <w:rFonts w:ascii="Sylfaen" w:hAnsi="Sylfaen"/>
                <w:sz w:val="18"/>
                <w:szCs w:val="18"/>
              </w:rPr>
              <w:t>что</w:t>
            </w:r>
            <w:proofErr w:type="gramEnd"/>
            <w:r w:rsidRPr="004A2C83">
              <w:rPr>
                <w:rFonts w:ascii="Sylfaen" w:hAnsi="Sylfaen"/>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501FBA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заранее заполняется бенефициаром </w:t>
            </w:r>
          </w:p>
        </w:tc>
      </w:tr>
      <w:tr w:rsidR="00751025" w:rsidRPr="00CC157D" w14:paraId="19E5623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43316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BCB324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D54C34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D473C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2C6B66B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F50ACB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4FF86D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бенефициаром</w:t>
            </w:r>
          </w:p>
        </w:tc>
      </w:tr>
      <w:tr w:rsidR="00751025" w:rsidRPr="00CC157D" w14:paraId="14A514F7"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6A07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376DB1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1BEA28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6D9A8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4CCD776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6A4C6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подписывается плательщиком или </w:t>
            </w:r>
          </w:p>
          <w:p w14:paraId="6602CDF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проставляется электронная подпись плательщика</w:t>
            </w:r>
          </w:p>
        </w:tc>
      </w:tr>
      <w:tr w:rsidR="00751025" w:rsidRPr="00CC157D" w14:paraId="005EEC5F"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22138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25527E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E858F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A95D8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277622F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наличии печати, когда плательщик представляет Требование в бумажной форме</w:t>
            </w:r>
          </w:p>
          <w:p w14:paraId="7A284188" w14:textId="77777777" w:rsidR="00751025" w:rsidRPr="004A2C83" w:rsidRDefault="00751025" w:rsidP="004A2C8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66FC8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скрепляется печатью плательщика </w:t>
            </w:r>
          </w:p>
          <w:p w14:paraId="0AF1FC0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представлении в бумажной форме</w:t>
            </w:r>
          </w:p>
        </w:tc>
      </w:tr>
      <w:tr w:rsidR="00751025" w:rsidRPr="00CC157D" w14:paraId="28936CFF"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9E98B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63561BD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976200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B6A29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5088B88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81AD61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подписывается бенефициаром</w:t>
            </w:r>
          </w:p>
        </w:tc>
      </w:tr>
      <w:tr w:rsidR="00751025" w:rsidRPr="00CC157D" w14:paraId="6B0AE80C"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C9412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5D5A98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0D5352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5BB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6FD1CB9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E7BEE9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скрепляется печатью бенефициара </w:t>
            </w:r>
          </w:p>
          <w:p w14:paraId="537C851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представлении в банк в бумажной форме</w:t>
            </w:r>
          </w:p>
        </w:tc>
      </w:tr>
      <w:tr w:rsidR="00751025" w:rsidRPr="00CC157D" w14:paraId="2429FB7D"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4F7A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E4D1BF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37380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6C9E0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55F79C1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2C93AC" w14:textId="77777777" w:rsidR="00751025" w:rsidRPr="004A2C83" w:rsidRDefault="00751025" w:rsidP="004A2C83">
            <w:pPr>
              <w:widowControl w:val="0"/>
              <w:spacing w:after="120"/>
              <w:jc w:val="center"/>
              <w:rPr>
                <w:rFonts w:ascii="Sylfaen" w:hAnsi="Sylfaen"/>
                <w:sz w:val="18"/>
                <w:szCs w:val="18"/>
              </w:rPr>
            </w:pPr>
          </w:p>
        </w:tc>
      </w:tr>
      <w:tr w:rsidR="00751025" w:rsidRPr="00CC157D" w14:paraId="711981BC"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A1A14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8B4395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507B84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4A20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0238CF8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87DE726" w14:textId="77777777" w:rsidR="00751025" w:rsidRPr="004A2C83" w:rsidRDefault="00751025" w:rsidP="004A2C83">
            <w:pPr>
              <w:widowControl w:val="0"/>
              <w:spacing w:after="120"/>
              <w:jc w:val="center"/>
              <w:rPr>
                <w:rFonts w:ascii="Sylfaen" w:hAnsi="Sylfaen"/>
                <w:sz w:val="18"/>
                <w:szCs w:val="18"/>
              </w:rPr>
            </w:pPr>
          </w:p>
        </w:tc>
      </w:tr>
      <w:tr w:rsidR="00751025" w:rsidRPr="00CC157D" w14:paraId="0D69A676"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92ED7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1AD359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CEEAF3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C4891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0DCC862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A4392F4" w14:textId="77777777" w:rsidR="00751025" w:rsidRPr="004A2C83" w:rsidRDefault="00751025" w:rsidP="004A2C83">
            <w:pPr>
              <w:widowControl w:val="0"/>
              <w:spacing w:after="120"/>
              <w:jc w:val="center"/>
              <w:rPr>
                <w:rFonts w:ascii="Sylfaen" w:hAnsi="Sylfaen"/>
                <w:sz w:val="18"/>
                <w:szCs w:val="18"/>
              </w:rPr>
            </w:pPr>
          </w:p>
        </w:tc>
      </w:tr>
      <w:tr w:rsidR="00751025" w:rsidRPr="00CC157D" w14:paraId="7709BC83"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23AE3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8E0754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5FF650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D3A7A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4FD3203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878517" w14:textId="77777777" w:rsidR="00751025" w:rsidRPr="004A2C83" w:rsidRDefault="00751025" w:rsidP="004A2C83">
            <w:pPr>
              <w:widowControl w:val="0"/>
              <w:spacing w:after="120"/>
              <w:jc w:val="center"/>
              <w:rPr>
                <w:rFonts w:ascii="Sylfaen" w:hAnsi="Sylfaen"/>
                <w:sz w:val="18"/>
                <w:szCs w:val="18"/>
              </w:rPr>
            </w:pPr>
          </w:p>
        </w:tc>
      </w:tr>
      <w:tr w:rsidR="00751025" w:rsidRPr="00CC157D" w14:paraId="034FDD81"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91E2D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6B8A96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469C1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DF24D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B959AC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5EDCF7" w14:textId="77777777" w:rsidR="00751025" w:rsidRPr="004A2C83" w:rsidRDefault="00751025" w:rsidP="004A2C83">
            <w:pPr>
              <w:widowControl w:val="0"/>
              <w:spacing w:after="120"/>
              <w:jc w:val="center"/>
              <w:rPr>
                <w:rFonts w:ascii="Sylfaen" w:hAnsi="Sylfaen"/>
                <w:sz w:val="18"/>
                <w:szCs w:val="18"/>
              </w:rPr>
            </w:pPr>
          </w:p>
        </w:tc>
      </w:tr>
      <w:tr w:rsidR="00751025" w:rsidRPr="00CC157D" w14:paraId="5ADBC693"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F1555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A62A16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обслуживающей бенефициара финансовой организацией в обязательном порядке указывается дата, время, минута </w:t>
            </w:r>
            <w:r w:rsidRPr="004A2C83">
              <w:rPr>
                <w:rFonts w:ascii="Sylfaen" w:hAnsi="Sylfaen"/>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4D7A86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063DD5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122F4AB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4A2C83">
              <w:rPr>
                <w:rFonts w:ascii="Sylfaen" w:hAnsi="Sylfaen"/>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B522ED7" w14:textId="77777777" w:rsidR="00751025" w:rsidRPr="004A2C83" w:rsidRDefault="00751025" w:rsidP="004A2C83">
            <w:pPr>
              <w:widowControl w:val="0"/>
              <w:spacing w:after="120"/>
              <w:jc w:val="center"/>
              <w:rPr>
                <w:rFonts w:ascii="Sylfaen" w:hAnsi="Sylfaen"/>
                <w:sz w:val="18"/>
                <w:szCs w:val="18"/>
              </w:rPr>
            </w:pPr>
          </w:p>
        </w:tc>
      </w:tr>
    </w:tbl>
    <w:p w14:paraId="3C5DEAF7" w14:textId="77777777" w:rsidR="00751025" w:rsidRPr="004A2C83" w:rsidRDefault="00751025" w:rsidP="00751025">
      <w:pPr>
        <w:widowControl w:val="0"/>
        <w:spacing w:after="160"/>
        <w:ind w:left="567" w:right="565"/>
        <w:jc w:val="center"/>
        <w:rPr>
          <w:rFonts w:ascii="Sylfaen" w:hAnsi="Sylfaen"/>
          <w:b/>
        </w:rPr>
      </w:pPr>
    </w:p>
    <w:p w14:paraId="7A0BDF57" w14:textId="77777777" w:rsidR="00751025" w:rsidRPr="004A2C83" w:rsidRDefault="00751025" w:rsidP="00751025">
      <w:pPr>
        <w:widowControl w:val="0"/>
        <w:spacing w:after="160"/>
        <w:ind w:left="567" w:right="565"/>
        <w:jc w:val="center"/>
        <w:rPr>
          <w:rFonts w:ascii="Sylfaen" w:hAnsi="Sylfaen"/>
          <w:b/>
        </w:rPr>
      </w:pPr>
    </w:p>
    <w:p w14:paraId="3484161A" w14:textId="77777777" w:rsidR="00751025" w:rsidRDefault="00751025" w:rsidP="00751025">
      <w:pPr>
        <w:widowControl w:val="0"/>
        <w:spacing w:after="160"/>
        <w:ind w:left="567" w:right="565"/>
        <w:jc w:val="center"/>
        <w:rPr>
          <w:rFonts w:ascii="Sylfaen" w:hAnsi="Sylfaen"/>
          <w:b/>
        </w:rPr>
      </w:pPr>
    </w:p>
    <w:p w14:paraId="4A50A2E9" w14:textId="77777777" w:rsidR="00751025" w:rsidRDefault="00751025" w:rsidP="00751025">
      <w:pPr>
        <w:widowControl w:val="0"/>
        <w:spacing w:after="160"/>
        <w:ind w:left="567" w:right="565"/>
        <w:jc w:val="center"/>
        <w:rPr>
          <w:rFonts w:ascii="Sylfaen" w:hAnsi="Sylfaen"/>
          <w:b/>
        </w:rPr>
      </w:pPr>
    </w:p>
    <w:p w14:paraId="128698B8" w14:textId="77777777" w:rsidR="00751025" w:rsidRDefault="00751025" w:rsidP="00751025">
      <w:pPr>
        <w:widowControl w:val="0"/>
        <w:spacing w:after="160"/>
        <w:ind w:left="567" w:right="565"/>
        <w:jc w:val="center"/>
        <w:rPr>
          <w:rFonts w:ascii="Sylfaen" w:hAnsi="Sylfaen"/>
          <w:b/>
        </w:rPr>
      </w:pPr>
    </w:p>
    <w:p w14:paraId="509D76AD" w14:textId="77777777" w:rsidR="00751025" w:rsidRDefault="00751025" w:rsidP="00751025">
      <w:pPr>
        <w:widowControl w:val="0"/>
        <w:spacing w:after="160"/>
        <w:ind w:left="567" w:right="565"/>
        <w:jc w:val="center"/>
        <w:rPr>
          <w:rFonts w:ascii="Sylfaen" w:hAnsi="Sylfaen"/>
          <w:b/>
        </w:rPr>
      </w:pPr>
    </w:p>
    <w:p w14:paraId="43DEAEA7" w14:textId="77777777" w:rsidR="00751025" w:rsidRDefault="00751025" w:rsidP="00751025">
      <w:pPr>
        <w:widowControl w:val="0"/>
        <w:spacing w:after="160"/>
        <w:ind w:left="567" w:right="565"/>
        <w:jc w:val="center"/>
        <w:rPr>
          <w:rFonts w:ascii="Sylfaen" w:hAnsi="Sylfaen"/>
          <w:b/>
        </w:rPr>
      </w:pPr>
    </w:p>
    <w:p w14:paraId="50DF1469" w14:textId="77777777" w:rsidR="00751025" w:rsidRDefault="00751025" w:rsidP="00751025">
      <w:pPr>
        <w:widowControl w:val="0"/>
        <w:spacing w:after="160"/>
        <w:ind w:left="567" w:right="565"/>
        <w:jc w:val="center"/>
        <w:rPr>
          <w:rFonts w:ascii="Sylfaen" w:hAnsi="Sylfaen"/>
          <w:b/>
        </w:rPr>
      </w:pPr>
    </w:p>
    <w:p w14:paraId="191ECE86" w14:textId="77777777" w:rsidR="00751025" w:rsidRDefault="00751025" w:rsidP="00751025">
      <w:pPr>
        <w:widowControl w:val="0"/>
        <w:spacing w:after="160"/>
        <w:ind w:left="567" w:right="565"/>
        <w:jc w:val="center"/>
        <w:rPr>
          <w:rFonts w:ascii="Sylfaen" w:hAnsi="Sylfaen"/>
          <w:b/>
        </w:rPr>
      </w:pPr>
    </w:p>
    <w:p w14:paraId="4DE59E01" w14:textId="77777777" w:rsidR="00751025" w:rsidRDefault="00751025" w:rsidP="00751025">
      <w:pPr>
        <w:widowControl w:val="0"/>
        <w:spacing w:after="160"/>
        <w:ind w:left="567" w:right="565"/>
        <w:jc w:val="center"/>
        <w:rPr>
          <w:rFonts w:ascii="Sylfaen" w:hAnsi="Sylfaen"/>
          <w:b/>
        </w:rPr>
      </w:pPr>
    </w:p>
    <w:p w14:paraId="7CEB7675" w14:textId="77777777" w:rsidR="00751025" w:rsidRDefault="00751025" w:rsidP="00751025">
      <w:pPr>
        <w:widowControl w:val="0"/>
        <w:spacing w:after="160"/>
        <w:ind w:left="567" w:right="565"/>
        <w:jc w:val="center"/>
        <w:rPr>
          <w:rFonts w:ascii="Sylfaen" w:hAnsi="Sylfaen"/>
          <w:b/>
        </w:rPr>
      </w:pPr>
    </w:p>
    <w:p w14:paraId="702C6E7F" w14:textId="77777777" w:rsidR="00751025" w:rsidRDefault="00751025" w:rsidP="00751025">
      <w:pPr>
        <w:widowControl w:val="0"/>
        <w:spacing w:after="160"/>
        <w:ind w:left="567" w:right="565"/>
        <w:jc w:val="center"/>
        <w:rPr>
          <w:rFonts w:ascii="Sylfaen" w:hAnsi="Sylfaen"/>
          <w:b/>
        </w:rPr>
      </w:pPr>
    </w:p>
    <w:p w14:paraId="7397F20C" w14:textId="77777777" w:rsidR="00751025" w:rsidRDefault="00751025" w:rsidP="00751025">
      <w:pPr>
        <w:widowControl w:val="0"/>
        <w:spacing w:after="160"/>
        <w:ind w:left="567" w:right="565"/>
        <w:jc w:val="center"/>
        <w:rPr>
          <w:rFonts w:ascii="Sylfaen" w:hAnsi="Sylfaen"/>
          <w:b/>
        </w:rPr>
      </w:pPr>
    </w:p>
    <w:p w14:paraId="272DB690" w14:textId="77777777" w:rsidR="00751025" w:rsidRDefault="00751025" w:rsidP="00751025">
      <w:pPr>
        <w:widowControl w:val="0"/>
        <w:spacing w:after="160"/>
        <w:ind w:left="567" w:right="565"/>
        <w:jc w:val="center"/>
        <w:rPr>
          <w:rFonts w:ascii="Sylfaen" w:hAnsi="Sylfaen"/>
          <w:b/>
        </w:rPr>
      </w:pPr>
    </w:p>
    <w:p w14:paraId="1FC18410" w14:textId="77777777" w:rsidR="00751025" w:rsidRDefault="00751025" w:rsidP="00751025">
      <w:pPr>
        <w:widowControl w:val="0"/>
        <w:spacing w:after="160"/>
        <w:ind w:left="567" w:right="565"/>
        <w:jc w:val="center"/>
        <w:rPr>
          <w:rFonts w:ascii="Sylfaen" w:hAnsi="Sylfaen"/>
          <w:b/>
        </w:rPr>
      </w:pPr>
    </w:p>
    <w:p w14:paraId="5DF413CE" w14:textId="77777777" w:rsidR="00751025" w:rsidRDefault="00751025" w:rsidP="00751025">
      <w:pPr>
        <w:widowControl w:val="0"/>
        <w:spacing w:after="160"/>
        <w:ind w:left="567" w:right="565"/>
        <w:jc w:val="center"/>
        <w:rPr>
          <w:rFonts w:ascii="Sylfaen" w:hAnsi="Sylfaen"/>
          <w:b/>
        </w:rPr>
      </w:pPr>
    </w:p>
    <w:p w14:paraId="77A8B64D" w14:textId="77777777" w:rsidR="00751025" w:rsidRDefault="00751025" w:rsidP="00751025">
      <w:pPr>
        <w:widowControl w:val="0"/>
        <w:spacing w:after="160"/>
        <w:ind w:left="567" w:right="565"/>
        <w:jc w:val="center"/>
        <w:rPr>
          <w:rFonts w:ascii="Sylfaen" w:hAnsi="Sylfaen"/>
          <w:b/>
        </w:rPr>
      </w:pPr>
    </w:p>
    <w:p w14:paraId="1E669A77" w14:textId="77777777" w:rsidR="00751025" w:rsidRDefault="00751025" w:rsidP="00751025">
      <w:pPr>
        <w:widowControl w:val="0"/>
        <w:spacing w:after="160"/>
        <w:ind w:left="567" w:right="565"/>
        <w:jc w:val="center"/>
        <w:rPr>
          <w:rFonts w:ascii="Sylfaen" w:hAnsi="Sylfaen"/>
          <w:b/>
        </w:rPr>
      </w:pPr>
    </w:p>
    <w:p w14:paraId="61408FAF" w14:textId="77777777" w:rsidR="00751025" w:rsidRDefault="00751025" w:rsidP="00751025">
      <w:pPr>
        <w:widowControl w:val="0"/>
        <w:spacing w:after="160"/>
        <w:ind w:left="567" w:right="565"/>
        <w:jc w:val="center"/>
        <w:rPr>
          <w:rFonts w:ascii="Sylfaen" w:hAnsi="Sylfaen"/>
          <w:b/>
        </w:rPr>
      </w:pPr>
    </w:p>
    <w:p w14:paraId="04D51F38" w14:textId="77777777" w:rsidR="00751025" w:rsidRDefault="00751025" w:rsidP="00751025">
      <w:pPr>
        <w:widowControl w:val="0"/>
        <w:spacing w:after="160"/>
        <w:ind w:left="567" w:right="565"/>
        <w:jc w:val="center"/>
        <w:rPr>
          <w:rFonts w:ascii="Sylfaen" w:hAnsi="Sylfaen"/>
          <w:b/>
        </w:rPr>
      </w:pPr>
    </w:p>
    <w:p w14:paraId="7F1B575F" w14:textId="77777777" w:rsidR="00751025" w:rsidRDefault="00751025" w:rsidP="00751025">
      <w:pPr>
        <w:widowControl w:val="0"/>
        <w:spacing w:after="160"/>
        <w:ind w:left="567" w:right="565"/>
        <w:jc w:val="center"/>
        <w:rPr>
          <w:rFonts w:ascii="Sylfaen" w:hAnsi="Sylfaen"/>
          <w:b/>
        </w:rPr>
      </w:pPr>
    </w:p>
    <w:p w14:paraId="56F3C1E9" w14:textId="77777777" w:rsidR="00751025" w:rsidRDefault="00751025" w:rsidP="00751025">
      <w:pPr>
        <w:widowControl w:val="0"/>
        <w:spacing w:after="160"/>
        <w:ind w:left="567" w:right="565"/>
        <w:jc w:val="center"/>
        <w:rPr>
          <w:rFonts w:ascii="Sylfaen" w:hAnsi="Sylfaen"/>
          <w:b/>
        </w:rPr>
      </w:pPr>
    </w:p>
    <w:p w14:paraId="6062DEC9" w14:textId="77777777" w:rsidR="00751025" w:rsidRDefault="00751025" w:rsidP="00751025">
      <w:pPr>
        <w:widowControl w:val="0"/>
        <w:spacing w:after="160"/>
        <w:ind w:left="567" w:right="565"/>
        <w:jc w:val="center"/>
        <w:rPr>
          <w:rFonts w:ascii="Sylfaen" w:hAnsi="Sylfaen"/>
          <w:b/>
        </w:rPr>
      </w:pPr>
    </w:p>
    <w:p w14:paraId="4C09A860" w14:textId="77777777" w:rsidR="00751025" w:rsidRDefault="00751025" w:rsidP="00751025">
      <w:pPr>
        <w:widowControl w:val="0"/>
        <w:spacing w:after="160"/>
        <w:ind w:left="567" w:right="565"/>
        <w:jc w:val="center"/>
        <w:rPr>
          <w:rFonts w:ascii="Sylfaen" w:hAnsi="Sylfaen"/>
          <w:b/>
        </w:rPr>
      </w:pPr>
    </w:p>
    <w:p w14:paraId="38A8FFA6" w14:textId="77777777" w:rsidR="00751025" w:rsidRPr="004A2C83" w:rsidRDefault="00751025" w:rsidP="0068206B">
      <w:pPr>
        <w:widowControl w:val="0"/>
        <w:spacing w:after="160"/>
        <w:ind w:right="565"/>
        <w:rPr>
          <w:rFonts w:ascii="Sylfaen" w:hAnsi="Sylfaen"/>
          <w:b/>
        </w:rPr>
      </w:pPr>
    </w:p>
    <w:p w14:paraId="46645C2B" w14:textId="77777777" w:rsidR="00751025" w:rsidRPr="004A2C83" w:rsidRDefault="00751025" w:rsidP="00751025">
      <w:pPr>
        <w:widowControl w:val="0"/>
        <w:jc w:val="right"/>
        <w:rPr>
          <w:rFonts w:ascii="Sylfaen" w:hAnsi="Sylfaen" w:cs="GHEA Grapalat"/>
          <w:i/>
          <w:sz w:val="20"/>
          <w:szCs w:val="20"/>
        </w:rPr>
      </w:pPr>
      <w:r w:rsidRPr="004A2C83">
        <w:rPr>
          <w:rFonts w:ascii="Sylfaen" w:hAnsi="Sylfaen"/>
          <w:i/>
          <w:sz w:val="20"/>
          <w:szCs w:val="20"/>
        </w:rPr>
        <w:lastRenderedPageBreak/>
        <w:t>Приложение № 5.1</w:t>
      </w:r>
    </w:p>
    <w:p w14:paraId="1330C7CC" w14:textId="5E3FD2CC" w:rsidR="00751025" w:rsidRPr="004A2C83" w:rsidRDefault="00751025" w:rsidP="00751025">
      <w:pPr>
        <w:jc w:val="right"/>
        <w:rPr>
          <w:rFonts w:ascii="Sylfaen" w:hAnsi="Sylfaen"/>
          <w:b/>
          <w:sz w:val="20"/>
          <w:szCs w:val="20"/>
        </w:rPr>
      </w:pPr>
      <w:r w:rsidRPr="004A2C83">
        <w:rPr>
          <w:rFonts w:ascii="Sylfaen" w:hAnsi="Sylfaen"/>
          <w:i/>
          <w:sz w:val="20"/>
          <w:szCs w:val="20"/>
        </w:rPr>
        <w:t xml:space="preserve">к Приглашению </w:t>
      </w:r>
      <w:r w:rsidR="0021604B">
        <w:rPr>
          <w:rFonts w:ascii="Sylfaen" w:hAnsi="Sylfaen"/>
          <w:i/>
          <w:sz w:val="20"/>
          <w:szCs w:val="20"/>
        </w:rPr>
        <w:t>на запроса котировки</w:t>
      </w:r>
      <w:r w:rsidRPr="004A2C83">
        <w:rPr>
          <w:rFonts w:ascii="Sylfaen" w:hAnsi="Sylfaen"/>
          <w:i/>
          <w:sz w:val="20"/>
          <w:szCs w:val="20"/>
        </w:rPr>
        <w:br/>
        <w:t>под кодом "</w:t>
      </w:r>
      <w:r w:rsidR="00662867">
        <w:rPr>
          <w:rFonts w:ascii="Sylfaen" w:hAnsi="Sylfaen"/>
          <w:b/>
          <w:bCs/>
          <w:sz w:val="20"/>
          <w:szCs w:val="20"/>
        </w:rPr>
        <w:t>(</w:t>
      </w:r>
      <w:r w:rsidR="006B6567">
        <w:rPr>
          <w:rFonts w:ascii="Sylfaen" w:hAnsi="Sylfaen"/>
          <w:b/>
          <w:bCs/>
          <w:sz w:val="20"/>
          <w:szCs w:val="20"/>
        </w:rPr>
        <w:t>GAVTO-GHAPDZB-24/</w:t>
      </w:r>
      <w:proofErr w:type="gramStart"/>
      <w:r w:rsidR="006B6567">
        <w:rPr>
          <w:rFonts w:ascii="Sylfaen" w:hAnsi="Sylfaen"/>
          <w:b/>
          <w:bCs/>
          <w:sz w:val="20"/>
          <w:szCs w:val="20"/>
        </w:rPr>
        <w:t>013</w:t>
      </w:r>
      <w:r w:rsidR="00662867">
        <w:rPr>
          <w:rFonts w:ascii="Sylfaen" w:hAnsi="Sylfaen"/>
          <w:b/>
          <w:bCs/>
          <w:sz w:val="20"/>
          <w:szCs w:val="20"/>
        </w:rPr>
        <w:t>)(</w:t>
      </w:r>
      <w:proofErr w:type="gramEnd"/>
      <w:r w:rsidR="00662867">
        <w:rPr>
          <w:rFonts w:ascii="Sylfaen" w:hAnsi="Sylfaen"/>
          <w:b/>
          <w:bCs/>
          <w:sz w:val="20"/>
          <w:szCs w:val="20"/>
        </w:rPr>
        <w:t xml:space="preserve"> </w:t>
      </w:r>
      <w:r w:rsidR="006B6567">
        <w:rPr>
          <w:rFonts w:ascii="Sylfaen" w:hAnsi="Sylfaen"/>
          <w:b/>
          <w:bCs/>
          <w:sz w:val="20"/>
          <w:szCs w:val="20"/>
        </w:rPr>
        <w:t>ԳԱՎՏՈ-ԳՀԱՊՁԲ-24/013</w:t>
      </w:r>
      <w:r w:rsidR="00662867">
        <w:rPr>
          <w:rFonts w:ascii="Sylfaen" w:hAnsi="Sylfaen"/>
          <w:b/>
          <w:bCs/>
          <w:sz w:val="20"/>
          <w:szCs w:val="20"/>
        </w:rPr>
        <w:t>)</w:t>
      </w:r>
      <w:r w:rsidRPr="004A2C83" w:rsidDel="00E87EED">
        <w:rPr>
          <w:rFonts w:ascii="Sylfaen" w:hAnsi="Sylfaen"/>
          <w:i/>
          <w:sz w:val="20"/>
          <w:szCs w:val="20"/>
        </w:rPr>
        <w:t xml:space="preserve"> </w:t>
      </w:r>
      <w:r w:rsidRPr="004A2C83">
        <w:rPr>
          <w:rFonts w:ascii="Sylfaen" w:hAnsi="Sylfaen"/>
          <w:i/>
          <w:sz w:val="20"/>
          <w:szCs w:val="20"/>
        </w:rPr>
        <w:t>"</w:t>
      </w:r>
      <w:r w:rsidRPr="004A2C83">
        <w:rPr>
          <w:rStyle w:val="af6"/>
          <w:rFonts w:ascii="Sylfaen" w:hAnsi="Sylfaen"/>
          <w:i/>
          <w:sz w:val="20"/>
          <w:szCs w:val="20"/>
        </w:rPr>
        <w:footnoteReference w:customMarkFollows="1" w:id="19"/>
        <w:t>*</w:t>
      </w:r>
    </w:p>
    <w:p w14:paraId="516D9F58" w14:textId="77777777" w:rsidR="00751025" w:rsidRPr="004A2C83" w:rsidRDefault="00751025" w:rsidP="00751025">
      <w:pPr>
        <w:widowControl w:val="0"/>
        <w:spacing w:after="160"/>
        <w:jc w:val="center"/>
        <w:rPr>
          <w:rFonts w:ascii="Sylfaen" w:hAnsi="Sylfaen"/>
          <w:b/>
        </w:rPr>
      </w:pPr>
    </w:p>
    <w:p w14:paraId="7586E2AF" w14:textId="77777777" w:rsidR="00751025" w:rsidRPr="004A2C83" w:rsidRDefault="00751025" w:rsidP="00751025">
      <w:pPr>
        <w:widowControl w:val="0"/>
        <w:spacing w:after="160"/>
        <w:jc w:val="center"/>
        <w:rPr>
          <w:rFonts w:ascii="Sylfaen" w:hAnsi="Sylfaen" w:cs="GHEA Grapalat"/>
          <w:b/>
        </w:rPr>
      </w:pPr>
      <w:r w:rsidRPr="004A2C83">
        <w:rPr>
          <w:rFonts w:ascii="Sylfaen" w:hAnsi="Sylfaen"/>
          <w:b/>
        </w:rPr>
        <w:t xml:space="preserve">СОГЛАШЕНИЕ О НЕУСТОЙКЕ </w:t>
      </w:r>
    </w:p>
    <w:p w14:paraId="52B34D1B" w14:textId="77777777" w:rsidR="00751025" w:rsidRPr="004A2C83" w:rsidRDefault="00751025" w:rsidP="00751025">
      <w:pPr>
        <w:widowControl w:val="0"/>
        <w:spacing w:after="160"/>
        <w:jc w:val="center"/>
        <w:rPr>
          <w:rFonts w:ascii="Sylfaen" w:hAnsi="Sylfaen" w:cs="GHEA Grapalat"/>
          <w:b/>
        </w:rPr>
      </w:pPr>
      <w:r w:rsidRPr="004A2C83">
        <w:rPr>
          <w:rFonts w:ascii="Sylfaen" w:hAnsi="Sylfaen"/>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751025" w:rsidRPr="00CC157D" w14:paraId="252B4839" w14:textId="77777777" w:rsidTr="004A2C83">
        <w:tc>
          <w:tcPr>
            <w:tcW w:w="4786" w:type="dxa"/>
          </w:tcPr>
          <w:p w14:paraId="43A1F6A0" w14:textId="77777777" w:rsidR="00751025" w:rsidRPr="004A2C83" w:rsidRDefault="00751025" w:rsidP="004A2C83">
            <w:pPr>
              <w:widowControl w:val="0"/>
              <w:spacing w:after="160"/>
              <w:rPr>
                <w:rFonts w:ascii="Sylfaen" w:hAnsi="Sylfaen" w:cs="GHEA Grapalat"/>
                <w:b/>
                <w:lang w:val="hy-AM"/>
              </w:rPr>
            </w:pPr>
            <w:r w:rsidRPr="004A2C83">
              <w:rPr>
                <w:rFonts w:ascii="Sylfaen" w:hAnsi="Sylfaen"/>
              </w:rPr>
              <w:t xml:space="preserve">г. </w:t>
            </w:r>
            <w:r>
              <w:rPr>
                <w:rFonts w:ascii="Sylfaen" w:hAnsi="Sylfaen"/>
                <w:lang w:val="hy-AM"/>
              </w:rPr>
              <w:t>Гюмри</w:t>
            </w:r>
          </w:p>
        </w:tc>
        <w:tc>
          <w:tcPr>
            <w:tcW w:w="4500" w:type="dxa"/>
          </w:tcPr>
          <w:p w14:paraId="377F2E98" w14:textId="77777777" w:rsidR="00751025" w:rsidRPr="004A2C83" w:rsidRDefault="00751025" w:rsidP="004A2C83">
            <w:pPr>
              <w:widowControl w:val="0"/>
              <w:spacing w:after="160"/>
              <w:jc w:val="right"/>
              <w:rPr>
                <w:rFonts w:ascii="Sylfaen" w:hAnsi="Sylfaen" w:cs="GHEA Grapalat"/>
                <w:b/>
              </w:rPr>
            </w:pPr>
            <w:r w:rsidRPr="004A2C83">
              <w:rPr>
                <w:rFonts w:ascii="Sylfaen" w:hAnsi="Sylfaen"/>
              </w:rPr>
              <w:t>"</w:t>
            </w:r>
            <w:r w:rsidRPr="004A2C83">
              <w:rPr>
                <w:rFonts w:ascii="Sylfaen" w:hAnsi="Sylfaen"/>
                <w:lang w:val="en-US"/>
              </w:rPr>
              <w:tab/>
            </w:r>
            <w:r w:rsidRPr="004A2C83">
              <w:rPr>
                <w:rFonts w:ascii="Sylfaen" w:hAnsi="Sylfaen"/>
              </w:rPr>
              <w:t xml:space="preserve">" </w:t>
            </w:r>
            <w:r w:rsidRPr="004A2C83">
              <w:rPr>
                <w:rFonts w:ascii="Sylfaen" w:hAnsi="Sylfaen"/>
                <w:lang w:val="en-US"/>
              </w:rPr>
              <w:tab/>
            </w:r>
            <w:r w:rsidRPr="004A2C83">
              <w:rPr>
                <w:rFonts w:ascii="Sylfaen" w:hAnsi="Sylfaen"/>
              </w:rPr>
              <w:t>20</w:t>
            </w:r>
            <w:r w:rsidRPr="004A2C83">
              <w:rPr>
                <w:rFonts w:ascii="Sylfaen" w:hAnsi="Sylfaen"/>
                <w:lang w:val="en-US"/>
              </w:rPr>
              <w:tab/>
            </w:r>
            <w:r w:rsidRPr="004A2C83">
              <w:rPr>
                <w:rFonts w:ascii="Sylfaen" w:hAnsi="Sylfaen"/>
              </w:rPr>
              <w:t>г.</w:t>
            </w:r>
            <w:r w:rsidRPr="004A2C83">
              <w:rPr>
                <w:rStyle w:val="af6"/>
                <w:rFonts w:ascii="Sylfaen" w:hAnsi="Sylfaen"/>
              </w:rPr>
              <w:footnoteReference w:customMarkFollows="1" w:id="20"/>
              <w:t>**</w:t>
            </w:r>
          </w:p>
        </w:tc>
      </w:tr>
    </w:tbl>
    <w:p w14:paraId="087E85BB" w14:textId="77777777" w:rsidR="00751025" w:rsidRPr="004A2C83" w:rsidRDefault="00751025" w:rsidP="00751025">
      <w:pPr>
        <w:widowControl w:val="0"/>
        <w:spacing w:after="160"/>
        <w:rPr>
          <w:rFonts w:ascii="Sylfaen" w:hAnsi="Sylfaen" w:cs="GHEA Grapalat"/>
          <w:b/>
        </w:rPr>
      </w:pPr>
    </w:p>
    <w:p w14:paraId="78DD144C" w14:textId="77777777" w:rsidR="00751025" w:rsidRPr="004A2C83" w:rsidRDefault="00751025" w:rsidP="00751025">
      <w:pPr>
        <w:widowControl w:val="0"/>
        <w:jc w:val="both"/>
        <w:rPr>
          <w:rFonts w:ascii="Sylfaen" w:hAnsi="Sylfaen" w:cs="GHEA Grapalat"/>
          <w:u w:val="single"/>
          <w:vertAlign w:val="subscript"/>
        </w:rPr>
      </w:pPr>
      <w:r w:rsidRPr="004A2C83">
        <w:rPr>
          <w:rFonts w:ascii="Sylfaen" w:hAnsi="Sylfaen"/>
        </w:rPr>
        <w:t>_______________________________________________, в лице директора Компании,</w:t>
      </w:r>
    </w:p>
    <w:p w14:paraId="54609EBF" w14:textId="77777777" w:rsidR="00751025" w:rsidRPr="004A2C83" w:rsidRDefault="00751025" w:rsidP="00751025">
      <w:pPr>
        <w:widowControl w:val="0"/>
        <w:spacing w:after="160"/>
        <w:ind w:left="1843"/>
        <w:jc w:val="both"/>
        <w:rPr>
          <w:rFonts w:ascii="Sylfaen" w:hAnsi="Sylfaen"/>
          <w:vertAlign w:val="superscript"/>
          <w:lang w:val="en-US"/>
        </w:rPr>
      </w:pPr>
      <w:r w:rsidRPr="004A2C83">
        <w:rPr>
          <w:rFonts w:ascii="Sylfaen" w:hAnsi="Sylfaen"/>
          <w:vertAlign w:val="superscript"/>
        </w:rPr>
        <w:t>наименование Компании</w:t>
      </w:r>
    </w:p>
    <w:p w14:paraId="19B6D809" w14:textId="77777777" w:rsidR="00751025" w:rsidRPr="004A2C83" w:rsidRDefault="00751025" w:rsidP="00751025">
      <w:pPr>
        <w:widowControl w:val="0"/>
        <w:jc w:val="both"/>
        <w:rPr>
          <w:rFonts w:ascii="Sylfaen" w:hAnsi="Sylfaen"/>
          <w:lang w:val="en-US"/>
        </w:rPr>
      </w:pPr>
      <w:r w:rsidRPr="004A2C83">
        <w:rPr>
          <w:rFonts w:ascii="Sylfaen" w:hAnsi="Sylfaen"/>
          <w:lang w:val="en-US"/>
        </w:rPr>
        <w:t>_________________________________________________________________________</w:t>
      </w:r>
    </w:p>
    <w:p w14:paraId="168A9229" w14:textId="77777777" w:rsidR="00751025" w:rsidRPr="004A2C83" w:rsidRDefault="00751025" w:rsidP="00751025">
      <w:pPr>
        <w:widowControl w:val="0"/>
        <w:spacing w:after="160"/>
        <w:jc w:val="center"/>
        <w:rPr>
          <w:rFonts w:ascii="Sylfaen" w:hAnsi="Sylfaen"/>
          <w:vertAlign w:val="superscript"/>
        </w:rPr>
      </w:pPr>
      <w:r w:rsidRPr="004A2C83">
        <w:rPr>
          <w:rFonts w:ascii="Sylfaen" w:hAnsi="Sylfaen"/>
          <w:vertAlign w:val="superscript"/>
        </w:rPr>
        <w:t>имя, фамилия, паспортные данные директора компании</w:t>
      </w:r>
    </w:p>
    <w:p w14:paraId="5D15EDE8" w14:textId="77777777" w:rsidR="00751025" w:rsidRPr="004A2C83" w:rsidRDefault="00751025" w:rsidP="00751025">
      <w:pPr>
        <w:widowControl w:val="0"/>
        <w:spacing w:after="160"/>
        <w:jc w:val="both"/>
        <w:rPr>
          <w:rFonts w:ascii="Sylfaen" w:hAnsi="Sylfaen" w:cs="GHEA Grapalat"/>
        </w:rPr>
      </w:pPr>
      <w:r w:rsidRPr="004A2C83">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D54D445" w14:textId="77777777" w:rsidR="00751025" w:rsidRPr="004A2C83" w:rsidRDefault="00751025" w:rsidP="00751025">
      <w:pPr>
        <w:widowControl w:val="0"/>
        <w:spacing w:after="160"/>
        <w:jc w:val="center"/>
        <w:rPr>
          <w:rFonts w:ascii="Sylfaen" w:hAnsi="Sylfaen" w:cs="GHEA Grapalat"/>
          <w:b/>
          <w:bCs/>
        </w:rPr>
      </w:pPr>
      <w:r w:rsidRPr="004A2C83">
        <w:rPr>
          <w:rFonts w:ascii="Sylfaen" w:hAnsi="Sylfaen"/>
          <w:b/>
        </w:rPr>
        <w:t>1. Предмет соглашения</w:t>
      </w:r>
    </w:p>
    <w:p w14:paraId="2A601FA1" w14:textId="3C1B0D9E" w:rsidR="00751025" w:rsidRPr="004A2C83" w:rsidRDefault="00751025" w:rsidP="00751025">
      <w:pPr>
        <w:pStyle w:val="af2"/>
        <w:jc w:val="both"/>
        <w:rPr>
          <w:rFonts w:cs="GHEA Grapalat"/>
        </w:rPr>
      </w:pPr>
      <w:r w:rsidRPr="004A2C83">
        <w:rPr>
          <w:rFonts w:ascii="Sylfaen" w:hAnsi="Sylfaen"/>
        </w:rPr>
        <w:t>1</w:t>
      </w:r>
      <w:r w:rsidRPr="004A2C83">
        <w:rPr>
          <w:rFonts w:ascii="Sylfaen" w:hAnsi="Sylfaen"/>
          <w:spacing w:val="-6"/>
        </w:rPr>
        <w:t>.1.</w:t>
      </w:r>
      <w:r w:rsidRPr="004A2C83">
        <w:rPr>
          <w:rFonts w:ascii="Sylfaen" w:hAnsi="Sylfaen"/>
          <w:spacing w:val="-6"/>
        </w:rPr>
        <w:tab/>
        <w:t xml:space="preserve">Компания участвует в организованной </w:t>
      </w:r>
      <w:r w:rsidRPr="004A2C83">
        <w:rPr>
          <w:rFonts w:ascii="Sylfaen" w:hAnsi="Sylfaen"/>
          <w:sz w:val="22"/>
          <w:szCs w:val="22"/>
        </w:rPr>
        <w:t>«</w:t>
      </w:r>
      <w:proofErr w:type="spellStart"/>
      <w:r w:rsidR="00EA2987">
        <w:rPr>
          <w:rFonts w:ascii="Sylfaen" w:hAnsi="Sylfaen"/>
          <w:sz w:val="22"/>
          <w:szCs w:val="22"/>
        </w:rPr>
        <w:t>Гюмру</w:t>
      </w:r>
      <w:proofErr w:type="spellEnd"/>
      <w:r w:rsidR="00EA2987">
        <w:rPr>
          <w:rFonts w:ascii="Sylfaen" w:hAnsi="Sylfaen"/>
          <w:sz w:val="22"/>
          <w:szCs w:val="22"/>
        </w:rPr>
        <w:t xml:space="preserve"> автобус</w:t>
      </w:r>
      <w:r w:rsidRPr="004A2C83">
        <w:rPr>
          <w:rFonts w:ascii="Sylfaen" w:hAnsi="Sylfaen"/>
          <w:sz w:val="22"/>
          <w:szCs w:val="22"/>
        </w:rPr>
        <w:t xml:space="preserve">» </w:t>
      </w:r>
      <w:r w:rsidR="00EA2987">
        <w:rPr>
          <w:rFonts w:ascii="Sylfaen" w:hAnsi="Sylfaen"/>
          <w:sz w:val="22"/>
          <w:szCs w:val="22"/>
        </w:rPr>
        <w:t>ЗАО</w:t>
      </w:r>
      <w:r w:rsidRPr="004A2C83">
        <w:rPr>
          <w:rFonts w:ascii="Sylfaen" w:hAnsi="Sylfaen"/>
          <w:spacing w:val="-6"/>
        </w:rPr>
        <w:t xml:space="preserve">*(далее — Заказчик) </w:t>
      </w:r>
      <w:r w:rsidRPr="004A2C83">
        <w:rPr>
          <w:rFonts w:ascii="Cambria" w:hAnsi="Cambria" w:cs="Cambria"/>
        </w:rPr>
        <w:t>процедуре</w:t>
      </w:r>
      <w:r w:rsidRPr="004A2C83">
        <w:t xml:space="preserve"> </w:t>
      </w:r>
      <w:r w:rsidRPr="004A2C83">
        <w:rPr>
          <w:rFonts w:ascii="Cambria" w:hAnsi="Cambria" w:cs="Cambria"/>
        </w:rPr>
        <w:t>закупок</w:t>
      </w:r>
      <w:r w:rsidRPr="004A2C83">
        <w:t xml:space="preserve"> </w:t>
      </w:r>
      <w:r w:rsidRPr="004A2C83">
        <w:rPr>
          <w:rFonts w:ascii="Cambria" w:hAnsi="Cambria" w:cs="Cambria"/>
        </w:rPr>
        <w:t>под</w:t>
      </w:r>
      <w:r w:rsidRPr="004A2C83">
        <w:t xml:space="preserve"> </w:t>
      </w:r>
      <w:r w:rsidRPr="004A2C83">
        <w:rPr>
          <w:rFonts w:ascii="Cambria" w:hAnsi="Cambria" w:cs="Cambria"/>
        </w:rPr>
        <w:t>кодом</w:t>
      </w:r>
      <w:r w:rsidRPr="004A2C83">
        <w:t xml:space="preserve"> </w:t>
      </w:r>
      <w:r w:rsidR="00662867">
        <w:rPr>
          <w:rFonts w:ascii="Sylfaen" w:hAnsi="Sylfaen"/>
          <w:b/>
          <w:bCs/>
          <w:sz w:val="22"/>
          <w:szCs w:val="22"/>
        </w:rPr>
        <w:t>(</w:t>
      </w:r>
      <w:r w:rsidR="006B6567">
        <w:rPr>
          <w:rFonts w:ascii="Sylfaen" w:hAnsi="Sylfaen"/>
          <w:b/>
          <w:bCs/>
          <w:sz w:val="22"/>
          <w:szCs w:val="22"/>
        </w:rPr>
        <w:t>GAVTO-GHAPDZB-24/</w:t>
      </w:r>
      <w:proofErr w:type="gramStart"/>
      <w:r w:rsidR="006B6567">
        <w:rPr>
          <w:rFonts w:ascii="Sylfaen" w:hAnsi="Sylfaen"/>
          <w:b/>
          <w:bCs/>
          <w:sz w:val="22"/>
          <w:szCs w:val="22"/>
        </w:rPr>
        <w:t>013</w:t>
      </w:r>
      <w:r w:rsidR="00662867">
        <w:rPr>
          <w:rFonts w:ascii="Sylfaen" w:hAnsi="Sylfaen"/>
          <w:b/>
          <w:bCs/>
          <w:sz w:val="22"/>
          <w:szCs w:val="22"/>
        </w:rPr>
        <w:t>)(</w:t>
      </w:r>
      <w:proofErr w:type="gramEnd"/>
      <w:r w:rsidR="00662867">
        <w:rPr>
          <w:rFonts w:ascii="Sylfaen" w:hAnsi="Sylfaen"/>
          <w:b/>
          <w:bCs/>
          <w:sz w:val="22"/>
          <w:szCs w:val="22"/>
        </w:rPr>
        <w:t xml:space="preserve"> </w:t>
      </w:r>
      <w:r w:rsidR="006B6567">
        <w:rPr>
          <w:rFonts w:ascii="Sylfaen" w:hAnsi="Sylfaen"/>
          <w:b/>
          <w:bCs/>
          <w:sz w:val="22"/>
          <w:szCs w:val="22"/>
        </w:rPr>
        <w:t>ԳԱՎՏՈ-ԳՀԱՊՁԲ-24/013</w:t>
      </w:r>
      <w:r w:rsidR="00662867">
        <w:rPr>
          <w:rFonts w:ascii="Sylfaen" w:hAnsi="Sylfaen"/>
          <w:b/>
          <w:bCs/>
          <w:sz w:val="22"/>
          <w:szCs w:val="22"/>
        </w:rPr>
        <w:t>)</w:t>
      </w:r>
      <w:r w:rsidRPr="004A2C83">
        <w:t xml:space="preserve"> *.</w:t>
      </w:r>
    </w:p>
    <w:p w14:paraId="44AA1EAF" w14:textId="68516206" w:rsidR="00751025" w:rsidRPr="004A2C83" w:rsidRDefault="00751025" w:rsidP="00751025">
      <w:pPr>
        <w:rPr>
          <w:rFonts w:ascii="Sylfaen" w:hAnsi="Sylfaen"/>
        </w:rPr>
      </w:pPr>
    </w:p>
    <w:p w14:paraId="4D67E615"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1.2.</w:t>
      </w:r>
      <w:r w:rsidRPr="004A2C83">
        <w:rPr>
          <w:rFonts w:ascii="Sylfaen" w:hAnsi="Sylfaen"/>
        </w:rPr>
        <w:tab/>
        <w:t>В качестве обеспечения исполнения договора, заключаемого в</w:t>
      </w:r>
      <w:r w:rsidRPr="004A2C83">
        <w:rPr>
          <w:rFonts w:ascii="Sylfaen" w:hAnsi="Sylfaen" w:cs="Courier New"/>
          <w:lang w:val="en-US"/>
        </w:rPr>
        <w:t> </w:t>
      </w:r>
      <w:r w:rsidRPr="004A2C83">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5F28A8C"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1.3.</w:t>
      </w:r>
      <w:r w:rsidRPr="004A2C83">
        <w:rPr>
          <w:rFonts w:ascii="Sylfaen" w:hAnsi="Sylfaen"/>
        </w:rPr>
        <w:tab/>
        <w:t>Подписав платежное требование (далее — Требование), прилагаемое к</w:t>
      </w:r>
      <w:r w:rsidRPr="004A2C83">
        <w:rPr>
          <w:rFonts w:ascii="Sylfaen" w:hAnsi="Sylfaen"/>
          <w:lang w:val="en-US"/>
        </w:rPr>
        <w:t> </w:t>
      </w:r>
      <w:r w:rsidRPr="004A2C83">
        <w:rPr>
          <w:rFonts w:ascii="Sylfaen" w:hAnsi="Sylfaen"/>
        </w:rPr>
        <w:t xml:space="preserve">настоящему Соглашению о неустойке, Компания </w:t>
      </w:r>
      <w:proofErr w:type="spellStart"/>
      <w:r w:rsidRPr="004A2C83">
        <w:rPr>
          <w:rFonts w:ascii="Sylfaen" w:hAnsi="Sylfaen"/>
        </w:rPr>
        <w:t>безотзывно</w:t>
      </w:r>
      <w:proofErr w:type="spellEnd"/>
      <w:r w:rsidRPr="004A2C83">
        <w:rPr>
          <w:rFonts w:ascii="Sylfaen" w:hAnsi="Sylfaen"/>
        </w:rPr>
        <w:t xml:space="preserve"> соглашается, что: </w:t>
      </w:r>
    </w:p>
    <w:p w14:paraId="64B9EB4F" w14:textId="77777777" w:rsidR="00751025" w:rsidRPr="004A2C83" w:rsidRDefault="00751025" w:rsidP="00751025">
      <w:pPr>
        <w:widowControl w:val="0"/>
        <w:tabs>
          <w:tab w:val="left" w:pos="1134"/>
        </w:tabs>
        <w:spacing w:after="160"/>
        <w:ind w:firstLine="567"/>
        <w:jc w:val="both"/>
        <w:rPr>
          <w:rFonts w:ascii="Sylfaen" w:hAnsi="Sylfaen" w:cs="GHEA Grapalat"/>
        </w:rPr>
      </w:pPr>
      <w:proofErr w:type="gramStart"/>
      <w:r w:rsidRPr="004A2C83">
        <w:rPr>
          <w:rFonts w:ascii="Sylfaen" w:hAnsi="Sylfaen"/>
        </w:rPr>
        <w:t>а)</w:t>
      </w:r>
      <w:r w:rsidRPr="004A2C83">
        <w:rPr>
          <w:rFonts w:ascii="Sylfaen" w:hAnsi="Sylfaen"/>
        </w:rPr>
        <w:tab/>
      </w:r>
      <w:proofErr w:type="gramEnd"/>
      <w:r w:rsidRPr="004A2C83">
        <w:rPr>
          <w:rFonts w:ascii="Sylfaen" w:hAnsi="Sylfaen"/>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B85165B" w14:textId="77777777" w:rsidR="00751025" w:rsidRPr="004A2C83" w:rsidRDefault="00751025" w:rsidP="00751025">
      <w:pPr>
        <w:widowControl w:val="0"/>
        <w:tabs>
          <w:tab w:val="left" w:pos="1134"/>
        </w:tabs>
        <w:spacing w:after="160"/>
        <w:ind w:firstLine="567"/>
        <w:jc w:val="both"/>
        <w:rPr>
          <w:rFonts w:ascii="Sylfaen" w:hAnsi="Sylfaen" w:cs="GHEA Grapalat"/>
        </w:rPr>
      </w:pPr>
      <w:proofErr w:type="gramStart"/>
      <w:r w:rsidRPr="004A2C83">
        <w:rPr>
          <w:rFonts w:ascii="Sylfaen" w:hAnsi="Sylfaen"/>
        </w:rPr>
        <w:t>б)</w:t>
      </w:r>
      <w:r w:rsidRPr="004A2C83">
        <w:rPr>
          <w:rFonts w:ascii="Sylfaen" w:hAnsi="Sylfaen"/>
        </w:rPr>
        <w:tab/>
      </w:r>
      <w:proofErr w:type="gramEnd"/>
      <w:r w:rsidRPr="004A2C83">
        <w:rPr>
          <w:rFonts w:ascii="Sylfaen" w:hAnsi="Sylfaen"/>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BB78709" w14:textId="77777777" w:rsidR="00751025" w:rsidRPr="004A2C83" w:rsidRDefault="00751025" w:rsidP="00751025">
      <w:pPr>
        <w:widowControl w:val="0"/>
        <w:tabs>
          <w:tab w:val="left" w:pos="1134"/>
        </w:tabs>
        <w:spacing w:after="160"/>
        <w:ind w:firstLine="567"/>
        <w:jc w:val="both"/>
        <w:rPr>
          <w:rFonts w:ascii="Sylfaen" w:hAnsi="Sylfaen" w:cs="GHEA Grapalat"/>
        </w:rPr>
      </w:pPr>
      <w:proofErr w:type="gramStart"/>
      <w:r w:rsidRPr="004A2C83">
        <w:rPr>
          <w:rFonts w:ascii="Sylfaen" w:hAnsi="Sylfaen"/>
        </w:rPr>
        <w:t>в)</w:t>
      </w:r>
      <w:r w:rsidRPr="004A2C83">
        <w:rPr>
          <w:rFonts w:ascii="Sylfaen" w:hAnsi="Sylfaen"/>
        </w:rPr>
        <w:tab/>
      </w:r>
      <w:proofErr w:type="gramEnd"/>
      <w:r w:rsidRPr="004A2C83">
        <w:rPr>
          <w:rFonts w:ascii="Sylfaen" w:hAnsi="Sylfaen"/>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AC44646" w14:textId="77777777" w:rsidR="00751025" w:rsidRPr="004A2C83" w:rsidRDefault="00751025" w:rsidP="00751025">
      <w:pPr>
        <w:widowControl w:val="0"/>
        <w:tabs>
          <w:tab w:val="left" w:pos="1134"/>
        </w:tabs>
        <w:spacing w:after="160"/>
        <w:ind w:firstLine="567"/>
        <w:jc w:val="both"/>
        <w:rPr>
          <w:rFonts w:ascii="Sylfaen" w:hAnsi="Sylfaen" w:cs="GHEA Grapalat"/>
        </w:rPr>
      </w:pPr>
      <w:proofErr w:type="gramStart"/>
      <w:r w:rsidRPr="004A2C83">
        <w:rPr>
          <w:rFonts w:ascii="Sylfaen" w:hAnsi="Sylfaen"/>
        </w:rPr>
        <w:lastRenderedPageBreak/>
        <w:t>г)</w:t>
      </w:r>
      <w:r w:rsidRPr="004A2C83">
        <w:rPr>
          <w:rFonts w:ascii="Sylfaen" w:hAnsi="Sylfaen"/>
        </w:rPr>
        <w:tab/>
      </w:r>
      <w:proofErr w:type="gramEnd"/>
      <w:r w:rsidRPr="004A2C83">
        <w:rPr>
          <w:rFonts w:ascii="Sylfaen" w:hAnsi="Sylfaen"/>
        </w:rPr>
        <w:t>Компания подтверждает, что акцептовала Требование в полном размере суммы неустойки.</w:t>
      </w:r>
    </w:p>
    <w:p w14:paraId="36C8DBC0" w14:textId="77777777" w:rsidR="00751025" w:rsidRPr="004A2C83" w:rsidRDefault="00751025" w:rsidP="00751025">
      <w:pPr>
        <w:widowControl w:val="0"/>
        <w:tabs>
          <w:tab w:val="left" w:pos="1134"/>
        </w:tabs>
        <w:spacing w:after="160"/>
        <w:ind w:firstLine="567"/>
        <w:jc w:val="both"/>
        <w:rPr>
          <w:rFonts w:ascii="Sylfaen" w:hAnsi="Sylfaen" w:cs="GHEA Grapalat"/>
        </w:rPr>
      </w:pPr>
      <w:proofErr w:type="gramStart"/>
      <w:r w:rsidRPr="004A2C83">
        <w:rPr>
          <w:rFonts w:ascii="Sylfaen" w:hAnsi="Sylfaen"/>
        </w:rPr>
        <w:t>д)</w:t>
      </w:r>
      <w:r w:rsidRPr="004A2C83">
        <w:rPr>
          <w:rFonts w:ascii="Sylfaen" w:hAnsi="Sylfaen"/>
        </w:rPr>
        <w:tab/>
      </w:r>
      <w:proofErr w:type="gramEnd"/>
      <w:r w:rsidRPr="004A2C83">
        <w:rPr>
          <w:rFonts w:ascii="Sylfaen" w:hAnsi="Sylfaen"/>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2A312F1"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1.4.</w:t>
      </w:r>
      <w:r w:rsidRPr="004A2C83">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A2C83">
        <w:rPr>
          <w:rFonts w:ascii="Sylfaen" w:hAnsi="Sylfaen" w:cs="Courier New"/>
          <w:lang w:val="en-US"/>
        </w:rPr>
        <w:t> </w:t>
      </w:r>
      <w:r w:rsidRPr="004A2C83">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51A783F"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1.5.</w:t>
      </w:r>
      <w:r w:rsidRPr="004A2C83">
        <w:rPr>
          <w:rFonts w:ascii="Sylfaen" w:hAnsi="Sylfaen"/>
        </w:rPr>
        <w:tab/>
        <w:t>Заказчик может представить в Банк-плательщик иные дополнительные документы.</w:t>
      </w:r>
    </w:p>
    <w:p w14:paraId="7383FAC6"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1.6. Банк не несет какой-либо ответственности за риски (понесенные</w:t>
      </w:r>
      <w:r w:rsidRPr="004A2C83">
        <w:rPr>
          <w:rFonts w:ascii="Sylfaen" w:hAnsi="Sylfaen" w:cs="Courier New"/>
          <w:lang w:val="en-US"/>
        </w:rPr>
        <w:t> </w:t>
      </w:r>
      <w:r w:rsidRPr="004A2C83">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4A2C83">
        <w:rPr>
          <w:rFonts w:ascii="Sylfaen" w:hAnsi="Sylfaen" w:cs="Courier New"/>
          <w:lang w:val="en-US"/>
        </w:rPr>
        <w:t> </w:t>
      </w:r>
      <w:r w:rsidRPr="004A2C83">
        <w:rPr>
          <w:rFonts w:ascii="Sylfaen" w:hAnsi="Sylfaen"/>
        </w:rPr>
        <w:t>Требовании. Банк не обязан проверять факты нарушения Компанией условий договора.</w:t>
      </w:r>
    </w:p>
    <w:p w14:paraId="293881BB"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1.7.</w:t>
      </w:r>
      <w:r w:rsidRPr="004A2C83">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7D5A9E3"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1.8.</w:t>
      </w:r>
      <w:r w:rsidRPr="004A2C83">
        <w:rPr>
          <w:rFonts w:ascii="Sylfaen" w:hAnsi="Sylfaen"/>
        </w:rPr>
        <w:tab/>
        <w:t>В случае если в течение десяти рабочих дней после представления в</w:t>
      </w:r>
      <w:r w:rsidRPr="004A2C83">
        <w:rPr>
          <w:rFonts w:ascii="Sylfaen" w:hAnsi="Sylfaen" w:cs="Courier New"/>
          <w:lang w:val="en-US"/>
        </w:rPr>
        <w:t> </w:t>
      </w:r>
      <w:r w:rsidRPr="004A2C83">
        <w:rPr>
          <w:rFonts w:ascii="Sylfaen" w:hAnsi="Sylfaen"/>
        </w:rPr>
        <w:t>Банк настоящего Соглашения и прилагаемого Требования по независящим от</w:t>
      </w:r>
      <w:r w:rsidRPr="004A2C83">
        <w:rPr>
          <w:rFonts w:ascii="Sylfaen" w:hAnsi="Sylfaen" w:cs="Courier New"/>
          <w:lang w:val="en-US"/>
        </w:rPr>
        <w:t> </w:t>
      </w:r>
      <w:r w:rsidRPr="004A2C83">
        <w:rPr>
          <w:rFonts w:ascii="Sylfaen" w:hAnsi="Sylfaen"/>
        </w:rPr>
        <w:t xml:space="preserve">Банка причинам Заказчику не выплачивается сумма, Заказчик передает в ЗАО "АКРА Кредит </w:t>
      </w:r>
      <w:proofErr w:type="spellStart"/>
      <w:r w:rsidRPr="004A2C83">
        <w:rPr>
          <w:rFonts w:ascii="Sylfaen" w:hAnsi="Sylfaen"/>
        </w:rPr>
        <w:t>Репортинг</w:t>
      </w:r>
      <w:proofErr w:type="spellEnd"/>
      <w:r w:rsidRPr="004A2C83">
        <w:rPr>
          <w:rFonts w:ascii="Sylfaen" w:hAnsi="Sylfaen"/>
        </w:rPr>
        <w:t>" (Кредитное бюро) сведения о Компании в связи с</w:t>
      </w:r>
      <w:r w:rsidRPr="004A2C83">
        <w:rPr>
          <w:rFonts w:ascii="Sylfaen" w:hAnsi="Sylfaen" w:cs="Courier New"/>
          <w:lang w:val="en-US"/>
        </w:rPr>
        <w:t> </w:t>
      </w:r>
      <w:r w:rsidRPr="004A2C83">
        <w:rPr>
          <w:rFonts w:ascii="Sylfaen" w:hAnsi="Sylfaen"/>
        </w:rPr>
        <w:t>неуплатой.</w:t>
      </w:r>
    </w:p>
    <w:p w14:paraId="5AE36A31" w14:textId="77777777" w:rsidR="00751025" w:rsidRPr="004A2C83" w:rsidRDefault="00751025" w:rsidP="00751025">
      <w:pPr>
        <w:widowControl w:val="0"/>
        <w:spacing w:after="160"/>
        <w:jc w:val="center"/>
        <w:rPr>
          <w:rFonts w:ascii="Sylfaen" w:hAnsi="Sylfaen" w:cs="GHEA Grapalat"/>
          <w:b/>
          <w:bCs/>
        </w:rPr>
      </w:pPr>
      <w:r w:rsidRPr="004A2C83">
        <w:rPr>
          <w:rFonts w:ascii="Sylfaen" w:hAnsi="Sylfaen"/>
          <w:b/>
        </w:rPr>
        <w:t>2. Иные условия</w:t>
      </w:r>
    </w:p>
    <w:p w14:paraId="616DB60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2.1.</w:t>
      </w:r>
      <w:r w:rsidRPr="004A2C83">
        <w:rPr>
          <w:rFonts w:ascii="Sylfaen" w:hAnsi="Sylfaen"/>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8ED681C"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2.2.</w:t>
      </w:r>
      <w:r w:rsidRPr="004A2C83">
        <w:rPr>
          <w:rFonts w:ascii="Sylfaen" w:hAnsi="Sylfaen"/>
        </w:rPr>
        <w:tab/>
        <w:t xml:space="preserve">Представив настоящее Соглашение и прилагаемое Требование в Банк-плательщик: </w:t>
      </w:r>
    </w:p>
    <w:p w14:paraId="56BFE924"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2.2.1.</w:t>
      </w:r>
      <w:r w:rsidRPr="004A2C83">
        <w:rPr>
          <w:rFonts w:ascii="Sylfaen" w:hAnsi="Sylfaen"/>
        </w:rPr>
        <w:tab/>
        <w:t>Заказчик подтверждает, что Компания допустила нарушение договорных обязательств, а</w:t>
      </w:r>
    </w:p>
    <w:p w14:paraId="1B5FE44B" w14:textId="77777777" w:rsidR="00751025" w:rsidRPr="004A2C83" w:rsidDel="00A13215"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2.2.2.</w:t>
      </w:r>
      <w:r w:rsidRPr="004A2C83">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8C5DF6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2.3.</w:t>
      </w:r>
      <w:r w:rsidRPr="004A2C83">
        <w:rPr>
          <w:rFonts w:ascii="Sylfaen" w:hAnsi="Sylfaen"/>
        </w:rPr>
        <w:tab/>
        <w:t xml:space="preserve">Споры, возникшие в связи с настоящим Соглашением, разрешаются путем </w:t>
      </w:r>
      <w:r w:rsidRPr="004A2C83">
        <w:rPr>
          <w:rFonts w:ascii="Sylfaen" w:hAnsi="Sylfaen"/>
        </w:rPr>
        <w:lastRenderedPageBreak/>
        <w:t xml:space="preserve">переговоров. В случае </w:t>
      </w:r>
      <w:proofErr w:type="spellStart"/>
      <w:r w:rsidRPr="004A2C83">
        <w:rPr>
          <w:rFonts w:ascii="Sylfaen" w:hAnsi="Sylfaen"/>
        </w:rPr>
        <w:t>недостижения</w:t>
      </w:r>
      <w:proofErr w:type="spellEnd"/>
      <w:r w:rsidRPr="004A2C83">
        <w:rPr>
          <w:rFonts w:ascii="Sylfaen" w:hAnsi="Sylfaen"/>
        </w:rPr>
        <w:t xml:space="preserve"> согласия споры разрешаются в судебном порядке.</w:t>
      </w:r>
    </w:p>
    <w:p w14:paraId="6A1810D6" w14:textId="77777777" w:rsidR="00751025" w:rsidRPr="004A2C83" w:rsidRDefault="00751025" w:rsidP="00751025">
      <w:pPr>
        <w:widowControl w:val="0"/>
        <w:spacing w:after="160"/>
        <w:ind w:firstLine="567"/>
        <w:jc w:val="center"/>
        <w:rPr>
          <w:rFonts w:ascii="Sylfaen" w:hAnsi="Sylfaen"/>
          <w:b/>
        </w:rPr>
      </w:pPr>
      <w:r w:rsidRPr="004A2C83">
        <w:rPr>
          <w:rFonts w:ascii="Sylfaen" w:hAnsi="Sylfaen"/>
          <w:b/>
        </w:rPr>
        <w:t>3. Адрес, банковские реквизиты Компании</w:t>
      </w:r>
    </w:p>
    <w:p w14:paraId="384AD834"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2A552366"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наименование компании</w:t>
      </w:r>
    </w:p>
    <w:p w14:paraId="1F3BD819"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55DDFAF7"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адрес компании</w:t>
      </w:r>
    </w:p>
    <w:p w14:paraId="3FF1C54D"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392AE035"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наименование обслуживающего компанию банка</w:t>
      </w:r>
    </w:p>
    <w:p w14:paraId="3CE824CD"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30D89441"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номер банковского счета компании</w:t>
      </w:r>
    </w:p>
    <w:p w14:paraId="7FBC5BE6"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781E8209"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учетный номер налогоплательщика компании</w:t>
      </w:r>
    </w:p>
    <w:p w14:paraId="456F7A4C"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60B38628" w14:textId="77777777" w:rsidR="00751025" w:rsidRPr="004A2C83" w:rsidRDefault="00751025" w:rsidP="00751025">
      <w:pPr>
        <w:widowControl w:val="0"/>
        <w:spacing w:after="160"/>
        <w:ind w:right="4250"/>
        <w:jc w:val="center"/>
        <w:rPr>
          <w:rFonts w:ascii="Sylfaen" w:hAnsi="Sylfaen"/>
        </w:rPr>
      </w:pPr>
      <w:r w:rsidRPr="004A2C83">
        <w:rPr>
          <w:rFonts w:ascii="Sylfaen" w:hAnsi="Sylfaen"/>
          <w:vertAlign w:val="superscript"/>
        </w:rPr>
        <w:t>имя, фамилия и подпись директора компании</w:t>
      </w:r>
    </w:p>
    <w:p w14:paraId="622E907C" w14:textId="77777777" w:rsidR="00751025" w:rsidRPr="004A2C83" w:rsidRDefault="00751025" w:rsidP="00751025">
      <w:pPr>
        <w:widowControl w:val="0"/>
        <w:spacing w:after="160"/>
        <w:rPr>
          <w:rFonts w:ascii="Sylfaen" w:hAnsi="Sylfaen"/>
        </w:rPr>
      </w:pPr>
      <w:r w:rsidRPr="004A2C83">
        <w:rPr>
          <w:rFonts w:ascii="Sylfaen" w:hAnsi="Sylfaen"/>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51025" w:rsidRPr="00CC157D" w14:paraId="089307B5"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69CABA" w14:textId="77777777" w:rsidR="00751025" w:rsidRPr="004A2C83" w:rsidRDefault="00751025" w:rsidP="004A2C83">
            <w:pPr>
              <w:widowControl w:val="0"/>
              <w:tabs>
                <w:tab w:val="left" w:pos="3402"/>
              </w:tabs>
              <w:spacing w:after="160"/>
              <w:ind w:left="360"/>
              <w:rPr>
                <w:rFonts w:ascii="Sylfaen" w:hAnsi="Sylfaen" w:cs="Sylfaen"/>
                <w:b/>
                <w:bCs/>
                <w:lang w:val="en-US"/>
              </w:rPr>
            </w:pPr>
            <w:r w:rsidRPr="004A2C83">
              <w:rPr>
                <w:rFonts w:ascii="Sylfaen" w:hAnsi="Sylfaen"/>
                <w:b/>
                <w:lang w:val="en-US"/>
              </w:rPr>
              <w:lastRenderedPageBreak/>
              <w:t>1.</w:t>
            </w:r>
            <w:r w:rsidRPr="004A2C83">
              <w:rPr>
                <w:rFonts w:ascii="Sylfaen" w:hAnsi="Sylfaen"/>
                <w:b/>
                <w:lang w:val="en-US"/>
              </w:rPr>
              <w:tab/>
            </w:r>
            <w:r w:rsidRPr="004A2C83">
              <w:rPr>
                <w:rFonts w:ascii="Sylfaen" w:hAnsi="Sylfaen"/>
                <w:b/>
              </w:rPr>
              <w:t xml:space="preserve">ПЛАТЕЖНОЕ ТРЕБОВАНИЕ </w:t>
            </w:r>
            <w:r w:rsidRPr="004A2C83">
              <w:rPr>
                <w:rFonts w:ascii="Sylfaen" w:hAnsi="Sylfaen"/>
                <w:b/>
                <w:lang w:val="en-US"/>
              </w:rPr>
              <w:t>*</w:t>
            </w:r>
          </w:p>
        </w:tc>
      </w:tr>
      <w:tr w:rsidR="00751025" w:rsidRPr="00CC157D" w14:paraId="6291CE12"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9B5ED5" w14:textId="77777777" w:rsidR="00751025" w:rsidRPr="006921C6" w:rsidRDefault="00751025" w:rsidP="004A2C83">
            <w:pPr>
              <w:widowControl w:val="0"/>
              <w:tabs>
                <w:tab w:val="left" w:pos="855"/>
              </w:tabs>
              <w:spacing w:after="160"/>
              <w:ind w:left="360"/>
              <w:rPr>
                <w:rFonts w:ascii="Sylfaen" w:hAnsi="Sylfaen" w:cs="Sylfaen"/>
                <w:sz w:val="20"/>
                <w:szCs w:val="20"/>
              </w:rPr>
            </w:pPr>
            <w:r w:rsidRPr="006921C6">
              <w:rPr>
                <w:rFonts w:ascii="Sylfaen" w:hAnsi="Sylfaen"/>
                <w:sz w:val="20"/>
                <w:szCs w:val="20"/>
              </w:rPr>
              <w:t>2.</w:t>
            </w:r>
            <w:r w:rsidRPr="006921C6">
              <w:rPr>
                <w:rFonts w:ascii="Sylfaen" w:hAnsi="Sylfaen"/>
                <w:sz w:val="20"/>
                <w:szCs w:val="20"/>
              </w:rPr>
              <w:tab/>
              <w:t xml:space="preserve">Номер </w:t>
            </w:r>
          </w:p>
        </w:tc>
      </w:tr>
      <w:tr w:rsidR="00751025" w:rsidRPr="00CC157D" w14:paraId="7AD7AC5F" w14:textId="77777777" w:rsidTr="004A2C8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9B6754" w14:textId="77777777" w:rsidR="00751025" w:rsidRPr="006921C6" w:rsidRDefault="00751025" w:rsidP="004A2C83">
            <w:pPr>
              <w:widowControl w:val="0"/>
              <w:tabs>
                <w:tab w:val="left" w:pos="3390"/>
              </w:tabs>
              <w:spacing w:after="160"/>
              <w:ind w:left="322"/>
              <w:rPr>
                <w:rFonts w:ascii="Sylfaen" w:hAnsi="Sylfaen" w:cs="Sylfaen"/>
                <w:sz w:val="20"/>
                <w:szCs w:val="20"/>
              </w:rPr>
            </w:pPr>
            <w:r w:rsidRPr="006921C6">
              <w:rPr>
                <w:rFonts w:ascii="Sylfaen" w:hAnsi="Sylfaen"/>
                <w:sz w:val="20"/>
                <w:szCs w:val="20"/>
              </w:rPr>
              <w:t>3</w:t>
            </w:r>
            <w:r w:rsidRPr="006921C6">
              <w:rPr>
                <w:rFonts w:ascii="Sylfaen" w:hAnsi="Sylfaen"/>
                <w:sz w:val="20"/>
                <w:szCs w:val="20"/>
              </w:rPr>
              <w:tab/>
              <w:t>Дата представления: "___" ___ 20___г.</w:t>
            </w:r>
          </w:p>
        </w:tc>
      </w:tr>
      <w:tr w:rsidR="00751025" w:rsidRPr="00CC157D" w14:paraId="7FB19CF3" w14:textId="77777777" w:rsidTr="004A2C8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FCB4D1"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4.</w:t>
            </w:r>
            <w:r w:rsidRPr="006921C6">
              <w:rPr>
                <w:rFonts w:ascii="Sylfaen" w:hAnsi="Sylfaen"/>
                <w:sz w:val="20"/>
                <w:szCs w:val="20"/>
              </w:rPr>
              <w:tab/>
              <w:t>Наименование, или имя, фамилия плательщика (Компания:</w:t>
            </w:r>
          </w:p>
        </w:tc>
      </w:tr>
      <w:tr w:rsidR="00751025" w:rsidRPr="00CC157D" w14:paraId="1706EEAD" w14:textId="77777777" w:rsidTr="004A2C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DF0D1D"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5.</w:t>
            </w:r>
            <w:r w:rsidRPr="006921C6">
              <w:rPr>
                <w:rFonts w:ascii="Sylfaen" w:hAnsi="Sylfaen"/>
                <w:sz w:val="20"/>
                <w:szCs w:val="20"/>
              </w:rPr>
              <w:tab/>
              <w:t>Обслуживающая плательщика Финансовая организация (банк):</w:t>
            </w:r>
          </w:p>
        </w:tc>
      </w:tr>
      <w:tr w:rsidR="00751025" w:rsidRPr="00CC157D" w14:paraId="76C36E6F" w14:textId="77777777" w:rsidTr="004A2C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FF0DDA"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6.</w:t>
            </w:r>
            <w:r w:rsidRPr="006921C6">
              <w:rPr>
                <w:rFonts w:ascii="Sylfaen" w:hAnsi="Sylfaen"/>
                <w:sz w:val="20"/>
                <w:szCs w:val="20"/>
              </w:rPr>
              <w:tab/>
              <w:t>Номер счета плательщика:</w:t>
            </w:r>
          </w:p>
        </w:tc>
      </w:tr>
      <w:tr w:rsidR="00751025" w:rsidRPr="00CC157D" w14:paraId="7555FC40"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709D79"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7.</w:t>
            </w:r>
            <w:r w:rsidRPr="006921C6">
              <w:rPr>
                <w:rFonts w:ascii="Sylfaen" w:hAnsi="Sylfaen"/>
                <w:sz w:val="20"/>
                <w:szCs w:val="20"/>
              </w:rPr>
              <w:tab/>
              <w:t>УНН плательщика:</w:t>
            </w:r>
          </w:p>
        </w:tc>
      </w:tr>
      <w:tr w:rsidR="00751025" w:rsidRPr="00CC157D" w14:paraId="6CC1C582"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BB2685"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8.</w:t>
            </w:r>
            <w:r w:rsidRPr="006921C6">
              <w:rPr>
                <w:rFonts w:ascii="Sylfaen" w:hAnsi="Sylfaen"/>
                <w:sz w:val="20"/>
                <w:szCs w:val="20"/>
              </w:rPr>
              <w:tab/>
              <w:t>НЗОУ плательщика:</w:t>
            </w:r>
          </w:p>
        </w:tc>
      </w:tr>
      <w:tr w:rsidR="006921C6" w:rsidRPr="00CC157D" w14:paraId="335F4520"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C2FC8B" w14:textId="77777777" w:rsidR="006921C6" w:rsidRPr="006921C6" w:rsidRDefault="006921C6" w:rsidP="00A6065C">
            <w:pPr>
              <w:widowControl w:val="0"/>
              <w:tabs>
                <w:tab w:val="left" w:pos="855"/>
              </w:tabs>
              <w:spacing w:after="160"/>
              <w:ind w:left="360"/>
              <w:rPr>
                <w:rFonts w:ascii="Sylfaen" w:hAnsi="Sylfaen"/>
                <w:sz w:val="20"/>
                <w:szCs w:val="20"/>
              </w:rPr>
            </w:pPr>
            <w:r w:rsidRPr="006921C6">
              <w:rPr>
                <w:rFonts w:ascii="Sylfaen" w:hAnsi="Sylfaen"/>
                <w:sz w:val="20"/>
                <w:szCs w:val="20"/>
              </w:rPr>
              <w:t>9.</w:t>
            </w:r>
            <w:r w:rsidRPr="006921C6">
              <w:rPr>
                <w:rFonts w:ascii="Sylfaen" w:hAnsi="Sylfaen"/>
                <w:sz w:val="20"/>
                <w:szCs w:val="20"/>
              </w:rPr>
              <w:tab/>
              <w:t>Наименование, или имя, фамилия бенефициара: «</w:t>
            </w:r>
            <w:proofErr w:type="spellStart"/>
            <w:r w:rsidR="00EA2987">
              <w:rPr>
                <w:rFonts w:ascii="Sylfaen" w:hAnsi="Sylfaen"/>
                <w:sz w:val="20"/>
                <w:szCs w:val="20"/>
              </w:rPr>
              <w:t>Гюмру</w:t>
            </w:r>
            <w:proofErr w:type="spellEnd"/>
            <w:r w:rsidR="00EA2987">
              <w:rPr>
                <w:rFonts w:ascii="Sylfaen" w:hAnsi="Sylfaen"/>
                <w:sz w:val="20"/>
                <w:szCs w:val="20"/>
              </w:rPr>
              <w:t xml:space="preserve"> автобус</w:t>
            </w:r>
            <w:r w:rsidRPr="006921C6">
              <w:rPr>
                <w:rFonts w:ascii="Sylfaen" w:hAnsi="Sylfaen"/>
                <w:sz w:val="20"/>
                <w:szCs w:val="20"/>
              </w:rPr>
              <w:t xml:space="preserve">» </w:t>
            </w:r>
            <w:r w:rsidR="00EA2987">
              <w:rPr>
                <w:rFonts w:ascii="Sylfaen" w:hAnsi="Sylfaen"/>
                <w:sz w:val="20"/>
                <w:szCs w:val="20"/>
              </w:rPr>
              <w:t>ЗАО</w:t>
            </w:r>
          </w:p>
        </w:tc>
      </w:tr>
      <w:tr w:rsidR="006921C6" w:rsidRPr="00CC157D" w14:paraId="357068A7"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EBB44A" w14:textId="77777777" w:rsidR="006921C6" w:rsidRPr="006921C6" w:rsidRDefault="006921C6" w:rsidP="006921C6">
            <w:pPr>
              <w:widowControl w:val="0"/>
              <w:tabs>
                <w:tab w:val="left" w:pos="855"/>
              </w:tabs>
              <w:spacing w:after="160"/>
              <w:ind w:left="360"/>
              <w:rPr>
                <w:rFonts w:ascii="Sylfaen" w:hAnsi="Sylfaen"/>
                <w:sz w:val="20"/>
                <w:szCs w:val="20"/>
              </w:rPr>
            </w:pPr>
            <w:r w:rsidRPr="006921C6">
              <w:rPr>
                <w:rFonts w:ascii="Sylfaen" w:hAnsi="Sylfaen"/>
                <w:sz w:val="20"/>
                <w:szCs w:val="20"/>
              </w:rPr>
              <w:t>10.</w:t>
            </w:r>
            <w:r w:rsidRPr="006921C6">
              <w:rPr>
                <w:rFonts w:ascii="Sylfaen" w:hAnsi="Sylfaen"/>
                <w:sz w:val="20"/>
                <w:szCs w:val="20"/>
              </w:rPr>
              <w:tab/>
              <w:t>НЗОУ бенефициара (не заполняется)</w:t>
            </w:r>
          </w:p>
        </w:tc>
      </w:tr>
      <w:tr w:rsidR="00A6065C" w:rsidRPr="00CC157D" w14:paraId="21C4AE0C" w14:textId="77777777" w:rsidTr="004A2C8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6BAC7B" w14:textId="77777777" w:rsidR="00A6065C" w:rsidRPr="006921C6" w:rsidRDefault="00A6065C" w:rsidP="00A6065C">
            <w:pPr>
              <w:widowControl w:val="0"/>
              <w:tabs>
                <w:tab w:val="left" w:pos="855"/>
              </w:tabs>
              <w:spacing w:after="160"/>
              <w:ind w:left="360"/>
              <w:rPr>
                <w:rFonts w:ascii="Sylfaen" w:hAnsi="Sylfaen"/>
                <w:sz w:val="20"/>
                <w:szCs w:val="20"/>
              </w:rPr>
            </w:pPr>
            <w:r w:rsidRPr="006921C6">
              <w:rPr>
                <w:rFonts w:ascii="Sylfaen" w:hAnsi="Sylfaen"/>
                <w:sz w:val="20"/>
                <w:szCs w:val="20"/>
              </w:rPr>
              <w:t>11.</w:t>
            </w:r>
            <w:r w:rsidRPr="006921C6">
              <w:rPr>
                <w:rFonts w:ascii="Sylfaen" w:hAnsi="Sylfaen"/>
                <w:sz w:val="20"/>
                <w:szCs w:val="20"/>
              </w:rPr>
              <w:tab/>
              <w:t>УНН бенефициара:</w:t>
            </w:r>
            <w:r w:rsidRPr="00710DAC">
              <w:rPr>
                <w:rStyle w:val="aff8"/>
                <w:rFonts w:ascii="Sylfaen" w:eastAsia="GHEA Grapalat" w:hAnsi="Sylfaen" w:cs="GHEA Grapalat"/>
                <w:sz w:val="20"/>
                <w:szCs w:val="20"/>
                <w:lang w:val="hy-AM"/>
              </w:rPr>
              <w:t>05555014</w:t>
            </w:r>
          </w:p>
        </w:tc>
      </w:tr>
      <w:tr w:rsidR="00A6065C" w:rsidRPr="00CC157D" w14:paraId="21DFB0E3" w14:textId="77777777" w:rsidTr="004A2C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55C127" w14:textId="001CD69A" w:rsidR="00A6065C" w:rsidRPr="006921C6" w:rsidRDefault="00A6065C" w:rsidP="00A6065C">
            <w:pPr>
              <w:pStyle w:val="1"/>
              <w:shd w:val="clear" w:color="auto" w:fill="FFFFFF"/>
              <w:jc w:val="left"/>
              <w:rPr>
                <w:rFonts w:ascii="Sylfaen" w:hAnsi="Sylfaen" w:cs="Segoe UI Historic"/>
                <w:color w:val="050505"/>
                <w:sz w:val="20"/>
              </w:rPr>
            </w:pPr>
            <w:r w:rsidRPr="006921C6">
              <w:rPr>
                <w:rFonts w:ascii="Sylfaen" w:hAnsi="Sylfaen"/>
                <w:sz w:val="20"/>
              </w:rPr>
              <w:t>12.Обслуживающая бенефициара Финансовая организация (банк</w:t>
            </w:r>
            <w:proofErr w:type="gramStart"/>
            <w:r w:rsidRPr="006921C6">
              <w:rPr>
                <w:rFonts w:ascii="Sylfaen" w:hAnsi="Sylfaen"/>
                <w:sz w:val="20"/>
              </w:rPr>
              <w:t>):</w:t>
            </w:r>
            <w:r w:rsidRPr="006921C6">
              <w:rPr>
                <w:rFonts w:ascii="Sylfaen" w:hAnsi="Sylfaen" w:cs="Calibri"/>
                <w:color w:val="050505"/>
                <w:sz w:val="20"/>
              </w:rPr>
              <w:t xml:space="preserve"> </w:t>
            </w:r>
            <w:r w:rsidR="00331E26">
              <w:t xml:space="preserve"> </w:t>
            </w:r>
            <w:proofErr w:type="spellStart"/>
            <w:r w:rsidR="00331E26" w:rsidRPr="00331E26">
              <w:rPr>
                <w:rFonts w:ascii="Sylfaen" w:hAnsi="Sylfaen" w:cs="Calibri"/>
                <w:color w:val="050505"/>
                <w:sz w:val="20"/>
              </w:rPr>
              <w:t>Конверс</w:t>
            </w:r>
            <w:proofErr w:type="spellEnd"/>
            <w:proofErr w:type="gramEnd"/>
            <w:r w:rsidR="00331E26" w:rsidRPr="00331E26">
              <w:rPr>
                <w:rFonts w:ascii="Sylfaen" w:hAnsi="Sylfaen" w:cs="Calibri"/>
                <w:color w:val="050505"/>
                <w:sz w:val="20"/>
              </w:rPr>
              <w:t xml:space="preserve"> Банк </w:t>
            </w:r>
            <w:r w:rsidRPr="006921C6">
              <w:rPr>
                <w:rFonts w:ascii="Sylfaen" w:hAnsi="Sylfaen" w:cs="Segoe UI Historic"/>
                <w:color w:val="050505"/>
                <w:sz w:val="20"/>
              </w:rPr>
              <w:t> </w:t>
            </w:r>
          </w:p>
        </w:tc>
      </w:tr>
      <w:tr w:rsidR="00A6065C" w:rsidRPr="00CC157D" w14:paraId="7C4E4765" w14:textId="77777777" w:rsidTr="004A2C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91C564" w14:textId="77777777" w:rsidR="00A6065C" w:rsidRPr="006921C6" w:rsidRDefault="00A6065C" w:rsidP="00A6065C">
            <w:pPr>
              <w:widowControl w:val="0"/>
              <w:tabs>
                <w:tab w:val="left" w:pos="855"/>
              </w:tabs>
              <w:spacing w:after="160"/>
              <w:ind w:left="360"/>
              <w:rPr>
                <w:rFonts w:ascii="Sylfaen" w:hAnsi="Sylfaen"/>
                <w:sz w:val="20"/>
                <w:szCs w:val="20"/>
              </w:rPr>
            </w:pPr>
            <w:r w:rsidRPr="006921C6">
              <w:rPr>
                <w:rFonts w:ascii="Sylfaen" w:hAnsi="Sylfaen"/>
                <w:sz w:val="20"/>
                <w:szCs w:val="20"/>
              </w:rPr>
              <w:t>13.</w:t>
            </w:r>
            <w:r w:rsidRPr="006921C6">
              <w:rPr>
                <w:rFonts w:ascii="Sylfaen" w:hAnsi="Sylfaen"/>
                <w:sz w:val="20"/>
                <w:szCs w:val="20"/>
              </w:rPr>
              <w:tab/>
              <w:t>Номер счета бенефициара (</w:t>
            </w:r>
            <w:proofErr w:type="spellStart"/>
            <w:proofErr w:type="gramStart"/>
            <w:r w:rsidRPr="006921C6">
              <w:rPr>
                <w:rFonts w:ascii="Sylfaen" w:hAnsi="Sylfaen"/>
                <w:sz w:val="20"/>
                <w:szCs w:val="20"/>
              </w:rPr>
              <w:t>сч</w:t>
            </w:r>
            <w:proofErr w:type="spellEnd"/>
            <w:r w:rsidRPr="006921C6">
              <w:rPr>
                <w:rFonts w:ascii="Sylfaen" w:hAnsi="Sylfaen"/>
                <w:sz w:val="20"/>
                <w:szCs w:val="20"/>
              </w:rPr>
              <w:t>.№</w:t>
            </w:r>
            <w:proofErr w:type="gramEnd"/>
            <w:r w:rsidRPr="006921C6">
              <w:rPr>
                <w:rFonts w:ascii="Sylfaen" w:hAnsi="Sylfaen"/>
                <w:sz w:val="20"/>
                <w:szCs w:val="20"/>
              </w:rPr>
              <w:t>)</w:t>
            </w:r>
            <w:r w:rsidRPr="00710DAC">
              <w:rPr>
                <w:rStyle w:val="aff8"/>
                <w:rFonts w:ascii="Sylfaen" w:eastAsia="GHEA Grapalat" w:hAnsi="Sylfaen" w:cs="GHEA Grapalat"/>
                <w:sz w:val="20"/>
                <w:szCs w:val="20"/>
                <w:lang w:val="hy-AM"/>
              </w:rPr>
              <w:t>19300862631200</w:t>
            </w:r>
          </w:p>
        </w:tc>
      </w:tr>
      <w:tr w:rsidR="00751025" w:rsidRPr="00CC157D" w14:paraId="7D03EB24"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15E520"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14.</w:t>
            </w:r>
            <w:r w:rsidRPr="006921C6">
              <w:rPr>
                <w:rFonts w:ascii="Sylfaen" w:hAnsi="Sylfaen"/>
                <w:sz w:val="20"/>
                <w:szCs w:val="20"/>
              </w:rPr>
              <w:tab/>
              <w:t>Сумма (цифрами и прописью):</w:t>
            </w:r>
          </w:p>
        </w:tc>
      </w:tr>
      <w:tr w:rsidR="00751025" w:rsidRPr="00CC157D" w14:paraId="0CE0F549"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60C136"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15.</w:t>
            </w:r>
            <w:r w:rsidRPr="006921C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751025" w:rsidRPr="00CC157D" w14:paraId="70154C79"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2E9BA1"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16.</w:t>
            </w:r>
            <w:r w:rsidRPr="006921C6">
              <w:rPr>
                <w:rFonts w:ascii="Sylfaen" w:hAnsi="Sylfaen"/>
                <w:sz w:val="20"/>
                <w:szCs w:val="20"/>
              </w:rPr>
              <w:tab/>
              <w:t>Валюта (прописью и по коду):</w:t>
            </w:r>
          </w:p>
        </w:tc>
      </w:tr>
      <w:tr w:rsidR="00751025" w:rsidRPr="00CC157D" w14:paraId="7EE7833B"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23A7C1"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17.</w:t>
            </w:r>
            <w:r w:rsidRPr="006921C6">
              <w:rPr>
                <w:rFonts w:ascii="Sylfaen" w:hAnsi="Sylfaen"/>
                <w:sz w:val="20"/>
                <w:szCs w:val="20"/>
              </w:rPr>
              <w:tab/>
              <w:t>Цель сделки (уплаты): (для обеспечения исполнения договора)</w:t>
            </w:r>
          </w:p>
        </w:tc>
      </w:tr>
      <w:tr w:rsidR="00751025" w:rsidRPr="00CC157D" w14:paraId="7D1C2DB7" w14:textId="77777777" w:rsidTr="004A2C83">
        <w:trPr>
          <w:trHeight w:val="424"/>
        </w:trPr>
        <w:tc>
          <w:tcPr>
            <w:tcW w:w="10980" w:type="dxa"/>
            <w:gridSpan w:val="2"/>
            <w:tcBorders>
              <w:top w:val="single" w:sz="4" w:space="0" w:color="auto"/>
              <w:left w:val="single" w:sz="4" w:space="0" w:color="auto"/>
              <w:right w:val="single" w:sz="4" w:space="0" w:color="000000"/>
            </w:tcBorders>
            <w:noWrap/>
            <w:vAlign w:val="bottom"/>
          </w:tcPr>
          <w:p w14:paraId="12A272D6"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18.</w:t>
            </w:r>
            <w:r w:rsidRPr="006921C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51025" w:rsidRPr="00CC157D" w14:paraId="1519B22F" w14:textId="77777777" w:rsidTr="004A2C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12CB9A"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19.</w:t>
            </w:r>
            <w:r w:rsidRPr="006921C6">
              <w:rPr>
                <w:rFonts w:ascii="Sylfaen" w:hAnsi="Sylfaen"/>
                <w:sz w:val="20"/>
                <w:szCs w:val="20"/>
                <w:lang w:val="en-US"/>
              </w:rPr>
              <w:tab/>
            </w:r>
            <w:r w:rsidRPr="006921C6">
              <w:rPr>
                <w:rFonts w:ascii="Sylfaen" w:hAnsi="Sylfaen"/>
                <w:sz w:val="20"/>
                <w:szCs w:val="20"/>
              </w:rPr>
              <w:t>Условия оплаты: &lt;акцептованный платеж&gt;</w:t>
            </w:r>
          </w:p>
        </w:tc>
      </w:tr>
      <w:tr w:rsidR="00751025" w:rsidRPr="00CC157D" w14:paraId="365263D2" w14:textId="77777777" w:rsidTr="004A2C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D56362" w14:textId="77777777" w:rsidR="00751025" w:rsidRPr="006921C6" w:rsidRDefault="00751025" w:rsidP="004A2C83">
            <w:pPr>
              <w:widowControl w:val="0"/>
              <w:tabs>
                <w:tab w:val="left" w:pos="855"/>
              </w:tabs>
              <w:spacing w:after="160"/>
              <w:ind w:left="360"/>
              <w:rPr>
                <w:rFonts w:ascii="Sylfaen" w:hAnsi="Sylfaen"/>
                <w:sz w:val="20"/>
                <w:szCs w:val="20"/>
                <w:lang w:val="en-US"/>
              </w:rPr>
            </w:pPr>
            <w:r w:rsidRPr="006921C6">
              <w:rPr>
                <w:rFonts w:ascii="Sylfaen" w:hAnsi="Sylfaen"/>
                <w:sz w:val="20"/>
                <w:szCs w:val="20"/>
              </w:rPr>
              <w:t>20.</w:t>
            </w:r>
            <w:r w:rsidRPr="006921C6">
              <w:rPr>
                <w:rFonts w:ascii="Sylfaen" w:hAnsi="Sylfaen"/>
                <w:sz w:val="20"/>
                <w:szCs w:val="20"/>
                <w:lang w:val="en-US"/>
              </w:rPr>
              <w:tab/>
            </w:r>
            <w:r w:rsidRPr="006921C6">
              <w:rPr>
                <w:rFonts w:ascii="Sylfaen" w:hAnsi="Sylfaen"/>
                <w:sz w:val="20"/>
                <w:szCs w:val="20"/>
              </w:rPr>
              <w:t>Количество прилагаемых страниц: --- страниц</w:t>
            </w:r>
          </w:p>
        </w:tc>
      </w:tr>
      <w:tr w:rsidR="00751025" w:rsidRPr="00CC157D" w14:paraId="36968695" w14:textId="77777777" w:rsidTr="004A2C83">
        <w:trPr>
          <w:trHeight w:val="2194"/>
        </w:trPr>
        <w:tc>
          <w:tcPr>
            <w:tcW w:w="5616" w:type="dxa"/>
            <w:tcBorders>
              <w:top w:val="nil"/>
              <w:left w:val="single" w:sz="4" w:space="0" w:color="auto"/>
              <w:bottom w:val="single" w:sz="4" w:space="0" w:color="auto"/>
              <w:right w:val="single" w:sz="4" w:space="0" w:color="auto"/>
            </w:tcBorders>
            <w:noWrap/>
            <w:vAlign w:val="bottom"/>
          </w:tcPr>
          <w:p w14:paraId="11CC3221" w14:textId="77777777" w:rsidR="00751025" w:rsidRPr="004A2C83" w:rsidRDefault="00751025" w:rsidP="004A2C83">
            <w:pPr>
              <w:widowControl w:val="0"/>
              <w:tabs>
                <w:tab w:val="left" w:pos="851"/>
              </w:tabs>
              <w:spacing w:after="160"/>
              <w:rPr>
                <w:rFonts w:ascii="Sylfaen" w:hAnsi="Sylfaen" w:cs="Sylfaen"/>
              </w:rPr>
            </w:pPr>
            <w:r w:rsidRPr="004A2C83">
              <w:rPr>
                <w:rFonts w:ascii="Sylfaen" w:hAnsi="Sylfaen"/>
              </w:rPr>
              <w:t>22.а.</w:t>
            </w:r>
            <w:r w:rsidRPr="004A2C83">
              <w:rPr>
                <w:rFonts w:ascii="Sylfaen" w:hAnsi="Sylfaen"/>
              </w:rPr>
              <w:tab/>
              <w:t>Подписи бенефициара</w:t>
            </w:r>
          </w:p>
          <w:p w14:paraId="61ABD05D" w14:textId="77777777" w:rsidR="00751025" w:rsidRPr="004A2C83" w:rsidRDefault="00751025" w:rsidP="004A2C83">
            <w:pPr>
              <w:widowControl w:val="0"/>
              <w:spacing w:after="160"/>
              <w:rPr>
                <w:rFonts w:ascii="Sylfaen" w:hAnsi="Sylfaen" w:cs="Sylfaen"/>
              </w:rPr>
            </w:pPr>
          </w:p>
          <w:p w14:paraId="1765585A" w14:textId="77777777" w:rsidR="00751025" w:rsidRPr="004A2C83" w:rsidRDefault="00751025" w:rsidP="004A2C83">
            <w:pPr>
              <w:widowControl w:val="0"/>
              <w:spacing w:after="160"/>
              <w:jc w:val="right"/>
              <w:rPr>
                <w:rFonts w:ascii="Sylfaen" w:hAnsi="Sylfaen" w:cs="Tahoma"/>
              </w:rPr>
            </w:pPr>
            <w:r w:rsidRPr="004A2C83">
              <w:rPr>
                <w:rFonts w:ascii="Sylfaen" w:hAnsi="Sylfaen"/>
              </w:rPr>
              <w:t>/____________________/</w:t>
            </w:r>
          </w:p>
          <w:p w14:paraId="25FB42FF" w14:textId="77777777" w:rsidR="00751025" w:rsidRPr="004A2C83" w:rsidRDefault="00751025" w:rsidP="004A2C83">
            <w:pPr>
              <w:widowControl w:val="0"/>
              <w:spacing w:after="160"/>
              <w:rPr>
                <w:rFonts w:ascii="Sylfaen" w:hAnsi="Sylfaen" w:cs="Sylfaen"/>
              </w:rPr>
            </w:pPr>
          </w:p>
          <w:p w14:paraId="3346035C"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1FFBA848" w14:textId="77777777" w:rsidR="00751025" w:rsidRPr="004A2C83" w:rsidRDefault="00751025" w:rsidP="004A2C83">
            <w:pPr>
              <w:widowControl w:val="0"/>
              <w:spacing w:after="160"/>
              <w:rPr>
                <w:rFonts w:ascii="Sylfaen" w:hAnsi="Sylfaen" w:cs="Sylfaen"/>
              </w:rPr>
            </w:pPr>
          </w:p>
          <w:p w14:paraId="14738D0E" w14:textId="77777777" w:rsidR="00751025" w:rsidRPr="004A2C83" w:rsidRDefault="00751025" w:rsidP="004A2C83">
            <w:pPr>
              <w:widowControl w:val="0"/>
              <w:tabs>
                <w:tab w:val="left" w:pos="4545"/>
              </w:tabs>
              <w:spacing w:after="160"/>
              <w:rPr>
                <w:rFonts w:ascii="Sylfaen" w:hAnsi="Sylfaen" w:cs="Sylfaen"/>
              </w:rPr>
            </w:pPr>
            <w:r w:rsidRPr="004A2C83">
              <w:rPr>
                <w:rFonts w:ascii="Sylfaen" w:hAnsi="Sylfaen"/>
              </w:rPr>
              <w:t>22.б.</w:t>
            </w:r>
            <w:r w:rsidRPr="004A2C83">
              <w:rPr>
                <w:rFonts w:ascii="Sylfaen" w:hAnsi="Sylfaen"/>
              </w:rPr>
              <w:tab/>
              <w:t>М. П.</w:t>
            </w:r>
          </w:p>
          <w:p w14:paraId="2FF6FCB9" w14:textId="77777777" w:rsidR="00751025" w:rsidRPr="004A2C83" w:rsidRDefault="00751025" w:rsidP="004A2C83">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14:paraId="314A063F" w14:textId="77777777" w:rsidR="00751025" w:rsidRPr="004A2C83" w:rsidRDefault="00751025" w:rsidP="004A2C83">
            <w:pPr>
              <w:widowControl w:val="0"/>
              <w:tabs>
                <w:tab w:val="left" w:pos="905"/>
              </w:tabs>
              <w:spacing w:after="160"/>
              <w:rPr>
                <w:rFonts w:ascii="Sylfaen" w:hAnsi="Sylfaen" w:cs="Sylfaen"/>
              </w:rPr>
            </w:pPr>
            <w:r w:rsidRPr="004A2C83">
              <w:rPr>
                <w:rFonts w:ascii="Sylfaen" w:hAnsi="Sylfaen"/>
              </w:rPr>
              <w:t>21.а.</w:t>
            </w:r>
            <w:r w:rsidRPr="004A2C83">
              <w:rPr>
                <w:rFonts w:ascii="Sylfaen" w:hAnsi="Sylfaen"/>
              </w:rPr>
              <w:tab/>
              <w:t> Подписи плательщика:</w:t>
            </w:r>
          </w:p>
          <w:p w14:paraId="7FDE6BD6" w14:textId="77777777" w:rsidR="00751025" w:rsidRPr="004A2C83" w:rsidRDefault="00751025" w:rsidP="004A2C83">
            <w:pPr>
              <w:widowControl w:val="0"/>
              <w:spacing w:after="160"/>
              <w:rPr>
                <w:rFonts w:ascii="Sylfaen" w:hAnsi="Sylfaen" w:cs="Sylfaen"/>
              </w:rPr>
            </w:pPr>
          </w:p>
          <w:p w14:paraId="12DBDF7D"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181983DF" w14:textId="77777777" w:rsidR="00751025" w:rsidRPr="004A2C83" w:rsidRDefault="00751025" w:rsidP="004A2C83">
            <w:pPr>
              <w:widowControl w:val="0"/>
              <w:spacing w:after="160"/>
              <w:jc w:val="right"/>
              <w:rPr>
                <w:rFonts w:ascii="Sylfaen" w:hAnsi="Sylfaen" w:cs="Tahoma"/>
              </w:rPr>
            </w:pPr>
          </w:p>
          <w:p w14:paraId="25E4C41A"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5443D4DD" w14:textId="77777777" w:rsidR="00751025" w:rsidRPr="004A2C83" w:rsidRDefault="00751025" w:rsidP="004A2C83">
            <w:pPr>
              <w:widowControl w:val="0"/>
              <w:spacing w:after="160"/>
              <w:rPr>
                <w:rFonts w:ascii="Sylfaen" w:hAnsi="Sylfaen" w:cs="Sylfaen"/>
              </w:rPr>
            </w:pPr>
          </w:p>
          <w:p w14:paraId="4949FDB3" w14:textId="77777777" w:rsidR="00751025" w:rsidRPr="004A2C83" w:rsidRDefault="00751025" w:rsidP="004A2C83">
            <w:pPr>
              <w:widowControl w:val="0"/>
              <w:tabs>
                <w:tab w:val="left" w:pos="4539"/>
              </w:tabs>
              <w:spacing w:after="160"/>
              <w:rPr>
                <w:rFonts w:ascii="Sylfaen" w:hAnsi="Sylfaen" w:cs="Sylfaen"/>
              </w:rPr>
            </w:pPr>
            <w:r w:rsidRPr="004A2C83">
              <w:rPr>
                <w:rFonts w:ascii="Sylfaen" w:hAnsi="Sylfaen"/>
              </w:rPr>
              <w:t>21.б.</w:t>
            </w:r>
            <w:r w:rsidRPr="004A2C83">
              <w:rPr>
                <w:rFonts w:ascii="Sylfaen" w:hAnsi="Sylfaen"/>
              </w:rPr>
              <w:tab/>
              <w:t>М. П.</w:t>
            </w:r>
          </w:p>
        </w:tc>
      </w:tr>
      <w:tr w:rsidR="00751025" w:rsidRPr="00CC157D" w14:paraId="07AA923E" w14:textId="77777777" w:rsidTr="004A2C83">
        <w:trPr>
          <w:trHeight w:val="2194"/>
        </w:trPr>
        <w:tc>
          <w:tcPr>
            <w:tcW w:w="5616" w:type="dxa"/>
            <w:tcBorders>
              <w:top w:val="single" w:sz="4" w:space="0" w:color="auto"/>
              <w:left w:val="single" w:sz="4" w:space="0" w:color="auto"/>
              <w:right w:val="single" w:sz="4" w:space="0" w:color="auto"/>
            </w:tcBorders>
            <w:noWrap/>
            <w:vAlign w:val="bottom"/>
          </w:tcPr>
          <w:p w14:paraId="47B5D1B4" w14:textId="77777777" w:rsidR="00751025" w:rsidRPr="004A2C83" w:rsidRDefault="00751025" w:rsidP="004A2C83">
            <w:pPr>
              <w:widowControl w:val="0"/>
              <w:spacing w:after="160"/>
              <w:rPr>
                <w:rFonts w:ascii="Sylfaen" w:hAnsi="Sylfaen" w:cs="Tahoma"/>
              </w:rPr>
            </w:pPr>
            <w:r w:rsidRPr="004A2C83">
              <w:rPr>
                <w:rFonts w:ascii="Sylfaen" w:hAnsi="Sylfaen"/>
              </w:rPr>
              <w:lastRenderedPageBreak/>
              <w:t>24.а.</w:t>
            </w:r>
            <w:r w:rsidRPr="004A2C83">
              <w:rPr>
                <w:rFonts w:ascii="Sylfaen" w:hAnsi="Sylfaen"/>
              </w:rPr>
              <w:tab/>
              <w:t xml:space="preserve"> Обслуживающая бенефициара финансовая организация </w:t>
            </w:r>
          </w:p>
          <w:p w14:paraId="253ABC7C" w14:textId="77777777" w:rsidR="00751025" w:rsidRPr="004A2C83" w:rsidRDefault="00751025" w:rsidP="004A2C83">
            <w:pPr>
              <w:widowControl w:val="0"/>
              <w:spacing w:after="160"/>
              <w:rPr>
                <w:rFonts w:ascii="Sylfaen" w:hAnsi="Sylfaen"/>
              </w:rPr>
            </w:pPr>
          </w:p>
          <w:p w14:paraId="595DAF92" w14:textId="77777777" w:rsidR="00751025" w:rsidRPr="004A2C83" w:rsidRDefault="00751025" w:rsidP="004A2C83">
            <w:pPr>
              <w:widowControl w:val="0"/>
              <w:jc w:val="right"/>
              <w:rPr>
                <w:rFonts w:ascii="Sylfaen" w:hAnsi="Sylfaen" w:cs="Tahoma"/>
              </w:rPr>
            </w:pPr>
            <w:r w:rsidRPr="004A2C83">
              <w:rPr>
                <w:rFonts w:ascii="Sylfaen" w:hAnsi="Sylfaen"/>
              </w:rPr>
              <w:t>/____________________/</w:t>
            </w:r>
          </w:p>
          <w:p w14:paraId="7A255BA9" w14:textId="77777777" w:rsidR="00751025" w:rsidRPr="004A2C83" w:rsidRDefault="00751025" w:rsidP="004A2C83">
            <w:pPr>
              <w:widowControl w:val="0"/>
              <w:spacing w:after="160"/>
              <w:ind w:left="3828" w:right="13"/>
              <w:jc w:val="both"/>
              <w:rPr>
                <w:rFonts w:ascii="Sylfaen" w:hAnsi="Sylfaen" w:cs="Sylfaen"/>
                <w:vertAlign w:val="superscript"/>
              </w:rPr>
            </w:pPr>
            <w:r w:rsidRPr="004A2C83">
              <w:rPr>
                <w:rFonts w:ascii="Sylfaen" w:hAnsi="Sylfaen"/>
                <w:vertAlign w:val="superscript"/>
              </w:rPr>
              <w:t>подпись/</w:t>
            </w:r>
          </w:p>
          <w:p w14:paraId="063A6A9E" w14:textId="77777777" w:rsidR="00751025" w:rsidRPr="004A2C83" w:rsidRDefault="00751025" w:rsidP="004A2C83">
            <w:pPr>
              <w:widowControl w:val="0"/>
              <w:spacing w:after="160"/>
              <w:rPr>
                <w:rFonts w:ascii="Sylfaen" w:hAnsi="Sylfaen" w:cs="Tahoma"/>
              </w:rPr>
            </w:pPr>
          </w:p>
          <w:p w14:paraId="0A18EB92" w14:textId="77777777" w:rsidR="00751025" w:rsidRPr="004A2C83" w:rsidRDefault="00751025" w:rsidP="004A2C83">
            <w:pPr>
              <w:widowControl w:val="0"/>
              <w:spacing w:after="160"/>
              <w:rPr>
                <w:rFonts w:ascii="Sylfaen" w:hAnsi="Sylfaen" w:cs="Arial"/>
              </w:rPr>
            </w:pPr>
          </w:p>
        </w:tc>
        <w:tc>
          <w:tcPr>
            <w:tcW w:w="5364" w:type="dxa"/>
            <w:tcBorders>
              <w:top w:val="single" w:sz="4" w:space="0" w:color="auto"/>
              <w:left w:val="nil"/>
              <w:right w:val="single" w:sz="4" w:space="0" w:color="auto"/>
            </w:tcBorders>
            <w:noWrap/>
          </w:tcPr>
          <w:p w14:paraId="7911EE0B" w14:textId="77777777" w:rsidR="00751025" w:rsidRPr="004A2C83" w:rsidRDefault="00751025" w:rsidP="004A2C83">
            <w:pPr>
              <w:widowControl w:val="0"/>
              <w:spacing w:after="160"/>
              <w:rPr>
                <w:rFonts w:ascii="Sylfaen" w:hAnsi="Sylfaen" w:cs="Tahoma"/>
              </w:rPr>
            </w:pPr>
            <w:r w:rsidRPr="004A2C83">
              <w:rPr>
                <w:rFonts w:ascii="Sylfaen" w:hAnsi="Sylfaen"/>
              </w:rPr>
              <w:t>23.а.</w:t>
            </w:r>
            <w:r w:rsidRPr="004A2C83">
              <w:rPr>
                <w:rFonts w:ascii="Sylfaen" w:hAnsi="Sylfaen"/>
              </w:rPr>
              <w:tab/>
              <w:t xml:space="preserve"> Обслуживающая плательщика финансовая организация </w:t>
            </w:r>
          </w:p>
          <w:p w14:paraId="3FE60A11" w14:textId="77777777" w:rsidR="00751025" w:rsidRPr="004A2C83" w:rsidRDefault="00751025" w:rsidP="004A2C83">
            <w:pPr>
              <w:widowControl w:val="0"/>
              <w:spacing w:after="160"/>
              <w:rPr>
                <w:rFonts w:ascii="Sylfaen" w:hAnsi="Sylfaen" w:cs="Tahoma"/>
              </w:rPr>
            </w:pPr>
          </w:p>
          <w:p w14:paraId="771D0191" w14:textId="77777777" w:rsidR="00751025" w:rsidRPr="004A2C83" w:rsidRDefault="00751025" w:rsidP="004A2C83">
            <w:pPr>
              <w:widowControl w:val="0"/>
              <w:jc w:val="right"/>
              <w:rPr>
                <w:rFonts w:ascii="Sylfaen" w:hAnsi="Sylfaen" w:cs="Tahoma"/>
              </w:rPr>
            </w:pPr>
            <w:r w:rsidRPr="004A2C83">
              <w:rPr>
                <w:rFonts w:ascii="Sylfaen" w:hAnsi="Sylfaen"/>
              </w:rPr>
              <w:t>/____________________/</w:t>
            </w:r>
          </w:p>
          <w:p w14:paraId="2ED21E40" w14:textId="77777777" w:rsidR="00751025" w:rsidRPr="004A2C83" w:rsidRDefault="00751025" w:rsidP="004A2C83">
            <w:pPr>
              <w:widowControl w:val="0"/>
              <w:spacing w:after="160"/>
              <w:ind w:right="983"/>
              <w:jc w:val="right"/>
              <w:rPr>
                <w:rFonts w:ascii="Sylfaen" w:hAnsi="Sylfaen" w:cs="Sylfaen"/>
                <w:vertAlign w:val="superscript"/>
              </w:rPr>
            </w:pPr>
            <w:r w:rsidRPr="004A2C83">
              <w:rPr>
                <w:rFonts w:ascii="Sylfaen" w:hAnsi="Sylfaen"/>
                <w:vertAlign w:val="superscript"/>
              </w:rPr>
              <w:t>/подпись/</w:t>
            </w:r>
          </w:p>
          <w:p w14:paraId="4DDF396B" w14:textId="77777777" w:rsidR="00751025" w:rsidRPr="004A2C83" w:rsidRDefault="00751025" w:rsidP="004A2C83">
            <w:pPr>
              <w:widowControl w:val="0"/>
              <w:spacing w:after="160"/>
              <w:rPr>
                <w:rFonts w:ascii="Sylfaen" w:hAnsi="Sylfaen" w:cs="Arial"/>
              </w:rPr>
            </w:pPr>
          </w:p>
        </w:tc>
      </w:tr>
      <w:tr w:rsidR="00751025" w:rsidRPr="00CC157D" w14:paraId="394779F3" w14:textId="77777777" w:rsidTr="004A2C83">
        <w:trPr>
          <w:trHeight w:val="2194"/>
        </w:trPr>
        <w:tc>
          <w:tcPr>
            <w:tcW w:w="5616" w:type="dxa"/>
            <w:tcBorders>
              <w:top w:val="nil"/>
              <w:left w:val="single" w:sz="4" w:space="0" w:color="auto"/>
              <w:bottom w:val="single" w:sz="4" w:space="0" w:color="auto"/>
              <w:right w:val="single" w:sz="4" w:space="0" w:color="auto"/>
            </w:tcBorders>
            <w:noWrap/>
            <w:vAlign w:val="bottom"/>
          </w:tcPr>
          <w:p w14:paraId="35B91C3B" w14:textId="77777777" w:rsidR="00751025" w:rsidRPr="004A2C83" w:rsidRDefault="00751025" w:rsidP="004A2C83">
            <w:pPr>
              <w:widowControl w:val="0"/>
              <w:tabs>
                <w:tab w:val="left" w:pos="4678"/>
              </w:tabs>
              <w:spacing w:after="160"/>
              <w:rPr>
                <w:rFonts w:ascii="Sylfaen" w:hAnsi="Sylfaen" w:cs="Sylfaen"/>
              </w:rPr>
            </w:pPr>
            <w:r w:rsidRPr="004A2C83">
              <w:rPr>
                <w:rFonts w:ascii="Sylfaen" w:hAnsi="Sylfaen"/>
              </w:rPr>
              <w:t>24.б.</w:t>
            </w:r>
            <w:r w:rsidRPr="004A2C83">
              <w:rPr>
                <w:rFonts w:ascii="Sylfaen" w:hAnsi="Sylfaen"/>
              </w:rPr>
              <w:tab/>
              <w:t>М. П.</w:t>
            </w:r>
          </w:p>
          <w:p w14:paraId="197CD6C2" w14:textId="77777777" w:rsidR="00751025" w:rsidRPr="004A2C83" w:rsidRDefault="00751025" w:rsidP="004A2C83">
            <w:pPr>
              <w:widowControl w:val="0"/>
              <w:spacing w:after="160"/>
              <w:rPr>
                <w:rFonts w:ascii="Sylfaen" w:hAnsi="Sylfaen" w:cs="Sylfaen"/>
              </w:rPr>
            </w:pPr>
          </w:p>
          <w:p w14:paraId="6547835A" w14:textId="77777777" w:rsidR="00751025" w:rsidRPr="004A2C83" w:rsidRDefault="00751025" w:rsidP="004A2C83">
            <w:pPr>
              <w:widowControl w:val="0"/>
              <w:spacing w:after="160"/>
              <w:ind w:right="155"/>
              <w:jc w:val="right"/>
              <w:rPr>
                <w:rFonts w:ascii="Sylfaen" w:hAnsi="Sylfaen" w:cs="Sylfaen"/>
                <w:lang w:val="en-US"/>
              </w:rPr>
            </w:pPr>
            <w:r w:rsidRPr="004A2C83">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14:paraId="0386FA5A" w14:textId="77777777" w:rsidR="00751025" w:rsidRPr="004A2C83" w:rsidRDefault="00751025" w:rsidP="004A2C83">
            <w:pPr>
              <w:widowControl w:val="0"/>
              <w:tabs>
                <w:tab w:val="left" w:pos="4554"/>
              </w:tabs>
              <w:spacing w:after="160"/>
              <w:rPr>
                <w:rFonts w:ascii="Sylfaen" w:hAnsi="Sylfaen" w:cs="Sylfaen"/>
              </w:rPr>
            </w:pPr>
            <w:r w:rsidRPr="004A2C83">
              <w:rPr>
                <w:rFonts w:ascii="Sylfaen" w:hAnsi="Sylfaen"/>
              </w:rPr>
              <w:t>23.б.</w:t>
            </w:r>
            <w:r w:rsidRPr="004A2C83">
              <w:rPr>
                <w:rFonts w:ascii="Sylfaen" w:hAnsi="Sylfaen"/>
              </w:rPr>
              <w:tab/>
              <w:t>М. П.</w:t>
            </w:r>
          </w:p>
          <w:p w14:paraId="6C3EFC53" w14:textId="77777777" w:rsidR="00751025" w:rsidRPr="004A2C83" w:rsidRDefault="00751025" w:rsidP="004A2C83">
            <w:pPr>
              <w:widowControl w:val="0"/>
              <w:spacing w:after="160"/>
              <w:rPr>
                <w:rFonts w:ascii="Sylfaen" w:hAnsi="Sylfaen"/>
              </w:rPr>
            </w:pPr>
          </w:p>
          <w:p w14:paraId="4762EDBE" w14:textId="77777777" w:rsidR="00751025" w:rsidRPr="004A2C83" w:rsidRDefault="00751025" w:rsidP="004A2C83">
            <w:pPr>
              <w:widowControl w:val="0"/>
              <w:spacing w:after="160"/>
              <w:jc w:val="right"/>
              <w:rPr>
                <w:rFonts w:ascii="Sylfaen" w:hAnsi="Sylfaen" w:cs="Sylfaen"/>
              </w:rPr>
            </w:pPr>
            <w:r w:rsidRPr="004A2C83">
              <w:rPr>
                <w:rFonts w:ascii="Sylfaen" w:hAnsi="Sylfaen"/>
              </w:rPr>
              <w:t>23.в Дата исполнения: "___" ___ 20___г.</w:t>
            </w:r>
          </w:p>
        </w:tc>
      </w:tr>
    </w:tbl>
    <w:p w14:paraId="061E36A6" w14:textId="77777777" w:rsidR="00751025" w:rsidRPr="004A2C83" w:rsidRDefault="00751025" w:rsidP="00751025">
      <w:pPr>
        <w:widowControl w:val="0"/>
        <w:spacing w:after="160"/>
        <w:jc w:val="center"/>
        <w:rPr>
          <w:rFonts w:ascii="Sylfaen" w:hAnsi="Sylfaen" w:cs="Sylfaen"/>
        </w:rPr>
      </w:pPr>
    </w:p>
    <w:p w14:paraId="502329D6" w14:textId="77777777" w:rsidR="00751025" w:rsidRPr="004A2C83" w:rsidRDefault="00751025" w:rsidP="00751025">
      <w:pPr>
        <w:rPr>
          <w:rFonts w:ascii="Sylfaen" w:hAnsi="Sylfaen" w:cs="Sylfaen"/>
        </w:rPr>
      </w:pPr>
      <w:proofErr w:type="gramStart"/>
      <w:r w:rsidRPr="004A2C83">
        <w:rPr>
          <w:rFonts w:ascii="Sylfaen" w:hAnsi="Sylfaen" w:cs="Sylfaen"/>
        </w:rPr>
        <w:t xml:space="preserve">*  </w:t>
      </w:r>
      <w:r w:rsidRPr="004A2C83">
        <w:rPr>
          <w:rFonts w:ascii="Sylfaen" w:hAnsi="Sylfaen"/>
          <w:i/>
          <w:sz w:val="20"/>
          <w:szCs w:val="20"/>
        </w:rPr>
        <w:t>Платежное</w:t>
      </w:r>
      <w:proofErr w:type="gramEnd"/>
      <w:r w:rsidRPr="004A2C83">
        <w:rPr>
          <w:rFonts w:ascii="Sylfaen" w:hAnsi="Sylfaen"/>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008E509" w14:textId="77777777" w:rsidR="00751025" w:rsidRPr="004A2C83" w:rsidRDefault="00751025" w:rsidP="00751025">
      <w:pPr>
        <w:rPr>
          <w:rFonts w:ascii="Sylfaen" w:hAnsi="Sylfaen" w:cs="Sylfaen"/>
        </w:rPr>
      </w:pPr>
      <w:r w:rsidRPr="004A2C83">
        <w:rPr>
          <w:rFonts w:ascii="Sylfaen" w:hAnsi="Sylfaen" w:cs="Sylfaen"/>
        </w:rPr>
        <w:br w:type="page"/>
      </w:r>
    </w:p>
    <w:p w14:paraId="2047727F" w14:textId="77777777" w:rsidR="00751025" w:rsidRPr="004A2C83" w:rsidRDefault="00751025" w:rsidP="00751025">
      <w:pPr>
        <w:widowControl w:val="0"/>
        <w:spacing w:after="160"/>
        <w:ind w:left="567" w:right="565"/>
        <w:jc w:val="center"/>
        <w:rPr>
          <w:rFonts w:ascii="Sylfaen" w:hAnsi="Sylfaen"/>
          <w:b/>
        </w:rPr>
      </w:pPr>
      <w:r w:rsidRPr="004A2C83">
        <w:rPr>
          <w:rFonts w:ascii="Sylfaen" w:hAnsi="Sylfaen"/>
          <w:b/>
        </w:rPr>
        <w:lastRenderedPageBreak/>
        <w:t xml:space="preserve">Обязательные реквизиты платежного требования </w:t>
      </w:r>
      <w:r w:rsidRPr="004A2C83">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51025" w:rsidRPr="00CC157D" w14:paraId="37B44160" w14:textId="77777777" w:rsidTr="004A2C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003F1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4811DBC"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85EA11E"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Наличие указанного поля/</w:t>
            </w:r>
          </w:p>
          <w:p w14:paraId="6157E459"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3E00C44"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 xml:space="preserve">Требование о заполнении реквизита </w:t>
            </w:r>
          </w:p>
          <w:p w14:paraId="45434FB0"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254FB9D"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Сторона,</w:t>
            </w:r>
          </w:p>
          <w:p w14:paraId="5145865C"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 xml:space="preserve">заполняющая реквизит </w:t>
            </w:r>
          </w:p>
          <w:p w14:paraId="73404678"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бенефициар или плательщик</w:t>
            </w:r>
          </w:p>
          <w:p w14:paraId="03DC5BA3"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(в связи с процессом закупки)</w:t>
            </w:r>
          </w:p>
        </w:tc>
      </w:tr>
      <w:tr w:rsidR="00751025" w:rsidRPr="00CC157D" w14:paraId="4D41A4FB" w14:textId="77777777" w:rsidTr="004A2C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3CCC74"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C7C4A0B"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73161E9"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C86004A"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BC5C5C9"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5</w:t>
            </w:r>
          </w:p>
        </w:tc>
      </w:tr>
      <w:tr w:rsidR="00751025" w:rsidRPr="00CC157D" w14:paraId="4E6CCA6D"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631FC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7C6F30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666364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3DEB0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6E818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 документе заранее заполнено "Платежное требование"</w:t>
            </w:r>
          </w:p>
        </w:tc>
      </w:tr>
      <w:tr w:rsidR="00751025" w:rsidRPr="00CC157D" w14:paraId="0BF6C89B"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9E871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2B19934"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24F58E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1256C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99023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бенефициаром при представлении платежного требования в банк плательщика</w:t>
            </w:r>
          </w:p>
        </w:tc>
      </w:tr>
      <w:tr w:rsidR="00751025" w:rsidRPr="00CC157D" w14:paraId="7A671C16"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AA6D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D607435"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856DBC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99EC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588C46ED" w14:textId="77777777" w:rsidR="00751025" w:rsidRPr="004A2C83" w:rsidRDefault="00751025" w:rsidP="004A2C8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89D2C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751025" w:rsidRPr="00CC157D" w14:paraId="351B4069"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AD805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B2239BC"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B0DEC3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2BCAD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7B11008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4F23B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159A4F7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2D6C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37794C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D94289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69BA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4ED106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138E8BE8"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7C6E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5C7302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58E97D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3E6D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159CFC1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27EBFB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1FFA0699"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99F96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400DD9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042FF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B947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1F8C42F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2F3045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59AFFFE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BEDA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1380F5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EB1F60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38D1B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0AD181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5CB59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плательщиком</w:t>
            </w:r>
          </w:p>
        </w:tc>
      </w:tr>
      <w:tr w:rsidR="00751025" w:rsidRPr="00CC157D" w14:paraId="0D1A169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A3AA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DA8254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6AAF91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23FC6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07976CC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734512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78CABD01"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E26FE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5EB0BB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52C4FE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3340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15EEDC5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7879E2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w:t>
            </w:r>
          </w:p>
        </w:tc>
      </w:tr>
      <w:tr w:rsidR="00751025" w:rsidRPr="00CC157D" w14:paraId="0C5705F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C1C37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874844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903355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212DA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72E0651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592D08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3FF4588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8D9C2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0ACEE9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54B0AC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EA32E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0853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3A2271A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F4944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0E81BF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386905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5CA58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1948492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52A12D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73741EF2"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6E73B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5B580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94DD99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A255A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60BC6D3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7B69B6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плательщиком </w:t>
            </w:r>
          </w:p>
        </w:tc>
      </w:tr>
      <w:tr w:rsidR="00751025" w:rsidRPr="00CC157D" w14:paraId="14C0B13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D41F0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CB725C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9316C7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1B8A1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438C90C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29B23F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 и не применяется)</w:t>
            </w:r>
          </w:p>
        </w:tc>
      </w:tr>
      <w:tr w:rsidR="00751025" w:rsidRPr="00CC157D" w14:paraId="56EAFB91"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5BAB6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ACB7B2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B3FDD0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105F2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1EC7F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39C35175"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C1CE8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91CFD9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83A517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533AF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40AB4B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0B8BB57B"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18B6D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02B3EE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основания для </w:t>
            </w:r>
            <w:r w:rsidRPr="004A2C83">
              <w:rPr>
                <w:rFonts w:ascii="Sylfaen" w:hAnsi="Sylfaen"/>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61A0EB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0B3962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3494A39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555E70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бенефициаром</w:t>
            </w:r>
          </w:p>
        </w:tc>
      </w:tr>
      <w:tr w:rsidR="00751025" w:rsidRPr="00CC157D" w14:paraId="1AFA937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BDF84B" w14:textId="77777777" w:rsidR="00751025" w:rsidRPr="004A2C83" w:rsidDel="0010680B" w:rsidRDefault="00751025" w:rsidP="004A2C83">
            <w:pPr>
              <w:widowControl w:val="0"/>
              <w:spacing w:after="120"/>
              <w:jc w:val="center"/>
              <w:rPr>
                <w:rFonts w:ascii="Sylfaen" w:hAnsi="Sylfaen"/>
                <w:sz w:val="18"/>
                <w:szCs w:val="18"/>
              </w:rPr>
            </w:pPr>
            <w:r w:rsidRPr="004A2C83">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7EB091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EC8D23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60C95" w14:textId="77777777" w:rsidR="00751025" w:rsidRPr="004A2C83" w:rsidRDefault="00751025" w:rsidP="004A2C83">
            <w:pPr>
              <w:widowControl w:val="0"/>
              <w:spacing w:after="120"/>
              <w:jc w:val="center"/>
              <w:rPr>
                <w:rFonts w:ascii="Sylfaen" w:hAnsi="Sylfaen" w:cs="Sylfaen"/>
                <w:sz w:val="18"/>
                <w:szCs w:val="18"/>
              </w:rPr>
            </w:pPr>
            <w:r w:rsidRPr="004A2C83">
              <w:rPr>
                <w:rFonts w:ascii="Sylfaen" w:hAnsi="Sylfaen"/>
                <w:sz w:val="18"/>
                <w:szCs w:val="18"/>
              </w:rPr>
              <w:t xml:space="preserve">обязательно </w:t>
            </w:r>
          </w:p>
          <w:p w14:paraId="198D8061" w14:textId="77777777" w:rsidR="00751025" w:rsidRPr="004A2C83" w:rsidRDefault="00751025" w:rsidP="004A2C83">
            <w:pPr>
              <w:widowControl w:val="0"/>
              <w:spacing w:after="120"/>
              <w:jc w:val="center"/>
              <w:rPr>
                <w:rFonts w:ascii="Sylfaen" w:hAnsi="Sylfaen" w:cs="Sylfaen"/>
                <w:sz w:val="18"/>
                <w:szCs w:val="18"/>
              </w:rPr>
            </w:pPr>
            <w:r w:rsidRPr="004A2C83">
              <w:rPr>
                <w:rFonts w:ascii="Sylfaen" w:hAnsi="Sylfaen"/>
                <w:sz w:val="18"/>
                <w:szCs w:val="18"/>
              </w:rPr>
              <w:t xml:space="preserve">заполняются слова "акцептованный платеж", </w:t>
            </w:r>
          </w:p>
          <w:p w14:paraId="6482D15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что означает, </w:t>
            </w:r>
            <w:proofErr w:type="gramStart"/>
            <w:r w:rsidRPr="004A2C83">
              <w:rPr>
                <w:rFonts w:ascii="Sylfaen" w:hAnsi="Sylfaen"/>
                <w:sz w:val="18"/>
                <w:szCs w:val="18"/>
              </w:rPr>
              <w:t>что</w:t>
            </w:r>
            <w:proofErr w:type="gramEnd"/>
            <w:r w:rsidRPr="004A2C83">
              <w:rPr>
                <w:rFonts w:ascii="Sylfaen" w:hAnsi="Sylfaen"/>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A5069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заранее заполняется бенефициаром </w:t>
            </w:r>
          </w:p>
        </w:tc>
      </w:tr>
      <w:tr w:rsidR="00751025" w:rsidRPr="00CC157D" w14:paraId="2105820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F90AF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2255B9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E36EDB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49909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3D3CFA5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75D0E1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7F22F1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бенефициаром</w:t>
            </w:r>
          </w:p>
        </w:tc>
      </w:tr>
      <w:tr w:rsidR="00751025" w:rsidRPr="00CC157D" w14:paraId="2788CAF9"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5A76B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8888C4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97AD60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7116D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258629B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6FB5C2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подписывается плательщиком или </w:t>
            </w:r>
          </w:p>
          <w:p w14:paraId="140BE62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проставляется электронная подпись плательщика</w:t>
            </w:r>
          </w:p>
        </w:tc>
      </w:tr>
      <w:tr w:rsidR="00751025" w:rsidRPr="00CC157D" w14:paraId="629C270F"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F686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6B52F3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FE1AEE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0047F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05D5730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наличии печати, когда плательщик представляет Требование в бумажной форме</w:t>
            </w:r>
          </w:p>
          <w:p w14:paraId="68A9772D" w14:textId="77777777" w:rsidR="00751025" w:rsidRPr="004A2C83" w:rsidRDefault="00751025" w:rsidP="004A2C8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84DF1A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скрепляется печатью плательщика </w:t>
            </w:r>
          </w:p>
          <w:p w14:paraId="713D957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представлении в бумажной форме</w:t>
            </w:r>
          </w:p>
        </w:tc>
      </w:tr>
      <w:tr w:rsidR="00751025" w:rsidRPr="00CC157D" w14:paraId="5E5158C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935E1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7F8C701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9B4175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F126E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6A6D1BE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6D4D73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подписывается бенефициаром</w:t>
            </w:r>
          </w:p>
        </w:tc>
      </w:tr>
      <w:tr w:rsidR="00751025" w:rsidRPr="00CC157D" w14:paraId="41E5E5B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C8D28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041F41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D3CF47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A32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78EB3D8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3A3534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скрепляется печатью бенефициара </w:t>
            </w:r>
          </w:p>
          <w:p w14:paraId="5BBECDB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представлении в банк в бумажной форме</w:t>
            </w:r>
          </w:p>
        </w:tc>
      </w:tr>
      <w:tr w:rsidR="00751025" w:rsidRPr="00CC157D" w14:paraId="48169471"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AAF60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8AD1BC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40F3B5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65671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6830539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10496B6" w14:textId="77777777" w:rsidR="00751025" w:rsidRPr="004A2C83" w:rsidRDefault="00751025" w:rsidP="004A2C83">
            <w:pPr>
              <w:widowControl w:val="0"/>
              <w:spacing w:after="120"/>
              <w:jc w:val="center"/>
              <w:rPr>
                <w:rFonts w:ascii="Sylfaen" w:hAnsi="Sylfaen"/>
                <w:sz w:val="18"/>
                <w:szCs w:val="18"/>
              </w:rPr>
            </w:pPr>
          </w:p>
        </w:tc>
      </w:tr>
      <w:tr w:rsidR="00751025" w:rsidRPr="00CC157D" w14:paraId="3945D42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49821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010EB2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418EFA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ADFED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5D16EBB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35D31A1" w14:textId="77777777" w:rsidR="00751025" w:rsidRPr="004A2C83" w:rsidRDefault="00751025" w:rsidP="004A2C83">
            <w:pPr>
              <w:widowControl w:val="0"/>
              <w:spacing w:after="120"/>
              <w:jc w:val="center"/>
              <w:rPr>
                <w:rFonts w:ascii="Sylfaen" w:hAnsi="Sylfaen"/>
                <w:sz w:val="18"/>
                <w:szCs w:val="18"/>
              </w:rPr>
            </w:pPr>
          </w:p>
        </w:tc>
      </w:tr>
      <w:tr w:rsidR="00751025" w:rsidRPr="00CC157D" w14:paraId="56A4F525"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E83D1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67BCD2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67952E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6EB26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4CBDDEC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B1819DD" w14:textId="77777777" w:rsidR="00751025" w:rsidRPr="004A2C83" w:rsidRDefault="00751025" w:rsidP="004A2C83">
            <w:pPr>
              <w:widowControl w:val="0"/>
              <w:spacing w:after="120"/>
              <w:jc w:val="center"/>
              <w:rPr>
                <w:rFonts w:ascii="Sylfaen" w:hAnsi="Sylfaen"/>
                <w:sz w:val="18"/>
                <w:szCs w:val="18"/>
              </w:rPr>
            </w:pPr>
          </w:p>
        </w:tc>
      </w:tr>
      <w:tr w:rsidR="00751025" w:rsidRPr="00CC157D" w14:paraId="40EEF9A3"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D7FA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AF81DF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BA33C5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EAFB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55B8F99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44B1EF2" w14:textId="77777777" w:rsidR="00751025" w:rsidRPr="004A2C83" w:rsidRDefault="00751025" w:rsidP="004A2C83">
            <w:pPr>
              <w:widowControl w:val="0"/>
              <w:spacing w:after="120"/>
              <w:jc w:val="center"/>
              <w:rPr>
                <w:rFonts w:ascii="Sylfaen" w:hAnsi="Sylfaen"/>
                <w:sz w:val="18"/>
                <w:szCs w:val="18"/>
              </w:rPr>
            </w:pPr>
          </w:p>
        </w:tc>
      </w:tr>
      <w:tr w:rsidR="00751025" w:rsidRPr="00CC157D" w14:paraId="23EFDA9F"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EBC63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221252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C9BCAF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C7737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1A4E24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D8AE13F" w14:textId="77777777" w:rsidR="00751025" w:rsidRPr="004A2C83" w:rsidRDefault="00751025" w:rsidP="004A2C83">
            <w:pPr>
              <w:widowControl w:val="0"/>
              <w:spacing w:after="120"/>
              <w:jc w:val="center"/>
              <w:rPr>
                <w:rFonts w:ascii="Sylfaen" w:hAnsi="Sylfaen"/>
                <w:sz w:val="18"/>
                <w:szCs w:val="18"/>
              </w:rPr>
            </w:pPr>
          </w:p>
        </w:tc>
      </w:tr>
      <w:tr w:rsidR="00751025" w:rsidRPr="00CC157D" w14:paraId="032691F6"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A2CA1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72FEDB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обслуживающей бенефициара финансовой организацией в обязательном порядке указывается дата, время, минута </w:t>
            </w:r>
            <w:r w:rsidRPr="004A2C83">
              <w:rPr>
                <w:rFonts w:ascii="Sylfaen" w:hAnsi="Sylfaen"/>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4C0182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6BFF6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22325E8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4A2C83">
              <w:rPr>
                <w:rFonts w:ascii="Sylfaen" w:hAnsi="Sylfaen"/>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610C6E" w14:textId="77777777" w:rsidR="00751025" w:rsidRPr="004A2C83" w:rsidRDefault="00751025" w:rsidP="004A2C83">
            <w:pPr>
              <w:widowControl w:val="0"/>
              <w:spacing w:after="120"/>
              <w:jc w:val="center"/>
              <w:rPr>
                <w:rFonts w:ascii="Sylfaen" w:hAnsi="Sylfaen"/>
                <w:sz w:val="18"/>
                <w:szCs w:val="18"/>
              </w:rPr>
            </w:pPr>
          </w:p>
        </w:tc>
      </w:tr>
    </w:tbl>
    <w:p w14:paraId="79BA2E1B" w14:textId="77777777" w:rsidR="00751025" w:rsidRPr="004A2C83" w:rsidRDefault="00751025" w:rsidP="00751025">
      <w:pPr>
        <w:widowControl w:val="0"/>
        <w:spacing w:after="160"/>
        <w:ind w:left="567" w:right="565"/>
        <w:jc w:val="center"/>
        <w:rPr>
          <w:rFonts w:ascii="Sylfaen" w:hAnsi="Sylfaen"/>
          <w:b/>
        </w:rPr>
      </w:pPr>
    </w:p>
    <w:p w14:paraId="7687BFCC" w14:textId="77777777" w:rsidR="00751025" w:rsidRPr="004A2C83" w:rsidRDefault="00751025" w:rsidP="00751025">
      <w:pPr>
        <w:widowControl w:val="0"/>
        <w:spacing w:after="160"/>
        <w:ind w:left="567" w:right="565"/>
        <w:jc w:val="center"/>
        <w:rPr>
          <w:rFonts w:ascii="Sylfaen" w:hAnsi="Sylfaen"/>
          <w:b/>
        </w:rPr>
      </w:pPr>
    </w:p>
    <w:p w14:paraId="50D5DBAF" w14:textId="77777777" w:rsidR="00751025" w:rsidRPr="004A2C83" w:rsidRDefault="00751025" w:rsidP="00751025">
      <w:pPr>
        <w:widowControl w:val="0"/>
        <w:spacing w:after="160"/>
        <w:ind w:left="567" w:right="565"/>
        <w:jc w:val="center"/>
        <w:rPr>
          <w:rFonts w:ascii="Sylfaen" w:hAnsi="Sylfaen"/>
          <w:b/>
        </w:rPr>
      </w:pPr>
    </w:p>
    <w:p w14:paraId="3759BC0A" w14:textId="77777777" w:rsidR="00751025" w:rsidRPr="004A2C83" w:rsidRDefault="00751025" w:rsidP="00751025">
      <w:pPr>
        <w:widowControl w:val="0"/>
        <w:spacing w:after="160"/>
        <w:ind w:left="567" w:right="565"/>
        <w:jc w:val="center"/>
        <w:rPr>
          <w:rFonts w:ascii="Sylfaen" w:hAnsi="Sylfaen"/>
          <w:b/>
        </w:rPr>
      </w:pPr>
    </w:p>
    <w:p w14:paraId="088FA1F4" w14:textId="77777777" w:rsidR="00751025" w:rsidRPr="004A2C83" w:rsidRDefault="00751025" w:rsidP="00751025">
      <w:pPr>
        <w:widowControl w:val="0"/>
        <w:spacing w:after="160"/>
        <w:ind w:left="567" w:right="565"/>
        <w:jc w:val="center"/>
        <w:rPr>
          <w:rFonts w:ascii="Sylfaen" w:hAnsi="Sylfaen"/>
          <w:b/>
        </w:rPr>
      </w:pPr>
    </w:p>
    <w:p w14:paraId="0944CAB6" w14:textId="77777777" w:rsidR="00751025" w:rsidRPr="004A2C83" w:rsidRDefault="00751025" w:rsidP="00751025">
      <w:pPr>
        <w:widowControl w:val="0"/>
        <w:spacing w:after="160"/>
        <w:ind w:left="567" w:right="565"/>
        <w:jc w:val="center"/>
        <w:rPr>
          <w:rFonts w:ascii="Sylfaen" w:hAnsi="Sylfaen"/>
          <w:b/>
        </w:rPr>
      </w:pPr>
    </w:p>
    <w:p w14:paraId="2F215D05" w14:textId="77777777" w:rsidR="00751025" w:rsidRPr="004A2C83" w:rsidRDefault="00751025" w:rsidP="00751025">
      <w:pPr>
        <w:widowControl w:val="0"/>
        <w:spacing w:after="160"/>
        <w:ind w:left="567" w:right="565"/>
        <w:jc w:val="center"/>
        <w:rPr>
          <w:rFonts w:ascii="Sylfaen" w:hAnsi="Sylfaen"/>
          <w:b/>
        </w:rPr>
      </w:pPr>
    </w:p>
    <w:p w14:paraId="2DFA456F" w14:textId="77777777" w:rsidR="00751025" w:rsidRPr="004A2C83" w:rsidRDefault="00751025" w:rsidP="00751025">
      <w:pPr>
        <w:widowControl w:val="0"/>
        <w:spacing w:after="160"/>
        <w:ind w:left="567" w:right="565"/>
        <w:jc w:val="center"/>
        <w:rPr>
          <w:rFonts w:ascii="Sylfaen" w:hAnsi="Sylfaen"/>
          <w:b/>
        </w:rPr>
      </w:pPr>
    </w:p>
    <w:p w14:paraId="75468B23" w14:textId="77777777" w:rsidR="00751025" w:rsidRPr="004A2C83" w:rsidRDefault="00751025" w:rsidP="00751025">
      <w:pPr>
        <w:widowControl w:val="0"/>
        <w:spacing w:after="160"/>
        <w:ind w:left="567" w:right="565"/>
        <w:jc w:val="center"/>
        <w:rPr>
          <w:rFonts w:ascii="Sylfaen" w:hAnsi="Sylfaen"/>
          <w:b/>
        </w:rPr>
      </w:pPr>
    </w:p>
    <w:p w14:paraId="2E54B96C" w14:textId="77777777" w:rsidR="00751025" w:rsidRPr="004A2C83" w:rsidRDefault="00751025" w:rsidP="00751025">
      <w:pPr>
        <w:widowControl w:val="0"/>
        <w:spacing w:after="160"/>
        <w:ind w:left="567" w:right="565"/>
        <w:jc w:val="center"/>
        <w:rPr>
          <w:rFonts w:ascii="Sylfaen" w:hAnsi="Sylfaen"/>
          <w:b/>
        </w:rPr>
      </w:pPr>
    </w:p>
    <w:p w14:paraId="035A39E2" w14:textId="77777777" w:rsidR="00751025" w:rsidRPr="004A2C83" w:rsidRDefault="00751025" w:rsidP="00751025">
      <w:pPr>
        <w:widowControl w:val="0"/>
        <w:jc w:val="right"/>
        <w:rPr>
          <w:rFonts w:cs="Sylfaen"/>
          <w:b/>
          <w:sz w:val="20"/>
          <w:szCs w:val="20"/>
        </w:rPr>
      </w:pPr>
      <w:r w:rsidRPr="004A2C83">
        <w:rPr>
          <w:rFonts w:ascii="Sylfaen" w:hAnsi="Sylfaen"/>
        </w:rPr>
        <w:br w:type="page"/>
      </w:r>
      <w:r w:rsidRPr="004A2C83">
        <w:rPr>
          <w:b/>
          <w:sz w:val="20"/>
          <w:szCs w:val="20"/>
        </w:rPr>
        <w:lastRenderedPageBreak/>
        <w:t>Приложение № 6</w:t>
      </w:r>
    </w:p>
    <w:p w14:paraId="376B37D1" w14:textId="3E584B8F" w:rsidR="00751025" w:rsidRPr="004A2C83" w:rsidRDefault="00751025" w:rsidP="00751025">
      <w:pPr>
        <w:jc w:val="right"/>
        <w:rPr>
          <w:rFonts w:ascii="Sylfaen" w:hAnsi="Sylfaen"/>
          <w:b/>
          <w:sz w:val="20"/>
          <w:szCs w:val="20"/>
        </w:rPr>
      </w:pPr>
      <w:r w:rsidRPr="004A2C83">
        <w:rPr>
          <w:rFonts w:ascii="Sylfaen" w:hAnsi="Sylfaen"/>
          <w:b/>
          <w:sz w:val="20"/>
          <w:szCs w:val="20"/>
        </w:rPr>
        <w:t>к Приглашению на электронный аукцион</w:t>
      </w:r>
      <w:r w:rsidRPr="004A2C83">
        <w:rPr>
          <w:rFonts w:ascii="Sylfaen" w:hAnsi="Sylfaen" w:cs="Sylfaen"/>
          <w:b/>
          <w:sz w:val="20"/>
          <w:szCs w:val="20"/>
        </w:rPr>
        <w:br/>
      </w:r>
      <w:r w:rsidRPr="004A2C83">
        <w:rPr>
          <w:rFonts w:ascii="Sylfaen" w:hAnsi="Sylfaen"/>
          <w:b/>
          <w:sz w:val="20"/>
          <w:szCs w:val="20"/>
        </w:rPr>
        <w:t>под кодом "</w:t>
      </w:r>
      <w:r w:rsidR="00662867">
        <w:rPr>
          <w:rFonts w:ascii="Sylfaen" w:hAnsi="Sylfaen"/>
          <w:b/>
          <w:bCs/>
          <w:sz w:val="20"/>
          <w:szCs w:val="20"/>
        </w:rPr>
        <w:t>(</w:t>
      </w:r>
      <w:r w:rsidR="006B6567">
        <w:rPr>
          <w:rFonts w:ascii="Sylfaen" w:hAnsi="Sylfaen"/>
          <w:b/>
          <w:bCs/>
          <w:sz w:val="20"/>
          <w:szCs w:val="20"/>
        </w:rPr>
        <w:t>GAVTO-GHAPDZB-24/</w:t>
      </w:r>
      <w:proofErr w:type="gramStart"/>
      <w:r w:rsidR="006B6567">
        <w:rPr>
          <w:rFonts w:ascii="Sylfaen" w:hAnsi="Sylfaen"/>
          <w:b/>
          <w:bCs/>
          <w:sz w:val="20"/>
          <w:szCs w:val="20"/>
        </w:rPr>
        <w:t>013</w:t>
      </w:r>
      <w:r w:rsidR="00662867">
        <w:rPr>
          <w:rFonts w:ascii="Sylfaen" w:hAnsi="Sylfaen"/>
          <w:b/>
          <w:bCs/>
          <w:sz w:val="20"/>
          <w:szCs w:val="20"/>
        </w:rPr>
        <w:t>)(</w:t>
      </w:r>
      <w:proofErr w:type="gramEnd"/>
      <w:r w:rsidR="00662867">
        <w:rPr>
          <w:rFonts w:ascii="Sylfaen" w:hAnsi="Sylfaen"/>
          <w:b/>
          <w:bCs/>
          <w:sz w:val="20"/>
          <w:szCs w:val="20"/>
        </w:rPr>
        <w:t xml:space="preserve"> </w:t>
      </w:r>
      <w:r w:rsidR="006B6567">
        <w:rPr>
          <w:rFonts w:ascii="Sylfaen" w:hAnsi="Sylfaen"/>
          <w:b/>
          <w:bCs/>
          <w:sz w:val="20"/>
          <w:szCs w:val="20"/>
        </w:rPr>
        <w:t>ԳԱՎՏՈ-ԳՀԱՊՁԲ-24/013</w:t>
      </w:r>
      <w:r w:rsidR="00662867">
        <w:rPr>
          <w:rFonts w:ascii="Sylfaen" w:hAnsi="Sylfaen"/>
          <w:b/>
          <w:bCs/>
          <w:sz w:val="20"/>
          <w:szCs w:val="20"/>
        </w:rPr>
        <w:t>)</w:t>
      </w:r>
      <w:r w:rsidRPr="004A2C83">
        <w:rPr>
          <w:rFonts w:ascii="Sylfaen" w:hAnsi="Sylfaen"/>
          <w:b/>
          <w:sz w:val="20"/>
          <w:szCs w:val="20"/>
        </w:rPr>
        <w:t>"</w:t>
      </w:r>
      <w:r w:rsidRPr="004A2C83">
        <w:rPr>
          <w:rStyle w:val="af6"/>
          <w:rFonts w:ascii="Sylfaen" w:hAnsi="Sylfaen"/>
          <w:b/>
          <w:sz w:val="20"/>
          <w:szCs w:val="20"/>
        </w:rPr>
        <w:footnoteReference w:customMarkFollows="1" w:id="21"/>
        <w:t>*</w:t>
      </w:r>
    </w:p>
    <w:p w14:paraId="274926EB" w14:textId="77777777" w:rsidR="00751025" w:rsidRPr="004A2C83" w:rsidRDefault="00751025" w:rsidP="00751025">
      <w:pPr>
        <w:widowControl w:val="0"/>
        <w:spacing w:after="160"/>
        <w:ind w:left="-142" w:firstLine="142"/>
        <w:jc w:val="center"/>
        <w:rPr>
          <w:rFonts w:ascii="Sylfaen" w:hAnsi="Sylfaen"/>
          <w:i/>
        </w:rPr>
      </w:pPr>
    </w:p>
    <w:p w14:paraId="3C66BE9E" w14:textId="77777777" w:rsidR="00751025" w:rsidRPr="004A2C83" w:rsidRDefault="00751025" w:rsidP="00751025">
      <w:pPr>
        <w:widowControl w:val="0"/>
        <w:spacing w:after="160"/>
        <w:ind w:left="-142" w:firstLine="142"/>
        <w:jc w:val="center"/>
        <w:rPr>
          <w:rFonts w:ascii="Sylfaen" w:hAnsi="Sylfaen"/>
          <w:b/>
        </w:rPr>
      </w:pPr>
      <w:r w:rsidRPr="004A2C83">
        <w:rPr>
          <w:rFonts w:ascii="Sylfaen" w:hAnsi="Sylfaen"/>
          <w:b/>
        </w:rPr>
        <w:t xml:space="preserve">ДОГОВОР </w:t>
      </w:r>
    </w:p>
    <w:p w14:paraId="4CAB848C" w14:textId="77777777" w:rsidR="00751025" w:rsidRPr="004A2C83" w:rsidRDefault="00751025" w:rsidP="00751025">
      <w:pPr>
        <w:widowControl w:val="0"/>
        <w:spacing w:after="160"/>
        <w:ind w:left="-142" w:firstLine="142"/>
        <w:jc w:val="center"/>
        <w:rPr>
          <w:rFonts w:ascii="Sylfaen" w:hAnsi="Sylfaen" w:cs="Times Armenian"/>
          <w:b/>
        </w:rPr>
      </w:pPr>
      <w:r w:rsidRPr="004A2C83">
        <w:rPr>
          <w:rFonts w:ascii="Sylfaen" w:hAnsi="Sylfaen"/>
          <w:b/>
        </w:rPr>
        <w:t>ПОСТАВКИ ТОВАРА ДЛЯ НУЖД ГОСУДАРСТВА</w:t>
      </w:r>
    </w:p>
    <w:p w14:paraId="6B08BDD5" w14:textId="77777777" w:rsidR="00751025" w:rsidRPr="004A2C83" w:rsidRDefault="00751025" w:rsidP="00751025">
      <w:pPr>
        <w:widowControl w:val="0"/>
        <w:spacing w:after="160"/>
        <w:ind w:left="-142" w:firstLine="142"/>
        <w:jc w:val="center"/>
        <w:rPr>
          <w:rFonts w:ascii="Sylfaen" w:hAnsi="Sylfaen"/>
          <w:b/>
          <w:u w:val="single"/>
        </w:rPr>
      </w:pPr>
      <w:r w:rsidRPr="004A2C83">
        <w:rPr>
          <w:rFonts w:ascii="Sylfaen" w:hAnsi="Sylfaen"/>
          <w:b/>
        </w:rPr>
        <w:t>№ ____________________</w:t>
      </w:r>
    </w:p>
    <w:p w14:paraId="49677F74" w14:textId="77777777" w:rsidR="00751025" w:rsidRPr="004A2C83" w:rsidRDefault="00751025" w:rsidP="00751025">
      <w:pPr>
        <w:widowControl w:val="0"/>
        <w:spacing w:after="160"/>
        <w:jc w:val="center"/>
        <w:rPr>
          <w:rFonts w:ascii="Sylfaen" w:hAnsi="Sylfaen"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532"/>
      </w:tblGrid>
      <w:tr w:rsidR="0068206B" w:rsidRPr="00CC157D" w14:paraId="704C9B38" w14:textId="77777777" w:rsidTr="004A2C83">
        <w:tc>
          <w:tcPr>
            <w:tcW w:w="4643" w:type="dxa"/>
          </w:tcPr>
          <w:p w14:paraId="22914E59" w14:textId="3ADFC610" w:rsidR="00751025" w:rsidRPr="0068206B" w:rsidRDefault="00751025" w:rsidP="004A2C83">
            <w:pPr>
              <w:widowControl w:val="0"/>
              <w:spacing w:after="160"/>
              <w:rPr>
                <w:rFonts w:ascii="Sylfaen" w:hAnsi="Sylfaen" w:cs="Sylfaen"/>
              </w:rPr>
            </w:pPr>
            <w:r w:rsidRPr="004A2C83">
              <w:rPr>
                <w:rFonts w:ascii="Sylfaen" w:hAnsi="Sylfaen"/>
                <w:lang w:val="en-US"/>
              </w:rPr>
              <w:tab/>
            </w:r>
            <w:r w:rsidRPr="002D0490">
              <w:rPr>
                <w:rFonts w:ascii="Sylfaen" w:hAnsi="Sylfaen"/>
              </w:rPr>
              <w:t>Г</w:t>
            </w:r>
            <w:r>
              <w:rPr>
                <w:rFonts w:ascii="Sylfaen" w:hAnsi="Sylfaen"/>
                <w:lang w:val="hy-AM"/>
              </w:rPr>
              <w:t>.</w:t>
            </w:r>
            <w:r w:rsidR="0068206B">
              <w:rPr>
                <w:rFonts w:ascii="Sylfaen" w:hAnsi="Sylfaen"/>
                <w:lang w:val="en-US"/>
              </w:rPr>
              <w:t xml:space="preserve"> </w:t>
            </w:r>
            <w:proofErr w:type="spellStart"/>
            <w:r w:rsidR="0068206B">
              <w:rPr>
                <w:rFonts w:ascii="Sylfaen" w:hAnsi="Sylfaen"/>
              </w:rPr>
              <w:t>Гюмри</w:t>
            </w:r>
            <w:proofErr w:type="spellEnd"/>
          </w:p>
        </w:tc>
        <w:tc>
          <w:tcPr>
            <w:tcW w:w="4643" w:type="dxa"/>
          </w:tcPr>
          <w:p w14:paraId="3B777191" w14:textId="77777777" w:rsidR="00751025" w:rsidRPr="004A2C83" w:rsidRDefault="00751025" w:rsidP="004A2C83">
            <w:pPr>
              <w:widowControl w:val="0"/>
              <w:spacing w:after="160"/>
              <w:jc w:val="right"/>
              <w:rPr>
                <w:rFonts w:ascii="Sylfaen" w:hAnsi="Sylfaen" w:cs="Sylfaen"/>
                <w:lang w:val="en-US"/>
              </w:rPr>
            </w:pPr>
            <w:r w:rsidRPr="004A2C83">
              <w:rPr>
                <w:rFonts w:ascii="Sylfaen" w:hAnsi="Sylfaen"/>
              </w:rPr>
              <w:t>"</w:t>
            </w:r>
            <w:r w:rsidRPr="004A2C83">
              <w:rPr>
                <w:rFonts w:ascii="Sylfaen" w:hAnsi="Sylfaen"/>
                <w:lang w:val="en-US"/>
              </w:rPr>
              <w:tab/>
            </w:r>
            <w:r w:rsidRPr="004A2C83">
              <w:rPr>
                <w:rFonts w:ascii="Sylfaen" w:hAnsi="Sylfaen"/>
              </w:rPr>
              <w:t xml:space="preserve">" </w:t>
            </w:r>
            <w:r w:rsidRPr="004A2C83">
              <w:rPr>
                <w:rFonts w:ascii="Sylfaen" w:hAnsi="Sylfaen"/>
                <w:lang w:val="en-US"/>
              </w:rPr>
              <w:tab/>
              <w:t xml:space="preserve"> </w:t>
            </w:r>
            <w:r w:rsidRPr="004A2C83">
              <w:rPr>
                <w:rFonts w:ascii="Sylfaen" w:hAnsi="Sylfaen"/>
              </w:rPr>
              <w:t>20</w:t>
            </w:r>
            <w:r w:rsidRPr="004A2C83">
              <w:rPr>
                <w:rFonts w:ascii="Sylfaen" w:hAnsi="Sylfaen"/>
                <w:lang w:val="en-US"/>
              </w:rPr>
              <w:tab/>
            </w:r>
            <w:r w:rsidRPr="004A2C83">
              <w:rPr>
                <w:rFonts w:ascii="Sylfaen" w:hAnsi="Sylfaen"/>
              </w:rPr>
              <w:t>г.</w:t>
            </w:r>
          </w:p>
        </w:tc>
      </w:tr>
    </w:tbl>
    <w:p w14:paraId="45EBA17D" w14:textId="77777777" w:rsidR="00751025" w:rsidRPr="004A2C83" w:rsidRDefault="00751025" w:rsidP="00751025">
      <w:pPr>
        <w:widowControl w:val="0"/>
        <w:tabs>
          <w:tab w:val="left" w:pos="720"/>
          <w:tab w:val="left" w:pos="1440"/>
          <w:tab w:val="left" w:pos="8865"/>
        </w:tabs>
        <w:spacing w:after="160"/>
        <w:jc w:val="center"/>
        <w:rPr>
          <w:rFonts w:ascii="Sylfaen" w:hAnsi="Sylfaen" w:cs="Sylfaen"/>
        </w:rPr>
      </w:pPr>
    </w:p>
    <w:p w14:paraId="7B9F12D8" w14:textId="77777777" w:rsidR="00751025" w:rsidRPr="004A2C83" w:rsidRDefault="00751025" w:rsidP="00751025">
      <w:pPr>
        <w:widowControl w:val="0"/>
        <w:spacing w:after="160"/>
        <w:jc w:val="both"/>
        <w:rPr>
          <w:rFonts w:ascii="Sylfaen" w:hAnsi="Sylfaen"/>
        </w:rPr>
      </w:pPr>
      <w:r w:rsidRPr="004A2C83">
        <w:rPr>
          <w:rFonts w:ascii="Sylfaen" w:hAnsi="Sylfaen"/>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20A2F1E4" w14:textId="77777777" w:rsidR="00751025" w:rsidRPr="004A2C83" w:rsidRDefault="00751025" w:rsidP="00751025">
      <w:pPr>
        <w:widowControl w:val="0"/>
        <w:spacing w:after="160"/>
        <w:ind w:firstLine="709"/>
        <w:jc w:val="both"/>
        <w:rPr>
          <w:rFonts w:ascii="Sylfaen" w:hAnsi="Sylfaen"/>
          <w:b/>
        </w:rPr>
      </w:pPr>
    </w:p>
    <w:p w14:paraId="26267067" w14:textId="77777777" w:rsidR="00751025" w:rsidRPr="004A2C83" w:rsidRDefault="00751025" w:rsidP="00751025">
      <w:pPr>
        <w:widowControl w:val="0"/>
        <w:spacing w:after="160"/>
        <w:jc w:val="center"/>
        <w:rPr>
          <w:rFonts w:ascii="Sylfaen" w:hAnsi="Sylfaen" w:cs="Times Armenian"/>
          <w:b/>
        </w:rPr>
      </w:pPr>
      <w:r w:rsidRPr="004A2C83">
        <w:rPr>
          <w:rFonts w:ascii="Sylfaen" w:hAnsi="Sylfaen"/>
          <w:b/>
        </w:rPr>
        <w:t>1. ПРЕДМЕТ ДОГОВОРА</w:t>
      </w:r>
    </w:p>
    <w:p w14:paraId="2BB2D837" w14:textId="77777777" w:rsidR="00751025" w:rsidRPr="004A2C83" w:rsidRDefault="00751025" w:rsidP="00751025">
      <w:pPr>
        <w:widowControl w:val="0"/>
        <w:tabs>
          <w:tab w:val="left" w:pos="1134"/>
        </w:tabs>
        <w:spacing w:after="160"/>
        <w:ind w:firstLine="567"/>
        <w:jc w:val="both"/>
        <w:rPr>
          <w:rFonts w:ascii="Sylfaen" w:hAnsi="Sylfaen" w:cs="Times Armenian"/>
        </w:rPr>
      </w:pPr>
      <w:r w:rsidRPr="004A2C83">
        <w:rPr>
          <w:rFonts w:ascii="Sylfaen" w:hAnsi="Sylfaen"/>
        </w:rPr>
        <w:t>1.1.</w:t>
      </w:r>
      <w:r w:rsidRPr="004A2C83">
        <w:rPr>
          <w:rFonts w:ascii="Sylfaen" w:hAnsi="Sylfaen"/>
        </w:rPr>
        <w:tab/>
      </w:r>
      <w:r w:rsidRPr="004A2C83">
        <w:rPr>
          <w:rFonts w:ascii="Sylfaen" w:hAnsi="Sylfaen"/>
          <w:spacing w:val="6"/>
        </w:rPr>
        <w:t>Продавец обязуется в установленном настоящим Договором (далее</w:t>
      </w:r>
      <w:r w:rsidRPr="004A2C83">
        <w:rPr>
          <w:rFonts w:ascii="Sylfaen" w:hAnsi="Sylfaen" w:cs="Courier New"/>
          <w:spacing w:val="6"/>
          <w:lang w:val="en-US"/>
        </w:rPr>
        <w:t> </w:t>
      </w:r>
      <w:r w:rsidRPr="004A2C83">
        <w:rPr>
          <w:rFonts w:ascii="Sylfaen" w:hAnsi="Sylfaen"/>
          <w:spacing w:val="6"/>
        </w:rPr>
        <w:t xml:space="preserve">— договор) </w:t>
      </w:r>
      <w:r w:rsidRPr="004A2C83">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71D83AF" w14:textId="77777777" w:rsidR="00751025" w:rsidRPr="004A2C83" w:rsidRDefault="00751025" w:rsidP="00751025">
      <w:pPr>
        <w:widowControl w:val="0"/>
        <w:spacing w:after="160"/>
        <w:ind w:firstLine="709"/>
        <w:jc w:val="both"/>
        <w:rPr>
          <w:rFonts w:ascii="Sylfaen" w:hAnsi="Sylfaen" w:cs="Times Armenian"/>
        </w:rPr>
      </w:pPr>
    </w:p>
    <w:p w14:paraId="125191EA" w14:textId="77777777" w:rsidR="00751025" w:rsidRPr="004A2C83" w:rsidRDefault="00751025" w:rsidP="00751025">
      <w:pPr>
        <w:widowControl w:val="0"/>
        <w:spacing w:after="160"/>
        <w:jc w:val="center"/>
        <w:rPr>
          <w:rFonts w:ascii="Sylfaen" w:hAnsi="Sylfaen"/>
          <w:b/>
        </w:rPr>
      </w:pPr>
      <w:r w:rsidRPr="004A2C83">
        <w:rPr>
          <w:rFonts w:ascii="Sylfaen" w:hAnsi="Sylfaen"/>
          <w:b/>
        </w:rPr>
        <w:t>2.ПРАВА И ОБЯЗАННОСТИ СТОРОН</w:t>
      </w:r>
    </w:p>
    <w:p w14:paraId="5E578078" w14:textId="77777777" w:rsidR="00751025" w:rsidRPr="004A2C83" w:rsidRDefault="00751025" w:rsidP="00751025">
      <w:pPr>
        <w:widowControl w:val="0"/>
        <w:tabs>
          <w:tab w:val="left" w:pos="1134"/>
        </w:tabs>
        <w:spacing w:after="160"/>
        <w:ind w:firstLine="567"/>
        <w:jc w:val="both"/>
        <w:rPr>
          <w:rFonts w:ascii="Sylfaen" w:hAnsi="Sylfaen"/>
          <w:b/>
        </w:rPr>
      </w:pPr>
      <w:r w:rsidRPr="004A2C83">
        <w:rPr>
          <w:rFonts w:ascii="Sylfaen" w:hAnsi="Sylfaen"/>
          <w:b/>
        </w:rPr>
        <w:t>2.1.</w:t>
      </w:r>
      <w:r w:rsidRPr="004A2C83">
        <w:rPr>
          <w:rFonts w:ascii="Sylfaen" w:hAnsi="Sylfaen"/>
          <w:b/>
        </w:rPr>
        <w:tab/>
        <w:t>Покупатель имеет право:</w:t>
      </w:r>
    </w:p>
    <w:p w14:paraId="5DE859DA"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2.1.1.</w:t>
      </w:r>
      <w:r w:rsidRPr="004A2C83">
        <w:rPr>
          <w:rFonts w:ascii="Sylfaen" w:hAnsi="Sylfaen"/>
        </w:rPr>
        <w:tab/>
        <w:t xml:space="preserve">Отказываться от товара в случае </w:t>
      </w:r>
      <w:proofErr w:type="spellStart"/>
      <w:r w:rsidRPr="004A2C83">
        <w:rPr>
          <w:rFonts w:ascii="Sylfaen" w:hAnsi="Sylfaen"/>
        </w:rPr>
        <w:t>непоставки</w:t>
      </w:r>
      <w:proofErr w:type="spellEnd"/>
      <w:r w:rsidRPr="004A2C83">
        <w:rPr>
          <w:rFonts w:ascii="Sylfaen" w:hAnsi="Sylfaen"/>
        </w:rPr>
        <w:t xml:space="preserve"> товара Продавцом в</w:t>
      </w:r>
      <w:r w:rsidRPr="004A2C83">
        <w:rPr>
          <w:rFonts w:ascii="Sylfaen" w:hAnsi="Sylfaen" w:cs="Courier New"/>
          <w:lang w:val="en-US"/>
        </w:rPr>
        <w:t> </w:t>
      </w:r>
      <w:r w:rsidRPr="004A2C83">
        <w:rPr>
          <w:rFonts w:ascii="Sylfaen" w:hAnsi="Sylfaen"/>
        </w:rPr>
        <w:t>установленный договором срок, если сроки поставки были нарушены более чем на ______________________ дней.</w:t>
      </w:r>
    </w:p>
    <w:p w14:paraId="35CBED5E"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2.1.2.</w:t>
      </w:r>
      <w:r w:rsidRPr="004A2C83">
        <w:rPr>
          <w:rFonts w:ascii="Sylfaen" w:hAnsi="Sylfaen"/>
        </w:rPr>
        <w:tab/>
        <w:t xml:space="preserve">Если передан товар ненадлежащего качества, не соответствующий предусмотренной договором технической характеристике: </w:t>
      </w:r>
    </w:p>
    <w:p w14:paraId="6B5DFB93" w14:textId="77777777" w:rsidR="00751025" w:rsidRPr="004A2C83" w:rsidRDefault="00751025" w:rsidP="00751025">
      <w:pPr>
        <w:widowControl w:val="0"/>
        <w:tabs>
          <w:tab w:val="left" w:pos="1134"/>
        </w:tabs>
        <w:spacing w:after="160"/>
        <w:ind w:firstLine="567"/>
        <w:jc w:val="both"/>
        <w:rPr>
          <w:rFonts w:ascii="Sylfaen" w:hAnsi="Sylfaen"/>
        </w:rPr>
      </w:pPr>
      <w:proofErr w:type="gramStart"/>
      <w:r w:rsidRPr="004A2C83">
        <w:rPr>
          <w:rFonts w:ascii="Sylfaen" w:hAnsi="Sylfaen"/>
        </w:rPr>
        <w:t>а)</w:t>
      </w:r>
      <w:r w:rsidRPr="004A2C83">
        <w:rPr>
          <w:rFonts w:ascii="Sylfaen" w:hAnsi="Sylfaen"/>
        </w:rPr>
        <w:tab/>
      </w:r>
      <w:proofErr w:type="gramEnd"/>
      <w:r w:rsidRPr="004A2C83">
        <w:rPr>
          <w:rFonts w:ascii="Sylfaen" w:hAnsi="Sylfaen"/>
        </w:rPr>
        <w:t>требовать возмещения расходов, произведенных им по причине ненадлежащего качества товара;</w:t>
      </w:r>
    </w:p>
    <w:p w14:paraId="0F891ABC" w14:textId="77777777" w:rsidR="00751025" w:rsidRPr="004A2C83" w:rsidRDefault="00751025" w:rsidP="00751025">
      <w:pPr>
        <w:widowControl w:val="0"/>
        <w:tabs>
          <w:tab w:val="left" w:pos="1134"/>
        </w:tabs>
        <w:spacing w:after="160"/>
        <w:ind w:firstLine="567"/>
        <w:jc w:val="both"/>
        <w:rPr>
          <w:rFonts w:ascii="Sylfaen" w:hAnsi="Sylfaen"/>
        </w:rPr>
      </w:pPr>
      <w:proofErr w:type="gramStart"/>
      <w:r w:rsidRPr="004A2C83">
        <w:rPr>
          <w:rFonts w:ascii="Sylfaen" w:hAnsi="Sylfaen"/>
        </w:rPr>
        <w:t>б)</w:t>
      </w:r>
      <w:r w:rsidRPr="004A2C83">
        <w:rPr>
          <w:rFonts w:ascii="Sylfaen" w:hAnsi="Sylfaen"/>
        </w:rPr>
        <w:tab/>
      </w:r>
      <w:proofErr w:type="gramEnd"/>
      <w:r w:rsidRPr="004A2C83">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w:t>
      </w:r>
      <w:r w:rsidRPr="004A2C83">
        <w:rPr>
          <w:rFonts w:ascii="Sylfaen" w:hAnsi="Sylfaen"/>
        </w:rPr>
        <w:lastRenderedPageBreak/>
        <w:t xml:space="preserve">пунктом 6.3 договора; </w:t>
      </w:r>
    </w:p>
    <w:p w14:paraId="19D35A2B" w14:textId="77777777" w:rsidR="00751025" w:rsidRPr="004A2C83" w:rsidRDefault="00751025" w:rsidP="00751025">
      <w:pPr>
        <w:widowControl w:val="0"/>
        <w:tabs>
          <w:tab w:val="left" w:pos="1134"/>
        </w:tabs>
        <w:spacing w:after="160"/>
        <w:ind w:firstLine="567"/>
        <w:jc w:val="both"/>
        <w:rPr>
          <w:rFonts w:ascii="Sylfaen" w:hAnsi="Sylfaen"/>
        </w:rPr>
      </w:pPr>
      <w:proofErr w:type="gramStart"/>
      <w:r w:rsidRPr="004A2C83">
        <w:rPr>
          <w:rFonts w:ascii="Sylfaen" w:hAnsi="Sylfaen"/>
        </w:rPr>
        <w:t>в)</w:t>
      </w:r>
      <w:r w:rsidRPr="004A2C83">
        <w:rPr>
          <w:rFonts w:ascii="Sylfaen" w:hAnsi="Sylfaen"/>
        </w:rPr>
        <w:tab/>
      </w:r>
      <w:proofErr w:type="gramEnd"/>
      <w:r w:rsidRPr="004A2C83">
        <w:rPr>
          <w:rFonts w:ascii="Sylfaen" w:hAnsi="Sylfaen"/>
        </w:rPr>
        <w:t>отказываться от исполнения договора и требовать возврата уплаченной за товар суммы.</w:t>
      </w:r>
    </w:p>
    <w:p w14:paraId="5C36DC1E"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2.1.3.</w:t>
      </w:r>
      <w:r w:rsidRPr="004A2C83">
        <w:rPr>
          <w:rFonts w:ascii="Sylfaen" w:hAnsi="Sylfaen"/>
        </w:rPr>
        <w:tab/>
        <w:t xml:space="preserve">Если передан товар в количестве меньше оговоренного в договоре, то: </w:t>
      </w:r>
    </w:p>
    <w:p w14:paraId="3FA74317" w14:textId="77777777" w:rsidR="00751025" w:rsidRPr="004A2C83" w:rsidRDefault="00751025" w:rsidP="00751025">
      <w:pPr>
        <w:widowControl w:val="0"/>
        <w:tabs>
          <w:tab w:val="left" w:pos="1134"/>
        </w:tabs>
        <w:spacing w:after="160"/>
        <w:ind w:firstLine="567"/>
        <w:jc w:val="both"/>
        <w:rPr>
          <w:rFonts w:ascii="Sylfaen" w:hAnsi="Sylfaen"/>
        </w:rPr>
      </w:pPr>
      <w:proofErr w:type="gramStart"/>
      <w:r w:rsidRPr="004A2C83">
        <w:rPr>
          <w:rFonts w:ascii="Sylfaen" w:hAnsi="Sylfaen"/>
        </w:rPr>
        <w:t>а)</w:t>
      </w:r>
      <w:r w:rsidRPr="004A2C83">
        <w:rPr>
          <w:rFonts w:ascii="Sylfaen" w:hAnsi="Sylfaen"/>
        </w:rPr>
        <w:tab/>
      </w:r>
      <w:proofErr w:type="gramEnd"/>
      <w:r w:rsidRPr="004A2C83">
        <w:rPr>
          <w:rFonts w:ascii="Sylfaen" w:hAnsi="Sylfaen"/>
        </w:rPr>
        <w:t xml:space="preserve">требовать восполнения </w:t>
      </w:r>
      <w:proofErr w:type="spellStart"/>
      <w:r w:rsidRPr="004A2C83">
        <w:rPr>
          <w:rFonts w:ascii="Sylfaen" w:hAnsi="Sylfaen"/>
        </w:rPr>
        <w:t>недопереданного</w:t>
      </w:r>
      <w:proofErr w:type="spellEnd"/>
      <w:r w:rsidRPr="004A2C83">
        <w:rPr>
          <w:rFonts w:ascii="Sylfaen" w:hAnsi="Sylfaen"/>
        </w:rPr>
        <w:t xml:space="preserve"> количества товара;</w:t>
      </w:r>
    </w:p>
    <w:p w14:paraId="0EC59B2E" w14:textId="77777777" w:rsidR="00751025" w:rsidRPr="004A2C83" w:rsidRDefault="00751025" w:rsidP="00751025">
      <w:pPr>
        <w:widowControl w:val="0"/>
        <w:tabs>
          <w:tab w:val="left" w:pos="1134"/>
        </w:tabs>
        <w:spacing w:after="160"/>
        <w:ind w:firstLine="567"/>
        <w:jc w:val="both"/>
        <w:rPr>
          <w:rFonts w:ascii="Sylfaen" w:hAnsi="Sylfaen"/>
        </w:rPr>
      </w:pPr>
      <w:proofErr w:type="gramStart"/>
      <w:r w:rsidRPr="004A2C83">
        <w:rPr>
          <w:rFonts w:ascii="Sylfaen" w:hAnsi="Sylfaen"/>
        </w:rPr>
        <w:t>б)</w:t>
      </w:r>
      <w:r w:rsidRPr="004A2C83">
        <w:rPr>
          <w:rFonts w:ascii="Sylfaen" w:hAnsi="Sylfaen"/>
        </w:rPr>
        <w:tab/>
      </w:r>
      <w:proofErr w:type="gramEnd"/>
      <w:r w:rsidRPr="004A2C83">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DDEF4AC"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2.1.4.</w:t>
      </w:r>
      <w:r w:rsidRPr="004A2C83">
        <w:rPr>
          <w:rFonts w:ascii="Sylfaen" w:hAnsi="Sylfaen"/>
        </w:rPr>
        <w:tab/>
        <w:t>Если передан товар с нарушением условия его вида, по своему усмотрению:</w:t>
      </w:r>
    </w:p>
    <w:p w14:paraId="7D5D56D4" w14:textId="77777777" w:rsidR="00751025" w:rsidRPr="004A2C83" w:rsidRDefault="00751025" w:rsidP="00751025">
      <w:pPr>
        <w:widowControl w:val="0"/>
        <w:tabs>
          <w:tab w:val="left" w:pos="1134"/>
        </w:tabs>
        <w:spacing w:after="160"/>
        <w:ind w:firstLine="567"/>
        <w:jc w:val="both"/>
        <w:rPr>
          <w:rFonts w:ascii="Sylfaen" w:hAnsi="Sylfaen"/>
        </w:rPr>
      </w:pPr>
      <w:proofErr w:type="gramStart"/>
      <w:r w:rsidRPr="004A2C83">
        <w:rPr>
          <w:rFonts w:ascii="Sylfaen" w:hAnsi="Sylfaen"/>
        </w:rPr>
        <w:t>а)</w:t>
      </w:r>
      <w:r w:rsidRPr="004A2C83">
        <w:rPr>
          <w:rFonts w:ascii="Sylfaen" w:hAnsi="Sylfaen"/>
        </w:rPr>
        <w:tab/>
      </w:r>
      <w:proofErr w:type="gramEnd"/>
      <w:r w:rsidRPr="004A2C83">
        <w:rPr>
          <w:rFonts w:ascii="Sylfaen" w:hAnsi="Sylfaen"/>
        </w:rPr>
        <w:t>принимать товар, соответствующий условию относительно его вида, и отказываться от остальных товаров;</w:t>
      </w:r>
    </w:p>
    <w:p w14:paraId="00D8F5E3" w14:textId="77777777" w:rsidR="00751025" w:rsidRPr="004A2C83" w:rsidRDefault="00751025" w:rsidP="00751025">
      <w:pPr>
        <w:widowControl w:val="0"/>
        <w:tabs>
          <w:tab w:val="left" w:pos="1134"/>
        </w:tabs>
        <w:spacing w:after="160"/>
        <w:ind w:firstLine="567"/>
        <w:jc w:val="both"/>
        <w:rPr>
          <w:rFonts w:ascii="Sylfaen" w:hAnsi="Sylfaen"/>
        </w:rPr>
      </w:pPr>
      <w:proofErr w:type="gramStart"/>
      <w:r w:rsidRPr="004A2C83">
        <w:rPr>
          <w:rFonts w:ascii="Sylfaen" w:hAnsi="Sylfaen"/>
        </w:rPr>
        <w:t>б)</w:t>
      </w:r>
      <w:r w:rsidRPr="004A2C83">
        <w:rPr>
          <w:rFonts w:ascii="Sylfaen" w:hAnsi="Sylfaen"/>
        </w:rPr>
        <w:tab/>
      </w:r>
      <w:proofErr w:type="gramEnd"/>
      <w:r w:rsidRPr="004A2C83">
        <w:rPr>
          <w:rFonts w:ascii="Sylfaen" w:hAnsi="Sylfaen"/>
        </w:rPr>
        <w:t xml:space="preserve">отказываться от всех переданных товаров и требовать уплаты пени, предусмотренной пунктом 6.2 договора; </w:t>
      </w:r>
    </w:p>
    <w:p w14:paraId="1E5DA41D" w14:textId="77777777" w:rsidR="00751025" w:rsidRPr="004A2C83" w:rsidRDefault="00751025" w:rsidP="00751025">
      <w:pPr>
        <w:widowControl w:val="0"/>
        <w:tabs>
          <w:tab w:val="left" w:pos="1134"/>
        </w:tabs>
        <w:spacing w:after="160"/>
        <w:ind w:firstLine="567"/>
        <w:jc w:val="both"/>
        <w:rPr>
          <w:rFonts w:ascii="Sylfaen" w:hAnsi="Sylfaen"/>
        </w:rPr>
      </w:pPr>
      <w:proofErr w:type="gramStart"/>
      <w:r w:rsidRPr="004A2C83">
        <w:rPr>
          <w:rFonts w:ascii="Sylfaen" w:hAnsi="Sylfaen"/>
        </w:rPr>
        <w:t>в)</w:t>
      </w:r>
      <w:r w:rsidRPr="004A2C83">
        <w:rPr>
          <w:rFonts w:ascii="Sylfaen" w:hAnsi="Sylfaen"/>
        </w:rPr>
        <w:tab/>
      </w:r>
      <w:proofErr w:type="gramEnd"/>
      <w:r w:rsidRPr="004A2C83">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4A2C83">
        <w:rPr>
          <w:rFonts w:ascii="Sylfaen" w:hAnsi="Sylfaen" w:cs="Courier New"/>
          <w:lang w:val="en-US"/>
        </w:rPr>
        <w:t> </w:t>
      </w:r>
      <w:r w:rsidRPr="004A2C83">
        <w:rPr>
          <w:rFonts w:ascii="Sylfaen" w:hAnsi="Sylfaen"/>
        </w:rPr>
        <w:t>виду.</w:t>
      </w:r>
    </w:p>
    <w:p w14:paraId="096DAB2E"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2.1.5.</w:t>
      </w:r>
      <w:r w:rsidRPr="004A2C83">
        <w:rPr>
          <w:rFonts w:ascii="Sylfaen" w:hAnsi="Sylfaen"/>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F4CBCFE"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2.1.6.</w:t>
      </w:r>
      <w:r w:rsidRPr="004A2C83">
        <w:rPr>
          <w:rFonts w:ascii="Sylfaen" w:hAnsi="Sylfaen"/>
        </w:rPr>
        <w:tab/>
        <w:t>Требовать у Продавца возмещения убытков, если Покупатель в</w:t>
      </w:r>
      <w:r w:rsidRPr="004A2C83">
        <w:rPr>
          <w:rFonts w:ascii="Sylfaen" w:hAnsi="Sylfaen" w:cs="Courier New"/>
          <w:lang w:val="en-US"/>
        </w:rPr>
        <w:t> </w:t>
      </w:r>
      <w:r w:rsidRPr="004A2C83">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DFB4416"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2.1.7.</w:t>
      </w:r>
      <w:r w:rsidRPr="004A2C83">
        <w:rPr>
          <w:rFonts w:ascii="Sylfaen" w:hAnsi="Sylfaen"/>
        </w:rPr>
        <w:tab/>
        <w:t>В одностороннем порядке расторгать договор (полностью или частично), если Продавец существенным образом нарушил договор;</w:t>
      </w:r>
    </w:p>
    <w:p w14:paraId="3B6FE00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2.1.7.1.</w:t>
      </w:r>
      <w:r w:rsidRPr="004A2C83">
        <w:rPr>
          <w:rFonts w:ascii="Sylfaen" w:hAnsi="Sylfaen"/>
        </w:rPr>
        <w:tab/>
        <w:t>Нарушение договора Продавцом считается существенным, если:</w:t>
      </w:r>
    </w:p>
    <w:p w14:paraId="4DF32751" w14:textId="77777777" w:rsidR="00751025" w:rsidRPr="004A2C83" w:rsidRDefault="00751025" w:rsidP="00751025">
      <w:pPr>
        <w:widowControl w:val="0"/>
        <w:tabs>
          <w:tab w:val="left" w:pos="1134"/>
        </w:tabs>
        <w:spacing w:after="160"/>
        <w:ind w:firstLine="567"/>
        <w:jc w:val="both"/>
        <w:rPr>
          <w:rFonts w:ascii="Sylfaen" w:hAnsi="Sylfaen"/>
        </w:rPr>
      </w:pPr>
      <w:proofErr w:type="gramStart"/>
      <w:r w:rsidRPr="004A2C83">
        <w:rPr>
          <w:rFonts w:ascii="Sylfaen" w:hAnsi="Sylfaen"/>
        </w:rPr>
        <w:t>а)</w:t>
      </w:r>
      <w:r w:rsidRPr="004A2C83">
        <w:rPr>
          <w:rFonts w:ascii="Sylfaen" w:hAnsi="Sylfaen"/>
        </w:rPr>
        <w:tab/>
      </w:r>
      <w:proofErr w:type="gramEnd"/>
      <w:r w:rsidRPr="004A2C83">
        <w:rPr>
          <w:rFonts w:ascii="Sylfaen" w:hAnsi="Sylfaen"/>
        </w:rPr>
        <w:t>был поставлен товар ненадлежащего качества, который не может быть заменен в приемлемый для Покупателя срок;</w:t>
      </w:r>
    </w:p>
    <w:p w14:paraId="04382B0B" w14:textId="77777777" w:rsidR="00751025" w:rsidRPr="004A2C83" w:rsidRDefault="00751025" w:rsidP="00751025">
      <w:pPr>
        <w:widowControl w:val="0"/>
        <w:tabs>
          <w:tab w:val="left" w:pos="1134"/>
        </w:tabs>
        <w:spacing w:after="160"/>
        <w:ind w:firstLine="567"/>
        <w:jc w:val="both"/>
        <w:rPr>
          <w:rFonts w:ascii="Sylfaen" w:hAnsi="Sylfaen"/>
        </w:rPr>
      </w:pPr>
      <w:proofErr w:type="gramStart"/>
      <w:r w:rsidRPr="004A2C83">
        <w:rPr>
          <w:rFonts w:ascii="Sylfaen" w:hAnsi="Sylfaen"/>
        </w:rPr>
        <w:t>б)</w:t>
      </w:r>
      <w:r w:rsidRPr="004A2C83">
        <w:rPr>
          <w:rFonts w:ascii="Sylfaen" w:hAnsi="Sylfaen"/>
        </w:rPr>
        <w:tab/>
      </w:r>
      <w:proofErr w:type="gramEnd"/>
      <w:r w:rsidRPr="004A2C83">
        <w:rPr>
          <w:rFonts w:ascii="Sylfaen" w:hAnsi="Sylfaen"/>
        </w:rPr>
        <w:t>сроки поставки товара нарушены более чем на ________________ дней;</w:t>
      </w:r>
    </w:p>
    <w:p w14:paraId="79D7E596"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2.1.8.</w:t>
      </w:r>
      <w:r w:rsidRPr="004A2C83">
        <w:rPr>
          <w:rFonts w:ascii="Sylfaen" w:hAnsi="Sylfaen"/>
        </w:rPr>
        <w:tab/>
        <w:t>Осматривать товар и незамедлительно уведомлять Продавца о</w:t>
      </w:r>
      <w:r w:rsidRPr="004A2C83">
        <w:rPr>
          <w:rFonts w:ascii="Sylfaen" w:hAnsi="Sylfaen" w:cs="Courier New"/>
          <w:lang w:val="en-US"/>
        </w:rPr>
        <w:t> </w:t>
      </w:r>
      <w:r w:rsidRPr="004A2C83">
        <w:rPr>
          <w:rFonts w:ascii="Sylfaen" w:hAnsi="Sylfaen"/>
        </w:rPr>
        <w:t>выявленных дефектах.</w:t>
      </w:r>
    </w:p>
    <w:p w14:paraId="6A8FAC37" w14:textId="77777777" w:rsidR="00751025" w:rsidRPr="004A2C83" w:rsidRDefault="00751025" w:rsidP="00751025">
      <w:pPr>
        <w:widowControl w:val="0"/>
        <w:tabs>
          <w:tab w:val="left" w:pos="1134"/>
        </w:tabs>
        <w:spacing w:after="160"/>
        <w:ind w:firstLine="567"/>
        <w:jc w:val="both"/>
        <w:rPr>
          <w:rFonts w:ascii="Sylfaen" w:hAnsi="Sylfaen"/>
          <w:b/>
        </w:rPr>
      </w:pPr>
      <w:r w:rsidRPr="004A2C83">
        <w:rPr>
          <w:rFonts w:ascii="Sylfaen" w:hAnsi="Sylfaen"/>
          <w:b/>
        </w:rPr>
        <w:t>2.2.</w:t>
      </w:r>
      <w:r w:rsidRPr="004A2C83">
        <w:rPr>
          <w:rFonts w:ascii="Sylfaen" w:hAnsi="Sylfaen"/>
          <w:b/>
        </w:rPr>
        <w:tab/>
        <w:t>Покупатель обязан:</w:t>
      </w:r>
    </w:p>
    <w:p w14:paraId="24CEBC95"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2.2.1.</w:t>
      </w:r>
      <w:r w:rsidRPr="004A2C83">
        <w:rPr>
          <w:rFonts w:ascii="Sylfaen" w:hAnsi="Sylfaen"/>
        </w:rPr>
        <w:tab/>
        <w:t>Выполнять все необходимые действия, обеспечивающие прием товара, поставленного в соответствии с договором.</w:t>
      </w:r>
    </w:p>
    <w:p w14:paraId="2A256A9C"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lastRenderedPageBreak/>
        <w:t>2.2.2.</w:t>
      </w:r>
      <w:r w:rsidRPr="004A2C83">
        <w:rPr>
          <w:rFonts w:ascii="Sylfaen" w:hAnsi="Sylfaen"/>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877AB46"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2.2.3.</w:t>
      </w:r>
      <w:r w:rsidRPr="004A2C83">
        <w:rPr>
          <w:rFonts w:ascii="Sylfaen" w:hAnsi="Sylfaen"/>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1F29D02"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2.2.4.</w:t>
      </w:r>
      <w:r w:rsidRPr="004A2C83">
        <w:rPr>
          <w:rFonts w:ascii="Sylfaen" w:hAnsi="Sylfaen"/>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37E23E0"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2.2.5.</w:t>
      </w:r>
      <w:r w:rsidRPr="004A2C83">
        <w:rPr>
          <w:rFonts w:ascii="Sylfaen" w:hAnsi="Sylfaen"/>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49333386" w14:textId="77777777" w:rsidR="00751025" w:rsidRPr="004A2C83" w:rsidRDefault="00751025" w:rsidP="00751025">
      <w:pPr>
        <w:widowControl w:val="0"/>
        <w:tabs>
          <w:tab w:val="left" w:pos="1276"/>
        </w:tabs>
        <w:spacing w:after="160"/>
        <w:ind w:firstLine="567"/>
        <w:jc w:val="both"/>
        <w:rPr>
          <w:rFonts w:ascii="Sylfaen" w:hAnsi="Sylfaen"/>
          <w:b/>
        </w:rPr>
      </w:pPr>
      <w:r w:rsidRPr="004A2C83">
        <w:rPr>
          <w:rFonts w:ascii="Sylfaen" w:hAnsi="Sylfaen"/>
          <w:b/>
        </w:rPr>
        <w:t>2.3.</w:t>
      </w:r>
      <w:r w:rsidRPr="004A2C83">
        <w:rPr>
          <w:rFonts w:ascii="Sylfaen" w:hAnsi="Sylfaen"/>
          <w:b/>
        </w:rPr>
        <w:tab/>
        <w:t>Продавец имеет право:</w:t>
      </w:r>
    </w:p>
    <w:p w14:paraId="4C4C6BE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2.3.1.</w:t>
      </w:r>
      <w:r w:rsidRPr="004A2C83">
        <w:rPr>
          <w:rFonts w:ascii="Sylfaen" w:hAnsi="Sylfaen"/>
        </w:rPr>
        <w:tab/>
        <w:t xml:space="preserve">Требовать у Покупателя принимать товар, поставленный в предусмотренные договором порядке, объемах, сроки и по адресу. </w:t>
      </w:r>
    </w:p>
    <w:p w14:paraId="2AD5518B"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2.3.2.</w:t>
      </w:r>
      <w:r w:rsidRPr="004A2C83">
        <w:rPr>
          <w:rFonts w:ascii="Sylfaen" w:hAnsi="Sylfaen"/>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4A6114B"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2.3.3.</w:t>
      </w:r>
      <w:r w:rsidRPr="004A2C83">
        <w:rPr>
          <w:rFonts w:ascii="Sylfaen" w:hAnsi="Sylfaen"/>
        </w:rPr>
        <w:tab/>
        <w:t>В одностороннем порядке расторгать договор (полностью или частично), если Покупатель существенным образом нарушил договор.</w:t>
      </w:r>
    </w:p>
    <w:p w14:paraId="01F2553F" w14:textId="77777777" w:rsidR="00751025" w:rsidRPr="004A2C83" w:rsidRDefault="00751025" w:rsidP="00751025">
      <w:pPr>
        <w:widowControl w:val="0"/>
        <w:tabs>
          <w:tab w:val="left" w:pos="1560"/>
        </w:tabs>
        <w:spacing w:after="160"/>
        <w:ind w:firstLine="567"/>
        <w:jc w:val="both"/>
        <w:rPr>
          <w:rFonts w:ascii="Sylfaen" w:hAnsi="Sylfaen"/>
        </w:rPr>
      </w:pPr>
      <w:r w:rsidRPr="004A2C83">
        <w:rPr>
          <w:rFonts w:ascii="Sylfaen" w:hAnsi="Sylfaen"/>
        </w:rPr>
        <w:t>2.3.3.1.</w:t>
      </w:r>
      <w:r w:rsidRPr="004A2C83">
        <w:rPr>
          <w:rFonts w:ascii="Sylfaen" w:hAnsi="Sylfaen"/>
        </w:rPr>
        <w:tab/>
        <w:t>Нарушение договора Покупателем считается существенным, если сроки оплаты товара нарушены неоднократно.</w:t>
      </w:r>
    </w:p>
    <w:p w14:paraId="48BD140C"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2.3.4.</w:t>
      </w:r>
      <w:r w:rsidRPr="004A2C83">
        <w:rPr>
          <w:rFonts w:ascii="Sylfaen" w:hAnsi="Sylfaen"/>
        </w:rPr>
        <w:tab/>
        <w:t>Досрочно поставлять товар с согласия Покупателя.</w:t>
      </w:r>
    </w:p>
    <w:p w14:paraId="18B6F91D" w14:textId="77777777" w:rsidR="00751025" w:rsidRPr="004A2C83" w:rsidRDefault="00751025" w:rsidP="00751025">
      <w:pPr>
        <w:widowControl w:val="0"/>
        <w:tabs>
          <w:tab w:val="left" w:pos="1134"/>
        </w:tabs>
        <w:spacing w:after="160"/>
        <w:ind w:firstLine="567"/>
        <w:jc w:val="both"/>
        <w:rPr>
          <w:rFonts w:ascii="Sylfaen" w:hAnsi="Sylfaen"/>
          <w:b/>
        </w:rPr>
      </w:pPr>
      <w:r w:rsidRPr="004A2C83">
        <w:rPr>
          <w:rFonts w:ascii="Sylfaen" w:hAnsi="Sylfaen"/>
          <w:b/>
        </w:rPr>
        <w:t>2.4.</w:t>
      </w:r>
      <w:r w:rsidRPr="004A2C83">
        <w:rPr>
          <w:rFonts w:ascii="Sylfaen" w:hAnsi="Sylfaen"/>
          <w:b/>
        </w:rPr>
        <w:tab/>
        <w:t>Продавец обязан:</w:t>
      </w:r>
    </w:p>
    <w:p w14:paraId="3E7F9577"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2.4.1.</w:t>
      </w:r>
      <w:r w:rsidRPr="004A2C83">
        <w:rPr>
          <w:rFonts w:ascii="Sylfaen" w:hAnsi="Sylfaen"/>
        </w:rPr>
        <w:tab/>
        <w:t>Передавать товар Покупателю в порядке, объемах, сроки и по адресу, предусмотренные договором.</w:t>
      </w:r>
    </w:p>
    <w:p w14:paraId="3F95DE75"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2.4.2.</w:t>
      </w:r>
      <w:r w:rsidRPr="004A2C83">
        <w:rPr>
          <w:rFonts w:ascii="Sylfaen" w:hAnsi="Sylfaen"/>
        </w:rPr>
        <w:tab/>
        <w:t>Обеспечивать поставку товара в соответствии с подпунктом б) пункта 2.1.2 и (или) пунктом 2.1.5 договора в установленные Покупателем сроки.</w:t>
      </w:r>
    </w:p>
    <w:p w14:paraId="7383FB61"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2.4.3.</w:t>
      </w:r>
      <w:r w:rsidRPr="004A2C83">
        <w:rPr>
          <w:rFonts w:ascii="Sylfaen" w:hAnsi="Sylfaen"/>
        </w:rPr>
        <w:tab/>
        <w:t>Передавать Покупателю товар, свободный от прав третьих лиц.</w:t>
      </w:r>
    </w:p>
    <w:p w14:paraId="294FA004"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2.4.5.</w:t>
      </w:r>
      <w:r w:rsidRPr="004A2C83">
        <w:rPr>
          <w:rFonts w:ascii="Sylfaen" w:hAnsi="Sylfaen"/>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6EBA82F5"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2.4.6.</w:t>
      </w:r>
      <w:r w:rsidRPr="004A2C83">
        <w:rPr>
          <w:rFonts w:ascii="Sylfaen" w:hAnsi="Sylfaen"/>
        </w:rPr>
        <w:tab/>
        <w:t>В случае допущения недопоставки, в установленном договором порядке восполнять недопоставку.</w:t>
      </w:r>
    </w:p>
    <w:p w14:paraId="043ED21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2.4.7.</w:t>
      </w:r>
      <w:r w:rsidRPr="004A2C83">
        <w:rPr>
          <w:rFonts w:ascii="Sylfaen" w:hAnsi="Sylfaen"/>
        </w:rPr>
        <w:tab/>
        <w:t xml:space="preserve">Забирать обратно товар, принятый Покупателем в соответствии с пунктом </w:t>
      </w:r>
      <w:r w:rsidRPr="004A2C83">
        <w:rPr>
          <w:rFonts w:ascii="Sylfaen" w:hAnsi="Sylfaen"/>
        </w:rPr>
        <w:lastRenderedPageBreak/>
        <w:t>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90F6598"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2.4.8.</w:t>
      </w:r>
      <w:r w:rsidRPr="004A2C83">
        <w:rPr>
          <w:rFonts w:ascii="Sylfaen" w:hAnsi="Sylfaen"/>
        </w:rPr>
        <w:tab/>
        <w:t>В предусмотренных договором случаях уплачивать предусмотренные пунктами 6.2 и 6.3 договора пеню и штраф.</w:t>
      </w:r>
    </w:p>
    <w:p w14:paraId="5EB967DC"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2.4.9.</w:t>
      </w:r>
      <w:r w:rsidRPr="004A2C83">
        <w:rPr>
          <w:rFonts w:ascii="Sylfaen" w:hAnsi="Sylfaen"/>
        </w:rPr>
        <w:tab/>
        <w:t>Передавать Покупателю принадлежности товара и соответствующие документы.</w:t>
      </w:r>
    </w:p>
    <w:p w14:paraId="09D255A4"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2.4.10.</w:t>
      </w:r>
      <w:r w:rsidRPr="004A2C83">
        <w:rPr>
          <w:rFonts w:ascii="Sylfaen" w:hAnsi="Sylfaen"/>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52C2B93" w14:textId="77777777" w:rsidR="00751025" w:rsidRPr="004A2C83" w:rsidRDefault="00751025" w:rsidP="00751025">
      <w:pPr>
        <w:widowControl w:val="0"/>
        <w:tabs>
          <w:tab w:val="left" w:pos="1418"/>
        </w:tabs>
        <w:spacing w:after="160"/>
        <w:ind w:firstLine="567"/>
        <w:jc w:val="both"/>
        <w:rPr>
          <w:rFonts w:ascii="Sylfaen" w:hAnsi="Sylfaen"/>
        </w:rPr>
      </w:pPr>
      <w:r w:rsidRPr="004A2C83">
        <w:rPr>
          <w:rFonts w:ascii="Sylfaen" w:hAnsi="Sylfaen"/>
        </w:rPr>
        <w:t>2.4.11.</w:t>
      </w:r>
      <w:r w:rsidRPr="004A2C83">
        <w:rPr>
          <w:rFonts w:ascii="Sylfaen" w:hAnsi="Sylfaen"/>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A908CAD" w14:textId="77777777" w:rsidR="00751025" w:rsidRPr="004A2C83" w:rsidRDefault="00751025" w:rsidP="00751025">
      <w:pPr>
        <w:widowControl w:val="0"/>
        <w:spacing w:after="160"/>
        <w:jc w:val="center"/>
        <w:rPr>
          <w:rFonts w:ascii="Sylfaen" w:hAnsi="Sylfaen"/>
          <w:b/>
        </w:rPr>
      </w:pPr>
      <w:r w:rsidRPr="004A2C83">
        <w:rPr>
          <w:rFonts w:ascii="Sylfaen" w:hAnsi="Sylfaen"/>
          <w:b/>
        </w:rPr>
        <w:t>3. ЦЕНА ДОГОВОРА И ПОРЯДОК ОПЛАТЫ</w:t>
      </w:r>
    </w:p>
    <w:p w14:paraId="4671C6B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3.1.</w:t>
      </w:r>
      <w:r w:rsidRPr="004A2C83">
        <w:rPr>
          <w:rFonts w:ascii="Sylfaen" w:hAnsi="Sylfaen"/>
        </w:rPr>
        <w:tab/>
        <w:t xml:space="preserve">Цена договора составляет _____________________ </w:t>
      </w:r>
      <w:proofErr w:type="spellStart"/>
      <w:r w:rsidRPr="004A2C83">
        <w:rPr>
          <w:rFonts w:ascii="Sylfaen" w:hAnsi="Sylfaen"/>
        </w:rPr>
        <w:t>драмов</w:t>
      </w:r>
      <w:proofErr w:type="spellEnd"/>
      <w:r w:rsidRPr="004A2C83">
        <w:rPr>
          <w:rFonts w:ascii="Sylfaen" w:hAnsi="Sylfaen"/>
        </w:rPr>
        <w:t xml:space="preserve"> Республики Армения, включая НДС</w:t>
      </w:r>
      <w:r w:rsidRPr="004A2C83">
        <w:rPr>
          <w:rStyle w:val="af6"/>
          <w:rFonts w:ascii="Sylfaen" w:hAnsi="Sylfaen"/>
        </w:rPr>
        <w:footnoteReference w:customMarkFollows="1" w:id="22"/>
        <w:t>17</w:t>
      </w:r>
      <w:r w:rsidRPr="004A2C83">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5E1AD68"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Цена поставки товара стабильна, и Продавец не вправе требовать увеличения, а Покупатель — снижения этой цены.</w:t>
      </w:r>
    </w:p>
    <w:p w14:paraId="0DC62E7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3.2.</w:t>
      </w:r>
      <w:r w:rsidRPr="004A2C83">
        <w:rPr>
          <w:rFonts w:ascii="Sylfaen" w:hAnsi="Sylfaen"/>
        </w:rPr>
        <w:tab/>
        <w:t xml:space="preserve">Покупатель перечисляет сумму в размере до _______________ </w:t>
      </w:r>
      <w:proofErr w:type="spellStart"/>
      <w:r w:rsidRPr="004A2C83">
        <w:rPr>
          <w:rFonts w:ascii="Sylfaen" w:hAnsi="Sylfaen"/>
        </w:rPr>
        <w:t>драмов</w:t>
      </w:r>
      <w:proofErr w:type="spellEnd"/>
      <w:r w:rsidRPr="004A2C83">
        <w:rPr>
          <w:rFonts w:ascii="Sylfaen" w:hAnsi="Sylfaen"/>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Продавцу не </w:t>
      </w:r>
      <w:proofErr w:type="gramStart"/>
      <w:r w:rsidRPr="004A2C83">
        <w:rPr>
          <w:rFonts w:ascii="Sylfaen" w:hAnsi="Sylfaen"/>
        </w:rPr>
        <w:t>производятся.</w:t>
      </w:r>
      <w:r w:rsidRPr="004A2C83">
        <w:rPr>
          <w:rStyle w:val="af6"/>
          <w:rFonts w:ascii="Sylfaen" w:hAnsi="Sylfaen"/>
        </w:rPr>
        <w:footnoteReference w:customMarkFollows="1" w:id="23"/>
        <w:t>18</w:t>
      </w:r>
      <w:r w:rsidRPr="004A2C83">
        <w:rPr>
          <w:rFonts w:ascii="Sylfaen" w:hAnsi="Sylfaen"/>
        </w:rPr>
        <w:t>.</w:t>
      </w:r>
      <w:proofErr w:type="gramEnd"/>
    </w:p>
    <w:p w14:paraId="06F19A92" w14:textId="77777777" w:rsidR="00751025" w:rsidRPr="004A2C83" w:rsidRDefault="00751025" w:rsidP="00751025">
      <w:pPr>
        <w:widowControl w:val="0"/>
        <w:tabs>
          <w:tab w:val="left" w:pos="1134"/>
        </w:tabs>
        <w:spacing w:after="160"/>
        <w:ind w:firstLine="567"/>
        <w:jc w:val="both"/>
        <w:rPr>
          <w:rFonts w:ascii="Sylfaen" w:hAnsi="Sylfaen"/>
          <w:lang w:val="hy-AM"/>
        </w:rPr>
      </w:pPr>
      <w:r w:rsidRPr="004A2C83">
        <w:rPr>
          <w:rFonts w:ascii="Sylfaen" w:hAnsi="Sylfaen"/>
        </w:rPr>
        <w:t>3.3.</w:t>
      </w:r>
      <w:r w:rsidRPr="004A2C83">
        <w:rPr>
          <w:rFonts w:ascii="Sylfaen" w:hAnsi="Sylfaen"/>
        </w:rPr>
        <w:tab/>
        <w:t>Покупатель платит за поставленный ему товар в драмах Республики Армения, в безналичной форме, путем перечисления денежных средств на</w:t>
      </w:r>
      <w:r w:rsidRPr="004A2C83">
        <w:rPr>
          <w:rFonts w:ascii="Sylfaen" w:hAnsi="Sylfaen" w:cs="Courier New"/>
          <w:lang w:val="en-US"/>
        </w:rPr>
        <w:t> </w:t>
      </w:r>
      <w:r w:rsidRPr="004A2C83">
        <w:rPr>
          <w:rFonts w:ascii="Sylfaen" w:hAnsi="Sylfaen"/>
        </w:rPr>
        <w:t xml:space="preserve">расчетный счет Продавца. Перечисление денежных средств производится на основании акта </w:t>
      </w:r>
      <w:r w:rsidRPr="004A2C83">
        <w:rPr>
          <w:rFonts w:ascii="Sylfaen" w:hAnsi="Sylfaen"/>
        </w:rPr>
        <w:lastRenderedPageBreak/>
        <w:t>приема-передачи в течение месяцев, предусмотренных</w:t>
      </w:r>
      <w:r w:rsidRPr="004A2C83" w:rsidDel="0044370A">
        <w:rPr>
          <w:rFonts w:ascii="Sylfaen" w:hAnsi="Sylfaen"/>
        </w:rPr>
        <w:t xml:space="preserve"> </w:t>
      </w:r>
      <w:r w:rsidRPr="004A2C83">
        <w:rPr>
          <w:rFonts w:ascii="Sylfaen" w:hAnsi="Sylfaen"/>
        </w:rPr>
        <w:t>графиком оплаты договора (Приложение № 2, но</w:t>
      </w:r>
      <w:r w:rsidRPr="004A2C83">
        <w:rPr>
          <w:rFonts w:ascii="Sylfaen" w:hAnsi="Sylfaen" w:cs="Courier New"/>
          <w:lang w:val="en-US"/>
        </w:rPr>
        <w:t> </w:t>
      </w:r>
      <w:r w:rsidRPr="004A2C83">
        <w:rPr>
          <w:rFonts w:ascii="Sylfaen" w:hAnsi="Sylfaen"/>
        </w:rPr>
        <w:t xml:space="preserve">не позднее чем </w:t>
      </w:r>
      <w:proofErr w:type="gramStart"/>
      <w:r w:rsidRPr="004A2C83">
        <w:rPr>
          <w:rFonts w:ascii="Sylfaen" w:hAnsi="Sylfaen"/>
        </w:rPr>
        <w:t>до  ---</w:t>
      </w:r>
      <w:proofErr w:type="gramEnd"/>
      <w:r w:rsidRPr="004A2C83">
        <w:rPr>
          <w:rFonts w:ascii="Sylfaen" w:hAnsi="Sylfaen"/>
        </w:rPr>
        <w:t>ого</w:t>
      </w:r>
      <w:r w:rsidRPr="004A2C83">
        <w:rPr>
          <w:rFonts w:ascii="Sylfaen" w:hAnsi="Sylfaen"/>
          <w:lang w:val="hy-AM"/>
        </w:rPr>
        <w:t xml:space="preserve"> </w:t>
      </w:r>
      <w:r w:rsidRPr="004A2C83">
        <w:rPr>
          <w:rFonts w:ascii="Sylfaen" w:hAnsi="Sylfaen"/>
        </w:rPr>
        <w:t xml:space="preserve">декабря данного года. </w:t>
      </w:r>
    </w:p>
    <w:p w14:paraId="7DC398DE" w14:textId="77777777" w:rsidR="00751025" w:rsidRPr="004A2C83" w:rsidRDefault="00751025" w:rsidP="00751025">
      <w:pPr>
        <w:widowControl w:val="0"/>
        <w:tabs>
          <w:tab w:val="left" w:pos="1134"/>
        </w:tabs>
        <w:spacing w:after="160"/>
        <w:ind w:firstLine="567"/>
        <w:jc w:val="both"/>
        <w:rPr>
          <w:rFonts w:ascii="Sylfaen" w:hAnsi="Sylfaen"/>
          <w:lang w:val="hy-AM"/>
        </w:rPr>
      </w:pPr>
      <w:r w:rsidRPr="004A2C83">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4A2C83">
        <w:rPr>
          <w:rFonts w:ascii="Sylfaen" w:hAnsi="Sylfaen"/>
          <w:vertAlign w:val="superscript"/>
          <w:lang w:val="hy-AM"/>
        </w:rPr>
        <w:t>17,1</w:t>
      </w:r>
      <w:r w:rsidRPr="004A2C83">
        <w:rPr>
          <w:rFonts w:ascii="Sylfaen" w:hAnsi="Sylfaen"/>
          <w:lang w:val="hy-AM"/>
        </w:rPr>
        <w:t>.</w:t>
      </w:r>
    </w:p>
    <w:p w14:paraId="53CC87F0" w14:textId="77777777" w:rsidR="00751025" w:rsidRPr="004A2C83" w:rsidRDefault="00751025" w:rsidP="00751025">
      <w:pPr>
        <w:widowControl w:val="0"/>
        <w:spacing w:after="160"/>
        <w:ind w:firstLine="720"/>
        <w:jc w:val="both"/>
        <w:rPr>
          <w:rFonts w:ascii="Sylfaen" w:hAnsi="Sylfaen" w:cs="Sylfaen"/>
          <w:i/>
          <w:u w:val="single"/>
          <w:lang w:val="hy-AM"/>
        </w:rPr>
      </w:pPr>
    </w:p>
    <w:p w14:paraId="6887F5CD" w14:textId="77777777" w:rsidR="00751025" w:rsidRPr="004A2C83" w:rsidRDefault="00751025" w:rsidP="00751025">
      <w:pPr>
        <w:widowControl w:val="0"/>
        <w:spacing w:after="160"/>
        <w:jc w:val="center"/>
        <w:rPr>
          <w:rFonts w:ascii="Sylfaen" w:hAnsi="Sylfaen"/>
          <w:b/>
        </w:rPr>
      </w:pPr>
      <w:r w:rsidRPr="004A2C83">
        <w:rPr>
          <w:rFonts w:ascii="Sylfaen" w:hAnsi="Sylfaen"/>
          <w:b/>
        </w:rPr>
        <w:t>4. КАЧЕСТВО И ГАРАНТИЯ ТОВАРА</w:t>
      </w:r>
    </w:p>
    <w:p w14:paraId="42ED9DB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4.1.</w:t>
      </w:r>
      <w:r w:rsidRPr="004A2C83">
        <w:rPr>
          <w:rFonts w:ascii="Sylfaen" w:hAnsi="Sylfaen"/>
        </w:rPr>
        <w:tab/>
        <w:t>Продавец гарантирует соответствие качества поставленного товара требованиям государственного стандарта.</w:t>
      </w:r>
    </w:p>
    <w:p w14:paraId="30C8C3C2"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4.2.</w:t>
      </w:r>
      <w:r w:rsidRPr="004A2C83">
        <w:rPr>
          <w:rFonts w:ascii="Sylfaen" w:hAnsi="Sylfaen"/>
        </w:rPr>
        <w:tab/>
        <w:t>Для товаров, являющихся основным средством, гарантийным сроком устанавливается 7</w:t>
      </w:r>
      <w:r>
        <w:rPr>
          <w:rFonts w:ascii="Sylfaen" w:hAnsi="Sylfaen"/>
          <w:lang w:val="hy-AM"/>
        </w:rPr>
        <w:t>-го</w:t>
      </w:r>
      <w:r w:rsidRPr="004A2C83">
        <w:rPr>
          <w:rFonts w:ascii="Sylfaen" w:hAnsi="Sylfaen"/>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4A2C83">
        <w:rPr>
          <w:rStyle w:val="af6"/>
          <w:rFonts w:ascii="Sylfaen" w:hAnsi="Sylfaen"/>
        </w:rPr>
        <w:footnoteReference w:customMarkFollows="1" w:id="24"/>
        <w:t>19</w:t>
      </w:r>
      <w:r w:rsidRPr="004A2C83">
        <w:rPr>
          <w:rFonts w:ascii="Sylfaen" w:hAnsi="Sylfaen"/>
        </w:rPr>
        <w:t>.</w:t>
      </w:r>
    </w:p>
    <w:p w14:paraId="210AC57E" w14:textId="77777777" w:rsidR="00751025" w:rsidRPr="004A2C83" w:rsidRDefault="00751025" w:rsidP="00751025">
      <w:pPr>
        <w:widowControl w:val="0"/>
        <w:spacing w:after="160"/>
        <w:jc w:val="center"/>
        <w:rPr>
          <w:rFonts w:ascii="Sylfaen" w:hAnsi="Sylfaen"/>
          <w:b/>
        </w:rPr>
      </w:pPr>
      <w:r w:rsidRPr="004A2C83">
        <w:rPr>
          <w:rFonts w:ascii="Sylfaen" w:hAnsi="Sylfaen"/>
          <w:b/>
        </w:rPr>
        <w:t>5. ПЕРЕДАЧА И ПРИЕМ ТОВАРА</w:t>
      </w:r>
    </w:p>
    <w:p w14:paraId="3547285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5.1.</w:t>
      </w:r>
      <w:r w:rsidRPr="004A2C83">
        <w:rPr>
          <w:rFonts w:ascii="Sylfaen" w:hAnsi="Sylfaen"/>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05E3B34E"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 xml:space="preserve">Включительно до дня, предусмотренного для поставки товара по договору, Продавец предоставляет </w:t>
      </w:r>
      <w:proofErr w:type="gramStart"/>
      <w:r w:rsidRPr="004A2C83">
        <w:rPr>
          <w:rFonts w:ascii="Sylfaen" w:hAnsi="Sylfaen"/>
        </w:rPr>
        <w:t>Покупателю</w:t>
      </w:r>
      <w:proofErr w:type="gramEnd"/>
      <w:r w:rsidRPr="004A2C83">
        <w:rPr>
          <w:rFonts w:ascii="Sylfaen" w:hAnsi="Sylfaen"/>
        </w:rPr>
        <w:t xml:space="preserve"> подписанный им документ, фиксирующий факт передачи товара Покупателю (Приложение № 3.1) и </w:t>
      </w:r>
      <w:r>
        <w:rPr>
          <w:rFonts w:ascii="Sylfaen" w:hAnsi="Sylfaen"/>
          <w:lang w:val="hy-AM"/>
        </w:rPr>
        <w:t>2</w:t>
      </w:r>
      <w:r w:rsidRPr="004A2C83">
        <w:rPr>
          <w:rFonts w:ascii="Sylfaen" w:hAnsi="Sylfaen"/>
        </w:rPr>
        <w:t xml:space="preserve"> экземпляр акта приема-передачи (Приложение № 3). </w:t>
      </w:r>
    </w:p>
    <w:p w14:paraId="0B626A11"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5.2.</w:t>
      </w:r>
      <w:r w:rsidRPr="004A2C83">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98BC087" w14:textId="77777777" w:rsidR="00751025" w:rsidRPr="004A2C83" w:rsidRDefault="00751025" w:rsidP="00751025">
      <w:pPr>
        <w:widowControl w:val="0"/>
        <w:tabs>
          <w:tab w:val="left" w:pos="1134"/>
        </w:tabs>
        <w:spacing w:after="160"/>
        <w:ind w:firstLine="567"/>
        <w:jc w:val="both"/>
        <w:rPr>
          <w:rFonts w:ascii="Sylfaen" w:hAnsi="Sylfaen" w:cs="Sylfaen"/>
        </w:rPr>
      </w:pPr>
      <w:proofErr w:type="gramStart"/>
      <w:r w:rsidRPr="004A2C83">
        <w:rPr>
          <w:rFonts w:ascii="Sylfaen" w:hAnsi="Sylfaen"/>
        </w:rPr>
        <w:t>а)</w:t>
      </w:r>
      <w:r w:rsidRPr="004A2C83">
        <w:rPr>
          <w:rFonts w:ascii="Sylfaen" w:hAnsi="Sylfaen"/>
        </w:rPr>
        <w:tab/>
      </w:r>
      <w:proofErr w:type="gramEnd"/>
      <w:r w:rsidRPr="004A2C83">
        <w:rPr>
          <w:rFonts w:ascii="Sylfaen" w:hAnsi="Sylfaen"/>
        </w:rPr>
        <w:t>для урегулирования вопроса предпринимает меры, предусмотренные договором для подобной ситуации;</w:t>
      </w:r>
    </w:p>
    <w:p w14:paraId="6165D747" w14:textId="77777777" w:rsidR="00751025" w:rsidRPr="004A2C83" w:rsidRDefault="00751025" w:rsidP="00751025">
      <w:pPr>
        <w:widowControl w:val="0"/>
        <w:tabs>
          <w:tab w:val="left" w:pos="1134"/>
        </w:tabs>
        <w:spacing w:after="160"/>
        <w:ind w:firstLine="567"/>
        <w:jc w:val="both"/>
        <w:rPr>
          <w:rFonts w:ascii="Sylfaen" w:hAnsi="Sylfaen" w:cs="Sylfaen"/>
        </w:rPr>
      </w:pPr>
      <w:proofErr w:type="gramStart"/>
      <w:r w:rsidRPr="004A2C83">
        <w:rPr>
          <w:rFonts w:ascii="Sylfaen" w:hAnsi="Sylfaen"/>
        </w:rPr>
        <w:lastRenderedPageBreak/>
        <w:t>б)</w:t>
      </w:r>
      <w:r w:rsidRPr="004A2C83">
        <w:rPr>
          <w:rFonts w:ascii="Sylfaen" w:hAnsi="Sylfaen"/>
        </w:rPr>
        <w:tab/>
      </w:r>
      <w:proofErr w:type="gramEnd"/>
      <w:r w:rsidRPr="004A2C83">
        <w:rPr>
          <w:rFonts w:ascii="Sylfaen" w:hAnsi="Sylfaen"/>
        </w:rPr>
        <w:t>в отношении Продавца применяет меры ответственности, предусмотренные договором.</w:t>
      </w:r>
    </w:p>
    <w:p w14:paraId="1B00AFA3"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5.3.</w:t>
      </w:r>
      <w:r w:rsidRPr="004A2C83">
        <w:rPr>
          <w:rFonts w:ascii="Sylfaen" w:hAnsi="Sylfaen"/>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45EC8D3"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5.4.</w:t>
      </w:r>
      <w:r w:rsidRPr="004A2C83">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434AFA81" w14:textId="77777777" w:rsidR="00751025" w:rsidRPr="004A2C83" w:rsidRDefault="00751025" w:rsidP="00751025">
      <w:pPr>
        <w:widowControl w:val="0"/>
        <w:tabs>
          <w:tab w:val="left" w:pos="1134"/>
        </w:tabs>
        <w:spacing w:after="160"/>
        <w:ind w:firstLine="567"/>
        <w:jc w:val="both"/>
        <w:rPr>
          <w:rFonts w:ascii="Sylfaen" w:hAnsi="Sylfaen"/>
        </w:rPr>
      </w:pPr>
    </w:p>
    <w:p w14:paraId="2E78F504" w14:textId="77777777" w:rsidR="00751025" w:rsidRPr="004A2C83" w:rsidRDefault="00751025" w:rsidP="00751025">
      <w:pPr>
        <w:widowControl w:val="0"/>
        <w:spacing w:after="160"/>
        <w:jc w:val="center"/>
        <w:rPr>
          <w:rFonts w:ascii="Sylfaen" w:hAnsi="Sylfaen"/>
          <w:b/>
        </w:rPr>
      </w:pPr>
      <w:r w:rsidRPr="004A2C83">
        <w:rPr>
          <w:rFonts w:ascii="Sylfaen" w:hAnsi="Sylfaen"/>
          <w:b/>
        </w:rPr>
        <w:t>6. ОТВЕТСТВЕННОСТЬ СТОРОН</w:t>
      </w:r>
    </w:p>
    <w:p w14:paraId="715C5F3C"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6.1.</w:t>
      </w:r>
      <w:r w:rsidRPr="004A2C83">
        <w:rPr>
          <w:rFonts w:ascii="Sylfaen" w:hAnsi="Sylfaen"/>
        </w:rPr>
        <w:tab/>
        <w:t>Продавец несет ответственность за качество переданного товара и соблюдение предусмотренных договором сроков поставки.</w:t>
      </w:r>
    </w:p>
    <w:p w14:paraId="7FBE7741"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6.2.</w:t>
      </w:r>
      <w:r w:rsidRPr="004A2C83">
        <w:rPr>
          <w:rFonts w:ascii="Sylfaen" w:hAnsi="Sylfaen"/>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48F1FF8F"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6.3.</w:t>
      </w:r>
      <w:r w:rsidRPr="004A2C83">
        <w:rPr>
          <w:rFonts w:ascii="Sylfaen" w:hAnsi="Sylfaen"/>
        </w:rPr>
        <w:tab/>
        <w:t>В каждом случае поставки товара, не соответствующего указанной в</w:t>
      </w:r>
      <w:r w:rsidRPr="004A2C83">
        <w:rPr>
          <w:rFonts w:ascii="Sylfaen" w:hAnsi="Sylfaen" w:cs="Courier New"/>
          <w:lang w:val="en-US"/>
        </w:rPr>
        <w:t> </w:t>
      </w:r>
      <w:r w:rsidRPr="004A2C83">
        <w:rPr>
          <w:rFonts w:ascii="Sylfaen" w:hAnsi="Sylfaen"/>
        </w:rPr>
        <w:t>пункте 1.1.</w:t>
      </w:r>
      <w:r w:rsidRPr="004A2C83">
        <w:rPr>
          <w:rFonts w:ascii="Sylfaen" w:hAnsi="Sylfaen"/>
        </w:rPr>
        <w:tab/>
        <w:t>договора технической характеристике, с Продавца взимается штраф в размере 0,5 (ноль целых пять десятых) процента от цены договора</w:t>
      </w:r>
      <w:r w:rsidRPr="004A2C83">
        <w:rPr>
          <w:rStyle w:val="af6"/>
          <w:rFonts w:ascii="Sylfaen" w:hAnsi="Sylfaen"/>
        </w:rPr>
        <w:footnoteReference w:customMarkFollows="1" w:id="25"/>
        <w:t>20</w:t>
      </w:r>
      <w:r w:rsidRPr="004A2C83">
        <w:rPr>
          <w:rFonts w:ascii="Sylfaen" w:hAnsi="Sylfaen"/>
        </w:rPr>
        <w:t>. При этом</w:t>
      </w:r>
      <w:r w:rsidRPr="004A2C83">
        <w:rPr>
          <w:rFonts w:ascii="Sylfaen" w:hAnsi="Sylfaen"/>
          <w:lang w:val="hy-AM"/>
        </w:rPr>
        <w:t>,</w:t>
      </w:r>
      <w:r w:rsidRPr="004A2C83">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6E5F00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6.4.</w:t>
      </w:r>
      <w:r w:rsidRPr="004A2C83">
        <w:rPr>
          <w:rFonts w:ascii="Sylfaen" w:hAnsi="Sylfaen"/>
        </w:rPr>
        <w:tab/>
        <w:t>Предусмотренные пунктами 6.2 и 6.3 договора пеня и штраф исчисляются и зачитываются вместе с суммами, подлежащими уплате Продавцу.</w:t>
      </w:r>
    </w:p>
    <w:p w14:paraId="3E365001"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6.5.</w:t>
      </w:r>
      <w:r w:rsidRPr="004A2C83">
        <w:rPr>
          <w:rFonts w:ascii="Sylfaen" w:hAnsi="Sylfaen"/>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44A7FBD2"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6.6.</w:t>
      </w:r>
      <w:r w:rsidRPr="004A2C83">
        <w:rPr>
          <w:rFonts w:ascii="Sylfaen" w:hAnsi="Sylfaen"/>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B748FBC"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lastRenderedPageBreak/>
        <w:t>6.7.</w:t>
      </w:r>
      <w:r w:rsidRPr="004A2C83">
        <w:rPr>
          <w:rFonts w:ascii="Sylfaen" w:hAnsi="Sylfaen"/>
        </w:rPr>
        <w:tab/>
        <w:t>Уплата пеней и (или) штрафов не освобождает стороны от полного исполнения своих договорных обязательств.</w:t>
      </w:r>
    </w:p>
    <w:p w14:paraId="41BB2771" w14:textId="77777777" w:rsidR="00751025" w:rsidRPr="004A2C83" w:rsidRDefault="00751025" w:rsidP="00751025">
      <w:pPr>
        <w:rPr>
          <w:rFonts w:ascii="Sylfaen" w:hAnsi="Sylfaen"/>
          <w:lang w:val="hy-AM"/>
        </w:rPr>
      </w:pPr>
    </w:p>
    <w:p w14:paraId="43E4F58A" w14:textId="77777777" w:rsidR="00751025" w:rsidRPr="004A2C83" w:rsidRDefault="00751025" w:rsidP="00751025">
      <w:pPr>
        <w:widowControl w:val="0"/>
        <w:spacing w:after="160"/>
        <w:jc w:val="center"/>
        <w:rPr>
          <w:rFonts w:ascii="Sylfaen" w:hAnsi="Sylfaen"/>
          <w:b/>
        </w:rPr>
      </w:pPr>
      <w:r w:rsidRPr="004A2C83">
        <w:rPr>
          <w:rFonts w:ascii="Sylfaen" w:hAnsi="Sylfaen"/>
          <w:b/>
        </w:rPr>
        <w:t>7. ДЕЙСТВИЕ НЕПРЕОДОЛИМОЙ СИЛЫ (ФОРС-МАЖОР)</w:t>
      </w:r>
    </w:p>
    <w:p w14:paraId="41AC80A8"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1D0787D" w14:textId="77777777" w:rsidR="00751025" w:rsidRPr="004A2C83" w:rsidRDefault="00751025" w:rsidP="00751025">
      <w:pPr>
        <w:widowControl w:val="0"/>
        <w:spacing w:after="160"/>
        <w:jc w:val="center"/>
        <w:rPr>
          <w:rFonts w:ascii="Sylfaen" w:hAnsi="Sylfaen"/>
          <w:lang w:val="hy-AM"/>
        </w:rPr>
      </w:pPr>
    </w:p>
    <w:p w14:paraId="05AB0385" w14:textId="77777777" w:rsidR="00751025" w:rsidRPr="004A2C83" w:rsidRDefault="00751025" w:rsidP="00751025">
      <w:pPr>
        <w:widowControl w:val="0"/>
        <w:spacing w:after="160"/>
        <w:jc w:val="center"/>
        <w:rPr>
          <w:rFonts w:ascii="Sylfaen" w:hAnsi="Sylfaen"/>
          <w:b/>
        </w:rPr>
      </w:pPr>
      <w:r w:rsidRPr="004A2C83">
        <w:rPr>
          <w:rFonts w:ascii="Sylfaen" w:hAnsi="Sylfaen"/>
          <w:b/>
        </w:rPr>
        <w:t>8. ИНЫЕ УСЛОВИЯ</w:t>
      </w:r>
    </w:p>
    <w:p w14:paraId="0CB2A9F6" w14:textId="77777777" w:rsidR="00751025" w:rsidRPr="004A2C83" w:rsidRDefault="00751025" w:rsidP="00751025">
      <w:pPr>
        <w:widowControl w:val="0"/>
        <w:tabs>
          <w:tab w:val="left" w:pos="1134"/>
        </w:tabs>
        <w:spacing w:after="160"/>
        <w:ind w:firstLine="567"/>
        <w:jc w:val="both"/>
        <w:rPr>
          <w:rFonts w:ascii="Sylfaen" w:hAnsi="Sylfaen" w:cs="Times Armenian"/>
        </w:rPr>
      </w:pPr>
      <w:r w:rsidRPr="004A2C83">
        <w:rPr>
          <w:rFonts w:ascii="Sylfaen" w:hAnsi="Sylfaen"/>
        </w:rPr>
        <w:t>8.1.</w:t>
      </w:r>
      <w:r w:rsidRPr="004A2C83">
        <w:rPr>
          <w:rFonts w:ascii="Sylfaen" w:hAnsi="Sylfaen"/>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D2EEF06"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4A2C83">
        <w:rPr>
          <w:rStyle w:val="af6"/>
          <w:rFonts w:ascii="Sylfaen" w:hAnsi="Sylfaen"/>
        </w:rPr>
        <w:footnoteReference w:customMarkFollows="1" w:id="26"/>
        <w:t>21</w:t>
      </w:r>
      <w:r w:rsidRPr="004A2C83">
        <w:rPr>
          <w:rFonts w:ascii="Sylfaen" w:hAnsi="Sylfaen"/>
        </w:rPr>
        <w:t>.</w:t>
      </w:r>
    </w:p>
    <w:p w14:paraId="4C949CE9"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8.2.</w:t>
      </w:r>
      <w:r w:rsidRPr="004A2C83">
        <w:rPr>
          <w:rFonts w:ascii="Sylfaen" w:hAnsi="Sylfaen"/>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4A2C83">
        <w:rPr>
          <w:rFonts w:ascii="Sylfaen" w:hAnsi="Sylfaen" w:cs="Courier New"/>
          <w:lang w:val="en-US"/>
        </w:rPr>
        <w:t> </w:t>
      </w:r>
      <w:r w:rsidRPr="004A2C83">
        <w:rPr>
          <w:rFonts w:ascii="Sylfaen" w:hAnsi="Sylfaen"/>
        </w:rPr>
        <w:t xml:space="preserve">требования, вытекающее из договора, не может быть передано другому лицу без письменного согласия стороны должника. </w:t>
      </w:r>
    </w:p>
    <w:p w14:paraId="7C54676A"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8.3.</w:t>
      </w:r>
      <w:r w:rsidRPr="004A2C83">
        <w:rPr>
          <w:rFonts w:ascii="Sylfaen" w:hAnsi="Sylfaen"/>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4A2C83">
        <w:rPr>
          <w:rFonts w:ascii="Sylfaen" w:hAnsi="Sylfaen"/>
          <w:lang w:val="hy-AM"/>
        </w:rPr>
        <w:t xml:space="preserve"> расторгает договор</w:t>
      </w:r>
      <w:r w:rsidRPr="004A2C83">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4A2C83">
        <w:rPr>
          <w:rFonts w:ascii="Sylfaen" w:hAnsi="Sylfaen"/>
        </w:rPr>
        <w:t>незаключения</w:t>
      </w:r>
      <w:proofErr w:type="spellEnd"/>
      <w:r w:rsidRPr="004A2C83">
        <w:rPr>
          <w:rFonts w:ascii="Sylfaen" w:hAnsi="Sylfaen"/>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4A2C83">
        <w:rPr>
          <w:rFonts w:ascii="Sylfaen" w:hAnsi="Sylfaen"/>
        </w:rPr>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D10465E"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8.4.</w:t>
      </w:r>
      <w:r w:rsidRPr="004A2C83">
        <w:rPr>
          <w:rFonts w:ascii="Sylfaen" w:hAnsi="Sylfaen"/>
        </w:rPr>
        <w:tab/>
        <w:t>Споры в связи с договором подлежат рассмотрению в судах Республики Армения.</w:t>
      </w:r>
    </w:p>
    <w:p w14:paraId="04685D8B"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8.5</w:t>
      </w:r>
      <w:r w:rsidRPr="004A2C83">
        <w:rPr>
          <w:rFonts w:ascii="Sylfaen" w:hAnsi="Sylfaen"/>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32D9455C" w14:textId="77777777" w:rsidR="00751025" w:rsidRPr="004A2C83" w:rsidRDefault="00751025" w:rsidP="00751025">
      <w:pPr>
        <w:widowControl w:val="0"/>
        <w:tabs>
          <w:tab w:val="left" w:pos="1134"/>
        </w:tabs>
        <w:spacing w:after="160"/>
        <w:ind w:firstLine="567"/>
        <w:jc w:val="both"/>
        <w:rPr>
          <w:rFonts w:ascii="Sylfaen" w:hAnsi="Sylfaen" w:cs="Sylfaen"/>
          <w:spacing w:val="-6"/>
        </w:rPr>
      </w:pPr>
      <w:r w:rsidRPr="004A2C83">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446A62C"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561D853"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8.6.</w:t>
      </w:r>
      <w:r w:rsidRPr="004A2C83">
        <w:rPr>
          <w:rFonts w:ascii="Sylfaen" w:hAnsi="Sylfaen"/>
        </w:rPr>
        <w:tab/>
        <w:t>Если договор осуществляется посредством заключения агентского договора:</w:t>
      </w:r>
    </w:p>
    <w:p w14:paraId="05B4C90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1)</w:t>
      </w:r>
      <w:r w:rsidRPr="004A2C83">
        <w:rPr>
          <w:rFonts w:ascii="Sylfaen" w:hAnsi="Sylfaen"/>
        </w:rPr>
        <w:tab/>
        <w:t>Продавец несет ответственность за неисполнение или ненадлежащее исполнение обязательств агента;</w:t>
      </w:r>
    </w:p>
    <w:p w14:paraId="039132CB"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w:t>
      </w:r>
      <w:r w:rsidRPr="004A2C83">
        <w:rPr>
          <w:rFonts w:ascii="Sylfaen" w:hAnsi="Sylfaen"/>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4A2C83">
        <w:rPr>
          <w:rStyle w:val="af6"/>
          <w:rFonts w:ascii="Sylfaen" w:hAnsi="Sylfaen"/>
        </w:rPr>
        <w:footnoteReference w:customMarkFollows="1" w:id="27"/>
        <w:t>22</w:t>
      </w:r>
      <w:r w:rsidRPr="004A2C83">
        <w:rPr>
          <w:rFonts w:ascii="Sylfaen" w:hAnsi="Sylfaen"/>
        </w:rPr>
        <w:t>.</w:t>
      </w:r>
    </w:p>
    <w:p w14:paraId="74564506"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8.7.</w:t>
      </w:r>
      <w:r w:rsidRPr="004A2C83">
        <w:rPr>
          <w:rFonts w:ascii="Sylfaen" w:hAnsi="Sylfaen"/>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4A2C83">
        <w:rPr>
          <w:rStyle w:val="af6"/>
          <w:rFonts w:ascii="Sylfaen" w:hAnsi="Sylfaen"/>
        </w:rPr>
        <w:footnoteReference w:customMarkFollows="1" w:id="28"/>
        <w:t>23</w:t>
      </w:r>
      <w:r w:rsidRPr="004A2C83">
        <w:rPr>
          <w:rFonts w:ascii="Sylfaen" w:hAnsi="Sylfaen"/>
        </w:rPr>
        <w:t>.</w:t>
      </w:r>
    </w:p>
    <w:p w14:paraId="2CA2E89F"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8.8.</w:t>
      </w:r>
      <w:r w:rsidRPr="004A2C83">
        <w:rPr>
          <w:rFonts w:ascii="Sylfaen" w:hAnsi="Sylfaen"/>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4A2C83">
        <w:rPr>
          <w:rFonts w:ascii="Sylfaen" w:hAnsi="Sylfaen"/>
        </w:rPr>
        <w:t>товара,а</w:t>
      </w:r>
      <w:proofErr w:type="spellEnd"/>
      <w:proofErr w:type="gramEnd"/>
      <w:r w:rsidRPr="004A2C83">
        <w:rPr>
          <w:rFonts w:ascii="Sylfaen" w:hAnsi="Sylfaen"/>
        </w:rPr>
        <w:t xml:space="preserve"> предложение продавца было представлено не позднее 7-и календарных дней до истечения срока, изначально установленного договором для поставки</w:t>
      </w:r>
      <w:r w:rsidRPr="004A2C83">
        <w:rPr>
          <w:rFonts w:ascii="Sylfaen" w:hAnsi="Sylfaen"/>
          <w:lang w:val="hy-AM"/>
        </w:rPr>
        <w:t xml:space="preserve">. </w:t>
      </w:r>
      <w:r w:rsidRPr="004A2C83">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0C2F5E8"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8.9.</w:t>
      </w:r>
      <w:r w:rsidRPr="004A2C83">
        <w:rPr>
          <w:rFonts w:ascii="Sylfaen" w:hAnsi="Sylfaen"/>
        </w:rPr>
        <w:tab/>
        <w:t xml:space="preserve">В условиях надлежащего исполнения договора, выгода (сбережения) или </w:t>
      </w:r>
      <w:r w:rsidRPr="004A2C83">
        <w:rPr>
          <w:rFonts w:ascii="Sylfaen" w:hAnsi="Sylfaen"/>
        </w:rPr>
        <w:lastRenderedPageBreak/>
        <w:t>понесенные убытки сторон (Продавца или Покупателя) — это выгода или убытки, понесенные данной стороной.</w:t>
      </w:r>
      <w:r w:rsidRPr="004A2C83" w:rsidDel="003A39AC">
        <w:rPr>
          <w:rFonts w:ascii="Sylfaen" w:hAnsi="Sylfaen"/>
        </w:rPr>
        <w:t xml:space="preserve"> </w:t>
      </w:r>
      <w:r w:rsidRPr="004A2C83">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2606619"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8.10.</w:t>
      </w:r>
      <w:r w:rsidRPr="004A2C83">
        <w:rPr>
          <w:rFonts w:ascii="Sylfaen" w:hAnsi="Sylfaen"/>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4A2C83">
        <w:rPr>
          <w:rFonts w:ascii="Sylfaen" w:hAnsi="Sylfaen" w:cs="Courier New"/>
          <w:lang w:val="en-US"/>
        </w:rPr>
        <w:t> </w:t>
      </w:r>
      <w:r w:rsidRPr="004A2C83">
        <w:rPr>
          <w:rFonts w:ascii="Sylfaen" w:hAnsi="Sylfaen"/>
        </w:rPr>
        <w:t xml:space="preserve">Армения. </w:t>
      </w:r>
    </w:p>
    <w:p w14:paraId="5739BC5A" w14:textId="77777777" w:rsidR="00751025" w:rsidRPr="004A2C83" w:rsidRDefault="00751025" w:rsidP="00751025">
      <w:pPr>
        <w:widowControl w:val="0"/>
        <w:tabs>
          <w:tab w:val="left" w:pos="1276"/>
        </w:tabs>
        <w:spacing w:after="160"/>
        <w:ind w:firstLine="567"/>
        <w:jc w:val="both"/>
        <w:rPr>
          <w:rFonts w:ascii="Sylfaen" w:hAnsi="Sylfaen"/>
          <w:spacing w:val="-6"/>
        </w:rPr>
      </w:pPr>
      <w:r w:rsidRPr="004A2C83">
        <w:rPr>
          <w:rFonts w:ascii="Sylfaen" w:hAnsi="Sylfaen"/>
        </w:rPr>
        <w:t>8.11.</w:t>
      </w:r>
      <w:r w:rsidRPr="004A2C83">
        <w:rPr>
          <w:rFonts w:ascii="Sylfaen" w:hAnsi="Sylfaen"/>
        </w:rPr>
        <w:tab/>
      </w:r>
      <w:r w:rsidRPr="004A2C83">
        <w:rPr>
          <w:rFonts w:ascii="Sylfaen" w:hAnsi="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4A2C83">
        <w:rPr>
          <w:rFonts w:ascii="Sylfaen" w:hAnsi="Sylfaen" w:cs="Courier New"/>
          <w:spacing w:val="-6"/>
          <w:lang w:val="en-US"/>
        </w:rPr>
        <w:t> </w:t>
      </w:r>
      <w:r w:rsidRPr="004A2C83">
        <w:rPr>
          <w:rFonts w:ascii="Sylfaen" w:hAnsi="Sylfaen"/>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4A2C83">
        <w:rPr>
          <w:rFonts w:ascii="Sylfaen" w:hAnsi="Sylfaen" w:cs="Courier New"/>
          <w:spacing w:val="-6"/>
          <w:lang w:val="en-US"/>
        </w:rPr>
        <w:t> </w:t>
      </w:r>
      <w:r w:rsidRPr="004A2C83">
        <w:rPr>
          <w:rFonts w:ascii="Sylfaen" w:hAnsi="Sylfaen"/>
          <w:spacing w:val="-6"/>
        </w:rPr>
        <w:t>следующего за опубликованием уведомления дня, установленного настоящим пунктом.</w:t>
      </w:r>
      <w:r w:rsidRPr="004A2C83">
        <w:rPr>
          <w:rFonts w:ascii="Sylfaen" w:hAnsi="Sylfaen"/>
        </w:rPr>
        <w:t xml:space="preserve"> </w:t>
      </w:r>
      <w:r w:rsidRPr="004A2C83">
        <w:rPr>
          <w:rFonts w:ascii="Sylfaen" w:hAnsi="Sylfaen"/>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5CFBA3E2" w14:textId="77777777" w:rsidR="00751025" w:rsidRPr="004A2C83" w:rsidRDefault="00751025" w:rsidP="00751025">
      <w:pPr>
        <w:widowControl w:val="0"/>
        <w:tabs>
          <w:tab w:val="left" w:pos="1276"/>
        </w:tabs>
        <w:spacing w:after="160"/>
        <w:ind w:firstLine="567"/>
        <w:jc w:val="both"/>
        <w:rPr>
          <w:rFonts w:ascii="Sylfaen" w:hAnsi="Sylfaen"/>
          <w:spacing w:val="-6"/>
        </w:rPr>
      </w:pPr>
      <w:r w:rsidRPr="004A2C83">
        <w:rPr>
          <w:rFonts w:ascii="Sylfaen" w:hAnsi="Sylfaen"/>
        </w:rPr>
        <w:t>8.12.</w:t>
      </w:r>
      <w:r w:rsidRPr="004A2C83">
        <w:rPr>
          <w:rFonts w:ascii="Sylfaen" w:hAnsi="Sylfaen"/>
        </w:rPr>
        <w:tab/>
      </w:r>
      <w:r w:rsidRPr="004A2C83">
        <w:rPr>
          <w:rFonts w:ascii="Sylfaen" w:hAnsi="Sylfaen"/>
          <w:spacing w:val="-6"/>
        </w:rPr>
        <w:t xml:space="preserve">Споры, возникшие в связи с договором, разрешаются путем переговоров. В случае </w:t>
      </w:r>
      <w:proofErr w:type="spellStart"/>
      <w:r w:rsidRPr="004A2C83">
        <w:rPr>
          <w:rFonts w:ascii="Sylfaen" w:hAnsi="Sylfaen"/>
          <w:spacing w:val="-6"/>
        </w:rPr>
        <w:t>недостижения</w:t>
      </w:r>
      <w:proofErr w:type="spellEnd"/>
      <w:r w:rsidRPr="004A2C83">
        <w:rPr>
          <w:rFonts w:ascii="Sylfaen" w:hAnsi="Sylfaen"/>
          <w:spacing w:val="-6"/>
        </w:rPr>
        <w:t xml:space="preserve"> согласия споры разрешаются в судебном порядке.</w:t>
      </w:r>
    </w:p>
    <w:p w14:paraId="3CCAF11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8.13.</w:t>
      </w:r>
      <w:r w:rsidRPr="004A2C83">
        <w:rPr>
          <w:rFonts w:ascii="Sylfaen" w:hAnsi="Sylfaen"/>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4A2C83">
        <w:rPr>
          <w:rFonts w:ascii="Sylfaen" w:hAnsi="Sylfaen" w:cs="Courier New"/>
          <w:lang w:val="en-US"/>
        </w:rPr>
        <w:t> </w:t>
      </w:r>
      <w:r w:rsidRPr="004A2C83">
        <w:rPr>
          <w:rFonts w:ascii="Sylfaen" w:hAnsi="Sylfaen"/>
        </w:rPr>
        <w:t>договору считаются неотъемлемой частью договора.</w:t>
      </w:r>
    </w:p>
    <w:p w14:paraId="5090C179"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8.14.</w:t>
      </w:r>
      <w:r w:rsidRPr="004A2C83">
        <w:rPr>
          <w:rFonts w:ascii="Sylfaen" w:hAnsi="Sylfaen"/>
        </w:rPr>
        <w:tab/>
        <w:t>К отношениям, связанным с договором, применяется право Республики Армения.</w:t>
      </w:r>
    </w:p>
    <w:p w14:paraId="5C5B13E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8.15.</w:t>
      </w:r>
      <w:r w:rsidRPr="004A2C83">
        <w:rPr>
          <w:rFonts w:ascii="Sylfaen" w:hAnsi="Sylfaen"/>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sidRPr="004A2C83">
        <w:rPr>
          <w:rFonts w:ascii="Sylfaen" w:hAnsi="Sylfaen"/>
        </w:rPr>
        <w:t>предусмотрения</w:t>
      </w:r>
      <w:proofErr w:type="spellEnd"/>
      <w:r w:rsidRPr="004A2C83">
        <w:rPr>
          <w:rFonts w:ascii="Sylfaen" w:hAnsi="Sylfaen"/>
        </w:rPr>
        <w:t xml:space="preserve"> финансовых средств для заключения каждого последующего соглашения, начинается со дня принятия заказчиком в полном объеме результата </w:t>
      </w:r>
      <w:r w:rsidRPr="004A2C83">
        <w:rPr>
          <w:rFonts w:ascii="Sylfaen" w:hAnsi="Sylfaen"/>
        </w:rPr>
        <w:lastRenderedPageBreak/>
        <w:t xml:space="preserve">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4A2C83">
        <w:rPr>
          <w:rFonts w:ascii="Sylfaen" w:hAnsi="Sylfaen"/>
        </w:rPr>
        <w:t>двадцатипятикратный</w:t>
      </w:r>
      <w:proofErr w:type="spellEnd"/>
      <w:r w:rsidRPr="004A2C83">
        <w:rPr>
          <w:rFonts w:ascii="Sylfaen" w:hAnsi="Sylfaen"/>
        </w:rPr>
        <w:t xml:space="preserve"> размер базовой единицы закупок, то Покупателем будет </w:t>
      </w:r>
      <w:proofErr w:type="spellStart"/>
      <w:r w:rsidRPr="004A2C83">
        <w:rPr>
          <w:rFonts w:ascii="Sylfaen" w:hAnsi="Sylfaen"/>
        </w:rPr>
        <w:t>заключенo</w:t>
      </w:r>
      <w:proofErr w:type="spellEnd"/>
      <w:r w:rsidRPr="004A2C83">
        <w:rPr>
          <w:rFonts w:ascii="Sylfaen" w:hAnsi="Sylfaen"/>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4A2C83">
        <w:rPr>
          <w:rFonts w:ascii="Sylfaen" w:hAnsi="Sylfaen"/>
          <w:lang w:val="hy-AM"/>
        </w:rPr>
        <w:t xml:space="preserve"> </w:t>
      </w:r>
      <w:r w:rsidRPr="004A2C83">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4A2C83">
        <w:rPr>
          <w:rFonts w:ascii="Sylfaen" w:hAnsi="Sylfaen"/>
        </w:rPr>
        <w:t>обеспечений квалификации и договора</w:t>
      </w:r>
      <w:proofErr w:type="gramEnd"/>
      <w:r w:rsidRPr="004A2C83">
        <w:rPr>
          <w:rFonts w:ascii="Sylfaen" w:hAnsi="Sylfaen"/>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4A2C83">
        <w:rPr>
          <w:rStyle w:val="af6"/>
          <w:rFonts w:ascii="Sylfaen" w:hAnsi="Sylfaen"/>
        </w:rPr>
        <w:footnoteReference w:customMarkFollows="1" w:id="29"/>
        <w:t>24</w:t>
      </w:r>
    </w:p>
    <w:p w14:paraId="2D184430" w14:textId="77777777" w:rsidR="00751025" w:rsidRPr="004A2C83" w:rsidRDefault="00751025" w:rsidP="00751025">
      <w:pPr>
        <w:widowControl w:val="0"/>
        <w:spacing w:after="160"/>
        <w:jc w:val="center"/>
        <w:rPr>
          <w:rFonts w:ascii="Sylfaen" w:hAnsi="Sylfaen"/>
          <w:b/>
        </w:rPr>
      </w:pPr>
      <w:r w:rsidRPr="004A2C83">
        <w:rPr>
          <w:rFonts w:ascii="Sylfaen" w:hAnsi="Sylfaen"/>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751025" w:rsidRPr="00CC157D" w14:paraId="51AF6785" w14:textId="77777777" w:rsidTr="004A2C83">
        <w:tc>
          <w:tcPr>
            <w:tcW w:w="4536" w:type="dxa"/>
          </w:tcPr>
          <w:p w14:paraId="16FCBE28" w14:textId="77777777" w:rsidR="00751025" w:rsidRPr="004A2C83" w:rsidRDefault="00751025" w:rsidP="004A2C83">
            <w:pPr>
              <w:widowControl w:val="0"/>
              <w:spacing w:after="160"/>
              <w:jc w:val="center"/>
              <w:rPr>
                <w:rFonts w:ascii="Sylfaen" w:hAnsi="Sylfaen" w:cs="Sylfaen"/>
                <w:b/>
                <w:bCs/>
              </w:rPr>
            </w:pPr>
            <w:r w:rsidRPr="004A2C83">
              <w:rPr>
                <w:rFonts w:ascii="Sylfaen" w:hAnsi="Sylfaen"/>
                <w:b/>
              </w:rPr>
              <w:t>ПОКУПАТЕЛЬ</w:t>
            </w:r>
          </w:p>
          <w:p w14:paraId="7917BA67"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_______________________</w:t>
            </w:r>
          </w:p>
          <w:p w14:paraId="1E56F243" w14:textId="77777777" w:rsidR="00751025" w:rsidRPr="004A2C83" w:rsidRDefault="00751025" w:rsidP="004A2C83">
            <w:pPr>
              <w:widowControl w:val="0"/>
              <w:spacing w:after="160"/>
              <w:jc w:val="center"/>
              <w:rPr>
                <w:rFonts w:ascii="Sylfaen" w:hAnsi="Sylfaen"/>
                <w:sz w:val="16"/>
                <w:szCs w:val="16"/>
              </w:rPr>
            </w:pPr>
            <w:r w:rsidRPr="004A2C83">
              <w:rPr>
                <w:rFonts w:ascii="Sylfaen" w:hAnsi="Sylfaen"/>
                <w:sz w:val="16"/>
                <w:szCs w:val="16"/>
              </w:rPr>
              <w:t>/подпись/</w:t>
            </w:r>
          </w:p>
          <w:p w14:paraId="0898BD19" w14:textId="77777777" w:rsidR="00751025" w:rsidRPr="004A2C83" w:rsidRDefault="00751025" w:rsidP="004A2C83">
            <w:pPr>
              <w:widowControl w:val="0"/>
              <w:spacing w:after="160"/>
              <w:jc w:val="center"/>
              <w:rPr>
                <w:rFonts w:ascii="Sylfaen" w:hAnsi="Sylfaen"/>
              </w:rPr>
            </w:pPr>
            <w:r w:rsidRPr="004A2C83">
              <w:rPr>
                <w:rFonts w:ascii="Sylfaen" w:hAnsi="Sylfaen"/>
              </w:rPr>
              <w:t>М. П.</w:t>
            </w:r>
          </w:p>
        </w:tc>
        <w:tc>
          <w:tcPr>
            <w:tcW w:w="760" w:type="dxa"/>
          </w:tcPr>
          <w:p w14:paraId="669B29DE" w14:textId="77777777" w:rsidR="00751025" w:rsidRPr="004A2C83" w:rsidRDefault="00751025" w:rsidP="004A2C83">
            <w:pPr>
              <w:widowControl w:val="0"/>
              <w:spacing w:after="160"/>
              <w:jc w:val="center"/>
              <w:rPr>
                <w:rFonts w:ascii="Sylfaen" w:hAnsi="Sylfaen"/>
              </w:rPr>
            </w:pPr>
          </w:p>
        </w:tc>
        <w:tc>
          <w:tcPr>
            <w:tcW w:w="4343" w:type="dxa"/>
          </w:tcPr>
          <w:p w14:paraId="69A215EB" w14:textId="77777777" w:rsidR="00751025" w:rsidRPr="004A2C83" w:rsidRDefault="00751025" w:rsidP="004A2C83">
            <w:pPr>
              <w:widowControl w:val="0"/>
              <w:spacing w:after="160"/>
              <w:jc w:val="center"/>
              <w:rPr>
                <w:rFonts w:ascii="Sylfaen" w:hAnsi="Sylfaen" w:cs="Sylfaen"/>
                <w:b/>
                <w:bCs/>
              </w:rPr>
            </w:pPr>
            <w:r w:rsidRPr="004A2C83">
              <w:rPr>
                <w:rFonts w:ascii="Sylfaen" w:hAnsi="Sylfaen"/>
                <w:b/>
              </w:rPr>
              <w:t>ПРОДАВЕЦ</w:t>
            </w:r>
          </w:p>
          <w:p w14:paraId="0A2FC445"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______________________</w:t>
            </w:r>
          </w:p>
          <w:p w14:paraId="6589541F" w14:textId="77777777" w:rsidR="00751025" w:rsidRPr="004A2C83" w:rsidRDefault="00751025" w:rsidP="004A2C83">
            <w:pPr>
              <w:widowControl w:val="0"/>
              <w:spacing w:after="160"/>
              <w:jc w:val="center"/>
              <w:rPr>
                <w:rFonts w:ascii="Sylfaen" w:hAnsi="Sylfaen"/>
                <w:sz w:val="16"/>
                <w:szCs w:val="16"/>
              </w:rPr>
            </w:pPr>
            <w:r w:rsidRPr="004A2C83">
              <w:rPr>
                <w:rFonts w:ascii="Sylfaen" w:hAnsi="Sylfaen"/>
                <w:sz w:val="16"/>
                <w:szCs w:val="16"/>
              </w:rPr>
              <w:t>/подпись/</w:t>
            </w:r>
          </w:p>
          <w:p w14:paraId="606D06EC" w14:textId="77777777" w:rsidR="00751025" w:rsidRPr="004A2C83" w:rsidRDefault="00751025" w:rsidP="004A2C83">
            <w:pPr>
              <w:widowControl w:val="0"/>
              <w:spacing w:after="160"/>
              <w:jc w:val="center"/>
              <w:rPr>
                <w:rFonts w:ascii="Sylfaen" w:hAnsi="Sylfaen"/>
              </w:rPr>
            </w:pPr>
            <w:r w:rsidRPr="004A2C83">
              <w:rPr>
                <w:rFonts w:ascii="Sylfaen" w:hAnsi="Sylfaen"/>
              </w:rPr>
              <w:t>М. П.</w:t>
            </w:r>
          </w:p>
        </w:tc>
      </w:tr>
    </w:tbl>
    <w:p w14:paraId="512346B6" w14:textId="77777777" w:rsidR="00751025" w:rsidRPr="004A2C83" w:rsidRDefault="00751025" w:rsidP="00751025">
      <w:pPr>
        <w:widowControl w:val="0"/>
        <w:spacing w:after="160"/>
        <w:ind w:firstLine="567"/>
        <w:jc w:val="both"/>
        <w:rPr>
          <w:rFonts w:ascii="Sylfaen" w:hAnsi="Sylfaen"/>
          <w:i/>
          <w:lang w:val="hy-AM"/>
        </w:rPr>
      </w:pPr>
    </w:p>
    <w:p w14:paraId="515C9573" w14:textId="77777777" w:rsidR="00751025" w:rsidRPr="004A2C83" w:rsidRDefault="00751025" w:rsidP="00751025">
      <w:pPr>
        <w:widowControl w:val="0"/>
        <w:spacing w:after="160"/>
        <w:ind w:firstLine="567"/>
        <w:jc w:val="both"/>
        <w:rPr>
          <w:rFonts w:ascii="Sylfaen" w:hAnsi="Sylfaen"/>
        </w:rPr>
      </w:pPr>
      <w:r w:rsidRPr="004A2C83">
        <w:rPr>
          <w:rFonts w:ascii="Sylfaen" w:hAnsi="Sylfaen"/>
          <w:i/>
        </w:rPr>
        <w:t>В случае необходимости в договор могут быть включены не</w:t>
      </w:r>
      <w:r w:rsidRPr="004A2C83">
        <w:rPr>
          <w:rFonts w:ascii="Sylfaen" w:hAnsi="Sylfaen" w:cs="Courier New"/>
          <w:i/>
          <w:lang w:val="en-US"/>
        </w:rPr>
        <w:t> </w:t>
      </w:r>
      <w:r w:rsidRPr="004A2C83">
        <w:rPr>
          <w:rFonts w:ascii="Sylfaen" w:hAnsi="Sylfaen"/>
          <w:i/>
        </w:rPr>
        <w:t>противоречащие законодательству Республики Армения положения.</w:t>
      </w:r>
    </w:p>
    <w:p w14:paraId="67DE34BE" w14:textId="77777777" w:rsidR="00751025" w:rsidRPr="004A2C83" w:rsidRDefault="00751025" w:rsidP="00751025">
      <w:pPr>
        <w:widowControl w:val="0"/>
        <w:spacing w:after="160"/>
        <w:rPr>
          <w:rFonts w:ascii="Sylfaen" w:hAnsi="Sylfaen"/>
        </w:rPr>
      </w:pPr>
    </w:p>
    <w:p w14:paraId="529A404D" w14:textId="77777777" w:rsidR="00751025" w:rsidRPr="004A2C83" w:rsidRDefault="00751025" w:rsidP="00751025">
      <w:pPr>
        <w:widowControl w:val="0"/>
        <w:spacing w:after="160"/>
        <w:jc w:val="right"/>
        <w:rPr>
          <w:rFonts w:ascii="Sylfaen" w:hAnsi="Sylfaen"/>
        </w:rPr>
        <w:sectPr w:rsidR="00751025" w:rsidRPr="004A2C83" w:rsidSect="000811C1">
          <w:footerReference w:type="default" r:id="rId7"/>
          <w:footnotePr>
            <w:pos w:val="beneathText"/>
          </w:footnotePr>
          <w:pgSz w:w="11906" w:h="16838" w:code="9"/>
          <w:pgMar w:top="993" w:right="1418" w:bottom="1418" w:left="1418" w:header="561" w:footer="561" w:gutter="0"/>
          <w:cols w:space="720"/>
          <w:docGrid w:linePitch="326"/>
        </w:sectPr>
      </w:pPr>
    </w:p>
    <w:p w14:paraId="02A1BDAA" w14:textId="77777777" w:rsidR="00751025" w:rsidRPr="004A2C83" w:rsidRDefault="00751025" w:rsidP="00751025">
      <w:pPr>
        <w:widowControl w:val="0"/>
        <w:spacing w:after="160"/>
        <w:jc w:val="right"/>
        <w:rPr>
          <w:rFonts w:ascii="Sylfaen" w:hAnsi="Sylfaen"/>
          <w:i/>
        </w:rPr>
      </w:pPr>
      <w:r w:rsidRPr="004A2C83">
        <w:rPr>
          <w:rFonts w:ascii="Sylfaen" w:hAnsi="Sylfaen"/>
          <w:i/>
        </w:rPr>
        <w:lastRenderedPageBreak/>
        <w:t>Приложение № 1</w:t>
      </w:r>
    </w:p>
    <w:p w14:paraId="11F5E79F" w14:textId="77777777" w:rsidR="00751025" w:rsidRPr="004A2C83" w:rsidRDefault="00751025" w:rsidP="00751025">
      <w:pPr>
        <w:widowControl w:val="0"/>
        <w:spacing w:after="160"/>
        <w:jc w:val="right"/>
        <w:rPr>
          <w:rFonts w:ascii="Sylfaen" w:hAnsi="Sylfaen"/>
          <w:i/>
        </w:rPr>
      </w:pPr>
      <w:r w:rsidRPr="004A2C83">
        <w:rPr>
          <w:rFonts w:ascii="Sylfaen" w:hAnsi="Sylfaen"/>
          <w:i/>
        </w:rPr>
        <w:t xml:space="preserve">к Договору под кодом </w:t>
      </w:r>
      <w:r w:rsidRPr="004A2C83">
        <w:rPr>
          <w:rFonts w:ascii="Sylfaen" w:hAnsi="Sylfaen"/>
          <w:i/>
        </w:rPr>
        <w:br/>
        <w:t>заключенному "</w:t>
      </w:r>
      <w:r w:rsidRPr="004A2C83">
        <w:rPr>
          <w:rFonts w:ascii="Sylfaen" w:hAnsi="Sylfaen"/>
          <w:i/>
        </w:rPr>
        <w:tab/>
        <w:t>"</w:t>
      </w:r>
      <w:r w:rsidRPr="004A2C83">
        <w:rPr>
          <w:rFonts w:ascii="Sylfaen" w:hAnsi="Sylfaen"/>
          <w:i/>
        </w:rPr>
        <w:tab/>
        <w:t>20</w:t>
      </w:r>
      <w:r w:rsidRPr="004A2C83">
        <w:rPr>
          <w:rFonts w:ascii="Sylfaen" w:hAnsi="Sylfaen"/>
          <w:i/>
        </w:rPr>
        <w:tab/>
        <w:t>г.</w:t>
      </w:r>
    </w:p>
    <w:p w14:paraId="21C36F78" w14:textId="77777777" w:rsidR="00751025" w:rsidRPr="004A2C83" w:rsidRDefault="00751025" w:rsidP="00751025">
      <w:pPr>
        <w:widowControl w:val="0"/>
        <w:spacing w:after="160"/>
        <w:jc w:val="center"/>
        <w:rPr>
          <w:rFonts w:ascii="Sylfaen" w:hAnsi="Sylfaen"/>
        </w:rPr>
      </w:pPr>
      <w:r w:rsidRPr="004A2C83">
        <w:rPr>
          <w:rFonts w:ascii="Sylfaen" w:hAnsi="Sylfaen"/>
        </w:rPr>
        <w:t>ТЕХНИЧЕСКАЯ ХАРАКТЕРИСТИКА-ГРАФИК ЗАКУПКИ</w:t>
      </w:r>
      <w:r w:rsidRPr="004A2C83">
        <w:rPr>
          <w:rStyle w:val="af6"/>
          <w:rFonts w:ascii="Sylfaen" w:hAnsi="Sylfaen"/>
        </w:rPr>
        <w:footnoteReference w:customMarkFollows="1" w:id="30"/>
        <w:t>*</w:t>
      </w:r>
    </w:p>
    <w:p w14:paraId="61981B9E" w14:textId="77777777" w:rsidR="00751025" w:rsidRPr="004A2C83" w:rsidRDefault="00751025" w:rsidP="00751025">
      <w:pPr>
        <w:widowControl w:val="0"/>
        <w:spacing w:after="160"/>
        <w:jc w:val="right"/>
        <w:rPr>
          <w:rFonts w:ascii="Sylfaen" w:hAnsi="Sylfaen"/>
        </w:rPr>
      </w:pPr>
      <w:proofErr w:type="spellStart"/>
      <w:r w:rsidRPr="004A2C83">
        <w:rPr>
          <w:rFonts w:ascii="Sylfaen" w:hAnsi="Sylfaen"/>
        </w:rPr>
        <w:t>Драмов</w:t>
      </w:r>
      <w:proofErr w:type="spellEnd"/>
      <w:r w:rsidRPr="004A2C83">
        <w:rPr>
          <w:rFonts w:ascii="Sylfaen" w:hAnsi="Sylfaen"/>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1276"/>
        <w:gridCol w:w="851"/>
        <w:gridCol w:w="5103"/>
        <w:gridCol w:w="1134"/>
        <w:gridCol w:w="925"/>
        <w:gridCol w:w="1134"/>
        <w:gridCol w:w="850"/>
        <w:gridCol w:w="709"/>
        <w:gridCol w:w="963"/>
        <w:gridCol w:w="1142"/>
      </w:tblGrid>
      <w:tr w:rsidR="00751025" w:rsidRPr="00CC157D" w14:paraId="78EE83B8" w14:textId="77777777" w:rsidTr="004A2C83">
        <w:trPr>
          <w:jc w:val="center"/>
        </w:trPr>
        <w:tc>
          <w:tcPr>
            <w:tcW w:w="16350" w:type="dxa"/>
            <w:gridSpan w:val="12"/>
          </w:tcPr>
          <w:p w14:paraId="2368721D"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Товар</w:t>
            </w:r>
          </w:p>
        </w:tc>
      </w:tr>
      <w:tr w:rsidR="00751025" w:rsidRPr="00CC157D" w14:paraId="62691990" w14:textId="77777777" w:rsidTr="00EC44B8">
        <w:trPr>
          <w:trHeight w:val="219"/>
          <w:jc w:val="center"/>
        </w:trPr>
        <w:tc>
          <w:tcPr>
            <w:tcW w:w="988" w:type="dxa"/>
            <w:vMerge w:val="restart"/>
            <w:vAlign w:val="center"/>
          </w:tcPr>
          <w:p w14:paraId="71402B18"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 xml:space="preserve">номер предусмотренного </w:t>
            </w:r>
            <w:r w:rsidRPr="004A2C83">
              <w:rPr>
                <w:rFonts w:ascii="Sylfaen" w:hAnsi="Sylfaen"/>
                <w:spacing w:val="-6"/>
                <w:sz w:val="16"/>
                <w:szCs w:val="16"/>
              </w:rPr>
              <w:t>приглашением</w:t>
            </w:r>
            <w:r w:rsidRPr="004A2C83">
              <w:rPr>
                <w:rFonts w:ascii="Sylfaen" w:hAnsi="Sylfaen"/>
                <w:sz w:val="16"/>
                <w:szCs w:val="16"/>
              </w:rPr>
              <w:t xml:space="preserve"> лота</w:t>
            </w:r>
          </w:p>
        </w:tc>
        <w:tc>
          <w:tcPr>
            <w:tcW w:w="1275" w:type="dxa"/>
            <w:vMerge w:val="restart"/>
            <w:vAlign w:val="center"/>
          </w:tcPr>
          <w:p w14:paraId="45C21E4C"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промежуточный код, предусмотренный планом закупок по классификации ЕЗК (CPV)</w:t>
            </w:r>
          </w:p>
        </w:tc>
        <w:tc>
          <w:tcPr>
            <w:tcW w:w="1276" w:type="dxa"/>
            <w:vMerge w:val="restart"/>
            <w:vAlign w:val="center"/>
          </w:tcPr>
          <w:p w14:paraId="431116B6" w14:textId="77777777" w:rsidR="00751025" w:rsidRPr="004A2C83" w:rsidRDefault="00751025" w:rsidP="004A2C83">
            <w:pPr>
              <w:widowControl w:val="0"/>
              <w:jc w:val="center"/>
              <w:rPr>
                <w:rFonts w:ascii="Sylfaen" w:hAnsi="Sylfaen"/>
                <w:sz w:val="16"/>
                <w:szCs w:val="16"/>
                <w:lang w:val="en-US"/>
              </w:rPr>
            </w:pPr>
            <w:r w:rsidRPr="004A2C83">
              <w:rPr>
                <w:rFonts w:ascii="Sylfaen" w:hAnsi="Sylfaen"/>
                <w:sz w:val="16"/>
                <w:szCs w:val="16"/>
              </w:rPr>
              <w:t xml:space="preserve">наименование </w:t>
            </w:r>
          </w:p>
        </w:tc>
        <w:tc>
          <w:tcPr>
            <w:tcW w:w="851" w:type="dxa"/>
            <w:vMerge w:val="restart"/>
            <w:vAlign w:val="center"/>
          </w:tcPr>
          <w:p w14:paraId="01A11A70" w14:textId="77777777" w:rsidR="00751025" w:rsidRPr="004A2C83" w:rsidRDefault="00751025" w:rsidP="004A2C83">
            <w:pPr>
              <w:widowControl w:val="0"/>
              <w:ind w:left="-96" w:right="-108"/>
              <w:jc w:val="center"/>
              <w:rPr>
                <w:rFonts w:ascii="Sylfaen" w:hAnsi="Sylfaen"/>
                <w:sz w:val="16"/>
                <w:szCs w:val="16"/>
              </w:rPr>
            </w:pPr>
            <w:r w:rsidRPr="004A2C83">
              <w:rPr>
                <w:rFonts w:ascii="Sylfaen" w:hAnsi="Sylfaen"/>
                <w:sz w:val="16"/>
                <w:szCs w:val="16"/>
              </w:rPr>
              <w:t>товарный знак,</w:t>
            </w:r>
            <w:r w:rsidRPr="004A2C83">
              <w:rPr>
                <w:rFonts w:ascii="Sylfaen" w:hAnsi="Sylfaen"/>
                <w:sz w:val="16"/>
                <w:szCs w:val="16"/>
                <w:lang w:val="hy-AM"/>
              </w:rPr>
              <w:t xml:space="preserve"> </w:t>
            </w:r>
            <w:r w:rsidRPr="004A2C83">
              <w:rPr>
                <w:rFonts w:ascii="Sylfaen" w:hAnsi="Sylfaen"/>
                <w:sz w:val="16"/>
                <w:szCs w:val="16"/>
              </w:rPr>
              <w:t>фирменное наименование, модель</w:t>
            </w:r>
            <w:r w:rsidRPr="004A2C83">
              <w:rPr>
                <w:rFonts w:ascii="Sylfaen" w:hAnsi="Sylfaen"/>
                <w:sz w:val="16"/>
                <w:szCs w:val="16"/>
                <w:lang w:val="hy-AM"/>
              </w:rPr>
              <w:t xml:space="preserve"> </w:t>
            </w:r>
            <w:r w:rsidRPr="004A2C83">
              <w:rPr>
                <w:rFonts w:ascii="Sylfaen" w:hAnsi="Sylfaen"/>
                <w:sz w:val="16"/>
                <w:szCs w:val="16"/>
              </w:rPr>
              <w:t xml:space="preserve">и наименование производителя </w:t>
            </w:r>
            <w:r w:rsidRPr="004A2C83">
              <w:rPr>
                <w:rStyle w:val="af6"/>
                <w:rFonts w:ascii="Sylfaen" w:hAnsi="Sylfaen"/>
                <w:sz w:val="16"/>
                <w:szCs w:val="16"/>
              </w:rPr>
              <w:footnoteReference w:customMarkFollows="1" w:id="31"/>
              <w:t>**</w:t>
            </w:r>
          </w:p>
        </w:tc>
        <w:tc>
          <w:tcPr>
            <w:tcW w:w="5103" w:type="dxa"/>
            <w:vMerge w:val="restart"/>
            <w:vAlign w:val="center"/>
          </w:tcPr>
          <w:p w14:paraId="1C7FF7C2" w14:textId="77777777" w:rsidR="00751025" w:rsidRPr="004A2C83" w:rsidRDefault="00751025" w:rsidP="004A2C83">
            <w:pPr>
              <w:widowControl w:val="0"/>
              <w:ind w:left="-108" w:right="-59"/>
              <w:jc w:val="center"/>
              <w:rPr>
                <w:rFonts w:ascii="Sylfaen" w:hAnsi="Sylfaen"/>
                <w:sz w:val="16"/>
                <w:szCs w:val="16"/>
              </w:rPr>
            </w:pPr>
            <w:r w:rsidRPr="004A2C83">
              <w:rPr>
                <w:rFonts w:ascii="Sylfaen" w:hAnsi="Sylfaen"/>
                <w:sz w:val="16"/>
                <w:szCs w:val="16"/>
              </w:rPr>
              <w:t>техническая характеристика</w:t>
            </w:r>
          </w:p>
        </w:tc>
        <w:tc>
          <w:tcPr>
            <w:tcW w:w="1134" w:type="dxa"/>
            <w:vMerge w:val="restart"/>
            <w:vAlign w:val="center"/>
          </w:tcPr>
          <w:p w14:paraId="74508260" w14:textId="77777777" w:rsidR="00751025" w:rsidRPr="004A2C83" w:rsidRDefault="00751025" w:rsidP="004A2C83">
            <w:pPr>
              <w:widowControl w:val="0"/>
              <w:ind w:left="-48" w:right="-108"/>
              <w:jc w:val="center"/>
              <w:rPr>
                <w:rFonts w:ascii="Sylfaen" w:hAnsi="Sylfaen"/>
                <w:sz w:val="16"/>
                <w:szCs w:val="16"/>
              </w:rPr>
            </w:pPr>
            <w:r w:rsidRPr="004A2C83">
              <w:rPr>
                <w:rFonts w:ascii="Sylfaen" w:hAnsi="Sylfaen"/>
                <w:sz w:val="16"/>
                <w:szCs w:val="16"/>
              </w:rPr>
              <w:t>единица измерения</w:t>
            </w:r>
          </w:p>
        </w:tc>
        <w:tc>
          <w:tcPr>
            <w:tcW w:w="925" w:type="dxa"/>
            <w:vMerge w:val="restart"/>
            <w:vAlign w:val="center"/>
          </w:tcPr>
          <w:p w14:paraId="4FA68B5B" w14:textId="77777777" w:rsidR="00751025" w:rsidRPr="004A2C83" w:rsidRDefault="00751025" w:rsidP="004A2C83">
            <w:pPr>
              <w:widowControl w:val="0"/>
              <w:ind w:left="-108" w:right="-108"/>
              <w:jc w:val="center"/>
              <w:rPr>
                <w:rFonts w:ascii="Sylfaen" w:hAnsi="Sylfaen"/>
                <w:sz w:val="16"/>
                <w:szCs w:val="16"/>
              </w:rPr>
            </w:pPr>
            <w:r w:rsidRPr="004A2C83">
              <w:rPr>
                <w:rFonts w:ascii="Sylfaen" w:hAnsi="Sylfaen"/>
                <w:sz w:val="16"/>
                <w:szCs w:val="16"/>
              </w:rPr>
              <w:t>цена единицы/</w:t>
            </w:r>
            <w:proofErr w:type="spellStart"/>
            <w:r w:rsidRPr="004A2C83">
              <w:rPr>
                <w:rFonts w:ascii="Sylfaen" w:hAnsi="Sylfaen"/>
                <w:sz w:val="16"/>
                <w:szCs w:val="16"/>
              </w:rPr>
              <w:t>драмов</w:t>
            </w:r>
            <w:proofErr w:type="spellEnd"/>
            <w:r w:rsidRPr="004A2C83">
              <w:rPr>
                <w:rFonts w:ascii="Sylfaen" w:hAnsi="Sylfaen"/>
                <w:sz w:val="16"/>
                <w:szCs w:val="16"/>
              </w:rPr>
              <w:t xml:space="preserve"> РА</w:t>
            </w:r>
          </w:p>
        </w:tc>
        <w:tc>
          <w:tcPr>
            <w:tcW w:w="1134" w:type="dxa"/>
            <w:vMerge w:val="restart"/>
            <w:vAlign w:val="center"/>
          </w:tcPr>
          <w:p w14:paraId="433D08A3" w14:textId="77777777" w:rsidR="00751025" w:rsidRPr="004A2C83" w:rsidRDefault="00751025" w:rsidP="004A2C83">
            <w:pPr>
              <w:widowControl w:val="0"/>
              <w:ind w:left="-108" w:right="-108"/>
              <w:jc w:val="center"/>
              <w:rPr>
                <w:rFonts w:ascii="Sylfaen" w:hAnsi="Sylfaen"/>
                <w:sz w:val="16"/>
                <w:szCs w:val="16"/>
              </w:rPr>
            </w:pPr>
            <w:r w:rsidRPr="004A2C83">
              <w:rPr>
                <w:rFonts w:ascii="Sylfaen" w:hAnsi="Sylfaen"/>
                <w:sz w:val="16"/>
                <w:szCs w:val="16"/>
              </w:rPr>
              <w:t>общая цена/</w:t>
            </w:r>
            <w:proofErr w:type="spellStart"/>
            <w:r w:rsidRPr="004A2C83">
              <w:rPr>
                <w:rFonts w:ascii="Sylfaen" w:hAnsi="Sylfaen"/>
                <w:sz w:val="16"/>
                <w:szCs w:val="16"/>
              </w:rPr>
              <w:t>драмов</w:t>
            </w:r>
            <w:proofErr w:type="spellEnd"/>
            <w:r w:rsidRPr="004A2C83">
              <w:rPr>
                <w:rFonts w:ascii="Sylfaen" w:hAnsi="Sylfaen"/>
                <w:sz w:val="16"/>
                <w:szCs w:val="16"/>
              </w:rPr>
              <w:t xml:space="preserve"> РА</w:t>
            </w:r>
          </w:p>
        </w:tc>
        <w:tc>
          <w:tcPr>
            <w:tcW w:w="850" w:type="dxa"/>
            <w:vMerge w:val="restart"/>
            <w:vAlign w:val="center"/>
          </w:tcPr>
          <w:p w14:paraId="1781223E" w14:textId="77777777" w:rsidR="00751025" w:rsidRPr="004A2C83" w:rsidRDefault="00751025" w:rsidP="004A2C83">
            <w:pPr>
              <w:widowControl w:val="0"/>
              <w:ind w:left="-126" w:right="-108"/>
              <w:jc w:val="center"/>
              <w:rPr>
                <w:rFonts w:ascii="Sylfaen" w:hAnsi="Sylfaen"/>
                <w:sz w:val="16"/>
                <w:szCs w:val="16"/>
              </w:rPr>
            </w:pPr>
            <w:r w:rsidRPr="004A2C83">
              <w:rPr>
                <w:rFonts w:ascii="Sylfaen" w:hAnsi="Sylfaen"/>
                <w:sz w:val="16"/>
                <w:szCs w:val="16"/>
              </w:rPr>
              <w:t>общий объем</w:t>
            </w:r>
          </w:p>
        </w:tc>
        <w:tc>
          <w:tcPr>
            <w:tcW w:w="2814" w:type="dxa"/>
            <w:gridSpan w:val="3"/>
            <w:vAlign w:val="center"/>
          </w:tcPr>
          <w:p w14:paraId="500B73DF"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поставки</w:t>
            </w:r>
          </w:p>
        </w:tc>
      </w:tr>
      <w:tr w:rsidR="00751025" w:rsidRPr="00CC157D" w14:paraId="5E5BA689" w14:textId="77777777" w:rsidTr="00EC44B8">
        <w:trPr>
          <w:trHeight w:val="445"/>
          <w:jc w:val="center"/>
        </w:trPr>
        <w:tc>
          <w:tcPr>
            <w:tcW w:w="988" w:type="dxa"/>
            <w:vMerge/>
            <w:vAlign w:val="center"/>
          </w:tcPr>
          <w:p w14:paraId="75068433" w14:textId="77777777" w:rsidR="00751025" w:rsidRPr="004A2C83" w:rsidRDefault="00751025" w:rsidP="004A2C83">
            <w:pPr>
              <w:widowControl w:val="0"/>
              <w:jc w:val="center"/>
              <w:rPr>
                <w:rFonts w:ascii="Sylfaen" w:hAnsi="Sylfaen"/>
                <w:sz w:val="16"/>
                <w:szCs w:val="16"/>
              </w:rPr>
            </w:pPr>
          </w:p>
        </w:tc>
        <w:tc>
          <w:tcPr>
            <w:tcW w:w="1275" w:type="dxa"/>
            <w:vMerge/>
            <w:vAlign w:val="center"/>
          </w:tcPr>
          <w:p w14:paraId="160A7F08" w14:textId="77777777" w:rsidR="00751025" w:rsidRPr="004A2C83" w:rsidRDefault="00751025" w:rsidP="004A2C83">
            <w:pPr>
              <w:widowControl w:val="0"/>
              <w:jc w:val="center"/>
              <w:rPr>
                <w:rFonts w:ascii="Sylfaen" w:hAnsi="Sylfaen"/>
                <w:sz w:val="16"/>
                <w:szCs w:val="16"/>
              </w:rPr>
            </w:pPr>
          </w:p>
        </w:tc>
        <w:tc>
          <w:tcPr>
            <w:tcW w:w="1276" w:type="dxa"/>
            <w:vMerge/>
            <w:vAlign w:val="center"/>
          </w:tcPr>
          <w:p w14:paraId="2BB81BF7" w14:textId="77777777" w:rsidR="00751025" w:rsidRPr="004A2C83" w:rsidRDefault="00751025" w:rsidP="004A2C83">
            <w:pPr>
              <w:widowControl w:val="0"/>
              <w:jc w:val="center"/>
              <w:rPr>
                <w:rFonts w:ascii="Sylfaen" w:hAnsi="Sylfaen"/>
                <w:sz w:val="16"/>
                <w:szCs w:val="16"/>
              </w:rPr>
            </w:pPr>
          </w:p>
        </w:tc>
        <w:tc>
          <w:tcPr>
            <w:tcW w:w="851" w:type="dxa"/>
            <w:vMerge/>
            <w:vAlign w:val="center"/>
          </w:tcPr>
          <w:p w14:paraId="5115A633" w14:textId="77777777" w:rsidR="00751025" w:rsidRPr="004A2C83" w:rsidRDefault="00751025" w:rsidP="004A2C83">
            <w:pPr>
              <w:widowControl w:val="0"/>
              <w:jc w:val="center"/>
              <w:rPr>
                <w:rFonts w:ascii="Sylfaen" w:hAnsi="Sylfaen"/>
                <w:sz w:val="16"/>
                <w:szCs w:val="16"/>
              </w:rPr>
            </w:pPr>
          </w:p>
        </w:tc>
        <w:tc>
          <w:tcPr>
            <w:tcW w:w="5103" w:type="dxa"/>
            <w:vMerge/>
            <w:vAlign w:val="center"/>
          </w:tcPr>
          <w:p w14:paraId="4695D9B4" w14:textId="77777777" w:rsidR="00751025" w:rsidRPr="004A2C83" w:rsidRDefault="00751025" w:rsidP="004A2C83">
            <w:pPr>
              <w:widowControl w:val="0"/>
              <w:jc w:val="center"/>
              <w:rPr>
                <w:rFonts w:ascii="Sylfaen" w:hAnsi="Sylfaen"/>
                <w:sz w:val="16"/>
                <w:szCs w:val="16"/>
              </w:rPr>
            </w:pPr>
          </w:p>
        </w:tc>
        <w:tc>
          <w:tcPr>
            <w:tcW w:w="1134" w:type="dxa"/>
            <w:vMerge/>
            <w:vAlign w:val="center"/>
          </w:tcPr>
          <w:p w14:paraId="7DCDACCC" w14:textId="77777777" w:rsidR="00751025" w:rsidRPr="004A2C83" w:rsidRDefault="00751025" w:rsidP="004A2C83">
            <w:pPr>
              <w:widowControl w:val="0"/>
              <w:jc w:val="center"/>
              <w:rPr>
                <w:rFonts w:ascii="Sylfaen" w:hAnsi="Sylfaen"/>
                <w:sz w:val="16"/>
                <w:szCs w:val="16"/>
              </w:rPr>
            </w:pPr>
          </w:p>
        </w:tc>
        <w:tc>
          <w:tcPr>
            <w:tcW w:w="925" w:type="dxa"/>
            <w:vMerge/>
            <w:vAlign w:val="center"/>
          </w:tcPr>
          <w:p w14:paraId="566B0937" w14:textId="77777777" w:rsidR="00751025" w:rsidRPr="004A2C83" w:rsidRDefault="00751025" w:rsidP="004A2C83">
            <w:pPr>
              <w:widowControl w:val="0"/>
              <w:jc w:val="center"/>
              <w:rPr>
                <w:rFonts w:ascii="Sylfaen" w:hAnsi="Sylfaen"/>
                <w:sz w:val="16"/>
                <w:szCs w:val="16"/>
              </w:rPr>
            </w:pPr>
          </w:p>
        </w:tc>
        <w:tc>
          <w:tcPr>
            <w:tcW w:w="1134" w:type="dxa"/>
            <w:vMerge/>
            <w:vAlign w:val="center"/>
          </w:tcPr>
          <w:p w14:paraId="634D6D9A" w14:textId="77777777" w:rsidR="00751025" w:rsidRPr="004A2C83" w:rsidRDefault="00751025" w:rsidP="004A2C83">
            <w:pPr>
              <w:widowControl w:val="0"/>
              <w:jc w:val="center"/>
              <w:rPr>
                <w:rFonts w:ascii="Sylfaen" w:hAnsi="Sylfaen"/>
                <w:sz w:val="16"/>
                <w:szCs w:val="16"/>
              </w:rPr>
            </w:pPr>
          </w:p>
        </w:tc>
        <w:tc>
          <w:tcPr>
            <w:tcW w:w="850" w:type="dxa"/>
            <w:vMerge/>
            <w:vAlign w:val="center"/>
          </w:tcPr>
          <w:p w14:paraId="2C7298FE" w14:textId="77777777" w:rsidR="00751025" w:rsidRPr="004A2C83" w:rsidRDefault="00751025" w:rsidP="004A2C83">
            <w:pPr>
              <w:widowControl w:val="0"/>
              <w:jc w:val="center"/>
              <w:rPr>
                <w:rFonts w:ascii="Sylfaen" w:hAnsi="Sylfaen"/>
                <w:sz w:val="16"/>
                <w:szCs w:val="16"/>
              </w:rPr>
            </w:pPr>
          </w:p>
        </w:tc>
        <w:tc>
          <w:tcPr>
            <w:tcW w:w="709" w:type="dxa"/>
            <w:vAlign w:val="center"/>
          </w:tcPr>
          <w:p w14:paraId="43641F44" w14:textId="77777777" w:rsidR="00751025" w:rsidRPr="004A2C83" w:rsidRDefault="00751025" w:rsidP="004A2C83">
            <w:pPr>
              <w:widowControl w:val="0"/>
              <w:ind w:left="-108" w:right="-108"/>
              <w:jc w:val="center"/>
              <w:rPr>
                <w:rFonts w:ascii="Sylfaen" w:hAnsi="Sylfaen"/>
                <w:sz w:val="16"/>
                <w:szCs w:val="16"/>
              </w:rPr>
            </w:pPr>
            <w:r w:rsidRPr="004A2C83">
              <w:rPr>
                <w:rFonts w:ascii="Sylfaen" w:hAnsi="Sylfaen"/>
                <w:sz w:val="16"/>
                <w:szCs w:val="16"/>
              </w:rPr>
              <w:t>адрес</w:t>
            </w:r>
          </w:p>
        </w:tc>
        <w:tc>
          <w:tcPr>
            <w:tcW w:w="963" w:type="dxa"/>
            <w:vAlign w:val="center"/>
          </w:tcPr>
          <w:p w14:paraId="7310491E" w14:textId="77777777" w:rsidR="00751025" w:rsidRPr="004A2C83" w:rsidRDefault="00751025" w:rsidP="004A2C83">
            <w:pPr>
              <w:widowControl w:val="0"/>
              <w:ind w:left="-46" w:right="-84"/>
              <w:jc w:val="center"/>
              <w:rPr>
                <w:rFonts w:ascii="Sylfaen" w:hAnsi="Sylfaen"/>
                <w:sz w:val="16"/>
                <w:szCs w:val="16"/>
              </w:rPr>
            </w:pPr>
            <w:r w:rsidRPr="004A2C83">
              <w:rPr>
                <w:rFonts w:ascii="Sylfaen" w:hAnsi="Sylfaen"/>
                <w:sz w:val="16"/>
                <w:szCs w:val="16"/>
              </w:rPr>
              <w:t>подлежащее поставке количество товара</w:t>
            </w:r>
          </w:p>
        </w:tc>
        <w:tc>
          <w:tcPr>
            <w:tcW w:w="1142" w:type="dxa"/>
            <w:vAlign w:val="center"/>
          </w:tcPr>
          <w:p w14:paraId="52D206CC" w14:textId="77777777" w:rsidR="00751025" w:rsidRPr="004A2C83" w:rsidRDefault="00751025" w:rsidP="004A2C83">
            <w:pPr>
              <w:widowControl w:val="0"/>
              <w:ind w:left="-132" w:right="-129"/>
              <w:jc w:val="center"/>
              <w:rPr>
                <w:rFonts w:ascii="Sylfaen" w:hAnsi="Sylfaen"/>
                <w:sz w:val="16"/>
                <w:szCs w:val="16"/>
                <w:lang w:val="en-US"/>
              </w:rPr>
            </w:pPr>
            <w:r w:rsidRPr="004A2C83">
              <w:rPr>
                <w:rFonts w:ascii="Sylfaen" w:hAnsi="Sylfaen"/>
                <w:sz w:val="16"/>
                <w:szCs w:val="16"/>
              </w:rPr>
              <w:t>срок</w:t>
            </w:r>
            <w:r w:rsidRPr="004A2C83">
              <w:rPr>
                <w:rStyle w:val="af6"/>
                <w:rFonts w:ascii="Sylfaen" w:hAnsi="Sylfaen"/>
                <w:sz w:val="16"/>
                <w:szCs w:val="16"/>
              </w:rPr>
              <w:footnoteReference w:customMarkFollows="1" w:id="32"/>
              <w:t>***</w:t>
            </w:r>
          </w:p>
        </w:tc>
      </w:tr>
      <w:tr w:rsidR="0068206B" w:rsidRPr="00CC157D" w14:paraId="410CDC13" w14:textId="77777777" w:rsidTr="00411013">
        <w:trPr>
          <w:trHeight w:val="58"/>
          <w:jc w:val="center"/>
        </w:trPr>
        <w:tc>
          <w:tcPr>
            <w:tcW w:w="988" w:type="dxa"/>
            <w:vAlign w:val="center"/>
          </w:tcPr>
          <w:p w14:paraId="7D10BB38" w14:textId="0D11F699" w:rsidR="0068206B" w:rsidRPr="00964C7E" w:rsidRDefault="0068206B" w:rsidP="0068206B">
            <w:pPr>
              <w:jc w:val="center"/>
              <w:rPr>
                <w:rFonts w:ascii="Sylfaen" w:hAnsi="Sylfaen"/>
                <w:i/>
                <w:sz w:val="20"/>
                <w:szCs w:val="20"/>
                <w:lang w:val="hy-AM"/>
              </w:rPr>
            </w:pPr>
            <w:r w:rsidRPr="00964C7E">
              <w:rPr>
                <w:rFonts w:ascii="Sylfaen" w:hAnsi="Sylfaen"/>
                <w:i/>
                <w:sz w:val="20"/>
                <w:szCs w:val="20"/>
              </w:rPr>
              <w:t>1</w:t>
            </w:r>
          </w:p>
        </w:tc>
        <w:tc>
          <w:tcPr>
            <w:tcW w:w="1275" w:type="dxa"/>
            <w:vAlign w:val="center"/>
          </w:tcPr>
          <w:p w14:paraId="2EC12734" w14:textId="77777777" w:rsidR="00D347BE" w:rsidRPr="00964C7E" w:rsidRDefault="00D347BE" w:rsidP="00D347BE">
            <w:pPr>
              <w:jc w:val="center"/>
              <w:rPr>
                <w:rFonts w:ascii="Sylfaen" w:hAnsi="Sylfaen" w:cs="Calibri"/>
                <w:i/>
                <w:sz w:val="20"/>
                <w:szCs w:val="20"/>
                <w:lang w:bidi="ar-SA"/>
              </w:rPr>
            </w:pPr>
          </w:p>
          <w:p w14:paraId="4309C7CA" w14:textId="4EFB205E" w:rsidR="00D347BE" w:rsidRPr="003E695E" w:rsidRDefault="00D347BE" w:rsidP="00D347BE">
            <w:pPr>
              <w:jc w:val="center"/>
              <w:rPr>
                <w:rFonts w:ascii="Sylfaen" w:hAnsi="Sylfaen" w:cs="Calibri"/>
                <w:i/>
                <w:sz w:val="20"/>
                <w:szCs w:val="20"/>
                <w:lang w:val="en-US"/>
              </w:rPr>
            </w:pPr>
            <w:r w:rsidRPr="00964C7E">
              <w:rPr>
                <w:rFonts w:ascii="Sylfaen" w:hAnsi="Sylfaen" w:cs="Calibri"/>
                <w:i/>
                <w:sz w:val="20"/>
                <w:szCs w:val="20"/>
              </w:rPr>
              <w:t>0</w:t>
            </w:r>
            <w:r w:rsidR="003E695E">
              <w:rPr>
                <w:rFonts w:ascii="Sylfaen" w:hAnsi="Sylfaen" w:cs="Calibri"/>
                <w:i/>
                <w:color w:val="2A2A2A"/>
                <w:sz w:val="20"/>
                <w:szCs w:val="20"/>
              </w:rPr>
              <w:t>9411400/</w:t>
            </w:r>
            <w:r w:rsidR="003E695E">
              <w:rPr>
                <w:rFonts w:ascii="Sylfaen" w:hAnsi="Sylfaen" w:cs="Calibri"/>
                <w:i/>
                <w:color w:val="2A2A2A"/>
                <w:sz w:val="20"/>
                <w:szCs w:val="20"/>
                <w:lang w:val="en-US"/>
              </w:rPr>
              <w:t>2</w:t>
            </w:r>
          </w:p>
          <w:p w14:paraId="05EB514D" w14:textId="119225CF" w:rsidR="0068206B" w:rsidRPr="00964C7E" w:rsidRDefault="0068206B" w:rsidP="0068206B">
            <w:pPr>
              <w:jc w:val="center"/>
              <w:rPr>
                <w:rFonts w:ascii="Sylfaen" w:hAnsi="Sylfaen"/>
                <w:i/>
                <w:sz w:val="20"/>
                <w:szCs w:val="20"/>
              </w:rPr>
            </w:pPr>
          </w:p>
        </w:tc>
        <w:tc>
          <w:tcPr>
            <w:tcW w:w="1276" w:type="dxa"/>
            <w:vAlign w:val="center"/>
          </w:tcPr>
          <w:p w14:paraId="2F9AB77D" w14:textId="524EE71B" w:rsidR="0068206B" w:rsidRPr="00964C7E" w:rsidRDefault="00D347BE" w:rsidP="0068206B">
            <w:pPr>
              <w:widowControl w:val="0"/>
              <w:jc w:val="center"/>
              <w:rPr>
                <w:rFonts w:ascii="Sylfaen" w:hAnsi="Sylfaen"/>
                <w:i/>
                <w:sz w:val="20"/>
                <w:szCs w:val="20"/>
              </w:rPr>
            </w:pPr>
            <w:r w:rsidRPr="00964C7E">
              <w:rPr>
                <w:rStyle w:val="ezkurwreuab5ozgtqnkl"/>
                <w:rFonts w:ascii="Sylfaen" w:hAnsi="Sylfaen"/>
                <w:i/>
                <w:sz w:val="20"/>
                <w:szCs w:val="20"/>
              </w:rPr>
              <w:t>Сжиженный</w:t>
            </w:r>
            <w:r w:rsidRPr="00964C7E">
              <w:rPr>
                <w:rFonts w:ascii="Sylfaen" w:hAnsi="Sylfaen"/>
                <w:i/>
                <w:sz w:val="20"/>
                <w:szCs w:val="20"/>
              </w:rPr>
              <w:t xml:space="preserve"> </w:t>
            </w:r>
            <w:r w:rsidRPr="00964C7E">
              <w:rPr>
                <w:rStyle w:val="ezkurwreuab5ozgtqnkl"/>
                <w:rFonts w:ascii="Sylfaen" w:hAnsi="Sylfaen"/>
                <w:i/>
                <w:sz w:val="20"/>
                <w:szCs w:val="20"/>
              </w:rPr>
              <w:t>газ</w:t>
            </w:r>
          </w:p>
        </w:tc>
        <w:tc>
          <w:tcPr>
            <w:tcW w:w="851" w:type="dxa"/>
            <w:vAlign w:val="center"/>
          </w:tcPr>
          <w:p w14:paraId="5D7DF8F2" w14:textId="77777777" w:rsidR="0068206B" w:rsidRPr="00964C7E" w:rsidRDefault="0068206B" w:rsidP="0068206B">
            <w:pPr>
              <w:widowControl w:val="0"/>
              <w:jc w:val="center"/>
              <w:rPr>
                <w:rFonts w:ascii="Sylfaen" w:hAnsi="Sylfaen"/>
                <w:i/>
                <w:sz w:val="20"/>
                <w:szCs w:val="20"/>
              </w:rPr>
            </w:pPr>
          </w:p>
        </w:tc>
        <w:tc>
          <w:tcPr>
            <w:tcW w:w="5103" w:type="dxa"/>
            <w:vAlign w:val="center"/>
          </w:tcPr>
          <w:p w14:paraId="44C44124" w14:textId="4A73482A" w:rsidR="0068206B" w:rsidRPr="00964C7E" w:rsidRDefault="00D347BE" w:rsidP="0068206B">
            <w:pPr>
              <w:widowControl w:val="0"/>
              <w:jc w:val="center"/>
              <w:rPr>
                <w:rFonts w:ascii="Sylfaen" w:hAnsi="Sylfaen"/>
                <w:i/>
                <w:sz w:val="20"/>
                <w:szCs w:val="20"/>
              </w:rPr>
            </w:pPr>
            <w:r w:rsidRPr="00964C7E">
              <w:rPr>
                <w:rStyle w:val="ezkurwreuab5ozgtqnkl"/>
                <w:rFonts w:ascii="Sylfaen" w:hAnsi="Sylfaen"/>
                <w:i/>
                <w:sz w:val="20"/>
                <w:szCs w:val="20"/>
              </w:rPr>
              <w:t>Газ</w:t>
            </w:r>
            <w:r w:rsidRPr="00964C7E">
              <w:rPr>
                <w:rFonts w:ascii="Sylfaen" w:hAnsi="Sylfaen"/>
                <w:i/>
                <w:sz w:val="20"/>
                <w:szCs w:val="20"/>
              </w:rPr>
              <w:t xml:space="preserve"> </w:t>
            </w:r>
            <w:r w:rsidRPr="00964C7E">
              <w:rPr>
                <w:rStyle w:val="ezkurwreuab5ozgtqnkl"/>
                <w:rFonts w:ascii="Sylfaen" w:hAnsi="Sylfaen"/>
                <w:i/>
                <w:sz w:val="20"/>
                <w:szCs w:val="20"/>
              </w:rPr>
              <w:t>пропан, в жидком</w:t>
            </w:r>
            <w:r w:rsidRPr="00964C7E">
              <w:rPr>
                <w:rFonts w:ascii="Sylfaen" w:hAnsi="Sylfaen"/>
                <w:i/>
                <w:sz w:val="20"/>
                <w:szCs w:val="20"/>
              </w:rPr>
              <w:t xml:space="preserve"> </w:t>
            </w:r>
            <w:r w:rsidRPr="00964C7E">
              <w:rPr>
                <w:rStyle w:val="ezkurwreuab5ozgtqnkl"/>
                <w:rFonts w:ascii="Sylfaen" w:hAnsi="Sylfaen"/>
                <w:i/>
                <w:sz w:val="20"/>
                <w:szCs w:val="20"/>
              </w:rPr>
              <w:t>виде, предназначен</w:t>
            </w:r>
            <w:r w:rsidRPr="00964C7E">
              <w:rPr>
                <w:rFonts w:ascii="Sylfaen" w:hAnsi="Sylfaen"/>
                <w:i/>
                <w:sz w:val="20"/>
                <w:szCs w:val="20"/>
              </w:rPr>
              <w:t xml:space="preserve"> </w:t>
            </w:r>
            <w:r w:rsidRPr="00964C7E">
              <w:rPr>
                <w:rStyle w:val="ezkurwreuab5ozgtqnkl"/>
                <w:rFonts w:ascii="Sylfaen" w:hAnsi="Sylfaen"/>
                <w:i/>
                <w:sz w:val="20"/>
                <w:szCs w:val="20"/>
              </w:rPr>
              <w:t>для</w:t>
            </w:r>
            <w:r w:rsidRPr="00964C7E">
              <w:rPr>
                <w:rFonts w:ascii="Sylfaen" w:hAnsi="Sylfaen"/>
                <w:i/>
                <w:sz w:val="20"/>
                <w:szCs w:val="20"/>
              </w:rPr>
              <w:t xml:space="preserve"> </w:t>
            </w:r>
            <w:r w:rsidRPr="00964C7E">
              <w:rPr>
                <w:rStyle w:val="ezkurwreuab5ozgtqnkl"/>
                <w:rFonts w:ascii="Sylfaen" w:hAnsi="Sylfaen"/>
                <w:i/>
                <w:sz w:val="20"/>
                <w:szCs w:val="20"/>
              </w:rPr>
              <w:t>использования в качестве топлива.</w:t>
            </w:r>
            <w:r w:rsidRPr="00964C7E">
              <w:rPr>
                <w:rFonts w:ascii="Sylfaen" w:hAnsi="Sylfaen"/>
                <w:i/>
                <w:sz w:val="20"/>
                <w:szCs w:val="20"/>
              </w:rPr>
              <w:t xml:space="preserve"> </w:t>
            </w:r>
            <w:r w:rsidRPr="00964C7E">
              <w:rPr>
                <w:rStyle w:val="ezkurwreuab5ozgtqnkl"/>
                <w:rFonts w:ascii="Sylfaen" w:hAnsi="Sylfaen"/>
                <w:i/>
                <w:sz w:val="20"/>
                <w:szCs w:val="20"/>
              </w:rPr>
              <w:t xml:space="preserve">Другие образцы </w:t>
            </w:r>
            <w:proofErr w:type="spellStart"/>
            <w:r w:rsidRPr="00964C7E">
              <w:rPr>
                <w:rStyle w:val="ezkurwreuab5ozgtqnkl"/>
                <w:rFonts w:ascii="Sylfaen" w:hAnsi="Sylfaen"/>
                <w:i/>
                <w:sz w:val="20"/>
                <w:szCs w:val="20"/>
              </w:rPr>
              <w:t>пропанабутанового</w:t>
            </w:r>
            <w:proofErr w:type="spellEnd"/>
            <w:r w:rsidRPr="00964C7E">
              <w:rPr>
                <w:rFonts w:ascii="Sylfaen" w:hAnsi="Sylfaen"/>
                <w:i/>
                <w:sz w:val="20"/>
                <w:szCs w:val="20"/>
              </w:rPr>
              <w:t xml:space="preserve"> </w:t>
            </w:r>
            <w:r w:rsidRPr="00964C7E">
              <w:rPr>
                <w:rStyle w:val="ezkurwreuab5ozgtqnkl"/>
                <w:rFonts w:ascii="Sylfaen" w:hAnsi="Sylfaen"/>
                <w:i/>
                <w:sz w:val="20"/>
                <w:szCs w:val="20"/>
              </w:rPr>
              <w:t>топлива, предназначенные для</w:t>
            </w:r>
            <w:r w:rsidRPr="00964C7E">
              <w:rPr>
                <w:rFonts w:ascii="Sylfaen" w:hAnsi="Sylfaen"/>
                <w:i/>
                <w:sz w:val="20"/>
                <w:szCs w:val="20"/>
              </w:rPr>
              <w:t xml:space="preserve"> </w:t>
            </w:r>
            <w:r w:rsidRPr="00964C7E">
              <w:rPr>
                <w:rStyle w:val="ezkurwreuab5ozgtqnkl"/>
                <w:rFonts w:ascii="Sylfaen" w:hAnsi="Sylfaen"/>
                <w:i/>
                <w:sz w:val="20"/>
                <w:szCs w:val="20"/>
              </w:rPr>
              <w:lastRenderedPageBreak/>
              <w:t>автомобильных</w:t>
            </w:r>
            <w:r w:rsidRPr="00964C7E">
              <w:rPr>
                <w:rFonts w:ascii="Sylfaen" w:hAnsi="Sylfaen"/>
                <w:i/>
                <w:sz w:val="20"/>
                <w:szCs w:val="20"/>
              </w:rPr>
              <w:t xml:space="preserve"> </w:t>
            </w:r>
            <w:r w:rsidRPr="00964C7E">
              <w:rPr>
                <w:rStyle w:val="ezkurwreuab5ozgtqnkl"/>
                <w:rFonts w:ascii="Sylfaen" w:hAnsi="Sylfaen"/>
                <w:i/>
                <w:sz w:val="20"/>
                <w:szCs w:val="20"/>
              </w:rPr>
              <w:t>двигателей</w:t>
            </w:r>
            <w:r w:rsidRPr="00964C7E">
              <w:rPr>
                <w:rFonts w:ascii="Sylfaen" w:hAnsi="Sylfaen"/>
                <w:i/>
                <w:sz w:val="20"/>
                <w:szCs w:val="20"/>
              </w:rPr>
              <w:t xml:space="preserve"> </w:t>
            </w:r>
            <w:r w:rsidRPr="00964C7E">
              <w:rPr>
                <w:rStyle w:val="ezkurwreuab5ozgtqnkl"/>
                <w:rFonts w:ascii="Sylfaen" w:hAnsi="Sylfaen"/>
                <w:i/>
                <w:sz w:val="20"/>
                <w:szCs w:val="20"/>
              </w:rPr>
              <w:t>внутреннего</w:t>
            </w:r>
            <w:r w:rsidRPr="00964C7E">
              <w:rPr>
                <w:rFonts w:ascii="Sylfaen" w:hAnsi="Sylfaen"/>
                <w:i/>
                <w:sz w:val="20"/>
                <w:szCs w:val="20"/>
              </w:rPr>
              <w:t xml:space="preserve"> </w:t>
            </w:r>
            <w:r w:rsidRPr="00964C7E">
              <w:rPr>
                <w:rStyle w:val="ezkurwreuab5ozgtqnkl"/>
                <w:rFonts w:ascii="Sylfaen" w:hAnsi="Sylfaen"/>
                <w:i/>
                <w:sz w:val="20"/>
                <w:szCs w:val="20"/>
              </w:rPr>
              <w:t>сгорания, основными</w:t>
            </w:r>
            <w:r w:rsidRPr="00964C7E">
              <w:rPr>
                <w:rFonts w:ascii="Sylfaen" w:hAnsi="Sylfaen"/>
                <w:i/>
                <w:sz w:val="20"/>
                <w:szCs w:val="20"/>
              </w:rPr>
              <w:t xml:space="preserve"> </w:t>
            </w:r>
            <w:r w:rsidRPr="00964C7E">
              <w:rPr>
                <w:rStyle w:val="ezkurwreuab5ozgtqnkl"/>
                <w:rFonts w:ascii="Sylfaen" w:hAnsi="Sylfaen"/>
                <w:i/>
                <w:sz w:val="20"/>
                <w:szCs w:val="20"/>
              </w:rPr>
              <w:t>компонентами</w:t>
            </w:r>
            <w:r w:rsidRPr="00964C7E">
              <w:rPr>
                <w:rFonts w:ascii="Sylfaen" w:hAnsi="Sylfaen"/>
                <w:i/>
                <w:sz w:val="20"/>
                <w:szCs w:val="20"/>
              </w:rPr>
              <w:t xml:space="preserve"> </w:t>
            </w:r>
            <w:r w:rsidRPr="00964C7E">
              <w:rPr>
                <w:rStyle w:val="ezkurwreuab5ozgtqnkl"/>
                <w:rFonts w:ascii="Sylfaen" w:hAnsi="Sylfaen"/>
                <w:i/>
                <w:sz w:val="20"/>
                <w:szCs w:val="20"/>
              </w:rPr>
              <w:t>являются</w:t>
            </w:r>
            <w:r w:rsidRPr="00964C7E">
              <w:rPr>
                <w:rFonts w:ascii="Sylfaen" w:hAnsi="Sylfaen"/>
                <w:i/>
                <w:sz w:val="20"/>
                <w:szCs w:val="20"/>
              </w:rPr>
              <w:t xml:space="preserve"> </w:t>
            </w:r>
            <w:r w:rsidRPr="00964C7E">
              <w:rPr>
                <w:rStyle w:val="ezkurwreuab5ozgtqnkl"/>
                <w:rFonts w:ascii="Sylfaen" w:hAnsi="Sylfaen"/>
                <w:i/>
                <w:sz w:val="20"/>
                <w:szCs w:val="20"/>
              </w:rPr>
              <w:t>пропан, бутан, и т.</w:t>
            </w:r>
            <w:r w:rsidRPr="00964C7E">
              <w:rPr>
                <w:rFonts w:ascii="Sylfaen" w:hAnsi="Sylfaen"/>
                <w:i/>
                <w:sz w:val="20"/>
                <w:szCs w:val="20"/>
              </w:rPr>
              <w:t xml:space="preserve"> </w:t>
            </w:r>
            <w:r w:rsidRPr="00964C7E">
              <w:rPr>
                <w:rStyle w:val="ezkurwreuab5ozgtqnkl"/>
                <w:rFonts w:ascii="Sylfaen" w:hAnsi="Sylfaen"/>
                <w:i/>
                <w:sz w:val="20"/>
                <w:szCs w:val="20"/>
              </w:rPr>
              <w:t xml:space="preserve">д., другими компонентами являются </w:t>
            </w:r>
            <w:proofErr w:type="gramStart"/>
            <w:r w:rsidRPr="00964C7E">
              <w:rPr>
                <w:rStyle w:val="ezkurwreuab5ozgtqnkl"/>
                <w:rFonts w:ascii="Sylfaen" w:hAnsi="Sylfaen"/>
                <w:i/>
                <w:sz w:val="20"/>
                <w:szCs w:val="20"/>
              </w:rPr>
              <w:t>изобутан ,</w:t>
            </w:r>
            <w:proofErr w:type="gramEnd"/>
            <w:r w:rsidRPr="00964C7E">
              <w:rPr>
                <w:rStyle w:val="ezkurwreuab5ozgtqnkl"/>
                <w:rFonts w:ascii="Sylfaen" w:hAnsi="Sylfaen"/>
                <w:i/>
                <w:sz w:val="20"/>
                <w:szCs w:val="20"/>
              </w:rPr>
              <w:t xml:space="preserve"> пропилен , Этан, этилен и другие углеводы.</w:t>
            </w:r>
            <w:r w:rsidRPr="00964C7E">
              <w:rPr>
                <w:rFonts w:ascii="Sylfaen" w:hAnsi="Sylfaen"/>
                <w:i/>
                <w:sz w:val="20"/>
                <w:szCs w:val="20"/>
              </w:rPr>
              <w:t xml:space="preserve"> </w:t>
            </w:r>
            <w:r w:rsidRPr="00964C7E">
              <w:rPr>
                <w:rStyle w:val="ezkurwreuab5ozgtqnkl"/>
                <w:rFonts w:ascii="Sylfaen" w:hAnsi="Sylfaen"/>
                <w:i/>
                <w:sz w:val="20"/>
                <w:szCs w:val="20"/>
              </w:rPr>
              <w:t>Стандарт ГОСТ 20448-90: условные</w:t>
            </w:r>
            <w:r w:rsidRPr="00964C7E">
              <w:rPr>
                <w:rFonts w:ascii="Sylfaen" w:hAnsi="Sylfaen"/>
                <w:i/>
                <w:sz w:val="20"/>
                <w:szCs w:val="20"/>
              </w:rPr>
              <w:t xml:space="preserve"> </w:t>
            </w:r>
            <w:r w:rsidRPr="00964C7E">
              <w:rPr>
                <w:rStyle w:val="ezkurwreuab5ozgtqnkl"/>
                <w:rFonts w:ascii="Sylfaen" w:hAnsi="Sylfaen"/>
                <w:i/>
                <w:sz w:val="20"/>
                <w:szCs w:val="20"/>
              </w:rPr>
              <w:t>обозначения</w:t>
            </w:r>
            <w:r w:rsidRPr="00964C7E">
              <w:rPr>
                <w:rFonts w:ascii="Sylfaen" w:hAnsi="Sylfaen"/>
                <w:i/>
                <w:sz w:val="20"/>
                <w:szCs w:val="20"/>
              </w:rPr>
              <w:t xml:space="preserve"> </w:t>
            </w:r>
            <w:r w:rsidRPr="00964C7E">
              <w:rPr>
                <w:rStyle w:val="ezkurwreuab5ozgtqnkl"/>
                <w:rFonts w:ascii="Sylfaen" w:hAnsi="Sylfaen"/>
                <w:i/>
                <w:sz w:val="20"/>
                <w:szCs w:val="20"/>
              </w:rPr>
              <w:t>боятся</w:t>
            </w:r>
            <w:r w:rsidRPr="00964C7E">
              <w:rPr>
                <w:rFonts w:ascii="Sylfaen" w:hAnsi="Sylfaen"/>
                <w:i/>
                <w:sz w:val="20"/>
                <w:szCs w:val="20"/>
              </w:rPr>
              <w:t xml:space="preserve"> </w:t>
            </w:r>
            <w:r w:rsidRPr="00964C7E">
              <w:rPr>
                <w:rStyle w:val="ezkurwreuab5ozgtqnkl"/>
                <w:rFonts w:ascii="Sylfaen" w:hAnsi="Sylfaen"/>
                <w:i/>
                <w:sz w:val="20"/>
                <w:szCs w:val="20"/>
              </w:rPr>
              <w:t>огня, безопасны</w:t>
            </w:r>
            <w:r w:rsidRPr="00964C7E">
              <w:rPr>
                <w:rFonts w:ascii="Sylfaen" w:hAnsi="Sylfaen"/>
                <w:i/>
                <w:sz w:val="20"/>
                <w:szCs w:val="20"/>
              </w:rPr>
              <w:t xml:space="preserve"> </w:t>
            </w:r>
            <w:r w:rsidRPr="00964C7E">
              <w:rPr>
                <w:rStyle w:val="ezkurwreuab5ozgtqnkl"/>
                <w:rFonts w:ascii="Sylfaen" w:hAnsi="Sylfaen"/>
                <w:i/>
                <w:sz w:val="20"/>
                <w:szCs w:val="20"/>
              </w:rPr>
              <w:t xml:space="preserve">для пожаротушения, </w:t>
            </w:r>
            <w:proofErr w:type="spellStart"/>
            <w:r w:rsidRPr="00964C7E">
              <w:rPr>
                <w:rStyle w:val="ezkurwreuab5ozgtqnkl"/>
                <w:rFonts w:ascii="Sylfaen" w:hAnsi="Sylfaen"/>
                <w:i/>
                <w:sz w:val="20"/>
                <w:szCs w:val="20"/>
              </w:rPr>
              <w:t>взрывозащищены</w:t>
            </w:r>
            <w:proofErr w:type="spellEnd"/>
            <w:r w:rsidRPr="00964C7E">
              <w:rPr>
                <w:rFonts w:ascii="Sylfaen" w:hAnsi="Sylfaen"/>
                <w:i/>
                <w:sz w:val="20"/>
                <w:szCs w:val="20"/>
              </w:rPr>
              <w:t xml:space="preserve">: </w:t>
            </w:r>
            <w:r w:rsidRPr="00964C7E">
              <w:rPr>
                <w:rStyle w:val="ezkurwreuab5ozgtqnkl"/>
                <w:rFonts w:ascii="Sylfaen" w:hAnsi="Sylfaen"/>
                <w:i/>
                <w:sz w:val="20"/>
                <w:szCs w:val="20"/>
              </w:rPr>
              <w:t>Заправочные</w:t>
            </w:r>
            <w:r w:rsidRPr="00964C7E">
              <w:rPr>
                <w:rFonts w:ascii="Sylfaen" w:hAnsi="Sylfaen"/>
                <w:i/>
                <w:sz w:val="20"/>
                <w:szCs w:val="20"/>
              </w:rPr>
              <w:t xml:space="preserve"> </w:t>
            </w:r>
            <w:r w:rsidRPr="00964C7E">
              <w:rPr>
                <w:rStyle w:val="ezkurwreuab5ozgtqnkl"/>
                <w:rFonts w:ascii="Sylfaen" w:hAnsi="Sylfaen"/>
                <w:i/>
                <w:sz w:val="20"/>
                <w:szCs w:val="20"/>
              </w:rPr>
              <w:t xml:space="preserve">станции для </w:t>
            </w:r>
            <w:proofErr w:type="spellStart"/>
            <w:r w:rsidRPr="00964C7E">
              <w:rPr>
                <w:rStyle w:val="ezkurwreuab5ozgtqnkl"/>
                <w:rFonts w:ascii="Sylfaen" w:hAnsi="Sylfaen"/>
                <w:i/>
                <w:sz w:val="20"/>
                <w:szCs w:val="20"/>
              </w:rPr>
              <w:t>пропанового</w:t>
            </w:r>
            <w:proofErr w:type="spellEnd"/>
            <w:r w:rsidRPr="00964C7E">
              <w:rPr>
                <w:rStyle w:val="ezkurwreuab5ozgtqnkl"/>
                <w:rFonts w:ascii="Sylfaen" w:hAnsi="Sylfaen"/>
                <w:i/>
                <w:sz w:val="20"/>
                <w:szCs w:val="20"/>
              </w:rPr>
              <w:t xml:space="preserve"> газа</w:t>
            </w:r>
            <w:r w:rsidRPr="00964C7E">
              <w:rPr>
                <w:rFonts w:ascii="Sylfaen" w:hAnsi="Sylfaen"/>
                <w:i/>
                <w:sz w:val="20"/>
                <w:szCs w:val="20"/>
              </w:rPr>
              <w:t xml:space="preserve"> </w:t>
            </w:r>
            <w:r w:rsidRPr="00964C7E">
              <w:rPr>
                <w:rStyle w:val="ezkurwreuab5ozgtqnkl"/>
                <w:rFonts w:ascii="Sylfaen" w:hAnsi="Sylfaen"/>
                <w:i/>
                <w:sz w:val="20"/>
                <w:szCs w:val="20"/>
              </w:rPr>
              <w:t xml:space="preserve">(АЗЗС) должны быть расположены на расстоянии не более 4 км от автобусного парка, расположенного по адресу: </w:t>
            </w:r>
            <w:proofErr w:type="spellStart"/>
            <w:r w:rsidRPr="00964C7E">
              <w:rPr>
                <w:rStyle w:val="ezkurwreuab5ozgtqnkl"/>
                <w:rFonts w:ascii="Sylfaen" w:hAnsi="Sylfaen"/>
                <w:i/>
                <w:sz w:val="20"/>
                <w:szCs w:val="20"/>
              </w:rPr>
              <w:t>Гюмри</w:t>
            </w:r>
            <w:proofErr w:type="spellEnd"/>
            <w:r w:rsidRPr="00964C7E">
              <w:rPr>
                <w:rStyle w:val="ezkurwreuab5ozgtqnkl"/>
                <w:rFonts w:ascii="Sylfaen" w:hAnsi="Sylfaen"/>
                <w:i/>
                <w:sz w:val="20"/>
                <w:szCs w:val="20"/>
              </w:rPr>
              <w:t xml:space="preserve">, ул. </w:t>
            </w:r>
            <w:proofErr w:type="spellStart"/>
            <w:r w:rsidRPr="00964C7E">
              <w:rPr>
                <w:rStyle w:val="ezkurwreuab5ozgtqnkl"/>
                <w:rFonts w:ascii="Sylfaen" w:hAnsi="Sylfaen"/>
                <w:i/>
                <w:sz w:val="20"/>
                <w:szCs w:val="20"/>
              </w:rPr>
              <w:t>Гандилян</w:t>
            </w:r>
            <w:proofErr w:type="spellEnd"/>
            <w:r w:rsidRPr="00964C7E">
              <w:rPr>
                <w:rStyle w:val="ezkurwreuab5ozgtqnkl"/>
                <w:rFonts w:ascii="Sylfaen" w:hAnsi="Sylfaen"/>
                <w:i/>
                <w:sz w:val="20"/>
                <w:szCs w:val="20"/>
              </w:rPr>
              <w:t xml:space="preserve"> 5/4.</w:t>
            </w:r>
            <w:r w:rsidRPr="00964C7E">
              <w:rPr>
                <w:rFonts w:ascii="Sylfaen" w:hAnsi="Sylfaen"/>
                <w:i/>
                <w:sz w:val="20"/>
                <w:szCs w:val="20"/>
              </w:rPr>
              <w:t xml:space="preserve"> </w:t>
            </w:r>
            <w:r w:rsidRPr="00964C7E">
              <w:rPr>
                <w:rStyle w:val="ezkurwreuab5ozgtqnkl"/>
                <w:rFonts w:ascii="Sylfaen" w:hAnsi="Sylfaen"/>
                <w:i/>
                <w:sz w:val="20"/>
                <w:szCs w:val="20"/>
              </w:rPr>
              <w:t>Предоставляемые купоны</w:t>
            </w:r>
            <w:r w:rsidRPr="00964C7E">
              <w:rPr>
                <w:rFonts w:ascii="Sylfaen" w:hAnsi="Sylfaen"/>
                <w:i/>
                <w:sz w:val="20"/>
                <w:szCs w:val="20"/>
              </w:rPr>
              <w:t xml:space="preserve"> </w:t>
            </w:r>
            <w:r w:rsidRPr="00964C7E">
              <w:rPr>
                <w:rStyle w:val="ezkurwreuab5ozgtqnkl"/>
                <w:rFonts w:ascii="Sylfaen" w:hAnsi="Sylfaen"/>
                <w:i/>
                <w:sz w:val="20"/>
                <w:szCs w:val="20"/>
              </w:rPr>
              <w:t>должны</w:t>
            </w:r>
            <w:r w:rsidRPr="00964C7E">
              <w:rPr>
                <w:rFonts w:ascii="Sylfaen" w:hAnsi="Sylfaen"/>
                <w:i/>
                <w:sz w:val="20"/>
                <w:szCs w:val="20"/>
              </w:rPr>
              <w:t xml:space="preserve"> </w:t>
            </w:r>
            <w:r w:rsidRPr="00964C7E">
              <w:rPr>
                <w:rStyle w:val="ezkurwreuab5ozgtqnkl"/>
                <w:rFonts w:ascii="Sylfaen" w:hAnsi="Sylfaen"/>
                <w:i/>
                <w:sz w:val="20"/>
                <w:szCs w:val="20"/>
              </w:rPr>
              <w:t>быть бессрочными</w:t>
            </w:r>
            <w:r w:rsidRPr="00964C7E">
              <w:rPr>
                <w:rFonts w:ascii="Sylfaen" w:hAnsi="Sylfaen"/>
                <w:i/>
                <w:sz w:val="20"/>
                <w:szCs w:val="20"/>
              </w:rPr>
              <w:t>.</w:t>
            </w:r>
          </w:p>
        </w:tc>
        <w:tc>
          <w:tcPr>
            <w:tcW w:w="1134" w:type="dxa"/>
            <w:vAlign w:val="center"/>
          </w:tcPr>
          <w:p w14:paraId="3803EB21" w14:textId="0E452E6A" w:rsidR="0068206B" w:rsidRPr="00964C7E" w:rsidRDefault="0068206B" w:rsidP="0068206B">
            <w:pPr>
              <w:widowControl w:val="0"/>
              <w:jc w:val="center"/>
              <w:rPr>
                <w:rFonts w:ascii="Sylfaen" w:hAnsi="Sylfaen"/>
                <w:i/>
                <w:sz w:val="20"/>
                <w:szCs w:val="20"/>
                <w:lang w:val="hy-AM"/>
              </w:rPr>
            </w:pPr>
            <w:r w:rsidRPr="00964C7E">
              <w:rPr>
                <w:rStyle w:val="ezkurwreuab5ozgtqnkl"/>
                <w:rFonts w:ascii="Sylfaen" w:hAnsi="Sylfaen"/>
                <w:i/>
                <w:sz w:val="20"/>
                <w:szCs w:val="20"/>
              </w:rPr>
              <w:lastRenderedPageBreak/>
              <w:t>литр</w:t>
            </w:r>
          </w:p>
        </w:tc>
        <w:tc>
          <w:tcPr>
            <w:tcW w:w="925" w:type="dxa"/>
            <w:vAlign w:val="center"/>
          </w:tcPr>
          <w:p w14:paraId="09601DCB" w14:textId="77777777" w:rsidR="0068206B" w:rsidRPr="00964C7E" w:rsidRDefault="0068206B" w:rsidP="0068206B">
            <w:pPr>
              <w:widowControl w:val="0"/>
              <w:jc w:val="center"/>
              <w:rPr>
                <w:rFonts w:ascii="Sylfaen" w:hAnsi="Sylfaen"/>
                <w:i/>
                <w:sz w:val="20"/>
                <w:szCs w:val="20"/>
              </w:rPr>
            </w:pPr>
          </w:p>
        </w:tc>
        <w:tc>
          <w:tcPr>
            <w:tcW w:w="1134" w:type="dxa"/>
            <w:vAlign w:val="center"/>
          </w:tcPr>
          <w:p w14:paraId="4763AF31" w14:textId="77777777" w:rsidR="0068206B" w:rsidRPr="00964C7E" w:rsidRDefault="0068206B" w:rsidP="0068206B">
            <w:pPr>
              <w:widowControl w:val="0"/>
              <w:jc w:val="center"/>
              <w:rPr>
                <w:rFonts w:ascii="Sylfaen" w:hAnsi="Sylfaen"/>
                <w:i/>
                <w:sz w:val="20"/>
                <w:szCs w:val="20"/>
              </w:rPr>
            </w:pPr>
          </w:p>
        </w:tc>
        <w:tc>
          <w:tcPr>
            <w:tcW w:w="850" w:type="dxa"/>
            <w:vAlign w:val="center"/>
          </w:tcPr>
          <w:p w14:paraId="5644B85A" w14:textId="40AE6723" w:rsidR="0068206B" w:rsidRPr="00964C7E" w:rsidRDefault="003E695E" w:rsidP="0068206B">
            <w:pPr>
              <w:widowControl w:val="0"/>
              <w:jc w:val="center"/>
              <w:rPr>
                <w:rFonts w:ascii="Sylfaen" w:hAnsi="Sylfaen"/>
                <w:i/>
                <w:sz w:val="20"/>
                <w:szCs w:val="20"/>
                <w:lang w:val="hy-AM"/>
              </w:rPr>
            </w:pPr>
            <w:r>
              <w:rPr>
                <w:rFonts w:ascii="Sylfaen" w:hAnsi="Sylfaen" w:cs="Calibri"/>
                <w:i/>
                <w:sz w:val="20"/>
                <w:szCs w:val="20"/>
                <w:lang w:val="en-US"/>
              </w:rPr>
              <w:t>8</w:t>
            </w:r>
            <w:r w:rsidR="00D347BE" w:rsidRPr="00964C7E">
              <w:rPr>
                <w:rFonts w:ascii="Sylfaen" w:hAnsi="Sylfaen" w:cs="Calibri"/>
                <w:i/>
                <w:sz w:val="20"/>
                <w:szCs w:val="20"/>
                <w:lang w:val="hy-AM"/>
              </w:rPr>
              <w:t>0</w:t>
            </w:r>
            <w:r w:rsidR="0068206B" w:rsidRPr="00964C7E">
              <w:rPr>
                <w:rFonts w:ascii="Sylfaen" w:hAnsi="Sylfaen" w:cs="Calibri"/>
                <w:i/>
                <w:sz w:val="20"/>
                <w:szCs w:val="20"/>
                <w:lang w:val="hy-AM"/>
              </w:rPr>
              <w:t>00</w:t>
            </w:r>
          </w:p>
        </w:tc>
        <w:tc>
          <w:tcPr>
            <w:tcW w:w="709" w:type="dxa"/>
            <w:vAlign w:val="center"/>
          </w:tcPr>
          <w:p w14:paraId="25612E76" w14:textId="46F86559" w:rsidR="0068206B" w:rsidRPr="00964C7E" w:rsidRDefault="0068206B" w:rsidP="0068206B">
            <w:pPr>
              <w:widowControl w:val="0"/>
              <w:jc w:val="center"/>
              <w:rPr>
                <w:rFonts w:ascii="Sylfaen" w:hAnsi="Sylfaen"/>
                <w:i/>
                <w:sz w:val="20"/>
                <w:szCs w:val="20"/>
              </w:rPr>
            </w:pPr>
            <w:r w:rsidRPr="00964C7E">
              <w:rPr>
                <w:rFonts w:ascii="Sylfaen" w:hAnsi="Sylfaen" w:cs="Sylfaen"/>
                <w:i/>
                <w:color w:val="000000"/>
                <w:sz w:val="20"/>
                <w:szCs w:val="20"/>
                <w:lang w:val="hy-AM"/>
              </w:rPr>
              <w:t>РА Ширакск</w:t>
            </w:r>
            <w:r w:rsidRPr="00964C7E">
              <w:rPr>
                <w:rFonts w:ascii="Sylfaen" w:hAnsi="Sylfaen" w:cs="Sylfaen"/>
                <w:i/>
                <w:color w:val="000000"/>
                <w:sz w:val="20"/>
                <w:szCs w:val="20"/>
                <w:lang w:val="hy-AM"/>
              </w:rPr>
              <w:lastRenderedPageBreak/>
              <w:t>ий область, г. Гюмри Гандилян 5/4</w:t>
            </w:r>
          </w:p>
        </w:tc>
        <w:tc>
          <w:tcPr>
            <w:tcW w:w="963" w:type="dxa"/>
            <w:vAlign w:val="center"/>
          </w:tcPr>
          <w:p w14:paraId="1C402F93" w14:textId="05894164" w:rsidR="0068206B" w:rsidRPr="00964C7E" w:rsidRDefault="003E695E" w:rsidP="0068206B">
            <w:pPr>
              <w:widowControl w:val="0"/>
              <w:jc w:val="center"/>
              <w:rPr>
                <w:rFonts w:ascii="Sylfaen" w:hAnsi="Sylfaen"/>
                <w:i/>
                <w:sz w:val="20"/>
                <w:szCs w:val="20"/>
                <w:lang w:val="hy-AM"/>
              </w:rPr>
            </w:pPr>
            <w:r>
              <w:rPr>
                <w:rFonts w:ascii="Sylfaen" w:hAnsi="Sylfaen"/>
                <w:i/>
                <w:sz w:val="20"/>
                <w:szCs w:val="20"/>
                <w:lang w:val="en-US"/>
              </w:rPr>
              <w:lastRenderedPageBreak/>
              <w:t>8</w:t>
            </w:r>
            <w:r w:rsidR="00D347BE" w:rsidRPr="00964C7E">
              <w:rPr>
                <w:rFonts w:ascii="Sylfaen" w:hAnsi="Sylfaen"/>
                <w:i/>
                <w:sz w:val="20"/>
                <w:szCs w:val="20"/>
                <w:lang w:val="hy-AM"/>
              </w:rPr>
              <w:t>000</w:t>
            </w:r>
          </w:p>
        </w:tc>
        <w:tc>
          <w:tcPr>
            <w:tcW w:w="1142" w:type="dxa"/>
            <w:vAlign w:val="center"/>
          </w:tcPr>
          <w:p w14:paraId="656DD18C" w14:textId="59B9D5B3" w:rsidR="0068206B" w:rsidRPr="00964C7E" w:rsidRDefault="0068206B" w:rsidP="0068206B">
            <w:pPr>
              <w:widowControl w:val="0"/>
              <w:jc w:val="center"/>
              <w:rPr>
                <w:rFonts w:ascii="Sylfaen" w:hAnsi="Sylfaen"/>
                <w:i/>
                <w:sz w:val="20"/>
                <w:szCs w:val="20"/>
              </w:rPr>
            </w:pPr>
            <w:r w:rsidRPr="00964C7E">
              <w:rPr>
                <w:rFonts w:ascii="Sylfaen" w:hAnsi="Sylfaen"/>
                <w:i/>
                <w:sz w:val="20"/>
                <w:szCs w:val="20"/>
              </w:rPr>
              <w:t>В течение 30 календарн</w:t>
            </w:r>
            <w:r w:rsidRPr="00964C7E">
              <w:rPr>
                <w:rFonts w:ascii="Sylfaen" w:hAnsi="Sylfaen"/>
                <w:i/>
                <w:sz w:val="20"/>
                <w:szCs w:val="20"/>
              </w:rPr>
              <w:lastRenderedPageBreak/>
              <w:t>ых дней со дня вступления Соглашения в силу. По желанию заказчика.</w:t>
            </w:r>
          </w:p>
        </w:tc>
      </w:tr>
    </w:tbl>
    <w:p w14:paraId="11F0BF2B" w14:textId="77777777" w:rsidR="00166198" w:rsidRDefault="00166198" w:rsidP="00751025">
      <w:pPr>
        <w:widowControl w:val="0"/>
        <w:jc w:val="both"/>
        <w:rPr>
          <w:rFonts w:ascii="Sylfaen" w:hAnsi="Sylfaen"/>
          <w:i/>
          <w:iCs/>
          <w:sz w:val="20"/>
          <w:szCs w:val="20"/>
        </w:rPr>
      </w:pPr>
      <w:r w:rsidRPr="00166198">
        <w:rPr>
          <w:rFonts w:ascii="Sylfaen" w:hAnsi="Sylfaen"/>
          <w:i/>
          <w:iCs/>
          <w:sz w:val="20"/>
          <w:szCs w:val="20"/>
        </w:rPr>
        <w:lastRenderedPageBreak/>
        <w:t>*</w:t>
      </w:r>
      <w:proofErr w:type="gramStart"/>
      <w:r w:rsidRPr="00166198">
        <w:rPr>
          <w:rStyle w:val="ezkurwreuab5ozgtqnkl"/>
          <w:rFonts w:ascii="Sylfaen" w:hAnsi="Sylfaen"/>
          <w:i/>
          <w:iCs/>
          <w:sz w:val="20"/>
          <w:szCs w:val="20"/>
        </w:rPr>
        <w:t>В</w:t>
      </w:r>
      <w:proofErr w:type="gramEnd"/>
      <w:r w:rsidRPr="00166198">
        <w:rPr>
          <w:rStyle w:val="ezkurwreuab5ozgtqnkl"/>
          <w:rFonts w:ascii="Sylfaen" w:hAnsi="Sylfaen"/>
          <w:i/>
          <w:iCs/>
          <w:sz w:val="20"/>
          <w:szCs w:val="20"/>
        </w:rPr>
        <w:t xml:space="preserve"> случае выражений, содержащих все ссылки, понимайте</w:t>
      </w:r>
      <w:r w:rsidRPr="00166198">
        <w:rPr>
          <w:rFonts w:ascii="Sylfaen" w:hAnsi="Sylfaen"/>
          <w:i/>
          <w:iCs/>
          <w:sz w:val="20"/>
          <w:szCs w:val="20"/>
        </w:rPr>
        <w:t xml:space="preserve"> «</w:t>
      </w:r>
      <w:r w:rsidRPr="00166198">
        <w:rPr>
          <w:rStyle w:val="ezkurwreuab5ozgtqnkl"/>
          <w:rFonts w:ascii="Sylfaen" w:hAnsi="Sylfaen"/>
          <w:i/>
          <w:iCs/>
          <w:sz w:val="20"/>
          <w:szCs w:val="20"/>
        </w:rPr>
        <w:t>также "</w:t>
      </w:r>
      <w:r w:rsidRPr="00166198">
        <w:rPr>
          <w:rFonts w:ascii="Sylfaen" w:hAnsi="Sylfaen"/>
          <w:i/>
          <w:iCs/>
          <w:sz w:val="20"/>
          <w:szCs w:val="20"/>
        </w:rPr>
        <w:t xml:space="preserve"> </w:t>
      </w:r>
      <w:r w:rsidRPr="00166198">
        <w:rPr>
          <w:rStyle w:val="ezkurwreuab5ozgtqnkl"/>
          <w:rFonts w:ascii="Sylfaen" w:hAnsi="Sylfaen"/>
          <w:i/>
          <w:iCs/>
          <w:sz w:val="20"/>
          <w:szCs w:val="20"/>
        </w:rPr>
        <w:t>или</w:t>
      </w:r>
      <w:r w:rsidRPr="00166198">
        <w:rPr>
          <w:rFonts w:ascii="Sylfaen" w:hAnsi="Sylfaen"/>
          <w:i/>
          <w:iCs/>
          <w:sz w:val="20"/>
          <w:szCs w:val="20"/>
        </w:rPr>
        <w:t xml:space="preserve"> </w:t>
      </w:r>
      <w:r w:rsidRPr="00166198">
        <w:rPr>
          <w:rStyle w:val="ezkurwreuab5ozgtqnkl"/>
          <w:rFonts w:ascii="Sylfaen" w:hAnsi="Sylfaen"/>
          <w:i/>
          <w:iCs/>
          <w:sz w:val="20"/>
          <w:szCs w:val="20"/>
        </w:rPr>
        <w:t>" эквивалент</w:t>
      </w:r>
      <w:r w:rsidRPr="00166198">
        <w:rPr>
          <w:rFonts w:ascii="Sylfaen" w:hAnsi="Sylfaen"/>
          <w:i/>
          <w:iCs/>
          <w:sz w:val="20"/>
          <w:szCs w:val="20"/>
        </w:rPr>
        <w:t xml:space="preserve">»: </w:t>
      </w:r>
    </w:p>
    <w:p w14:paraId="2563942E" w14:textId="097FDA26" w:rsidR="00751025" w:rsidRPr="00166198" w:rsidRDefault="00751025" w:rsidP="00751025">
      <w:pPr>
        <w:widowControl w:val="0"/>
        <w:jc w:val="both"/>
        <w:rPr>
          <w:rFonts w:ascii="Sylfaen" w:hAnsi="Sylfaen"/>
          <w:i/>
          <w:iCs/>
          <w:sz w:val="20"/>
          <w:szCs w:val="20"/>
        </w:rPr>
      </w:pPr>
    </w:p>
    <w:tbl>
      <w:tblPr>
        <w:tblW w:w="9639" w:type="dxa"/>
        <w:jc w:val="center"/>
        <w:tblLayout w:type="fixed"/>
        <w:tblLook w:val="0000" w:firstRow="0" w:lastRow="0" w:firstColumn="0" w:lastColumn="0" w:noHBand="0" w:noVBand="0"/>
      </w:tblPr>
      <w:tblGrid>
        <w:gridCol w:w="4536"/>
        <w:gridCol w:w="760"/>
        <w:gridCol w:w="4343"/>
      </w:tblGrid>
      <w:tr w:rsidR="00751025" w:rsidRPr="00CC157D" w14:paraId="3DB5BAE7" w14:textId="77777777" w:rsidTr="004A2C83">
        <w:trPr>
          <w:jc w:val="center"/>
        </w:trPr>
        <w:tc>
          <w:tcPr>
            <w:tcW w:w="4536" w:type="dxa"/>
          </w:tcPr>
          <w:p w14:paraId="2C77270D" w14:textId="77777777" w:rsidR="00EC44B8" w:rsidRDefault="00EC44B8" w:rsidP="004A2C83">
            <w:pPr>
              <w:widowControl w:val="0"/>
              <w:jc w:val="center"/>
              <w:rPr>
                <w:rFonts w:ascii="Sylfaen" w:hAnsi="Sylfaen"/>
                <w:b/>
              </w:rPr>
            </w:pPr>
          </w:p>
          <w:p w14:paraId="1B76A8BF" w14:textId="77777777" w:rsidR="00EC44B8" w:rsidRDefault="00EC44B8" w:rsidP="004A2C83">
            <w:pPr>
              <w:widowControl w:val="0"/>
              <w:jc w:val="center"/>
              <w:rPr>
                <w:rFonts w:ascii="Sylfaen" w:hAnsi="Sylfaen"/>
                <w:b/>
              </w:rPr>
            </w:pPr>
          </w:p>
          <w:p w14:paraId="783862ED" w14:textId="7221F310" w:rsidR="00751025" w:rsidRPr="004A2C83" w:rsidRDefault="00751025" w:rsidP="004A2C83">
            <w:pPr>
              <w:widowControl w:val="0"/>
              <w:jc w:val="center"/>
              <w:rPr>
                <w:rFonts w:ascii="Sylfaen" w:hAnsi="Sylfaen" w:cs="Sylfaen"/>
                <w:b/>
                <w:bCs/>
              </w:rPr>
            </w:pPr>
            <w:r w:rsidRPr="004A2C83">
              <w:rPr>
                <w:rFonts w:ascii="Sylfaen" w:hAnsi="Sylfaen"/>
                <w:b/>
              </w:rPr>
              <w:t>ПОКУПАТЕЛЬ</w:t>
            </w:r>
          </w:p>
          <w:p w14:paraId="26382379"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w:t>
            </w:r>
          </w:p>
          <w:p w14:paraId="52B598B8"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/подпись/</w:t>
            </w:r>
          </w:p>
          <w:p w14:paraId="1BB0BACA" w14:textId="77777777" w:rsidR="00751025" w:rsidRPr="004A2C83" w:rsidRDefault="00751025" w:rsidP="004A2C83">
            <w:pPr>
              <w:widowControl w:val="0"/>
              <w:jc w:val="center"/>
              <w:rPr>
                <w:rFonts w:ascii="Sylfaen" w:hAnsi="Sylfaen"/>
              </w:rPr>
            </w:pPr>
            <w:r w:rsidRPr="004A2C83">
              <w:rPr>
                <w:rFonts w:ascii="Sylfaen" w:hAnsi="Sylfaen"/>
              </w:rPr>
              <w:t>М. П.</w:t>
            </w:r>
          </w:p>
        </w:tc>
        <w:tc>
          <w:tcPr>
            <w:tcW w:w="760" w:type="dxa"/>
          </w:tcPr>
          <w:p w14:paraId="65FA9918" w14:textId="77777777" w:rsidR="00751025" w:rsidRPr="004A2C83" w:rsidRDefault="00751025" w:rsidP="004A2C83">
            <w:pPr>
              <w:widowControl w:val="0"/>
              <w:jc w:val="center"/>
              <w:rPr>
                <w:rFonts w:ascii="Sylfaen" w:hAnsi="Sylfaen"/>
              </w:rPr>
            </w:pPr>
          </w:p>
        </w:tc>
        <w:tc>
          <w:tcPr>
            <w:tcW w:w="4343" w:type="dxa"/>
          </w:tcPr>
          <w:p w14:paraId="201284FE" w14:textId="77777777" w:rsidR="00EC44B8" w:rsidRDefault="00EC44B8" w:rsidP="004A2C83">
            <w:pPr>
              <w:widowControl w:val="0"/>
              <w:jc w:val="center"/>
              <w:rPr>
                <w:rFonts w:ascii="Sylfaen" w:hAnsi="Sylfaen"/>
                <w:b/>
              </w:rPr>
            </w:pPr>
          </w:p>
          <w:p w14:paraId="5B1CD756" w14:textId="77777777" w:rsidR="00EC44B8" w:rsidRDefault="00EC44B8" w:rsidP="004A2C83">
            <w:pPr>
              <w:widowControl w:val="0"/>
              <w:jc w:val="center"/>
              <w:rPr>
                <w:rFonts w:ascii="Sylfaen" w:hAnsi="Sylfaen"/>
                <w:b/>
              </w:rPr>
            </w:pPr>
          </w:p>
          <w:p w14:paraId="59D01305" w14:textId="0184B4E8" w:rsidR="00751025" w:rsidRPr="004A2C83" w:rsidRDefault="00751025" w:rsidP="004A2C83">
            <w:pPr>
              <w:widowControl w:val="0"/>
              <w:jc w:val="center"/>
              <w:rPr>
                <w:rFonts w:ascii="Sylfaen" w:hAnsi="Sylfaen" w:cs="Sylfaen"/>
                <w:b/>
                <w:bCs/>
              </w:rPr>
            </w:pPr>
            <w:r w:rsidRPr="004A2C83">
              <w:rPr>
                <w:rFonts w:ascii="Sylfaen" w:hAnsi="Sylfaen"/>
                <w:b/>
              </w:rPr>
              <w:t>ПРОДАВЕЦ</w:t>
            </w:r>
          </w:p>
          <w:p w14:paraId="1E7696D6"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______________________</w:t>
            </w:r>
          </w:p>
          <w:p w14:paraId="4685586C"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/подпись/</w:t>
            </w:r>
          </w:p>
          <w:p w14:paraId="049E086C" w14:textId="77777777" w:rsidR="00751025" w:rsidRPr="004A2C83" w:rsidRDefault="00751025" w:rsidP="004A2C83">
            <w:pPr>
              <w:widowControl w:val="0"/>
              <w:jc w:val="center"/>
              <w:rPr>
                <w:rFonts w:ascii="Sylfaen" w:hAnsi="Sylfaen"/>
              </w:rPr>
            </w:pPr>
            <w:r w:rsidRPr="004A2C83">
              <w:rPr>
                <w:rFonts w:ascii="Sylfaen" w:hAnsi="Sylfaen"/>
              </w:rPr>
              <w:t>М. П.</w:t>
            </w:r>
          </w:p>
        </w:tc>
      </w:tr>
    </w:tbl>
    <w:p w14:paraId="7FCFF513" w14:textId="77777777" w:rsidR="00751025" w:rsidRPr="004A2C83" w:rsidRDefault="00751025" w:rsidP="00751025">
      <w:pPr>
        <w:widowControl w:val="0"/>
        <w:spacing w:after="160"/>
        <w:jc w:val="right"/>
        <w:rPr>
          <w:rFonts w:ascii="Sylfaen" w:hAnsi="Sylfaen"/>
          <w:i/>
        </w:rPr>
      </w:pPr>
      <w:r w:rsidRPr="004A2C83">
        <w:rPr>
          <w:rFonts w:ascii="Sylfaen" w:hAnsi="Sylfaen"/>
        </w:rPr>
        <w:br w:type="page"/>
      </w:r>
      <w:r w:rsidRPr="004A2C83">
        <w:rPr>
          <w:rFonts w:ascii="Sylfaen" w:hAnsi="Sylfaen"/>
          <w:i/>
        </w:rPr>
        <w:lastRenderedPageBreak/>
        <w:t>Приложение № 2</w:t>
      </w:r>
    </w:p>
    <w:p w14:paraId="67F9CCD7" w14:textId="77777777" w:rsidR="00751025" w:rsidRPr="004A2C83" w:rsidRDefault="00751025" w:rsidP="00751025">
      <w:pPr>
        <w:widowControl w:val="0"/>
        <w:spacing w:after="160"/>
        <w:jc w:val="right"/>
        <w:rPr>
          <w:rFonts w:ascii="Sylfaen" w:hAnsi="Sylfaen"/>
          <w:i/>
        </w:rPr>
      </w:pPr>
      <w:r w:rsidRPr="004A2C83">
        <w:rPr>
          <w:rFonts w:ascii="Sylfaen" w:hAnsi="Sylfaen"/>
          <w:i/>
        </w:rPr>
        <w:t xml:space="preserve">к Договору под кодом </w:t>
      </w:r>
      <w:r w:rsidRPr="004A2C83">
        <w:rPr>
          <w:rFonts w:ascii="Sylfaen" w:hAnsi="Sylfaen"/>
          <w:i/>
        </w:rPr>
        <w:br/>
        <w:t>заключенному "</w:t>
      </w:r>
      <w:r w:rsidRPr="004A2C83">
        <w:rPr>
          <w:rFonts w:ascii="Sylfaen" w:hAnsi="Sylfaen"/>
          <w:i/>
        </w:rPr>
        <w:tab/>
        <w:t>"</w:t>
      </w:r>
      <w:r w:rsidRPr="004A2C83">
        <w:rPr>
          <w:rFonts w:ascii="Sylfaen" w:hAnsi="Sylfaen"/>
          <w:i/>
        </w:rPr>
        <w:tab/>
        <w:t>20</w:t>
      </w:r>
      <w:r w:rsidRPr="004A2C83">
        <w:rPr>
          <w:rFonts w:ascii="Sylfaen" w:hAnsi="Sylfaen"/>
          <w:i/>
        </w:rPr>
        <w:tab/>
        <w:t>г.</w:t>
      </w:r>
    </w:p>
    <w:p w14:paraId="75344685" w14:textId="77777777" w:rsidR="00751025" w:rsidRPr="004A2C83" w:rsidRDefault="00751025" w:rsidP="00751025">
      <w:pPr>
        <w:widowControl w:val="0"/>
        <w:spacing w:after="160"/>
        <w:jc w:val="center"/>
        <w:rPr>
          <w:rFonts w:ascii="Sylfaen" w:hAnsi="Sylfaen"/>
        </w:rPr>
      </w:pPr>
      <w:r w:rsidRPr="004A2C83">
        <w:rPr>
          <w:rFonts w:ascii="Sylfaen" w:hAnsi="Sylfaen"/>
        </w:rPr>
        <w:t>ГРАФИК ОПЛАТЫ</w:t>
      </w:r>
      <w:r w:rsidRPr="004A2C83">
        <w:rPr>
          <w:rStyle w:val="af6"/>
          <w:rFonts w:ascii="Sylfaen" w:hAnsi="Sylfaen"/>
        </w:rPr>
        <w:footnoteReference w:customMarkFollows="1" w:id="33"/>
        <w:t>*</w:t>
      </w:r>
    </w:p>
    <w:p w14:paraId="7182442A" w14:textId="77777777" w:rsidR="00751025" w:rsidRPr="004A2C83" w:rsidRDefault="00751025" w:rsidP="00751025">
      <w:pPr>
        <w:widowControl w:val="0"/>
        <w:spacing w:after="160"/>
        <w:jc w:val="right"/>
        <w:rPr>
          <w:rFonts w:ascii="Sylfaen" w:hAnsi="Sylfaen"/>
        </w:rPr>
      </w:pPr>
      <w:proofErr w:type="spellStart"/>
      <w:r w:rsidRPr="004A2C83">
        <w:rPr>
          <w:rFonts w:ascii="Sylfaen" w:hAnsi="Sylfaen"/>
        </w:rPr>
        <w:t>Драмов</w:t>
      </w:r>
      <w:proofErr w:type="spellEnd"/>
      <w:r w:rsidRPr="004A2C83">
        <w:rPr>
          <w:rFonts w:ascii="Sylfaen" w:hAnsi="Sylfaen"/>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2130"/>
        <w:gridCol w:w="1401"/>
        <w:gridCol w:w="995"/>
        <w:gridCol w:w="997"/>
        <w:gridCol w:w="711"/>
        <w:gridCol w:w="855"/>
        <w:gridCol w:w="544"/>
        <w:gridCol w:w="606"/>
        <w:gridCol w:w="713"/>
        <w:gridCol w:w="846"/>
        <w:gridCol w:w="867"/>
        <w:gridCol w:w="857"/>
        <w:gridCol w:w="996"/>
        <w:gridCol w:w="857"/>
        <w:gridCol w:w="813"/>
      </w:tblGrid>
      <w:tr w:rsidR="00751025" w:rsidRPr="00CC157D" w14:paraId="5459B3A6" w14:textId="77777777" w:rsidTr="004A2C83">
        <w:trPr>
          <w:trHeight w:val="305"/>
          <w:jc w:val="center"/>
        </w:trPr>
        <w:tc>
          <w:tcPr>
            <w:tcW w:w="15905" w:type="dxa"/>
            <w:gridSpan w:val="16"/>
          </w:tcPr>
          <w:p w14:paraId="2D7DF62C"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Товар</w:t>
            </w:r>
          </w:p>
        </w:tc>
      </w:tr>
      <w:tr w:rsidR="00751025" w:rsidRPr="00CC157D" w14:paraId="67580A98" w14:textId="77777777" w:rsidTr="00105B4B">
        <w:trPr>
          <w:trHeight w:val="747"/>
          <w:jc w:val="center"/>
        </w:trPr>
        <w:tc>
          <w:tcPr>
            <w:tcW w:w="1717" w:type="dxa"/>
            <w:vAlign w:val="center"/>
          </w:tcPr>
          <w:p w14:paraId="104DD3F4"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номер предусмотренного приглашением лота</w:t>
            </w:r>
          </w:p>
        </w:tc>
        <w:tc>
          <w:tcPr>
            <w:tcW w:w="2130" w:type="dxa"/>
            <w:vAlign w:val="center"/>
          </w:tcPr>
          <w:p w14:paraId="14C8F9A8"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промежуточный код, предусмотренный планом закупок по классификации ЕЗК (CPV)</w:t>
            </w:r>
          </w:p>
        </w:tc>
        <w:tc>
          <w:tcPr>
            <w:tcW w:w="1401" w:type="dxa"/>
            <w:vAlign w:val="center"/>
          </w:tcPr>
          <w:p w14:paraId="7D1E567A"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наименование</w:t>
            </w:r>
          </w:p>
        </w:tc>
        <w:tc>
          <w:tcPr>
            <w:tcW w:w="10657" w:type="dxa"/>
            <w:gridSpan w:val="13"/>
            <w:vAlign w:val="center"/>
          </w:tcPr>
          <w:p w14:paraId="0FE88C38" w14:textId="77777777" w:rsidR="00751025" w:rsidRPr="004A2C83" w:rsidRDefault="00751025" w:rsidP="004A2C83">
            <w:pPr>
              <w:widowControl w:val="0"/>
              <w:jc w:val="both"/>
              <w:rPr>
                <w:rFonts w:ascii="Sylfaen" w:hAnsi="Sylfaen"/>
                <w:sz w:val="16"/>
                <w:szCs w:val="16"/>
              </w:rPr>
            </w:pPr>
            <w:r w:rsidRPr="004A2C83">
              <w:rPr>
                <w:rFonts w:ascii="Sylfaen" w:hAnsi="Sylfaen"/>
                <w:sz w:val="16"/>
                <w:szCs w:val="16"/>
              </w:rPr>
              <w:t>Оплату товара предусматривается произвести в 20</w:t>
            </w:r>
            <w:r>
              <w:rPr>
                <w:rFonts w:ascii="Sylfaen" w:hAnsi="Sylfaen"/>
                <w:sz w:val="16"/>
                <w:szCs w:val="16"/>
                <w:lang w:val="hy-AM"/>
              </w:rPr>
              <w:t>24</w:t>
            </w:r>
            <w:r w:rsidRPr="004A2C83">
              <w:rPr>
                <w:rFonts w:ascii="Sylfaen" w:hAnsi="Sylfaen"/>
                <w:sz w:val="16"/>
                <w:szCs w:val="16"/>
              </w:rPr>
              <w:t>г., по месяцам, в том числе</w:t>
            </w:r>
            <w:r w:rsidRPr="004A2C83">
              <w:rPr>
                <w:rStyle w:val="af6"/>
                <w:rFonts w:ascii="Sylfaen" w:hAnsi="Sylfaen"/>
                <w:sz w:val="16"/>
                <w:szCs w:val="16"/>
              </w:rPr>
              <w:footnoteReference w:customMarkFollows="1" w:id="34"/>
              <w:t>**</w:t>
            </w:r>
          </w:p>
        </w:tc>
      </w:tr>
      <w:tr w:rsidR="00751025" w:rsidRPr="00CC157D" w14:paraId="2F4E8997" w14:textId="77777777" w:rsidTr="00105B4B">
        <w:trPr>
          <w:trHeight w:val="594"/>
          <w:jc w:val="center"/>
        </w:trPr>
        <w:tc>
          <w:tcPr>
            <w:tcW w:w="1717" w:type="dxa"/>
          </w:tcPr>
          <w:p w14:paraId="379B69A6" w14:textId="77777777" w:rsidR="00751025" w:rsidRPr="004A2C83" w:rsidRDefault="00751025" w:rsidP="004A2C83">
            <w:pPr>
              <w:widowControl w:val="0"/>
              <w:jc w:val="center"/>
              <w:rPr>
                <w:rFonts w:ascii="Sylfaen" w:hAnsi="Sylfaen"/>
                <w:sz w:val="16"/>
                <w:szCs w:val="16"/>
              </w:rPr>
            </w:pPr>
          </w:p>
        </w:tc>
        <w:tc>
          <w:tcPr>
            <w:tcW w:w="2130" w:type="dxa"/>
          </w:tcPr>
          <w:p w14:paraId="6030C584" w14:textId="77777777" w:rsidR="00751025" w:rsidRPr="004A2C83" w:rsidRDefault="00751025" w:rsidP="004A2C83">
            <w:pPr>
              <w:widowControl w:val="0"/>
              <w:jc w:val="center"/>
              <w:rPr>
                <w:rFonts w:ascii="Sylfaen" w:hAnsi="Sylfaen"/>
                <w:sz w:val="16"/>
                <w:szCs w:val="16"/>
              </w:rPr>
            </w:pPr>
          </w:p>
        </w:tc>
        <w:tc>
          <w:tcPr>
            <w:tcW w:w="1401" w:type="dxa"/>
          </w:tcPr>
          <w:p w14:paraId="4A164C58" w14:textId="77777777" w:rsidR="00751025" w:rsidRPr="004A2C83" w:rsidRDefault="00751025" w:rsidP="004A2C83">
            <w:pPr>
              <w:widowControl w:val="0"/>
              <w:jc w:val="center"/>
              <w:rPr>
                <w:rFonts w:ascii="Sylfaen" w:hAnsi="Sylfaen"/>
                <w:sz w:val="16"/>
                <w:szCs w:val="16"/>
              </w:rPr>
            </w:pPr>
          </w:p>
        </w:tc>
        <w:tc>
          <w:tcPr>
            <w:tcW w:w="995" w:type="dxa"/>
            <w:vAlign w:val="center"/>
          </w:tcPr>
          <w:p w14:paraId="547B9B51"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январь</w:t>
            </w:r>
          </w:p>
        </w:tc>
        <w:tc>
          <w:tcPr>
            <w:tcW w:w="997" w:type="dxa"/>
            <w:vAlign w:val="center"/>
          </w:tcPr>
          <w:p w14:paraId="250259FB" w14:textId="77777777" w:rsidR="00751025" w:rsidRPr="004A2C83" w:rsidRDefault="00751025" w:rsidP="004A2C83">
            <w:pPr>
              <w:widowControl w:val="0"/>
              <w:ind w:right="-7"/>
              <w:jc w:val="center"/>
              <w:rPr>
                <w:rFonts w:ascii="Sylfaen" w:hAnsi="Sylfaen" w:cs="Sylfaen"/>
                <w:sz w:val="16"/>
                <w:szCs w:val="16"/>
              </w:rPr>
            </w:pPr>
            <w:r w:rsidRPr="004A2C83">
              <w:rPr>
                <w:rFonts w:ascii="Sylfaen" w:hAnsi="Sylfaen"/>
                <w:sz w:val="16"/>
                <w:szCs w:val="16"/>
              </w:rPr>
              <w:t>февраль</w:t>
            </w:r>
          </w:p>
        </w:tc>
        <w:tc>
          <w:tcPr>
            <w:tcW w:w="711" w:type="dxa"/>
            <w:vAlign w:val="center"/>
          </w:tcPr>
          <w:p w14:paraId="6642A6B5"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март</w:t>
            </w:r>
          </w:p>
        </w:tc>
        <w:tc>
          <w:tcPr>
            <w:tcW w:w="855" w:type="dxa"/>
            <w:vAlign w:val="center"/>
          </w:tcPr>
          <w:p w14:paraId="26025442" w14:textId="77777777" w:rsidR="00751025" w:rsidRPr="004A2C83" w:rsidRDefault="00751025" w:rsidP="004A2C83">
            <w:pPr>
              <w:widowControl w:val="0"/>
              <w:ind w:right="-7"/>
              <w:jc w:val="center"/>
              <w:rPr>
                <w:rFonts w:ascii="Sylfaen" w:hAnsi="Sylfaen" w:cs="Sylfaen"/>
                <w:sz w:val="16"/>
                <w:szCs w:val="16"/>
              </w:rPr>
            </w:pPr>
            <w:r w:rsidRPr="004A2C83">
              <w:rPr>
                <w:rFonts w:ascii="Sylfaen" w:hAnsi="Sylfaen"/>
                <w:sz w:val="16"/>
                <w:szCs w:val="16"/>
              </w:rPr>
              <w:t>апрель</w:t>
            </w:r>
          </w:p>
        </w:tc>
        <w:tc>
          <w:tcPr>
            <w:tcW w:w="544" w:type="dxa"/>
            <w:vAlign w:val="center"/>
          </w:tcPr>
          <w:p w14:paraId="42672E09"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май</w:t>
            </w:r>
          </w:p>
        </w:tc>
        <w:tc>
          <w:tcPr>
            <w:tcW w:w="606" w:type="dxa"/>
            <w:vAlign w:val="center"/>
          </w:tcPr>
          <w:p w14:paraId="0B5DE2BE"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июнь</w:t>
            </w:r>
          </w:p>
        </w:tc>
        <w:tc>
          <w:tcPr>
            <w:tcW w:w="713" w:type="dxa"/>
            <w:vAlign w:val="center"/>
          </w:tcPr>
          <w:p w14:paraId="2BD053D7"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июль</w:t>
            </w:r>
          </w:p>
        </w:tc>
        <w:tc>
          <w:tcPr>
            <w:tcW w:w="846" w:type="dxa"/>
            <w:vAlign w:val="center"/>
          </w:tcPr>
          <w:p w14:paraId="722D1726"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август</w:t>
            </w:r>
          </w:p>
        </w:tc>
        <w:tc>
          <w:tcPr>
            <w:tcW w:w="867" w:type="dxa"/>
            <w:vAlign w:val="center"/>
          </w:tcPr>
          <w:p w14:paraId="46DE07E9"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сентябрь</w:t>
            </w:r>
          </w:p>
        </w:tc>
        <w:tc>
          <w:tcPr>
            <w:tcW w:w="857" w:type="dxa"/>
            <w:vAlign w:val="center"/>
          </w:tcPr>
          <w:p w14:paraId="4EE26044"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октябрь</w:t>
            </w:r>
          </w:p>
        </w:tc>
        <w:tc>
          <w:tcPr>
            <w:tcW w:w="996" w:type="dxa"/>
            <w:vAlign w:val="center"/>
          </w:tcPr>
          <w:p w14:paraId="5D93FCC0"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ноябрь</w:t>
            </w:r>
          </w:p>
        </w:tc>
        <w:tc>
          <w:tcPr>
            <w:tcW w:w="857" w:type="dxa"/>
            <w:vAlign w:val="center"/>
          </w:tcPr>
          <w:p w14:paraId="115428BF"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декабрь</w:t>
            </w:r>
          </w:p>
        </w:tc>
        <w:tc>
          <w:tcPr>
            <w:tcW w:w="813" w:type="dxa"/>
            <w:vAlign w:val="center"/>
          </w:tcPr>
          <w:p w14:paraId="64ABD671" w14:textId="77777777" w:rsidR="00751025" w:rsidRPr="004A2C83" w:rsidRDefault="00751025" w:rsidP="004A2C83">
            <w:pPr>
              <w:widowControl w:val="0"/>
              <w:ind w:right="-1"/>
              <w:jc w:val="center"/>
              <w:rPr>
                <w:rFonts w:ascii="Sylfaen" w:hAnsi="Sylfaen"/>
                <w:sz w:val="16"/>
                <w:szCs w:val="16"/>
                <w:lang w:val="en-US"/>
              </w:rPr>
            </w:pPr>
            <w:r w:rsidRPr="004A2C83">
              <w:rPr>
                <w:rFonts w:ascii="Sylfaen" w:hAnsi="Sylfaen"/>
                <w:sz w:val="16"/>
                <w:szCs w:val="16"/>
              </w:rPr>
              <w:t>Всего</w:t>
            </w:r>
          </w:p>
        </w:tc>
      </w:tr>
      <w:tr w:rsidR="00411013" w:rsidRPr="00CC157D" w14:paraId="6F7C6690" w14:textId="77777777" w:rsidTr="00105B4B">
        <w:trPr>
          <w:cantSplit/>
          <w:trHeight w:val="1134"/>
          <w:jc w:val="center"/>
        </w:trPr>
        <w:tc>
          <w:tcPr>
            <w:tcW w:w="1717" w:type="dxa"/>
            <w:vAlign w:val="center"/>
          </w:tcPr>
          <w:p w14:paraId="730125D7" w14:textId="358A02DF" w:rsidR="00411013" w:rsidRPr="00F608A3" w:rsidRDefault="00411013" w:rsidP="00411013">
            <w:pPr>
              <w:jc w:val="center"/>
              <w:rPr>
                <w:rFonts w:ascii="Sylfaen" w:hAnsi="Sylfaen"/>
                <w:i/>
                <w:sz w:val="20"/>
                <w:szCs w:val="20"/>
              </w:rPr>
            </w:pPr>
            <w:r w:rsidRPr="00166198">
              <w:rPr>
                <w:rFonts w:ascii="Sylfaen" w:hAnsi="Sylfaen"/>
                <w:i/>
                <w:sz w:val="20"/>
                <w:szCs w:val="20"/>
              </w:rPr>
              <w:t>1</w:t>
            </w:r>
          </w:p>
        </w:tc>
        <w:tc>
          <w:tcPr>
            <w:tcW w:w="2130" w:type="dxa"/>
            <w:vAlign w:val="center"/>
          </w:tcPr>
          <w:p w14:paraId="446DFCEB" w14:textId="77777777" w:rsidR="00411013" w:rsidRDefault="00411013" w:rsidP="00411013">
            <w:pPr>
              <w:jc w:val="center"/>
              <w:rPr>
                <w:rFonts w:ascii="Sylfaen" w:hAnsi="Sylfaen" w:cs="Calibri"/>
                <w:i/>
                <w:sz w:val="20"/>
                <w:szCs w:val="20"/>
                <w:lang w:bidi="ar-SA"/>
              </w:rPr>
            </w:pPr>
          </w:p>
          <w:p w14:paraId="4A8C9F02" w14:textId="0A5C00F5" w:rsidR="00411013" w:rsidRPr="003E695E" w:rsidRDefault="00411013" w:rsidP="00411013">
            <w:pPr>
              <w:jc w:val="center"/>
              <w:rPr>
                <w:rFonts w:ascii="Sylfaen" w:hAnsi="Sylfaen" w:cs="Calibri"/>
                <w:i/>
                <w:sz w:val="20"/>
                <w:szCs w:val="20"/>
                <w:lang w:val="en-US"/>
              </w:rPr>
            </w:pPr>
            <w:r>
              <w:rPr>
                <w:rFonts w:ascii="Sylfaen" w:hAnsi="Sylfaen" w:cs="Calibri"/>
                <w:i/>
                <w:sz w:val="20"/>
                <w:szCs w:val="20"/>
              </w:rPr>
              <w:t>0</w:t>
            </w:r>
            <w:r w:rsidR="003E695E">
              <w:rPr>
                <w:rFonts w:ascii="Sylfaen" w:hAnsi="Sylfaen" w:cs="Calibri"/>
                <w:i/>
                <w:color w:val="2A2A2A"/>
                <w:sz w:val="20"/>
                <w:szCs w:val="20"/>
              </w:rPr>
              <w:t>9411400/</w:t>
            </w:r>
            <w:r w:rsidR="003E695E">
              <w:rPr>
                <w:rFonts w:ascii="Sylfaen" w:hAnsi="Sylfaen" w:cs="Calibri"/>
                <w:i/>
                <w:color w:val="2A2A2A"/>
                <w:sz w:val="20"/>
                <w:szCs w:val="20"/>
                <w:lang w:val="en-US"/>
              </w:rPr>
              <w:t>2</w:t>
            </w:r>
            <w:bookmarkStart w:id="1" w:name="_GoBack"/>
            <w:bookmarkEnd w:id="1"/>
          </w:p>
          <w:p w14:paraId="0E15ADF5" w14:textId="0A9D024D" w:rsidR="00411013" w:rsidRPr="00F608A3" w:rsidRDefault="00411013" w:rsidP="00411013">
            <w:pPr>
              <w:jc w:val="center"/>
              <w:rPr>
                <w:rFonts w:ascii="Sylfaen" w:hAnsi="Sylfaen"/>
                <w:i/>
                <w:sz w:val="20"/>
                <w:szCs w:val="20"/>
              </w:rPr>
            </w:pPr>
          </w:p>
        </w:tc>
        <w:tc>
          <w:tcPr>
            <w:tcW w:w="1401" w:type="dxa"/>
            <w:vAlign w:val="center"/>
          </w:tcPr>
          <w:p w14:paraId="70BF456D" w14:textId="5E30C7A6" w:rsidR="00411013" w:rsidRPr="00F608A3" w:rsidRDefault="00411013" w:rsidP="00411013">
            <w:pPr>
              <w:widowControl w:val="0"/>
              <w:jc w:val="center"/>
              <w:rPr>
                <w:rFonts w:ascii="Sylfaen" w:hAnsi="Sylfaen"/>
                <w:i/>
                <w:sz w:val="20"/>
                <w:szCs w:val="20"/>
              </w:rPr>
            </w:pPr>
            <w:r w:rsidRPr="00D347BE">
              <w:rPr>
                <w:rStyle w:val="ezkurwreuab5ozgtqnkl"/>
                <w:rFonts w:ascii="Sylfaen" w:hAnsi="Sylfaen"/>
                <w:i/>
                <w:iCs/>
                <w:sz w:val="20"/>
                <w:szCs w:val="20"/>
              </w:rPr>
              <w:t>Сжиженный</w:t>
            </w:r>
            <w:r w:rsidRPr="00D347BE">
              <w:rPr>
                <w:rFonts w:ascii="Sylfaen" w:hAnsi="Sylfaen"/>
                <w:i/>
                <w:iCs/>
                <w:sz w:val="20"/>
                <w:szCs w:val="20"/>
              </w:rPr>
              <w:t xml:space="preserve"> </w:t>
            </w:r>
            <w:r w:rsidRPr="00D347BE">
              <w:rPr>
                <w:rStyle w:val="ezkurwreuab5ozgtqnkl"/>
                <w:rFonts w:ascii="Sylfaen" w:hAnsi="Sylfaen"/>
                <w:i/>
                <w:iCs/>
                <w:sz w:val="20"/>
                <w:szCs w:val="20"/>
              </w:rPr>
              <w:t>газ</w:t>
            </w:r>
          </w:p>
        </w:tc>
        <w:tc>
          <w:tcPr>
            <w:tcW w:w="995" w:type="dxa"/>
            <w:textDirection w:val="btLr"/>
            <w:vAlign w:val="center"/>
          </w:tcPr>
          <w:p w14:paraId="74D753FD" w14:textId="27223033" w:rsidR="00411013" w:rsidRPr="00F608A3" w:rsidRDefault="00411013" w:rsidP="00411013">
            <w:pPr>
              <w:widowControl w:val="0"/>
              <w:ind w:left="113" w:right="113"/>
              <w:jc w:val="center"/>
              <w:rPr>
                <w:rFonts w:ascii="Sylfaen" w:hAnsi="Sylfaen"/>
                <w:i/>
                <w:sz w:val="20"/>
                <w:szCs w:val="20"/>
                <w:lang w:val="hy-AM"/>
              </w:rPr>
            </w:pPr>
            <w:r w:rsidRPr="000D2312">
              <w:rPr>
                <w:rFonts w:ascii="GHEA Grapalat" w:hAnsi="GHEA Grapalat" w:cs="Sylfaen"/>
                <w:i/>
                <w:sz w:val="18"/>
                <w:szCs w:val="18"/>
                <w:lang w:val="pt-BR"/>
              </w:rPr>
              <w:t>-</w:t>
            </w:r>
          </w:p>
        </w:tc>
        <w:tc>
          <w:tcPr>
            <w:tcW w:w="997" w:type="dxa"/>
            <w:textDirection w:val="btLr"/>
            <w:vAlign w:val="center"/>
          </w:tcPr>
          <w:p w14:paraId="03BE189C" w14:textId="4326A238" w:rsidR="00411013" w:rsidRPr="00F608A3" w:rsidRDefault="00411013" w:rsidP="00411013">
            <w:pPr>
              <w:widowControl w:val="0"/>
              <w:ind w:left="113" w:right="113"/>
              <w:jc w:val="center"/>
              <w:rPr>
                <w:rFonts w:ascii="Sylfaen" w:hAnsi="Sylfaen"/>
                <w:i/>
                <w:sz w:val="20"/>
                <w:szCs w:val="20"/>
                <w:lang w:val="hy-AM"/>
              </w:rPr>
            </w:pPr>
            <w:r w:rsidRPr="000D2312">
              <w:rPr>
                <w:rFonts w:ascii="GHEA Grapalat" w:hAnsi="GHEA Grapalat" w:cs="Sylfaen"/>
                <w:i/>
                <w:sz w:val="18"/>
                <w:szCs w:val="18"/>
                <w:lang w:val="pt-BR"/>
              </w:rPr>
              <w:t>-</w:t>
            </w:r>
          </w:p>
        </w:tc>
        <w:tc>
          <w:tcPr>
            <w:tcW w:w="711" w:type="dxa"/>
            <w:textDirection w:val="btLr"/>
            <w:vAlign w:val="center"/>
          </w:tcPr>
          <w:p w14:paraId="2EC2CA5A" w14:textId="33DDAC8B" w:rsidR="00411013" w:rsidRPr="00F608A3" w:rsidRDefault="00411013" w:rsidP="00411013">
            <w:pPr>
              <w:widowControl w:val="0"/>
              <w:ind w:left="113" w:right="113"/>
              <w:jc w:val="center"/>
              <w:rPr>
                <w:rFonts w:ascii="Sylfaen" w:hAnsi="Sylfaen" w:cs="Arial"/>
                <w:i/>
                <w:sz w:val="20"/>
                <w:szCs w:val="20"/>
                <w:lang w:val="hy-AM"/>
              </w:rPr>
            </w:pPr>
            <w:r>
              <w:rPr>
                <w:rFonts w:ascii="GHEA Grapalat" w:hAnsi="GHEA Grapalat" w:cs="Sylfaen"/>
                <w:i/>
                <w:sz w:val="18"/>
                <w:szCs w:val="18"/>
              </w:rPr>
              <w:t>-</w:t>
            </w:r>
          </w:p>
        </w:tc>
        <w:tc>
          <w:tcPr>
            <w:tcW w:w="855" w:type="dxa"/>
            <w:textDirection w:val="btLr"/>
            <w:vAlign w:val="center"/>
          </w:tcPr>
          <w:p w14:paraId="01D9A296" w14:textId="29C7C736" w:rsidR="00411013" w:rsidRPr="00F608A3" w:rsidRDefault="00411013" w:rsidP="00411013">
            <w:pPr>
              <w:widowControl w:val="0"/>
              <w:ind w:left="113" w:right="113"/>
              <w:jc w:val="center"/>
              <w:rPr>
                <w:rFonts w:ascii="Sylfaen" w:hAnsi="Sylfaen" w:cs="Arial"/>
                <w:i/>
                <w:sz w:val="20"/>
                <w:szCs w:val="20"/>
              </w:rPr>
            </w:pPr>
            <w:r>
              <w:rPr>
                <w:rFonts w:ascii="Sylfaen" w:hAnsi="Sylfaen" w:cs="Arial"/>
                <w:i/>
                <w:sz w:val="22"/>
                <w:szCs w:val="22"/>
              </w:rPr>
              <w:t>-</w:t>
            </w:r>
          </w:p>
        </w:tc>
        <w:tc>
          <w:tcPr>
            <w:tcW w:w="544" w:type="dxa"/>
            <w:textDirection w:val="btLr"/>
            <w:vAlign w:val="center"/>
          </w:tcPr>
          <w:p w14:paraId="153EF756" w14:textId="4F88C5BB" w:rsidR="00411013" w:rsidRPr="00F608A3" w:rsidRDefault="00411013" w:rsidP="00411013">
            <w:pPr>
              <w:widowControl w:val="0"/>
              <w:ind w:left="113" w:right="113"/>
              <w:jc w:val="center"/>
              <w:rPr>
                <w:rFonts w:ascii="Sylfaen" w:hAnsi="Sylfaen" w:cs="Arial"/>
                <w:i/>
                <w:sz w:val="20"/>
                <w:szCs w:val="20"/>
              </w:rPr>
            </w:pPr>
            <w:r>
              <w:rPr>
                <w:rFonts w:ascii="Sylfaen" w:hAnsi="Sylfaen" w:cs="Arial"/>
                <w:i/>
                <w:sz w:val="22"/>
                <w:szCs w:val="22"/>
              </w:rPr>
              <w:t>-</w:t>
            </w:r>
          </w:p>
        </w:tc>
        <w:tc>
          <w:tcPr>
            <w:tcW w:w="606" w:type="dxa"/>
            <w:textDirection w:val="btLr"/>
            <w:vAlign w:val="center"/>
          </w:tcPr>
          <w:p w14:paraId="2BA3637B" w14:textId="721C2026" w:rsidR="00411013" w:rsidRPr="00F608A3" w:rsidRDefault="00411013" w:rsidP="00411013">
            <w:pPr>
              <w:widowControl w:val="0"/>
              <w:ind w:left="113" w:right="113"/>
              <w:jc w:val="center"/>
              <w:rPr>
                <w:rFonts w:ascii="Sylfaen" w:hAnsi="Sylfaen" w:cs="Arial"/>
                <w:i/>
                <w:sz w:val="20"/>
                <w:szCs w:val="20"/>
              </w:rPr>
            </w:pPr>
            <w:r>
              <w:rPr>
                <w:rFonts w:ascii="Sylfaen" w:hAnsi="Sylfaen" w:cs="Arial"/>
                <w:i/>
                <w:sz w:val="22"/>
                <w:szCs w:val="22"/>
              </w:rPr>
              <w:t>-</w:t>
            </w:r>
          </w:p>
        </w:tc>
        <w:tc>
          <w:tcPr>
            <w:tcW w:w="713" w:type="dxa"/>
            <w:textDirection w:val="btLr"/>
            <w:vAlign w:val="center"/>
          </w:tcPr>
          <w:p w14:paraId="362C29DF" w14:textId="71EAB4A1" w:rsidR="00411013" w:rsidRPr="00F608A3" w:rsidRDefault="00411013" w:rsidP="00411013">
            <w:pPr>
              <w:widowControl w:val="0"/>
              <w:ind w:left="113" w:right="113"/>
              <w:jc w:val="center"/>
              <w:rPr>
                <w:rFonts w:ascii="Sylfaen" w:hAnsi="Sylfaen" w:cs="Arial"/>
                <w:i/>
                <w:sz w:val="20"/>
                <w:szCs w:val="20"/>
              </w:rPr>
            </w:pPr>
            <w:r>
              <w:rPr>
                <w:rFonts w:ascii="Sylfaen" w:hAnsi="Sylfaen" w:cs="Arial"/>
                <w:i/>
                <w:sz w:val="22"/>
                <w:szCs w:val="22"/>
              </w:rPr>
              <w:t>-</w:t>
            </w:r>
          </w:p>
        </w:tc>
        <w:tc>
          <w:tcPr>
            <w:tcW w:w="846" w:type="dxa"/>
            <w:textDirection w:val="btLr"/>
            <w:vAlign w:val="center"/>
          </w:tcPr>
          <w:p w14:paraId="574F0EBA" w14:textId="7A595C77" w:rsidR="00411013" w:rsidRPr="00F608A3" w:rsidRDefault="00411013" w:rsidP="00411013">
            <w:pPr>
              <w:widowControl w:val="0"/>
              <w:ind w:left="113" w:right="113"/>
              <w:jc w:val="center"/>
              <w:rPr>
                <w:rFonts w:ascii="Sylfaen" w:hAnsi="Sylfaen" w:cs="Arial"/>
                <w:i/>
                <w:sz w:val="20"/>
                <w:szCs w:val="20"/>
              </w:rPr>
            </w:pPr>
            <w:r>
              <w:rPr>
                <w:rFonts w:ascii="Sylfaen" w:hAnsi="Sylfaen"/>
                <w:i/>
                <w:sz w:val="20"/>
                <w:szCs w:val="20"/>
              </w:rPr>
              <w:t>-</w:t>
            </w:r>
          </w:p>
        </w:tc>
        <w:tc>
          <w:tcPr>
            <w:tcW w:w="867" w:type="dxa"/>
            <w:textDirection w:val="btLr"/>
            <w:vAlign w:val="center"/>
          </w:tcPr>
          <w:p w14:paraId="0EF4D0B0" w14:textId="37939F2C" w:rsidR="00411013" w:rsidRPr="00F608A3" w:rsidRDefault="00411013" w:rsidP="00411013">
            <w:pPr>
              <w:widowControl w:val="0"/>
              <w:ind w:left="113" w:right="113"/>
              <w:jc w:val="center"/>
              <w:rPr>
                <w:rFonts w:ascii="Sylfaen" w:hAnsi="Sylfaen" w:cs="Arial"/>
                <w:i/>
                <w:sz w:val="20"/>
                <w:szCs w:val="20"/>
              </w:rPr>
            </w:pPr>
            <w:r>
              <w:rPr>
                <w:rFonts w:ascii="Sylfaen" w:hAnsi="Sylfaen"/>
                <w:i/>
                <w:sz w:val="20"/>
                <w:szCs w:val="20"/>
              </w:rPr>
              <w:t>25</w:t>
            </w:r>
            <w:r w:rsidRPr="00F608A3">
              <w:rPr>
                <w:rFonts w:ascii="Sylfaen" w:hAnsi="Sylfaen"/>
                <w:i/>
                <w:sz w:val="20"/>
                <w:szCs w:val="20"/>
              </w:rPr>
              <w:t xml:space="preserve"> %</w:t>
            </w:r>
          </w:p>
        </w:tc>
        <w:tc>
          <w:tcPr>
            <w:tcW w:w="857" w:type="dxa"/>
            <w:textDirection w:val="btLr"/>
            <w:vAlign w:val="center"/>
          </w:tcPr>
          <w:p w14:paraId="60F69E9E" w14:textId="10F79ABD" w:rsidR="00411013" w:rsidRPr="00F608A3" w:rsidRDefault="00411013" w:rsidP="00411013">
            <w:pPr>
              <w:widowControl w:val="0"/>
              <w:ind w:left="113" w:right="113"/>
              <w:jc w:val="center"/>
              <w:rPr>
                <w:rFonts w:ascii="Sylfaen" w:hAnsi="Sylfaen" w:cs="Arial"/>
                <w:i/>
                <w:sz w:val="20"/>
                <w:szCs w:val="20"/>
              </w:rPr>
            </w:pPr>
            <w:r>
              <w:rPr>
                <w:rFonts w:ascii="Sylfaen" w:hAnsi="Sylfaen"/>
                <w:i/>
                <w:sz w:val="20"/>
                <w:szCs w:val="20"/>
                <w:lang w:val="hy-AM"/>
              </w:rPr>
              <w:t>5</w:t>
            </w:r>
            <w:r>
              <w:rPr>
                <w:rFonts w:ascii="Sylfaen" w:hAnsi="Sylfaen"/>
                <w:i/>
                <w:sz w:val="20"/>
                <w:szCs w:val="20"/>
              </w:rPr>
              <w:t>0</w:t>
            </w:r>
            <w:r w:rsidRPr="00F608A3">
              <w:rPr>
                <w:rFonts w:ascii="Sylfaen" w:hAnsi="Sylfaen"/>
                <w:i/>
                <w:sz w:val="20"/>
                <w:szCs w:val="20"/>
              </w:rPr>
              <w:t xml:space="preserve"> %</w:t>
            </w:r>
          </w:p>
        </w:tc>
        <w:tc>
          <w:tcPr>
            <w:tcW w:w="996" w:type="dxa"/>
            <w:textDirection w:val="btLr"/>
            <w:vAlign w:val="center"/>
          </w:tcPr>
          <w:p w14:paraId="702FF374" w14:textId="14590F81" w:rsidR="00411013" w:rsidRPr="00F608A3" w:rsidRDefault="00411013" w:rsidP="00411013">
            <w:pPr>
              <w:widowControl w:val="0"/>
              <w:ind w:left="113" w:right="113"/>
              <w:jc w:val="center"/>
              <w:rPr>
                <w:rFonts w:ascii="Sylfaen" w:hAnsi="Sylfaen" w:cs="Arial"/>
                <w:i/>
                <w:sz w:val="20"/>
                <w:szCs w:val="20"/>
              </w:rPr>
            </w:pPr>
            <w:r>
              <w:rPr>
                <w:rFonts w:ascii="Sylfaen" w:hAnsi="Sylfaen"/>
                <w:i/>
                <w:sz w:val="20"/>
                <w:szCs w:val="20"/>
                <w:lang w:val="hy-AM"/>
              </w:rPr>
              <w:t>7</w:t>
            </w:r>
            <w:r>
              <w:rPr>
                <w:rFonts w:ascii="Sylfaen" w:hAnsi="Sylfaen"/>
                <w:i/>
                <w:sz w:val="20"/>
                <w:szCs w:val="20"/>
              </w:rPr>
              <w:t>5</w:t>
            </w:r>
            <w:r w:rsidRPr="00F608A3">
              <w:rPr>
                <w:rFonts w:ascii="Sylfaen" w:hAnsi="Sylfaen"/>
                <w:i/>
                <w:sz w:val="20"/>
                <w:szCs w:val="20"/>
              </w:rPr>
              <w:t xml:space="preserve"> %</w:t>
            </w:r>
          </w:p>
        </w:tc>
        <w:tc>
          <w:tcPr>
            <w:tcW w:w="857" w:type="dxa"/>
            <w:textDirection w:val="btLr"/>
            <w:vAlign w:val="center"/>
          </w:tcPr>
          <w:p w14:paraId="7A9BA418" w14:textId="21543122" w:rsidR="00411013" w:rsidRPr="00F608A3" w:rsidRDefault="00411013" w:rsidP="00411013">
            <w:pPr>
              <w:widowControl w:val="0"/>
              <w:ind w:left="113" w:right="113"/>
              <w:jc w:val="center"/>
              <w:rPr>
                <w:rFonts w:ascii="Sylfaen" w:hAnsi="Sylfaen" w:cs="Arial"/>
                <w:i/>
                <w:sz w:val="20"/>
                <w:szCs w:val="20"/>
              </w:rPr>
            </w:pPr>
            <w:r>
              <w:rPr>
                <w:rFonts w:ascii="Sylfaen" w:hAnsi="Sylfaen"/>
                <w:i/>
                <w:sz w:val="20"/>
                <w:szCs w:val="20"/>
                <w:lang w:val="hy-AM"/>
              </w:rPr>
              <w:t>100</w:t>
            </w:r>
            <w:r w:rsidRPr="00F608A3">
              <w:rPr>
                <w:rFonts w:ascii="Sylfaen" w:hAnsi="Sylfaen"/>
                <w:i/>
                <w:sz w:val="20"/>
                <w:szCs w:val="20"/>
              </w:rPr>
              <w:t xml:space="preserve"> %</w:t>
            </w:r>
          </w:p>
        </w:tc>
        <w:tc>
          <w:tcPr>
            <w:tcW w:w="813" w:type="dxa"/>
            <w:textDirection w:val="btLr"/>
            <w:vAlign w:val="center"/>
          </w:tcPr>
          <w:p w14:paraId="3FF32FC5" w14:textId="7AF8018D" w:rsidR="00411013" w:rsidRPr="00F608A3" w:rsidRDefault="00411013" w:rsidP="00411013">
            <w:pPr>
              <w:widowControl w:val="0"/>
              <w:ind w:left="113" w:right="113"/>
              <w:jc w:val="center"/>
              <w:rPr>
                <w:rFonts w:ascii="Sylfaen" w:hAnsi="Sylfaen"/>
                <w:b/>
                <w:i/>
                <w:sz w:val="20"/>
                <w:szCs w:val="20"/>
              </w:rPr>
            </w:pPr>
            <w:r>
              <w:rPr>
                <w:rFonts w:ascii="Sylfaen" w:hAnsi="Sylfaen"/>
                <w:i/>
                <w:sz w:val="20"/>
                <w:szCs w:val="20"/>
              </w:rPr>
              <w:t>100</w:t>
            </w:r>
            <w:r w:rsidRPr="00F608A3">
              <w:rPr>
                <w:rFonts w:ascii="Sylfaen" w:hAnsi="Sylfaen"/>
                <w:i/>
                <w:sz w:val="20"/>
                <w:szCs w:val="20"/>
              </w:rPr>
              <w:t>%</w:t>
            </w:r>
          </w:p>
        </w:tc>
      </w:tr>
    </w:tbl>
    <w:p w14:paraId="1277A5E4" w14:textId="6FE165C2" w:rsidR="00751025" w:rsidRPr="00105B4B" w:rsidRDefault="00751025" w:rsidP="00105B4B">
      <w:pPr>
        <w:widowControl w:val="0"/>
        <w:spacing w:after="120"/>
        <w:rPr>
          <w:rFonts w:ascii="Sylfaen" w:hAnsi="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751025" w:rsidRPr="00CC157D" w14:paraId="208C8F68" w14:textId="77777777" w:rsidTr="004A2C83">
        <w:trPr>
          <w:jc w:val="center"/>
        </w:trPr>
        <w:tc>
          <w:tcPr>
            <w:tcW w:w="4536" w:type="dxa"/>
          </w:tcPr>
          <w:p w14:paraId="1323CDCF" w14:textId="77777777" w:rsidR="00751025" w:rsidRPr="004A2C83" w:rsidRDefault="00751025" w:rsidP="004A2C83">
            <w:pPr>
              <w:widowControl w:val="0"/>
              <w:spacing w:after="160"/>
              <w:jc w:val="center"/>
              <w:rPr>
                <w:rFonts w:ascii="Sylfaen" w:hAnsi="Sylfaen" w:cs="Sylfaen"/>
                <w:b/>
                <w:bCs/>
              </w:rPr>
            </w:pPr>
            <w:r w:rsidRPr="004A2C83">
              <w:rPr>
                <w:rFonts w:ascii="Sylfaen" w:hAnsi="Sylfaen"/>
                <w:b/>
              </w:rPr>
              <w:t>ПОКУПАТЕЛЬ</w:t>
            </w:r>
          </w:p>
          <w:p w14:paraId="5F9B3798"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______________________</w:t>
            </w:r>
          </w:p>
          <w:p w14:paraId="60B0A14D" w14:textId="77777777" w:rsidR="00751025" w:rsidRPr="004A2C83" w:rsidRDefault="00751025" w:rsidP="004A2C83">
            <w:pPr>
              <w:widowControl w:val="0"/>
              <w:spacing w:after="160"/>
              <w:jc w:val="center"/>
              <w:rPr>
                <w:rFonts w:ascii="Sylfaen" w:hAnsi="Sylfaen"/>
                <w:sz w:val="20"/>
                <w:szCs w:val="20"/>
              </w:rPr>
            </w:pPr>
            <w:r w:rsidRPr="004A2C83">
              <w:rPr>
                <w:rFonts w:ascii="Sylfaen" w:hAnsi="Sylfaen"/>
                <w:sz w:val="20"/>
                <w:szCs w:val="20"/>
              </w:rPr>
              <w:t>/подпись/</w:t>
            </w:r>
          </w:p>
          <w:p w14:paraId="7328F411" w14:textId="77777777" w:rsidR="00751025" w:rsidRPr="004A2C83" w:rsidRDefault="00751025" w:rsidP="004A2C83">
            <w:pPr>
              <w:widowControl w:val="0"/>
              <w:spacing w:after="160"/>
              <w:jc w:val="center"/>
              <w:rPr>
                <w:rFonts w:ascii="Sylfaen" w:hAnsi="Sylfaen"/>
              </w:rPr>
            </w:pPr>
            <w:r w:rsidRPr="004A2C83">
              <w:rPr>
                <w:rFonts w:ascii="Sylfaen" w:hAnsi="Sylfaen"/>
              </w:rPr>
              <w:t>М. П.</w:t>
            </w:r>
          </w:p>
        </w:tc>
        <w:tc>
          <w:tcPr>
            <w:tcW w:w="760" w:type="dxa"/>
          </w:tcPr>
          <w:p w14:paraId="05281C00" w14:textId="77777777" w:rsidR="00751025" w:rsidRPr="004A2C83" w:rsidRDefault="00751025" w:rsidP="004A2C83">
            <w:pPr>
              <w:widowControl w:val="0"/>
              <w:spacing w:after="160"/>
              <w:jc w:val="center"/>
              <w:rPr>
                <w:rFonts w:ascii="Sylfaen" w:hAnsi="Sylfaen"/>
              </w:rPr>
            </w:pPr>
          </w:p>
        </w:tc>
        <w:tc>
          <w:tcPr>
            <w:tcW w:w="4343" w:type="dxa"/>
          </w:tcPr>
          <w:p w14:paraId="6EC6EE29" w14:textId="77777777" w:rsidR="00751025" w:rsidRPr="004A2C83" w:rsidRDefault="00751025" w:rsidP="004A2C83">
            <w:pPr>
              <w:widowControl w:val="0"/>
              <w:spacing w:after="160"/>
              <w:jc w:val="center"/>
              <w:rPr>
                <w:rFonts w:ascii="Sylfaen" w:hAnsi="Sylfaen" w:cs="Sylfaen"/>
                <w:b/>
                <w:bCs/>
              </w:rPr>
            </w:pPr>
            <w:r w:rsidRPr="004A2C83">
              <w:rPr>
                <w:rFonts w:ascii="Sylfaen" w:hAnsi="Sylfaen"/>
                <w:b/>
              </w:rPr>
              <w:t>ПРОДАВЕЦ</w:t>
            </w:r>
          </w:p>
          <w:p w14:paraId="60AB83A5"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______________________</w:t>
            </w:r>
          </w:p>
          <w:p w14:paraId="2EE62862" w14:textId="77777777" w:rsidR="00751025" w:rsidRPr="004A2C83" w:rsidRDefault="00751025" w:rsidP="004A2C83">
            <w:pPr>
              <w:widowControl w:val="0"/>
              <w:spacing w:after="160"/>
              <w:jc w:val="center"/>
              <w:rPr>
                <w:rFonts w:ascii="Sylfaen" w:hAnsi="Sylfaen"/>
                <w:sz w:val="20"/>
                <w:szCs w:val="20"/>
              </w:rPr>
            </w:pPr>
            <w:r w:rsidRPr="004A2C83">
              <w:rPr>
                <w:rFonts w:ascii="Sylfaen" w:hAnsi="Sylfaen"/>
                <w:sz w:val="20"/>
                <w:szCs w:val="20"/>
              </w:rPr>
              <w:t>/подпись/</w:t>
            </w:r>
          </w:p>
          <w:p w14:paraId="4EA81077" w14:textId="77777777" w:rsidR="00751025" w:rsidRPr="004A2C83" w:rsidRDefault="00751025" w:rsidP="004A2C83">
            <w:pPr>
              <w:widowControl w:val="0"/>
              <w:spacing w:after="160"/>
              <w:jc w:val="center"/>
              <w:rPr>
                <w:rFonts w:ascii="Sylfaen" w:hAnsi="Sylfaen"/>
              </w:rPr>
            </w:pPr>
            <w:r w:rsidRPr="004A2C83">
              <w:rPr>
                <w:rFonts w:ascii="Sylfaen" w:hAnsi="Sylfaen"/>
              </w:rPr>
              <w:t>М. П.</w:t>
            </w:r>
          </w:p>
        </w:tc>
      </w:tr>
    </w:tbl>
    <w:p w14:paraId="4B664B04" w14:textId="77777777" w:rsidR="00751025" w:rsidRPr="004A2C83" w:rsidRDefault="00751025" w:rsidP="00751025">
      <w:pPr>
        <w:widowControl w:val="0"/>
        <w:spacing w:after="160"/>
        <w:rPr>
          <w:rFonts w:ascii="Sylfaen" w:hAnsi="Sylfaen"/>
        </w:rPr>
        <w:sectPr w:rsidR="00751025" w:rsidRPr="004A2C83" w:rsidSect="00E6288F">
          <w:footnotePr>
            <w:pos w:val="beneathText"/>
          </w:footnotePr>
          <w:pgSz w:w="16838" w:h="11906" w:orient="landscape" w:code="9"/>
          <w:pgMar w:top="1418" w:right="1418" w:bottom="1418" w:left="1418" w:header="561" w:footer="561" w:gutter="0"/>
          <w:cols w:space="720"/>
        </w:sectPr>
      </w:pPr>
    </w:p>
    <w:p w14:paraId="2E58C82C" w14:textId="77777777" w:rsidR="00751025" w:rsidRPr="004A2C83" w:rsidRDefault="00751025" w:rsidP="00751025">
      <w:pPr>
        <w:widowControl w:val="0"/>
        <w:spacing w:after="160"/>
        <w:jc w:val="right"/>
        <w:rPr>
          <w:rFonts w:ascii="Sylfaen" w:hAnsi="Sylfaen"/>
          <w:i/>
        </w:rPr>
      </w:pPr>
      <w:r w:rsidRPr="004A2C83">
        <w:rPr>
          <w:rFonts w:ascii="Sylfaen" w:hAnsi="Sylfaen"/>
          <w:i/>
        </w:rPr>
        <w:lastRenderedPageBreak/>
        <w:t>Приложение № 3</w:t>
      </w:r>
    </w:p>
    <w:p w14:paraId="1F041328" w14:textId="77777777" w:rsidR="00751025" w:rsidRPr="004A2C83" w:rsidRDefault="00751025" w:rsidP="00751025">
      <w:pPr>
        <w:widowControl w:val="0"/>
        <w:spacing w:after="160"/>
        <w:jc w:val="right"/>
        <w:rPr>
          <w:rFonts w:ascii="Sylfaen" w:hAnsi="Sylfaen"/>
          <w:i/>
        </w:rPr>
      </w:pPr>
      <w:r w:rsidRPr="004A2C83">
        <w:rPr>
          <w:rFonts w:ascii="Sylfaen" w:hAnsi="Sylfaen"/>
          <w:i/>
        </w:rPr>
        <w:t xml:space="preserve">к Договору под кодом </w:t>
      </w:r>
      <w:r w:rsidRPr="004A2C83">
        <w:rPr>
          <w:rFonts w:ascii="Sylfaen" w:hAnsi="Sylfaen"/>
          <w:i/>
        </w:rPr>
        <w:br/>
        <w:t>заключенному "</w:t>
      </w:r>
      <w:r w:rsidRPr="004A2C83">
        <w:rPr>
          <w:rFonts w:ascii="Sylfaen" w:hAnsi="Sylfaen"/>
          <w:i/>
        </w:rPr>
        <w:tab/>
        <w:t>"</w:t>
      </w:r>
      <w:r w:rsidRPr="004A2C83">
        <w:rPr>
          <w:rFonts w:ascii="Sylfaen" w:hAnsi="Sylfaen"/>
          <w:i/>
        </w:rPr>
        <w:tab/>
        <w:t>20</w:t>
      </w:r>
      <w:r w:rsidRPr="004A2C83">
        <w:rPr>
          <w:rFonts w:ascii="Sylfaen" w:hAnsi="Sylfaen"/>
          <w:i/>
        </w:rPr>
        <w:tab/>
        <w:t>г.</w:t>
      </w:r>
    </w:p>
    <w:p w14:paraId="7A5FB0D5" w14:textId="77777777" w:rsidR="00751025" w:rsidRPr="004A2C83" w:rsidRDefault="00751025" w:rsidP="00751025">
      <w:pPr>
        <w:widowControl w:val="0"/>
        <w:spacing w:after="160"/>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751025" w:rsidRPr="00CC157D" w14:paraId="568FC512" w14:textId="77777777" w:rsidTr="004A2C83">
        <w:trPr>
          <w:tblCellSpacing w:w="7" w:type="dxa"/>
          <w:jc w:val="center"/>
        </w:trPr>
        <w:tc>
          <w:tcPr>
            <w:tcW w:w="0" w:type="auto"/>
            <w:vAlign w:val="center"/>
          </w:tcPr>
          <w:p w14:paraId="440FCA46" w14:textId="77777777" w:rsidR="00751025" w:rsidRPr="004A2C83" w:rsidRDefault="00751025" w:rsidP="004A2C83">
            <w:pPr>
              <w:widowControl w:val="0"/>
              <w:spacing w:after="160"/>
              <w:jc w:val="center"/>
              <w:rPr>
                <w:rFonts w:ascii="Sylfaen" w:hAnsi="Sylfaen"/>
                <w:iCs/>
              </w:rPr>
            </w:pPr>
            <w:r w:rsidRPr="004A2C83">
              <w:rPr>
                <w:rFonts w:ascii="Sylfaen" w:hAnsi="Sylfaen"/>
              </w:rPr>
              <w:t xml:space="preserve">Сторона договора </w:t>
            </w:r>
          </w:p>
          <w:p w14:paraId="2CCFB2AD" w14:textId="77777777" w:rsidR="00751025" w:rsidRPr="004A2C83" w:rsidRDefault="00751025" w:rsidP="004A2C83">
            <w:pPr>
              <w:widowControl w:val="0"/>
              <w:spacing w:after="160"/>
              <w:jc w:val="center"/>
              <w:rPr>
                <w:rFonts w:ascii="Sylfaen" w:hAnsi="Sylfaen"/>
                <w:iCs/>
              </w:rPr>
            </w:pPr>
            <w:r w:rsidRPr="004A2C83">
              <w:rPr>
                <w:rFonts w:ascii="Sylfaen" w:hAnsi="Sylfaen"/>
              </w:rPr>
              <w:t>_______________________________</w:t>
            </w:r>
          </w:p>
          <w:p w14:paraId="3706691F" w14:textId="77777777" w:rsidR="00751025" w:rsidRPr="004A2C83" w:rsidRDefault="00751025" w:rsidP="004A2C83">
            <w:pPr>
              <w:widowControl w:val="0"/>
              <w:spacing w:after="160"/>
              <w:jc w:val="center"/>
              <w:rPr>
                <w:rFonts w:ascii="Sylfaen" w:hAnsi="Sylfaen"/>
                <w:iCs/>
              </w:rPr>
            </w:pPr>
            <w:r w:rsidRPr="004A2C83">
              <w:rPr>
                <w:rFonts w:ascii="Sylfaen" w:hAnsi="Sylfaen"/>
              </w:rPr>
              <w:t>_______________________________</w:t>
            </w:r>
          </w:p>
          <w:p w14:paraId="0BFB8EAD" w14:textId="77777777" w:rsidR="00751025" w:rsidRPr="004A2C83" w:rsidRDefault="00751025" w:rsidP="004A2C83">
            <w:pPr>
              <w:widowControl w:val="0"/>
              <w:spacing w:after="160"/>
              <w:jc w:val="center"/>
              <w:rPr>
                <w:rFonts w:ascii="Sylfaen" w:hAnsi="Sylfaen"/>
                <w:iCs/>
              </w:rPr>
            </w:pPr>
            <w:r w:rsidRPr="004A2C83">
              <w:rPr>
                <w:rFonts w:ascii="Sylfaen" w:hAnsi="Sylfaen"/>
              </w:rPr>
              <w:t>место нахождения _______________</w:t>
            </w:r>
          </w:p>
          <w:p w14:paraId="4C9D301B" w14:textId="77777777" w:rsidR="00751025" w:rsidRPr="004A2C83" w:rsidRDefault="00751025" w:rsidP="004A2C83">
            <w:pPr>
              <w:widowControl w:val="0"/>
              <w:spacing w:after="160"/>
              <w:jc w:val="center"/>
              <w:rPr>
                <w:rFonts w:ascii="Sylfaen" w:hAnsi="Sylfaen"/>
                <w:iCs/>
              </w:rPr>
            </w:pPr>
            <w:r w:rsidRPr="004A2C83">
              <w:rPr>
                <w:rFonts w:ascii="Sylfaen" w:hAnsi="Sylfaen"/>
              </w:rPr>
              <w:t>Р/</w:t>
            </w:r>
            <w:proofErr w:type="gramStart"/>
            <w:r w:rsidRPr="004A2C83">
              <w:rPr>
                <w:rFonts w:ascii="Sylfaen" w:hAnsi="Sylfaen"/>
              </w:rPr>
              <w:t>С</w:t>
            </w:r>
            <w:proofErr w:type="gramEnd"/>
            <w:r w:rsidRPr="004A2C83">
              <w:rPr>
                <w:rFonts w:ascii="Sylfaen" w:hAnsi="Sylfaen"/>
              </w:rPr>
              <w:t>____________________________</w:t>
            </w:r>
          </w:p>
          <w:p w14:paraId="454B4A8F" w14:textId="77777777" w:rsidR="00751025" w:rsidRPr="004A2C83" w:rsidRDefault="00751025" w:rsidP="004A2C83">
            <w:pPr>
              <w:widowControl w:val="0"/>
              <w:spacing w:after="160"/>
              <w:jc w:val="center"/>
              <w:rPr>
                <w:rFonts w:ascii="Sylfaen" w:hAnsi="Sylfaen"/>
                <w:iCs/>
              </w:rPr>
            </w:pPr>
            <w:r w:rsidRPr="004A2C83">
              <w:rPr>
                <w:rFonts w:ascii="Sylfaen" w:hAnsi="Sylfaen"/>
              </w:rPr>
              <w:t>УНН___________________________</w:t>
            </w:r>
          </w:p>
        </w:tc>
        <w:tc>
          <w:tcPr>
            <w:tcW w:w="0" w:type="auto"/>
            <w:vAlign w:val="center"/>
          </w:tcPr>
          <w:p w14:paraId="7478261D" w14:textId="77777777" w:rsidR="00751025" w:rsidRPr="004A2C83" w:rsidRDefault="00751025" w:rsidP="004A2C83">
            <w:pPr>
              <w:widowControl w:val="0"/>
              <w:spacing w:after="160"/>
              <w:jc w:val="center"/>
              <w:rPr>
                <w:rFonts w:ascii="Sylfaen" w:hAnsi="Sylfaen"/>
                <w:iCs/>
              </w:rPr>
            </w:pPr>
            <w:r w:rsidRPr="004A2C83">
              <w:rPr>
                <w:rFonts w:ascii="Sylfaen" w:hAnsi="Sylfaen"/>
              </w:rPr>
              <w:t xml:space="preserve">Заказчик </w:t>
            </w:r>
          </w:p>
          <w:p w14:paraId="405B2264" w14:textId="77777777" w:rsidR="00751025" w:rsidRPr="004A2C83" w:rsidRDefault="00751025" w:rsidP="004A2C83">
            <w:pPr>
              <w:widowControl w:val="0"/>
              <w:spacing w:after="160"/>
              <w:jc w:val="center"/>
              <w:rPr>
                <w:rFonts w:ascii="Sylfaen" w:hAnsi="Sylfaen"/>
                <w:iCs/>
              </w:rPr>
            </w:pPr>
            <w:r w:rsidRPr="004A2C83">
              <w:rPr>
                <w:rFonts w:ascii="Sylfaen" w:hAnsi="Sylfaen"/>
              </w:rPr>
              <w:t>__________________________________</w:t>
            </w:r>
          </w:p>
          <w:p w14:paraId="034339E9" w14:textId="77777777" w:rsidR="00751025" w:rsidRPr="004A2C83" w:rsidRDefault="00751025" w:rsidP="004A2C83">
            <w:pPr>
              <w:widowControl w:val="0"/>
              <w:spacing w:after="160"/>
              <w:jc w:val="center"/>
              <w:rPr>
                <w:rFonts w:ascii="Sylfaen" w:hAnsi="Sylfaen"/>
                <w:iCs/>
              </w:rPr>
            </w:pPr>
            <w:r w:rsidRPr="004A2C83">
              <w:rPr>
                <w:rFonts w:ascii="Sylfaen" w:hAnsi="Sylfaen"/>
              </w:rPr>
              <w:t>__________________________________</w:t>
            </w:r>
          </w:p>
          <w:p w14:paraId="4511627B" w14:textId="77777777" w:rsidR="00751025" w:rsidRPr="004A2C83" w:rsidRDefault="00751025" w:rsidP="004A2C83">
            <w:pPr>
              <w:widowControl w:val="0"/>
              <w:spacing w:after="160"/>
              <w:jc w:val="center"/>
              <w:rPr>
                <w:rFonts w:ascii="Sylfaen" w:hAnsi="Sylfaen"/>
                <w:iCs/>
              </w:rPr>
            </w:pPr>
            <w:r w:rsidRPr="004A2C83">
              <w:rPr>
                <w:rFonts w:ascii="Sylfaen" w:hAnsi="Sylfaen"/>
              </w:rPr>
              <w:t>место нахождения _________________</w:t>
            </w:r>
          </w:p>
          <w:p w14:paraId="46FBE36D" w14:textId="77777777" w:rsidR="00751025" w:rsidRPr="004A2C83" w:rsidRDefault="00751025" w:rsidP="004A2C83">
            <w:pPr>
              <w:widowControl w:val="0"/>
              <w:spacing w:after="160"/>
              <w:jc w:val="center"/>
              <w:rPr>
                <w:rFonts w:ascii="Sylfaen" w:hAnsi="Sylfaen"/>
                <w:iCs/>
              </w:rPr>
            </w:pPr>
            <w:r w:rsidRPr="004A2C83">
              <w:rPr>
                <w:rFonts w:ascii="Sylfaen" w:hAnsi="Sylfaen"/>
              </w:rPr>
              <w:t>Р/</w:t>
            </w:r>
            <w:proofErr w:type="gramStart"/>
            <w:r w:rsidRPr="004A2C83">
              <w:rPr>
                <w:rFonts w:ascii="Sylfaen" w:hAnsi="Sylfaen"/>
              </w:rPr>
              <w:t>С</w:t>
            </w:r>
            <w:proofErr w:type="gramEnd"/>
            <w:r w:rsidRPr="004A2C83">
              <w:rPr>
                <w:rFonts w:ascii="Sylfaen" w:hAnsi="Sylfaen"/>
              </w:rPr>
              <w:t>_______________________________</w:t>
            </w:r>
          </w:p>
          <w:p w14:paraId="485095CD" w14:textId="77777777" w:rsidR="00751025" w:rsidRPr="004A2C83" w:rsidRDefault="00751025" w:rsidP="004A2C83">
            <w:pPr>
              <w:widowControl w:val="0"/>
              <w:spacing w:after="160"/>
              <w:jc w:val="center"/>
              <w:rPr>
                <w:rFonts w:ascii="Sylfaen" w:hAnsi="Sylfaen"/>
                <w:iCs/>
              </w:rPr>
            </w:pPr>
            <w:r w:rsidRPr="004A2C83">
              <w:rPr>
                <w:rFonts w:ascii="Sylfaen" w:hAnsi="Sylfaen"/>
              </w:rPr>
              <w:t>УНН______________________________</w:t>
            </w:r>
          </w:p>
        </w:tc>
      </w:tr>
    </w:tbl>
    <w:p w14:paraId="64881715" w14:textId="77777777" w:rsidR="00751025" w:rsidRPr="004A2C83" w:rsidRDefault="00751025" w:rsidP="00751025">
      <w:pPr>
        <w:widowControl w:val="0"/>
        <w:spacing w:after="160"/>
        <w:ind w:firstLine="375"/>
        <w:rPr>
          <w:rFonts w:ascii="Sylfaen" w:hAnsi="Sylfaen"/>
          <w:iCs/>
        </w:rPr>
      </w:pPr>
    </w:p>
    <w:p w14:paraId="53EA6EC6" w14:textId="77777777" w:rsidR="00751025" w:rsidRPr="004A2C83" w:rsidRDefault="00751025" w:rsidP="00751025">
      <w:pPr>
        <w:widowControl w:val="0"/>
        <w:spacing w:after="160"/>
        <w:ind w:left="567" w:right="467"/>
        <w:jc w:val="center"/>
        <w:rPr>
          <w:rFonts w:ascii="Sylfaen" w:hAnsi="Sylfaen"/>
          <w:iCs/>
        </w:rPr>
      </w:pPr>
      <w:r w:rsidRPr="004A2C83">
        <w:rPr>
          <w:rFonts w:ascii="Sylfaen" w:hAnsi="Sylfaen"/>
          <w:b/>
        </w:rPr>
        <w:t>АКТ №</w:t>
      </w:r>
    </w:p>
    <w:p w14:paraId="63A87C37" w14:textId="77777777" w:rsidR="00751025" w:rsidRPr="004A2C83" w:rsidRDefault="00751025" w:rsidP="00751025">
      <w:pPr>
        <w:widowControl w:val="0"/>
        <w:spacing w:after="160"/>
        <w:ind w:left="567" w:right="467"/>
        <w:jc w:val="center"/>
        <w:rPr>
          <w:rFonts w:ascii="Sylfaen" w:hAnsi="Sylfaen"/>
          <w:b/>
          <w:bCs/>
          <w:iCs/>
        </w:rPr>
      </w:pPr>
      <w:r w:rsidRPr="004A2C83">
        <w:rPr>
          <w:rFonts w:ascii="Sylfaen" w:hAnsi="Sylfaen"/>
          <w:b/>
        </w:rPr>
        <w:t xml:space="preserve">ПРИЕМА-ПЕРЕДАЧИ РЕЗУЛЬТАТОВ </w:t>
      </w:r>
      <w:r w:rsidRPr="004A2C83">
        <w:rPr>
          <w:rFonts w:ascii="Sylfaen" w:hAnsi="Sylfaen"/>
          <w:b/>
        </w:rPr>
        <w:br/>
        <w:t>ИСПОЛНЕНИЯ ДОГОВОРАИЛИ ЕГО ЧАСТИ</w:t>
      </w:r>
    </w:p>
    <w:p w14:paraId="51B24576" w14:textId="77777777" w:rsidR="00751025" w:rsidRPr="004A2C83" w:rsidRDefault="00751025" w:rsidP="00751025">
      <w:pPr>
        <w:pStyle w:val="a3"/>
        <w:widowControl w:val="0"/>
        <w:spacing w:after="160" w:line="240" w:lineRule="auto"/>
        <w:ind w:firstLine="0"/>
        <w:jc w:val="center"/>
        <w:rPr>
          <w:rFonts w:ascii="Sylfaen" w:hAnsi="Sylfaen"/>
          <w:b/>
          <w:bCs/>
          <w:iCs/>
          <w:sz w:val="24"/>
          <w:szCs w:val="24"/>
        </w:rPr>
      </w:pPr>
    </w:p>
    <w:p w14:paraId="3F1FA6E5" w14:textId="77777777" w:rsidR="00751025" w:rsidRPr="004A2C83" w:rsidRDefault="00751025" w:rsidP="00751025">
      <w:pPr>
        <w:pStyle w:val="a3"/>
        <w:widowControl w:val="0"/>
        <w:tabs>
          <w:tab w:val="left" w:pos="1134"/>
          <w:tab w:val="left" w:pos="1843"/>
        </w:tabs>
        <w:spacing w:after="160" w:line="240" w:lineRule="auto"/>
        <w:ind w:firstLine="540"/>
        <w:rPr>
          <w:rFonts w:ascii="Sylfaen" w:hAnsi="Sylfaen"/>
          <w:iCs/>
          <w:sz w:val="24"/>
          <w:szCs w:val="24"/>
        </w:rPr>
      </w:pPr>
      <w:r w:rsidRPr="004A2C83">
        <w:rPr>
          <w:rFonts w:ascii="Sylfaen" w:hAnsi="Sylfaen"/>
          <w:sz w:val="24"/>
          <w:szCs w:val="24"/>
        </w:rPr>
        <w:t>"</w:t>
      </w:r>
      <w:r w:rsidRPr="004A2C83">
        <w:rPr>
          <w:rFonts w:ascii="Sylfaen" w:hAnsi="Sylfaen"/>
          <w:sz w:val="24"/>
          <w:szCs w:val="24"/>
        </w:rPr>
        <w:tab/>
        <w:t>" "</w:t>
      </w:r>
      <w:r w:rsidRPr="004A2C83">
        <w:rPr>
          <w:rFonts w:ascii="Sylfaen" w:hAnsi="Sylfaen"/>
          <w:sz w:val="24"/>
          <w:szCs w:val="24"/>
        </w:rPr>
        <w:tab/>
        <w:t>" 20</w:t>
      </w:r>
      <w:r w:rsidRPr="004A2C83">
        <w:rPr>
          <w:rFonts w:ascii="Sylfaen" w:hAnsi="Sylfaen"/>
          <w:sz w:val="24"/>
          <w:szCs w:val="24"/>
        </w:rPr>
        <w:tab/>
        <w:t>г.</w:t>
      </w:r>
    </w:p>
    <w:p w14:paraId="3C526FAA" w14:textId="77777777" w:rsidR="00751025" w:rsidRPr="004A2C83" w:rsidRDefault="00751025" w:rsidP="00751025">
      <w:pPr>
        <w:pStyle w:val="af4"/>
        <w:widowControl w:val="0"/>
        <w:spacing w:before="0" w:beforeAutospacing="0" w:after="160" w:afterAutospacing="0"/>
        <w:rPr>
          <w:rFonts w:ascii="Sylfaen" w:hAnsi="Sylfaen"/>
        </w:rPr>
      </w:pPr>
      <w:r w:rsidRPr="004A2C83">
        <w:rPr>
          <w:rFonts w:ascii="Sylfaen" w:hAnsi="Sylfaen"/>
        </w:rPr>
        <w:t>Наименование договора (далее — Договор) __________________________________</w:t>
      </w:r>
    </w:p>
    <w:p w14:paraId="4192A9BE" w14:textId="77777777" w:rsidR="00751025" w:rsidRPr="004A2C83" w:rsidRDefault="00751025" w:rsidP="00751025">
      <w:pPr>
        <w:pStyle w:val="af4"/>
        <w:widowControl w:val="0"/>
        <w:spacing w:before="0" w:beforeAutospacing="0" w:after="160" w:afterAutospacing="0"/>
        <w:rPr>
          <w:rFonts w:ascii="Sylfaen" w:hAnsi="Sylfaen"/>
        </w:rPr>
      </w:pPr>
      <w:r w:rsidRPr="004A2C83">
        <w:rPr>
          <w:rFonts w:ascii="Sylfaen" w:hAnsi="Sylfaen"/>
        </w:rPr>
        <w:t>Дата заключения Договора "__________" "_______________________" 20 ______ г.</w:t>
      </w:r>
    </w:p>
    <w:p w14:paraId="3286C7D3" w14:textId="77777777" w:rsidR="00751025" w:rsidRPr="004A2C83" w:rsidRDefault="00751025" w:rsidP="00751025">
      <w:pPr>
        <w:pStyle w:val="af4"/>
        <w:widowControl w:val="0"/>
        <w:spacing w:before="0" w:beforeAutospacing="0" w:after="160" w:afterAutospacing="0"/>
        <w:rPr>
          <w:rFonts w:ascii="Sylfaen" w:hAnsi="Sylfaen"/>
        </w:rPr>
      </w:pPr>
      <w:r w:rsidRPr="004A2C83">
        <w:rPr>
          <w:rFonts w:ascii="Sylfaen" w:hAnsi="Sylfaen"/>
        </w:rPr>
        <w:t>Номер Договора __________________________________________________________</w:t>
      </w:r>
    </w:p>
    <w:p w14:paraId="77ACAF68" w14:textId="77777777" w:rsidR="00751025" w:rsidRPr="004A2C83" w:rsidRDefault="00751025" w:rsidP="00751025">
      <w:pPr>
        <w:widowControl w:val="0"/>
        <w:tabs>
          <w:tab w:val="left" w:pos="5954"/>
          <w:tab w:val="left" w:pos="6663"/>
          <w:tab w:val="left" w:pos="7513"/>
        </w:tabs>
        <w:spacing w:after="160"/>
        <w:jc w:val="both"/>
        <w:rPr>
          <w:rFonts w:ascii="Sylfaen" w:hAnsi="Sylfaen"/>
        </w:rPr>
      </w:pPr>
      <w:r w:rsidRPr="004A2C83">
        <w:rPr>
          <w:rFonts w:ascii="Sylfaen" w:hAnsi="Sylfaen"/>
        </w:rPr>
        <w:t>Заказчик и сторона Договора, принимая за основание относящийся к исполнению договора счет-фактуру N _______</w:t>
      </w:r>
      <w:proofErr w:type="gramStart"/>
      <w:r w:rsidRPr="004A2C83">
        <w:rPr>
          <w:rFonts w:ascii="Sylfaen" w:hAnsi="Sylfaen"/>
        </w:rPr>
        <w:t>_ ,</w:t>
      </w:r>
      <w:proofErr w:type="gramEnd"/>
      <w:r w:rsidRPr="004A2C83">
        <w:rPr>
          <w:rFonts w:ascii="Sylfaen" w:hAnsi="Sylfaen"/>
        </w:rPr>
        <w:t xml:space="preserve"> выписанный "</w:t>
      </w:r>
      <w:r w:rsidRPr="004A2C83">
        <w:rPr>
          <w:rFonts w:ascii="Sylfaen" w:hAnsi="Sylfaen"/>
        </w:rPr>
        <w:tab/>
        <w:t>" "</w:t>
      </w:r>
      <w:r w:rsidRPr="004A2C83">
        <w:rPr>
          <w:rFonts w:ascii="Sylfaen" w:hAnsi="Sylfaen"/>
        </w:rPr>
        <w:tab/>
        <w:t>" 20</w:t>
      </w:r>
      <w:r w:rsidRPr="004A2C83">
        <w:rPr>
          <w:rFonts w:ascii="Sylfaen" w:hAnsi="Sylfaen"/>
        </w:rPr>
        <w:tab/>
        <w:t>г., составили настоящий акт о следующем:</w:t>
      </w:r>
      <w:r w:rsidRPr="004A2C83">
        <w:rPr>
          <w:rFonts w:ascii="Sylfaen" w:hAnsi="Sylfaen"/>
        </w:rPr>
        <w:br w:type="page"/>
      </w:r>
    </w:p>
    <w:p w14:paraId="36D22D1B" w14:textId="77777777" w:rsidR="00751025" w:rsidRPr="004A2C83" w:rsidRDefault="00751025" w:rsidP="00751025">
      <w:pPr>
        <w:widowControl w:val="0"/>
        <w:spacing w:after="160"/>
        <w:ind w:firstLine="567"/>
        <w:jc w:val="both"/>
        <w:rPr>
          <w:rFonts w:ascii="Sylfaen" w:hAnsi="Sylfaen"/>
          <w:iCs/>
        </w:rPr>
      </w:pPr>
      <w:r w:rsidRPr="004A2C83">
        <w:rPr>
          <w:rFonts w:ascii="Sylfaen" w:hAnsi="Sylfaen"/>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751025" w:rsidRPr="00CC157D" w14:paraId="41F2F775" w14:textId="77777777" w:rsidTr="004A2C83">
        <w:trPr>
          <w:jc w:val="center"/>
        </w:trPr>
        <w:tc>
          <w:tcPr>
            <w:tcW w:w="442" w:type="dxa"/>
            <w:vMerge w:val="restart"/>
            <w:shd w:val="clear" w:color="auto" w:fill="auto"/>
            <w:vAlign w:val="center"/>
          </w:tcPr>
          <w:p w14:paraId="38193642"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w:t>
            </w:r>
          </w:p>
        </w:tc>
        <w:tc>
          <w:tcPr>
            <w:tcW w:w="10263" w:type="dxa"/>
            <w:gridSpan w:val="8"/>
            <w:shd w:val="clear" w:color="auto" w:fill="auto"/>
            <w:vAlign w:val="center"/>
          </w:tcPr>
          <w:p w14:paraId="3A434676" w14:textId="77777777" w:rsidR="00751025" w:rsidRPr="004A2C83" w:rsidRDefault="00751025" w:rsidP="004A2C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4A2C83">
              <w:rPr>
                <w:rFonts w:ascii="Sylfaen" w:hAnsi="Sylfaen"/>
                <w:sz w:val="16"/>
                <w:szCs w:val="16"/>
              </w:rPr>
              <w:t>Поставленные товары</w:t>
            </w:r>
          </w:p>
        </w:tc>
      </w:tr>
      <w:tr w:rsidR="00751025" w:rsidRPr="00CC157D" w14:paraId="0B8E9E3D" w14:textId="77777777" w:rsidTr="004A2C83">
        <w:trPr>
          <w:jc w:val="center"/>
        </w:trPr>
        <w:tc>
          <w:tcPr>
            <w:tcW w:w="442" w:type="dxa"/>
            <w:vMerge/>
            <w:shd w:val="clear" w:color="auto" w:fill="auto"/>
          </w:tcPr>
          <w:p w14:paraId="210C0E22"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088" w:type="dxa"/>
            <w:vMerge w:val="restart"/>
            <w:shd w:val="clear" w:color="auto" w:fill="auto"/>
            <w:vAlign w:val="center"/>
          </w:tcPr>
          <w:p w14:paraId="668704E4"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наименование</w:t>
            </w:r>
          </w:p>
        </w:tc>
        <w:tc>
          <w:tcPr>
            <w:tcW w:w="1440" w:type="dxa"/>
            <w:vMerge w:val="restart"/>
            <w:shd w:val="clear" w:color="auto" w:fill="auto"/>
            <w:vAlign w:val="center"/>
          </w:tcPr>
          <w:p w14:paraId="64D39729"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14:paraId="245AF529"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количественный показатель</w:t>
            </w:r>
          </w:p>
        </w:tc>
        <w:tc>
          <w:tcPr>
            <w:tcW w:w="2693" w:type="dxa"/>
            <w:gridSpan w:val="2"/>
            <w:shd w:val="clear" w:color="auto" w:fill="auto"/>
            <w:vAlign w:val="center"/>
          </w:tcPr>
          <w:p w14:paraId="507BE3A3"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срок исполнения</w:t>
            </w:r>
          </w:p>
        </w:tc>
        <w:tc>
          <w:tcPr>
            <w:tcW w:w="1134" w:type="dxa"/>
            <w:vMerge w:val="restart"/>
            <w:shd w:val="clear" w:color="auto" w:fill="auto"/>
            <w:vAlign w:val="center"/>
          </w:tcPr>
          <w:p w14:paraId="3BD8B177"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 xml:space="preserve">сумма, подлежащая уплате (тыс. </w:t>
            </w:r>
            <w:proofErr w:type="spellStart"/>
            <w:r w:rsidRPr="004A2C83">
              <w:rPr>
                <w:rFonts w:ascii="Sylfaen" w:hAnsi="Sylfaen"/>
                <w:sz w:val="16"/>
                <w:szCs w:val="16"/>
              </w:rPr>
              <w:t>драмов</w:t>
            </w:r>
            <w:proofErr w:type="spellEnd"/>
            <w:r w:rsidRPr="004A2C83">
              <w:rPr>
                <w:rFonts w:ascii="Sylfaen" w:hAnsi="Sylfaen"/>
                <w:sz w:val="16"/>
                <w:szCs w:val="16"/>
              </w:rPr>
              <w:t>)</w:t>
            </w:r>
          </w:p>
        </w:tc>
        <w:tc>
          <w:tcPr>
            <w:tcW w:w="1333" w:type="dxa"/>
            <w:vMerge w:val="restart"/>
            <w:shd w:val="clear" w:color="auto" w:fill="auto"/>
            <w:vAlign w:val="center"/>
          </w:tcPr>
          <w:p w14:paraId="031D067D"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срок оплаты (по графику оплаты)</w:t>
            </w:r>
          </w:p>
        </w:tc>
      </w:tr>
      <w:tr w:rsidR="00751025" w:rsidRPr="00CC157D" w14:paraId="706F4E18" w14:textId="77777777" w:rsidTr="004A2C83">
        <w:trPr>
          <w:trHeight w:val="1105"/>
          <w:jc w:val="center"/>
        </w:trPr>
        <w:tc>
          <w:tcPr>
            <w:tcW w:w="442" w:type="dxa"/>
            <w:vMerge/>
            <w:tcBorders>
              <w:bottom w:val="single" w:sz="4" w:space="0" w:color="auto"/>
            </w:tcBorders>
            <w:shd w:val="clear" w:color="auto" w:fill="auto"/>
          </w:tcPr>
          <w:p w14:paraId="79593FCF"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088" w:type="dxa"/>
            <w:vMerge/>
            <w:tcBorders>
              <w:bottom w:val="single" w:sz="4" w:space="0" w:color="auto"/>
            </w:tcBorders>
            <w:shd w:val="clear" w:color="auto" w:fill="auto"/>
            <w:vAlign w:val="center"/>
          </w:tcPr>
          <w:p w14:paraId="6FF1DB21"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14:paraId="2C70641F"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99" w:type="dxa"/>
            <w:tcBorders>
              <w:bottom w:val="single" w:sz="4" w:space="0" w:color="auto"/>
            </w:tcBorders>
            <w:shd w:val="clear" w:color="auto" w:fill="auto"/>
            <w:vAlign w:val="center"/>
          </w:tcPr>
          <w:p w14:paraId="6EBDB8B9"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7F648BA3"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фактический</w:t>
            </w:r>
          </w:p>
        </w:tc>
        <w:tc>
          <w:tcPr>
            <w:tcW w:w="1418" w:type="dxa"/>
            <w:tcBorders>
              <w:bottom w:val="single" w:sz="4" w:space="0" w:color="auto"/>
            </w:tcBorders>
            <w:shd w:val="clear" w:color="auto" w:fill="auto"/>
            <w:vAlign w:val="center"/>
          </w:tcPr>
          <w:p w14:paraId="4F4DE4EC"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7A54238C"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фактический</w:t>
            </w:r>
          </w:p>
        </w:tc>
        <w:tc>
          <w:tcPr>
            <w:tcW w:w="1134" w:type="dxa"/>
            <w:vMerge/>
            <w:tcBorders>
              <w:bottom w:val="single" w:sz="4" w:space="0" w:color="auto"/>
            </w:tcBorders>
            <w:shd w:val="clear" w:color="auto" w:fill="auto"/>
            <w:vAlign w:val="center"/>
          </w:tcPr>
          <w:p w14:paraId="08E4AEB2"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333" w:type="dxa"/>
            <w:vMerge/>
            <w:tcBorders>
              <w:bottom w:val="single" w:sz="4" w:space="0" w:color="auto"/>
            </w:tcBorders>
            <w:shd w:val="clear" w:color="auto" w:fill="auto"/>
            <w:vAlign w:val="center"/>
          </w:tcPr>
          <w:p w14:paraId="480E8774"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r>
      <w:tr w:rsidR="00751025" w:rsidRPr="00CC157D" w14:paraId="26176AAA" w14:textId="77777777" w:rsidTr="004A2C83">
        <w:trPr>
          <w:jc w:val="center"/>
        </w:trPr>
        <w:tc>
          <w:tcPr>
            <w:tcW w:w="442" w:type="dxa"/>
            <w:shd w:val="clear" w:color="auto" w:fill="auto"/>
            <w:vAlign w:val="center"/>
          </w:tcPr>
          <w:p w14:paraId="7913F091"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088" w:type="dxa"/>
            <w:shd w:val="clear" w:color="auto" w:fill="auto"/>
            <w:vAlign w:val="center"/>
          </w:tcPr>
          <w:p w14:paraId="0D00E2A4"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40" w:type="dxa"/>
            <w:shd w:val="clear" w:color="auto" w:fill="auto"/>
            <w:vAlign w:val="center"/>
          </w:tcPr>
          <w:p w14:paraId="760359B5"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99" w:type="dxa"/>
            <w:shd w:val="clear" w:color="auto" w:fill="auto"/>
            <w:vAlign w:val="center"/>
          </w:tcPr>
          <w:p w14:paraId="7995746E"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76" w:type="dxa"/>
            <w:shd w:val="clear" w:color="auto" w:fill="auto"/>
            <w:vAlign w:val="center"/>
          </w:tcPr>
          <w:p w14:paraId="75A08D94"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18" w:type="dxa"/>
            <w:shd w:val="clear" w:color="auto" w:fill="auto"/>
            <w:vAlign w:val="center"/>
          </w:tcPr>
          <w:p w14:paraId="2B645D14"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75" w:type="dxa"/>
            <w:shd w:val="clear" w:color="auto" w:fill="auto"/>
            <w:vAlign w:val="center"/>
          </w:tcPr>
          <w:p w14:paraId="44539AE9"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134" w:type="dxa"/>
            <w:shd w:val="clear" w:color="auto" w:fill="auto"/>
            <w:vAlign w:val="center"/>
          </w:tcPr>
          <w:p w14:paraId="566AC3E5"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333" w:type="dxa"/>
            <w:shd w:val="clear" w:color="auto" w:fill="auto"/>
            <w:vAlign w:val="center"/>
          </w:tcPr>
          <w:p w14:paraId="58EA0D91"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r>
      <w:tr w:rsidR="00751025" w:rsidRPr="00CC157D" w14:paraId="2CA26A1B" w14:textId="77777777" w:rsidTr="004A2C83">
        <w:trPr>
          <w:jc w:val="center"/>
        </w:trPr>
        <w:tc>
          <w:tcPr>
            <w:tcW w:w="442" w:type="dxa"/>
            <w:shd w:val="clear" w:color="auto" w:fill="auto"/>
          </w:tcPr>
          <w:p w14:paraId="6B63C051"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088" w:type="dxa"/>
            <w:shd w:val="clear" w:color="auto" w:fill="auto"/>
          </w:tcPr>
          <w:p w14:paraId="6CD5C4FB"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40" w:type="dxa"/>
            <w:shd w:val="clear" w:color="auto" w:fill="auto"/>
          </w:tcPr>
          <w:p w14:paraId="5FF2BE34"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99" w:type="dxa"/>
            <w:shd w:val="clear" w:color="auto" w:fill="auto"/>
          </w:tcPr>
          <w:p w14:paraId="7E77B5D1"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76" w:type="dxa"/>
            <w:shd w:val="clear" w:color="auto" w:fill="auto"/>
          </w:tcPr>
          <w:p w14:paraId="51870677"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18" w:type="dxa"/>
            <w:shd w:val="clear" w:color="auto" w:fill="auto"/>
          </w:tcPr>
          <w:p w14:paraId="440FE0AB"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75" w:type="dxa"/>
            <w:shd w:val="clear" w:color="auto" w:fill="auto"/>
          </w:tcPr>
          <w:p w14:paraId="302AC701"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134" w:type="dxa"/>
            <w:shd w:val="clear" w:color="auto" w:fill="auto"/>
          </w:tcPr>
          <w:p w14:paraId="742144C1"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333" w:type="dxa"/>
            <w:shd w:val="clear" w:color="auto" w:fill="auto"/>
          </w:tcPr>
          <w:p w14:paraId="3B57A6AF"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r>
    </w:tbl>
    <w:p w14:paraId="6DCD622D" w14:textId="77777777" w:rsidR="00751025" w:rsidRPr="004A2C83" w:rsidRDefault="00751025" w:rsidP="00751025">
      <w:pPr>
        <w:widowControl w:val="0"/>
        <w:spacing w:after="160"/>
        <w:ind w:firstLine="375"/>
        <w:jc w:val="both"/>
        <w:rPr>
          <w:rFonts w:ascii="Sylfaen" w:hAnsi="Sylfaen" w:cs="Arial"/>
          <w:iCs/>
          <w:lang w:val="en-US"/>
        </w:rPr>
      </w:pPr>
    </w:p>
    <w:p w14:paraId="7B3C466A" w14:textId="77777777" w:rsidR="00751025" w:rsidRPr="004A2C83" w:rsidRDefault="00751025" w:rsidP="00751025">
      <w:pPr>
        <w:widowControl w:val="0"/>
        <w:spacing w:after="160"/>
        <w:ind w:firstLine="567"/>
        <w:jc w:val="both"/>
        <w:rPr>
          <w:rFonts w:ascii="Sylfaen" w:hAnsi="Sylfaen"/>
          <w:iCs/>
          <w:snapToGrid w:val="0"/>
        </w:rPr>
      </w:pPr>
      <w:r w:rsidRPr="004A2C83">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4A2C83">
        <w:rPr>
          <w:rFonts w:ascii="Sylfaen" w:hAnsi="Sylfaen"/>
          <w:snapToGrid w:val="0"/>
        </w:rPr>
        <w:t>Акта,</w:t>
      </w:r>
      <w:r w:rsidRPr="004A2C83">
        <w:rPr>
          <w:rFonts w:ascii="Sylfaen" w:hAnsi="Sylfaen"/>
        </w:rPr>
        <w:t>являются</w:t>
      </w:r>
      <w:proofErr w:type="spellEnd"/>
      <w:proofErr w:type="gramEnd"/>
      <w:r w:rsidRPr="004A2C83">
        <w:rPr>
          <w:rFonts w:ascii="Sylfaen" w:hAnsi="Sylfaen"/>
        </w:rPr>
        <w:t xml:space="preserve"> составляющей частью настоящего Акта и прилагаются.</w:t>
      </w:r>
    </w:p>
    <w:p w14:paraId="52664A44" w14:textId="77777777" w:rsidR="00751025" w:rsidRPr="004A2C83" w:rsidRDefault="00751025" w:rsidP="00751025">
      <w:pPr>
        <w:widowControl w:val="0"/>
        <w:spacing w:after="160"/>
        <w:ind w:firstLine="375"/>
        <w:jc w:val="both"/>
        <w:rPr>
          <w:rFonts w:ascii="Sylfaen" w:hAnsi="Sylfaen"/>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51025" w:rsidRPr="00CC157D" w14:paraId="41E0779C" w14:textId="77777777" w:rsidTr="004A2C83">
        <w:trPr>
          <w:trHeight w:val="266"/>
          <w:tblCellSpacing w:w="7" w:type="dxa"/>
          <w:jc w:val="center"/>
        </w:trPr>
        <w:tc>
          <w:tcPr>
            <w:tcW w:w="0" w:type="auto"/>
            <w:vAlign w:val="center"/>
          </w:tcPr>
          <w:p w14:paraId="393BF2FD" w14:textId="77777777" w:rsidR="00751025" w:rsidRPr="004A2C83" w:rsidRDefault="00751025" w:rsidP="004A2C83">
            <w:pPr>
              <w:widowControl w:val="0"/>
              <w:spacing w:after="160"/>
              <w:jc w:val="center"/>
              <w:rPr>
                <w:rFonts w:ascii="Sylfaen" w:hAnsi="Sylfaen"/>
                <w:iCs/>
              </w:rPr>
            </w:pPr>
            <w:r w:rsidRPr="004A2C83">
              <w:rPr>
                <w:rFonts w:ascii="Sylfaen" w:hAnsi="Sylfaen"/>
              </w:rPr>
              <w:t xml:space="preserve">Товар передал </w:t>
            </w:r>
          </w:p>
        </w:tc>
        <w:tc>
          <w:tcPr>
            <w:tcW w:w="0" w:type="auto"/>
            <w:vAlign w:val="center"/>
          </w:tcPr>
          <w:p w14:paraId="4BE5970C" w14:textId="77777777" w:rsidR="00751025" w:rsidRPr="004A2C83" w:rsidRDefault="00751025" w:rsidP="004A2C83">
            <w:pPr>
              <w:widowControl w:val="0"/>
              <w:spacing w:after="160"/>
              <w:jc w:val="center"/>
              <w:rPr>
                <w:rFonts w:ascii="Sylfaen" w:hAnsi="Sylfaen"/>
                <w:iCs/>
              </w:rPr>
            </w:pPr>
            <w:r w:rsidRPr="004A2C83">
              <w:rPr>
                <w:rFonts w:ascii="Sylfaen" w:hAnsi="Sylfaen"/>
              </w:rPr>
              <w:t>Товар принят</w:t>
            </w:r>
          </w:p>
        </w:tc>
      </w:tr>
      <w:tr w:rsidR="00751025" w:rsidRPr="00CC157D" w14:paraId="499D9132" w14:textId="77777777" w:rsidTr="004A2C83">
        <w:trPr>
          <w:trHeight w:val="473"/>
          <w:tblCellSpacing w:w="7" w:type="dxa"/>
          <w:jc w:val="center"/>
        </w:trPr>
        <w:tc>
          <w:tcPr>
            <w:tcW w:w="0" w:type="auto"/>
            <w:vAlign w:val="center"/>
          </w:tcPr>
          <w:p w14:paraId="5B5963C0" w14:textId="77777777" w:rsidR="00751025" w:rsidRPr="004A2C83" w:rsidRDefault="00751025" w:rsidP="004A2C83">
            <w:pPr>
              <w:widowControl w:val="0"/>
              <w:jc w:val="center"/>
              <w:rPr>
                <w:rFonts w:ascii="Sylfaen" w:hAnsi="Sylfaen"/>
                <w:iCs/>
              </w:rPr>
            </w:pPr>
            <w:r w:rsidRPr="004A2C83">
              <w:rPr>
                <w:rFonts w:ascii="Sylfaen" w:hAnsi="Sylfaen"/>
              </w:rPr>
              <w:t xml:space="preserve">_______________________ </w:t>
            </w:r>
          </w:p>
          <w:p w14:paraId="0F54B2EA" w14:textId="77777777" w:rsidR="00751025" w:rsidRPr="004A2C83" w:rsidRDefault="00751025" w:rsidP="004A2C83">
            <w:pPr>
              <w:widowControl w:val="0"/>
              <w:spacing w:after="160"/>
              <w:jc w:val="center"/>
              <w:rPr>
                <w:rFonts w:ascii="Sylfaen" w:hAnsi="Sylfaen"/>
                <w:iCs/>
                <w:vertAlign w:val="superscript"/>
                <w:lang w:val="en-US"/>
              </w:rPr>
            </w:pPr>
            <w:r w:rsidRPr="004A2C83">
              <w:rPr>
                <w:rFonts w:ascii="Sylfaen" w:hAnsi="Sylfaen"/>
                <w:vertAlign w:val="superscript"/>
              </w:rPr>
              <w:t xml:space="preserve">подпись </w:t>
            </w:r>
          </w:p>
        </w:tc>
        <w:tc>
          <w:tcPr>
            <w:tcW w:w="0" w:type="auto"/>
            <w:vAlign w:val="center"/>
          </w:tcPr>
          <w:p w14:paraId="3F607FA4" w14:textId="77777777" w:rsidR="00751025" w:rsidRPr="004A2C83" w:rsidRDefault="00751025" w:rsidP="004A2C83">
            <w:pPr>
              <w:widowControl w:val="0"/>
              <w:jc w:val="center"/>
              <w:rPr>
                <w:rFonts w:ascii="Sylfaen" w:hAnsi="Sylfaen"/>
                <w:iCs/>
              </w:rPr>
            </w:pPr>
            <w:r w:rsidRPr="004A2C83">
              <w:rPr>
                <w:rFonts w:ascii="Sylfaen" w:hAnsi="Sylfaen"/>
              </w:rPr>
              <w:t>_______________________</w:t>
            </w:r>
          </w:p>
          <w:p w14:paraId="740D9F1A" w14:textId="77777777" w:rsidR="00751025" w:rsidRPr="004A2C83" w:rsidRDefault="00751025" w:rsidP="004A2C83">
            <w:pPr>
              <w:widowControl w:val="0"/>
              <w:spacing w:after="160"/>
              <w:jc w:val="center"/>
              <w:rPr>
                <w:rFonts w:ascii="Sylfaen" w:hAnsi="Sylfaen"/>
                <w:iCs/>
                <w:vertAlign w:val="superscript"/>
              </w:rPr>
            </w:pPr>
            <w:r w:rsidRPr="004A2C83">
              <w:rPr>
                <w:rFonts w:ascii="Sylfaen" w:hAnsi="Sylfaen"/>
                <w:vertAlign w:val="superscript"/>
              </w:rPr>
              <w:t xml:space="preserve">подпись </w:t>
            </w:r>
          </w:p>
        </w:tc>
      </w:tr>
      <w:tr w:rsidR="00751025" w:rsidRPr="00CC157D" w14:paraId="1B38DFB5" w14:textId="77777777" w:rsidTr="004A2C83">
        <w:trPr>
          <w:trHeight w:val="503"/>
          <w:tblCellSpacing w:w="7" w:type="dxa"/>
          <w:jc w:val="center"/>
        </w:trPr>
        <w:tc>
          <w:tcPr>
            <w:tcW w:w="0" w:type="auto"/>
            <w:vAlign w:val="center"/>
          </w:tcPr>
          <w:p w14:paraId="3CD8029B" w14:textId="77777777" w:rsidR="00751025" w:rsidRPr="004A2C83" w:rsidRDefault="00751025" w:rsidP="004A2C83">
            <w:pPr>
              <w:widowControl w:val="0"/>
              <w:jc w:val="center"/>
              <w:rPr>
                <w:rFonts w:ascii="Sylfaen" w:hAnsi="Sylfaen"/>
                <w:iCs/>
              </w:rPr>
            </w:pPr>
            <w:r w:rsidRPr="004A2C83">
              <w:rPr>
                <w:rFonts w:ascii="Sylfaen" w:hAnsi="Sylfaen"/>
              </w:rPr>
              <w:t xml:space="preserve">______________________ </w:t>
            </w:r>
          </w:p>
          <w:p w14:paraId="45E8CD2C" w14:textId="77777777" w:rsidR="00751025" w:rsidRPr="004A2C83" w:rsidRDefault="00751025" w:rsidP="004A2C83">
            <w:pPr>
              <w:widowControl w:val="0"/>
              <w:spacing w:after="160"/>
              <w:jc w:val="center"/>
              <w:rPr>
                <w:rFonts w:ascii="Sylfaen" w:hAnsi="Sylfaen"/>
                <w:iCs/>
                <w:vertAlign w:val="superscript"/>
                <w:lang w:val="en-US"/>
              </w:rPr>
            </w:pPr>
            <w:r w:rsidRPr="004A2C83">
              <w:rPr>
                <w:rFonts w:ascii="Sylfaen" w:hAnsi="Sylfaen"/>
                <w:vertAlign w:val="superscript"/>
              </w:rPr>
              <w:t>фамилия, имя</w:t>
            </w:r>
          </w:p>
        </w:tc>
        <w:tc>
          <w:tcPr>
            <w:tcW w:w="0" w:type="auto"/>
            <w:vAlign w:val="center"/>
          </w:tcPr>
          <w:p w14:paraId="0F13FB29" w14:textId="77777777" w:rsidR="00751025" w:rsidRPr="004A2C83" w:rsidRDefault="00751025" w:rsidP="004A2C83">
            <w:pPr>
              <w:widowControl w:val="0"/>
              <w:jc w:val="center"/>
              <w:rPr>
                <w:rFonts w:ascii="Sylfaen" w:hAnsi="Sylfaen"/>
                <w:iCs/>
              </w:rPr>
            </w:pPr>
            <w:r w:rsidRPr="004A2C83">
              <w:rPr>
                <w:rFonts w:ascii="Sylfaen" w:hAnsi="Sylfaen"/>
              </w:rPr>
              <w:t>_______________________</w:t>
            </w:r>
          </w:p>
          <w:p w14:paraId="0C971622" w14:textId="77777777" w:rsidR="00751025" w:rsidRPr="004A2C83" w:rsidRDefault="00751025" w:rsidP="004A2C83">
            <w:pPr>
              <w:widowControl w:val="0"/>
              <w:spacing w:after="160"/>
              <w:jc w:val="center"/>
              <w:rPr>
                <w:rFonts w:ascii="Sylfaen" w:hAnsi="Sylfaen"/>
                <w:iCs/>
                <w:vertAlign w:val="superscript"/>
              </w:rPr>
            </w:pPr>
            <w:r w:rsidRPr="004A2C83">
              <w:rPr>
                <w:rFonts w:ascii="Sylfaen" w:hAnsi="Sylfaen"/>
                <w:vertAlign w:val="superscript"/>
              </w:rPr>
              <w:t>фамилия, имя</w:t>
            </w:r>
          </w:p>
        </w:tc>
      </w:tr>
      <w:tr w:rsidR="00751025" w:rsidRPr="00CC157D" w14:paraId="48BE4806" w14:textId="77777777" w:rsidTr="004A2C83">
        <w:trPr>
          <w:trHeight w:val="281"/>
          <w:tblCellSpacing w:w="7" w:type="dxa"/>
          <w:jc w:val="center"/>
        </w:trPr>
        <w:tc>
          <w:tcPr>
            <w:tcW w:w="0" w:type="auto"/>
            <w:vAlign w:val="center"/>
          </w:tcPr>
          <w:p w14:paraId="6FEAF5EC" w14:textId="77777777" w:rsidR="00751025" w:rsidRPr="004A2C83" w:rsidRDefault="00751025" w:rsidP="004A2C83">
            <w:pPr>
              <w:widowControl w:val="0"/>
              <w:spacing w:after="160"/>
              <w:jc w:val="center"/>
              <w:rPr>
                <w:rFonts w:ascii="Sylfaen" w:hAnsi="Sylfaen"/>
                <w:iCs/>
              </w:rPr>
            </w:pPr>
            <w:r w:rsidRPr="004A2C83">
              <w:rPr>
                <w:rFonts w:ascii="Sylfaen" w:hAnsi="Sylfaen"/>
              </w:rPr>
              <w:t>М. П.</w:t>
            </w:r>
          </w:p>
        </w:tc>
        <w:tc>
          <w:tcPr>
            <w:tcW w:w="0" w:type="auto"/>
            <w:vAlign w:val="center"/>
          </w:tcPr>
          <w:p w14:paraId="23E95067" w14:textId="77777777" w:rsidR="00751025" w:rsidRPr="004A2C83" w:rsidRDefault="00751025" w:rsidP="004A2C83">
            <w:pPr>
              <w:widowControl w:val="0"/>
              <w:spacing w:after="160"/>
              <w:jc w:val="center"/>
              <w:rPr>
                <w:rFonts w:ascii="Sylfaen" w:hAnsi="Sylfaen"/>
                <w:iCs/>
              </w:rPr>
            </w:pPr>
            <w:r w:rsidRPr="004A2C83">
              <w:rPr>
                <w:rFonts w:ascii="Sylfaen" w:hAnsi="Sylfaen"/>
              </w:rPr>
              <w:t>М. П.</w:t>
            </w:r>
          </w:p>
        </w:tc>
      </w:tr>
    </w:tbl>
    <w:p w14:paraId="46DDE865" w14:textId="77777777" w:rsidR="00751025" w:rsidRPr="004A2C83" w:rsidRDefault="00751025" w:rsidP="00751025">
      <w:pPr>
        <w:widowControl w:val="0"/>
        <w:spacing w:after="160"/>
        <w:jc w:val="right"/>
        <w:rPr>
          <w:rFonts w:ascii="Sylfaen" w:hAnsi="Sylfaen" w:cs="Sylfaen"/>
          <w:b/>
        </w:rPr>
      </w:pPr>
    </w:p>
    <w:p w14:paraId="4A2938D7" w14:textId="77777777" w:rsidR="00751025" w:rsidRPr="004A2C83" w:rsidRDefault="00751025" w:rsidP="00751025">
      <w:pPr>
        <w:rPr>
          <w:rFonts w:ascii="Sylfaen" w:hAnsi="Sylfaen" w:cs="Sylfaen"/>
          <w:b/>
        </w:rPr>
      </w:pPr>
      <w:r w:rsidRPr="004A2C83">
        <w:rPr>
          <w:rFonts w:ascii="Sylfaen" w:hAnsi="Sylfaen" w:cs="Sylfaen"/>
          <w:b/>
        </w:rPr>
        <w:br w:type="page"/>
      </w:r>
    </w:p>
    <w:p w14:paraId="2A767B41" w14:textId="77777777" w:rsidR="00751025" w:rsidRPr="004A2C83" w:rsidRDefault="00751025" w:rsidP="00751025">
      <w:pPr>
        <w:widowControl w:val="0"/>
        <w:spacing w:after="160"/>
        <w:jc w:val="right"/>
        <w:rPr>
          <w:rFonts w:ascii="Sylfaen" w:hAnsi="Sylfaen" w:cs="Sylfaen"/>
          <w:i/>
        </w:rPr>
      </w:pPr>
      <w:r w:rsidRPr="004A2C83">
        <w:rPr>
          <w:rFonts w:ascii="Sylfaen" w:hAnsi="Sylfaen"/>
          <w:i/>
        </w:rPr>
        <w:lastRenderedPageBreak/>
        <w:t>Приложение № 3.1</w:t>
      </w:r>
    </w:p>
    <w:p w14:paraId="1E633CB7" w14:textId="77777777" w:rsidR="00751025" w:rsidRPr="004A2C83" w:rsidRDefault="00751025" w:rsidP="00751025">
      <w:pPr>
        <w:widowControl w:val="0"/>
        <w:spacing w:after="160"/>
        <w:jc w:val="right"/>
        <w:rPr>
          <w:rFonts w:ascii="Sylfaen" w:hAnsi="Sylfaen" w:cs="Sylfaen"/>
          <w:i/>
        </w:rPr>
      </w:pPr>
      <w:r w:rsidRPr="004A2C83">
        <w:rPr>
          <w:rFonts w:ascii="Sylfaen" w:hAnsi="Sylfaen"/>
          <w:i/>
        </w:rPr>
        <w:t xml:space="preserve">к Договору под кодом </w:t>
      </w:r>
      <w:r w:rsidRPr="004A2C83">
        <w:rPr>
          <w:rFonts w:ascii="Sylfaen" w:hAnsi="Sylfaen" w:cs="Sylfaen"/>
          <w:i/>
        </w:rPr>
        <w:br/>
      </w:r>
      <w:r w:rsidRPr="004A2C83">
        <w:rPr>
          <w:rFonts w:ascii="Sylfaen" w:hAnsi="Sylfaen"/>
          <w:i/>
        </w:rPr>
        <w:t>заключенному "</w:t>
      </w:r>
      <w:r w:rsidRPr="004A2C83">
        <w:rPr>
          <w:rFonts w:ascii="Sylfaen" w:hAnsi="Sylfaen"/>
          <w:i/>
        </w:rPr>
        <w:tab/>
        <w:t xml:space="preserve">" </w:t>
      </w:r>
      <w:r w:rsidRPr="004A2C83">
        <w:rPr>
          <w:rFonts w:ascii="Sylfaen" w:hAnsi="Sylfaen"/>
          <w:i/>
        </w:rPr>
        <w:tab/>
        <w:t xml:space="preserve">20 </w:t>
      </w:r>
      <w:r w:rsidRPr="004A2C83">
        <w:rPr>
          <w:rFonts w:ascii="Sylfaen" w:hAnsi="Sylfaen"/>
          <w:i/>
        </w:rPr>
        <w:tab/>
        <w:t>г.</w:t>
      </w:r>
    </w:p>
    <w:p w14:paraId="601CF2A0" w14:textId="77777777" w:rsidR="00751025" w:rsidRPr="004A2C83" w:rsidRDefault="00751025" w:rsidP="00751025">
      <w:pPr>
        <w:widowControl w:val="0"/>
        <w:tabs>
          <w:tab w:val="left" w:pos="360"/>
          <w:tab w:val="left" w:pos="540"/>
        </w:tabs>
        <w:spacing w:after="160"/>
        <w:jc w:val="center"/>
        <w:rPr>
          <w:rFonts w:ascii="Sylfaen" w:hAnsi="Sylfaen" w:cs="Sylfaen"/>
          <w:b/>
          <w:bCs/>
        </w:rPr>
      </w:pPr>
    </w:p>
    <w:p w14:paraId="5194BC2A" w14:textId="77777777" w:rsidR="00751025" w:rsidRPr="004A2C83" w:rsidRDefault="00751025" w:rsidP="00751025">
      <w:pPr>
        <w:widowControl w:val="0"/>
        <w:spacing w:after="160"/>
        <w:jc w:val="center"/>
        <w:rPr>
          <w:rFonts w:ascii="Sylfaen" w:hAnsi="Sylfaen" w:cs="Sylfaen"/>
          <w:bCs/>
        </w:rPr>
      </w:pPr>
      <w:r w:rsidRPr="004A2C83">
        <w:rPr>
          <w:rFonts w:ascii="Sylfaen" w:hAnsi="Sylfaen"/>
        </w:rPr>
        <w:t>АКТ №———</w:t>
      </w:r>
    </w:p>
    <w:p w14:paraId="52038181" w14:textId="77777777" w:rsidR="00751025" w:rsidRPr="004A2C83" w:rsidRDefault="00751025" w:rsidP="00751025">
      <w:pPr>
        <w:widowControl w:val="0"/>
        <w:spacing w:after="160"/>
        <w:jc w:val="center"/>
        <w:rPr>
          <w:rFonts w:ascii="Sylfaen" w:hAnsi="Sylfaen" w:cs="Sylfaen"/>
          <w:b/>
          <w:bCs/>
        </w:rPr>
      </w:pPr>
      <w:r w:rsidRPr="004A2C83">
        <w:rPr>
          <w:rFonts w:ascii="Sylfaen" w:hAnsi="Sylfaen"/>
        </w:rPr>
        <w:t xml:space="preserve">относительно фиксирования факта передачи Покупателю результата договора </w:t>
      </w:r>
    </w:p>
    <w:p w14:paraId="6B8C216E" w14:textId="77777777" w:rsidR="00751025" w:rsidRPr="004A2C83" w:rsidRDefault="00751025" w:rsidP="00751025">
      <w:pPr>
        <w:widowControl w:val="0"/>
        <w:tabs>
          <w:tab w:val="left" w:pos="360"/>
          <w:tab w:val="left" w:pos="540"/>
        </w:tabs>
        <w:spacing w:after="160"/>
        <w:jc w:val="center"/>
        <w:rPr>
          <w:rFonts w:ascii="Sylfaen" w:hAnsi="Sylfaen" w:cs="Sylfaen"/>
        </w:rPr>
      </w:pPr>
    </w:p>
    <w:p w14:paraId="79EB648E" w14:textId="77777777" w:rsidR="00751025" w:rsidRPr="004A2C83" w:rsidRDefault="00751025" w:rsidP="00751025">
      <w:pPr>
        <w:widowControl w:val="0"/>
        <w:ind w:firstLine="567"/>
        <w:jc w:val="both"/>
        <w:rPr>
          <w:rFonts w:ascii="Sylfaen" w:hAnsi="Sylfaen"/>
        </w:rPr>
      </w:pPr>
      <w:r w:rsidRPr="004A2C83">
        <w:rPr>
          <w:rFonts w:ascii="Sylfaen" w:hAnsi="Sylfaen"/>
        </w:rPr>
        <w:t>Настоящим фиксируется, что в рамках договора закупки № ______________,</w:t>
      </w:r>
    </w:p>
    <w:p w14:paraId="567D957E" w14:textId="77777777" w:rsidR="00751025" w:rsidRPr="004A2C83" w:rsidRDefault="00751025" w:rsidP="00751025">
      <w:pPr>
        <w:widowControl w:val="0"/>
        <w:spacing w:after="120"/>
        <w:ind w:left="7371" w:hanging="141"/>
        <w:jc w:val="both"/>
        <w:rPr>
          <w:rFonts w:ascii="Sylfaen" w:hAnsi="Sylfaen"/>
          <w:sz w:val="16"/>
        </w:rPr>
      </w:pPr>
      <w:r w:rsidRPr="004A2C83">
        <w:rPr>
          <w:rFonts w:ascii="Sylfaen" w:hAnsi="Sylfaen"/>
          <w:sz w:val="16"/>
        </w:rPr>
        <w:t>номер договора</w:t>
      </w:r>
    </w:p>
    <w:p w14:paraId="2ADCF0FF" w14:textId="77777777" w:rsidR="00751025" w:rsidRPr="004A2C83" w:rsidRDefault="00751025" w:rsidP="00751025">
      <w:pPr>
        <w:widowControl w:val="0"/>
        <w:tabs>
          <w:tab w:val="left" w:pos="4480"/>
        </w:tabs>
        <w:jc w:val="both"/>
        <w:rPr>
          <w:rFonts w:ascii="Sylfaen" w:hAnsi="Sylfaen" w:cs="Sylfaen"/>
        </w:rPr>
      </w:pPr>
      <w:r w:rsidRPr="004A2C83">
        <w:rPr>
          <w:rFonts w:ascii="Sylfaen" w:hAnsi="Sylfaen"/>
        </w:rPr>
        <w:t>заключенного __________________ 20</w:t>
      </w:r>
      <w:r w:rsidRPr="004A2C83">
        <w:rPr>
          <w:rFonts w:ascii="Sylfaen" w:hAnsi="Sylfaen"/>
        </w:rPr>
        <w:tab/>
        <w:t>г. между _____________________________</w:t>
      </w:r>
    </w:p>
    <w:p w14:paraId="79162187" w14:textId="77777777" w:rsidR="00751025" w:rsidRPr="004A2C83" w:rsidRDefault="00751025" w:rsidP="00751025">
      <w:pPr>
        <w:widowControl w:val="0"/>
        <w:tabs>
          <w:tab w:val="left" w:pos="6379"/>
        </w:tabs>
        <w:spacing w:after="120"/>
        <w:ind w:left="1701" w:right="-360"/>
        <w:jc w:val="both"/>
        <w:rPr>
          <w:rFonts w:ascii="Sylfaen" w:hAnsi="Sylfaen" w:cs="Sylfaen"/>
          <w:sz w:val="8"/>
        </w:rPr>
      </w:pPr>
      <w:r w:rsidRPr="004A2C83">
        <w:rPr>
          <w:rFonts w:ascii="Sylfaen" w:hAnsi="Sylfaen"/>
          <w:sz w:val="16"/>
        </w:rPr>
        <w:t xml:space="preserve">дата заключения договора </w:t>
      </w:r>
      <w:r w:rsidRPr="004A2C83">
        <w:rPr>
          <w:rFonts w:ascii="Sylfaen" w:hAnsi="Sylfaen"/>
          <w:sz w:val="16"/>
        </w:rPr>
        <w:tab/>
        <w:t>наименование Покупателя</w:t>
      </w:r>
    </w:p>
    <w:p w14:paraId="61112F67" w14:textId="77777777" w:rsidR="00751025" w:rsidRPr="004A2C83" w:rsidRDefault="00751025" w:rsidP="00751025">
      <w:pPr>
        <w:widowControl w:val="0"/>
        <w:tabs>
          <w:tab w:val="left" w:pos="360"/>
          <w:tab w:val="left" w:pos="540"/>
        </w:tabs>
        <w:ind w:right="-2"/>
        <w:jc w:val="both"/>
        <w:rPr>
          <w:rFonts w:ascii="Sylfaen" w:hAnsi="Sylfaen"/>
        </w:rPr>
      </w:pPr>
      <w:r w:rsidRPr="004A2C83">
        <w:rPr>
          <w:rFonts w:ascii="Sylfaen" w:hAnsi="Sylfaen"/>
        </w:rPr>
        <w:t xml:space="preserve">(далее — Покупатель) и ________________________________ (далее — Продавец), </w:t>
      </w:r>
    </w:p>
    <w:p w14:paraId="6B5469E4" w14:textId="77777777" w:rsidR="00751025" w:rsidRPr="004A2C83" w:rsidRDefault="00751025" w:rsidP="00751025">
      <w:pPr>
        <w:widowControl w:val="0"/>
        <w:spacing w:after="120"/>
        <w:ind w:left="3544" w:right="-360"/>
        <w:jc w:val="both"/>
        <w:rPr>
          <w:rFonts w:ascii="Sylfaen" w:hAnsi="Sylfaen"/>
          <w:sz w:val="16"/>
        </w:rPr>
      </w:pPr>
      <w:r w:rsidRPr="004A2C83">
        <w:rPr>
          <w:rFonts w:ascii="Sylfaen" w:hAnsi="Sylfaen"/>
          <w:sz w:val="16"/>
        </w:rPr>
        <w:t>наименование Продавца</w:t>
      </w:r>
    </w:p>
    <w:p w14:paraId="206F4A1D" w14:textId="77777777" w:rsidR="00751025" w:rsidRPr="004A2C83" w:rsidRDefault="00751025" w:rsidP="00751025">
      <w:pPr>
        <w:widowControl w:val="0"/>
        <w:tabs>
          <w:tab w:val="left" w:pos="360"/>
          <w:tab w:val="left" w:pos="540"/>
        </w:tabs>
        <w:spacing w:after="160"/>
        <w:jc w:val="both"/>
        <w:rPr>
          <w:rFonts w:ascii="Sylfaen" w:hAnsi="Sylfaen" w:cs="Sylfaen"/>
        </w:rPr>
      </w:pPr>
      <w:r w:rsidRPr="004A2C83">
        <w:rPr>
          <w:rFonts w:ascii="Sylfaen" w:hAnsi="Sylfaen"/>
        </w:rPr>
        <w:t>Продавец _______ 20</w:t>
      </w:r>
      <w:r w:rsidRPr="004A2C83">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51025" w:rsidRPr="00CC157D" w14:paraId="518D9DCB" w14:textId="77777777" w:rsidTr="004A2C8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87AFECB" w14:textId="77777777" w:rsidR="00751025" w:rsidRPr="004A2C83" w:rsidRDefault="00751025" w:rsidP="004A2C83">
            <w:pPr>
              <w:widowControl w:val="0"/>
              <w:spacing w:after="120"/>
              <w:jc w:val="center"/>
              <w:rPr>
                <w:rFonts w:ascii="Sylfaen" w:hAnsi="Sylfaen" w:cs="Sylfaen"/>
                <w:bCs/>
                <w:sz w:val="20"/>
                <w:szCs w:val="20"/>
              </w:rPr>
            </w:pPr>
            <w:r w:rsidRPr="004A2C83">
              <w:rPr>
                <w:rFonts w:ascii="Sylfaen" w:hAnsi="Sylfaen"/>
                <w:sz w:val="20"/>
                <w:szCs w:val="20"/>
              </w:rPr>
              <w:t>Товар</w:t>
            </w:r>
          </w:p>
        </w:tc>
      </w:tr>
      <w:tr w:rsidR="00751025" w:rsidRPr="00CC157D" w14:paraId="40790CD3" w14:textId="77777777" w:rsidTr="004A2C8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0EB4BBD" w14:textId="77777777" w:rsidR="00751025" w:rsidRPr="004A2C83" w:rsidRDefault="00751025" w:rsidP="004A2C83">
            <w:pPr>
              <w:widowControl w:val="0"/>
              <w:spacing w:after="120"/>
              <w:jc w:val="center"/>
              <w:rPr>
                <w:rFonts w:ascii="Sylfaen" w:hAnsi="Sylfaen"/>
                <w:sz w:val="20"/>
                <w:szCs w:val="20"/>
              </w:rPr>
            </w:pPr>
            <w:r w:rsidRPr="004A2C83">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DC56715" w14:textId="77777777" w:rsidR="00751025" w:rsidRPr="004A2C83" w:rsidRDefault="00751025" w:rsidP="004A2C83">
            <w:pPr>
              <w:widowControl w:val="0"/>
              <w:spacing w:after="120"/>
              <w:jc w:val="center"/>
              <w:rPr>
                <w:rFonts w:ascii="Sylfaen" w:hAnsi="Sylfaen"/>
                <w:sz w:val="20"/>
                <w:szCs w:val="20"/>
              </w:rPr>
            </w:pPr>
            <w:r w:rsidRPr="004A2C83">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91046CE" w14:textId="77777777" w:rsidR="00751025" w:rsidRPr="004A2C83" w:rsidRDefault="00751025" w:rsidP="004A2C83">
            <w:pPr>
              <w:widowControl w:val="0"/>
              <w:spacing w:after="120"/>
              <w:jc w:val="center"/>
              <w:rPr>
                <w:rFonts w:ascii="Sylfaen" w:hAnsi="Sylfaen"/>
                <w:sz w:val="20"/>
                <w:szCs w:val="20"/>
              </w:rPr>
            </w:pPr>
            <w:r w:rsidRPr="004A2C83">
              <w:rPr>
                <w:rFonts w:ascii="Sylfaen" w:hAnsi="Sylfaen"/>
                <w:sz w:val="20"/>
                <w:szCs w:val="20"/>
              </w:rPr>
              <w:t>объем (фактический)</w:t>
            </w:r>
          </w:p>
        </w:tc>
      </w:tr>
      <w:tr w:rsidR="00751025" w:rsidRPr="00CC157D" w14:paraId="772A3EA1" w14:textId="77777777" w:rsidTr="004A2C8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EEDD922" w14:textId="77777777" w:rsidR="00751025" w:rsidRPr="004A2C83" w:rsidRDefault="00751025" w:rsidP="004A2C83">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5AFEF6E" w14:textId="77777777" w:rsidR="00751025" w:rsidRPr="004A2C83" w:rsidRDefault="00751025" w:rsidP="004A2C83">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9810F06" w14:textId="77777777" w:rsidR="00751025" w:rsidRPr="004A2C83" w:rsidRDefault="00751025" w:rsidP="004A2C83">
            <w:pPr>
              <w:widowControl w:val="0"/>
              <w:spacing w:after="120"/>
              <w:jc w:val="center"/>
              <w:rPr>
                <w:rFonts w:ascii="Sylfaen" w:hAnsi="Sylfaen" w:cs="Sylfaen"/>
                <w:sz w:val="20"/>
                <w:szCs w:val="20"/>
              </w:rPr>
            </w:pPr>
          </w:p>
        </w:tc>
      </w:tr>
      <w:tr w:rsidR="00751025" w:rsidRPr="00CC157D" w14:paraId="3117C8DE" w14:textId="77777777" w:rsidTr="004A2C8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AB1A472" w14:textId="77777777" w:rsidR="00751025" w:rsidRPr="004A2C83" w:rsidRDefault="00751025" w:rsidP="004A2C83">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FE69ED" w14:textId="77777777" w:rsidR="00751025" w:rsidRPr="004A2C83" w:rsidRDefault="00751025" w:rsidP="004A2C83">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A3291FF" w14:textId="77777777" w:rsidR="00751025" w:rsidRPr="004A2C83" w:rsidRDefault="00751025" w:rsidP="004A2C83">
            <w:pPr>
              <w:widowControl w:val="0"/>
              <w:spacing w:after="120"/>
              <w:jc w:val="center"/>
              <w:rPr>
                <w:rFonts w:ascii="Sylfaen" w:hAnsi="Sylfaen" w:cs="Sylfaen"/>
                <w:sz w:val="20"/>
                <w:szCs w:val="20"/>
              </w:rPr>
            </w:pPr>
          </w:p>
        </w:tc>
      </w:tr>
    </w:tbl>
    <w:p w14:paraId="7881AF55" w14:textId="77777777" w:rsidR="00751025" w:rsidRPr="004A2C83" w:rsidRDefault="00751025" w:rsidP="00751025">
      <w:pPr>
        <w:widowControl w:val="0"/>
        <w:tabs>
          <w:tab w:val="left" w:pos="360"/>
          <w:tab w:val="left" w:pos="540"/>
        </w:tabs>
        <w:spacing w:after="160"/>
        <w:jc w:val="both"/>
        <w:rPr>
          <w:rFonts w:ascii="Sylfaen" w:hAnsi="Sylfaen" w:cs="Sylfaen"/>
        </w:rPr>
      </w:pPr>
    </w:p>
    <w:p w14:paraId="2230430C"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Настоящий акт составлен в 2 экземплярах, каждой из сторон предоставляется по одному экземпляру.</w:t>
      </w:r>
    </w:p>
    <w:p w14:paraId="3088DDE1" w14:textId="77777777" w:rsidR="00751025" w:rsidRPr="004A2C83" w:rsidRDefault="00751025" w:rsidP="00751025">
      <w:pPr>
        <w:rPr>
          <w:rFonts w:ascii="Sylfaen" w:hAnsi="Sylfaen"/>
        </w:rPr>
      </w:pPr>
      <w:r w:rsidRPr="004A2C83">
        <w:rPr>
          <w:rFonts w:ascii="Sylfaen" w:hAnsi="Sylfaen"/>
        </w:rPr>
        <w:t xml:space="preserve">                                                       </w:t>
      </w:r>
    </w:p>
    <w:p w14:paraId="0DB4D543" w14:textId="77777777" w:rsidR="00751025" w:rsidRPr="004A2C83" w:rsidRDefault="00751025" w:rsidP="00751025">
      <w:pPr>
        <w:rPr>
          <w:rFonts w:ascii="Sylfaen" w:hAnsi="Sylfaen"/>
          <w:lang w:val="en-US"/>
        </w:rPr>
      </w:pPr>
      <w:r w:rsidRPr="004A2C83">
        <w:rPr>
          <w:rFonts w:ascii="Sylfaen" w:hAnsi="Sylfaen"/>
        </w:rPr>
        <w:t xml:space="preserve">                                                          СТОРОНЫ</w:t>
      </w:r>
    </w:p>
    <w:p w14:paraId="6D661A9E" w14:textId="77777777" w:rsidR="00751025" w:rsidRPr="004A2C83" w:rsidRDefault="00751025" w:rsidP="00751025">
      <w:pPr>
        <w:widowControl w:val="0"/>
        <w:spacing w:after="160"/>
        <w:jc w:val="center"/>
        <w:rPr>
          <w:rFonts w:ascii="Sylfaen" w:hAnsi="Sylfaen" w:cs="Sylfaen"/>
          <w:lang w:val="en-US"/>
        </w:rPr>
      </w:pPr>
    </w:p>
    <w:tbl>
      <w:tblPr>
        <w:tblW w:w="0" w:type="auto"/>
        <w:tblLook w:val="00A0" w:firstRow="1" w:lastRow="0" w:firstColumn="1" w:lastColumn="0" w:noHBand="0" w:noVBand="0"/>
      </w:tblPr>
      <w:tblGrid>
        <w:gridCol w:w="4349"/>
        <w:gridCol w:w="4721"/>
      </w:tblGrid>
      <w:tr w:rsidR="00751025" w:rsidRPr="00CC157D" w14:paraId="3AD65212" w14:textId="77777777" w:rsidTr="004A2C83">
        <w:tc>
          <w:tcPr>
            <w:tcW w:w="4450" w:type="dxa"/>
          </w:tcPr>
          <w:p w14:paraId="011810D8" w14:textId="77777777" w:rsidR="00751025" w:rsidRPr="004A2C83" w:rsidRDefault="00751025" w:rsidP="004A2C83">
            <w:pPr>
              <w:widowControl w:val="0"/>
              <w:tabs>
                <w:tab w:val="left" w:pos="360"/>
                <w:tab w:val="left" w:pos="540"/>
              </w:tabs>
              <w:spacing w:after="160"/>
              <w:jc w:val="center"/>
              <w:rPr>
                <w:rFonts w:ascii="Sylfaen" w:hAnsi="Sylfaen" w:cs="Sylfaen"/>
                <w:b/>
                <w:bCs/>
              </w:rPr>
            </w:pPr>
            <w:r w:rsidRPr="004A2C83">
              <w:rPr>
                <w:rFonts w:ascii="Sylfaen" w:hAnsi="Sylfaen"/>
                <w:b/>
              </w:rPr>
              <w:t>Передал</w:t>
            </w:r>
          </w:p>
        </w:tc>
        <w:tc>
          <w:tcPr>
            <w:tcW w:w="4836" w:type="dxa"/>
          </w:tcPr>
          <w:p w14:paraId="134AE23F" w14:textId="77777777" w:rsidR="00751025" w:rsidRPr="004A2C83" w:rsidRDefault="00751025" w:rsidP="004A2C83">
            <w:pPr>
              <w:widowControl w:val="0"/>
              <w:tabs>
                <w:tab w:val="left" w:pos="360"/>
                <w:tab w:val="left" w:pos="540"/>
              </w:tabs>
              <w:spacing w:after="160"/>
              <w:jc w:val="center"/>
              <w:rPr>
                <w:rFonts w:ascii="Sylfaen" w:hAnsi="Sylfaen" w:cs="Sylfaen"/>
                <w:b/>
                <w:bCs/>
              </w:rPr>
            </w:pPr>
            <w:r w:rsidRPr="004A2C83">
              <w:rPr>
                <w:rFonts w:ascii="Sylfaen" w:hAnsi="Sylfaen"/>
                <w:b/>
              </w:rPr>
              <w:t>Принял</w:t>
            </w:r>
          </w:p>
        </w:tc>
      </w:tr>
    </w:tbl>
    <w:p w14:paraId="4B1750F2" w14:textId="77777777" w:rsidR="00751025" w:rsidRPr="004A2C83" w:rsidRDefault="00751025" w:rsidP="00751025">
      <w:pPr>
        <w:widowControl w:val="0"/>
        <w:tabs>
          <w:tab w:val="left" w:pos="360"/>
          <w:tab w:val="left" w:pos="540"/>
        </w:tabs>
        <w:spacing w:after="160"/>
        <w:jc w:val="right"/>
        <w:rPr>
          <w:rFonts w:ascii="Sylfaen" w:hAnsi="Sylfaen" w:cs="Sylfaen"/>
        </w:rPr>
      </w:pPr>
      <w:r w:rsidRPr="004A2C83">
        <w:rPr>
          <w:rFonts w:ascii="Sylfaen" w:hAnsi="Sylfaen"/>
        </w:rPr>
        <w:t>представитель, спроектировавший заявку:</w:t>
      </w:r>
    </w:p>
    <w:p w14:paraId="58893253" w14:textId="77777777" w:rsidR="00751025" w:rsidRPr="004A2C83" w:rsidRDefault="00751025" w:rsidP="00751025">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51025" w:rsidRPr="00CC157D" w14:paraId="6C80FDF9" w14:textId="77777777" w:rsidTr="004A2C83">
        <w:trPr>
          <w:tblCellSpacing w:w="7" w:type="dxa"/>
          <w:jc w:val="center"/>
        </w:trPr>
        <w:tc>
          <w:tcPr>
            <w:tcW w:w="0" w:type="auto"/>
            <w:vAlign w:val="center"/>
          </w:tcPr>
          <w:p w14:paraId="225C6EE6" w14:textId="77777777" w:rsidR="00751025" w:rsidRPr="004A2C83" w:rsidRDefault="00751025" w:rsidP="004A2C83">
            <w:pPr>
              <w:widowControl w:val="0"/>
              <w:jc w:val="center"/>
              <w:rPr>
                <w:rFonts w:ascii="Sylfaen" w:hAnsi="Sylfaen" w:cs="GHEA Grapalat"/>
              </w:rPr>
            </w:pPr>
            <w:r w:rsidRPr="004A2C83">
              <w:rPr>
                <w:rFonts w:ascii="Sylfaen" w:hAnsi="Sylfaen"/>
              </w:rPr>
              <w:t xml:space="preserve">___________________________ </w:t>
            </w:r>
          </w:p>
          <w:p w14:paraId="4F1731BD" w14:textId="77777777" w:rsidR="00751025" w:rsidRPr="004A2C83" w:rsidRDefault="00751025" w:rsidP="004A2C83">
            <w:pPr>
              <w:widowControl w:val="0"/>
              <w:spacing w:after="160"/>
              <w:jc w:val="center"/>
              <w:rPr>
                <w:rFonts w:ascii="Sylfaen" w:hAnsi="Sylfaen" w:cs="GHEA Grapalat"/>
                <w:vertAlign w:val="superscript"/>
              </w:rPr>
            </w:pPr>
            <w:r w:rsidRPr="004A2C83">
              <w:rPr>
                <w:rFonts w:ascii="Sylfaen" w:hAnsi="Sylfaen"/>
                <w:vertAlign w:val="superscript"/>
              </w:rPr>
              <w:t>фамилия, имя</w:t>
            </w:r>
          </w:p>
        </w:tc>
        <w:tc>
          <w:tcPr>
            <w:tcW w:w="0" w:type="auto"/>
            <w:vAlign w:val="center"/>
          </w:tcPr>
          <w:p w14:paraId="47DC04BD" w14:textId="77777777" w:rsidR="00751025" w:rsidRPr="004A2C83" w:rsidRDefault="00751025" w:rsidP="004A2C83">
            <w:pPr>
              <w:widowControl w:val="0"/>
              <w:jc w:val="center"/>
              <w:rPr>
                <w:rFonts w:ascii="Sylfaen" w:hAnsi="Sylfaen" w:cs="GHEA Grapalat"/>
              </w:rPr>
            </w:pPr>
            <w:r w:rsidRPr="004A2C83">
              <w:rPr>
                <w:rFonts w:ascii="Sylfaen" w:hAnsi="Sylfaen"/>
              </w:rPr>
              <w:t>___________________________</w:t>
            </w:r>
          </w:p>
          <w:p w14:paraId="5EAEA1C5" w14:textId="77777777" w:rsidR="00751025" w:rsidRPr="004A2C83" w:rsidRDefault="00751025" w:rsidP="004A2C83">
            <w:pPr>
              <w:widowControl w:val="0"/>
              <w:spacing w:after="160"/>
              <w:jc w:val="center"/>
              <w:rPr>
                <w:rFonts w:ascii="Sylfaen" w:hAnsi="Sylfaen" w:cs="GHEA Grapalat"/>
                <w:vertAlign w:val="superscript"/>
              </w:rPr>
            </w:pPr>
            <w:r w:rsidRPr="004A2C83">
              <w:rPr>
                <w:rFonts w:ascii="Sylfaen" w:hAnsi="Sylfaen"/>
                <w:vertAlign w:val="superscript"/>
              </w:rPr>
              <w:t>фамилия, имя</w:t>
            </w:r>
          </w:p>
        </w:tc>
      </w:tr>
      <w:tr w:rsidR="00751025" w:rsidRPr="00CC157D" w14:paraId="62C217DA" w14:textId="77777777" w:rsidTr="004A2C83">
        <w:trPr>
          <w:tblCellSpacing w:w="7" w:type="dxa"/>
          <w:jc w:val="center"/>
        </w:trPr>
        <w:tc>
          <w:tcPr>
            <w:tcW w:w="0" w:type="auto"/>
            <w:vAlign w:val="center"/>
          </w:tcPr>
          <w:p w14:paraId="2B9C1984" w14:textId="77777777" w:rsidR="00751025" w:rsidRPr="004A2C83" w:rsidRDefault="00751025" w:rsidP="004A2C83">
            <w:pPr>
              <w:widowControl w:val="0"/>
              <w:jc w:val="center"/>
              <w:rPr>
                <w:rFonts w:ascii="Sylfaen" w:hAnsi="Sylfaen" w:cs="GHEA Grapalat"/>
              </w:rPr>
            </w:pPr>
            <w:r w:rsidRPr="004A2C83">
              <w:rPr>
                <w:rFonts w:ascii="Sylfaen" w:hAnsi="Sylfaen"/>
              </w:rPr>
              <w:t xml:space="preserve">___________________________ </w:t>
            </w:r>
          </w:p>
          <w:p w14:paraId="1E8BB1B3" w14:textId="77777777" w:rsidR="00751025" w:rsidRPr="004A2C83" w:rsidRDefault="00751025" w:rsidP="004A2C83">
            <w:pPr>
              <w:widowControl w:val="0"/>
              <w:spacing w:after="160"/>
              <w:jc w:val="center"/>
              <w:rPr>
                <w:rFonts w:ascii="Sylfaen" w:hAnsi="Sylfaen" w:cs="GHEA Grapalat"/>
                <w:vertAlign w:val="superscript"/>
              </w:rPr>
            </w:pPr>
            <w:r w:rsidRPr="004A2C83">
              <w:rPr>
                <w:rFonts w:ascii="Sylfaen" w:hAnsi="Sylfaen"/>
                <w:vertAlign w:val="superscript"/>
              </w:rPr>
              <w:t>подпись</w:t>
            </w:r>
          </w:p>
        </w:tc>
        <w:tc>
          <w:tcPr>
            <w:tcW w:w="0" w:type="auto"/>
            <w:vAlign w:val="center"/>
          </w:tcPr>
          <w:p w14:paraId="702CE436" w14:textId="77777777" w:rsidR="00751025" w:rsidRPr="004A2C83" w:rsidRDefault="00751025" w:rsidP="004A2C83">
            <w:pPr>
              <w:widowControl w:val="0"/>
              <w:jc w:val="center"/>
              <w:rPr>
                <w:rFonts w:ascii="Sylfaen" w:hAnsi="Sylfaen" w:cs="GHEA Grapalat"/>
              </w:rPr>
            </w:pPr>
            <w:r w:rsidRPr="004A2C83">
              <w:rPr>
                <w:rFonts w:ascii="Sylfaen" w:hAnsi="Sylfaen"/>
              </w:rPr>
              <w:t>___________________________</w:t>
            </w:r>
          </w:p>
          <w:p w14:paraId="053BD0B3" w14:textId="77777777" w:rsidR="00751025" w:rsidRPr="004A2C83" w:rsidRDefault="00751025" w:rsidP="004A2C83">
            <w:pPr>
              <w:widowControl w:val="0"/>
              <w:spacing w:after="160"/>
              <w:jc w:val="center"/>
              <w:rPr>
                <w:rFonts w:ascii="Sylfaen" w:hAnsi="Sylfaen" w:cs="GHEA Grapalat"/>
                <w:vertAlign w:val="superscript"/>
              </w:rPr>
            </w:pPr>
            <w:r w:rsidRPr="004A2C83">
              <w:rPr>
                <w:rFonts w:ascii="Sylfaen" w:hAnsi="Sylfaen"/>
                <w:vertAlign w:val="superscript"/>
              </w:rPr>
              <w:t>подпись</w:t>
            </w:r>
          </w:p>
        </w:tc>
      </w:tr>
    </w:tbl>
    <w:p w14:paraId="4B19E235" w14:textId="77777777" w:rsidR="00751025" w:rsidRPr="004A2C83" w:rsidRDefault="00751025" w:rsidP="00751025">
      <w:pPr>
        <w:widowControl w:val="0"/>
        <w:spacing w:after="160"/>
        <w:ind w:left="-142" w:firstLine="142"/>
        <w:jc w:val="center"/>
        <w:rPr>
          <w:rFonts w:ascii="Sylfaen" w:hAnsi="Sylfaen" w:cs="Sylfaen"/>
          <w:b/>
        </w:rPr>
      </w:pPr>
    </w:p>
    <w:p w14:paraId="3B07E731" w14:textId="77777777" w:rsidR="00413067" w:rsidRDefault="00413067"/>
    <w:sectPr w:rsidR="00413067"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282E9" w14:textId="77777777" w:rsidR="003B7185" w:rsidRDefault="003B7185" w:rsidP="00751025">
      <w:r>
        <w:separator/>
      </w:r>
    </w:p>
  </w:endnote>
  <w:endnote w:type="continuationSeparator" w:id="0">
    <w:p w14:paraId="08781CB0" w14:textId="77777777" w:rsidR="003B7185" w:rsidRDefault="003B7185" w:rsidP="00751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1"/>
    <w:family w:val="roman"/>
    <w:notTrueType/>
    <w:pitch w:val="variable"/>
  </w:font>
  <w:font w:name="MS Mincho">
    <w:altName w:val="ＭＳ 明朝"/>
    <w:panose1 w:val="02020609040205080304"/>
    <w:charset w:val="80"/>
    <w:family w:val="roman"/>
    <w:notTrueType/>
    <w:pitch w:val="fixed"/>
    <w:sig w:usb0="00000001" w:usb1="08070000" w:usb2="00000010" w:usb3="00000000" w:csb0="00020000" w:csb1="00000000"/>
  </w:font>
  <w:font w:name="Segoe UI Historic">
    <w:panose1 w:val="020B0502040204020203"/>
    <w:charset w:val="00"/>
    <w:family w:val="swiss"/>
    <w:pitch w:val="variable"/>
    <w:sig w:usb0="800001EF" w:usb1="02000002" w:usb2="0060C08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25B585F3" w14:textId="77777777" w:rsidR="00751025" w:rsidRPr="00C861E9" w:rsidRDefault="0075102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E695E">
          <w:rPr>
            <w:rFonts w:ascii="GHEA Grapalat" w:hAnsi="GHEA Grapalat"/>
            <w:noProof/>
            <w:sz w:val="24"/>
            <w:szCs w:val="24"/>
          </w:rPr>
          <w:t>87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B94D6" w14:textId="77777777" w:rsidR="003B7185" w:rsidRDefault="003B7185" w:rsidP="00751025">
      <w:r>
        <w:separator/>
      </w:r>
    </w:p>
  </w:footnote>
  <w:footnote w:type="continuationSeparator" w:id="0">
    <w:p w14:paraId="0482C21E" w14:textId="77777777" w:rsidR="003B7185" w:rsidRDefault="003B7185" w:rsidP="00751025">
      <w:r>
        <w:continuationSeparator/>
      </w:r>
    </w:p>
  </w:footnote>
  <w:footnote w:id="1">
    <w:p w14:paraId="7C1C81B8" w14:textId="77777777" w:rsidR="00751025" w:rsidRPr="004A2C83" w:rsidRDefault="00751025" w:rsidP="00751025">
      <w:pPr>
        <w:pStyle w:val="af2"/>
        <w:jc w:val="both"/>
        <w:rPr>
          <w:rFonts w:asciiTheme="minorHAnsi" w:hAnsiTheme="minorHAnsi"/>
          <w:i/>
          <w:sz w:val="18"/>
          <w:szCs w:val="18"/>
          <w:lang w:val="hy-AM"/>
        </w:rPr>
      </w:pPr>
      <w:r w:rsidRPr="007A5F50">
        <w:rPr>
          <w:rFonts w:ascii="GHEA Grapalat" w:hAnsi="GHEA Grapalat"/>
        </w:rPr>
        <w:t xml:space="preserve">* </w:t>
      </w:r>
      <w:r w:rsidRPr="004A2C83">
        <w:rPr>
          <w:rFonts w:ascii="GHEA Grapalat" w:hAnsi="GHEA Grapalat"/>
          <w:i/>
          <w:sz w:val="18"/>
          <w:szCs w:val="18"/>
        </w:rPr>
        <w:t>Если закупка осуществляется в форме запроса котировок или закупок у одного лица,</w:t>
      </w:r>
      <w:r w:rsidRPr="004A2C83">
        <w:rPr>
          <w:i/>
          <w:sz w:val="18"/>
          <w:szCs w:val="18"/>
        </w:rPr>
        <w:t xml:space="preserve"> </w:t>
      </w:r>
      <w:r w:rsidRPr="004A2C83">
        <w:rPr>
          <w:rFonts w:ascii="GHEA Grapalat" w:hAnsi="GHEA Grapalat"/>
          <w:i/>
          <w:sz w:val="18"/>
          <w:szCs w:val="18"/>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4A2C83">
        <w:rPr>
          <w:rFonts w:ascii="GHEA Grapalat" w:hAnsi="GHEA Grapalat"/>
          <w:i/>
          <w:sz w:val="18"/>
          <w:szCs w:val="18"/>
        </w:rPr>
        <w:t>BMAPDzB</w:t>
      </w:r>
      <w:proofErr w:type="spellEnd"/>
      <w:r w:rsidRPr="004A2C83">
        <w:rPr>
          <w:rFonts w:ascii="GHEA Grapalat" w:hAnsi="GHEA Grapalat"/>
          <w:i/>
          <w:sz w:val="18"/>
          <w:szCs w:val="18"/>
        </w:rPr>
        <w:t>", соответственно словами  "</w:t>
      </w:r>
      <w:proofErr w:type="spellStart"/>
      <w:r w:rsidRPr="004A2C83">
        <w:rPr>
          <w:rFonts w:ascii="GHEA Grapalat" w:hAnsi="GHEA Grapalat"/>
          <w:i/>
          <w:sz w:val="18"/>
          <w:szCs w:val="18"/>
        </w:rPr>
        <w:t>GHAPDzB</w:t>
      </w:r>
      <w:proofErr w:type="spellEnd"/>
      <w:r w:rsidRPr="004A2C83">
        <w:rPr>
          <w:rFonts w:ascii="GHEA Grapalat" w:hAnsi="GHEA Grapalat"/>
          <w:i/>
          <w:sz w:val="18"/>
          <w:szCs w:val="18"/>
        </w:rPr>
        <w:t>" и "</w:t>
      </w:r>
      <w:proofErr w:type="spellStart"/>
      <w:r w:rsidRPr="004A2C83">
        <w:rPr>
          <w:rFonts w:ascii="GHEA Grapalat" w:hAnsi="GHEA Grapalat"/>
          <w:i/>
          <w:sz w:val="18"/>
          <w:szCs w:val="18"/>
        </w:rPr>
        <w:t>HMAAPDzB</w:t>
      </w:r>
      <w:proofErr w:type="spellEnd"/>
      <w:r w:rsidRPr="004A2C83">
        <w:rPr>
          <w:rFonts w:ascii="GHEA Grapalat" w:hAnsi="GHEA Grapalat"/>
          <w:i/>
          <w:sz w:val="18"/>
          <w:szCs w:val="18"/>
        </w:rPr>
        <w:t>",</w:t>
      </w:r>
    </w:p>
  </w:footnote>
  <w:footnote w:id="2">
    <w:p w14:paraId="6CA977E9" w14:textId="77777777" w:rsidR="00751025" w:rsidRPr="008842CE" w:rsidRDefault="00751025" w:rsidP="00751025">
      <w:pPr>
        <w:pStyle w:val="af2"/>
        <w:widowControl w:val="0"/>
        <w:jc w:val="both"/>
        <w:rPr>
          <w:rFonts w:ascii="GHEA Grapalat" w:hAnsi="GHEA Grapalat"/>
          <w:i/>
          <w:lang w:val="af-ZA"/>
        </w:rPr>
      </w:pPr>
      <w:r w:rsidRPr="004A2C83">
        <w:rPr>
          <w:rStyle w:val="af6"/>
          <w:rFonts w:ascii="GHEA Grapalat" w:hAnsi="GHEA Grapalat"/>
          <w:sz w:val="18"/>
          <w:szCs w:val="18"/>
        </w:rPr>
        <w:footnoteRef/>
      </w:r>
      <w:r w:rsidRPr="004A2C83">
        <w:rPr>
          <w:rFonts w:ascii="GHEA Grapalat" w:hAnsi="GHEA Grapalat"/>
          <w:sz w:val="18"/>
          <w:szCs w:val="18"/>
        </w:rPr>
        <w:t xml:space="preserve"> </w:t>
      </w:r>
      <w:r w:rsidRPr="004A2C83">
        <w:rPr>
          <w:rFonts w:ascii="GHEA Grapalat" w:hAnsi="GHEA Grapalat"/>
          <w:i/>
          <w:sz w:val="18"/>
          <w:szCs w:val="18"/>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1C7F5CE6" w14:textId="77777777" w:rsidR="00751025" w:rsidRPr="00CD6B60" w:rsidRDefault="00751025" w:rsidP="00751025">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D1BB560" w14:textId="77777777" w:rsidR="00751025" w:rsidRPr="00CD6B60" w:rsidRDefault="00751025" w:rsidP="00751025">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B0A0B34" w14:textId="77777777" w:rsidR="00751025" w:rsidRPr="00CD6B60" w:rsidRDefault="00751025" w:rsidP="00751025">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B5C8FE0" w14:textId="77777777" w:rsidR="00751025" w:rsidRPr="00CD6B60" w:rsidRDefault="00751025" w:rsidP="00751025">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490850E0" w14:textId="77777777" w:rsidR="00751025" w:rsidRPr="00CA2B01" w:rsidRDefault="00751025" w:rsidP="00751025">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5F138CAC" w14:textId="77777777" w:rsidR="00751025" w:rsidRPr="00CA2B01" w:rsidRDefault="00751025" w:rsidP="00751025">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0C088086" w14:textId="77777777" w:rsidR="00751025" w:rsidRPr="00CA2B01" w:rsidRDefault="00751025" w:rsidP="00751025">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5">
    <w:p w14:paraId="3D374695" w14:textId="77777777" w:rsidR="00751025" w:rsidRPr="005D5092" w:rsidRDefault="00751025" w:rsidP="00751025">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0C9B9AEC" w14:textId="77777777" w:rsidR="00751025" w:rsidRPr="0034222E" w:rsidDel="00932115" w:rsidRDefault="00751025" w:rsidP="00751025">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48930C93" w14:textId="77777777" w:rsidR="00751025" w:rsidRPr="00FE2AA4" w:rsidRDefault="00751025" w:rsidP="00751025">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4C56501F" w14:textId="77777777" w:rsidR="00751025" w:rsidRPr="008842CE" w:rsidRDefault="00751025" w:rsidP="00751025">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4CA49B" w14:textId="77777777" w:rsidR="00751025" w:rsidRPr="000811C1" w:rsidRDefault="00751025" w:rsidP="00751025">
      <w:pPr>
        <w:pStyle w:val="af2"/>
        <w:rPr>
          <w:lang w:val="af-ZA"/>
        </w:rPr>
      </w:pPr>
    </w:p>
  </w:footnote>
  <w:footnote w:id="8">
    <w:p w14:paraId="6553A500" w14:textId="77777777" w:rsidR="00751025" w:rsidRDefault="00751025" w:rsidP="00751025">
      <w:pPr>
        <w:pStyle w:val="af2"/>
        <w:jc w:val="both"/>
        <w:rPr>
          <w:rFonts w:ascii="GHEA Grapalat" w:hAnsi="GHEA Grapalat"/>
          <w:i/>
          <w:lang w:val="hy-AM"/>
        </w:rPr>
      </w:pPr>
    </w:p>
    <w:p w14:paraId="54EDD0E8" w14:textId="77777777" w:rsidR="00751025" w:rsidRPr="002227A9" w:rsidRDefault="00751025" w:rsidP="00751025">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4274414D" w14:textId="77777777" w:rsidR="00751025" w:rsidRPr="00636142" w:rsidRDefault="00751025" w:rsidP="00751025">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00FA0BD5" w14:textId="77777777" w:rsidR="00751025" w:rsidRPr="0092041F" w:rsidRDefault="00751025" w:rsidP="00751025">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3A48A3A" w14:textId="77777777" w:rsidR="00751025" w:rsidRPr="0092041F" w:rsidRDefault="00751025" w:rsidP="00751025">
      <w:pPr>
        <w:pStyle w:val="af2"/>
        <w:jc w:val="both"/>
        <w:rPr>
          <w:rFonts w:ascii="GHEA Grapalat" w:hAnsi="GHEA Grapalat"/>
          <w:i/>
        </w:rPr>
      </w:pPr>
    </w:p>
  </w:footnote>
  <w:footnote w:id="9">
    <w:p w14:paraId="2A578E1E" w14:textId="77777777" w:rsidR="00751025" w:rsidRPr="004A4643" w:rsidRDefault="00751025" w:rsidP="00751025">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w:t>
      </w:r>
      <w:proofErr w:type="gramStart"/>
      <w:r w:rsidRPr="004A4643">
        <w:rPr>
          <w:rFonts w:ascii="GHEA Grapalat" w:hAnsi="GHEA Grapalat"/>
          <w:i/>
        </w:rPr>
        <w:t xml:space="preserve">слова </w:t>
      </w:r>
      <w:r w:rsidRPr="004A4643">
        <w:rPr>
          <w:rFonts w:ascii="GHEA Grapalat" w:hAnsi="GHEA Grapalat" w:cs="Times Armenian"/>
          <w:i/>
        </w:rPr>
        <w:t>”</w:t>
      </w:r>
      <w:r w:rsidRPr="004A4643">
        <w:rPr>
          <w:rFonts w:ascii="GHEA Grapalat" w:hAnsi="GHEA Grapalat"/>
          <w:i/>
        </w:rPr>
        <w:t>банковской</w:t>
      </w:r>
      <w:proofErr w:type="gramEnd"/>
      <w:r w:rsidRPr="004A4643">
        <w:rPr>
          <w:rFonts w:ascii="GHEA Grapalat" w:hAnsi="GHEA Grapalat"/>
          <w:i/>
        </w:rPr>
        <w:t xml:space="preserve">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14:paraId="7BF3D8F8" w14:textId="77777777" w:rsidR="00751025" w:rsidRPr="008E4439" w:rsidRDefault="00751025" w:rsidP="00751025">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54D78FE6" w14:textId="77777777" w:rsidR="00751025" w:rsidRPr="000811C1" w:rsidRDefault="00751025" w:rsidP="00751025">
      <w:pPr>
        <w:pStyle w:val="af2"/>
        <w:rPr>
          <w:rFonts w:ascii="Sylfaen" w:hAnsi="Sylfaen"/>
          <w:sz w:val="18"/>
          <w:szCs w:val="18"/>
        </w:rPr>
      </w:pPr>
    </w:p>
  </w:footnote>
  <w:footnote w:id="11">
    <w:p w14:paraId="6CB85F11" w14:textId="77777777" w:rsidR="00751025" w:rsidRPr="00A31673" w:rsidRDefault="00751025" w:rsidP="0075102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7823FA52" w14:textId="77777777" w:rsidR="00751025" w:rsidRPr="00DE7706" w:rsidRDefault="00751025" w:rsidP="00751025">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17471267" w14:textId="77777777" w:rsidR="00751025" w:rsidRPr="008416BA" w:rsidRDefault="00751025" w:rsidP="00751025">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C99C194" w14:textId="77777777" w:rsidR="00751025" w:rsidRDefault="00751025" w:rsidP="00751025">
      <w:pPr>
        <w:jc w:val="both"/>
      </w:pPr>
    </w:p>
    <w:p w14:paraId="51A3FB2B" w14:textId="77777777" w:rsidR="00751025" w:rsidRPr="008B70EB" w:rsidRDefault="00751025" w:rsidP="00751025">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1AE78780" w14:textId="77777777" w:rsidR="00751025" w:rsidRPr="008B70EB" w:rsidRDefault="00751025" w:rsidP="00751025">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3F45FC09" w14:textId="77777777" w:rsidR="00751025" w:rsidRPr="008B70EB" w:rsidRDefault="00751025" w:rsidP="00751025">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E2CA7F" w14:textId="77777777" w:rsidR="00751025" w:rsidRDefault="00751025" w:rsidP="00751025">
      <w:pPr>
        <w:jc w:val="both"/>
        <w:rPr>
          <w:rFonts w:asciiTheme="minorHAnsi" w:hAnsiTheme="minorHAnsi"/>
          <w:lang w:val="af-ZA"/>
        </w:rPr>
      </w:pPr>
    </w:p>
  </w:footnote>
  <w:footnote w:id="14">
    <w:p w14:paraId="697F532F" w14:textId="77777777" w:rsidR="00751025" w:rsidRPr="00A25D1B" w:rsidRDefault="00751025" w:rsidP="0075102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54A72563" w14:textId="77777777" w:rsidR="00751025" w:rsidRPr="00DC619D" w:rsidRDefault="00751025" w:rsidP="00751025">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2B5235B6" w14:textId="77777777" w:rsidR="00751025" w:rsidRPr="00D3436F" w:rsidRDefault="00751025" w:rsidP="00751025">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BE34C6E" w14:textId="77777777" w:rsidR="00751025" w:rsidRPr="00D3436F" w:rsidRDefault="00751025" w:rsidP="00751025">
      <w:pPr>
        <w:pStyle w:val="af2"/>
        <w:rPr>
          <w:lang w:val="es-ES"/>
        </w:rPr>
      </w:pPr>
    </w:p>
  </w:footnote>
  <w:footnote w:id="17">
    <w:p w14:paraId="29F7CC1D" w14:textId="77777777" w:rsidR="00751025" w:rsidRPr="008842CE" w:rsidRDefault="00751025" w:rsidP="00751025">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25E3833" w14:textId="77777777" w:rsidR="00751025" w:rsidRPr="008842CE" w:rsidRDefault="00751025" w:rsidP="00751025">
      <w:pPr>
        <w:pStyle w:val="af2"/>
        <w:jc w:val="both"/>
        <w:rPr>
          <w:rFonts w:ascii="GHEA Grapalat" w:hAnsi="GHEA Grapalat"/>
        </w:rPr>
      </w:pPr>
    </w:p>
  </w:footnote>
  <w:footnote w:id="18">
    <w:p w14:paraId="139EB0D5" w14:textId="77777777" w:rsidR="00751025" w:rsidRPr="008842CE" w:rsidRDefault="00751025" w:rsidP="00751025">
      <w:pPr>
        <w:pStyle w:val="af2"/>
        <w:jc w:val="both"/>
      </w:pPr>
    </w:p>
  </w:footnote>
  <w:footnote w:id="19">
    <w:p w14:paraId="49F2869D" w14:textId="77777777" w:rsidR="00751025" w:rsidRPr="008842CE" w:rsidRDefault="00751025" w:rsidP="00751025">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8230774" w14:textId="77777777" w:rsidR="00751025" w:rsidRPr="008842CE" w:rsidRDefault="00751025" w:rsidP="00751025">
      <w:pPr>
        <w:pStyle w:val="af2"/>
        <w:jc w:val="both"/>
        <w:rPr>
          <w:rFonts w:ascii="GHEA Grapalat" w:hAnsi="GHEA Grapalat"/>
        </w:rPr>
      </w:pPr>
    </w:p>
  </w:footnote>
  <w:footnote w:id="20">
    <w:p w14:paraId="72E1E5D9" w14:textId="77777777" w:rsidR="00751025" w:rsidRPr="008842CE" w:rsidRDefault="00751025" w:rsidP="00751025">
      <w:pPr>
        <w:pStyle w:val="af2"/>
        <w:jc w:val="both"/>
      </w:pPr>
    </w:p>
  </w:footnote>
  <w:footnote w:id="21">
    <w:p w14:paraId="5F3BA7A6" w14:textId="77777777" w:rsidR="00751025" w:rsidRPr="008842CE" w:rsidRDefault="00751025" w:rsidP="00751025">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0E9B61DA" w14:textId="77777777" w:rsidR="00751025" w:rsidRDefault="00751025" w:rsidP="00751025">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A0593CD" w14:textId="77777777" w:rsidR="00751025" w:rsidRPr="00F21C0D" w:rsidRDefault="00751025" w:rsidP="00751025">
      <w:pPr>
        <w:pStyle w:val="af2"/>
        <w:widowControl w:val="0"/>
        <w:jc w:val="both"/>
        <w:rPr>
          <w:lang w:val="hy-AM"/>
        </w:rPr>
      </w:pPr>
    </w:p>
  </w:footnote>
  <w:footnote w:id="23">
    <w:p w14:paraId="430414BC" w14:textId="77777777" w:rsidR="00751025" w:rsidRDefault="00751025" w:rsidP="00751025">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0E9C547B" w14:textId="77777777" w:rsidR="00751025" w:rsidRDefault="00751025" w:rsidP="00751025">
      <w:pPr>
        <w:pStyle w:val="af2"/>
        <w:widowControl w:val="0"/>
        <w:jc w:val="both"/>
        <w:rPr>
          <w:rFonts w:ascii="GHEA Grapalat" w:hAnsi="GHEA Grapalat"/>
          <w:i/>
        </w:rPr>
      </w:pPr>
    </w:p>
    <w:p w14:paraId="1E61A08B" w14:textId="77777777" w:rsidR="00751025" w:rsidRDefault="00751025" w:rsidP="00751025">
      <w:pPr>
        <w:pStyle w:val="af2"/>
        <w:widowControl w:val="0"/>
        <w:jc w:val="both"/>
        <w:rPr>
          <w:rFonts w:ascii="GHEA Grapalat" w:hAnsi="GHEA Grapalat"/>
          <w:i/>
        </w:rPr>
      </w:pPr>
    </w:p>
    <w:p w14:paraId="2258AE45" w14:textId="77777777" w:rsidR="00751025" w:rsidRPr="00EB336B" w:rsidRDefault="00751025" w:rsidP="00751025">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F224244" w14:textId="77777777" w:rsidR="00751025" w:rsidRPr="00D3436F" w:rsidRDefault="00751025" w:rsidP="00751025">
      <w:pPr>
        <w:pStyle w:val="af2"/>
        <w:rPr>
          <w:lang w:val="hy-AM"/>
        </w:rPr>
      </w:pPr>
    </w:p>
  </w:footnote>
  <w:footnote w:id="24">
    <w:p w14:paraId="20550332" w14:textId="77777777" w:rsidR="00751025" w:rsidRPr="008842CE" w:rsidRDefault="00751025" w:rsidP="00751025">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8685C7E" w14:textId="77777777" w:rsidR="00751025" w:rsidRPr="00E85250" w:rsidRDefault="00751025" w:rsidP="00751025">
      <w:pPr>
        <w:widowControl w:val="0"/>
        <w:spacing w:after="160" w:line="360" w:lineRule="auto"/>
        <w:ind w:firstLine="709"/>
        <w:jc w:val="both"/>
        <w:rPr>
          <w:rFonts w:ascii="GHEA Grapalat" w:hAnsi="GHEA Grapalat"/>
          <w:lang w:val="hy-AM"/>
        </w:rPr>
      </w:pPr>
    </w:p>
    <w:p w14:paraId="56B14AFA" w14:textId="77777777" w:rsidR="00751025" w:rsidRPr="00D3436F" w:rsidRDefault="00751025" w:rsidP="00751025">
      <w:pPr>
        <w:pStyle w:val="af2"/>
        <w:rPr>
          <w:lang w:val="hy-AM"/>
        </w:rPr>
      </w:pPr>
    </w:p>
  </w:footnote>
  <w:footnote w:id="25">
    <w:p w14:paraId="6A9646BD" w14:textId="77777777" w:rsidR="00751025" w:rsidRPr="00402BC3" w:rsidRDefault="00751025" w:rsidP="00751025">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2224AC69" w14:textId="77777777" w:rsidR="00751025" w:rsidRPr="00552088" w:rsidRDefault="00751025" w:rsidP="00751025">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73F6F343" w14:textId="77777777" w:rsidR="00751025" w:rsidRPr="00D3436F" w:rsidRDefault="00751025" w:rsidP="00751025">
      <w:pPr>
        <w:pStyle w:val="af2"/>
        <w:rPr>
          <w:lang w:val="hy-AM"/>
        </w:rPr>
      </w:pPr>
    </w:p>
  </w:footnote>
  <w:footnote w:id="26">
    <w:p w14:paraId="63DF373E" w14:textId="77777777" w:rsidR="00751025" w:rsidRPr="008842CE" w:rsidRDefault="00751025" w:rsidP="00751025">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5572091" w14:textId="77777777" w:rsidR="00751025" w:rsidRPr="00D3436F" w:rsidRDefault="00751025" w:rsidP="00751025">
      <w:pPr>
        <w:pStyle w:val="af2"/>
        <w:rPr>
          <w:lang w:val="hy-AM"/>
        </w:rPr>
      </w:pPr>
    </w:p>
  </w:footnote>
  <w:footnote w:id="27">
    <w:p w14:paraId="7A890262" w14:textId="77777777" w:rsidR="00751025" w:rsidRPr="00D3436F" w:rsidRDefault="00751025" w:rsidP="00751025">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752D7424" w14:textId="77777777" w:rsidR="00751025" w:rsidRPr="008842CE" w:rsidRDefault="00751025" w:rsidP="00751025">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BCD83BC" w14:textId="77777777" w:rsidR="00751025" w:rsidRPr="00D3436F" w:rsidRDefault="00751025" w:rsidP="00751025">
      <w:pPr>
        <w:pStyle w:val="af2"/>
        <w:rPr>
          <w:lang w:val="hy-AM"/>
        </w:rPr>
      </w:pPr>
    </w:p>
  </w:footnote>
  <w:footnote w:id="29">
    <w:p w14:paraId="4643AA79" w14:textId="77777777" w:rsidR="00751025" w:rsidRPr="008842CE" w:rsidRDefault="00751025" w:rsidP="00751025">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2CEFC271" w14:textId="77777777" w:rsidR="00751025" w:rsidRPr="008842CE" w:rsidRDefault="00751025" w:rsidP="00751025">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050344C4" w14:textId="77777777" w:rsidR="00751025" w:rsidRPr="00D3436F" w:rsidRDefault="00751025" w:rsidP="00751025">
      <w:pPr>
        <w:pStyle w:val="af2"/>
        <w:rPr>
          <w:lang w:val="hy-AM"/>
        </w:rPr>
      </w:pPr>
    </w:p>
  </w:footnote>
  <w:footnote w:id="30">
    <w:p w14:paraId="6971D344" w14:textId="77777777" w:rsidR="00751025" w:rsidRPr="00E861BF" w:rsidRDefault="00751025" w:rsidP="00751025">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w:t>
      </w:r>
      <w:proofErr w:type="gramStart"/>
      <w:r w:rsidRPr="008842CE">
        <w:rPr>
          <w:rFonts w:ascii="GHEA Grapalat" w:hAnsi="GHEA Grapalat"/>
          <w:i/>
        </w:rPr>
        <w:t>срок..</w:t>
      </w:r>
      <w:proofErr w:type="gramEnd"/>
    </w:p>
  </w:footnote>
  <w:footnote w:id="31">
    <w:p w14:paraId="4EC2BD28" w14:textId="77777777" w:rsidR="00751025" w:rsidRPr="00C84B20" w:rsidRDefault="00751025" w:rsidP="00751025">
      <w:pPr>
        <w:pStyle w:val="af2"/>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1FDF7F20" w14:textId="77777777" w:rsidR="00751025" w:rsidRDefault="00751025" w:rsidP="00751025">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5C1CAF10" w14:textId="77777777" w:rsidR="00751025" w:rsidRPr="00E861BF" w:rsidRDefault="00751025" w:rsidP="00751025">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2">
    <w:p w14:paraId="5374DABE" w14:textId="77777777" w:rsidR="00751025" w:rsidRPr="00E861BF" w:rsidRDefault="00751025" w:rsidP="00751025">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33">
    <w:p w14:paraId="44F8945F" w14:textId="77777777" w:rsidR="00751025" w:rsidRPr="008842CE" w:rsidRDefault="00751025" w:rsidP="00751025">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4">
    <w:p w14:paraId="0F60E931" w14:textId="77777777" w:rsidR="00751025" w:rsidRPr="008842CE" w:rsidRDefault="00751025" w:rsidP="00751025">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6"/>
  </w:num>
  <w:num w:numId="23">
    <w:abstractNumId w:val="17"/>
  </w:num>
  <w:num w:numId="24">
    <w:abstractNumId w:val="10"/>
  </w:num>
  <w:num w:numId="25">
    <w:abstractNumId w:val="3"/>
  </w:num>
  <w:num w:numId="26">
    <w:abstractNumId w:val="2"/>
  </w:num>
  <w:num w:numId="27">
    <w:abstractNumId w:val="0"/>
  </w:num>
  <w:num w:numId="28">
    <w:abstractNumId w:val="8"/>
  </w:num>
  <w:num w:numId="29">
    <w:abstractNumId w:val="24"/>
  </w:num>
  <w:num w:numId="30">
    <w:abstractNumId w:val="21"/>
  </w:num>
  <w:num w:numId="31">
    <w:abstractNumId w:val="22"/>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025"/>
    <w:rsid w:val="0009736A"/>
    <w:rsid w:val="000D57F6"/>
    <w:rsid w:val="00105B4B"/>
    <w:rsid w:val="00147D5C"/>
    <w:rsid w:val="001611ED"/>
    <w:rsid w:val="00166198"/>
    <w:rsid w:val="0021592E"/>
    <w:rsid w:val="0021604B"/>
    <w:rsid w:val="00300444"/>
    <w:rsid w:val="00331E26"/>
    <w:rsid w:val="00343372"/>
    <w:rsid w:val="00352E89"/>
    <w:rsid w:val="003916A0"/>
    <w:rsid w:val="00395836"/>
    <w:rsid w:val="003B23BB"/>
    <w:rsid w:val="003B7185"/>
    <w:rsid w:val="003E695E"/>
    <w:rsid w:val="00411013"/>
    <w:rsid w:val="00413067"/>
    <w:rsid w:val="00444A93"/>
    <w:rsid w:val="00490751"/>
    <w:rsid w:val="00506913"/>
    <w:rsid w:val="005809AB"/>
    <w:rsid w:val="00586A89"/>
    <w:rsid w:val="005A7748"/>
    <w:rsid w:val="005B339F"/>
    <w:rsid w:val="005D5696"/>
    <w:rsid w:val="005F30DA"/>
    <w:rsid w:val="0062195D"/>
    <w:rsid w:val="00662867"/>
    <w:rsid w:val="006702FA"/>
    <w:rsid w:val="0068206B"/>
    <w:rsid w:val="00684292"/>
    <w:rsid w:val="0068738A"/>
    <w:rsid w:val="006921C6"/>
    <w:rsid w:val="006934F0"/>
    <w:rsid w:val="006B6567"/>
    <w:rsid w:val="00740538"/>
    <w:rsid w:val="00751025"/>
    <w:rsid w:val="0076235D"/>
    <w:rsid w:val="007A1212"/>
    <w:rsid w:val="008931BA"/>
    <w:rsid w:val="0089669E"/>
    <w:rsid w:val="008F6799"/>
    <w:rsid w:val="009069F1"/>
    <w:rsid w:val="00920A20"/>
    <w:rsid w:val="00964C7E"/>
    <w:rsid w:val="009672D2"/>
    <w:rsid w:val="00994CBF"/>
    <w:rsid w:val="009B34ED"/>
    <w:rsid w:val="00A50F7D"/>
    <w:rsid w:val="00A6065C"/>
    <w:rsid w:val="00A81EBE"/>
    <w:rsid w:val="00A9728D"/>
    <w:rsid w:val="00AD55FC"/>
    <w:rsid w:val="00AE603B"/>
    <w:rsid w:val="00B92D82"/>
    <w:rsid w:val="00C2182A"/>
    <w:rsid w:val="00C31036"/>
    <w:rsid w:val="00C65764"/>
    <w:rsid w:val="00CD3CBB"/>
    <w:rsid w:val="00D254B4"/>
    <w:rsid w:val="00D31EAD"/>
    <w:rsid w:val="00D347BE"/>
    <w:rsid w:val="00D71B27"/>
    <w:rsid w:val="00DB42CF"/>
    <w:rsid w:val="00E41120"/>
    <w:rsid w:val="00EA2987"/>
    <w:rsid w:val="00EB6BDC"/>
    <w:rsid w:val="00EB7EFF"/>
    <w:rsid w:val="00EC44B8"/>
    <w:rsid w:val="00ED0009"/>
    <w:rsid w:val="00ED6B69"/>
    <w:rsid w:val="00EF64CD"/>
    <w:rsid w:val="00F2416C"/>
    <w:rsid w:val="00F608A3"/>
    <w:rsid w:val="00F658AE"/>
    <w:rsid w:val="00F86EF0"/>
    <w:rsid w:val="00FC7807"/>
    <w:rsid w:val="00FD4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BD782"/>
  <w15:chartTrackingRefBased/>
  <w15:docId w15:val="{71D73F67-86F7-423D-B49C-93E27AD84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025"/>
    <w:pPr>
      <w:spacing w:after="0" w:line="240" w:lineRule="auto"/>
    </w:pPr>
    <w:rPr>
      <w:rFonts w:ascii="Times New Roman" w:eastAsia="Times New Roman" w:hAnsi="Times New Roman" w:cs="Times New Roman"/>
      <w:sz w:val="24"/>
      <w:szCs w:val="24"/>
      <w:lang w:val="ru-RU" w:eastAsia="ru-RU" w:bidi="ru-RU"/>
    </w:rPr>
  </w:style>
  <w:style w:type="paragraph" w:styleId="1">
    <w:name w:val="heading 1"/>
    <w:basedOn w:val="a"/>
    <w:next w:val="a"/>
    <w:link w:val="10"/>
    <w:qFormat/>
    <w:rsid w:val="00751025"/>
    <w:pPr>
      <w:keepNext/>
      <w:jc w:val="center"/>
      <w:outlineLvl w:val="0"/>
    </w:pPr>
    <w:rPr>
      <w:rFonts w:ascii="Arial Armenian" w:hAnsi="Arial Armenian"/>
      <w:sz w:val="28"/>
      <w:szCs w:val="20"/>
    </w:rPr>
  </w:style>
  <w:style w:type="paragraph" w:styleId="2">
    <w:name w:val="heading 2"/>
    <w:basedOn w:val="a"/>
    <w:next w:val="a"/>
    <w:link w:val="20"/>
    <w:qFormat/>
    <w:rsid w:val="00751025"/>
    <w:pPr>
      <w:keepNext/>
      <w:jc w:val="both"/>
      <w:outlineLvl w:val="1"/>
    </w:pPr>
    <w:rPr>
      <w:rFonts w:ascii="Arial LatArm" w:hAnsi="Arial LatArm"/>
      <w:b/>
      <w:color w:val="0000FF"/>
      <w:sz w:val="20"/>
      <w:szCs w:val="20"/>
    </w:rPr>
  </w:style>
  <w:style w:type="paragraph" w:styleId="3">
    <w:name w:val="heading 3"/>
    <w:basedOn w:val="a"/>
    <w:next w:val="a"/>
    <w:link w:val="30"/>
    <w:qFormat/>
    <w:rsid w:val="0075102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751025"/>
    <w:pPr>
      <w:keepNext/>
      <w:outlineLvl w:val="3"/>
    </w:pPr>
    <w:rPr>
      <w:rFonts w:ascii="Arial LatArm" w:hAnsi="Arial LatArm"/>
      <w:i/>
      <w:sz w:val="18"/>
      <w:szCs w:val="20"/>
    </w:rPr>
  </w:style>
  <w:style w:type="paragraph" w:styleId="5">
    <w:name w:val="heading 5"/>
    <w:basedOn w:val="a"/>
    <w:next w:val="a"/>
    <w:link w:val="50"/>
    <w:qFormat/>
    <w:rsid w:val="00751025"/>
    <w:pPr>
      <w:keepNext/>
      <w:jc w:val="center"/>
      <w:outlineLvl w:val="4"/>
    </w:pPr>
    <w:rPr>
      <w:rFonts w:ascii="Arial LatArm" w:hAnsi="Arial LatArm"/>
      <w:b/>
      <w:sz w:val="26"/>
      <w:szCs w:val="20"/>
    </w:rPr>
  </w:style>
  <w:style w:type="paragraph" w:styleId="6">
    <w:name w:val="heading 6"/>
    <w:basedOn w:val="a"/>
    <w:next w:val="a"/>
    <w:link w:val="60"/>
    <w:qFormat/>
    <w:rsid w:val="00751025"/>
    <w:pPr>
      <w:keepNext/>
      <w:outlineLvl w:val="5"/>
    </w:pPr>
    <w:rPr>
      <w:rFonts w:ascii="Arial LatArm" w:hAnsi="Arial LatArm"/>
      <w:b/>
      <w:color w:val="000000"/>
      <w:sz w:val="22"/>
      <w:szCs w:val="20"/>
    </w:rPr>
  </w:style>
  <w:style w:type="paragraph" w:styleId="7">
    <w:name w:val="heading 7"/>
    <w:basedOn w:val="a"/>
    <w:next w:val="a"/>
    <w:link w:val="70"/>
    <w:qFormat/>
    <w:rsid w:val="00751025"/>
    <w:pPr>
      <w:keepNext/>
      <w:ind w:left="-66"/>
      <w:jc w:val="center"/>
      <w:outlineLvl w:val="6"/>
    </w:pPr>
    <w:rPr>
      <w:rFonts w:ascii="Times Armenian" w:hAnsi="Times Armenian"/>
      <w:b/>
      <w:sz w:val="20"/>
      <w:szCs w:val="20"/>
    </w:rPr>
  </w:style>
  <w:style w:type="paragraph" w:styleId="8">
    <w:name w:val="heading 8"/>
    <w:basedOn w:val="a"/>
    <w:next w:val="a"/>
    <w:link w:val="80"/>
    <w:qFormat/>
    <w:rsid w:val="00751025"/>
    <w:pPr>
      <w:keepNext/>
      <w:outlineLvl w:val="7"/>
    </w:pPr>
    <w:rPr>
      <w:rFonts w:ascii="Times Armenian" w:hAnsi="Times Armenian"/>
      <w:i/>
      <w:sz w:val="20"/>
      <w:szCs w:val="20"/>
    </w:rPr>
  </w:style>
  <w:style w:type="paragraph" w:styleId="9">
    <w:name w:val="heading 9"/>
    <w:basedOn w:val="a"/>
    <w:next w:val="a"/>
    <w:link w:val="90"/>
    <w:qFormat/>
    <w:rsid w:val="0075102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1025"/>
    <w:rPr>
      <w:rFonts w:ascii="Arial Armenian" w:eastAsia="Times New Roman" w:hAnsi="Arial Armenian" w:cs="Times New Roman"/>
      <w:sz w:val="28"/>
      <w:szCs w:val="20"/>
      <w:lang w:val="ru-RU" w:eastAsia="ru-RU" w:bidi="ru-RU"/>
    </w:rPr>
  </w:style>
  <w:style w:type="character" w:customStyle="1" w:styleId="20">
    <w:name w:val="Заголовок 2 Знак"/>
    <w:basedOn w:val="a0"/>
    <w:link w:val="2"/>
    <w:rsid w:val="00751025"/>
    <w:rPr>
      <w:rFonts w:ascii="Arial LatArm" w:eastAsia="Times New Roman" w:hAnsi="Arial LatArm" w:cs="Times New Roman"/>
      <w:b/>
      <w:color w:val="0000FF"/>
      <w:sz w:val="20"/>
      <w:szCs w:val="20"/>
      <w:lang w:val="ru-RU" w:eastAsia="ru-RU" w:bidi="ru-RU"/>
    </w:rPr>
  </w:style>
  <w:style w:type="character" w:customStyle="1" w:styleId="30">
    <w:name w:val="Заголовок 3 Знак"/>
    <w:basedOn w:val="a0"/>
    <w:link w:val="3"/>
    <w:rsid w:val="00751025"/>
    <w:rPr>
      <w:rFonts w:ascii="Arial LatArm" w:eastAsia="Times New Roman" w:hAnsi="Arial LatArm" w:cs="Times New Roman"/>
      <w:i/>
      <w:sz w:val="20"/>
      <w:szCs w:val="20"/>
      <w:lang w:val="ru-RU" w:eastAsia="ru-RU" w:bidi="ru-RU"/>
    </w:rPr>
  </w:style>
  <w:style w:type="character" w:customStyle="1" w:styleId="40">
    <w:name w:val="Заголовок 4 Знак"/>
    <w:basedOn w:val="a0"/>
    <w:link w:val="4"/>
    <w:rsid w:val="00751025"/>
    <w:rPr>
      <w:rFonts w:ascii="Arial LatArm" w:eastAsia="Times New Roman" w:hAnsi="Arial LatArm" w:cs="Times New Roman"/>
      <w:i/>
      <w:sz w:val="18"/>
      <w:szCs w:val="20"/>
      <w:lang w:val="ru-RU" w:eastAsia="ru-RU" w:bidi="ru-RU"/>
    </w:rPr>
  </w:style>
  <w:style w:type="character" w:customStyle="1" w:styleId="50">
    <w:name w:val="Заголовок 5 Знак"/>
    <w:basedOn w:val="a0"/>
    <w:link w:val="5"/>
    <w:rsid w:val="00751025"/>
    <w:rPr>
      <w:rFonts w:ascii="Arial LatArm" w:eastAsia="Times New Roman" w:hAnsi="Arial LatArm" w:cs="Times New Roman"/>
      <w:b/>
      <w:sz w:val="26"/>
      <w:szCs w:val="20"/>
      <w:lang w:val="ru-RU" w:eastAsia="ru-RU" w:bidi="ru-RU"/>
    </w:rPr>
  </w:style>
  <w:style w:type="character" w:customStyle="1" w:styleId="60">
    <w:name w:val="Заголовок 6 Знак"/>
    <w:basedOn w:val="a0"/>
    <w:link w:val="6"/>
    <w:rsid w:val="00751025"/>
    <w:rPr>
      <w:rFonts w:ascii="Arial LatArm" w:eastAsia="Times New Roman" w:hAnsi="Arial LatArm" w:cs="Times New Roman"/>
      <w:b/>
      <w:color w:val="000000"/>
      <w:szCs w:val="20"/>
      <w:lang w:val="ru-RU" w:eastAsia="ru-RU" w:bidi="ru-RU"/>
    </w:rPr>
  </w:style>
  <w:style w:type="character" w:customStyle="1" w:styleId="70">
    <w:name w:val="Заголовок 7 Знак"/>
    <w:basedOn w:val="a0"/>
    <w:link w:val="7"/>
    <w:rsid w:val="00751025"/>
    <w:rPr>
      <w:rFonts w:ascii="Times Armenian" w:eastAsia="Times New Roman" w:hAnsi="Times Armenian" w:cs="Times New Roman"/>
      <w:b/>
      <w:sz w:val="20"/>
      <w:szCs w:val="20"/>
      <w:lang w:val="ru-RU" w:eastAsia="ru-RU" w:bidi="ru-RU"/>
    </w:rPr>
  </w:style>
  <w:style w:type="character" w:customStyle="1" w:styleId="80">
    <w:name w:val="Заголовок 8 Знак"/>
    <w:basedOn w:val="a0"/>
    <w:link w:val="8"/>
    <w:rsid w:val="00751025"/>
    <w:rPr>
      <w:rFonts w:ascii="Times Armenian" w:eastAsia="Times New Roman" w:hAnsi="Times Armenian" w:cs="Times New Roman"/>
      <w:i/>
      <w:sz w:val="20"/>
      <w:szCs w:val="20"/>
      <w:lang w:val="ru-RU" w:eastAsia="ru-RU" w:bidi="ru-RU"/>
    </w:rPr>
  </w:style>
  <w:style w:type="character" w:customStyle="1" w:styleId="90">
    <w:name w:val="Заголовок 9 Знак"/>
    <w:basedOn w:val="a0"/>
    <w:link w:val="9"/>
    <w:rsid w:val="00751025"/>
    <w:rPr>
      <w:rFonts w:ascii="Times Armenian" w:eastAsia="Times New Roman" w:hAnsi="Times Armenian" w:cs="Times New Roman"/>
      <w:b/>
      <w:color w:val="000000"/>
      <w:szCs w:val="20"/>
      <w:lang w:val="ru-RU" w:eastAsia="ru-RU" w:bidi="ru-RU"/>
    </w:rPr>
  </w:style>
  <w:style w:type="paragraph" w:styleId="a3">
    <w:name w:val="Body Text Indent"/>
    <w:aliases w:val=" Char, Char Char Char Char,Char Char Char Char"/>
    <w:basedOn w:val="a"/>
    <w:link w:val="a4"/>
    <w:rsid w:val="00751025"/>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751025"/>
    <w:rPr>
      <w:rFonts w:ascii="Arial LatArm" w:eastAsia="Times New Roman" w:hAnsi="Arial LatArm" w:cs="Times New Roman"/>
      <w:i/>
      <w:sz w:val="20"/>
      <w:szCs w:val="20"/>
      <w:lang w:val="ru-RU" w:eastAsia="ru-RU" w:bidi="ru-RU"/>
    </w:rPr>
  </w:style>
  <w:style w:type="paragraph" w:styleId="a5">
    <w:name w:val="footer"/>
    <w:basedOn w:val="a"/>
    <w:link w:val="a6"/>
    <w:uiPriority w:val="99"/>
    <w:rsid w:val="00751025"/>
    <w:pPr>
      <w:tabs>
        <w:tab w:val="center" w:pos="4320"/>
        <w:tab w:val="right" w:pos="8640"/>
      </w:tabs>
    </w:pPr>
    <w:rPr>
      <w:sz w:val="20"/>
      <w:szCs w:val="20"/>
    </w:rPr>
  </w:style>
  <w:style w:type="character" w:customStyle="1" w:styleId="a6">
    <w:name w:val="Нижний колонтитул Знак"/>
    <w:basedOn w:val="a0"/>
    <w:link w:val="a5"/>
    <w:uiPriority w:val="99"/>
    <w:rsid w:val="00751025"/>
    <w:rPr>
      <w:rFonts w:ascii="Times New Roman" w:eastAsia="Times New Roman" w:hAnsi="Times New Roman" w:cs="Times New Roman"/>
      <w:sz w:val="20"/>
      <w:szCs w:val="20"/>
      <w:lang w:val="ru-RU" w:eastAsia="ru-RU" w:bidi="ru-RU"/>
    </w:rPr>
  </w:style>
  <w:style w:type="paragraph" w:styleId="31">
    <w:name w:val="Body Text Indent 3"/>
    <w:basedOn w:val="a"/>
    <w:link w:val="32"/>
    <w:rsid w:val="00751025"/>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751025"/>
    <w:rPr>
      <w:rFonts w:ascii="Times Armenian" w:eastAsia="Times New Roman" w:hAnsi="Times Armenian" w:cs="Times New Roman"/>
      <w:sz w:val="20"/>
      <w:szCs w:val="20"/>
      <w:lang w:val="ru-RU" w:eastAsia="ru-RU" w:bidi="ru-RU"/>
    </w:rPr>
  </w:style>
  <w:style w:type="paragraph" w:styleId="21">
    <w:name w:val="Body Text 2"/>
    <w:basedOn w:val="a"/>
    <w:link w:val="22"/>
    <w:rsid w:val="00751025"/>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751025"/>
    <w:rPr>
      <w:rFonts w:ascii="Arial LatArm" w:eastAsia="Times New Roman" w:hAnsi="Arial LatArm" w:cs="Times New Roman"/>
      <w:sz w:val="20"/>
      <w:szCs w:val="20"/>
      <w:lang w:val="ru-RU" w:eastAsia="ru-RU" w:bidi="ru-RU"/>
    </w:rPr>
  </w:style>
  <w:style w:type="paragraph" w:styleId="23">
    <w:name w:val="Body Text Indent 2"/>
    <w:basedOn w:val="a"/>
    <w:link w:val="24"/>
    <w:rsid w:val="00751025"/>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751025"/>
    <w:rPr>
      <w:rFonts w:ascii="Baltica" w:eastAsia="Times New Roman" w:hAnsi="Baltica" w:cs="Times New Roman"/>
      <w:sz w:val="20"/>
      <w:szCs w:val="20"/>
      <w:lang w:val="ru-RU" w:eastAsia="ru-RU" w:bidi="ru-RU"/>
    </w:rPr>
  </w:style>
  <w:style w:type="paragraph" w:customStyle="1" w:styleId="Char">
    <w:name w:val="Char"/>
    <w:basedOn w:val="a"/>
    <w:semiHidden/>
    <w:rsid w:val="00751025"/>
    <w:pPr>
      <w:spacing w:after="160" w:line="360" w:lineRule="auto"/>
      <w:ind w:firstLine="709"/>
      <w:jc w:val="both"/>
    </w:pPr>
    <w:rPr>
      <w:rFonts w:ascii="Arial AMU" w:hAnsi="Arial AMU" w:cs="Arial"/>
      <w:sz w:val="22"/>
      <w:szCs w:val="20"/>
    </w:rPr>
  </w:style>
  <w:style w:type="paragraph" w:customStyle="1" w:styleId="Default">
    <w:name w:val="Default"/>
    <w:rsid w:val="00751025"/>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a7">
    <w:name w:val="Balloon Text"/>
    <w:basedOn w:val="a"/>
    <w:link w:val="a8"/>
    <w:rsid w:val="00751025"/>
    <w:rPr>
      <w:rFonts w:ascii="Tahoma" w:hAnsi="Tahoma"/>
      <w:sz w:val="16"/>
      <w:szCs w:val="16"/>
    </w:rPr>
  </w:style>
  <w:style w:type="character" w:customStyle="1" w:styleId="a8">
    <w:name w:val="Текст выноски Знак"/>
    <w:basedOn w:val="a0"/>
    <w:link w:val="a7"/>
    <w:rsid w:val="00751025"/>
    <w:rPr>
      <w:rFonts w:ascii="Tahoma" w:eastAsia="Times New Roman" w:hAnsi="Tahoma" w:cs="Times New Roman"/>
      <w:sz w:val="16"/>
      <w:szCs w:val="16"/>
      <w:lang w:val="ru-RU" w:eastAsia="ru-RU" w:bidi="ru-RU"/>
    </w:rPr>
  </w:style>
  <w:style w:type="character" w:styleId="a9">
    <w:name w:val="Hyperlink"/>
    <w:rsid w:val="00751025"/>
    <w:rPr>
      <w:color w:val="0000FF"/>
      <w:u w:val="single"/>
    </w:rPr>
  </w:style>
  <w:style w:type="character" w:customStyle="1" w:styleId="CharChar1">
    <w:name w:val="Char Char1"/>
    <w:locked/>
    <w:rsid w:val="00751025"/>
    <w:rPr>
      <w:rFonts w:ascii="Arial LatArm" w:hAnsi="Arial LatArm"/>
      <w:i/>
      <w:lang w:val="ru-RU" w:eastAsia="ru-RU" w:bidi="ru-RU"/>
    </w:rPr>
  </w:style>
  <w:style w:type="paragraph" w:styleId="aa">
    <w:name w:val="Body Text"/>
    <w:basedOn w:val="a"/>
    <w:link w:val="ab"/>
    <w:rsid w:val="00751025"/>
    <w:pPr>
      <w:spacing w:after="120"/>
    </w:pPr>
  </w:style>
  <w:style w:type="character" w:customStyle="1" w:styleId="ab">
    <w:name w:val="Основной текст Знак"/>
    <w:basedOn w:val="a0"/>
    <w:link w:val="aa"/>
    <w:rsid w:val="00751025"/>
    <w:rPr>
      <w:rFonts w:ascii="Times New Roman" w:eastAsia="Times New Roman" w:hAnsi="Times New Roman" w:cs="Times New Roman"/>
      <w:sz w:val="24"/>
      <w:szCs w:val="24"/>
      <w:lang w:val="ru-RU" w:eastAsia="ru-RU" w:bidi="ru-RU"/>
    </w:rPr>
  </w:style>
  <w:style w:type="paragraph" w:styleId="11">
    <w:name w:val="index 1"/>
    <w:basedOn w:val="a"/>
    <w:next w:val="a"/>
    <w:autoRedefine/>
    <w:semiHidden/>
    <w:rsid w:val="00751025"/>
    <w:pPr>
      <w:ind w:left="240" w:hanging="240"/>
    </w:pPr>
  </w:style>
  <w:style w:type="paragraph" w:styleId="ac">
    <w:name w:val="index heading"/>
    <w:basedOn w:val="a"/>
    <w:next w:val="11"/>
    <w:semiHidden/>
    <w:rsid w:val="00751025"/>
    <w:rPr>
      <w:sz w:val="20"/>
      <w:szCs w:val="20"/>
    </w:rPr>
  </w:style>
  <w:style w:type="paragraph" w:styleId="ad">
    <w:name w:val="header"/>
    <w:basedOn w:val="a"/>
    <w:link w:val="ae"/>
    <w:rsid w:val="00751025"/>
    <w:pPr>
      <w:tabs>
        <w:tab w:val="center" w:pos="4153"/>
        <w:tab w:val="right" w:pos="8306"/>
      </w:tabs>
    </w:pPr>
    <w:rPr>
      <w:sz w:val="20"/>
      <w:szCs w:val="20"/>
    </w:rPr>
  </w:style>
  <w:style w:type="character" w:customStyle="1" w:styleId="ae">
    <w:name w:val="Верхний колонтитул Знак"/>
    <w:basedOn w:val="a0"/>
    <w:link w:val="ad"/>
    <w:rsid w:val="00751025"/>
    <w:rPr>
      <w:rFonts w:ascii="Times New Roman" w:eastAsia="Times New Roman" w:hAnsi="Times New Roman" w:cs="Times New Roman"/>
      <w:sz w:val="20"/>
      <w:szCs w:val="20"/>
      <w:lang w:val="ru-RU" w:eastAsia="ru-RU" w:bidi="ru-RU"/>
    </w:rPr>
  </w:style>
  <w:style w:type="paragraph" w:styleId="33">
    <w:name w:val="Body Text 3"/>
    <w:basedOn w:val="a"/>
    <w:link w:val="34"/>
    <w:rsid w:val="00751025"/>
    <w:pPr>
      <w:jc w:val="both"/>
    </w:pPr>
    <w:rPr>
      <w:rFonts w:ascii="Arial LatArm" w:hAnsi="Arial LatArm"/>
      <w:sz w:val="20"/>
      <w:szCs w:val="20"/>
    </w:rPr>
  </w:style>
  <w:style w:type="character" w:customStyle="1" w:styleId="34">
    <w:name w:val="Основной текст 3 Знак"/>
    <w:basedOn w:val="a0"/>
    <w:link w:val="33"/>
    <w:rsid w:val="00751025"/>
    <w:rPr>
      <w:rFonts w:ascii="Arial LatArm" w:eastAsia="Times New Roman" w:hAnsi="Arial LatArm" w:cs="Times New Roman"/>
      <w:sz w:val="20"/>
      <w:szCs w:val="20"/>
      <w:lang w:val="ru-RU" w:eastAsia="ru-RU" w:bidi="ru-RU"/>
    </w:rPr>
  </w:style>
  <w:style w:type="paragraph" w:styleId="af">
    <w:name w:val="Title"/>
    <w:basedOn w:val="a"/>
    <w:link w:val="af0"/>
    <w:qFormat/>
    <w:rsid w:val="00751025"/>
    <w:pPr>
      <w:jc w:val="center"/>
    </w:pPr>
    <w:rPr>
      <w:rFonts w:ascii="Arial Armenian" w:hAnsi="Arial Armenian"/>
      <w:szCs w:val="20"/>
    </w:rPr>
  </w:style>
  <w:style w:type="character" w:customStyle="1" w:styleId="af0">
    <w:name w:val="Название Знак"/>
    <w:basedOn w:val="a0"/>
    <w:link w:val="af"/>
    <w:rsid w:val="00751025"/>
    <w:rPr>
      <w:rFonts w:ascii="Arial Armenian" w:eastAsia="Times New Roman" w:hAnsi="Arial Armenian" w:cs="Times New Roman"/>
      <w:sz w:val="24"/>
      <w:szCs w:val="20"/>
      <w:lang w:val="ru-RU" w:eastAsia="ru-RU" w:bidi="ru-RU"/>
    </w:rPr>
  </w:style>
  <w:style w:type="character" w:styleId="af1">
    <w:name w:val="page number"/>
    <w:basedOn w:val="a0"/>
    <w:rsid w:val="00751025"/>
  </w:style>
  <w:style w:type="paragraph" w:styleId="af2">
    <w:name w:val="footnote text"/>
    <w:basedOn w:val="a"/>
    <w:link w:val="af3"/>
    <w:semiHidden/>
    <w:rsid w:val="00751025"/>
    <w:rPr>
      <w:rFonts w:ascii="Times Armenian" w:hAnsi="Times Armenian"/>
      <w:sz w:val="20"/>
      <w:szCs w:val="20"/>
    </w:rPr>
  </w:style>
  <w:style w:type="character" w:customStyle="1" w:styleId="af3">
    <w:name w:val="Текст сноски Знак"/>
    <w:basedOn w:val="a0"/>
    <w:link w:val="af2"/>
    <w:semiHidden/>
    <w:rsid w:val="00751025"/>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a"/>
    <w:rsid w:val="00751025"/>
    <w:pPr>
      <w:spacing w:after="160" w:line="240" w:lineRule="exact"/>
    </w:pPr>
    <w:rPr>
      <w:rFonts w:ascii="Arial" w:hAnsi="Arial" w:cs="Arial"/>
      <w:sz w:val="20"/>
      <w:szCs w:val="20"/>
    </w:rPr>
  </w:style>
  <w:style w:type="paragraph" w:customStyle="1" w:styleId="norm">
    <w:name w:val="norm"/>
    <w:basedOn w:val="a"/>
    <w:rsid w:val="00751025"/>
    <w:pPr>
      <w:spacing w:line="480" w:lineRule="auto"/>
      <w:ind w:firstLine="709"/>
      <w:jc w:val="both"/>
    </w:pPr>
    <w:rPr>
      <w:rFonts w:ascii="Arial Armenian" w:hAnsi="Arial Armenian"/>
      <w:sz w:val="22"/>
      <w:szCs w:val="20"/>
    </w:rPr>
  </w:style>
  <w:style w:type="character" w:customStyle="1" w:styleId="normChar">
    <w:name w:val="norm Char"/>
    <w:locked/>
    <w:rsid w:val="00751025"/>
    <w:rPr>
      <w:rFonts w:ascii="Arial Armenian" w:hAnsi="Arial Armenian"/>
      <w:sz w:val="22"/>
      <w:lang w:val="ru-RU" w:eastAsia="ru-RU" w:bidi="ru-RU"/>
    </w:rPr>
  </w:style>
  <w:style w:type="character" w:customStyle="1" w:styleId="CharCharChar">
    <w:name w:val="Char Char Char"/>
    <w:rsid w:val="00751025"/>
    <w:rPr>
      <w:rFonts w:ascii="Arial LatArm" w:hAnsi="Arial LatArm"/>
      <w:sz w:val="24"/>
      <w:lang w:eastAsia="ru-RU"/>
    </w:rPr>
  </w:style>
  <w:style w:type="paragraph" w:styleId="af4">
    <w:name w:val="Normal (Web)"/>
    <w:basedOn w:val="a"/>
    <w:rsid w:val="00751025"/>
    <w:pPr>
      <w:spacing w:before="100" w:beforeAutospacing="1" w:after="100" w:afterAutospacing="1"/>
    </w:pPr>
  </w:style>
  <w:style w:type="character" w:styleId="af5">
    <w:name w:val="Strong"/>
    <w:qFormat/>
    <w:rsid w:val="00751025"/>
    <w:rPr>
      <w:b/>
      <w:bCs/>
    </w:rPr>
  </w:style>
  <w:style w:type="character" w:styleId="af6">
    <w:name w:val="footnote reference"/>
    <w:semiHidden/>
    <w:rsid w:val="00751025"/>
    <w:rPr>
      <w:vertAlign w:val="superscript"/>
    </w:rPr>
  </w:style>
  <w:style w:type="character" w:customStyle="1" w:styleId="CharChar22">
    <w:name w:val="Char Char22"/>
    <w:rsid w:val="00751025"/>
    <w:rPr>
      <w:rFonts w:ascii="Arial Armenian" w:hAnsi="Arial Armenian"/>
      <w:sz w:val="28"/>
      <w:lang w:val="ru-RU"/>
    </w:rPr>
  </w:style>
  <w:style w:type="character" w:customStyle="1" w:styleId="CharChar20">
    <w:name w:val="Char Char20"/>
    <w:rsid w:val="00751025"/>
    <w:rPr>
      <w:rFonts w:ascii="Times LatArm" w:hAnsi="Times LatArm"/>
      <w:b/>
      <w:sz w:val="28"/>
      <w:lang w:val="ru-RU"/>
    </w:rPr>
  </w:style>
  <w:style w:type="character" w:customStyle="1" w:styleId="CharChar16">
    <w:name w:val="Char Char16"/>
    <w:rsid w:val="00751025"/>
    <w:rPr>
      <w:rFonts w:ascii="Times Armenian" w:hAnsi="Times Armenian"/>
      <w:b/>
      <w:lang w:val="ru-RU"/>
    </w:rPr>
  </w:style>
  <w:style w:type="character" w:customStyle="1" w:styleId="CharChar15">
    <w:name w:val="Char Char15"/>
    <w:rsid w:val="00751025"/>
    <w:rPr>
      <w:rFonts w:ascii="Times Armenian" w:hAnsi="Times Armenian"/>
      <w:i/>
      <w:lang w:val="ru-RU"/>
    </w:rPr>
  </w:style>
  <w:style w:type="character" w:customStyle="1" w:styleId="CharChar13">
    <w:name w:val="Char Char13"/>
    <w:rsid w:val="00751025"/>
    <w:rPr>
      <w:rFonts w:ascii="Arial Armenian" w:hAnsi="Arial Armenian"/>
      <w:lang w:val="ru-RU"/>
    </w:rPr>
  </w:style>
  <w:style w:type="character" w:styleId="af7">
    <w:name w:val="annotation reference"/>
    <w:semiHidden/>
    <w:rsid w:val="00751025"/>
    <w:rPr>
      <w:sz w:val="16"/>
      <w:szCs w:val="16"/>
    </w:rPr>
  </w:style>
  <w:style w:type="paragraph" w:styleId="af8">
    <w:name w:val="annotation text"/>
    <w:basedOn w:val="a"/>
    <w:link w:val="af9"/>
    <w:semiHidden/>
    <w:rsid w:val="00751025"/>
    <w:rPr>
      <w:rFonts w:ascii="Times Armenian" w:hAnsi="Times Armenian"/>
      <w:sz w:val="20"/>
      <w:szCs w:val="20"/>
    </w:rPr>
  </w:style>
  <w:style w:type="character" w:customStyle="1" w:styleId="af9">
    <w:name w:val="Текст примечания Знак"/>
    <w:basedOn w:val="a0"/>
    <w:link w:val="af8"/>
    <w:semiHidden/>
    <w:rsid w:val="00751025"/>
    <w:rPr>
      <w:rFonts w:ascii="Times Armenian" w:eastAsia="Times New Roman" w:hAnsi="Times Armenian" w:cs="Times New Roman"/>
      <w:sz w:val="20"/>
      <w:szCs w:val="20"/>
      <w:lang w:val="ru-RU" w:eastAsia="ru-RU" w:bidi="ru-RU"/>
    </w:rPr>
  </w:style>
  <w:style w:type="paragraph" w:styleId="afa">
    <w:name w:val="annotation subject"/>
    <w:basedOn w:val="af8"/>
    <w:next w:val="af8"/>
    <w:link w:val="afb"/>
    <w:semiHidden/>
    <w:rsid w:val="00751025"/>
    <w:rPr>
      <w:b/>
      <w:bCs/>
    </w:rPr>
  </w:style>
  <w:style w:type="character" w:customStyle="1" w:styleId="afb">
    <w:name w:val="Тема примечания Знак"/>
    <w:basedOn w:val="af9"/>
    <w:link w:val="afa"/>
    <w:semiHidden/>
    <w:rsid w:val="00751025"/>
    <w:rPr>
      <w:rFonts w:ascii="Times Armenian" w:eastAsia="Times New Roman" w:hAnsi="Times Armenian" w:cs="Times New Roman"/>
      <w:b/>
      <w:bCs/>
      <w:sz w:val="20"/>
      <w:szCs w:val="20"/>
      <w:lang w:val="ru-RU" w:eastAsia="ru-RU" w:bidi="ru-RU"/>
    </w:rPr>
  </w:style>
  <w:style w:type="paragraph" w:styleId="afc">
    <w:name w:val="endnote text"/>
    <w:basedOn w:val="a"/>
    <w:link w:val="afd"/>
    <w:semiHidden/>
    <w:rsid w:val="00751025"/>
    <w:rPr>
      <w:rFonts w:ascii="Times Armenian" w:hAnsi="Times Armenian"/>
      <w:sz w:val="20"/>
      <w:szCs w:val="20"/>
    </w:rPr>
  </w:style>
  <w:style w:type="character" w:customStyle="1" w:styleId="afd">
    <w:name w:val="Текст концевой сноски Знак"/>
    <w:basedOn w:val="a0"/>
    <w:link w:val="afc"/>
    <w:semiHidden/>
    <w:rsid w:val="00751025"/>
    <w:rPr>
      <w:rFonts w:ascii="Times Armenian" w:eastAsia="Times New Roman" w:hAnsi="Times Armenian" w:cs="Times New Roman"/>
      <w:sz w:val="20"/>
      <w:szCs w:val="20"/>
      <w:lang w:val="ru-RU" w:eastAsia="ru-RU" w:bidi="ru-RU"/>
    </w:rPr>
  </w:style>
  <w:style w:type="character" w:styleId="afe">
    <w:name w:val="endnote reference"/>
    <w:semiHidden/>
    <w:rsid w:val="00751025"/>
    <w:rPr>
      <w:vertAlign w:val="superscript"/>
    </w:rPr>
  </w:style>
  <w:style w:type="paragraph" w:styleId="aff">
    <w:name w:val="Document Map"/>
    <w:basedOn w:val="a"/>
    <w:link w:val="aff0"/>
    <w:semiHidden/>
    <w:rsid w:val="00751025"/>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751025"/>
    <w:rPr>
      <w:rFonts w:ascii="Tahoma" w:eastAsia="Times New Roman" w:hAnsi="Tahoma" w:cs="Tahoma"/>
      <w:sz w:val="20"/>
      <w:szCs w:val="20"/>
      <w:shd w:val="clear" w:color="auto" w:fill="000080"/>
      <w:lang w:val="ru-RU" w:eastAsia="ru-RU" w:bidi="ru-RU"/>
    </w:rPr>
  </w:style>
  <w:style w:type="paragraph" w:styleId="aff1">
    <w:name w:val="Revision"/>
    <w:hidden/>
    <w:semiHidden/>
    <w:rsid w:val="00751025"/>
    <w:pPr>
      <w:spacing w:after="0" w:line="240" w:lineRule="auto"/>
    </w:pPr>
    <w:rPr>
      <w:rFonts w:ascii="Times Armenian" w:eastAsia="Times New Roman" w:hAnsi="Times Armenian" w:cs="Times New Roman"/>
      <w:sz w:val="24"/>
      <w:szCs w:val="20"/>
      <w:lang w:val="ru-RU" w:eastAsia="ru-RU" w:bidi="ru-RU"/>
    </w:rPr>
  </w:style>
  <w:style w:type="table" w:styleId="aff2">
    <w:name w:val="Table Grid"/>
    <w:basedOn w:val="a1"/>
    <w:uiPriority w:val="39"/>
    <w:rsid w:val="00751025"/>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751025"/>
    <w:pPr>
      <w:spacing w:after="160" w:line="240" w:lineRule="exact"/>
    </w:pPr>
    <w:rPr>
      <w:rFonts w:ascii="Verdana" w:hAnsi="Verdana"/>
      <w:sz w:val="20"/>
      <w:szCs w:val="20"/>
    </w:rPr>
  </w:style>
  <w:style w:type="paragraph" w:customStyle="1" w:styleId="Style2">
    <w:name w:val="Style2"/>
    <w:basedOn w:val="a"/>
    <w:rsid w:val="00751025"/>
    <w:pPr>
      <w:jc w:val="center"/>
    </w:pPr>
    <w:rPr>
      <w:rFonts w:ascii="Arial Armenian" w:hAnsi="Arial Armenian"/>
      <w:w w:val="90"/>
      <w:sz w:val="22"/>
      <w:szCs w:val="20"/>
    </w:rPr>
  </w:style>
  <w:style w:type="character" w:customStyle="1" w:styleId="CharChar23">
    <w:name w:val="Char Char23"/>
    <w:rsid w:val="00751025"/>
    <w:rPr>
      <w:rFonts w:ascii="Arial Armenian" w:hAnsi="Arial Armenian"/>
      <w:sz w:val="28"/>
      <w:lang w:val="ru-RU" w:eastAsia="ru-RU" w:bidi="ru-RU"/>
    </w:rPr>
  </w:style>
  <w:style w:type="character" w:customStyle="1" w:styleId="CharChar21">
    <w:name w:val="Char Char21"/>
    <w:rsid w:val="00751025"/>
    <w:rPr>
      <w:rFonts w:ascii="Arial LatArm" w:hAnsi="Arial LatArm"/>
      <w:b/>
      <w:color w:val="0000FF"/>
      <w:lang w:val="ru-RU" w:eastAsia="ru-RU" w:bidi="ru-RU"/>
    </w:rPr>
  </w:style>
  <w:style w:type="paragraph" w:styleId="aff3">
    <w:name w:val="List Paragraph"/>
    <w:basedOn w:val="a"/>
    <w:link w:val="aff4"/>
    <w:uiPriority w:val="34"/>
    <w:qFormat/>
    <w:rsid w:val="00751025"/>
    <w:pPr>
      <w:ind w:left="720"/>
    </w:pPr>
    <w:rPr>
      <w:rFonts w:ascii="Times Armenian" w:hAnsi="Times Armenian"/>
    </w:rPr>
  </w:style>
  <w:style w:type="character" w:customStyle="1" w:styleId="CharChar25">
    <w:name w:val="Char Char25"/>
    <w:rsid w:val="00751025"/>
    <w:rPr>
      <w:rFonts w:ascii="Arial Armenian" w:hAnsi="Arial Armenian"/>
      <w:sz w:val="28"/>
      <w:lang w:val="ru-RU" w:eastAsia="ru-RU" w:bidi="ru-RU"/>
    </w:rPr>
  </w:style>
  <w:style w:type="character" w:customStyle="1" w:styleId="CharChar24">
    <w:name w:val="Char Char24"/>
    <w:rsid w:val="00751025"/>
    <w:rPr>
      <w:rFonts w:ascii="Arial LatArm" w:hAnsi="Arial LatArm"/>
      <w:b/>
      <w:color w:val="0000FF"/>
      <w:lang w:val="ru-RU" w:eastAsia="ru-RU" w:bidi="ru-RU"/>
    </w:rPr>
  </w:style>
  <w:style w:type="paragraph" w:styleId="aff5">
    <w:name w:val="Block Text"/>
    <w:basedOn w:val="a"/>
    <w:rsid w:val="00751025"/>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751025"/>
    <w:pPr>
      <w:autoSpaceDE w:val="0"/>
      <w:autoSpaceDN w:val="0"/>
      <w:adjustRightInd w:val="0"/>
    </w:pPr>
    <w:rPr>
      <w:rFonts w:ascii="Times Armenian" w:hAnsi="Times Armenian"/>
    </w:rPr>
  </w:style>
  <w:style w:type="paragraph" w:customStyle="1" w:styleId="Normal2">
    <w:name w:val="Normal+2"/>
    <w:basedOn w:val="a"/>
    <w:next w:val="a"/>
    <w:rsid w:val="00751025"/>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751025"/>
    <w:pPr>
      <w:widowControl w:val="0"/>
      <w:adjustRightInd w:val="0"/>
      <w:spacing w:after="160" w:line="240" w:lineRule="exact"/>
    </w:pPr>
    <w:rPr>
      <w:sz w:val="20"/>
      <w:szCs w:val="20"/>
    </w:rPr>
  </w:style>
  <w:style w:type="paragraph" w:customStyle="1" w:styleId="xl63">
    <w:name w:val="xl63"/>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75102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75102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75102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75102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75102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751025"/>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751025"/>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751025"/>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751025"/>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751025"/>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751025"/>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751025"/>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751025"/>
    <w:pPr>
      <w:spacing w:before="100" w:beforeAutospacing="1" w:after="100" w:afterAutospacing="1"/>
    </w:pPr>
    <w:rPr>
      <w:rFonts w:eastAsia="Arial Unicode MS"/>
      <w:sz w:val="16"/>
      <w:szCs w:val="16"/>
    </w:rPr>
  </w:style>
  <w:style w:type="paragraph" w:customStyle="1" w:styleId="font13">
    <w:name w:val="font13"/>
    <w:basedOn w:val="a"/>
    <w:rsid w:val="00751025"/>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75102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75102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75102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751025"/>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751025"/>
    <w:pPr>
      <w:suppressAutoHyphens/>
      <w:spacing w:line="100" w:lineRule="atLeast"/>
    </w:pPr>
    <w:rPr>
      <w:kern w:val="1"/>
      <w:sz w:val="20"/>
      <w:szCs w:val="20"/>
    </w:rPr>
  </w:style>
  <w:style w:type="character" w:styleId="aff6">
    <w:name w:val="FollowedHyperlink"/>
    <w:rsid w:val="00751025"/>
    <w:rPr>
      <w:color w:val="800080"/>
      <w:u w:val="single"/>
    </w:rPr>
  </w:style>
  <w:style w:type="character" w:customStyle="1" w:styleId="CharCharCharChar1">
    <w:name w:val="Char Char Char Char1"/>
    <w:aliases w:val=" Char Char Char Char Char Char"/>
    <w:rsid w:val="00751025"/>
    <w:rPr>
      <w:rFonts w:ascii="Arial LatArm" w:hAnsi="Arial LatArm"/>
      <w:sz w:val="24"/>
      <w:lang w:val="ru-RU" w:eastAsia="ru-RU" w:bidi="ru-RU"/>
    </w:rPr>
  </w:style>
  <w:style w:type="character" w:customStyle="1" w:styleId="CharChar">
    <w:name w:val="Char Char"/>
    <w:locked/>
    <w:rsid w:val="00751025"/>
    <w:rPr>
      <w:lang w:val="ru-RU" w:eastAsia="ru-RU" w:bidi="ru-RU"/>
    </w:rPr>
  </w:style>
  <w:style w:type="paragraph" w:customStyle="1" w:styleId="Char3CharCharChar">
    <w:name w:val="Char3 Char Char Char"/>
    <w:basedOn w:val="a"/>
    <w:next w:val="a"/>
    <w:semiHidden/>
    <w:rsid w:val="00751025"/>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751025"/>
    <w:rPr>
      <w:rFonts w:ascii="Times Armenian" w:eastAsia="Times New Roman" w:hAnsi="Times Armenian" w:cs="Times New Roman"/>
      <w:sz w:val="24"/>
      <w:szCs w:val="24"/>
      <w:lang w:val="ru-RU" w:eastAsia="ru-RU" w:bidi="ru-RU"/>
    </w:rPr>
  </w:style>
  <w:style w:type="character" w:styleId="aff7">
    <w:name w:val="Emphasis"/>
    <w:qFormat/>
    <w:rsid w:val="00751025"/>
    <w:rPr>
      <w:i/>
      <w:iCs/>
    </w:rPr>
  </w:style>
  <w:style w:type="character" w:customStyle="1" w:styleId="aff8">
    <w:name w:val="Нет"/>
    <w:rsid w:val="006921C6"/>
  </w:style>
  <w:style w:type="character" w:customStyle="1" w:styleId="ezkurwreuab5ozgtqnkl">
    <w:name w:val="ezkurwreuab5ozgtqnkl"/>
    <w:basedOn w:val="a0"/>
    <w:rsid w:val="008F6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799795">
      <w:bodyDiv w:val="1"/>
      <w:marLeft w:val="0"/>
      <w:marRight w:val="0"/>
      <w:marTop w:val="0"/>
      <w:marBottom w:val="0"/>
      <w:divBdr>
        <w:top w:val="none" w:sz="0" w:space="0" w:color="auto"/>
        <w:left w:val="none" w:sz="0" w:space="0" w:color="auto"/>
        <w:bottom w:val="none" w:sz="0" w:space="0" w:color="auto"/>
        <w:right w:val="none" w:sz="0" w:space="0" w:color="auto"/>
      </w:divBdr>
    </w:div>
    <w:div w:id="1073695364">
      <w:bodyDiv w:val="1"/>
      <w:marLeft w:val="0"/>
      <w:marRight w:val="0"/>
      <w:marTop w:val="0"/>
      <w:marBottom w:val="0"/>
      <w:divBdr>
        <w:top w:val="none" w:sz="0" w:space="0" w:color="auto"/>
        <w:left w:val="none" w:sz="0" w:space="0" w:color="auto"/>
        <w:bottom w:val="none" w:sz="0" w:space="0" w:color="auto"/>
        <w:right w:val="none" w:sz="0" w:space="0" w:color="auto"/>
      </w:divBdr>
    </w:div>
    <w:div w:id="194060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Pages>
  <Words>20357</Words>
  <Characters>116038</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68</cp:revision>
  <dcterms:created xsi:type="dcterms:W3CDTF">2024-03-06T06:53:00Z</dcterms:created>
  <dcterms:modified xsi:type="dcterms:W3CDTF">2024-09-09T08:50:00Z</dcterms:modified>
</cp:coreProperties>
</file>