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sidR="0065361A" w:rsidRPr="0065361A">
        <w:rPr>
          <w:rFonts w:ascii="GHEA Grapalat" w:hAnsi="GHEA Grapalat"/>
          <w:i w:val="0"/>
          <w:sz w:val="24"/>
          <w:szCs w:val="24"/>
        </w:rPr>
        <w:t xml:space="preserve">20 </w:t>
      </w:r>
      <w:r w:rsidR="0065361A">
        <w:rPr>
          <w:rFonts w:ascii="GHEA Grapalat" w:hAnsi="GHEA Grapalat"/>
          <w:i w:val="0"/>
          <w:sz w:val="24"/>
          <w:szCs w:val="24"/>
        </w:rPr>
        <w:t>декабря</w:t>
      </w:r>
      <w:r w:rsidR="00C159DD">
        <w:rPr>
          <w:rFonts w:ascii="GHEA Grapalat" w:hAnsi="GHEA Grapalat"/>
          <w:i w:val="0"/>
          <w:sz w:val="24"/>
          <w:szCs w:val="24"/>
        </w:rPr>
        <w:t xml:space="preserve"> </w:t>
      </w:r>
      <w:r w:rsidR="00FE0DE3">
        <w:rPr>
          <w:rFonts w:ascii="GHEA Grapalat" w:hAnsi="GHEA Grapalat"/>
          <w:i w:val="0"/>
          <w:sz w:val="24"/>
          <w:szCs w:val="24"/>
        </w:rPr>
        <w:t>202</w:t>
      </w:r>
      <w:r w:rsidR="00C159DD">
        <w:rPr>
          <w:rFonts w:ascii="GHEA Grapalat" w:hAnsi="GHEA Grapalat"/>
          <w:i w:val="0"/>
          <w:sz w:val="24"/>
          <w:szCs w:val="24"/>
        </w:rPr>
        <w:t>4</w:t>
      </w:r>
      <w:r>
        <w:rPr>
          <w:rFonts w:ascii="GHEA Grapalat" w:hAnsi="GHEA Grapalat"/>
          <w:i w:val="0"/>
          <w:sz w:val="24"/>
          <w:szCs w:val="24"/>
        </w:rPr>
        <w:t xml:space="preserve"> года номер 1 </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65361A">
        <w:rPr>
          <w:rFonts w:ascii="GHEA Grapalat" w:hAnsi="GHEA Grapalat"/>
          <w:b/>
          <w:i w:val="0"/>
          <w:sz w:val="24"/>
          <w:szCs w:val="24"/>
        </w:rPr>
        <w:t>GHTsDzB-HVKAK-2025-05</w:t>
      </w:r>
      <w:r>
        <w:rPr>
          <w:rFonts w:ascii="GHEA Grapalat" w:hAnsi="GHEA Grapalat"/>
          <w:b/>
          <w:i w:val="0"/>
          <w:sz w:val="24"/>
          <w:szCs w:val="24"/>
        </w:rPr>
        <w:t>»</w:t>
      </w:r>
    </w:p>
    <w:p w:rsidR="00FE0DE3" w:rsidRDefault="00FE0DE3" w:rsidP="00FE0DE3">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FE0DE3" w:rsidRDefault="00FE0DE3" w:rsidP="00FE0DE3">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w:t>
      </w:r>
      <w:r w:rsidR="0065361A" w:rsidRPr="00A2539C">
        <w:rPr>
          <w:rFonts w:ascii="GHEA Grapalat" w:hAnsi="GHEA Grapalat"/>
          <w:b/>
          <w:i w:val="0"/>
          <w:sz w:val="24"/>
          <w:szCs w:val="24"/>
        </w:rPr>
        <w:t>предоставление</w:t>
      </w:r>
      <w:r w:rsidR="0065361A" w:rsidRPr="00A2539C">
        <w:rPr>
          <w:rFonts w:ascii="GHEA Grapalat" w:hAnsi="GHEA Grapalat"/>
          <w:i w:val="0"/>
          <w:sz w:val="24"/>
          <w:szCs w:val="24"/>
        </w:rPr>
        <w:t xml:space="preserve"> </w:t>
      </w:r>
      <w:r w:rsidR="0065361A">
        <w:rPr>
          <w:rFonts w:ascii="GHEA Grapalat" w:hAnsi="GHEA Grapalat"/>
          <w:b/>
          <w:i w:val="0"/>
          <w:sz w:val="24"/>
          <w:szCs w:val="24"/>
        </w:rPr>
        <w:t>п</w:t>
      </w:r>
      <w:r w:rsidR="0065361A" w:rsidRPr="00965C35">
        <w:rPr>
          <w:rFonts w:ascii="GHEA Grapalat" w:hAnsi="GHEA Grapalat"/>
          <w:b/>
          <w:i w:val="0"/>
          <w:sz w:val="24"/>
          <w:szCs w:val="24"/>
        </w:rPr>
        <w:t>осреднически</w:t>
      </w:r>
      <w:r w:rsidR="0065361A">
        <w:rPr>
          <w:rFonts w:ascii="GHEA Grapalat" w:hAnsi="GHEA Grapalat"/>
          <w:b/>
          <w:i w:val="0"/>
          <w:sz w:val="24"/>
          <w:szCs w:val="24"/>
        </w:rPr>
        <w:t>х</w:t>
      </w:r>
      <w:r w:rsidR="0065361A" w:rsidRPr="00965C35">
        <w:rPr>
          <w:rFonts w:ascii="GHEA Grapalat" w:hAnsi="GHEA Grapalat"/>
          <w:b/>
          <w:i w:val="0"/>
          <w:sz w:val="24"/>
          <w:szCs w:val="24"/>
        </w:rPr>
        <w:t xml:space="preserve"> услуг по международному таможенному оформлению грузов</w:t>
      </w:r>
      <w:r w:rsidR="0065361A" w:rsidRPr="00EE5EBB">
        <w:rPr>
          <w:rFonts w:ascii="GHEA Grapalat" w:hAnsi="GHEA Grapalat"/>
          <w:b/>
          <w:i w:val="0"/>
          <w:sz w:val="24"/>
          <w:szCs w:val="24"/>
        </w:rPr>
        <w:t xml:space="preserve"> </w:t>
      </w:r>
      <w:r w:rsidR="0065361A">
        <w:rPr>
          <w:rFonts w:ascii="GHEA Grapalat" w:hAnsi="GHEA Grapalat"/>
          <w:b/>
          <w:i w:val="0"/>
          <w:sz w:val="24"/>
          <w:szCs w:val="24"/>
        </w:rPr>
        <w:t>и</w:t>
      </w:r>
      <w:r w:rsidR="0065361A" w:rsidRPr="00965C35">
        <w:rPr>
          <w:rFonts w:ascii="GHEA Grapalat" w:hAnsi="GHEA Grapalat"/>
          <w:b/>
          <w:i w:val="0"/>
          <w:sz w:val="24"/>
          <w:szCs w:val="24"/>
        </w:rPr>
        <w:t xml:space="preserve"> по службе доставки грузов с </w:t>
      </w:r>
      <w:proofErr w:type="gramStart"/>
      <w:r w:rsidR="0065361A" w:rsidRPr="00965C35">
        <w:rPr>
          <w:rFonts w:ascii="GHEA Grapalat" w:hAnsi="GHEA Grapalat"/>
          <w:b/>
          <w:i w:val="0"/>
          <w:sz w:val="24"/>
          <w:szCs w:val="24"/>
        </w:rPr>
        <w:t>таможенного</w:t>
      </w:r>
      <w:proofErr w:type="gramEnd"/>
      <w:r w:rsidR="0065361A" w:rsidRPr="00965C35">
        <w:rPr>
          <w:rFonts w:ascii="GHEA Grapalat" w:hAnsi="GHEA Grapalat"/>
          <w:b/>
          <w:i w:val="0"/>
          <w:sz w:val="24"/>
          <w:szCs w:val="24"/>
        </w:rPr>
        <w:t xml:space="preserve"> на национальный склад</w:t>
      </w:r>
      <w:r w:rsidR="0065361A">
        <w:rPr>
          <w:rFonts w:ascii="GHEA Grapalat" w:hAnsi="GHEA Grapalat"/>
          <w:b/>
          <w:i w:val="0"/>
          <w:sz w:val="24"/>
          <w:szCs w:val="24"/>
        </w:rPr>
        <w:t>.</w:t>
      </w:r>
      <w:r>
        <w:rPr>
          <w:rFonts w:ascii="GHEA Grapalat" w:hAnsi="GHEA Grapalat"/>
          <w:b/>
          <w:i w:val="0"/>
          <w:sz w:val="24"/>
          <w:szCs w:val="24"/>
        </w:rPr>
        <w:t xml:space="preserve"> </w:t>
      </w:r>
    </w:p>
    <w:p w:rsidR="00357D48" w:rsidRPr="009044F1" w:rsidRDefault="00A20B69"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FE0DE3">
      <w:pPr>
        <w:pStyle w:val="a3"/>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E0DE3">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FE0DE3">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8B659E" w:rsidRDefault="009216D6" w:rsidP="008B659E">
      <w:pPr>
        <w:pStyle w:val="a3"/>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sidR="00B1012E">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00B1012E" w:rsidRPr="00535F40">
        <w:rPr>
          <w:rFonts w:ascii="GHEA Grapalat" w:hAnsi="GHEA Grapalat"/>
          <w:b/>
          <w:i w:val="0"/>
          <w:spacing w:val="6"/>
          <w:sz w:val="24"/>
          <w:szCs w:val="24"/>
        </w:rPr>
        <w:t xml:space="preserve"> </w:t>
      </w:r>
      <w:proofErr w:type="gramStart"/>
      <w:r w:rsidR="00B1012E" w:rsidRPr="00535F40">
        <w:rPr>
          <w:rFonts w:ascii="GHEA Grapalat" w:hAnsi="GHEA Grapalat"/>
          <w:b/>
          <w:i w:val="0"/>
          <w:spacing w:val="6"/>
          <w:sz w:val="24"/>
          <w:szCs w:val="24"/>
        </w:rPr>
        <w:t>г</w:t>
      </w:r>
      <w:proofErr w:type="gramEnd"/>
      <w:r w:rsidR="00B1012E" w:rsidRPr="00535F40">
        <w:rPr>
          <w:rFonts w:ascii="GHEA Grapalat" w:hAnsi="GHEA Grapalat"/>
          <w:b/>
          <w:i w:val="0"/>
          <w:spacing w:val="6"/>
          <w:sz w:val="24"/>
          <w:szCs w:val="24"/>
        </w:rPr>
        <w:t xml:space="preserve">. Ереван, </w:t>
      </w:r>
      <w:r w:rsidR="00535F40">
        <w:rPr>
          <w:rFonts w:ascii="GHEA Grapalat" w:hAnsi="GHEA Grapalat"/>
          <w:b/>
          <w:i w:val="0"/>
          <w:spacing w:val="6"/>
          <w:sz w:val="24"/>
          <w:szCs w:val="24"/>
        </w:rPr>
        <w:t xml:space="preserve">ул. </w:t>
      </w:r>
      <w:r w:rsidR="008B659E" w:rsidRPr="00535F40">
        <w:rPr>
          <w:rFonts w:ascii="GHEA Grapalat" w:hAnsi="GHEA Grapalat"/>
          <w:b/>
          <w:i w:val="0"/>
          <w:spacing w:val="6"/>
          <w:sz w:val="24"/>
          <w:szCs w:val="24"/>
        </w:rPr>
        <w:t xml:space="preserve">М. </w:t>
      </w:r>
      <w:proofErr w:type="spellStart"/>
      <w:r w:rsidR="008B659E" w:rsidRPr="00535F40">
        <w:rPr>
          <w:rFonts w:ascii="GHEA Grapalat" w:hAnsi="GHEA Grapalat"/>
          <w:b/>
          <w:i w:val="0"/>
          <w:spacing w:val="6"/>
          <w:sz w:val="24"/>
          <w:szCs w:val="24"/>
        </w:rPr>
        <w:t>Гераци</w:t>
      </w:r>
      <w:proofErr w:type="spellEnd"/>
      <w:r w:rsidR="008B659E" w:rsidRPr="00535F40">
        <w:rPr>
          <w:rFonts w:ascii="GHEA Grapalat" w:hAnsi="GHEA Grapalat"/>
          <w:b/>
          <w:i w:val="0"/>
          <w:spacing w:val="6"/>
          <w:sz w:val="24"/>
          <w:szCs w:val="24"/>
        </w:rPr>
        <w:t xml:space="preserve">, </w:t>
      </w:r>
      <w:r w:rsidR="00535F40">
        <w:rPr>
          <w:rFonts w:ascii="GHEA Grapalat" w:hAnsi="GHEA Grapalat"/>
          <w:b/>
          <w:i w:val="0"/>
          <w:spacing w:val="6"/>
          <w:sz w:val="24"/>
          <w:szCs w:val="24"/>
        </w:rPr>
        <w:t xml:space="preserve">д. </w:t>
      </w:r>
      <w:r w:rsidR="008B659E" w:rsidRPr="00535F40">
        <w:rPr>
          <w:rFonts w:ascii="GHEA Grapalat" w:hAnsi="GHEA Grapalat"/>
          <w:b/>
          <w:i w:val="0"/>
          <w:spacing w:val="6"/>
          <w:sz w:val="24"/>
          <w:szCs w:val="24"/>
        </w:rPr>
        <w:t>12</w:t>
      </w:r>
      <w:r w:rsidR="008B659E">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00535F40" w:rsidRPr="00535F40">
        <w:rPr>
          <w:rFonts w:ascii="GHEA Grapalat" w:hAnsi="GHEA Grapalat"/>
          <w:b/>
          <w:i w:val="0"/>
          <w:sz w:val="24"/>
          <w:szCs w:val="24"/>
        </w:rPr>
        <w:t xml:space="preserve">10:30 </w:t>
      </w:r>
      <w:r w:rsidRPr="00535F40">
        <w:rPr>
          <w:rFonts w:ascii="GHEA Grapalat" w:hAnsi="GHEA Grapalat"/>
          <w:b/>
          <w:i w:val="0"/>
          <w:sz w:val="24"/>
          <w:szCs w:val="24"/>
        </w:rPr>
        <w:t xml:space="preserve">часов </w:t>
      </w:r>
      <w:r w:rsidR="009548B6">
        <w:rPr>
          <w:rFonts w:ascii="GHEA Grapalat" w:hAnsi="GHEA Grapalat"/>
          <w:b/>
          <w:i w:val="0"/>
          <w:sz w:val="24"/>
          <w:szCs w:val="24"/>
        </w:rPr>
        <w:t>07</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Default="009216D6" w:rsidP="00FE0DE3">
      <w:pPr>
        <w:pStyle w:val="a3"/>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proofErr w:type="gramStart"/>
      <w:r w:rsidR="00535F40" w:rsidRPr="0012656E">
        <w:rPr>
          <w:rFonts w:ascii="GHEA Grapalat" w:hAnsi="GHEA Grapalat"/>
          <w:b/>
          <w:i w:val="0"/>
          <w:sz w:val="24"/>
          <w:szCs w:val="24"/>
        </w:rPr>
        <w:t>г</w:t>
      </w:r>
      <w:proofErr w:type="gramEnd"/>
      <w:r w:rsidR="00535F40" w:rsidRPr="0012656E">
        <w:rPr>
          <w:rFonts w:ascii="GHEA Grapalat" w:hAnsi="GHEA Grapalat"/>
          <w:b/>
          <w:i w:val="0"/>
          <w:sz w:val="24"/>
          <w:szCs w:val="24"/>
        </w:rPr>
        <w:t xml:space="preserve">. Ереван, ул. М. </w:t>
      </w:r>
      <w:proofErr w:type="spellStart"/>
      <w:r w:rsidR="00535F40" w:rsidRPr="0012656E">
        <w:rPr>
          <w:rFonts w:ascii="GHEA Grapalat" w:hAnsi="GHEA Grapalat"/>
          <w:b/>
          <w:i w:val="0"/>
          <w:sz w:val="24"/>
          <w:szCs w:val="24"/>
        </w:rPr>
        <w:t>Гераци</w:t>
      </w:r>
      <w:proofErr w:type="spellEnd"/>
      <w:r w:rsidR="00535F40" w:rsidRPr="0012656E">
        <w:rPr>
          <w:rFonts w:ascii="GHEA Grapalat" w:hAnsi="GHEA Grapalat"/>
          <w:b/>
          <w:i w:val="0"/>
          <w:sz w:val="24"/>
          <w:szCs w:val="24"/>
        </w:rPr>
        <w:t>, д. 12</w:t>
      </w:r>
      <w:r w:rsidRPr="0012656E">
        <w:rPr>
          <w:rFonts w:ascii="GHEA Grapalat" w:hAnsi="GHEA Grapalat"/>
          <w:b/>
          <w:i w:val="0"/>
          <w:sz w:val="24"/>
          <w:szCs w:val="24"/>
        </w:rPr>
        <w:t xml:space="preserve">, в </w:t>
      </w:r>
      <w:r w:rsidR="0012656E" w:rsidRPr="0012656E">
        <w:rPr>
          <w:rFonts w:ascii="GHEA Grapalat" w:hAnsi="GHEA Grapalat"/>
          <w:b/>
          <w:i w:val="0"/>
          <w:sz w:val="24"/>
          <w:szCs w:val="24"/>
        </w:rPr>
        <w:t>10:30</w:t>
      </w:r>
      <w:r w:rsidRPr="0012656E">
        <w:rPr>
          <w:rFonts w:ascii="GHEA Grapalat" w:hAnsi="GHEA Grapalat"/>
          <w:b/>
          <w:i w:val="0"/>
          <w:sz w:val="24"/>
          <w:szCs w:val="24"/>
        </w:rPr>
        <w:t xml:space="preserve"> </w:t>
      </w:r>
      <w:r w:rsidR="0012656E" w:rsidRPr="0012656E">
        <w:rPr>
          <w:rFonts w:ascii="GHEA Grapalat" w:hAnsi="GHEA Grapalat"/>
          <w:b/>
          <w:i w:val="0"/>
          <w:sz w:val="24"/>
          <w:szCs w:val="24"/>
        </w:rPr>
        <w:t xml:space="preserve">часов </w:t>
      </w:r>
      <w:r w:rsidR="009548B6">
        <w:rPr>
          <w:rFonts w:ascii="GHEA Grapalat" w:hAnsi="GHEA Grapalat"/>
          <w:b/>
          <w:i w:val="0"/>
          <w:sz w:val="24"/>
          <w:szCs w:val="24"/>
        </w:rPr>
        <w:t>27</w:t>
      </w:r>
      <w:r w:rsidR="001705E4">
        <w:rPr>
          <w:rFonts w:ascii="GHEA Grapalat" w:hAnsi="GHEA Grapalat"/>
          <w:b/>
          <w:i w:val="0"/>
          <w:sz w:val="24"/>
          <w:szCs w:val="24"/>
        </w:rPr>
        <w:t xml:space="preserve"> </w:t>
      </w:r>
      <w:r w:rsidR="000C5CD3">
        <w:rPr>
          <w:rFonts w:ascii="GHEA Grapalat" w:hAnsi="GHEA Grapalat"/>
          <w:b/>
          <w:i w:val="0"/>
          <w:sz w:val="24"/>
          <w:szCs w:val="24"/>
        </w:rPr>
        <w:t xml:space="preserve">декабря </w:t>
      </w:r>
      <w:r w:rsidR="00CF3958">
        <w:rPr>
          <w:rFonts w:ascii="GHEA Grapalat" w:hAnsi="GHEA Grapalat"/>
          <w:b/>
          <w:i w:val="0"/>
          <w:sz w:val="24"/>
          <w:szCs w:val="24"/>
        </w:rPr>
        <w:t>2024</w:t>
      </w:r>
      <w:r w:rsidR="0012656E" w:rsidRPr="0012656E">
        <w:rPr>
          <w:rFonts w:ascii="GHEA Grapalat" w:hAnsi="GHEA Grapalat"/>
          <w:b/>
          <w:i w:val="0"/>
          <w:sz w:val="24"/>
          <w:szCs w:val="24"/>
        </w:rPr>
        <w:t xml:space="preserve"> года.</w:t>
      </w:r>
    </w:p>
    <w:p w:rsidR="00F95DBF" w:rsidRPr="001B32D9" w:rsidRDefault="00F95DBF" w:rsidP="00FE0DE3">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4C7808" w:rsidRDefault="004C7808" w:rsidP="004C7808">
      <w:pPr>
        <w:pStyle w:val="a3"/>
        <w:widowControl w:val="0"/>
        <w:spacing w:line="240" w:lineRule="auto"/>
        <w:ind w:firstLine="567"/>
        <w:rPr>
          <w:rFonts w:ascii="GHEA Grapalat" w:hAnsi="GHEA Grapalat"/>
          <w:i w:val="0"/>
          <w:sz w:val="24"/>
          <w:szCs w:val="24"/>
        </w:rPr>
      </w:pP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Pr>
          <w:rFonts w:ascii="GHEA Grapalat" w:hAnsi="GHEA Grapalat"/>
          <w:i w:val="0"/>
          <w:sz w:val="24"/>
          <w:szCs w:val="24"/>
        </w:rPr>
        <w:t>.</w:t>
      </w:r>
    </w:p>
    <w:p w:rsidR="004C7808" w:rsidRDefault="004C7808" w:rsidP="004C7808">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4C7808" w:rsidRDefault="004C7808" w:rsidP="004C7808">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4C7808" w:rsidRPr="004C7808" w:rsidRDefault="004C7808">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Pr="004C7808">
        <w:rPr>
          <w:rFonts w:ascii="GHEA Grapalat" w:hAnsi="GHEA Grapalat"/>
        </w:rPr>
        <w:br w:type="page"/>
      </w:r>
    </w:p>
    <w:p w:rsidR="004C7808" w:rsidRDefault="004C7808">
      <w:pPr>
        <w:rPr>
          <w:rFonts w:ascii="GHEA Grapalat" w:hAnsi="GHEA Grapalat"/>
          <w:i/>
        </w:rPr>
      </w:pPr>
    </w:p>
    <w:p w:rsidR="0041256C" w:rsidRPr="005B26C2" w:rsidRDefault="0041256C" w:rsidP="0041256C">
      <w:pPr>
        <w:pStyle w:val="aa"/>
        <w:widowControl w:val="0"/>
        <w:spacing w:after="0"/>
        <w:ind w:firstLine="567"/>
        <w:contextualSpacing/>
        <w:jc w:val="right"/>
        <w:rPr>
          <w:rFonts w:ascii="GHEA Grapalat" w:hAnsi="GHEA Grapalat" w:cs="Sylfaen"/>
        </w:rPr>
      </w:pPr>
      <w:r w:rsidRPr="005B26C2">
        <w:rPr>
          <w:rFonts w:ascii="GHEA Grapalat" w:hAnsi="GHEA Grapalat"/>
        </w:rPr>
        <w:t>Утверждено</w:t>
      </w:r>
    </w:p>
    <w:p w:rsidR="0041256C" w:rsidRPr="00BB6E4B" w:rsidRDefault="0041256C" w:rsidP="0041256C">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Решением Оценочной комиссии запроса котировок</w:t>
      </w:r>
      <w:r w:rsidRPr="005B26C2">
        <w:rPr>
          <w:rFonts w:ascii="GHEA Grapalat" w:hAnsi="GHEA Grapalat" w:cs="Sylfaen"/>
          <w:sz w:val="22"/>
          <w:szCs w:val="22"/>
        </w:rPr>
        <w:br/>
      </w:r>
      <w:r w:rsidRPr="00BB6E4B">
        <w:rPr>
          <w:rFonts w:ascii="GHEA Grapalat" w:hAnsi="GHEA Grapalat"/>
          <w:sz w:val="22"/>
          <w:szCs w:val="22"/>
        </w:rPr>
        <w:t>под кодом «</w:t>
      </w:r>
      <w:r w:rsidR="0065361A">
        <w:rPr>
          <w:rFonts w:ascii="GHEA Grapalat" w:hAnsi="GHEA Grapalat"/>
          <w:sz w:val="22"/>
          <w:szCs w:val="22"/>
        </w:rPr>
        <w:t>GHTsDzB-HVKAK-2025-05</w:t>
      </w:r>
      <w:r w:rsidRPr="00BB6E4B">
        <w:rPr>
          <w:rFonts w:ascii="GHEA Grapalat" w:hAnsi="GHEA Grapalat"/>
          <w:sz w:val="22"/>
          <w:szCs w:val="22"/>
        </w:rPr>
        <w:t>»</w:t>
      </w:r>
      <w:r w:rsidRPr="00BB6E4B">
        <w:rPr>
          <w:rFonts w:ascii="GHEA Grapalat" w:hAnsi="GHEA Grapalat"/>
          <w:sz w:val="22"/>
          <w:szCs w:val="22"/>
        </w:rPr>
        <w:br/>
        <w:t xml:space="preserve">  № </w:t>
      </w:r>
      <w:r>
        <w:rPr>
          <w:rFonts w:ascii="GHEA Grapalat" w:hAnsi="GHEA Grapalat"/>
          <w:sz w:val="22"/>
          <w:szCs w:val="22"/>
          <w:lang w:val="hy-AM"/>
        </w:rPr>
        <w:t>1</w:t>
      </w:r>
      <w:r w:rsidRPr="00BB6E4B">
        <w:rPr>
          <w:rFonts w:ascii="GHEA Grapalat" w:hAnsi="GHEA Grapalat"/>
          <w:sz w:val="22"/>
          <w:szCs w:val="22"/>
        </w:rPr>
        <w:t xml:space="preserve"> от </w:t>
      </w:r>
      <w:r w:rsidR="009548B6">
        <w:rPr>
          <w:rFonts w:ascii="GHEA Grapalat" w:hAnsi="GHEA Grapalat"/>
          <w:sz w:val="22"/>
          <w:szCs w:val="22"/>
        </w:rPr>
        <w:t>20 декабря</w:t>
      </w:r>
      <w:r w:rsidR="00CF3958">
        <w:rPr>
          <w:rFonts w:ascii="GHEA Grapalat" w:hAnsi="GHEA Grapalat"/>
          <w:sz w:val="22"/>
          <w:szCs w:val="22"/>
        </w:rPr>
        <w:t xml:space="preserve"> 2024</w:t>
      </w:r>
      <w:r w:rsidRPr="00BB6E4B">
        <w:rPr>
          <w:rFonts w:ascii="GHEA Grapalat" w:hAnsi="GHEA Grapalat"/>
          <w:sz w:val="22"/>
          <w:szCs w:val="22"/>
        </w:rPr>
        <w:t xml:space="preserve"> г</w:t>
      </w:r>
      <w:r w:rsidRPr="00BB6E4B">
        <w:rPr>
          <w:rFonts w:ascii="GHEA Grapalat" w:hAnsi="GHEA Grapalat"/>
          <w:sz w:val="22"/>
          <w:szCs w:val="22"/>
          <w:lang w:val="hy-AM"/>
        </w:rPr>
        <w:t>.</w:t>
      </w:r>
    </w:p>
    <w:p w:rsidR="00096865" w:rsidRPr="0041256C" w:rsidRDefault="00096865" w:rsidP="00B46D58">
      <w:pPr>
        <w:pStyle w:val="aa"/>
        <w:widowControl w:val="0"/>
        <w:spacing w:after="160"/>
        <w:ind w:right="-7" w:firstLine="567"/>
        <w:jc w:val="center"/>
        <w:rPr>
          <w:rFonts w:ascii="GHEA Grapalat" w:hAnsi="GHEA Grapalat"/>
          <w:lang w:val="hy-AM"/>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41256C" w:rsidRPr="00E063D7" w:rsidRDefault="0041256C" w:rsidP="0041256C">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9548B6" w:rsidRPr="001A6617" w:rsidRDefault="009548B6" w:rsidP="009548B6">
      <w:pPr>
        <w:pStyle w:val="aa"/>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 xml:space="preserve">НА </w:t>
      </w:r>
      <w:r w:rsidRPr="00932CE8">
        <w:rPr>
          <w:rFonts w:ascii="GHEA Grapalat" w:hAnsi="GHEA Grapalat"/>
          <w:b/>
        </w:rPr>
        <w:t xml:space="preserve">ЗАПРОС КОТИРОВОК, ОБЪЯВЛЕННЫЙ С ЦЕЛЬЮ ПРИОБРЕТЕНИЯ ПОСРЕДНИЧЕСКИХ УСЛУГ ПО МЕЖДУНАРОДНОМУ ТАМОЖЕННОМУ ОФОРМЛЕНИЮ ГРУЗОВ И ПО СЛУЖБЕ ДОСТАВКИ ГРУЗОВ </w:t>
      </w:r>
      <w:proofErr w:type="gramStart"/>
      <w:r w:rsidRPr="00932CE8">
        <w:rPr>
          <w:rFonts w:ascii="GHEA Grapalat" w:hAnsi="GHEA Grapalat"/>
          <w:b/>
        </w:rPr>
        <w:t>С</w:t>
      </w:r>
      <w:proofErr w:type="gramEnd"/>
      <w:r w:rsidRPr="00932CE8">
        <w:rPr>
          <w:rFonts w:ascii="GHEA Grapalat" w:hAnsi="GHEA Grapalat"/>
          <w:b/>
        </w:rPr>
        <w:t xml:space="preserve"> ТАМОЖЕННОГО НА НАЦИОНАЛЬНЫЙ СКЛАД ДЛЯ</w:t>
      </w:r>
      <w:r w:rsidRPr="00A37E73">
        <w:rPr>
          <w:rFonts w:ascii="GHEA Grapalat" w:hAnsi="GHEA Grapalat"/>
          <w:b/>
        </w:rPr>
        <w:t xml:space="preserve"> СВОИХ НУЖД</w:t>
      </w:r>
    </w:p>
    <w:p w:rsidR="0041256C" w:rsidRPr="009044F1" w:rsidRDefault="0041256C" w:rsidP="0041256C">
      <w:pPr>
        <w:pStyle w:val="aa"/>
        <w:widowControl w:val="0"/>
        <w:spacing w:after="160"/>
        <w:ind w:right="-7" w:firstLine="567"/>
        <w:jc w:val="center"/>
        <w:rPr>
          <w:rFonts w:ascii="GHEA Grapalat" w:hAnsi="GHEA Grapalat"/>
        </w:rPr>
      </w:pPr>
    </w:p>
    <w:p w:rsidR="0041256C" w:rsidRPr="009044F1" w:rsidRDefault="0041256C" w:rsidP="0041256C">
      <w:pPr>
        <w:pStyle w:val="aa"/>
        <w:widowControl w:val="0"/>
        <w:spacing w:after="160"/>
        <w:ind w:right="-7" w:firstLine="567"/>
        <w:jc w:val="cente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i/>
        </w:rPr>
      </w:pPr>
    </w:p>
    <w:p w:rsidR="0041256C" w:rsidRPr="0041256C" w:rsidRDefault="0041256C" w:rsidP="0041256C">
      <w:pPr>
        <w:rPr>
          <w:rFonts w:ascii="GHEA Grapalat" w:hAnsi="GHEA Grapalat" w:cs="Sylfaen"/>
          <w:b/>
          <w:i/>
          <w:color w:val="FF0000"/>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250E9A" w:rsidRPr="00521A49" w:rsidRDefault="00250E9A" w:rsidP="00250E9A">
      <w:pPr>
        <w:rPr>
          <w:rFonts w:ascii="GHEA Grapalat" w:hAnsi="GHEA Grapalat"/>
          <w:b/>
        </w:rPr>
      </w:pPr>
      <w:r w:rsidRPr="00A149BB">
        <w:rPr>
          <w:rFonts w:ascii="GHEA Grapalat" w:hAnsi="GHEA Grapalat"/>
          <w:b/>
          <w:i/>
          <w:color w:val="FF0000"/>
        </w:rPr>
        <w:t>Процедура осуществляется на основании части 6 статьи 15 закона Республики Армения "О</w:t>
      </w:r>
      <w:r w:rsidRPr="00A149BB">
        <w:rPr>
          <w:rFonts w:ascii="Sylfaen" w:hAnsi="Sylfaen" w:cs="Courier New"/>
          <w:b/>
          <w:i/>
          <w:color w:val="FF0000"/>
          <w:lang w:val="en-US"/>
        </w:rPr>
        <w:t> </w:t>
      </w:r>
      <w:r w:rsidRPr="00A149BB">
        <w:rPr>
          <w:rFonts w:ascii="GHEA Grapalat" w:hAnsi="GHEA Grapalat"/>
          <w:b/>
          <w:i/>
          <w:color w:val="FF0000"/>
        </w:rPr>
        <w:t>закупках"</w:t>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 xml:space="preserve"> </w:t>
      </w:r>
    </w:p>
    <w:p w:rsidR="009548B6" w:rsidRPr="009548B6" w:rsidRDefault="00994A77" w:rsidP="009548B6">
      <w:pPr>
        <w:widowControl w:val="0"/>
        <w:ind w:firstLine="567"/>
        <w:contextualSpacing/>
        <w:jc w:val="center"/>
        <w:rPr>
          <w:rFonts w:ascii="GHEA Grapalat" w:hAnsi="GHEA Grapalat"/>
          <w:b/>
          <w:sz w:val="20"/>
          <w:szCs w:val="20"/>
        </w:rPr>
      </w:pPr>
      <w:r w:rsidRPr="009044F1">
        <w:rPr>
          <w:rFonts w:ascii="GHEA Grapalat" w:hAnsi="GHEA Grapalat"/>
        </w:rPr>
        <w:br w:type="page"/>
      </w:r>
      <w:r w:rsidR="009548B6" w:rsidRPr="009548B6">
        <w:rPr>
          <w:rFonts w:ascii="GHEA Grapalat" w:hAnsi="GHEA Grapalat"/>
          <w:b/>
          <w:sz w:val="20"/>
          <w:szCs w:val="20"/>
        </w:rPr>
        <w:lastRenderedPageBreak/>
        <w:t>СОДЕРЖАНИЕ</w:t>
      </w:r>
    </w:p>
    <w:p w:rsidR="009548B6" w:rsidRPr="009548B6" w:rsidRDefault="009548B6" w:rsidP="009548B6">
      <w:pPr>
        <w:pStyle w:val="a3"/>
        <w:widowControl w:val="0"/>
        <w:spacing w:line="240" w:lineRule="auto"/>
        <w:ind w:firstLine="567"/>
        <w:contextualSpacing/>
        <w:jc w:val="center"/>
        <w:rPr>
          <w:rFonts w:ascii="GHEA Grapalat" w:hAnsi="GHEA Grapalat"/>
          <w:b/>
          <w:i w:val="0"/>
        </w:rPr>
      </w:pPr>
      <w:r w:rsidRPr="009548B6">
        <w:rPr>
          <w:rFonts w:ascii="GHEA Grapalat" w:hAnsi="GHEA Grapalat"/>
          <w:b/>
          <w:i w:val="0"/>
        </w:rPr>
        <w:t xml:space="preserve">ПРИГЛАШЕНИЯ НА ЗАПРОС КОТИРОВОК, ОБЪЯВЛЕННЫЙ С ЦЕЛЬЮ ПРИОБРЕТЕНИЯ ПОСРЕДНИЧЕСКИХ УСЛУГ ПО МЕЖДУНАРОДНОМУ ТАМОЖЕННОМУ ОФОРМЛЕНИЮ ГРУЗОВ И ПО СЛУЖБЕ ДОСТАВКИ ГРУЗОВ </w:t>
      </w:r>
      <w:proofErr w:type="gramStart"/>
      <w:r w:rsidRPr="009548B6">
        <w:rPr>
          <w:rFonts w:ascii="GHEA Grapalat" w:hAnsi="GHEA Grapalat"/>
          <w:b/>
          <w:i w:val="0"/>
        </w:rPr>
        <w:t>С</w:t>
      </w:r>
      <w:proofErr w:type="gramEnd"/>
      <w:r w:rsidRPr="009548B6">
        <w:rPr>
          <w:rFonts w:ascii="GHEA Grapalat" w:hAnsi="GHEA Grapalat"/>
          <w:b/>
          <w:i w:val="0"/>
        </w:rPr>
        <w:t xml:space="preserve"> ТАМОЖЕННОГО НА НАЦИОНАЛЬНЫЙ СКЛАД ДЛЯ СВОИХ НУЖД</w:t>
      </w:r>
    </w:p>
    <w:p w:rsidR="00CF3958" w:rsidRDefault="00CF3958" w:rsidP="009548B6">
      <w:pPr>
        <w:widowControl w:val="0"/>
        <w:ind w:firstLine="567"/>
        <w:contextualSpacing/>
        <w:jc w:val="center"/>
        <w:rPr>
          <w:rFonts w:ascii="GHEA Grapalat" w:hAnsi="GHEA Grapalat"/>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AE1BA4" w:rsidRPr="009044F1" w:rsidRDefault="00AE1BA4" w:rsidP="004260E1">
      <w:pPr>
        <w:widowControl w:val="0"/>
        <w:tabs>
          <w:tab w:val="left" w:pos="1134"/>
        </w:tabs>
        <w:ind w:left="1134" w:hanging="567"/>
        <w:contextualSpacing/>
        <w:jc w:val="both"/>
        <w:rPr>
          <w:rFonts w:ascii="GHEA Grapalat" w:hAnsi="GHEA Grapalat"/>
        </w:rPr>
      </w:pPr>
      <w:r>
        <w:rPr>
          <w:rFonts w:ascii="GHEA Grapalat" w:hAnsi="GHEA Grapalat"/>
        </w:rPr>
        <w:t>7.</w:t>
      </w:r>
    </w:p>
    <w:p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65361A">
        <w:rPr>
          <w:rFonts w:ascii="GHEA Grapalat" w:hAnsi="GHEA Grapalat"/>
          <w:b/>
          <w:sz w:val="22"/>
          <w:szCs w:val="22"/>
        </w:rPr>
        <w:t>GHTsDzB-HVKAK-2025-05</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4260E1">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w:t>
      </w:r>
      <w:proofErr w:type="gramEnd"/>
      <w:r w:rsidR="00AD798D">
        <w:rPr>
          <w:rFonts w:ascii="GHEA Grapalat" w:hAnsi="GHEA Grapalat"/>
          <w:b/>
        </w:rPr>
        <w:t xml:space="preserve">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4260E1">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4C6A6E">
        <w:rPr>
          <w:rFonts w:ascii="GHEA Grapalat" w:hAnsi="GHEA Grapalat"/>
          <w:b/>
          <w:sz w:val="24"/>
          <w:szCs w:val="24"/>
        </w:rPr>
        <w:t>procurement@ncdc.am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777B7F"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w:t>
      </w:r>
      <w:r w:rsidRPr="00777B7F">
        <w:rPr>
          <w:rFonts w:ascii="GHEA Grapalat" w:hAnsi="GHEA Grapalat"/>
          <w:i w:val="0"/>
          <w:sz w:val="24"/>
          <w:szCs w:val="24"/>
        </w:rPr>
        <w:t xml:space="preserve">является приобретение </w:t>
      </w:r>
      <w:r w:rsidR="009548B6" w:rsidRPr="00932CE8">
        <w:rPr>
          <w:rFonts w:ascii="GHEA Grapalat" w:hAnsi="GHEA Grapalat"/>
          <w:b/>
          <w:i w:val="0"/>
          <w:sz w:val="22"/>
          <w:szCs w:val="22"/>
        </w:rPr>
        <w:t>посреднических услуг по международному таможенному оформлению грузов и по службе доставки грузов с таможенного на национальный склад</w:t>
      </w:r>
      <w:r w:rsidR="009548B6" w:rsidRPr="00777B7F">
        <w:rPr>
          <w:rFonts w:ascii="GHEA Grapalat" w:hAnsi="GHEA Grapalat"/>
          <w:i w:val="0"/>
          <w:sz w:val="24"/>
          <w:szCs w:val="24"/>
        </w:rPr>
        <w:t xml:space="preserve"> </w:t>
      </w:r>
      <w:r w:rsidRPr="00777B7F">
        <w:rPr>
          <w:rFonts w:ascii="GHEA Grapalat" w:hAnsi="GHEA Grapalat"/>
          <w:i w:val="0"/>
          <w:sz w:val="24"/>
          <w:szCs w:val="24"/>
        </w:rPr>
        <w:t xml:space="preserve">(далее — также </w:t>
      </w:r>
      <w:r w:rsidR="00E968BE" w:rsidRPr="00777B7F">
        <w:rPr>
          <w:rFonts w:ascii="GHEA Grapalat" w:hAnsi="GHEA Grapalat"/>
          <w:i w:val="0"/>
          <w:sz w:val="24"/>
          <w:szCs w:val="24"/>
        </w:rPr>
        <w:t>услуга</w:t>
      </w:r>
      <w:r w:rsidRPr="00777B7F">
        <w:rPr>
          <w:rFonts w:ascii="GHEA Grapalat" w:hAnsi="GHEA Grapalat"/>
          <w:i w:val="0"/>
          <w:sz w:val="24"/>
          <w:szCs w:val="24"/>
        </w:rPr>
        <w:t xml:space="preserve">) для нужд </w:t>
      </w:r>
      <w:r w:rsidR="00777B7F" w:rsidRPr="00777B7F">
        <w:rPr>
          <w:rFonts w:ascii="GHEA Grapalat" w:hAnsi="GHEA Grapalat"/>
          <w:b/>
          <w:i w:val="0"/>
          <w:sz w:val="24"/>
          <w:szCs w:val="24"/>
        </w:rPr>
        <w:t>ГНО «Национального центра по контролю и профилактике заболеваний» МЗ РА</w:t>
      </w:r>
      <w:r w:rsidR="00777B7F">
        <w:rPr>
          <w:rFonts w:ascii="GHEA Grapalat" w:hAnsi="GHEA Grapalat"/>
          <w:i w:val="0"/>
          <w:sz w:val="24"/>
          <w:szCs w:val="24"/>
        </w:rPr>
        <w:t xml:space="preserve">, которые сгруппированы в </w:t>
      </w:r>
      <w:r w:rsidR="00F50DFD">
        <w:rPr>
          <w:rFonts w:ascii="GHEA Grapalat" w:hAnsi="GHEA Grapalat"/>
          <w:b/>
          <w:i w:val="0"/>
          <w:sz w:val="24"/>
          <w:szCs w:val="24"/>
        </w:rPr>
        <w:t>1</w:t>
      </w:r>
      <w:r w:rsidR="00CC2D29" w:rsidRPr="00CC2D29">
        <w:rPr>
          <w:rFonts w:ascii="GHEA Grapalat" w:hAnsi="GHEA Grapalat"/>
          <w:b/>
          <w:i w:val="0"/>
          <w:sz w:val="24"/>
          <w:szCs w:val="24"/>
        </w:rPr>
        <w:t xml:space="preserve"> </w:t>
      </w:r>
      <w:r w:rsidR="00777B7F" w:rsidRPr="00CC2D29">
        <w:rPr>
          <w:rFonts w:ascii="GHEA Grapalat" w:hAnsi="GHEA Grapalat"/>
          <w:b/>
          <w:i w:val="0"/>
          <w:sz w:val="24"/>
          <w:szCs w:val="24"/>
        </w:rPr>
        <w:t>лот</w:t>
      </w:r>
      <w:r w:rsidRPr="00777B7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488"/>
        <w:gridCol w:w="6530"/>
      </w:tblGrid>
      <w:tr w:rsidR="00970424" w:rsidRPr="009044F1" w:rsidTr="00057003">
        <w:trPr>
          <w:jc w:val="center"/>
        </w:trPr>
        <w:tc>
          <w:tcPr>
            <w:tcW w:w="2704" w:type="dxa"/>
            <w:gridSpan w:val="2"/>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530" w:type="dxa"/>
            <w:vMerge w:val="restart"/>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057003">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88" w:type="dxa"/>
            <w:vAlign w:val="center"/>
          </w:tcPr>
          <w:p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530" w:type="dxa"/>
            <w:vMerge/>
            <w:vAlign w:val="center"/>
          </w:tcPr>
          <w:p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9548B6" w:rsidRPr="00AA73D2" w:rsidTr="00057003">
        <w:trPr>
          <w:jc w:val="center"/>
        </w:trPr>
        <w:tc>
          <w:tcPr>
            <w:tcW w:w="1216" w:type="dxa"/>
            <w:vAlign w:val="center"/>
          </w:tcPr>
          <w:p w:rsidR="009548B6" w:rsidRPr="00057003" w:rsidRDefault="009548B6" w:rsidP="00B46D58">
            <w:pPr>
              <w:pStyle w:val="23"/>
              <w:widowControl w:val="0"/>
              <w:spacing w:after="120" w:line="240" w:lineRule="auto"/>
              <w:ind w:firstLine="0"/>
              <w:jc w:val="center"/>
              <w:rPr>
                <w:rFonts w:ascii="GHEA Grapalat" w:hAnsi="GHEA Grapalat"/>
                <w:sz w:val="24"/>
                <w:szCs w:val="24"/>
              </w:rPr>
            </w:pPr>
            <w:r w:rsidRPr="00057003">
              <w:rPr>
                <w:rFonts w:ascii="GHEA Grapalat" w:hAnsi="GHEA Grapalat"/>
                <w:sz w:val="24"/>
                <w:szCs w:val="24"/>
              </w:rPr>
              <w:t>1</w:t>
            </w:r>
          </w:p>
        </w:tc>
        <w:tc>
          <w:tcPr>
            <w:tcW w:w="1488" w:type="dxa"/>
            <w:vAlign w:val="center"/>
          </w:tcPr>
          <w:p w:rsidR="009548B6" w:rsidRPr="00CB18A6" w:rsidRDefault="009548B6" w:rsidP="009548B6">
            <w:pPr>
              <w:pStyle w:val="23"/>
              <w:spacing w:line="240" w:lineRule="auto"/>
              <w:ind w:firstLine="0"/>
              <w:jc w:val="center"/>
              <w:rPr>
                <w:rFonts w:ascii="GHEA Grapalat" w:hAnsi="GHEA Grapalat"/>
                <w:sz w:val="24"/>
                <w:szCs w:val="24"/>
              </w:rPr>
            </w:pPr>
            <w:r>
              <w:rPr>
                <w:rFonts w:ascii="GHEA Grapalat" w:hAnsi="GHEA Grapalat"/>
                <w:sz w:val="24"/>
                <w:szCs w:val="24"/>
              </w:rPr>
              <w:t>6,000,000</w:t>
            </w:r>
          </w:p>
        </w:tc>
        <w:tc>
          <w:tcPr>
            <w:tcW w:w="6530" w:type="dxa"/>
            <w:vAlign w:val="center"/>
          </w:tcPr>
          <w:p w:rsidR="009548B6" w:rsidRPr="00CB18A6" w:rsidRDefault="009548B6" w:rsidP="009548B6">
            <w:pPr>
              <w:pStyle w:val="23"/>
              <w:spacing w:line="240" w:lineRule="auto"/>
              <w:ind w:firstLine="0"/>
              <w:rPr>
                <w:rFonts w:ascii="GHEA Grapalat" w:hAnsi="GHEA Grapalat"/>
                <w:sz w:val="24"/>
                <w:szCs w:val="24"/>
                <w:u w:val="single"/>
                <w:vertAlign w:val="subscript"/>
              </w:rPr>
            </w:pPr>
            <w:r w:rsidRPr="00FF031A">
              <w:rPr>
                <w:rFonts w:ascii="GHEA Grapalat" w:hAnsi="GHEA Grapalat"/>
                <w:b/>
                <w:sz w:val="24"/>
                <w:szCs w:val="24"/>
              </w:rPr>
              <w:t>Посреднические услуги по международному таможенному оформлению грузов, отправляемых в течение 202</w:t>
            </w:r>
            <w:r>
              <w:rPr>
                <w:rFonts w:ascii="GHEA Grapalat" w:hAnsi="GHEA Grapalat"/>
                <w:b/>
                <w:sz w:val="24"/>
                <w:szCs w:val="24"/>
              </w:rPr>
              <w:t>5</w:t>
            </w:r>
            <w:r w:rsidRPr="00FF031A">
              <w:rPr>
                <w:rFonts w:ascii="GHEA Grapalat" w:hAnsi="GHEA Grapalat"/>
                <w:b/>
                <w:sz w:val="24"/>
                <w:szCs w:val="24"/>
              </w:rPr>
              <w:t xml:space="preserve">  г., по службе доставки грузов </w:t>
            </w:r>
            <w:proofErr w:type="gramStart"/>
            <w:r w:rsidRPr="00FF031A">
              <w:rPr>
                <w:rFonts w:ascii="GHEA Grapalat" w:hAnsi="GHEA Grapalat"/>
                <w:b/>
                <w:sz w:val="24"/>
                <w:szCs w:val="24"/>
              </w:rPr>
              <w:t>с</w:t>
            </w:r>
            <w:proofErr w:type="gramEnd"/>
            <w:r w:rsidRPr="00FF031A">
              <w:rPr>
                <w:rFonts w:ascii="GHEA Grapalat" w:hAnsi="GHEA Grapalat"/>
                <w:b/>
                <w:sz w:val="24"/>
                <w:szCs w:val="24"/>
              </w:rPr>
              <w:t xml:space="preserve"> таможенного на национальный склад.</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DD276C">
      <w:pPr>
        <w:widowControl w:val="0"/>
        <w:tabs>
          <w:tab w:val="left" w:pos="1134"/>
        </w:tabs>
        <w:ind w:firstLine="567"/>
        <w:contextualSpacing/>
        <w:jc w:val="both"/>
        <w:rPr>
          <w:rFonts w:ascii="GHEA Grapalat" w:hAnsi="GHEA Grapalat"/>
        </w:rPr>
      </w:pPr>
    </w:p>
    <w:p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 xml:space="preserve">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DD276C">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DD276C">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106256" w:rsidRPr="000B29DC">
        <w:rPr>
          <w:rFonts w:ascii="GHEA Grapalat" w:hAnsi="GHEA Grapalat"/>
        </w:rPr>
        <w:t>аффилированных</w:t>
      </w:r>
      <w:proofErr w:type="spellEnd"/>
      <w:r w:rsidR="00106256" w:rsidRPr="000B29DC">
        <w:rPr>
          <w:rFonts w:ascii="GHEA Grapalat" w:hAnsi="GHEA Grapalat"/>
        </w:rPr>
        <w:t xml:space="preserve"> с ним лиц на участие в процессе закупок</w:t>
      </w:r>
      <w:r w:rsidR="00106256">
        <w:rPr>
          <w:rFonts w:ascii="GHEA Grapalat" w:hAnsi="GHEA Grapalat"/>
        </w:rPr>
        <w:t>.</w:t>
      </w:r>
    </w:p>
    <w:p w:rsidR="00BA3554" w:rsidRPr="009044F1" w:rsidRDefault="00BA3554" w:rsidP="00DD276C">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DD276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D276C">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roofErr w:type="gramEnd"/>
    </w:p>
    <w:p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DD27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D276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DD27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DD27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1D7DC4">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DC4">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D7DC4">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2843AD">
        <w:rPr>
          <w:rFonts w:ascii="GHEA Grapalat" w:hAnsi="GHEA Grapalat"/>
          <w:sz w:val="24"/>
          <w:szCs w:val="24"/>
        </w:rPr>
        <w:t>г</w:t>
      </w:r>
      <w:proofErr w:type="gramEnd"/>
      <w:r w:rsidR="002843AD">
        <w:rPr>
          <w:rFonts w:ascii="GHEA Grapalat" w:hAnsi="GHEA Grapalat"/>
          <w:sz w:val="24"/>
          <w:szCs w:val="24"/>
        </w:rPr>
        <w:t xml:space="preserve">. Ереван, ул. М. </w:t>
      </w:r>
      <w:proofErr w:type="spellStart"/>
      <w:r w:rsidR="002843AD">
        <w:rPr>
          <w:rFonts w:ascii="GHEA Grapalat" w:hAnsi="GHEA Grapalat"/>
          <w:sz w:val="24"/>
          <w:szCs w:val="24"/>
        </w:rPr>
        <w:t>Гераци</w:t>
      </w:r>
      <w:proofErr w:type="spellEnd"/>
      <w:r w:rsidR="002843AD">
        <w:rPr>
          <w:rFonts w:ascii="GHEA Grapalat" w:hAnsi="GHEA Grapalat"/>
          <w:sz w:val="24"/>
          <w:szCs w:val="24"/>
        </w:rPr>
        <w:t>, д. 12</w:t>
      </w:r>
      <w:r>
        <w:rPr>
          <w:rFonts w:ascii="GHEA Grapalat" w:hAnsi="GHEA Grapalat"/>
          <w:sz w:val="24"/>
          <w:szCs w:val="24"/>
        </w:rPr>
        <w:t xml:space="preserve"> не позднее, чем </w:t>
      </w:r>
      <w:r w:rsidR="009415D8">
        <w:rPr>
          <w:rFonts w:ascii="GHEA Grapalat" w:hAnsi="GHEA Grapalat"/>
          <w:sz w:val="24"/>
          <w:szCs w:val="24"/>
        </w:rPr>
        <w:t xml:space="preserve">в </w:t>
      </w:r>
      <w:r w:rsidR="009415D8" w:rsidRPr="009415D8">
        <w:rPr>
          <w:rFonts w:ascii="GHEA Grapalat" w:hAnsi="GHEA Grapalat"/>
          <w:b/>
          <w:sz w:val="24"/>
          <w:szCs w:val="24"/>
        </w:rPr>
        <w:t>10:30</w:t>
      </w:r>
      <w:r w:rsidRPr="009415D8">
        <w:rPr>
          <w:rFonts w:ascii="GHEA Grapalat" w:hAnsi="GHEA Grapalat"/>
          <w:b/>
          <w:sz w:val="24"/>
          <w:szCs w:val="24"/>
        </w:rPr>
        <w:t xml:space="preserve"> часов </w:t>
      </w:r>
      <w:r w:rsidR="00C860C6">
        <w:rPr>
          <w:rFonts w:ascii="GHEA Grapalat" w:hAnsi="GHEA Grapalat"/>
          <w:b/>
          <w:sz w:val="24"/>
          <w:szCs w:val="24"/>
        </w:rPr>
        <w:t>07</w:t>
      </w:r>
      <w:r w:rsidRPr="009415D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1D7DC4">
      <w:pPr>
        <w:pStyle w:val="23"/>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Астгик</w:t>
      </w:r>
      <w:proofErr w:type="spellEnd"/>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Вирабян</w:t>
      </w:r>
      <w:proofErr w:type="spellEnd"/>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D7DC4">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w:t>
      </w:r>
      <w:proofErr w:type="spellStart"/>
      <w:r w:rsidR="00F827F5">
        <w:rPr>
          <w:rFonts w:ascii="GHEA Grapalat" w:hAnsi="GHEA Grapalat"/>
        </w:rPr>
        <w:t>аффилированных</w:t>
      </w:r>
      <w:proofErr w:type="spellEnd"/>
      <w:r w:rsidR="00F827F5">
        <w:rPr>
          <w:rFonts w:ascii="GHEA Grapalat" w:hAnsi="GHEA Grapalat"/>
        </w:rPr>
        <w:t xml:space="preserve"> с ним лиц </w:t>
      </w:r>
      <w:r>
        <w:rPr>
          <w:rFonts w:ascii="GHEA Grapalat" w:hAnsi="GHEA Grapalat"/>
        </w:rPr>
        <w:t>требованиям права на участие, установленным настоящим приглашением;</w:t>
      </w:r>
    </w:p>
    <w:p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D7DC4">
      <w:pPr>
        <w:pStyle w:val="norm"/>
        <w:widowControl w:val="0"/>
        <w:tabs>
          <w:tab w:val="left" w:pos="1134"/>
        </w:tabs>
        <w:spacing w:line="240" w:lineRule="auto"/>
        <w:ind w:firstLine="284"/>
        <w:contextualSpacing/>
        <w:rPr>
          <w:rFonts w:ascii="GHEA Grapalat" w:hAnsi="GHEA Grapalat"/>
        </w:rPr>
      </w:pPr>
      <w:proofErr w:type="spellStart"/>
      <w:r w:rsidRPr="00985FFB">
        <w:rPr>
          <w:rFonts w:ascii="GHEA Grapalat" w:hAnsi="GHEA Grapalat"/>
          <w:sz w:val="24"/>
          <w:szCs w:val="24"/>
        </w:rPr>
        <w:t>д</w:t>
      </w:r>
      <w:proofErr w:type="spellEnd"/>
      <w:r w:rsidRPr="00985FFB">
        <w:rPr>
          <w:rFonts w:ascii="GHEA Grapalat" w:hAnsi="GHEA Grapalat"/>
          <w:sz w:val="24"/>
          <w:szCs w:val="24"/>
        </w:rPr>
        <w:t xml:space="preserve">)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w:t>
      </w:r>
      <w:proofErr w:type="gramStart"/>
      <w:r w:rsidRPr="00985FFB">
        <w:rPr>
          <w:rFonts w:ascii="GHEA Grapalat" w:hAnsi="GHEA Grapalat"/>
          <w:sz w:val="24"/>
          <w:szCs w:val="24"/>
        </w:rPr>
        <w:t>,</w:t>
      </w:r>
      <w:proofErr w:type="gramEnd"/>
      <w:r w:rsidRPr="00985FFB">
        <w:rPr>
          <w:rFonts w:ascii="GHEA Grapalat" w:hAnsi="GHEA Grapalat"/>
          <w:sz w:val="24"/>
          <w:szCs w:val="24"/>
        </w:rPr>
        <w:t xml:space="preserve">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w:t>
      </w:r>
      <w:r w:rsidR="00E1208D">
        <w:rPr>
          <w:rFonts w:asciiTheme="minorHAnsi" w:hAnsiTheme="minorHAnsi"/>
        </w:rPr>
        <w:t>/</w:t>
      </w:r>
      <w:r w:rsidR="00E1208D" w:rsidRPr="005A26BE">
        <w:rPr>
          <w:rFonts w:ascii="GHEA Grapalat" w:hAnsi="GHEA Grapalat"/>
          <w:sz w:val="24"/>
          <w:szCs w:val="24"/>
        </w:rPr>
        <w:t>в виде суммы цен по каждому виду оказания услуг (согласно приложению № 1.1)</w:t>
      </w:r>
      <w:r w:rsidR="00E1208D">
        <w:rPr>
          <w:rFonts w:ascii="GHEA Grapalat" w:hAnsi="GHEA Grapalat"/>
          <w:sz w:val="24"/>
          <w:szCs w:val="24"/>
        </w:rPr>
        <w:t>/</w:t>
      </w:r>
      <w:r w:rsidR="00E1208D" w:rsidRPr="009044F1">
        <w:rPr>
          <w:rFonts w:ascii="GHEA Grapalat" w:hAnsi="GHEA Grapalat"/>
          <w:sz w:val="24"/>
          <w:szCs w:val="24"/>
        </w:rPr>
        <w:t xml:space="preserve"> </w:t>
      </w:r>
      <w:r w:rsidRPr="009044F1">
        <w:rPr>
          <w:rFonts w:ascii="GHEA Grapalat" w:hAnsi="GHEA Grapalat"/>
          <w:sz w:val="24"/>
          <w:szCs w:val="24"/>
        </w:rPr>
        <w:t xml:space="preserve">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б)</w:t>
      </w:r>
      <w:r w:rsidRPr="00F50DFD">
        <w:t xml:space="preserve"> </w:t>
      </w:r>
      <w:r w:rsidRPr="00F50DFD">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F50DFD">
        <w:rPr>
          <w:rFonts w:ascii="GHEA Grapalat" w:hAnsi="GHEA Grapalat"/>
          <w:sz w:val="24"/>
          <w:szCs w:val="24"/>
          <w:lang w:val="hy-AM"/>
        </w:rPr>
        <w:t xml:space="preserve">, </w:t>
      </w:r>
      <w:r w:rsidRPr="00F50DFD">
        <w:rPr>
          <w:rFonts w:ascii="GHEA Grapalat" w:hAnsi="GHEA Grapalat"/>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sidRPr="00F50DFD">
        <w:rPr>
          <w:rFonts w:ascii="GHEA Grapalat" w:hAnsi="GHEA Grapalat"/>
          <w:sz w:val="24"/>
          <w:szCs w:val="24"/>
        </w:rPr>
        <w:t>ВС</w:t>
      </w:r>
      <w:proofErr w:type="gramEnd"/>
      <w:r w:rsidRPr="00F50DFD">
        <w:rPr>
          <w:rFonts w:ascii="GHEA Grapalat" w:hAnsi="GHEA Grapalat"/>
          <w:sz w:val="24"/>
          <w:szCs w:val="24"/>
        </w:rPr>
        <w:t>= ЦУ/</w:t>
      </w:r>
      <w:proofErr w:type="spellStart"/>
      <w:r w:rsidRPr="00F50DFD">
        <w:rPr>
          <w:rFonts w:ascii="GHEA Grapalat" w:hAnsi="GHEA Grapalat"/>
          <w:sz w:val="24"/>
          <w:szCs w:val="24"/>
        </w:rPr>
        <w:t>С</w:t>
      </w:r>
      <w:r w:rsidR="007861DD" w:rsidRPr="00F50DFD">
        <w:rPr>
          <w:rFonts w:ascii="GHEA Grapalat" w:hAnsi="GHEA Grapalat"/>
          <w:sz w:val="24"/>
          <w:szCs w:val="24"/>
        </w:rPr>
        <w:t>ц</w:t>
      </w:r>
      <w:r w:rsidRPr="00F50DFD">
        <w:rPr>
          <w:rFonts w:ascii="GHEA Grapalat" w:hAnsi="GHEA Grapalat"/>
          <w:sz w:val="24"/>
          <w:szCs w:val="24"/>
        </w:rPr>
        <w:t>xУxК</w:t>
      </w:r>
      <w:proofErr w:type="spellEnd"/>
      <w:r w:rsidR="007861DD" w:rsidRPr="00F50DFD">
        <w:rPr>
          <w:rFonts w:ascii="GHEA Grapalat" w:hAnsi="GHEA Grapalat"/>
          <w:sz w:val="24"/>
          <w:szCs w:val="24"/>
        </w:rPr>
        <w:t>, где:</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proofErr w:type="spellStart"/>
      <w:r w:rsidRPr="00F50DFD">
        <w:rPr>
          <w:rFonts w:ascii="GHEA Grapalat" w:hAnsi="GHEA Grapalat"/>
          <w:sz w:val="24"/>
          <w:szCs w:val="24"/>
        </w:rPr>
        <w:t>ВС-сумма</w:t>
      </w:r>
      <w:proofErr w:type="spellEnd"/>
      <w:r w:rsidRPr="00F50DFD">
        <w:rPr>
          <w:rFonts w:ascii="GHEA Grapalat" w:hAnsi="GHEA Grapalat"/>
          <w:sz w:val="24"/>
          <w:szCs w:val="24"/>
        </w:rPr>
        <w:t xml:space="preserve">, </w:t>
      </w:r>
      <w:proofErr w:type="gramStart"/>
      <w:r w:rsidRPr="00F50DFD">
        <w:rPr>
          <w:rFonts w:ascii="GHEA Grapalat" w:hAnsi="GHEA Grapalat"/>
          <w:sz w:val="24"/>
          <w:szCs w:val="24"/>
        </w:rPr>
        <w:t>выплачиваемая</w:t>
      </w:r>
      <w:proofErr w:type="gramEnd"/>
      <w:r w:rsidRPr="00F50DFD">
        <w:rPr>
          <w:rFonts w:ascii="GHEA Grapalat" w:hAnsi="GHEA Grapalat"/>
          <w:sz w:val="24"/>
          <w:szCs w:val="24"/>
        </w:rPr>
        <w:t xml:space="preserve"> за оказание отдельных видов услуг, установленных договором</w:t>
      </w:r>
      <w:r w:rsidR="00F00004" w:rsidRPr="00F50DFD">
        <w:rPr>
          <w:rFonts w:ascii="GHEA Grapalat" w:hAnsi="GHEA Grapalat"/>
          <w:sz w:val="24"/>
          <w:szCs w:val="24"/>
        </w:rPr>
        <w:t>,</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 xml:space="preserve">ЦУ </w:t>
      </w:r>
      <w:proofErr w:type="gramStart"/>
      <w:r w:rsidRPr="00F50DFD">
        <w:rPr>
          <w:rFonts w:ascii="GHEA Grapalat" w:hAnsi="GHEA Grapalat"/>
          <w:sz w:val="24"/>
          <w:szCs w:val="24"/>
        </w:rPr>
        <w:t>-и</w:t>
      </w:r>
      <w:proofErr w:type="gramEnd"/>
      <w:r w:rsidRPr="00F50DFD">
        <w:rPr>
          <w:rFonts w:ascii="GHEA Grapalat" w:hAnsi="GHEA Grapalat"/>
          <w:sz w:val="24"/>
          <w:szCs w:val="24"/>
        </w:rPr>
        <w:t xml:space="preserve">тоговая цена, предложенная </w:t>
      </w:r>
      <w:r w:rsidR="0038256B" w:rsidRPr="00F50DFD">
        <w:rPr>
          <w:rFonts w:ascii="GHEA Grapalat" w:hAnsi="GHEA Grapalat"/>
          <w:sz w:val="24"/>
          <w:szCs w:val="24"/>
        </w:rPr>
        <w:t>ото</w:t>
      </w:r>
      <w:r w:rsidRPr="00F50DFD">
        <w:rPr>
          <w:rFonts w:ascii="GHEA Grapalat" w:hAnsi="GHEA Grapalat"/>
          <w:sz w:val="24"/>
          <w:szCs w:val="24"/>
        </w:rPr>
        <w:t>бранным участником</w:t>
      </w:r>
      <w:r w:rsidR="00F00004" w:rsidRPr="00F50DFD">
        <w:rPr>
          <w:rFonts w:ascii="GHEA Grapalat" w:hAnsi="GHEA Grapalat"/>
          <w:sz w:val="24"/>
          <w:szCs w:val="24"/>
        </w:rPr>
        <w:t>,</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С</w:t>
      </w:r>
      <w:proofErr w:type="gramStart"/>
      <w:r w:rsidRPr="00F50DFD">
        <w:rPr>
          <w:rFonts w:ascii="GHEA Grapalat" w:hAnsi="GHEA Grapalat"/>
          <w:sz w:val="24"/>
          <w:szCs w:val="24"/>
        </w:rPr>
        <w:t>Ц-</w:t>
      </w:r>
      <w:proofErr w:type="gramEnd"/>
      <w:r w:rsidRPr="00F50DFD">
        <w:rPr>
          <w:rFonts w:ascii="GHEA Grapalat" w:hAnsi="GHEA Grapalat"/>
          <w:sz w:val="24"/>
          <w:szCs w:val="24"/>
        </w:rPr>
        <w:t xml:space="preserve"> совокупность максимальных единиц цен, установленных для оказания услуги</w:t>
      </w:r>
      <w:r w:rsidR="00F00004" w:rsidRPr="00F50DFD">
        <w:rPr>
          <w:rFonts w:ascii="GHEA Grapalat" w:hAnsi="GHEA Grapalat"/>
          <w:sz w:val="24"/>
          <w:szCs w:val="24"/>
        </w:rPr>
        <w:t>,</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proofErr w:type="spellStart"/>
      <w:proofErr w:type="gramStart"/>
      <w:r w:rsidRPr="00F50DFD">
        <w:rPr>
          <w:rFonts w:ascii="GHEA Grapalat" w:hAnsi="GHEA Grapalat"/>
          <w:sz w:val="24"/>
          <w:szCs w:val="24"/>
        </w:rPr>
        <w:t>У-цена</w:t>
      </w:r>
      <w:proofErr w:type="spellEnd"/>
      <w:proofErr w:type="gramEnd"/>
      <w:r w:rsidRPr="00F50DFD">
        <w:rPr>
          <w:rFonts w:ascii="GHEA Grapalat" w:hAnsi="GHEA Grapalat"/>
          <w:sz w:val="24"/>
          <w:szCs w:val="24"/>
        </w:rPr>
        <w:t xml:space="preserve"> на максимальную единицу предоставленной услуги</w:t>
      </w:r>
      <w:r w:rsidR="00F00004" w:rsidRPr="00F50DFD">
        <w:rPr>
          <w:rFonts w:ascii="GHEA Grapalat" w:hAnsi="GHEA Grapalat"/>
          <w:sz w:val="24"/>
          <w:szCs w:val="24"/>
        </w:rPr>
        <w:t>,</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К-количество предоставленных услуг.</w:t>
      </w:r>
    </w:p>
    <w:p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7B18B8">
      <w:pPr>
        <w:pStyle w:val="23"/>
        <w:widowControl w:val="0"/>
        <w:spacing w:line="240" w:lineRule="auto"/>
        <w:ind w:firstLine="567"/>
        <w:contextualSpacing/>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204A0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204A0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204A09">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w:t>
      </w:r>
      <w:r w:rsidR="00057003">
        <w:rPr>
          <w:rFonts w:ascii="GHEA Grapalat" w:hAnsi="GHEA Grapalat"/>
          <w:sz w:val="24"/>
          <w:szCs w:val="24"/>
        </w:rPr>
        <w:t xml:space="preserve"> </w:t>
      </w:r>
      <w:r w:rsidR="00E1208D">
        <w:rPr>
          <w:rFonts w:ascii="GHEA Grapalat" w:hAnsi="GHEA Grapalat"/>
          <w:b/>
          <w:sz w:val="24"/>
          <w:szCs w:val="24"/>
        </w:rPr>
        <w:t>07</w:t>
      </w:r>
      <w:r w:rsidR="00A9098A" w:rsidRPr="00204A09">
        <w:rPr>
          <w:rFonts w:ascii="GHEA Grapalat" w:hAnsi="GHEA Grapalat"/>
          <w:b/>
          <w:sz w:val="24"/>
          <w:szCs w:val="24"/>
        </w:rPr>
        <w:t xml:space="preserve">-ый день в </w:t>
      </w:r>
      <w:r w:rsidR="00204A09" w:rsidRPr="00204A09">
        <w:rPr>
          <w:rFonts w:ascii="GHEA Grapalat" w:hAnsi="GHEA Grapalat"/>
          <w:b/>
          <w:sz w:val="24"/>
          <w:szCs w:val="24"/>
        </w:rPr>
        <w:t>10:30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204A09">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C832E0" w:rsidRPr="00A01157" w:rsidRDefault="00FD2748" w:rsidP="00C832E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proofErr w:type="gramStart"/>
      <w:r w:rsidR="00EE36CC" w:rsidRPr="009044F1">
        <w:rPr>
          <w:rFonts w:ascii="GHEA Grapalat" w:hAnsi="GHEA Grapalat"/>
          <w:sz w:val="24"/>
          <w:szCs w:val="24"/>
        </w:rPr>
        <w:t>)п</w:t>
      </w:r>
      <w:proofErr w:type="gramEnd"/>
      <w:r w:rsidR="00EE36CC" w:rsidRPr="009044F1">
        <w:rPr>
          <w:rFonts w:ascii="GHEA Grapalat" w:hAnsi="GHEA Grapalat"/>
          <w:sz w:val="24"/>
          <w:szCs w:val="24"/>
        </w:rPr>
        <w:t>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xml:space="preserve">,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proofErr w:type="gramStart"/>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proofErr w:type="gramEnd"/>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204A09">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204A09">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E46770" w:rsidRPr="00B6749E">
        <w:rPr>
          <w:rFonts w:ascii="GHEA Grapalat" w:hAnsi="GHEA Grapalat"/>
          <w:sz w:val="24"/>
          <w:szCs w:val="24"/>
        </w:rPr>
        <w:t>ю(</w:t>
      </w:r>
      <w:proofErr w:type="gramEnd"/>
      <w:r w:rsidR="00E46770" w:rsidRPr="00B6749E">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 xml:space="preserve">на десятый </w:t>
      </w:r>
      <w:proofErr w:type="gramStart"/>
      <w:r w:rsidR="00BD06DB">
        <w:rPr>
          <w:rFonts w:ascii="GHEA Grapalat" w:hAnsi="GHEA Grapalat"/>
        </w:rPr>
        <w:t>день</w:t>
      </w:r>
      <w:proofErr w:type="gramEnd"/>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proofErr w:type="gramStart"/>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w:t>
      </w:r>
      <w:proofErr w:type="gramEnd"/>
      <w:r w:rsidR="00BD06DB">
        <w:rPr>
          <w:rFonts w:ascii="GHEA Grapalat" w:hAnsi="GHEA Grapalat"/>
        </w:rPr>
        <w:t xml:space="preserve">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proofErr w:type="gramStart"/>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6D55DC" w:rsidRPr="0087724F" w:rsidRDefault="00C61E94" w:rsidP="00204A09">
      <w:pPr>
        <w:widowControl w:val="0"/>
        <w:tabs>
          <w:tab w:val="left" w:pos="1276"/>
        </w:tabs>
        <w:ind w:firstLine="567"/>
        <w:contextualSpacing/>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proofErr w:type="gramStart"/>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w:t>
      </w:r>
      <w:proofErr w:type="gramStart"/>
      <w:r w:rsidRPr="0087724F">
        <w:rPr>
          <w:rFonts w:ascii="GHEA Grapalat" w:hAnsi="GHEA Grapalat" w:cs="Sylfaen" w:hint="eastAsia"/>
        </w:rPr>
        <w:t>я</w:t>
      </w:r>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204A09">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204A09">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204A09">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204A09">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832E0" w:rsidRDefault="00A150A9" w:rsidP="00204A09">
      <w:pPr>
        <w:pStyle w:val="23"/>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p>
    <w:p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204A0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204A09">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rsidR="00EE5A30" w:rsidRPr="00B6749E" w:rsidRDefault="00EE5A30" w:rsidP="00204A09">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204A09">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 xml:space="preserve">применим также в том случае, когда заявку подал только один </w:t>
      </w:r>
      <w:proofErr w:type="gramStart"/>
      <w:r w:rsidRPr="00747338">
        <w:rPr>
          <w:rFonts w:ascii="GHEA Grapalat" w:hAnsi="GHEA Grapalat"/>
          <w:sz w:val="24"/>
          <w:szCs w:val="24"/>
        </w:rPr>
        <w:t>участник</w:t>
      </w:r>
      <w:proofErr w:type="gramEnd"/>
      <w:r w:rsidRPr="00747338">
        <w:rPr>
          <w:rFonts w:ascii="GHEA Grapalat" w:hAnsi="GHEA Grapalat"/>
          <w:sz w:val="24"/>
          <w:szCs w:val="24"/>
        </w:rPr>
        <w:t xml:space="preserve">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204A09">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proofErr w:type="gramStart"/>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proofErr w:type="gramEnd"/>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w:t>
      </w:r>
      <w:proofErr w:type="gramStart"/>
      <w:r w:rsidR="000313A6" w:rsidRPr="009044F1">
        <w:rPr>
          <w:rFonts w:ascii="GHEA Grapalat" w:hAnsi="GHEA Grapalat"/>
        </w:rPr>
        <w:t>,</w:t>
      </w:r>
      <w:proofErr w:type="gramEnd"/>
      <w:r w:rsidR="000313A6"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76488">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7648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rsidR="00384973" w:rsidRDefault="0085658A" w:rsidP="00FA2474">
      <w:pPr>
        <w:widowControl w:val="0"/>
        <w:tabs>
          <w:tab w:val="left" w:pos="1276"/>
        </w:tabs>
        <w:ind w:firstLine="567"/>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707948" w:rsidRDefault="00786738" w:rsidP="00FA2474">
      <w:pPr>
        <w:widowControl w:val="0"/>
        <w:tabs>
          <w:tab w:val="left" w:pos="1276"/>
        </w:tabs>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FA2474">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w:t>
      </w:r>
      <w:proofErr w:type="gramStart"/>
      <w:r w:rsidR="0011249D" w:rsidRPr="00AA515D">
        <w:rPr>
          <w:rFonts w:ascii="GHEA Grapalat" w:hAnsi="GHEA Grapalat"/>
        </w:rPr>
        <w:t>по</w:t>
      </w:r>
      <w:proofErr w:type="gramEnd"/>
      <w:r w:rsidR="0011249D" w:rsidRPr="00AA515D">
        <w:rPr>
          <w:rFonts w:ascii="GHEA Grapalat" w:hAnsi="GHEA Grapalat"/>
        </w:rPr>
        <w:t xml:space="preserve"> более </w:t>
      </w:r>
      <w:proofErr w:type="gramStart"/>
      <w:r w:rsidR="0011249D" w:rsidRPr="00AA515D">
        <w:rPr>
          <w:rFonts w:ascii="GHEA Grapalat" w:hAnsi="GHEA Grapalat"/>
        </w:rPr>
        <w:t>чем</w:t>
      </w:r>
      <w:proofErr w:type="gramEnd"/>
      <w:r w:rsidR="0011249D" w:rsidRPr="00AA515D">
        <w:rPr>
          <w:rFonts w:ascii="GHEA Grapalat" w:hAnsi="GHEA Grapalat"/>
        </w:rPr>
        <w:t xml:space="preserve">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 xml:space="preserve">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F53937">
        <w:rPr>
          <w:rFonts w:ascii="GHEA Grapalat" w:hAnsi="GHEA Grapalat"/>
        </w:rPr>
        <w:t>не предусматривается</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GHEA Grapalat" w:hAnsi="GHEA Grapalat"/>
        </w:rPr>
      </w:pPr>
      <w:r w:rsidRPr="00F2342B">
        <w:rPr>
          <w:rFonts w:ascii="GHEA Grapalat" w:hAnsi="GHEA Grapalat"/>
        </w:rPr>
        <w:t>10.8</w:t>
      </w:r>
      <w:proofErr w:type="gramStart"/>
      <w:r w:rsidRPr="00F2342B">
        <w:rPr>
          <w:rFonts w:ascii="GHEA Grapalat" w:hAnsi="GHEA Grapalat"/>
        </w:rPr>
        <w:t xml:space="preserve"> </w:t>
      </w:r>
      <w:r w:rsidRPr="00F2342B">
        <w:rPr>
          <w:rFonts w:ascii="GHEA Grapalat" w:hAnsi="GHEA Grapalat" w:hint="eastAsia"/>
        </w:rPr>
        <w:t>О</w:t>
      </w:r>
      <w:proofErr w:type="gramEnd"/>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w:t>
      </w:r>
      <w:r>
        <w:rPr>
          <w:rFonts w:ascii="GHEA Grapalat" w:hAnsi="GHEA Grapalat"/>
        </w:rPr>
        <w:t>т</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w:t>
      </w:r>
      <w:proofErr w:type="gramStart"/>
      <w:r w:rsidRPr="00F2342B">
        <w:rPr>
          <w:rFonts w:ascii="GHEA Grapalat" w:hAnsi="GHEA Grapalat" w:hint="eastAsia"/>
        </w:rPr>
        <w:t>и</w:t>
      </w:r>
      <w:r w:rsidRPr="00F2342B">
        <w:rPr>
          <w:rFonts w:ascii="GHEA Grapalat" w:hAnsi="GHEA Grapalat"/>
        </w:rPr>
        <w:t>-</w:t>
      </w:r>
      <w:proofErr w:type="gramEnd"/>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F53937" w:rsidRDefault="00F53937" w:rsidP="00F53937">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F53937" w:rsidRDefault="00F53937" w:rsidP="00FA2474">
      <w:pPr>
        <w:widowControl w:val="0"/>
        <w:tabs>
          <w:tab w:val="left" w:pos="1134"/>
        </w:tabs>
        <w:ind w:firstLine="567"/>
        <w:contextualSpacing/>
        <w:jc w:val="both"/>
        <w:rPr>
          <w:rFonts w:ascii="GHEA Grapalat" w:hAnsi="GHEA Grapalat"/>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7637F" w:rsidRDefault="00E7637F"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216702">
        <w:rPr>
          <w:rFonts w:ascii="GHEA Grapalat" w:hAnsi="GHEA Grapalat"/>
        </w:rPr>
        <w:t>далее-</w:t>
      </w:r>
      <w:r>
        <w:rPr>
          <w:rFonts w:ascii="GHEA Grapalat" w:hAnsi="GHEA Grapalat"/>
        </w:rPr>
        <w:t>К</w:t>
      </w:r>
      <w:r w:rsidRPr="00216702">
        <w:rPr>
          <w:rFonts w:ascii="GHEA Grapalat" w:hAnsi="GHEA Grapalat"/>
        </w:rPr>
        <w:t>одекс</w:t>
      </w:r>
      <w:proofErr w:type="spellEnd"/>
      <w:r w:rsidRPr="00216702">
        <w:rPr>
          <w:rFonts w:ascii="GHEA Grapalat" w:hAnsi="GHEA Grapalat"/>
        </w:rPr>
        <w:t>)</w:t>
      </w:r>
      <w:proofErr w:type="gramStart"/>
      <w:r w:rsidRPr="00216702">
        <w:rPr>
          <w:rFonts w:ascii="GHEA Grapalat" w:hAnsi="GHEA Grapalat"/>
        </w:rPr>
        <w:t xml:space="preserve"> </w:t>
      </w:r>
      <w:r>
        <w:rPr>
          <w:rFonts w:ascii="GHEA Grapalat" w:hAnsi="GHEA Grapalat"/>
        </w:rPr>
        <w:t>.</w:t>
      </w:r>
      <w:proofErr w:type="gramEnd"/>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В случае неисполнения ответчиком требований решения о требовании доказатель</w:t>
      </w:r>
      <w:proofErr w:type="gramStart"/>
      <w:r w:rsidRPr="00570BBD">
        <w:rPr>
          <w:rFonts w:ascii="GHEA Grapalat" w:hAnsi="GHEA Grapalat"/>
        </w:rPr>
        <w:t>ств в ср</w:t>
      </w:r>
      <w:proofErr w:type="gramEnd"/>
      <w:r w:rsidRPr="00570BBD">
        <w:rPr>
          <w:rFonts w:ascii="GHEA Grapalat" w:hAnsi="GHEA Grapalat"/>
        </w:rPr>
        <w:t xml:space="preserve">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70BBD">
        <w:rPr>
          <w:rFonts w:ascii="GHEA Grapalat" w:hAnsi="GHEA Grapalat"/>
        </w:rPr>
        <w:t>лиц-руководителя</w:t>
      </w:r>
      <w:proofErr w:type="spellEnd"/>
      <w:proofErr w:type="gramEnd"/>
      <w:r w:rsidRPr="00570BBD">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w:t>
      </w:r>
      <w:proofErr w:type="gramStart"/>
      <w:r w:rsidRPr="00570BBD">
        <w:rPr>
          <w:rFonts w:ascii="GHEA Grapalat" w:hAnsi="GHEA Grapalat"/>
        </w:rPr>
        <w:t>.У</w:t>
      </w:r>
      <w:proofErr w:type="gramEnd"/>
      <w:r w:rsidRPr="00570BBD">
        <w:rPr>
          <w:rFonts w:ascii="GHEA Grapalat" w:hAnsi="GHEA Grapalat"/>
        </w:rPr>
        <w:t>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B01D04">
      <w:pPr>
        <w:widowControl w:val="0"/>
        <w:contextualSpacing/>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31CA1">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B95A43" w:rsidRDefault="00E24455" w:rsidP="00531CA1">
      <w:pPr>
        <w:widowControl w:val="0"/>
        <w:tabs>
          <w:tab w:val="left" w:pos="1134"/>
        </w:tabs>
        <w:ind w:firstLine="567"/>
        <w:contextualSpacing/>
        <w:rPr>
          <w:rFonts w:ascii="GHEA Grapalat" w:hAnsi="GHEA Grapalat"/>
          <w:highlight w:val="yellow"/>
        </w:rPr>
      </w:pPr>
      <w:r w:rsidRPr="00B95A43">
        <w:rPr>
          <w:rFonts w:ascii="GHEA Grapalat" w:hAnsi="GHEA Grapalat"/>
          <w:highlight w:val="yellow"/>
        </w:rPr>
        <w:t>1)</w:t>
      </w:r>
      <w:r w:rsidRPr="00B95A43">
        <w:rPr>
          <w:rFonts w:ascii="GHEA Grapalat" w:hAnsi="GHEA Grapalat"/>
          <w:highlight w:val="yellow"/>
        </w:rPr>
        <w:tab/>
        <w:t>наименование заказчика и место (адрес) подачи заявки;</w:t>
      </w:r>
    </w:p>
    <w:p w:rsidR="00E24455" w:rsidRPr="00B95A43" w:rsidRDefault="00E24455" w:rsidP="00531CA1">
      <w:pPr>
        <w:widowControl w:val="0"/>
        <w:tabs>
          <w:tab w:val="left" w:pos="1134"/>
          <w:tab w:val="left" w:pos="6284"/>
        </w:tabs>
        <w:ind w:firstLine="567"/>
        <w:contextualSpacing/>
        <w:jc w:val="both"/>
        <w:rPr>
          <w:rFonts w:ascii="GHEA Grapalat" w:hAnsi="GHEA Grapalat"/>
          <w:highlight w:val="yellow"/>
        </w:rPr>
      </w:pPr>
      <w:r w:rsidRPr="00B95A43">
        <w:rPr>
          <w:rFonts w:ascii="GHEA Grapalat" w:hAnsi="GHEA Grapalat"/>
          <w:highlight w:val="yellow"/>
        </w:rPr>
        <w:t>2)</w:t>
      </w:r>
      <w:r w:rsidRPr="00B95A43">
        <w:rPr>
          <w:rFonts w:ascii="GHEA Grapalat" w:hAnsi="GHEA Grapalat"/>
          <w:highlight w:val="yellow"/>
        </w:rPr>
        <w:tab/>
        <w:t xml:space="preserve">код </w:t>
      </w:r>
      <w:r w:rsidR="00107A05" w:rsidRPr="00B95A43">
        <w:rPr>
          <w:rFonts w:ascii="GHEA Grapalat" w:hAnsi="GHEA Grapalat"/>
          <w:highlight w:val="yellow"/>
        </w:rPr>
        <w:t>процедуры</w:t>
      </w:r>
      <w:r w:rsidRPr="00B95A43">
        <w:rPr>
          <w:rFonts w:ascii="GHEA Grapalat" w:hAnsi="GHEA Grapalat"/>
          <w:highlight w:val="yellow"/>
        </w:rPr>
        <w:t>;</w:t>
      </w:r>
      <w:r w:rsidRPr="00B95A43">
        <w:rPr>
          <w:rFonts w:ascii="GHEA Grapalat" w:hAnsi="GHEA Grapalat"/>
          <w:highlight w:val="yellow"/>
        </w:rPr>
        <w:tab/>
      </w:r>
    </w:p>
    <w:p w:rsidR="00E24455" w:rsidRPr="00B95A43" w:rsidRDefault="00E24455" w:rsidP="00531CA1">
      <w:pPr>
        <w:widowControl w:val="0"/>
        <w:tabs>
          <w:tab w:val="left" w:pos="1134"/>
        </w:tabs>
        <w:ind w:firstLine="567"/>
        <w:contextualSpacing/>
        <w:jc w:val="both"/>
        <w:rPr>
          <w:rFonts w:ascii="GHEA Grapalat" w:hAnsi="GHEA Grapalat"/>
          <w:highlight w:val="yellow"/>
        </w:rPr>
      </w:pPr>
      <w:r w:rsidRPr="00B95A43">
        <w:rPr>
          <w:rFonts w:ascii="GHEA Grapalat" w:hAnsi="GHEA Grapalat"/>
          <w:highlight w:val="yellow"/>
        </w:rPr>
        <w:t>3)</w:t>
      </w:r>
      <w:r w:rsidRPr="00B95A43">
        <w:rPr>
          <w:rFonts w:ascii="GHEA Grapalat" w:hAnsi="GHEA Grapalat"/>
          <w:highlight w:val="yellow"/>
        </w:rPr>
        <w:tab/>
        <w:t>слова “не вскрывать до заседания по вскрытию заявок”;</w:t>
      </w:r>
    </w:p>
    <w:p w:rsidR="00E24455" w:rsidRPr="002658C9" w:rsidRDefault="00E24455" w:rsidP="00531CA1">
      <w:pPr>
        <w:widowControl w:val="0"/>
        <w:tabs>
          <w:tab w:val="left" w:pos="1134"/>
        </w:tabs>
        <w:ind w:firstLine="567"/>
        <w:contextualSpacing/>
        <w:jc w:val="both"/>
        <w:rPr>
          <w:rFonts w:ascii="GHEA Grapalat" w:hAnsi="GHEA Grapalat"/>
        </w:rPr>
      </w:pPr>
      <w:r w:rsidRPr="00B95A43">
        <w:rPr>
          <w:rFonts w:ascii="GHEA Grapalat" w:hAnsi="GHEA Grapalat"/>
          <w:highlight w:val="yellow"/>
        </w:rPr>
        <w:t>4)</w:t>
      </w:r>
      <w:r w:rsidRPr="00B95A43">
        <w:rPr>
          <w:rFonts w:ascii="GHEA Grapalat" w:hAnsi="GHEA Grapalat"/>
          <w:highlight w:val="yellow"/>
        </w:rPr>
        <w:tab/>
        <w:t>наименование (имя), место нахождения и номер телефона участника.</w:t>
      </w:r>
    </w:p>
    <w:p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B95A43" w:rsidRPr="00374F4A" w:rsidRDefault="00B95A43" w:rsidP="00B95A4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65361A">
        <w:rPr>
          <w:rFonts w:ascii="GHEA Grapalat" w:hAnsi="GHEA Grapalat"/>
          <w:b/>
          <w:sz w:val="22"/>
          <w:szCs w:val="22"/>
        </w:rPr>
        <w:t>GHTsDzB-HVKAK-2025-05</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95A43">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7D07" w:rsidRDefault="00C47D0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65361A">
        <w:rPr>
          <w:rFonts w:ascii="GHEA Grapalat" w:hAnsi="GHEA Grapalat"/>
          <w:b/>
          <w:sz w:val="22"/>
          <w:szCs w:val="22"/>
        </w:rPr>
        <w:t>GHTsDzB-HVKAK-2025-05</w:t>
      </w:r>
      <w:r w:rsidRPr="00E063D7">
        <w:rPr>
          <w:rFonts w:ascii="GHEA Grapalat" w:hAnsi="GHEA Grapalat"/>
          <w:b/>
          <w:sz w:val="22"/>
          <w:szCs w:val="22"/>
        </w:rPr>
        <w:t>»</w:t>
      </w:r>
      <w:r>
        <w:rPr>
          <w:rFonts w:ascii="GHEA Grapalat" w:hAnsi="GHEA Grapalat"/>
          <w:b/>
          <w:sz w:val="22"/>
          <w:szCs w:val="22"/>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65361A">
        <w:rPr>
          <w:rFonts w:ascii="GHEA Grapalat" w:hAnsi="GHEA Grapalat"/>
          <w:b/>
          <w:sz w:val="22"/>
          <w:szCs w:val="22"/>
        </w:rPr>
        <w:t>GHTsDzB-HVKAK-2025-05</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proofErr w:type="gramStart"/>
      <w:r w:rsidRPr="006F3CBD">
        <w:rPr>
          <w:rFonts w:ascii="GHEA Grapalat" w:hAnsi="GHEA Grapalat"/>
          <w:color w:val="000000" w:themeColor="text1"/>
        </w:rPr>
        <w:t xml:space="preserve"> </w:t>
      </w:r>
      <w:r w:rsidR="00EF3DB6">
        <w:rPr>
          <w:rFonts w:ascii="GHEA Grapalat" w:hAnsi="GHEA Grapalat"/>
          <w:color w:val="000000" w:themeColor="text1"/>
        </w:rPr>
        <w:t>,</w:t>
      </w:r>
      <w:proofErr w:type="gramEnd"/>
    </w:p>
    <w:p w:rsidR="006B3E56" w:rsidRPr="00EE5573" w:rsidRDefault="006F3CBD" w:rsidP="00B46D58">
      <w:pPr>
        <w:pStyle w:val="aff"/>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65361A">
        <w:rPr>
          <w:rFonts w:ascii="GHEA Grapalat" w:hAnsi="GHEA Grapalat"/>
          <w:b/>
          <w:sz w:val="22"/>
          <w:szCs w:val="22"/>
        </w:rPr>
        <w:t>GHTsDzB-HVKAK-2025-05</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 xml:space="preserve">злоупотребления доминирующим положением и </w:t>
      </w:r>
      <w:proofErr w:type="spellStart"/>
      <w:r w:rsidR="006B3E56" w:rsidRPr="00EE5573">
        <w:rPr>
          <w:rFonts w:ascii="GHEA Grapalat" w:hAnsi="GHEA Grapalat"/>
        </w:rPr>
        <w:t>антиконкурентного</w:t>
      </w:r>
      <w:proofErr w:type="spellEnd"/>
      <w:r w:rsidR="006B3E56" w:rsidRPr="00EE5573">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rsidP="00D07727">
      <w:pPr>
        <w:jc w:val="right"/>
        <w:rPr>
          <w:rFonts w:ascii="GHEA Grapalat" w:hAnsi="GHEA Grapalat"/>
          <w:b/>
        </w:rPr>
      </w:pPr>
      <w:r>
        <w:rPr>
          <w:rFonts w:ascii="GHEA Grapalat" w:hAnsi="GHEA Grapalat"/>
          <w:b/>
        </w:rPr>
        <w:br w:type="page"/>
      </w:r>
      <w:r w:rsidR="00652A78">
        <w:rPr>
          <w:rFonts w:ascii="GHEA Grapalat" w:hAnsi="GHEA Grapalat"/>
          <w:b/>
        </w:rPr>
        <w:t>Приложение 1.</w:t>
      </w:r>
      <w:r w:rsidR="00BD3FDD">
        <w:rPr>
          <w:rFonts w:ascii="GHEA Grapalat" w:hAnsi="GHEA Grapalat"/>
          <w:b/>
        </w:rPr>
        <w:t>1</w:t>
      </w:r>
      <w:r w:rsidR="00652A78">
        <w:rPr>
          <w:rFonts w:ascii="GHEA Grapalat" w:hAnsi="GHEA Grapalat"/>
          <w:b/>
        </w:rPr>
        <w:t xml:space="preserve">** </w:t>
      </w:r>
    </w:p>
    <w:p w:rsidR="009608F3" w:rsidRPr="00374F4A" w:rsidRDefault="009608F3" w:rsidP="009608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65361A">
        <w:rPr>
          <w:rFonts w:ascii="GHEA Grapalat" w:hAnsi="GHEA Grapalat"/>
          <w:b/>
          <w:sz w:val="22"/>
          <w:szCs w:val="22"/>
        </w:rPr>
        <w:t>GHTsDzB-HVKAK-2025-05</w:t>
      </w:r>
      <w:r w:rsidRPr="00E063D7">
        <w:rPr>
          <w:rFonts w:ascii="GHEA Grapalat" w:hAnsi="GHEA Grapalat"/>
          <w:b/>
          <w:sz w:val="22"/>
          <w:szCs w:val="22"/>
        </w:rPr>
        <w:t>»</w:t>
      </w:r>
    </w:p>
    <w:p w:rsidR="00123294" w:rsidRDefault="00123294"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9A2173"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9A2173"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9A2173"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9A2173"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9A2173"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9A2173"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9A2173"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9A2173"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9A2173"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9A2173"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6F16E4">
              <w:rPr>
                <w:rFonts w:ascii="GHEA Grapalat" w:eastAsia="GHEA Grapalat" w:hAnsi="GHEA Grapalat" w:cs="GHEA Grapalat"/>
                <w:lang w:val="hy-AM"/>
              </w:rPr>
              <w:t>б</w:t>
            </w:r>
            <w:proofErr w:type="gramEnd"/>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9A2173"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801B2D">
              <w:rPr>
                <w:rFonts w:ascii="GHEA Grapalat" w:eastAsia="GHEA Grapalat" w:hAnsi="GHEA Grapalat" w:cs="GHEA Grapalat"/>
                <w:lang w:val="hy-AM"/>
              </w:rPr>
              <w:t>в</w:t>
            </w:r>
            <w:proofErr w:type="gramEnd"/>
            <w:r w:rsidR="00A9306E">
              <w:rPr>
                <w:rFonts w:ascii="GHEA Grapalat" w:eastAsia="GHEA Grapalat" w:hAnsi="GHEA Grapalat" w:cs="GHEA Grapalat"/>
              </w:rPr>
              <w:t>.</w:t>
            </w:r>
            <w:r w:rsidR="00A9306E" w:rsidRPr="00BA30D4">
              <w:rPr>
                <w:rFonts w:ascii="GHEA Grapalat" w:eastAsia="GHEA Grapalat" w:hAnsi="GHEA Grapalat" w:cs="GHEA Grapalat"/>
              </w:rPr>
              <w:t xml:space="preserve"> </w:t>
            </w:r>
            <w:proofErr w:type="gramStart"/>
            <w:r w:rsidR="00A9306E" w:rsidRPr="00BA30D4">
              <w:rPr>
                <w:rFonts w:ascii="GHEA Grapalat" w:eastAsia="GHEA Grapalat" w:hAnsi="GHEA Grapalat" w:cs="GHEA Grapalat"/>
              </w:rPr>
              <w:t>является</w:t>
            </w:r>
            <w:proofErr w:type="gramEnd"/>
            <w:r w:rsidR="00A9306E"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9A2173"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9A2173"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9A2173"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9A2173"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D654B4">
              <w:rPr>
                <w:rFonts w:ascii="GHEA Grapalat" w:eastAsia="GHEA Grapalat" w:hAnsi="GHEA Grapalat" w:cs="GHEA Grapalat"/>
                <w:lang w:val="hy-AM"/>
              </w:rPr>
              <w:t>б</w:t>
            </w:r>
            <w:proofErr w:type="gramEnd"/>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9A2173"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1104ED">
              <w:rPr>
                <w:rFonts w:ascii="GHEA Grapalat" w:eastAsia="GHEA Grapalat" w:hAnsi="GHEA Grapalat" w:cs="GHEA Grapalat"/>
                <w:lang w:val="hy-AM"/>
              </w:rPr>
              <w:t>в</w:t>
            </w:r>
            <w:proofErr w:type="gramEnd"/>
            <w:r w:rsidR="00A9306E" w:rsidRPr="00FD1EE4">
              <w:rPr>
                <w:rFonts w:eastAsia="Cambria Math"/>
              </w:rPr>
              <w:t>․</w:t>
            </w:r>
            <w:r w:rsidR="00A9306E" w:rsidRPr="00FD1EE4">
              <w:rPr>
                <w:rFonts w:ascii="GHEA Grapalat" w:eastAsia="Cambria Math" w:hAnsi="GHEA Grapalat" w:cs="Cambria Math"/>
              </w:rPr>
              <w:t xml:space="preserve"> </w:t>
            </w:r>
            <w:proofErr w:type="gramStart"/>
            <w:r w:rsidR="00A9306E" w:rsidRPr="001104ED">
              <w:rPr>
                <w:rFonts w:ascii="GHEA Grapalat" w:eastAsia="GHEA Grapalat" w:hAnsi="GHEA Grapalat" w:cs="GHEA Grapalat"/>
              </w:rPr>
              <w:t>от</w:t>
            </w:r>
            <w:proofErr w:type="gramEnd"/>
            <w:r w:rsidR="00A9306E"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9A2173"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9839CB">
              <w:rPr>
                <w:rFonts w:ascii="GHEA Grapalat" w:eastAsia="GHEA Grapalat" w:hAnsi="GHEA Grapalat" w:cs="GHEA Grapalat"/>
                <w:lang w:val="hy-AM"/>
              </w:rPr>
              <w:t>г</w:t>
            </w:r>
            <w:proofErr w:type="gramEnd"/>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9A2173"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A9306E" w:rsidRPr="00B23852" w:rsidRDefault="009A2173"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9A2173"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 xml:space="preserve">Совместно с </w:t>
            </w:r>
            <w:proofErr w:type="spellStart"/>
            <w:r w:rsidR="00A9306E" w:rsidRPr="005558FC">
              <w:rPr>
                <w:rFonts w:ascii="GHEA Grapalat" w:eastAsia="GHEA Grapalat" w:hAnsi="GHEA Grapalat" w:cs="GHEA Grapalat"/>
              </w:rPr>
              <w:t>аффилированными</w:t>
            </w:r>
            <w:proofErr w:type="spellEnd"/>
            <w:r w:rsidR="00A9306E" w:rsidRPr="005558FC">
              <w:rPr>
                <w:rFonts w:ascii="GHEA Grapalat" w:eastAsia="GHEA Grapalat" w:hAnsi="GHEA Grapalat" w:cs="GHEA Grapalat"/>
              </w:rPr>
              <w:t xml:space="preserve">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9A2173"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9A2173"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844DED">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844DED" w:rsidRPr="00374F4A" w:rsidRDefault="00844DED" w:rsidP="00844DED">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65361A">
        <w:rPr>
          <w:rFonts w:ascii="GHEA Grapalat" w:hAnsi="GHEA Grapalat"/>
          <w:b/>
          <w:sz w:val="22"/>
          <w:szCs w:val="22"/>
        </w:rPr>
        <w:t>GHTsDzB-HVKAK-2025-05</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65361A">
        <w:rPr>
          <w:rFonts w:ascii="GHEA Grapalat" w:hAnsi="GHEA Grapalat"/>
          <w:b/>
          <w:sz w:val="22"/>
          <w:szCs w:val="22"/>
        </w:rPr>
        <w:t>GHTsDzB-HVKAK-2025-05</w:t>
      </w:r>
      <w:r w:rsidR="00844DED" w:rsidRPr="00E063D7">
        <w:rPr>
          <w:rFonts w:ascii="GHEA Grapalat" w:hAnsi="GHEA Grapalat"/>
          <w:b/>
          <w:sz w:val="22"/>
          <w:szCs w:val="22"/>
        </w:rPr>
        <w:t>»</w:t>
      </w:r>
      <w:r w:rsidR="00844DED">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t>Приложение № 4.2</w:t>
      </w:r>
    </w:p>
    <w:p w:rsidR="00844DED" w:rsidRPr="00844DED" w:rsidRDefault="00844DED" w:rsidP="00844DED">
      <w:pPr>
        <w:pStyle w:val="31"/>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0065361A">
        <w:rPr>
          <w:rFonts w:ascii="GHEA Grapalat" w:hAnsi="GHEA Grapalat"/>
          <w:b/>
          <w:sz w:val="22"/>
          <w:szCs w:val="22"/>
        </w:rPr>
        <w:t>GHTsDzB-HVKAK-2025-05</w:t>
      </w:r>
      <w:r w:rsidRPr="00844D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65361A">
        <w:rPr>
          <w:rFonts w:ascii="GHEA Grapalat" w:hAnsi="GHEA Grapalat"/>
          <w:b/>
          <w:sz w:val="22"/>
          <w:szCs w:val="22"/>
        </w:rPr>
        <w:t>GHTsDzB-HVKAK-2025-05</w:t>
      </w:r>
      <w:r w:rsidR="003D1910" w:rsidRPr="00844DED">
        <w:rPr>
          <w:rFonts w:ascii="GHEA Grapalat" w:hAnsi="GHEA Grapalat"/>
          <w:b/>
          <w:sz w:val="22"/>
          <w:szCs w:val="22"/>
        </w:rPr>
        <w:t>»</w:t>
      </w:r>
      <w:r w:rsidRPr="00B138F3">
        <w:rPr>
          <w:rFonts w:ascii="GHEA Grapalat" w:hAnsi="GHEA Grapalat"/>
          <w:sz w:val="22"/>
          <w:szCs w:val="22"/>
        </w:rPr>
        <w:t>.</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86231">
      <w:pPr>
        <w:widowControl w:val="0"/>
        <w:contextualSpacing/>
        <w:jc w:val="right"/>
        <w:rPr>
          <w:rFonts w:ascii="GHEA Grapalat" w:hAnsi="GHEA Grapalat"/>
          <w:sz w:val="22"/>
          <w:szCs w:val="22"/>
        </w:rPr>
      </w:pPr>
    </w:p>
    <w:p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DC28F9"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DC28F9"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DC28F9"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A86664" w:rsidRDefault="00A86664">
      <w:pPr>
        <w:rPr>
          <w:rFonts w:ascii="GHEA Grapalat" w:hAnsi="GHEA Grapalat"/>
          <w:i/>
        </w:rPr>
      </w:pPr>
      <w:r>
        <w:rPr>
          <w:rFonts w:ascii="GHEA Grapalat" w:hAnsi="GHEA Grapalat"/>
          <w:i/>
        </w:rPr>
        <w:br w:type="page"/>
      </w:r>
    </w:p>
    <w:p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t>Приложение № 5.1</w:t>
      </w:r>
    </w:p>
    <w:p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65361A">
        <w:rPr>
          <w:rFonts w:ascii="GHEA Grapalat" w:hAnsi="GHEA Grapalat"/>
          <w:b/>
          <w:sz w:val="22"/>
          <w:szCs w:val="22"/>
        </w:rPr>
        <w:t>GHTsDzB-HVKAK-2025-05</w:t>
      </w:r>
      <w:r w:rsidR="003D1910" w:rsidRPr="00844DE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proofErr w:type="gramStart"/>
      <w:r w:rsidRPr="00B138F3">
        <w:rPr>
          <w:rFonts w:ascii="GHEA Grapalat" w:hAnsi="GHEA Grapalat"/>
          <w:spacing w:val="-6"/>
        </w:rPr>
        <w:t xml:space="preserve">Компания участвует в организованной </w:t>
      </w:r>
      <w:r w:rsidR="003141D5" w:rsidRPr="00025337">
        <w:rPr>
          <w:rFonts w:ascii="GHEA Grapalat" w:hAnsi="GHEA Grapalat"/>
          <w:b/>
          <w:sz w:val="22"/>
          <w:szCs w:val="22"/>
        </w:rPr>
        <w:t>ГНО «Национальным центром по контролю и профилактике заболеваний»</w:t>
      </w:r>
      <w:r w:rsidR="003141D5" w:rsidRPr="00025337">
        <w:rPr>
          <w:rFonts w:ascii="GHEA Grapalat" w:hAnsi="GHEA Grapalat"/>
          <w:b/>
          <w:i/>
          <w:sz w:val="22"/>
          <w:szCs w:val="22"/>
        </w:rPr>
        <w:t xml:space="preserve"> </w:t>
      </w:r>
      <w:r w:rsidR="003141D5" w:rsidRPr="00025337">
        <w:rPr>
          <w:rFonts w:ascii="GHEA Grapalat" w:hAnsi="GHEA Grapalat"/>
          <w:b/>
          <w:sz w:val="22"/>
          <w:szCs w:val="22"/>
        </w:rPr>
        <w:t>МЗ РА</w:t>
      </w:r>
      <w:r w:rsidR="003141D5"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65361A">
        <w:rPr>
          <w:rFonts w:ascii="GHEA Grapalat" w:hAnsi="GHEA Grapalat"/>
          <w:b/>
          <w:sz w:val="22"/>
          <w:szCs w:val="22"/>
        </w:rPr>
        <w:t>GHTsDzB-HVKAK-2025-05</w:t>
      </w:r>
      <w:r w:rsidR="00043314" w:rsidRPr="00844DED">
        <w:rPr>
          <w:rFonts w:ascii="GHEA Grapalat" w:hAnsi="GHEA Grapalat"/>
          <w:b/>
          <w:sz w:val="22"/>
          <w:szCs w:val="22"/>
        </w:rPr>
        <w:t>»</w:t>
      </w:r>
      <w:r w:rsidRPr="00B138F3">
        <w:rPr>
          <w:rFonts w:ascii="GHEA Grapalat" w:hAnsi="GHEA Grapalat"/>
        </w:rPr>
        <w:t>.</w:t>
      </w:r>
      <w:proofErr w:type="gramEnd"/>
    </w:p>
    <w:p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43314">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043314">
      <w:pPr>
        <w:widowControl w:val="0"/>
        <w:contextualSpacing/>
        <w:jc w:val="center"/>
        <w:rPr>
          <w:rFonts w:ascii="GHEA Grapalat" w:hAnsi="GHEA Grapalat" w:cs="Sylfaen"/>
        </w:rPr>
      </w:pPr>
    </w:p>
    <w:p w:rsidR="00E752B6" w:rsidRPr="00E752B6" w:rsidRDefault="00E752B6" w:rsidP="00043314">
      <w:pPr>
        <w:contextualSpacing/>
        <w:rPr>
          <w:rFonts w:ascii="GHEA Grapalat" w:hAnsi="GHEA Grapalat" w:cs="Sylfaen"/>
        </w:rPr>
      </w:pPr>
    </w:p>
    <w:p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273E4F"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273E4F"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273E4F"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9C4E45" w:rsidRDefault="009C4E45" w:rsidP="003F4FD0">
      <w:pPr>
        <w:pStyle w:val="norm"/>
        <w:widowControl w:val="0"/>
        <w:spacing w:line="240" w:lineRule="auto"/>
        <w:ind w:firstLine="284"/>
        <w:contextualSpacing/>
        <w:jc w:val="right"/>
        <w:rPr>
          <w:rFonts w:ascii="GHEA Grapalat" w:hAnsi="GHEA Grapalat"/>
          <w:b/>
          <w:sz w:val="24"/>
          <w:szCs w:val="24"/>
        </w:rPr>
      </w:pPr>
    </w:p>
    <w:p w:rsidR="00195BC9" w:rsidRDefault="00195BC9">
      <w:pPr>
        <w:rPr>
          <w:rFonts w:ascii="GHEA Grapalat" w:hAnsi="GHEA Grapalat"/>
          <w:b/>
        </w:rPr>
      </w:pPr>
      <w:r>
        <w:rPr>
          <w:rFonts w:ascii="GHEA Grapalat" w:hAnsi="GHEA Grapalat"/>
          <w:b/>
        </w:rPr>
        <w:br w:type="page"/>
      </w:r>
    </w:p>
    <w:p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A86664" w:rsidRDefault="003B2F27" w:rsidP="003F4FD0">
      <w:pPr>
        <w:pStyle w:val="31"/>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rsidR="003B2F27" w:rsidRPr="00C95D0C" w:rsidRDefault="003B2F27" w:rsidP="003F4FD0">
      <w:pPr>
        <w:pStyle w:val="31"/>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65361A">
        <w:rPr>
          <w:rFonts w:ascii="GHEA Grapalat" w:hAnsi="GHEA Grapalat"/>
          <w:b/>
          <w:sz w:val="22"/>
          <w:szCs w:val="22"/>
        </w:rPr>
        <w:t>GHTsDzB-HVKAK-2025-05</w:t>
      </w:r>
      <w:r w:rsidR="003F4FD0"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E16259">
        <w:rPr>
          <w:rFonts w:ascii="GHEA Grapalat" w:hAnsi="GHEA Grapalat"/>
          <w:b/>
        </w:rPr>
        <w:t xml:space="preserve"> </w:t>
      </w:r>
      <w:r w:rsidR="003F4FD0">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3F4FD0">
            <w:pPr>
              <w:widowControl w:val="0"/>
              <w:ind w:left="567"/>
              <w:contextualSpacing/>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3F4FD0" w:rsidP="003F4FD0">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sidRPr="00D04EA3">
        <w:rPr>
          <w:rFonts w:ascii="GHEA Grapalat" w:hAnsi="GHEA Grapalat"/>
        </w:rPr>
        <w:t xml:space="preserve">, в лице </w:t>
      </w:r>
      <w:r w:rsidR="00F50DFD">
        <w:rPr>
          <w:rFonts w:ascii="GHEA Grapalat" w:hAnsi="GHEA Grapalat"/>
        </w:rPr>
        <w:t>Г</w:t>
      </w:r>
      <w:r w:rsidRPr="003B1214">
        <w:rPr>
          <w:rFonts w:ascii="GHEA Grapalat" w:hAnsi="GHEA Grapalat"/>
        </w:rPr>
        <w:t>енерального</w:t>
      </w:r>
      <w:r>
        <w:rPr>
          <w:rFonts w:ascii="GHEA Grapalat" w:hAnsi="GHEA Grapalat"/>
        </w:rPr>
        <w:t xml:space="preserve"> директора </w:t>
      </w:r>
      <w:r w:rsidR="00F50DFD">
        <w:rPr>
          <w:rFonts w:ascii="GHEA Grapalat" w:hAnsi="GHEA Grapalat"/>
        </w:rPr>
        <w:t xml:space="preserve">С. </w:t>
      </w:r>
      <w:proofErr w:type="spellStart"/>
      <w:r w:rsidR="00F50DFD">
        <w:rPr>
          <w:rFonts w:ascii="GHEA Grapalat" w:hAnsi="GHEA Grapalat"/>
        </w:rPr>
        <w:t>Атояна</w:t>
      </w:r>
      <w:proofErr w:type="spellEnd"/>
      <w:r w:rsidRPr="00D04EA3">
        <w:rPr>
          <w:rFonts w:ascii="GHEA Grapalat" w:hAnsi="GHEA Grapalat"/>
        </w:rPr>
        <w:t>, действующе</w:t>
      </w:r>
      <w:r w:rsidR="00F50DFD">
        <w:rPr>
          <w:rFonts w:ascii="GHEA Grapalat" w:hAnsi="GHEA Grapalat"/>
        </w:rPr>
        <w:t>го</w:t>
      </w:r>
      <w:r w:rsidR="002506DA">
        <w:rPr>
          <w:rFonts w:ascii="GHEA Grapalat" w:hAnsi="GHEA Grapalat"/>
        </w:rPr>
        <w:t xml:space="preserve"> </w:t>
      </w:r>
      <w:r w:rsidRPr="00D04EA3">
        <w:rPr>
          <w:rFonts w:ascii="GHEA Grapalat" w:hAnsi="GHEA Grapalat"/>
        </w:rPr>
        <w:t xml:space="preserve">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169CB" w:rsidRDefault="00C169CB" w:rsidP="003F4FD0">
      <w:pPr>
        <w:contextualSpacing/>
        <w:jc w:val="center"/>
        <w:rPr>
          <w:rFonts w:ascii="GHEA Grapalat" w:hAnsi="GHEA Grapalat"/>
          <w:b/>
        </w:rPr>
      </w:pPr>
    </w:p>
    <w:p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proofErr w:type="gramStart"/>
      <w:r w:rsidRPr="00AD29CE">
        <w:rPr>
          <w:rFonts w:ascii="GHEA Grapalat" w:hAnsi="GHEA Grapalat"/>
        </w:rPr>
        <w:t xml:space="preserve">Заказчик поручает, а Исполнитель принимает обязательство по предоставлению </w:t>
      </w:r>
      <w:r w:rsidR="00E72708">
        <w:rPr>
          <w:rFonts w:ascii="GHEA Grapalat" w:hAnsi="GHEA Grapalat"/>
          <w:b/>
        </w:rPr>
        <w:t>п</w:t>
      </w:r>
      <w:r w:rsidR="00E72708" w:rsidRPr="001347C9">
        <w:rPr>
          <w:rFonts w:ascii="GHEA Grapalat" w:hAnsi="GHEA Grapalat"/>
          <w:b/>
        </w:rPr>
        <w:t>осреднически</w:t>
      </w:r>
      <w:r w:rsidR="00E72708">
        <w:rPr>
          <w:rFonts w:ascii="GHEA Grapalat" w:hAnsi="GHEA Grapalat"/>
          <w:b/>
        </w:rPr>
        <w:t>х</w:t>
      </w:r>
      <w:r w:rsidR="00E72708" w:rsidRPr="001347C9">
        <w:rPr>
          <w:rFonts w:ascii="GHEA Grapalat" w:hAnsi="GHEA Grapalat"/>
          <w:b/>
        </w:rPr>
        <w:t xml:space="preserve"> услуг по международному таможенному оформлению грузов</w:t>
      </w:r>
      <w:r w:rsidR="00E72708">
        <w:rPr>
          <w:rFonts w:ascii="GHEA Grapalat" w:hAnsi="GHEA Grapalat"/>
          <w:b/>
        </w:rPr>
        <w:t xml:space="preserve"> и </w:t>
      </w:r>
      <w:r w:rsidR="00E72708" w:rsidRPr="001347C9">
        <w:rPr>
          <w:rFonts w:ascii="GHEA Grapalat" w:hAnsi="GHEA Grapalat"/>
          <w:b/>
        </w:rPr>
        <w:t>по службе доставки грузов с таможенного на национальный склад</w:t>
      </w:r>
      <w:r w:rsidR="00FD053F" w:rsidRPr="00FD053F">
        <w:rPr>
          <w:rFonts w:ascii="GHEA Grapalat" w:hAnsi="GHEA Grapalat"/>
          <w:b/>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roofErr w:type="gramEnd"/>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E16259">
      <w:pPr>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E16259">
      <w:pPr>
        <w:widowControl w:val="0"/>
        <w:pBdr>
          <w:bottom w:val="single" w:sz="6" w:space="1" w:color="auto"/>
        </w:pBdr>
        <w:tabs>
          <w:tab w:val="left" w:pos="1276"/>
        </w:tabs>
        <w:ind w:firstLine="567"/>
        <w:contextualSpacing/>
        <w:jc w:val="both"/>
        <w:rPr>
          <w:rFonts w:ascii="GHEA Grapalat" w:hAnsi="GHEA Grapalat"/>
          <w:lang w:val="hy-AM"/>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r w:rsidR="00E16259">
        <w:rPr>
          <w:rFonts w:ascii="GHEA Grapalat" w:hAnsi="GHEA Grapalat"/>
          <w:lang w:val="hy-AM"/>
        </w:rPr>
        <w:t xml:space="preserve"> </w:t>
      </w:r>
    </w:p>
    <w:p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p w:rsidR="00BD68F2" w:rsidRPr="00D04EA3" w:rsidRDefault="00BD68F2" w:rsidP="003F4FD0">
      <w:pPr>
        <w:widowControl w:val="0"/>
        <w:tabs>
          <w:tab w:val="left" w:pos="1134"/>
        </w:tabs>
        <w:ind w:firstLine="567"/>
        <w:contextualSpacing/>
        <w:jc w:val="both"/>
        <w:rPr>
          <w:rFonts w:ascii="GHEA Grapalat" w:hAnsi="GHEA Grapalat" w:cs="Sylfaen"/>
        </w:rPr>
      </w:pP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sidR="00641CF8">
        <w:rPr>
          <w:rFonts w:ascii="GHEA Grapalat" w:hAnsi="GHEA Grapalat"/>
        </w:rPr>
        <w:t>30</w:t>
      </w:r>
      <w:r w:rsidR="00603F00">
        <w:rPr>
          <w:rFonts w:ascii="GHEA Grapalat" w:hAnsi="GHEA Grapalat"/>
        </w:rPr>
        <w:t xml:space="preserve">-ого </w:t>
      </w:r>
      <w:r w:rsidRPr="00AD29CE">
        <w:rPr>
          <w:rFonts w:ascii="GHEA Grapalat" w:hAnsi="GHEA Grapalat"/>
        </w:rPr>
        <w:t xml:space="preserve"> декабря данного года. </w:t>
      </w:r>
    </w:p>
    <w:p w:rsidR="00456C67" w:rsidRDefault="009B7BE7" w:rsidP="00641CF8">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proofErr w:type="spellStart"/>
      <w:r w:rsidR="00386D41">
        <w:rPr>
          <w:rFonts w:ascii="GHEA Grapalat" w:hAnsi="GHEA Grapalat"/>
        </w:rPr>
        <w:t>й</w:t>
      </w:r>
      <w:proofErr w:type="spellEnd"/>
      <w:r w:rsidR="00386D41">
        <w:rPr>
          <w:rFonts w:ascii="GHEA Grapalat" w:hAnsi="GHEA Grapalat"/>
        </w:rPr>
        <w:t>.</w:t>
      </w:r>
    </w:p>
    <w:p w:rsidR="00456C67" w:rsidRDefault="00456C67" w:rsidP="00456C67">
      <w:pPr>
        <w:widowControl w:val="0"/>
        <w:ind w:firstLine="720"/>
        <w:contextualSpacing/>
        <w:jc w:val="center"/>
        <w:rPr>
          <w:rFonts w:ascii="GHEA Grapalat" w:hAnsi="GHEA Grapalat"/>
        </w:rPr>
      </w:pPr>
    </w:p>
    <w:p w:rsidR="003B2F27" w:rsidRPr="00AD29CE" w:rsidRDefault="003B2F27" w:rsidP="00456C67">
      <w:pPr>
        <w:widowControl w:val="0"/>
        <w:ind w:firstLine="72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w:t>
      </w:r>
      <w:proofErr w:type="gramStart"/>
      <w:r w:rsidRPr="00AD29CE">
        <w:rPr>
          <w:rFonts w:ascii="GHEA Grapalat" w:hAnsi="GHEA Grapalat"/>
        </w:rPr>
        <w:t>от</w:t>
      </w:r>
      <w:proofErr w:type="gramEnd"/>
      <w:r w:rsidRPr="00AD29CE">
        <w:rPr>
          <w:rFonts w:ascii="GHEA Grapalat" w:hAnsi="GHEA Grapalat"/>
        </w:rPr>
        <w:t xml:space="preserve"> </w:t>
      </w:r>
      <w:r w:rsidR="00B778A5" w:rsidRPr="00395B34">
        <w:rPr>
          <w:rFonts w:ascii="GHEA Grapalat" w:hAnsi="GHEA Grapalat"/>
        </w:rPr>
        <w:t xml:space="preserve">полностью и </w:t>
      </w:r>
      <w:proofErr w:type="gramStart"/>
      <w:r w:rsidR="00B778A5" w:rsidRPr="00395B34">
        <w:rPr>
          <w:rFonts w:ascii="GHEA Grapalat" w:hAnsi="GHEA Grapalat"/>
        </w:rPr>
        <w:t>надлежащим</w:t>
      </w:r>
      <w:proofErr w:type="gramEnd"/>
      <w:r w:rsidR="00B778A5" w:rsidRPr="00395B34">
        <w:rPr>
          <w:rFonts w:ascii="GHEA Grapalat" w:hAnsi="GHEA Grapalat"/>
        </w:rPr>
        <w:t xml:space="preserve">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F4FD0">
      <w:pPr>
        <w:widowControl w:val="0"/>
        <w:ind w:firstLine="720"/>
        <w:contextualSpacing/>
        <w:jc w:val="center"/>
        <w:rPr>
          <w:rFonts w:ascii="GHEA Grapalat" w:hAnsi="GHEA Grapalat" w:cs="Sylfaen"/>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F4FD0">
      <w:pPr>
        <w:contextualSpacing/>
        <w:jc w:val="center"/>
        <w:rPr>
          <w:rFonts w:ascii="GHEA Grapalat" w:hAnsi="GHEA Grapalat"/>
          <w:b/>
        </w:rPr>
      </w:pPr>
    </w:p>
    <w:p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7"/>
        <w:t>22</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w:t>
      </w:r>
      <w:r w:rsidR="008A29BA">
        <w:rPr>
          <w:rFonts w:ascii="GHEA Grapalat" w:hAnsi="GHEA Grapalat"/>
        </w:rPr>
        <w:t>судебном порядке.</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w:t>
      </w:r>
      <w:r w:rsidR="00E72708" w:rsidRPr="00E72708">
        <w:rPr>
          <w:rFonts w:ascii="GHEA Grapalat" w:hAnsi="GHEA Grapalat"/>
        </w:rPr>
        <w:t xml:space="preserve"> </w:t>
      </w:r>
      <w:r w:rsidR="00E72708" w:rsidRPr="00AD29CE">
        <w:rPr>
          <w:rFonts w:ascii="GHEA Grapalat" w:hAnsi="GHEA Grapalat"/>
        </w:rPr>
        <w:t xml:space="preserve">№ </w:t>
      </w:r>
      <w:r w:rsidR="00E72708">
        <w:rPr>
          <w:rFonts w:ascii="GHEA Grapalat" w:hAnsi="GHEA Grapalat"/>
        </w:rPr>
        <w:t>1.</w:t>
      </w:r>
      <w:r w:rsidR="00E72708" w:rsidRPr="00AD29CE">
        <w:rPr>
          <w:rFonts w:ascii="GHEA Grapalat" w:hAnsi="GHEA Grapalat"/>
        </w:rPr>
        <w:t xml:space="preserve">1, </w:t>
      </w:r>
      <w:r w:rsidRPr="00AD29CE">
        <w:rPr>
          <w:rFonts w:ascii="GHEA Grapalat" w:hAnsi="GHEA Grapalat"/>
        </w:rPr>
        <w:t xml:space="preserve"> </w:t>
      </w:r>
      <w:r w:rsidR="00463B00" w:rsidRPr="00AD29CE">
        <w:rPr>
          <w:rFonts w:ascii="GHEA Grapalat" w:hAnsi="GHEA Grapalat"/>
        </w:rPr>
        <w:t xml:space="preserve">№ </w:t>
      </w:r>
      <w:r w:rsidR="00463B00" w:rsidRPr="00BD3C51">
        <w:rPr>
          <w:rFonts w:ascii="GHEA Grapalat" w:hAnsi="GHEA Grapalat"/>
        </w:rPr>
        <w:t>2</w:t>
      </w:r>
      <w:r w:rsidR="00463B00" w:rsidRPr="00AD29CE">
        <w:rPr>
          <w:rFonts w:ascii="GHEA Grapalat" w:hAnsi="GHEA Grapalat"/>
        </w:rPr>
        <w:t xml:space="preserve">, </w:t>
      </w:r>
      <w:r w:rsidRPr="00AD29CE">
        <w:rPr>
          <w:rFonts w:ascii="GHEA Grapalat" w:hAnsi="GHEA Grapalat"/>
        </w:rPr>
        <w:t>№ 3 и № 3.1 к настоящему Договору считаются неотъемлемой частью договора, и каждой стороне предоставляется по одному экземпляру договора.</w:t>
      </w:r>
    </w:p>
    <w:p w:rsidR="003B2F27"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067561" w:rsidRPr="00E16259" w:rsidRDefault="00067561" w:rsidP="00067561">
      <w:pPr>
        <w:widowControl w:val="0"/>
        <w:tabs>
          <w:tab w:val="left" w:pos="1276"/>
        </w:tabs>
        <w:ind w:firstLine="567"/>
        <w:contextualSpacing/>
        <w:jc w:val="both"/>
        <w:rPr>
          <w:rFonts w:ascii="GHEA Grapalat" w:hAnsi="GHEA Grapalat"/>
          <w:b/>
        </w:rPr>
      </w:pPr>
      <w:r w:rsidRPr="00E16259">
        <w:rPr>
          <w:rFonts w:ascii="GHEA Grapalat" w:hAnsi="GHEA Grapalat"/>
          <w:b/>
        </w:rPr>
        <w:t>7.15.</w:t>
      </w:r>
      <w:r w:rsidRPr="00E16259">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E16259">
        <w:rPr>
          <w:rFonts w:ascii="GHEA Grapalat" w:hAnsi="GHEA Grapalat"/>
          <w:b/>
          <w:color w:val="000000" w:themeColor="text1"/>
        </w:rPr>
        <w:t xml:space="preserve">При этом расчет шестимесячного периода, данного настоящим пунктом для </w:t>
      </w:r>
      <w:proofErr w:type="spellStart"/>
      <w:r w:rsidRPr="00E16259">
        <w:rPr>
          <w:rFonts w:ascii="GHEA Grapalat" w:hAnsi="GHEA Grapalat"/>
          <w:b/>
          <w:color w:val="000000" w:themeColor="text1"/>
        </w:rPr>
        <w:t>предусмотрения</w:t>
      </w:r>
      <w:proofErr w:type="spellEnd"/>
      <w:r w:rsidRPr="00E16259">
        <w:rPr>
          <w:rFonts w:ascii="GHEA Grapalat" w:hAnsi="GHEA Grapalat"/>
          <w:b/>
          <w:color w:val="000000" w:themeColor="text1"/>
        </w:rPr>
        <w:t xml:space="preserve"> финансовых сре</w:t>
      </w:r>
      <w:proofErr w:type="gramStart"/>
      <w:r w:rsidRPr="00E16259">
        <w:rPr>
          <w:rFonts w:ascii="GHEA Grapalat" w:hAnsi="GHEA Grapalat"/>
          <w:b/>
          <w:color w:val="000000" w:themeColor="text1"/>
        </w:rPr>
        <w:t>дств дл</w:t>
      </w:r>
      <w:proofErr w:type="gramEnd"/>
      <w:r w:rsidRPr="00E16259">
        <w:rPr>
          <w:rFonts w:ascii="GHEA Grapalat" w:hAnsi="GHEA Grapalat"/>
          <w:b/>
          <w:color w:val="000000" w:themeColor="text1"/>
        </w:rPr>
        <w:t>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w:t>
      </w:r>
      <w:r w:rsidRPr="00E16259">
        <w:rPr>
          <w:b/>
          <w:color w:val="000000" w:themeColor="text1"/>
        </w:rPr>
        <w:t xml:space="preserve"> </w:t>
      </w:r>
      <w:r w:rsidRPr="00E16259">
        <w:rPr>
          <w:rFonts w:ascii="GHEA Grapalat" w:hAnsi="GHEA Grapalat"/>
          <w:b/>
        </w:rPr>
        <w:t xml:space="preserve">Если размер выделенных для исполнения договора финансовых средств превышает </w:t>
      </w:r>
      <w:proofErr w:type="spellStart"/>
      <w:r w:rsidRPr="00E16259">
        <w:rPr>
          <w:rFonts w:ascii="GHEA Grapalat" w:hAnsi="GHEA Grapalat"/>
          <w:b/>
        </w:rPr>
        <w:t>двадцатипятикратный</w:t>
      </w:r>
      <w:proofErr w:type="spellEnd"/>
      <w:r w:rsidRPr="00E16259">
        <w:rPr>
          <w:rFonts w:ascii="GHEA Grapalat" w:hAnsi="GHEA Grapalat"/>
          <w:b/>
        </w:rPr>
        <w:t xml:space="preserve"> размер базовой единицы закупок, то Заказчиком будет </w:t>
      </w:r>
      <w:proofErr w:type="spellStart"/>
      <w:r w:rsidRPr="00E16259">
        <w:rPr>
          <w:rFonts w:ascii="GHEA Grapalat" w:hAnsi="GHEA Grapalat"/>
          <w:b/>
        </w:rPr>
        <w:t>заключен</w:t>
      </w:r>
      <w:proofErr w:type="gramStart"/>
      <w:r w:rsidRPr="00E16259">
        <w:rPr>
          <w:rFonts w:ascii="GHEA Grapalat" w:hAnsi="GHEA Grapalat"/>
          <w:b/>
        </w:rPr>
        <w:t>o</w:t>
      </w:r>
      <w:proofErr w:type="spellEnd"/>
      <w:proofErr w:type="gramEnd"/>
      <w:r w:rsidRPr="00E16259">
        <w:rPr>
          <w:rFonts w:ascii="GHEA Grapalat" w:hAnsi="GHEA Grapalat"/>
          <w:b/>
        </w:rPr>
        <w:t xml:space="preserve">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w:t>
      </w:r>
      <w:proofErr w:type="gramStart"/>
      <w:r w:rsidRPr="00E16259">
        <w:rPr>
          <w:rFonts w:ascii="GHEA Grapalat" w:hAnsi="GHEA Grapalat"/>
          <w:b/>
        </w:rPr>
        <w:t>договора</w:t>
      </w:r>
      <w:proofErr w:type="gramEnd"/>
      <w:r w:rsidRPr="00E16259">
        <w:rPr>
          <w:rFonts w:ascii="GHEA Grapalat" w:hAnsi="GHEA Grapalat"/>
          <w:b/>
        </w:rPr>
        <w:t xml:space="preserve">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E16259">
        <w:rPr>
          <w:rStyle w:val="af6"/>
          <w:rFonts w:ascii="GHEA Grapalat" w:hAnsi="GHEA Grapalat"/>
          <w:b/>
        </w:rPr>
        <w:footnoteReference w:customMarkFollows="1" w:id="9"/>
        <w:t>24</w:t>
      </w:r>
    </w:p>
    <w:p w:rsidR="00067561" w:rsidRPr="00AD29CE" w:rsidRDefault="00067561" w:rsidP="003F4FD0">
      <w:pPr>
        <w:widowControl w:val="0"/>
        <w:tabs>
          <w:tab w:val="left" w:pos="1276"/>
        </w:tabs>
        <w:ind w:firstLine="567"/>
        <w:contextualSpacing/>
        <w:jc w:val="both"/>
        <w:rPr>
          <w:rFonts w:ascii="GHEA Grapalat" w:hAnsi="GHEA Grapalat"/>
          <w:bCs/>
        </w:rPr>
      </w:pPr>
    </w:p>
    <w:p w:rsidR="003B2F27" w:rsidRPr="00AD29CE" w:rsidRDefault="003B2F27" w:rsidP="003F4FD0">
      <w:pPr>
        <w:widowControl w:val="0"/>
        <w:contextualSpacing/>
        <w:rPr>
          <w:rFonts w:ascii="GHEA Grapalat" w:hAnsi="GHEA Grapalat"/>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F4FD0">
      <w:pPr>
        <w:widowControl w:val="0"/>
        <w:ind w:firstLine="709"/>
        <w:contextualSpacing/>
        <w:jc w:val="center"/>
        <w:rPr>
          <w:rFonts w:ascii="GHEA Grapalat" w:hAnsi="GHEA Grapalat"/>
          <w:b/>
        </w:rPr>
      </w:pPr>
    </w:p>
    <w:p w:rsidR="003B2F27" w:rsidRPr="00AD29CE" w:rsidRDefault="003B2F27" w:rsidP="003F4FD0">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F4FD0">
      <w:pPr>
        <w:widowControl w:val="0"/>
        <w:autoSpaceDE w:val="0"/>
        <w:autoSpaceDN w:val="0"/>
        <w:adjustRightInd w:val="0"/>
        <w:contextualSpacing/>
        <w:jc w:val="right"/>
        <w:rPr>
          <w:rFonts w:ascii="GHEA Grapalat" w:hAnsi="GHEA Grapalat" w:cs="TimesArmenianPSMT"/>
        </w:rPr>
      </w:pPr>
    </w:p>
    <w:p w:rsidR="003B2F27" w:rsidRDefault="003B2F27" w:rsidP="003F4FD0">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0"/>
        <w:t>*</w:t>
      </w:r>
    </w:p>
    <w:p w:rsidR="00092AFE" w:rsidRDefault="00092AFE" w:rsidP="003B2F27">
      <w:pPr>
        <w:widowControl w:val="0"/>
        <w:spacing w:after="160" w:line="360" w:lineRule="auto"/>
        <w:jc w:val="center"/>
        <w:rPr>
          <w:rFonts w:ascii="GHEA Grapalat" w:hAnsi="GHEA Grapalat"/>
        </w:rPr>
      </w:pPr>
    </w:p>
    <w:p w:rsidR="00092AFE" w:rsidRPr="007D73E1" w:rsidRDefault="007D73E1" w:rsidP="003B2F27">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7D73E1" w:rsidRPr="00E40AC8" w:rsidRDefault="007D73E1"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6B04BD" w:rsidRPr="009F3DC7" w:rsidRDefault="006B04BD" w:rsidP="006B04BD">
      <w:pPr>
        <w:widowControl w:val="0"/>
        <w:spacing w:after="160" w:line="360" w:lineRule="auto"/>
        <w:ind w:firstLine="567"/>
        <w:jc w:val="right"/>
        <w:rPr>
          <w:rFonts w:ascii="GHEA Grapalat" w:hAnsi="GHEA Grapalat" w:cs="Sylfaen"/>
          <w:i/>
        </w:rPr>
      </w:pPr>
      <w:r w:rsidRPr="009F3DC7">
        <w:rPr>
          <w:rFonts w:ascii="GHEA Grapalat" w:hAnsi="GHEA Grapalat"/>
          <w:i/>
        </w:rPr>
        <w:t xml:space="preserve">Приложение № </w:t>
      </w:r>
      <w:r>
        <w:rPr>
          <w:rFonts w:ascii="GHEA Grapalat" w:hAnsi="GHEA Grapalat"/>
          <w:i/>
        </w:rPr>
        <w:t>2</w:t>
      </w:r>
    </w:p>
    <w:p w:rsidR="006B04BD" w:rsidRPr="009F3DC7" w:rsidRDefault="006B04BD" w:rsidP="006B04BD">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6B04BD" w:rsidRPr="009F3DC7" w:rsidRDefault="006B04BD" w:rsidP="006B04BD">
      <w:pPr>
        <w:widowControl w:val="0"/>
        <w:tabs>
          <w:tab w:val="left" w:pos="9540"/>
        </w:tabs>
        <w:spacing w:after="160" w:line="360" w:lineRule="auto"/>
        <w:ind w:firstLine="567"/>
        <w:jc w:val="center"/>
        <w:rPr>
          <w:rFonts w:ascii="GHEA Grapalat" w:hAnsi="GHEA Grapalat"/>
        </w:rPr>
      </w:pPr>
    </w:p>
    <w:p w:rsidR="006B04BD" w:rsidRPr="00685FDC" w:rsidRDefault="006B04BD" w:rsidP="006B04BD">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1"/>
        <w:t>*</w:t>
      </w:r>
    </w:p>
    <w:p w:rsidR="006B04BD" w:rsidRDefault="006B04BD" w:rsidP="006B04BD">
      <w:pPr>
        <w:widowControl w:val="0"/>
        <w:spacing w:after="160" w:line="360" w:lineRule="auto"/>
        <w:ind w:firstLine="567"/>
        <w:jc w:val="center"/>
        <w:rPr>
          <w:rFonts w:ascii="GHEA Grapalat" w:hAnsi="GHEA Grapalat"/>
          <w:b/>
          <w:color w:val="FF0000"/>
        </w:rPr>
      </w:pPr>
      <w:r w:rsidRPr="00987E44">
        <w:rPr>
          <w:rFonts w:ascii="GHEA Grapalat" w:hAnsi="GHEA Grapalat"/>
          <w:b/>
          <w:color w:val="FF0000"/>
        </w:rPr>
        <w:t>ПРИЛАГАЕТСЯ ОТДЕЛЬНЫМ ФАЙЛОМ</w:t>
      </w:r>
    </w:p>
    <w:p w:rsidR="006B04BD" w:rsidRDefault="006B04BD" w:rsidP="006B04BD">
      <w:pPr>
        <w:widowControl w:val="0"/>
        <w:spacing w:after="160" w:line="360" w:lineRule="auto"/>
        <w:ind w:firstLine="567"/>
        <w:jc w:val="center"/>
        <w:rPr>
          <w:rFonts w:ascii="GHEA Grapalat" w:hAnsi="GHEA Grapalat"/>
          <w:b/>
          <w:color w:val="FF0000"/>
        </w:rPr>
      </w:pPr>
    </w:p>
    <w:p w:rsidR="006B04BD" w:rsidRPr="00987E44" w:rsidRDefault="006B04BD" w:rsidP="006B04BD">
      <w:pPr>
        <w:widowControl w:val="0"/>
        <w:spacing w:after="160" w:line="360" w:lineRule="auto"/>
        <w:ind w:firstLine="567"/>
        <w:jc w:val="center"/>
        <w:rPr>
          <w:rFonts w:ascii="Sylfaen" w:hAnsi="Sylfaen"/>
          <w:color w:val="FF0000"/>
          <w:lang w:val="hy-AM"/>
        </w:rPr>
      </w:pPr>
    </w:p>
    <w:tbl>
      <w:tblPr>
        <w:tblW w:w="9639" w:type="dxa"/>
        <w:jc w:val="center"/>
        <w:tblLayout w:type="fixed"/>
        <w:tblLook w:val="0000"/>
      </w:tblPr>
      <w:tblGrid>
        <w:gridCol w:w="4536"/>
        <w:gridCol w:w="760"/>
        <w:gridCol w:w="4343"/>
      </w:tblGrid>
      <w:tr w:rsidR="006B04BD" w:rsidRPr="009F3DC7" w:rsidTr="00501A71">
        <w:trPr>
          <w:jc w:val="center"/>
        </w:trPr>
        <w:tc>
          <w:tcPr>
            <w:tcW w:w="4536" w:type="dxa"/>
          </w:tcPr>
          <w:p w:rsidR="006B04BD" w:rsidRPr="009F3DC7" w:rsidRDefault="006B04BD" w:rsidP="00501A71">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6B04BD" w:rsidRPr="00685FDC" w:rsidRDefault="006B04BD" w:rsidP="00501A71">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6B04BD" w:rsidRPr="009F3DC7" w:rsidRDefault="006B04BD" w:rsidP="00501A71">
            <w:pPr>
              <w:widowControl w:val="0"/>
              <w:spacing w:after="160" w:line="360" w:lineRule="auto"/>
              <w:jc w:val="center"/>
              <w:rPr>
                <w:rFonts w:ascii="GHEA Grapalat" w:hAnsi="GHEA Grapalat"/>
              </w:rPr>
            </w:pPr>
            <w:r w:rsidRPr="009F3DC7">
              <w:rPr>
                <w:rFonts w:ascii="GHEA Grapalat" w:hAnsi="GHEA Grapalat"/>
              </w:rPr>
              <w:t>/подпись/</w:t>
            </w:r>
          </w:p>
          <w:p w:rsidR="006B04BD" w:rsidRPr="009F3DC7" w:rsidRDefault="006B04BD" w:rsidP="00501A71">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6B04BD" w:rsidRPr="009F3DC7" w:rsidRDefault="006B04BD" w:rsidP="00501A71">
            <w:pPr>
              <w:widowControl w:val="0"/>
              <w:spacing w:after="160" w:line="360" w:lineRule="auto"/>
              <w:jc w:val="center"/>
              <w:rPr>
                <w:rFonts w:ascii="GHEA Grapalat" w:hAnsi="GHEA Grapalat"/>
              </w:rPr>
            </w:pPr>
          </w:p>
        </w:tc>
        <w:tc>
          <w:tcPr>
            <w:tcW w:w="4343" w:type="dxa"/>
          </w:tcPr>
          <w:p w:rsidR="006B04BD" w:rsidRPr="009F3DC7" w:rsidRDefault="006B04BD" w:rsidP="00501A71">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6B04BD" w:rsidRPr="00685FDC" w:rsidRDefault="006B04BD" w:rsidP="00501A71">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6B04BD" w:rsidRPr="009F3DC7" w:rsidRDefault="006B04BD" w:rsidP="00501A71">
            <w:pPr>
              <w:widowControl w:val="0"/>
              <w:spacing w:after="160" w:line="360" w:lineRule="auto"/>
              <w:jc w:val="center"/>
              <w:rPr>
                <w:rFonts w:ascii="GHEA Grapalat" w:hAnsi="GHEA Grapalat"/>
              </w:rPr>
            </w:pPr>
            <w:r w:rsidRPr="009F3DC7">
              <w:rPr>
                <w:rFonts w:ascii="GHEA Grapalat" w:hAnsi="GHEA Grapalat"/>
              </w:rPr>
              <w:t>/подпись/</w:t>
            </w:r>
          </w:p>
          <w:p w:rsidR="006B04BD" w:rsidRPr="009F3DC7" w:rsidRDefault="006B04BD" w:rsidP="00501A71">
            <w:pPr>
              <w:widowControl w:val="0"/>
              <w:spacing w:after="160" w:line="360" w:lineRule="auto"/>
              <w:jc w:val="center"/>
              <w:rPr>
                <w:rFonts w:ascii="GHEA Grapalat" w:hAnsi="GHEA Grapalat"/>
              </w:rPr>
            </w:pPr>
            <w:r w:rsidRPr="009F3DC7">
              <w:rPr>
                <w:rFonts w:ascii="GHEA Grapalat" w:hAnsi="GHEA Grapalat"/>
              </w:rPr>
              <w:t>М. П.</w:t>
            </w:r>
          </w:p>
        </w:tc>
      </w:tr>
    </w:tbl>
    <w:p w:rsidR="006B04BD" w:rsidRPr="009F3DC7" w:rsidRDefault="006B04BD" w:rsidP="006B04BD">
      <w:pPr>
        <w:widowControl w:val="0"/>
        <w:spacing w:after="160" w:line="360" w:lineRule="auto"/>
        <w:ind w:firstLine="567"/>
        <w:rPr>
          <w:rFonts w:ascii="GHEA Grapalat" w:hAnsi="GHEA Grapalat"/>
        </w:rPr>
        <w:sectPr w:rsidR="006B04BD" w:rsidRPr="009F3DC7" w:rsidSect="006B04BD">
          <w:footerReference w:type="default" r:id="rId8"/>
          <w:footnotePr>
            <w:pos w:val="beneathText"/>
          </w:footnotePr>
          <w:pgSz w:w="11907" w:h="16840" w:code="9"/>
          <w:pgMar w:top="993" w:right="567" w:bottom="1418" w:left="709" w:header="561" w:footer="561" w:gutter="0"/>
          <w:cols w:space="720"/>
          <w:docGrid w:linePitch="326"/>
        </w:sectPr>
      </w:pP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rsidR="003B2F27" w:rsidRPr="00AD29CE" w:rsidDel="004B29A5" w:rsidRDefault="003B2F27" w:rsidP="007D73E1">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7D73E1">
            <w:pPr>
              <w:widowControl w:val="0"/>
              <w:contextualSpacing/>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7D73E1">
            <w:pPr>
              <w:widowControl w:val="0"/>
              <w:contextualSpacing/>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7D73E1">
      <w:pPr>
        <w:widowControl w:val="0"/>
        <w:ind w:firstLine="375"/>
        <w:contextualSpacing/>
        <w:rPr>
          <w:rFonts w:ascii="GHEA Grapalat" w:hAnsi="GHEA Grapalat"/>
          <w:iCs/>
          <w:color w:val="000000"/>
        </w:rPr>
      </w:pPr>
    </w:p>
    <w:p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7D73E1">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7D73E1">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7D73E1">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7D73E1">
      <w:pPr>
        <w:widowControl w:val="0"/>
        <w:ind w:firstLine="375"/>
        <w:contextualSpacing/>
        <w:jc w:val="both"/>
        <w:rPr>
          <w:rFonts w:ascii="GHEA Grapalat" w:hAnsi="GHEA Grapalat" w:cs="Arial"/>
          <w:iCs/>
          <w:color w:val="000000"/>
          <w:lang w:val="en-US"/>
        </w:rPr>
      </w:pPr>
    </w:p>
    <w:p w:rsidR="003B2F27" w:rsidRPr="00AD29CE" w:rsidRDefault="003B2F27" w:rsidP="007D73E1">
      <w:pPr>
        <w:widowControl w:val="0"/>
        <w:ind w:firstLine="567"/>
        <w:contextualSpacing/>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7D73E1">
      <w:pPr>
        <w:widowControl w:val="0"/>
        <w:autoSpaceDE w:val="0"/>
        <w:autoSpaceDN w:val="0"/>
        <w:adjustRightInd w:val="0"/>
        <w:contextualSpacing/>
        <w:jc w:val="right"/>
        <w:rPr>
          <w:rFonts w:ascii="GHEA Grapalat" w:hAnsi="GHEA Grapalat" w:cs="TimesArmenianPSMT"/>
        </w:rPr>
      </w:pPr>
    </w:p>
    <w:p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t>Приложение № 3.1</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contextualSpacing/>
        <w:rPr>
          <w:rFonts w:ascii="GHEA Grapalat" w:hAnsi="GHEA Grapalat"/>
        </w:rPr>
      </w:pPr>
    </w:p>
    <w:p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bl>
    <w:p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tblPr>
      <w:tblGrid>
        <w:gridCol w:w="4785"/>
        <w:gridCol w:w="5223"/>
      </w:tblGrid>
      <w:tr w:rsidR="003B2F27" w:rsidRPr="00AD29CE" w:rsidTr="005B7138">
        <w:tc>
          <w:tcPr>
            <w:tcW w:w="4785"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7D73E1">
            <w:pPr>
              <w:widowControl w:val="0"/>
              <w:contextualSpacing/>
              <w:rPr>
                <w:rFonts w:ascii="GHEA Grapalat" w:hAnsi="GHEA Grapalat" w:cs="GHEA Grapalat"/>
                <w:color w:val="000000"/>
              </w:rPr>
            </w:pPr>
          </w:p>
        </w:tc>
      </w:tr>
    </w:tbl>
    <w:p w:rsidR="003B2F27" w:rsidRPr="00AD29CE" w:rsidRDefault="003B2F27" w:rsidP="007D73E1">
      <w:pPr>
        <w:widowControl w:val="0"/>
        <w:ind w:left="-142" w:firstLine="142"/>
        <w:contextualSpacing/>
        <w:jc w:val="center"/>
        <w:rPr>
          <w:rFonts w:ascii="GHEA Grapalat" w:hAnsi="GHEA Grapalat" w:cs="Sylfaen"/>
          <w:b/>
        </w:rPr>
      </w:pPr>
    </w:p>
    <w:p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8F145F">
      <w:footerReference w:type="default" r:id="rId9"/>
      <w:footnotePr>
        <w:pos w:val="beneathText"/>
      </w:footnotePr>
      <w:pgSz w:w="11906" w:h="16838" w:code="9"/>
      <w:pgMar w:top="426" w:right="849" w:bottom="567" w:left="993"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208D" w:rsidRDefault="00E1208D">
      <w:r>
        <w:separator/>
      </w:r>
    </w:p>
  </w:endnote>
  <w:endnote w:type="continuationSeparator" w:id="0">
    <w:p w:rsidR="00E1208D" w:rsidRDefault="00E120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E1208D" w:rsidRPr="003E450C" w:rsidRDefault="00E1208D">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E72708">
          <w:rPr>
            <w:rFonts w:ascii="GHEA Grapalat" w:hAnsi="GHEA Grapalat"/>
            <w:noProof/>
            <w:sz w:val="24"/>
            <w:szCs w:val="24"/>
          </w:rPr>
          <w:t>68</w:t>
        </w:r>
        <w:r w:rsidRPr="003E450C">
          <w:rPr>
            <w:rFonts w:ascii="GHEA Grapalat" w:hAnsi="GHEA Grapalat"/>
            <w:sz w:val="24"/>
            <w:szCs w:val="24"/>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08D" w:rsidRPr="00305BEC" w:rsidRDefault="00E1208D">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208D" w:rsidRDefault="00E1208D">
      <w:r>
        <w:separator/>
      </w:r>
    </w:p>
  </w:footnote>
  <w:footnote w:type="continuationSeparator" w:id="0">
    <w:p w:rsidR="00E1208D" w:rsidRDefault="00E1208D">
      <w:r>
        <w:continuationSeparator/>
      </w:r>
    </w:p>
  </w:footnote>
  <w:footnote w:id="1">
    <w:p w:rsidR="00E1208D" w:rsidRPr="00A31673" w:rsidRDefault="00E1208D">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E1208D" w:rsidRDefault="00E1208D" w:rsidP="006B3E56">
      <w:pPr>
        <w:jc w:val="both"/>
      </w:pPr>
    </w:p>
    <w:p w:rsidR="00E1208D" w:rsidRPr="00503980" w:rsidRDefault="00E1208D"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503980">
        <w:rPr>
          <w:rFonts w:ascii="GHEA Grapalat" w:hAnsi="GHEA Grapalat"/>
          <w:i/>
          <w:sz w:val="20"/>
          <w:szCs w:val="20"/>
        </w:rPr>
        <w:t>"О</w:t>
      </w:r>
      <w:proofErr w:type="gramEnd"/>
      <w:r w:rsidRPr="00503980">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E1208D" w:rsidRPr="00503980" w:rsidRDefault="00E1208D" w:rsidP="007906A2">
      <w:pPr>
        <w:jc w:val="both"/>
        <w:rPr>
          <w:rFonts w:ascii="GHEA Grapalat" w:hAnsi="GHEA Grapalat"/>
          <w:i/>
          <w:sz w:val="20"/>
          <w:szCs w:val="20"/>
        </w:rPr>
      </w:pPr>
      <w:proofErr w:type="gramStart"/>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503980">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E1208D" w:rsidRPr="00503980" w:rsidRDefault="00E1208D"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p>
    <w:p w:rsidR="00E1208D" w:rsidRDefault="00E1208D" w:rsidP="006B3E56">
      <w:pPr>
        <w:pStyle w:val="af2"/>
        <w:rPr>
          <w:rFonts w:asciiTheme="minorHAnsi" w:hAnsiTheme="minorHAnsi"/>
          <w:lang w:val="af-ZA"/>
        </w:rPr>
      </w:pPr>
    </w:p>
  </w:footnote>
  <w:footnote w:id="3">
    <w:p w:rsidR="00E1208D" w:rsidRPr="00D3436F" w:rsidRDefault="00E1208D"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E1208D" w:rsidRPr="009C4E45" w:rsidRDefault="00E1208D">
      <w:pPr>
        <w:pStyle w:val="af2"/>
        <w:rPr>
          <w:rFonts w:ascii="GHEA Grapalat" w:hAnsi="GHEA Grapalat"/>
          <w:color w:val="FF0000"/>
          <w:sz w:val="28"/>
          <w:szCs w:val="28"/>
        </w:rPr>
      </w:pPr>
    </w:p>
  </w:footnote>
  <w:footnote w:id="4">
    <w:p w:rsidR="00E1208D" w:rsidRPr="008842CE" w:rsidRDefault="00E1208D" w:rsidP="003D2FE2">
      <w:pPr>
        <w:pStyle w:val="af2"/>
        <w:jc w:val="both"/>
      </w:pPr>
    </w:p>
  </w:footnote>
  <w:footnote w:id="5">
    <w:p w:rsidR="00E1208D" w:rsidRPr="008842CE" w:rsidRDefault="00E1208D" w:rsidP="000A214C">
      <w:pPr>
        <w:pStyle w:val="af2"/>
        <w:jc w:val="both"/>
      </w:pPr>
    </w:p>
  </w:footnote>
  <w:footnote w:id="6">
    <w:p w:rsidR="00E1208D" w:rsidRPr="006F5F33" w:rsidRDefault="00E1208D"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E1208D" w:rsidRPr="006F5F33" w:rsidRDefault="00E1208D"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E1208D" w:rsidRPr="006F5F33" w:rsidRDefault="00E1208D"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E1208D" w:rsidRPr="006F5F33" w:rsidRDefault="00E1208D" w:rsidP="00067561">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 xml:space="preserve">в виде неустойки, </w:t>
      </w:r>
      <w:proofErr w:type="gramStart"/>
      <w:r w:rsidRPr="006F5F33">
        <w:rPr>
          <w:rFonts w:ascii="GHEA Grapalat" w:hAnsi="GHEA Grapalat"/>
          <w:i/>
        </w:rPr>
        <w:t>—</w:t>
      </w:r>
      <w:r w:rsidRPr="008842CE">
        <w:rPr>
          <w:rFonts w:ascii="GHEA Grapalat" w:hAnsi="GHEA Grapalat"/>
          <w:i/>
        </w:rPr>
        <w:t>т</w:t>
      </w:r>
      <w:proofErr w:type="gramEnd"/>
      <w:r w:rsidRPr="008842CE">
        <w:rPr>
          <w:rFonts w:ascii="GHEA Grapalat" w:hAnsi="GHEA Grapalat"/>
          <w:i/>
        </w:rPr>
        <w:t>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E1208D" w:rsidRPr="009E00B3" w:rsidRDefault="00E1208D" w:rsidP="00067561">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E1208D" w:rsidRPr="00A47171" w:rsidRDefault="00E1208D" w:rsidP="00067561">
      <w:pPr>
        <w:pStyle w:val="af2"/>
        <w:jc w:val="both"/>
        <w:rPr>
          <w:rFonts w:ascii="GHEA Grapalat" w:hAnsi="GHEA Grapalat"/>
          <w:i/>
          <w:lang w:eastAsia="en-US"/>
        </w:rPr>
      </w:pPr>
      <w:r w:rsidRPr="009E00B3">
        <w:rPr>
          <w:rFonts w:ascii="GHEA Grapalat" w:hAnsi="GHEA Grapalat"/>
          <w:i/>
          <w:lang w:eastAsia="en-US"/>
        </w:rPr>
        <w:tab/>
      </w:r>
    </w:p>
  </w:footnote>
  <w:footnote w:id="10">
    <w:p w:rsidR="00E1208D" w:rsidRDefault="00E1208D" w:rsidP="003B2F27">
      <w:pPr>
        <w:pStyle w:val="af2"/>
        <w:jc w:val="both"/>
        <w:rPr>
          <w:rFonts w:ascii="GHEA Grapalat" w:hAnsi="GHEA Grapalat"/>
          <w:i/>
        </w:rPr>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p w:rsidR="00E1208D" w:rsidRPr="00E40AC8" w:rsidRDefault="00E1208D" w:rsidP="003B2F27">
      <w:pPr>
        <w:pStyle w:val="af2"/>
        <w:jc w:val="both"/>
      </w:pPr>
    </w:p>
  </w:footnote>
  <w:footnote w:id="11">
    <w:p w:rsidR="00E1208D" w:rsidRPr="00124BE9" w:rsidRDefault="00E1208D" w:rsidP="006B04BD">
      <w:pPr>
        <w:pStyle w:val="af2"/>
        <w:widowControl w:val="0"/>
        <w:jc w:val="both"/>
      </w:pPr>
      <w:r w:rsidRPr="00124BE9">
        <w:rPr>
          <w:rStyle w:val="af6"/>
        </w:rPr>
        <w:t>*</w:t>
      </w:r>
      <w:r w:rsidRPr="00124BE9">
        <w:t xml:space="preserve"> </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22529"/>
  </w:hdrShapeDefaults>
  <w:footnotePr>
    <w:pos w:val="beneathText"/>
    <w:footnote w:id="-1"/>
    <w:footnote w:id="0"/>
  </w:footnotePr>
  <w:endnotePr>
    <w:endnote w:id="-1"/>
    <w:endnote w:id="0"/>
  </w:endnotePr>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003"/>
    <w:rsid w:val="00057264"/>
    <w:rsid w:val="000604CF"/>
    <w:rsid w:val="000608F6"/>
    <w:rsid w:val="00060FB1"/>
    <w:rsid w:val="00061153"/>
    <w:rsid w:val="000612B9"/>
    <w:rsid w:val="0006220B"/>
    <w:rsid w:val="000622AC"/>
    <w:rsid w:val="0006311D"/>
    <w:rsid w:val="00063AEF"/>
    <w:rsid w:val="00065C3B"/>
    <w:rsid w:val="0006703E"/>
    <w:rsid w:val="00067561"/>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5CD3"/>
    <w:rsid w:val="000C64C4"/>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5D5"/>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56E"/>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5E4"/>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BC9"/>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C3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06DA"/>
    <w:rsid w:val="00250E9A"/>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2A30"/>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3E4F"/>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979"/>
    <w:rsid w:val="002A1F5A"/>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2F7E"/>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910"/>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F1E"/>
    <w:rsid w:val="0041739A"/>
    <w:rsid w:val="004175B6"/>
    <w:rsid w:val="00417E48"/>
    <w:rsid w:val="00417F33"/>
    <w:rsid w:val="00421AEB"/>
    <w:rsid w:val="00422802"/>
    <w:rsid w:val="00423B3F"/>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4D73"/>
    <w:rsid w:val="0045525D"/>
    <w:rsid w:val="004553CA"/>
    <w:rsid w:val="0045669A"/>
    <w:rsid w:val="00456B02"/>
    <w:rsid w:val="00456C67"/>
    <w:rsid w:val="00457745"/>
    <w:rsid w:val="00457FBF"/>
    <w:rsid w:val="00460CA5"/>
    <w:rsid w:val="004616F4"/>
    <w:rsid w:val="0046186C"/>
    <w:rsid w:val="0046188C"/>
    <w:rsid w:val="00461D88"/>
    <w:rsid w:val="004623A3"/>
    <w:rsid w:val="00462E00"/>
    <w:rsid w:val="00463606"/>
    <w:rsid w:val="004636DA"/>
    <w:rsid w:val="00463B00"/>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3ED3"/>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A6E"/>
    <w:rsid w:val="004C7808"/>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1A71"/>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8F8"/>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0AFC"/>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1CF8"/>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361A"/>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4BD"/>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2A6"/>
    <w:rsid w:val="006F565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6E4"/>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492"/>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45F"/>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B6"/>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173"/>
    <w:rsid w:val="009A2838"/>
    <w:rsid w:val="009A2FDE"/>
    <w:rsid w:val="009A5190"/>
    <w:rsid w:val="009A73D5"/>
    <w:rsid w:val="009A796C"/>
    <w:rsid w:val="009B0273"/>
    <w:rsid w:val="009B0824"/>
    <w:rsid w:val="009B0DA1"/>
    <w:rsid w:val="009B127B"/>
    <w:rsid w:val="009B13C3"/>
    <w:rsid w:val="009B18AF"/>
    <w:rsid w:val="009B18E8"/>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4E45"/>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54AE"/>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3D2"/>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0699"/>
    <w:rsid w:val="00AE11EC"/>
    <w:rsid w:val="00AE1606"/>
    <w:rsid w:val="00AE16D5"/>
    <w:rsid w:val="00AE1BA4"/>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0B89"/>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5CC"/>
    <w:rsid w:val="00B34BDA"/>
    <w:rsid w:val="00B351F5"/>
    <w:rsid w:val="00B3612B"/>
    <w:rsid w:val="00B36765"/>
    <w:rsid w:val="00B36881"/>
    <w:rsid w:val="00B369D8"/>
    <w:rsid w:val="00B37250"/>
    <w:rsid w:val="00B37A00"/>
    <w:rsid w:val="00B40233"/>
    <w:rsid w:val="00B413A8"/>
    <w:rsid w:val="00B41D8A"/>
    <w:rsid w:val="00B425F0"/>
    <w:rsid w:val="00B4364F"/>
    <w:rsid w:val="00B4374E"/>
    <w:rsid w:val="00B44A67"/>
    <w:rsid w:val="00B46279"/>
    <w:rsid w:val="00B46D58"/>
    <w:rsid w:val="00B4794D"/>
    <w:rsid w:val="00B50F8D"/>
    <w:rsid w:val="00B5116D"/>
    <w:rsid w:val="00B514E8"/>
    <w:rsid w:val="00B51D9F"/>
    <w:rsid w:val="00B52043"/>
    <w:rsid w:val="00B5219E"/>
    <w:rsid w:val="00B52987"/>
    <w:rsid w:val="00B52C16"/>
    <w:rsid w:val="00B5317A"/>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8C4"/>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C51"/>
    <w:rsid w:val="00BD3FDD"/>
    <w:rsid w:val="00BD4817"/>
    <w:rsid w:val="00BD50E7"/>
    <w:rsid w:val="00BD5554"/>
    <w:rsid w:val="00BD572E"/>
    <w:rsid w:val="00BD5F94"/>
    <w:rsid w:val="00BD68F2"/>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9DD"/>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6851"/>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DF"/>
    <w:rsid w:val="00C752FC"/>
    <w:rsid w:val="00C77407"/>
    <w:rsid w:val="00C8055A"/>
    <w:rsid w:val="00C806B2"/>
    <w:rsid w:val="00C807D9"/>
    <w:rsid w:val="00C808AC"/>
    <w:rsid w:val="00C80B25"/>
    <w:rsid w:val="00C81187"/>
    <w:rsid w:val="00C813A9"/>
    <w:rsid w:val="00C816CA"/>
    <w:rsid w:val="00C81FE2"/>
    <w:rsid w:val="00C82BD2"/>
    <w:rsid w:val="00C832E0"/>
    <w:rsid w:val="00C83D8F"/>
    <w:rsid w:val="00C83ECA"/>
    <w:rsid w:val="00C84419"/>
    <w:rsid w:val="00C858FA"/>
    <w:rsid w:val="00C85FFA"/>
    <w:rsid w:val="00C860C6"/>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3E88"/>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958"/>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0772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28F9"/>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7A4"/>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208D"/>
    <w:rsid w:val="00E1385B"/>
    <w:rsid w:val="00E141C7"/>
    <w:rsid w:val="00E14672"/>
    <w:rsid w:val="00E15531"/>
    <w:rsid w:val="00E15A1C"/>
    <w:rsid w:val="00E161F1"/>
    <w:rsid w:val="00E16259"/>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073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2708"/>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4E84"/>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0DFD"/>
    <w:rsid w:val="00F53937"/>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DE0"/>
    <w:rsid w:val="00F70E55"/>
    <w:rsid w:val="00F71F29"/>
    <w:rsid w:val="00F7342A"/>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53F"/>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DE3"/>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125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7BB55-95E3-4B4D-BF29-EA68F96B2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2408</TotalTime>
  <Pages>70</Pages>
  <Words>15298</Words>
  <Characters>111269</Characters>
  <Application>Microsoft Office Word</Application>
  <DocSecurity>0</DocSecurity>
  <Lines>927</Lines>
  <Paragraphs>252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126315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1600</cp:revision>
  <cp:lastPrinted>2018-02-16T07:12:00Z</cp:lastPrinted>
  <dcterms:created xsi:type="dcterms:W3CDTF">2019-10-28T07:04:00Z</dcterms:created>
  <dcterms:modified xsi:type="dcterms:W3CDTF">2024-12-20T10:57:00Z</dcterms:modified>
</cp:coreProperties>
</file>