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AA0B58">
        <w:rPr>
          <w:rFonts w:ascii="GHEA Grapalat" w:hAnsi="GHEA Grapalat"/>
          <w:i w:val="0"/>
          <w:sz w:val="24"/>
          <w:szCs w:val="24"/>
        </w:rPr>
        <w:t>07 декабря</w:t>
      </w:r>
      <w:r w:rsidRPr="00521A49">
        <w:rPr>
          <w:rFonts w:ascii="GHEA Grapalat" w:hAnsi="GHEA Grapalat"/>
          <w:i w:val="0"/>
          <w:sz w:val="24"/>
          <w:szCs w:val="24"/>
        </w:rPr>
        <w:t xml:space="preserve"> 202</w:t>
      </w:r>
      <w:r w:rsidR="000513F2" w:rsidRPr="00521A49">
        <w:rPr>
          <w:rFonts w:ascii="GHEA Grapalat" w:hAnsi="GHEA Grapalat"/>
          <w:i w:val="0"/>
          <w:sz w:val="24"/>
          <w:szCs w:val="24"/>
        </w:rPr>
        <w:t>3</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AA0B58">
        <w:rPr>
          <w:rFonts w:ascii="GHEA Grapalat" w:hAnsi="GHEA Grapalat"/>
          <w:b/>
          <w:i w:val="0"/>
          <w:sz w:val="24"/>
          <w:szCs w:val="24"/>
        </w:rPr>
        <w:t>GHAPDzB-HVKAK-2023-69</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AA0B58">
        <w:rPr>
          <w:rFonts w:ascii="GHEA Grapalat" w:hAnsi="GHEA Grapalat"/>
          <w:b/>
        </w:rPr>
        <w:t>кондиционеров</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916255" w:rsidRPr="00521A49">
        <w:rPr>
          <w:rFonts w:ascii="GHEA Grapalat" w:hAnsi="GHEA Grapalat"/>
          <w:b/>
          <w:i w:val="0"/>
          <w:spacing w:val="-6"/>
          <w:sz w:val="24"/>
          <w:szCs w:val="24"/>
        </w:rPr>
        <w:t>8</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1C2961">
        <w:rPr>
          <w:rFonts w:ascii="GHEA Grapalat" w:hAnsi="GHEA Grapalat"/>
          <w:b/>
          <w:i w:val="0"/>
          <w:spacing w:val="-6"/>
          <w:sz w:val="24"/>
          <w:szCs w:val="24"/>
        </w:rPr>
        <w:t>1</w:t>
      </w:r>
      <w:r w:rsidR="00AA0B58">
        <w:rPr>
          <w:rFonts w:ascii="GHEA Grapalat" w:hAnsi="GHEA Grapalat"/>
          <w:b/>
          <w:i w:val="0"/>
          <w:spacing w:val="-6"/>
          <w:sz w:val="24"/>
          <w:szCs w:val="24"/>
        </w:rPr>
        <w:t>4 декабря</w:t>
      </w:r>
      <w:r w:rsidRPr="00521A49">
        <w:rPr>
          <w:rFonts w:ascii="GHEA Grapalat" w:hAnsi="GHEA Grapalat"/>
          <w:b/>
          <w:i w:val="0"/>
          <w:spacing w:val="-6"/>
          <w:sz w:val="24"/>
          <w:szCs w:val="24"/>
        </w:rPr>
        <w:t xml:space="preserve"> 202</w:t>
      </w:r>
      <w:r w:rsidR="00587BE4" w:rsidRPr="00521A49">
        <w:rPr>
          <w:rFonts w:ascii="GHEA Grapalat" w:hAnsi="GHEA Grapalat"/>
          <w:b/>
          <w:i w:val="0"/>
          <w:spacing w:val="-6"/>
          <w:sz w:val="24"/>
          <w:szCs w:val="24"/>
        </w:rPr>
        <w:t>3</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AA0B58">
        <w:rPr>
          <w:rFonts w:ascii="GHEA Grapalat" w:hAnsi="GHEA Grapalat"/>
          <w:b/>
        </w:rPr>
        <w:t>GHAPDzB-HVKAK-2023-69</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1C2961">
        <w:rPr>
          <w:rFonts w:ascii="GHEA Grapalat" w:hAnsi="GHEA Grapalat"/>
        </w:rPr>
        <w:t xml:space="preserve">07 декабря </w:t>
      </w:r>
      <w:r w:rsidRPr="00521A49">
        <w:rPr>
          <w:rFonts w:ascii="GHEA Grapalat" w:hAnsi="GHEA Grapalat"/>
        </w:rPr>
        <w:t>202</w:t>
      </w:r>
      <w:r w:rsidR="001366F8" w:rsidRPr="00521A49">
        <w:rPr>
          <w:rFonts w:ascii="GHEA Grapalat" w:hAnsi="GHEA Grapalat"/>
        </w:rPr>
        <w:t>3</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521A49" w:rsidRDefault="00096865" w:rsidP="00962010">
      <w:pPr>
        <w:pStyle w:val="aa"/>
        <w:widowControl w:val="0"/>
        <w:spacing w:after="160"/>
        <w:ind w:right="-7" w:firstLine="567"/>
        <w:jc w:val="center"/>
        <w:rPr>
          <w:rFonts w:ascii="GHEA Grapalat" w:hAnsi="GHEA Grapalat" w:cs="Sylfaen"/>
        </w:rPr>
      </w:pPr>
    </w:p>
    <w:p w:rsidR="00212DC3" w:rsidRPr="00521A49" w:rsidRDefault="00212DC3" w:rsidP="00962010">
      <w:pPr>
        <w:pStyle w:val="aa"/>
        <w:spacing w:after="160"/>
        <w:ind w:right="-7"/>
        <w:contextualSpacing/>
        <w:jc w:val="center"/>
        <w:rPr>
          <w:rFonts w:ascii="GHEA Grapalat" w:hAnsi="GHEA Grapalat"/>
          <w:b/>
        </w:rPr>
      </w:pPr>
      <w:r w:rsidRPr="00521A49">
        <w:rPr>
          <w:rFonts w:ascii="GHEA Grapalat" w:hAnsi="GHEA Grapalat"/>
          <w:b/>
        </w:rPr>
        <w:t xml:space="preserve">НА ЗАПРОС КОТИРОВОК, ОБЪЯВЛЕННЫЙ С ЦЕЛЬЮ ПРИОБРЕТЕНИЯ </w:t>
      </w:r>
      <w:r w:rsidR="001C2961">
        <w:rPr>
          <w:rFonts w:ascii="GHEA Grapalat" w:hAnsi="GHEA Grapalat"/>
          <w:b/>
        </w:rPr>
        <w:t>КОНДИЦИОНЕРОВ</w:t>
      </w:r>
      <w:r w:rsidR="00B47C2F" w:rsidRPr="00521A49">
        <w:rPr>
          <w:rFonts w:ascii="GHEA Grapalat" w:hAnsi="GHEA Grapalat"/>
          <w:b/>
        </w:rPr>
        <w:t xml:space="preserve"> </w:t>
      </w:r>
      <w:r w:rsidRPr="00521A49">
        <w:rPr>
          <w:rFonts w:ascii="GHEA Grapalat" w:hAnsi="GHEA Grapalat"/>
          <w:b/>
        </w:rPr>
        <w:t>ДЛЯ НУЖД ГНО «НАЦИОНАЛЬНОГО ЦЕНТРА ПО КОНТРОЛЮ И ПРОФИЛАКТИКЕ ЗАБОЛЕВАНИЙ» МЗ 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C40834"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1C2961">
        <w:rPr>
          <w:rFonts w:ascii="GHEA Grapalat" w:hAnsi="GHEA Grapalat"/>
          <w:b/>
        </w:rPr>
        <w:t>КОНДИЦИОНЕРОВ</w:t>
      </w:r>
      <w:r w:rsidRPr="00521A49">
        <w:rPr>
          <w:rFonts w:ascii="GHEA Grapalat" w:hAnsi="GHEA Grapalat"/>
          <w:b/>
        </w:rPr>
        <w:t xml:space="preserve"> ДЛЯ НУЖД 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AA0B58">
        <w:rPr>
          <w:rFonts w:ascii="GHEA Grapalat" w:hAnsi="GHEA Grapalat"/>
          <w:b/>
        </w:rPr>
        <w:t>GHAPDzB-HVKAK-2023-69</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9B2155">
        <w:rPr>
          <w:rFonts w:ascii="GHEA Grapalat" w:hAnsi="GHEA Grapalat"/>
          <w:b/>
          <w:i w:val="0"/>
          <w:sz w:val="24"/>
          <w:szCs w:val="24"/>
        </w:rPr>
        <w:t>кондиционеров</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9B2155">
        <w:rPr>
          <w:rFonts w:ascii="GHEA Grapalat" w:hAnsi="GHEA Grapalat"/>
          <w:b/>
          <w:i w:val="0"/>
          <w:sz w:val="24"/>
          <w:szCs w:val="24"/>
        </w:rPr>
        <w:t>1</w:t>
      </w:r>
      <w:r w:rsidR="00EA245B" w:rsidRPr="00521A49">
        <w:rPr>
          <w:rFonts w:ascii="GHEA Grapalat" w:hAnsi="GHEA Grapalat"/>
          <w:b/>
          <w:i w:val="0"/>
          <w:sz w:val="24"/>
          <w:szCs w:val="24"/>
        </w:rPr>
        <w:t xml:space="preserve"> лот:</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961DC8" w:rsidRPr="00521A49" w:rsidTr="00961DC8">
        <w:trPr>
          <w:jc w:val="center"/>
        </w:trPr>
        <w:tc>
          <w:tcPr>
            <w:tcW w:w="708" w:type="dxa"/>
            <w:vAlign w:val="center"/>
          </w:tcPr>
          <w:p w:rsidR="00961DC8" w:rsidRPr="00521A49" w:rsidRDefault="00961DC8"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300" w:type="dxa"/>
            <w:vAlign w:val="center"/>
          </w:tcPr>
          <w:p w:rsidR="00961DC8" w:rsidRDefault="009B2155" w:rsidP="00961DC8">
            <w:pPr>
              <w:jc w:val="center"/>
              <w:rPr>
                <w:rFonts w:ascii="GHEA Grapalat" w:hAnsi="GHEA Grapalat"/>
                <w:sz w:val="20"/>
                <w:szCs w:val="20"/>
              </w:rPr>
            </w:pPr>
            <w:r>
              <w:rPr>
                <w:rFonts w:ascii="GHEA Grapalat" w:hAnsi="GHEA Grapalat"/>
                <w:sz w:val="20"/>
                <w:szCs w:val="20"/>
              </w:rPr>
              <w:t>3,280,000</w:t>
            </w:r>
          </w:p>
        </w:tc>
        <w:tc>
          <w:tcPr>
            <w:tcW w:w="7962" w:type="dxa"/>
            <w:vAlign w:val="center"/>
          </w:tcPr>
          <w:p w:rsidR="00961DC8" w:rsidRDefault="009B2155" w:rsidP="009B2155">
            <w:pPr>
              <w:rPr>
                <w:rFonts w:ascii="GHEA Grapalat" w:hAnsi="GHEA Grapalat"/>
                <w:sz w:val="20"/>
                <w:szCs w:val="20"/>
              </w:rPr>
            </w:pPr>
            <w:r>
              <w:rPr>
                <w:rFonts w:ascii="GHEA Grapalat" w:hAnsi="GHEA Grapalat"/>
                <w:sz w:val="20"/>
                <w:szCs w:val="20"/>
              </w:rPr>
              <w:t>Кондиционер</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B051BE" w:rsidRPr="00521A49" w:rsidRDefault="00B051BE"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в 1</w:t>
      </w:r>
      <w:r w:rsidR="00B55614">
        <w:rPr>
          <w:rFonts w:ascii="GHEA Grapalat" w:hAnsi="GHEA Grapalat"/>
          <w:b/>
          <w:sz w:val="24"/>
          <w:szCs w:val="24"/>
        </w:rPr>
        <w:t>0</w:t>
      </w:r>
      <w:r w:rsidR="00805C77" w:rsidRPr="00521A49">
        <w:rPr>
          <w:rFonts w:ascii="GHEA Grapalat" w:hAnsi="GHEA Grapalat"/>
          <w:b/>
          <w:sz w:val="24"/>
          <w:szCs w:val="24"/>
        </w:rPr>
        <w:t xml:space="preserve">:30 часов </w:t>
      </w:r>
      <w:r w:rsidR="00482F91" w:rsidRPr="00521A49">
        <w:rPr>
          <w:rFonts w:ascii="GHEA Grapalat" w:hAnsi="GHEA Grapalat"/>
          <w:b/>
          <w:sz w:val="24"/>
          <w:szCs w:val="24"/>
        </w:rPr>
        <w:t>8</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521A49" w:rsidRDefault="0049655D" w:rsidP="00045332">
      <w:pPr>
        <w:ind w:firstLine="567"/>
        <w:contextualSpacing/>
        <w:rPr>
          <w:rFonts w:ascii="GHEA Grapalat" w:hAnsi="GHEA Grapalat"/>
          <w:b/>
        </w:rPr>
      </w:pPr>
    </w:p>
    <w:p w:rsidR="00C407B5" w:rsidRPr="00521A49" w:rsidRDefault="00C407B5" w:rsidP="00962010">
      <w:pPr>
        <w:widowControl w:val="0"/>
        <w:spacing w:after="160"/>
        <w:jc w:val="center"/>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82F91" w:rsidRPr="00521A49">
        <w:rPr>
          <w:rFonts w:ascii="GHEA Grapalat" w:hAnsi="GHEA Grapalat"/>
          <w:b/>
          <w:sz w:val="24"/>
          <w:szCs w:val="24"/>
        </w:rPr>
        <w:t>8</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й день в 1</w:t>
      </w:r>
      <w:r w:rsidR="00B55614">
        <w:rPr>
          <w:rFonts w:ascii="GHEA Grapalat" w:hAnsi="GHEA Grapalat"/>
          <w:b/>
          <w:sz w:val="24"/>
          <w:szCs w:val="24"/>
        </w:rPr>
        <w:t>0</w:t>
      </w:r>
      <w:r w:rsidR="006463DE" w:rsidRPr="00521A49">
        <w:rPr>
          <w:rFonts w:ascii="GHEA Grapalat" w:hAnsi="GHEA Grapalat"/>
          <w:b/>
          <w:sz w:val="24"/>
          <w:szCs w:val="24"/>
        </w:rPr>
        <w:t>:30 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521A49">
        <w:rPr>
          <w:rFonts w:ascii="GHEA Grapalat" w:hAnsi="GHEA Grapalat"/>
        </w:rPr>
        <w:t>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21A49">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21A49">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w:t>
      </w:r>
      <w:proofErr w:type="gramStart"/>
      <w:r w:rsidR="00C20AD3" w:rsidRPr="00521A49">
        <w:rPr>
          <w:rFonts w:ascii="GHEA Grapalat" w:hAnsi="GHEA Grapalat" w:cs="Sylfaen"/>
        </w:rPr>
        <w:t>,</w:t>
      </w:r>
      <w:proofErr w:type="gramEnd"/>
      <w:r w:rsidR="00C20AD3" w:rsidRPr="00521A4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21A49">
        <w:rPr>
          <w:rFonts w:ascii="GHEA Grapalat" w:hAnsi="GHEA Grapalat" w:cs="Sylfaen"/>
        </w:rPr>
        <w:t>я-</w:t>
      </w:r>
      <w:proofErr w:type="gramEnd"/>
      <w:r w:rsidR="00C20AD3" w:rsidRPr="00521A49">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AA0B58">
        <w:rPr>
          <w:rFonts w:ascii="GHEA Grapalat" w:hAnsi="GHEA Grapalat"/>
          <w:b/>
          <w:sz w:val="22"/>
          <w:szCs w:val="22"/>
        </w:rPr>
        <w:t>GHAPDzB-HVKAK-2023-69</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D728B0"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D728B0"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D728B0"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D728B0"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D728B0"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D728B0"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D728B0"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D728B0"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D728B0"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D728B0"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D728B0"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D728B0"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AA0B58">
        <w:rPr>
          <w:rFonts w:ascii="GHEA Grapalat" w:hAnsi="GHEA Grapalat"/>
          <w:b/>
          <w:sz w:val="22"/>
          <w:szCs w:val="22"/>
        </w:rPr>
        <w:t>GHAPDzB-HVKAK-2023-69</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AA0B58">
        <w:rPr>
          <w:rFonts w:ascii="GHEA Grapalat" w:hAnsi="GHEA Grapalat"/>
          <w:b/>
          <w:sz w:val="22"/>
          <w:szCs w:val="22"/>
        </w:rPr>
        <w:t>GHAPDzB-HVKAK-2023-69</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AA0B58">
        <w:rPr>
          <w:rFonts w:ascii="GHEA Grapalat" w:hAnsi="GHEA Grapalat"/>
          <w:b/>
          <w:sz w:val="22"/>
          <w:szCs w:val="22"/>
        </w:rPr>
        <w:t>GHAPDzB-HVKAK-2023-69</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AA0B58">
        <w:rPr>
          <w:rFonts w:ascii="GHEA Grapalat" w:hAnsi="GHEA Grapalat"/>
          <w:b/>
          <w:sz w:val="22"/>
          <w:szCs w:val="22"/>
        </w:rPr>
        <w:t>GHAPDzB-HVKAK-2023-69</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proofErr w:type="spellStart"/>
      <w:r w:rsidRPr="00521A49">
        <w:rPr>
          <w:rFonts w:ascii="GHEA Grapalat" w:hAnsi="GHEA Grapalat"/>
          <w:b/>
        </w:rPr>
        <w:t>А.Ваняна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C56345" w:rsidRPr="00521A49" w:rsidRDefault="00C56345" w:rsidP="004F1E7A">
      <w:pPr>
        <w:widowControl w:val="0"/>
        <w:tabs>
          <w:tab w:val="left" w:pos="1134"/>
        </w:tabs>
        <w:ind w:firstLine="567"/>
        <w:contextualSpacing/>
        <w:jc w:val="both"/>
        <w:rPr>
          <w:rFonts w:ascii="GHEA Grapalat" w:hAnsi="GHEA Grapalat"/>
        </w:rPr>
      </w:pPr>
      <w:r>
        <w:rPr>
          <w:rFonts w:ascii="GHEA Grapalat" w:hAnsi="GHEA Grapalat"/>
        </w:rPr>
        <w:t xml:space="preserve">4.2. </w:t>
      </w:r>
      <w:r w:rsidRPr="00B138F3">
        <w:rPr>
          <w:rFonts w:ascii="GHEA Grapalat" w:hAnsi="GHEA Grapalat"/>
        </w:rPr>
        <w:t xml:space="preserve">Для товаров, являющихся основным средством, гарантийным сроком устанавливается </w:t>
      </w:r>
      <w:r w:rsidR="00FA6262" w:rsidRPr="00FA6262">
        <w:rPr>
          <w:rFonts w:ascii="GHEA Grapalat" w:hAnsi="GHEA Grapalat"/>
          <w:b/>
          <w:u w:val="single"/>
        </w:rPr>
        <w:t>1096</w:t>
      </w:r>
      <w:r w:rsidRPr="00B138F3">
        <w:rPr>
          <w:rFonts w:ascii="GHEA Grapalat" w:hAnsi="GHEA Grapalat"/>
        </w:rPr>
        <w:t xml:space="preserve"> календарных дней со дня</w:t>
      </w:r>
      <w:r w:rsidR="00014044">
        <w:rPr>
          <w:rFonts w:ascii="GHEA Grapalat" w:hAnsi="GHEA Grapalat"/>
        </w:rPr>
        <w:t xml:space="preserve"> (три года)</w:t>
      </w:r>
      <w:r w:rsidRPr="00B138F3">
        <w:rPr>
          <w:rFonts w:ascii="GHEA Grapalat" w:hAnsi="GHEA Grapalat"/>
        </w:rPr>
        <w:t>,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p>
    <w:p w:rsidR="00212DAE" w:rsidRPr="00521A49" w:rsidRDefault="00212DAE" w:rsidP="004F1E7A">
      <w:pPr>
        <w:widowControl w:val="0"/>
        <w:contextualSpacing/>
        <w:jc w:val="center"/>
        <w:rPr>
          <w:rFonts w:ascii="GHEA Grapalat" w:hAnsi="GHEA Grapalat"/>
          <w:b/>
        </w:rPr>
      </w:pP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014044" w:rsidRDefault="00014044" w:rsidP="004F1E7A">
      <w:pPr>
        <w:widowControl w:val="0"/>
        <w:tabs>
          <w:tab w:val="left" w:pos="1276"/>
        </w:tabs>
        <w:ind w:firstLine="567"/>
        <w:contextualSpacing/>
        <w:jc w:val="both"/>
        <w:rPr>
          <w:rFonts w:ascii="GHEA Grapalat" w:hAnsi="GHEA Grapalat"/>
        </w:rPr>
      </w:pPr>
      <w:r>
        <w:rPr>
          <w:rFonts w:ascii="GHEA Grapalat" w:hAnsi="GHEA Grapalat"/>
        </w:rPr>
        <w:t xml:space="preserve">8.15. </w:t>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w:t>
      </w:r>
      <w:proofErr w:type="gramStart"/>
      <w:r w:rsidRPr="00DC2F9B">
        <w:rPr>
          <w:rFonts w:ascii="GHEA Grapalat" w:hAnsi="GHEA Grapalat"/>
        </w:rPr>
        <w:t>дств дл</w:t>
      </w:r>
      <w:proofErr w:type="gramEnd"/>
      <w:r w:rsidRPr="00DC2F9B">
        <w:rPr>
          <w:rFonts w:ascii="GHEA Grapalat" w:hAnsi="GHEA Grapalat"/>
        </w:rPr>
        <w:t>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w:t>
      </w:r>
      <w:proofErr w:type="gramStart"/>
      <w:r w:rsidRPr="00974EA8">
        <w:rPr>
          <w:rFonts w:ascii="GHEA Grapalat" w:hAnsi="GHEA Grapalat"/>
        </w:rPr>
        <w:t>o</w:t>
      </w:r>
      <w:proofErr w:type="spellEnd"/>
      <w:proofErr w:type="gram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974EA8">
        <w:rPr>
          <w:rFonts w:ascii="GHEA Grapalat" w:hAnsi="GHEA Grapalat"/>
        </w:rPr>
        <w:t>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rPr>
        <w:t>.</w:t>
      </w:r>
    </w:p>
    <w:p w:rsidR="00014044" w:rsidRPr="00521A49" w:rsidRDefault="00014044" w:rsidP="004F1E7A">
      <w:pPr>
        <w:widowControl w:val="0"/>
        <w:tabs>
          <w:tab w:val="left" w:pos="1276"/>
        </w:tabs>
        <w:ind w:firstLine="567"/>
        <w:contextualSpacing/>
        <w:jc w:val="both"/>
        <w:rPr>
          <w:rFonts w:ascii="GHEA Grapalat" w:hAnsi="GHEA Grapalat"/>
        </w:rPr>
      </w:pPr>
    </w:p>
    <w:p w:rsidR="00071D1C" w:rsidRPr="00521A49" w:rsidRDefault="000B1AA0" w:rsidP="00962010">
      <w:pPr>
        <w:widowControl w:val="0"/>
        <w:spacing w:after="160"/>
        <w:jc w:val="center"/>
        <w:rPr>
          <w:rFonts w:ascii="GHEA Grapalat" w:hAnsi="GHEA Grapalat"/>
          <w:b/>
        </w:rPr>
      </w:pPr>
      <w:bookmarkStart w:id="5" w:name="_GoBack"/>
      <w:bookmarkEnd w:id="5"/>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14044">
      <w:pPr>
        <w:widowControl w:val="0"/>
        <w:spacing w:after="160"/>
        <w:jc w:val="right"/>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r w:rsidRPr="00521A49">
        <w:rPr>
          <w:rFonts w:ascii="GHEA Grapalat" w:hAnsi="GHEA Grapalat"/>
        </w:rPr>
        <w:br w:type="page"/>
      </w: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262" w:rsidRDefault="00FA6262">
      <w:r>
        <w:separator/>
      </w:r>
    </w:p>
  </w:endnote>
  <w:endnote w:type="continuationSeparator" w:id="0">
    <w:p w:rsidR="00FA6262" w:rsidRDefault="00FA62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FA6262" w:rsidRPr="00C861E9" w:rsidRDefault="00FA626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14044">
          <w:rPr>
            <w:rFonts w:ascii="GHEA Grapalat" w:hAnsi="GHEA Grapalat"/>
            <w:noProof/>
            <w:sz w:val="24"/>
            <w:szCs w:val="24"/>
          </w:rPr>
          <w:t>69</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262" w:rsidRDefault="00FA6262">
      <w:r>
        <w:separator/>
      </w:r>
    </w:p>
  </w:footnote>
  <w:footnote w:type="continuationSeparator" w:id="0">
    <w:p w:rsidR="00FA6262" w:rsidRDefault="00FA6262">
      <w:r>
        <w:continuationSeparator/>
      </w:r>
    </w:p>
  </w:footnote>
  <w:footnote w:id="1">
    <w:p w:rsidR="00FA6262" w:rsidRPr="002D0715" w:rsidRDefault="00FA6262">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FA6262" w:rsidRPr="00E72E35" w:rsidRDefault="00FA6262">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FA6262" w:rsidRPr="00816F7D" w:rsidRDefault="00FA6262"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A6262" w:rsidRPr="00DA04BC" w:rsidRDefault="00FA6262"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FA6262" w:rsidRPr="00DA04BC" w:rsidRDefault="00FA6262"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FA6262" w:rsidRPr="00DA04BC" w:rsidRDefault="00FA6262"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FA6262" w:rsidRPr="00DA04BC" w:rsidRDefault="00FA6262" w:rsidP="00DA04BC">
      <w:pPr>
        <w:jc w:val="both"/>
        <w:rPr>
          <w:rFonts w:ascii="Sylfaen" w:hAnsi="Sylfaen"/>
          <w:i/>
          <w:sz w:val="16"/>
          <w:szCs w:val="16"/>
        </w:rPr>
      </w:pPr>
    </w:p>
  </w:footnote>
  <w:footnote w:id="4">
    <w:p w:rsidR="00FA6262" w:rsidRPr="00967242" w:rsidRDefault="00FA6262"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FA6262" w:rsidRPr="00D3436F" w:rsidRDefault="00FA6262">
      <w:pPr>
        <w:pStyle w:val="af2"/>
        <w:rPr>
          <w:lang w:val="es-ES"/>
        </w:rPr>
      </w:pPr>
    </w:p>
  </w:footnote>
  <w:footnote w:id="5">
    <w:p w:rsidR="00FA6262" w:rsidRPr="008842CE" w:rsidRDefault="00FA6262" w:rsidP="003D2FE2">
      <w:pPr>
        <w:pStyle w:val="af2"/>
        <w:jc w:val="both"/>
      </w:pPr>
    </w:p>
  </w:footnote>
  <w:footnote w:id="6">
    <w:p w:rsidR="00FA6262" w:rsidRPr="002B6C9D" w:rsidRDefault="00FA6262"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FA6262" w:rsidRPr="002B6C9D" w:rsidRDefault="00FA6262" w:rsidP="00D3436F">
      <w:pPr>
        <w:pStyle w:val="af2"/>
        <w:widowControl w:val="0"/>
        <w:jc w:val="both"/>
        <w:rPr>
          <w:rFonts w:ascii="Sylfaen" w:hAnsi="Sylfaen"/>
          <w:sz w:val="16"/>
          <w:szCs w:val="16"/>
          <w:lang w:val="hy-AM"/>
        </w:rPr>
      </w:pPr>
    </w:p>
  </w:footnote>
  <w:footnote w:id="7">
    <w:p w:rsidR="00FA6262" w:rsidRPr="0095788C" w:rsidRDefault="00FA6262"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FA6262" w:rsidRPr="0095788C" w:rsidRDefault="00FA6262"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A6262" w:rsidRPr="0095788C" w:rsidRDefault="00FA6262">
      <w:pPr>
        <w:pStyle w:val="af2"/>
        <w:rPr>
          <w:rFonts w:ascii="Sylfaen" w:hAnsi="Sylfaen"/>
          <w:sz w:val="16"/>
          <w:szCs w:val="16"/>
          <w:lang w:val="hy-AM"/>
        </w:rPr>
      </w:pPr>
    </w:p>
  </w:footnote>
  <w:footnote w:id="9">
    <w:p w:rsidR="00FA6262" w:rsidRPr="004F3AE2" w:rsidRDefault="00FA6262"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6865"/>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404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278A"/>
    <w:rsid w:val="001C2961"/>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23C"/>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2155"/>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B5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345"/>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28B0"/>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262"/>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50584-71E2-4046-AFD3-8B6E96E47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2676</TotalTime>
  <Pages>73</Pages>
  <Words>15847</Words>
  <Characters>115789</Characters>
  <Application>Microsoft Office Word</Application>
  <DocSecurity>0</DocSecurity>
  <Lines>964</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131374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1425</cp:revision>
  <cp:lastPrinted>2018-02-16T07:12:00Z</cp:lastPrinted>
  <dcterms:created xsi:type="dcterms:W3CDTF">2019-10-28T07:04:00Z</dcterms:created>
  <dcterms:modified xsi:type="dcterms:W3CDTF">2023-12-07T06:47:00Z</dcterms:modified>
</cp:coreProperties>
</file>