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E24C2" w:rsidRDefault="00642EFE" w:rsidP="009B62F1">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E76913" w:rsidRPr="00E76913">
        <w:rPr>
          <w:rFonts w:ascii="GHEA Grapalat" w:hAnsi="GHEA Grapalat"/>
          <w:i w:val="0"/>
          <w:sz w:val="24"/>
          <w:szCs w:val="24"/>
        </w:rPr>
        <w:t>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77C35">
        <w:rPr>
          <w:rFonts w:ascii="GHEA Grapalat" w:hAnsi="GHEA Grapalat"/>
          <w:i w:val="0"/>
          <w:sz w:val="24"/>
          <w:szCs w:val="24"/>
          <w:lang w:val="en-US"/>
        </w:rPr>
        <w:t>16</w:t>
      </w:r>
      <w:bookmarkStart w:id="0" w:name="_GoBack"/>
      <w:bookmarkEnd w:id="0"/>
      <w:r w:rsidR="00A77FBD">
        <w:rPr>
          <w:rFonts w:ascii="GHEA Grapalat" w:hAnsi="GHEA Grapalat"/>
          <w:i w:val="0"/>
          <w:sz w:val="24"/>
          <w:szCs w:val="24"/>
        </w:rPr>
        <w:t>.</w:t>
      </w:r>
      <w:r w:rsidR="00A77FBD" w:rsidRPr="00A77FBD">
        <w:rPr>
          <w:rFonts w:ascii="GHEA Grapalat" w:hAnsi="GHEA Grapalat"/>
          <w:i w:val="0"/>
          <w:sz w:val="24"/>
          <w:szCs w:val="24"/>
        </w:rPr>
        <w:t>01</w:t>
      </w:r>
      <w:r w:rsidR="00E76913" w:rsidRPr="00E76913">
        <w:rPr>
          <w:rFonts w:ascii="GHEA Grapalat" w:hAnsi="GHEA Grapalat"/>
          <w:i w:val="0"/>
          <w:sz w:val="24"/>
          <w:szCs w:val="24"/>
        </w:rPr>
        <w:t>.</w:t>
      </w:r>
      <w:r w:rsidR="0097407A" w:rsidRPr="0097407A">
        <w:rPr>
          <w:rFonts w:ascii="GHEA Grapalat" w:hAnsi="GHEA Grapalat"/>
          <w:i w:val="0"/>
          <w:sz w:val="24"/>
          <w:szCs w:val="24"/>
        </w:rPr>
        <w:t>20</w:t>
      </w:r>
      <w:r w:rsidR="00A77FBD" w:rsidRPr="00A77FBD">
        <w:rPr>
          <w:rFonts w:ascii="GHEA Grapalat" w:hAnsi="GHEA Grapalat"/>
          <w:i w:val="0"/>
          <w:sz w:val="24"/>
          <w:szCs w:val="24"/>
        </w:rPr>
        <w:t>20</w:t>
      </w:r>
      <w:r w:rsidR="00E76913" w:rsidRPr="00E76913">
        <w:rPr>
          <w:rFonts w:ascii="GHEA Grapalat" w:hAnsi="GHEA Grapalat"/>
          <w:i w:val="0"/>
          <w:sz w:val="24"/>
          <w:szCs w:val="24"/>
        </w:rPr>
        <w:t xml:space="preserve">г </w:t>
      </w:r>
      <w:r w:rsidR="00E76913">
        <w:rPr>
          <w:rFonts w:ascii="GHEA Grapalat" w:hAnsi="GHEA Grapalat"/>
          <w:i w:val="0"/>
          <w:sz w:val="24"/>
          <w:szCs w:val="24"/>
          <w:lang w:val="en-US"/>
        </w:rPr>
        <w:t>N</w:t>
      </w:r>
      <w:r w:rsidR="00E76913" w:rsidRPr="00E76913">
        <w:rPr>
          <w:rFonts w:ascii="GHEA Grapalat" w:hAnsi="GHEA Grapalat"/>
          <w:i w:val="0"/>
          <w:sz w:val="24"/>
          <w:szCs w:val="24"/>
        </w:rPr>
        <w:t>1</w:t>
      </w:r>
      <w:r w:rsidRPr="009044F1">
        <w:rPr>
          <w:rFonts w:ascii="GHEA Grapalat" w:hAnsi="GHEA Grapalat"/>
          <w:i w:val="0"/>
          <w:sz w:val="24"/>
          <w:szCs w:val="24"/>
        </w:rPr>
        <w:t xml:space="preserve">  </w:t>
      </w:r>
    </w:p>
    <w:p w:rsidR="0091042F" w:rsidRPr="0097407A" w:rsidRDefault="0006703E" w:rsidP="002A493C">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60179">
        <w:rPr>
          <w:rFonts w:ascii="GHEA Grapalat" w:hAnsi="GHEA Grapalat"/>
          <w:b/>
          <w:i w:val="0"/>
        </w:rPr>
        <w:t>MMAAPK-GHAPDzB-2020/1</w:t>
      </w:r>
    </w:p>
    <w:p w:rsidR="00642EFE" w:rsidRPr="009B62F1" w:rsidRDefault="00642EFE" w:rsidP="00E76913">
      <w:pPr>
        <w:pStyle w:val="a3"/>
        <w:widowControl w:val="0"/>
        <w:spacing w:line="240" w:lineRule="auto"/>
        <w:ind w:right="-853" w:firstLine="709"/>
        <w:rPr>
          <w:rFonts w:ascii="GHEA Grapalat" w:hAnsi="GHEA Grapalat"/>
          <w:i w:val="0"/>
        </w:rPr>
      </w:pPr>
      <w:r w:rsidRPr="009B62F1">
        <w:rPr>
          <w:rFonts w:ascii="GHEA Grapalat" w:hAnsi="GHEA Grapalat"/>
          <w:i w:val="0"/>
        </w:rPr>
        <w:t>Заказчик</w:t>
      </w:r>
      <w:r w:rsidR="00E76913" w:rsidRPr="009B62F1">
        <w:rPr>
          <w:rFonts w:ascii="GHEA Grapalat" w:hAnsi="GHEA Grapalat"/>
          <w:i w:val="0"/>
        </w:rPr>
        <w:t xml:space="preserve"> ГНКО "</w:t>
      </w:r>
      <w:r w:rsidR="00E60179" w:rsidRPr="009B62F1">
        <w:rPr>
          <w:rFonts w:ascii="GHEA Grapalat" w:hAnsi="GHEA Grapalat"/>
          <w:i w:val="0"/>
        </w:rPr>
        <w:t>Центр первичной охраны здоровья</w:t>
      </w:r>
      <w:r w:rsidR="00E60179" w:rsidRPr="00E60179">
        <w:rPr>
          <w:rFonts w:ascii="GHEA Grapalat" w:hAnsi="GHEA Grapalat"/>
          <w:i w:val="0"/>
        </w:rPr>
        <w:t xml:space="preserve"> </w:t>
      </w:r>
      <w:r w:rsidR="00E60179">
        <w:rPr>
          <w:rFonts w:ascii="GHEA Grapalat" w:hAnsi="GHEA Grapalat"/>
          <w:i w:val="0"/>
        </w:rPr>
        <w:t>Мармарашена</w:t>
      </w:r>
      <w:r w:rsidR="00E76913" w:rsidRPr="009B62F1">
        <w:rPr>
          <w:rFonts w:ascii="GHEA Grapalat" w:hAnsi="GHEA Grapalat"/>
          <w:i w:val="0"/>
        </w:rPr>
        <w:t xml:space="preserve">", находящийся по адресу: </w:t>
      </w:r>
      <w:r w:rsidR="00E60179">
        <w:rPr>
          <w:rFonts w:ascii="GHEA Grapalat" w:hAnsi="GHEA Grapalat"/>
          <w:i w:val="0"/>
        </w:rPr>
        <w:t xml:space="preserve">Села Мармарашена, Араратской  области РА </w:t>
      </w:r>
      <w:r w:rsidR="00E76913" w:rsidRPr="009B62F1">
        <w:rPr>
          <w:rFonts w:ascii="GHEA Grapalat" w:hAnsi="GHEA Grapalat"/>
          <w:i w:val="0"/>
        </w:rPr>
        <w:t xml:space="preserve">, </w:t>
      </w:r>
      <w:r w:rsidRPr="009B62F1">
        <w:rPr>
          <w:rFonts w:ascii="GHEA Grapalat" w:hAnsi="GHEA Grapalat"/>
          <w:i w:val="0"/>
        </w:rPr>
        <w:t xml:space="preserve">объявляет </w:t>
      </w:r>
      <w:r w:rsidR="00E76913" w:rsidRPr="009B62F1">
        <w:rPr>
          <w:rFonts w:ascii="GHEA Grapalat" w:hAnsi="GHEA Grapalat"/>
          <w:i w:val="0"/>
        </w:rPr>
        <w:t>запрос котировок</w:t>
      </w:r>
      <w:r w:rsidRPr="009B62F1">
        <w:rPr>
          <w:rFonts w:ascii="GHEA Grapalat" w:hAnsi="GHEA Grapalat"/>
          <w:i w:val="0"/>
        </w:rPr>
        <w:t>, который проводится одним этапом</w:t>
      </w:r>
      <w:r w:rsidR="0050550F" w:rsidRPr="009B62F1">
        <w:rPr>
          <w:rFonts w:ascii="GHEA Grapalat" w:hAnsi="GHEA Grapalat"/>
          <w:i w:val="0"/>
        </w:rPr>
        <w:t>.</w:t>
      </w:r>
    </w:p>
    <w:p w:rsidR="00341A74" w:rsidRPr="009B62F1" w:rsidRDefault="00A20B69"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Участнику, отобранному по итогам </w:t>
      </w:r>
      <w:r w:rsidR="0041023E" w:rsidRPr="009B62F1">
        <w:rPr>
          <w:rFonts w:ascii="GHEA Grapalat" w:hAnsi="GHEA Grapalat"/>
          <w:i w:val="0"/>
        </w:rPr>
        <w:t>настоящей процедуры</w:t>
      </w:r>
      <w:r w:rsidRPr="009B62F1">
        <w:rPr>
          <w:rFonts w:ascii="GHEA Grapalat" w:hAnsi="GHEA Grapalat"/>
          <w:i w:val="0"/>
        </w:rPr>
        <w:t>, в</w:t>
      </w:r>
      <w:r w:rsidR="00782D60" w:rsidRPr="009B62F1">
        <w:rPr>
          <w:rFonts w:ascii="Courier New" w:hAnsi="Courier New" w:cs="Courier New"/>
          <w:i w:val="0"/>
          <w:lang w:val="en-US"/>
        </w:rPr>
        <w:t> </w:t>
      </w:r>
      <w:r w:rsidRPr="009B62F1">
        <w:rPr>
          <w:rFonts w:ascii="GHEA Grapalat" w:hAnsi="GHEA Grapalat"/>
          <w:i w:val="0"/>
        </w:rPr>
        <w:t>установленном</w:t>
      </w:r>
      <w:r w:rsidR="00782D60" w:rsidRPr="009B62F1">
        <w:rPr>
          <w:rFonts w:ascii="GHEA Grapalat" w:hAnsi="GHEA Grapalat"/>
          <w:i w:val="0"/>
        </w:rPr>
        <w:t> </w:t>
      </w:r>
      <w:r w:rsidRPr="009B62F1">
        <w:rPr>
          <w:rFonts w:ascii="GHEA Grapalat" w:hAnsi="GHEA Grapalat"/>
          <w:i w:val="0"/>
        </w:rPr>
        <w:t xml:space="preserve">порядке будет предложено заключить договор на поставку </w:t>
      </w:r>
      <w:r w:rsidR="00E76913" w:rsidRPr="00DD5410">
        <w:rPr>
          <w:rFonts w:ascii="GHEA Grapalat" w:hAnsi="GHEA Grapalat"/>
          <w:b/>
          <w:i w:val="0"/>
        </w:rPr>
        <w:t>лекарств и вакцины</w:t>
      </w:r>
      <w:r w:rsidR="00782D60" w:rsidRPr="009B62F1">
        <w:rPr>
          <w:rFonts w:ascii="GHEA Grapalat" w:hAnsi="GHEA Grapalat"/>
          <w:i w:val="0"/>
        </w:rPr>
        <w:t xml:space="preserve"> (далее — договор).</w:t>
      </w:r>
    </w:p>
    <w:p w:rsidR="00357D48" w:rsidRPr="009B62F1" w:rsidRDefault="00A20B69" w:rsidP="00E76913">
      <w:pPr>
        <w:pStyle w:val="a3"/>
        <w:widowControl w:val="0"/>
        <w:spacing w:line="240" w:lineRule="auto"/>
        <w:ind w:right="-853" w:firstLine="567"/>
        <w:rPr>
          <w:rFonts w:ascii="GHEA Grapalat" w:hAnsi="GHEA Grapalat"/>
          <w:i w:val="0"/>
        </w:rPr>
      </w:pPr>
      <w:r w:rsidRPr="009B62F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B62F1">
        <w:rPr>
          <w:rFonts w:ascii="Courier New" w:hAnsi="Courier New" w:cs="Courier New"/>
          <w:i w:val="0"/>
          <w:lang w:val="en-US"/>
        </w:rPr>
        <w:t> </w:t>
      </w:r>
      <w:r w:rsidR="00F95E94" w:rsidRPr="009B62F1">
        <w:rPr>
          <w:rFonts w:ascii="GHEA Grapalat" w:hAnsi="GHEA Grapalat"/>
          <w:i w:val="0"/>
        </w:rPr>
        <w:t>настоящей процедуре</w:t>
      </w:r>
      <w:r w:rsidRPr="009B62F1">
        <w:rPr>
          <w:rFonts w:ascii="GHEA Grapalat" w:hAnsi="GHEA Grapalat"/>
          <w:i w:val="0"/>
        </w:rPr>
        <w:t>.</w:t>
      </w:r>
    </w:p>
    <w:p w:rsidR="001E6506" w:rsidRPr="009B62F1" w:rsidRDefault="00052084"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Условия </w:t>
      </w:r>
      <w:r w:rsidR="00677658" w:rsidRPr="009B62F1">
        <w:rPr>
          <w:rFonts w:ascii="GHEA Grapalat" w:hAnsi="GHEA Grapalat"/>
          <w:i w:val="0"/>
        </w:rPr>
        <w:t xml:space="preserve">предъявляемые </w:t>
      </w:r>
      <w:r w:rsidR="00FD0B1A" w:rsidRPr="009B62F1">
        <w:rPr>
          <w:rFonts w:ascii="GHEA Grapalat" w:hAnsi="GHEA Grapalat"/>
          <w:i w:val="0"/>
        </w:rPr>
        <w:t xml:space="preserve">к </w:t>
      </w:r>
      <w:r w:rsidR="00677658" w:rsidRPr="009B62F1">
        <w:rPr>
          <w:rFonts w:ascii="GHEA Grapalat" w:hAnsi="GHEA Grapalat"/>
          <w:i w:val="0"/>
        </w:rPr>
        <w:t xml:space="preserve">лицам, не имеющим права на участие в </w:t>
      </w:r>
      <w:r w:rsidRPr="009B62F1">
        <w:rPr>
          <w:rFonts w:ascii="GHEA Grapalat" w:hAnsi="GHEA Grapalat"/>
          <w:i w:val="0"/>
        </w:rPr>
        <w:t xml:space="preserve"> данной </w:t>
      </w:r>
      <w:r w:rsidR="006F297B" w:rsidRPr="009B62F1">
        <w:rPr>
          <w:rFonts w:ascii="GHEA Grapalat" w:hAnsi="GHEA Grapalat"/>
          <w:i w:val="0"/>
        </w:rPr>
        <w:t>процедуре</w:t>
      </w:r>
      <w:r w:rsidR="00677658" w:rsidRPr="009B62F1">
        <w:rPr>
          <w:rFonts w:ascii="GHEA Grapalat" w:hAnsi="GHEA Grapalat"/>
          <w:i w:val="0"/>
        </w:rPr>
        <w:t>, а также участникам, установлены приглашением на настоящую процедуру.</w:t>
      </w:r>
      <w:r w:rsidRPr="009B62F1" w:rsidDel="00052084">
        <w:rPr>
          <w:rFonts w:ascii="GHEA Grapalat" w:hAnsi="GHEA Grapalat"/>
          <w:i w:val="0"/>
        </w:rPr>
        <w:t xml:space="preserve"> </w:t>
      </w:r>
    </w:p>
    <w:p w:rsidR="00357D48" w:rsidRPr="009B62F1" w:rsidRDefault="00EE73A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Отобранный участник определяется из числа участников, подавших заявки, оцененные </w:t>
      </w:r>
      <w:r w:rsidR="007442CF" w:rsidRPr="009B62F1">
        <w:rPr>
          <w:rFonts w:ascii="GHEA Grapalat" w:hAnsi="GHEA Grapalat"/>
          <w:i w:val="0"/>
        </w:rPr>
        <w:t>удовлетворительно</w:t>
      </w:r>
      <w:r w:rsidR="007442CF" w:rsidRPr="009B62F1">
        <w:rPr>
          <w:rFonts w:ascii="GHEA Grapalat" w:hAnsi="GHEA Grapalat"/>
          <w:i w:val="0"/>
          <w:lang w:val="hy-AM"/>
        </w:rPr>
        <w:t xml:space="preserve"> </w:t>
      </w:r>
      <w:r w:rsidR="007442CF" w:rsidRPr="009B62F1">
        <w:rPr>
          <w:rFonts w:ascii="GHEA Grapalat" w:hAnsi="GHEA Grapalat"/>
          <w:i w:val="0"/>
        </w:rPr>
        <w:t xml:space="preserve">по </w:t>
      </w:r>
      <w:r w:rsidR="00830445" w:rsidRPr="009B62F1">
        <w:rPr>
          <w:rFonts w:ascii="GHEA Grapalat" w:hAnsi="GHEA Grapalat"/>
          <w:i w:val="0"/>
        </w:rPr>
        <w:t xml:space="preserve">неценовым </w:t>
      </w:r>
      <w:r w:rsidR="007442CF" w:rsidRPr="009B62F1">
        <w:rPr>
          <w:rFonts w:ascii="GHEA Grapalat" w:hAnsi="GHEA Grapalat"/>
          <w:i w:val="0"/>
        </w:rPr>
        <w:t>условиям</w:t>
      </w:r>
      <w:r w:rsidRPr="009B62F1">
        <w:rPr>
          <w:rFonts w:ascii="GHEA Grapalat" w:hAnsi="GHEA Grapalat"/>
          <w:i w:val="0"/>
        </w:rPr>
        <w:t>, по принципу предпочтения, отдаваемого участнику, представившему м</w:t>
      </w:r>
      <w:r w:rsidR="003F762C" w:rsidRPr="009B62F1">
        <w:rPr>
          <w:rFonts w:ascii="GHEA Grapalat" w:hAnsi="GHEA Grapalat"/>
          <w:i w:val="0"/>
        </w:rPr>
        <w:t>инимальное ценовое предложение.</w:t>
      </w:r>
    </w:p>
    <w:p w:rsidR="007E15A7" w:rsidRPr="009B62F1" w:rsidRDefault="0067765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Для получения приглашения на </w:t>
      </w:r>
      <w:r w:rsidR="00830445" w:rsidRPr="009B62F1">
        <w:rPr>
          <w:rFonts w:ascii="GHEA Grapalat" w:hAnsi="GHEA Grapalat"/>
          <w:i w:val="0"/>
        </w:rPr>
        <w:t xml:space="preserve">процедуру </w:t>
      </w:r>
      <w:r w:rsidRPr="009B62F1">
        <w:rPr>
          <w:rFonts w:ascii="GHEA Grapalat" w:hAnsi="GHEA Grapalat"/>
          <w:i w:val="0"/>
        </w:rPr>
        <w:t xml:space="preserve">в бумажной форме необходимо обратиться к заказчику до </w:t>
      </w:r>
      <w:r w:rsidR="00E60179">
        <w:rPr>
          <w:rFonts w:ascii="GHEA Grapalat" w:hAnsi="GHEA Grapalat"/>
          <w:i w:val="0"/>
        </w:rPr>
        <w:t>13.00</w:t>
      </w:r>
      <w:r w:rsidR="00E76913" w:rsidRPr="009B62F1">
        <w:rPr>
          <w:rFonts w:ascii="GHEA Grapalat" w:hAnsi="GHEA Grapalat"/>
          <w:i w:val="0"/>
        </w:rPr>
        <w:t xml:space="preserve"> </w:t>
      </w:r>
      <w:r w:rsidRPr="009B62F1">
        <w:rPr>
          <w:rFonts w:ascii="GHEA Grapalat" w:hAnsi="GHEA Grapalat"/>
          <w:i w:val="0"/>
        </w:rPr>
        <w:t>часов</w:t>
      </w:r>
      <w:r w:rsidR="00971F4A" w:rsidRPr="009B62F1">
        <w:rPr>
          <w:rFonts w:ascii="GHEA Grapalat" w:hAnsi="GHEA Grapalat"/>
          <w:i w:val="0"/>
        </w:rPr>
        <w:t xml:space="preserve"> </w:t>
      </w:r>
      <w:r w:rsidR="00E76913" w:rsidRPr="009B62F1">
        <w:rPr>
          <w:rFonts w:ascii="GHEA Grapalat" w:hAnsi="GHEA Grapalat"/>
          <w:i w:val="0"/>
        </w:rPr>
        <w:t>7</w:t>
      </w:r>
      <w:r w:rsidRPr="009B62F1">
        <w:rPr>
          <w:rFonts w:ascii="GHEA Grapalat" w:hAnsi="GHEA Grapalat"/>
          <w:i w:val="0"/>
        </w:rPr>
        <w:t xml:space="preserve">-го дня </w:t>
      </w:r>
      <w:r w:rsidR="00E76913" w:rsidRPr="009B62F1">
        <w:rPr>
          <w:rFonts w:ascii="GHEA Grapalat" w:hAnsi="GHEA Grapalat"/>
          <w:i w:val="0"/>
        </w:rPr>
        <w:t>/</w:t>
      </w:r>
      <w:r w:rsidR="00E60179">
        <w:rPr>
          <w:rFonts w:ascii="GHEA Grapalat" w:hAnsi="GHEA Grapalat"/>
          <w:i w:val="0"/>
        </w:rPr>
        <w:t>24.01.2020</w:t>
      </w:r>
      <w:r w:rsidR="00E76913" w:rsidRPr="009B62F1">
        <w:rPr>
          <w:rFonts w:ascii="GHEA Grapalat" w:hAnsi="GHEA Grapalat"/>
          <w:i w:val="0"/>
        </w:rPr>
        <w:t xml:space="preserve">/ </w:t>
      </w:r>
      <w:r w:rsidRPr="009B62F1">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B62F1">
        <w:rPr>
          <w:lang w:val="en-US"/>
        </w:rPr>
        <w:t> </w:t>
      </w:r>
      <w:r w:rsidRPr="009B62F1">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9B62F1" w:rsidRDefault="00357D48"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B62F1">
        <w:rPr>
          <w:rFonts w:ascii="Courier New" w:hAnsi="Courier New" w:cs="Courier New"/>
          <w:i w:val="0"/>
          <w:spacing w:val="-6"/>
          <w:lang w:val="en-US"/>
        </w:rPr>
        <w:t> </w:t>
      </w:r>
      <w:r w:rsidRPr="009B62F1">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9B62F1" w:rsidRDefault="00363E98" w:rsidP="00E76913">
      <w:pPr>
        <w:pStyle w:val="a3"/>
        <w:widowControl w:val="0"/>
        <w:spacing w:line="240" w:lineRule="auto"/>
        <w:ind w:right="-853" w:firstLine="567"/>
        <w:rPr>
          <w:rFonts w:ascii="GHEA Grapalat" w:hAnsi="GHEA Grapalat"/>
          <w:i w:val="0"/>
        </w:rPr>
      </w:pPr>
      <w:r w:rsidRPr="009B62F1">
        <w:rPr>
          <w:rFonts w:ascii="GHEA Grapalat" w:hAnsi="GHEA Grapalat"/>
          <w:i w:val="0"/>
        </w:rPr>
        <w:t>Неполучение приглашения не ограничивает права участника на участие в</w:t>
      </w:r>
      <w:r w:rsidR="001E06D6" w:rsidRPr="009B62F1">
        <w:rPr>
          <w:rFonts w:ascii="Courier New" w:hAnsi="Courier New" w:cs="Courier New"/>
          <w:i w:val="0"/>
          <w:lang w:val="en-US"/>
        </w:rPr>
        <w:t> </w:t>
      </w:r>
      <w:r w:rsidR="001B32D9" w:rsidRPr="009B62F1">
        <w:rPr>
          <w:rFonts w:ascii="GHEA Grapalat" w:hAnsi="GHEA Grapalat"/>
          <w:i w:val="0"/>
        </w:rPr>
        <w:t>настоящей процедуре.</w:t>
      </w:r>
    </w:p>
    <w:p w:rsidR="003F6ED1" w:rsidRPr="009B62F1" w:rsidRDefault="003F6ED1"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Заявки на на </w:t>
      </w:r>
      <w:r w:rsidR="00E76913" w:rsidRPr="009B62F1">
        <w:rPr>
          <w:rFonts w:ascii="GHEA Grapalat" w:hAnsi="GHEA Grapalat"/>
          <w:i w:val="0"/>
        </w:rPr>
        <w:t>запрос котировок</w:t>
      </w:r>
      <w:r w:rsidRPr="009B62F1">
        <w:rPr>
          <w:rFonts w:ascii="GHEA Grapalat" w:hAnsi="GHEA Grapalat"/>
          <w:i w:val="0"/>
        </w:rPr>
        <w:t xml:space="preserve"> необходимо подавать по адресу</w:t>
      </w:r>
      <w:r w:rsidR="00B94007" w:rsidRPr="00B94007">
        <w:rPr>
          <w:rFonts w:ascii="GHEA Grapalat" w:hAnsi="GHEA Grapalat"/>
          <w:i w:val="0"/>
        </w:rPr>
        <w:t xml:space="preserve"> </w:t>
      </w:r>
      <w:r w:rsidR="00E60179">
        <w:rPr>
          <w:rFonts w:ascii="GHEA Grapalat" w:hAnsi="GHEA Grapalat"/>
          <w:i w:val="0"/>
        </w:rPr>
        <w:t>Села Мармарашена, Араратской  области РА</w:t>
      </w:r>
      <w:r w:rsidR="00543E49" w:rsidRPr="00543E49">
        <w:rPr>
          <w:rFonts w:ascii="GHEA Grapalat" w:hAnsi="GHEA Grapalat"/>
          <w:i w:val="0"/>
        </w:rPr>
        <w:t xml:space="preserve"> </w:t>
      </w:r>
      <w:r w:rsidRPr="009B62F1">
        <w:rPr>
          <w:rFonts w:ascii="GHEA Grapalat" w:hAnsi="GHEA Grapalat"/>
          <w:i w:val="0"/>
        </w:rPr>
        <w:t>в документарной форме, до</w:t>
      </w:r>
      <w:r w:rsidR="00E76913" w:rsidRPr="009B62F1">
        <w:rPr>
          <w:rFonts w:ascii="GHEA Grapalat" w:hAnsi="GHEA Grapalat"/>
          <w:i w:val="0"/>
        </w:rPr>
        <w:t xml:space="preserve"> </w:t>
      </w:r>
      <w:r w:rsidR="00E60179">
        <w:rPr>
          <w:rFonts w:ascii="GHEA Grapalat" w:hAnsi="GHEA Grapalat"/>
          <w:i w:val="0"/>
        </w:rPr>
        <w:t>13.00</w:t>
      </w:r>
      <w:r w:rsidR="00E76913" w:rsidRPr="009B62F1">
        <w:rPr>
          <w:rFonts w:ascii="GHEA Grapalat" w:hAnsi="GHEA Grapalat"/>
          <w:i w:val="0"/>
        </w:rPr>
        <w:t xml:space="preserve"> </w:t>
      </w:r>
      <w:r w:rsidRPr="009B62F1">
        <w:rPr>
          <w:rFonts w:ascii="GHEA Grapalat" w:hAnsi="GHEA Grapalat"/>
          <w:i w:val="0"/>
        </w:rPr>
        <w:t xml:space="preserve">часов </w:t>
      </w:r>
      <w:r w:rsidR="00E76913" w:rsidRPr="009B62F1">
        <w:rPr>
          <w:rFonts w:ascii="GHEA Grapalat" w:hAnsi="GHEA Grapalat"/>
          <w:i w:val="0"/>
        </w:rPr>
        <w:t>7</w:t>
      </w:r>
      <w:r w:rsidRPr="009B62F1">
        <w:rPr>
          <w:rFonts w:ascii="GHEA Grapalat" w:hAnsi="GHEA Grapalat"/>
          <w:i w:val="0"/>
        </w:rPr>
        <w:t>-го дня</w:t>
      </w:r>
      <w:r w:rsidR="00E76913" w:rsidRPr="009B62F1">
        <w:rPr>
          <w:rFonts w:ascii="GHEA Grapalat" w:hAnsi="GHEA Grapalat"/>
          <w:i w:val="0"/>
        </w:rPr>
        <w:t xml:space="preserve"> /</w:t>
      </w:r>
      <w:r w:rsidR="00E60179">
        <w:rPr>
          <w:rFonts w:ascii="GHEA Grapalat" w:hAnsi="GHEA Grapalat"/>
          <w:i w:val="0"/>
        </w:rPr>
        <w:t>24.01.2020</w:t>
      </w:r>
      <w:r w:rsidR="00E76913" w:rsidRPr="009B62F1">
        <w:rPr>
          <w:rFonts w:ascii="GHEA Grapalat" w:hAnsi="GHEA Grapalat"/>
          <w:i w:val="0"/>
        </w:rPr>
        <w:t>/</w:t>
      </w:r>
      <w:r w:rsidRPr="009B62F1">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9B62F1" w:rsidRDefault="003F6ED1" w:rsidP="00E76913">
      <w:pPr>
        <w:pStyle w:val="a3"/>
        <w:widowControl w:val="0"/>
        <w:spacing w:line="240" w:lineRule="auto"/>
        <w:ind w:right="-853" w:firstLine="567"/>
        <w:rPr>
          <w:rFonts w:ascii="GHEA Grapalat" w:hAnsi="GHEA Grapalat"/>
          <w:b/>
          <w:u w:val="single"/>
        </w:rPr>
      </w:pPr>
      <w:r w:rsidRPr="009B62F1">
        <w:rPr>
          <w:rFonts w:ascii="GHEA Grapalat" w:hAnsi="GHEA Grapalat"/>
          <w:b/>
          <w:u w:val="single"/>
        </w:rPr>
        <w:t xml:space="preserve">Вскрытие заявок будет проводиться по адресу </w:t>
      </w:r>
      <w:r w:rsidR="00E60179">
        <w:rPr>
          <w:rFonts w:ascii="GHEA Grapalat" w:hAnsi="GHEA Grapalat"/>
          <w:b/>
          <w:u w:val="single"/>
        </w:rPr>
        <w:t>Села Мармарашена, Араратской  области РА</w:t>
      </w:r>
      <w:r w:rsidR="00543E49" w:rsidRPr="00E60179">
        <w:rPr>
          <w:rFonts w:ascii="GHEA Grapalat" w:hAnsi="GHEA Grapalat"/>
          <w:b/>
          <w:u w:val="single"/>
        </w:rPr>
        <w:t xml:space="preserve"> </w:t>
      </w:r>
      <w:r w:rsidRPr="009B62F1">
        <w:rPr>
          <w:rFonts w:ascii="GHEA Grapalat" w:hAnsi="GHEA Grapalat"/>
          <w:b/>
          <w:u w:val="single"/>
        </w:rPr>
        <w:t xml:space="preserve"> в </w:t>
      </w:r>
      <w:r w:rsidR="00E60179">
        <w:rPr>
          <w:rFonts w:ascii="GHEA Grapalat" w:hAnsi="GHEA Grapalat"/>
          <w:b/>
          <w:u w:val="single"/>
        </w:rPr>
        <w:t>13.00</w:t>
      </w:r>
      <w:r w:rsidR="00E76913" w:rsidRPr="009B62F1">
        <w:rPr>
          <w:rFonts w:ascii="GHEA Grapalat" w:hAnsi="GHEA Grapalat"/>
          <w:b/>
          <w:u w:val="single"/>
        </w:rPr>
        <w:t xml:space="preserve"> </w:t>
      </w:r>
      <w:r w:rsidRPr="009B62F1">
        <w:rPr>
          <w:rFonts w:ascii="GHEA Grapalat" w:hAnsi="GHEA Grapalat"/>
          <w:b/>
          <w:u w:val="single"/>
        </w:rPr>
        <w:t xml:space="preserve">часов </w:t>
      </w:r>
      <w:r w:rsidR="00E60179">
        <w:rPr>
          <w:rFonts w:ascii="GHEA Grapalat" w:hAnsi="GHEA Grapalat"/>
          <w:b/>
          <w:u w:val="single"/>
        </w:rPr>
        <w:t>24.01.2020</w:t>
      </w:r>
      <w:r w:rsidR="00E76913" w:rsidRPr="009B62F1">
        <w:rPr>
          <w:rFonts w:ascii="GHEA Grapalat" w:hAnsi="GHEA Grapalat"/>
          <w:b/>
          <w:u w:val="single"/>
        </w:rPr>
        <w:t>г</w:t>
      </w:r>
      <w:r w:rsidRPr="009B62F1">
        <w:rPr>
          <w:rFonts w:ascii="GHEA Grapalat" w:hAnsi="GHEA Grapalat"/>
          <w:b/>
          <w:u w:val="single"/>
        </w:rPr>
        <w:t>.</w:t>
      </w:r>
    </w:p>
    <w:p w:rsidR="00BE1C5E" w:rsidRPr="009B62F1" w:rsidRDefault="001305C6"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Жалобы относительно настоящей процедуры должны быть поданы </w:t>
      </w:r>
      <w:r w:rsidR="004B4B72" w:rsidRPr="009B62F1">
        <w:rPr>
          <w:rFonts w:ascii="GHEA Grapalat" w:hAnsi="GHEA Grapalat"/>
          <w:i w:val="0"/>
        </w:rPr>
        <w:t>л</w:t>
      </w:r>
      <w:r w:rsidR="00D746A9" w:rsidRPr="009B62F1">
        <w:rPr>
          <w:rFonts w:ascii="GHEA Grapalat" w:hAnsi="GHEA Grapalat"/>
          <w:i w:val="0"/>
        </w:rPr>
        <w:t>ицу</w:t>
      </w:r>
      <w:r w:rsidRPr="009B62F1">
        <w:rPr>
          <w:rFonts w:ascii="GHEA Grapalat" w:hAnsi="GHEA Grapalat"/>
          <w:i w:val="0"/>
        </w:rPr>
        <w:t xml:space="preserve">, </w:t>
      </w:r>
      <w:r w:rsidR="00D746A9" w:rsidRPr="009B62F1">
        <w:rPr>
          <w:rFonts w:ascii="GHEA Grapalat" w:hAnsi="GHEA Grapalat"/>
          <w:i w:val="0"/>
        </w:rPr>
        <w:t>рассматривающее связанные с закупками жалобы</w:t>
      </w:r>
      <w:r w:rsidR="00032D7E" w:rsidRPr="009B62F1">
        <w:rPr>
          <w:rFonts w:ascii="GHEA Grapalat" w:hAnsi="GHEA Grapalat"/>
          <w:i w:val="0"/>
        </w:rPr>
        <w:t>,</w:t>
      </w:r>
      <w:r w:rsidR="00D746A9" w:rsidRPr="009B62F1" w:rsidDel="00D746A9">
        <w:rPr>
          <w:rFonts w:ascii="GHEA Grapalat" w:hAnsi="GHEA Grapalat"/>
          <w:i w:val="0"/>
        </w:rPr>
        <w:t xml:space="preserve"> </w:t>
      </w:r>
      <w:r w:rsidRPr="009B62F1">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9B62F1">
        <w:rPr>
          <w:rFonts w:ascii="Courier New" w:hAnsi="Courier New" w:cs="Courier New"/>
          <w:i w:val="0"/>
          <w:lang w:val="en-US"/>
        </w:rPr>
        <w:t> </w:t>
      </w:r>
      <w:r w:rsidRPr="009B62F1">
        <w:rPr>
          <w:rFonts w:ascii="GHEA Grapalat" w:hAnsi="GHEA Grapalat"/>
          <w:i w:val="0"/>
        </w:rPr>
        <w:t>настоящий конкурс. Для подачи жалобы требуется плата в размере 30</w:t>
      </w:r>
      <w:r w:rsidR="00790715" w:rsidRPr="009B62F1">
        <w:rPr>
          <w:rFonts w:ascii="Courier New" w:hAnsi="Courier New" w:cs="Courier New"/>
          <w:i w:val="0"/>
          <w:lang w:val="en-US"/>
        </w:rPr>
        <w:t> </w:t>
      </w:r>
      <w:r w:rsidRPr="009B62F1">
        <w:rPr>
          <w:rFonts w:ascii="GHEA Grapalat" w:hAnsi="GHEA Grapalat"/>
          <w:i w:val="0"/>
        </w:rPr>
        <w:t>000</w:t>
      </w:r>
      <w:r w:rsidR="00790715" w:rsidRPr="009B62F1">
        <w:rPr>
          <w:rFonts w:ascii="Courier New" w:hAnsi="Courier New" w:cs="Courier New"/>
          <w:i w:val="0"/>
          <w:lang w:val="en-US"/>
        </w:rPr>
        <w:t> </w:t>
      </w:r>
      <w:r w:rsidRPr="009B62F1">
        <w:rPr>
          <w:rFonts w:ascii="GHEA Grapalat" w:hAnsi="GHEA Grapalat"/>
          <w:i w:val="0"/>
        </w:rPr>
        <w:t>(тридцать тысяч) драмов РА, которая должна быть перечислена на</w:t>
      </w:r>
      <w:r w:rsidR="007A6841" w:rsidRPr="009B62F1">
        <w:rPr>
          <w:rFonts w:ascii="Courier New" w:hAnsi="Courier New" w:cs="Courier New"/>
          <w:i w:val="0"/>
          <w:lang w:val="en-US"/>
        </w:rPr>
        <w:t> </w:t>
      </w:r>
      <w:r w:rsidRPr="009B62F1">
        <w:rPr>
          <w:rFonts w:ascii="GHEA Grapalat" w:hAnsi="GHEA Grapalat"/>
          <w:i w:val="0"/>
        </w:rPr>
        <w:t>казначейский счет № 900008000482, открытый на имя Министерст</w:t>
      </w:r>
      <w:r w:rsidR="001B32D9" w:rsidRPr="009B62F1">
        <w:rPr>
          <w:rFonts w:ascii="GHEA Grapalat" w:hAnsi="GHEA Grapalat"/>
          <w:i w:val="0"/>
        </w:rPr>
        <w:t>ва финансов Республики Армения.</w:t>
      </w:r>
    </w:p>
    <w:p w:rsidR="00E76913" w:rsidRPr="0097407A" w:rsidRDefault="00754697" w:rsidP="009B62F1">
      <w:pPr>
        <w:pStyle w:val="a3"/>
        <w:widowControl w:val="0"/>
        <w:spacing w:line="240" w:lineRule="auto"/>
        <w:ind w:right="-853" w:firstLine="567"/>
        <w:rPr>
          <w:rFonts w:ascii="GHEA Grapalat" w:hAnsi="GHEA Grapalat"/>
          <w:i w:val="0"/>
        </w:rPr>
      </w:pPr>
      <w:r w:rsidRPr="009B62F1">
        <w:rPr>
          <w:rFonts w:ascii="GHEA Grapalat" w:hAnsi="GHEA Grapalat"/>
          <w:i w:val="0"/>
        </w:rPr>
        <w:t>Для получения дополнительной информации, связанной с настоящим</w:t>
      </w:r>
      <w:r w:rsidR="00D5443D" w:rsidRPr="009B62F1">
        <w:rPr>
          <w:rFonts w:ascii="GHEA Grapalat" w:hAnsi="GHEA Grapalat"/>
          <w:i w:val="0"/>
        </w:rPr>
        <w:t> </w:t>
      </w:r>
      <w:r w:rsidRPr="009B62F1">
        <w:rPr>
          <w:rFonts w:ascii="GHEA Grapalat" w:hAnsi="GHEA Grapalat"/>
          <w:i w:val="0"/>
        </w:rPr>
        <w:t>объявлением, можете обратиться к секретарю Оценочной комиссии</w:t>
      </w:r>
      <w:r w:rsidR="00BE1C5E" w:rsidRPr="009B62F1">
        <w:rPr>
          <w:rFonts w:ascii="GHEA Grapalat" w:hAnsi="GHEA Grapalat"/>
          <w:i w:val="0"/>
        </w:rPr>
        <w:t xml:space="preserve"> </w:t>
      </w:r>
      <w:r w:rsidR="00E76913" w:rsidRPr="009B62F1">
        <w:rPr>
          <w:rFonts w:ascii="GHEA Grapalat" w:hAnsi="GHEA Grapalat"/>
          <w:i w:val="0"/>
        </w:rPr>
        <w:t>А.Айвазян</w:t>
      </w:r>
    </w:p>
    <w:p w:rsidR="002A493C" w:rsidRPr="0097407A" w:rsidRDefault="002A493C" w:rsidP="009B62F1">
      <w:pPr>
        <w:pStyle w:val="a3"/>
        <w:widowControl w:val="0"/>
        <w:spacing w:line="240" w:lineRule="auto"/>
        <w:ind w:right="-853" w:firstLine="567"/>
        <w:rPr>
          <w:rFonts w:ascii="GHEA Grapalat" w:hAnsi="GHEA Grapalat"/>
          <w:i w:val="0"/>
        </w:rPr>
      </w:pPr>
    </w:p>
    <w:p w:rsidR="00E76913" w:rsidRPr="00E76913" w:rsidRDefault="00E76913" w:rsidP="00E76913">
      <w:pPr>
        <w:pStyle w:val="a3"/>
        <w:widowControl w:val="0"/>
        <w:spacing w:line="240" w:lineRule="auto"/>
        <w:rPr>
          <w:rFonts w:ascii="GHEA Grapalat" w:hAnsi="GHEA Grapalat"/>
        </w:rPr>
      </w:pPr>
      <w:r w:rsidRPr="00E76913">
        <w:rPr>
          <w:rFonts w:ascii="GHEA Grapalat" w:hAnsi="GHEA Grapalat"/>
        </w:rPr>
        <w:t xml:space="preserve">Телефон </w:t>
      </w:r>
      <w:r w:rsidRPr="00E76913">
        <w:rPr>
          <w:rFonts w:ascii="GHEA Grapalat" w:hAnsi="GHEA Grapalat"/>
          <w:sz w:val="18"/>
          <w:szCs w:val="18"/>
          <w:u w:val="single"/>
          <w:lang w:val="af-ZA"/>
        </w:rPr>
        <w:t>+374 99 04 12 92</w:t>
      </w:r>
    </w:p>
    <w:p w:rsidR="00E76913" w:rsidRPr="009B62F1" w:rsidRDefault="00E76913" w:rsidP="009B62F1">
      <w:pPr>
        <w:pStyle w:val="a3"/>
        <w:spacing w:line="240" w:lineRule="auto"/>
        <w:rPr>
          <w:rFonts w:ascii="GHEA Grapalat" w:hAnsi="GHEA Grapalat"/>
          <w:sz w:val="18"/>
          <w:szCs w:val="18"/>
          <w:u w:val="single"/>
          <w:lang w:val="af-ZA"/>
        </w:rPr>
      </w:pPr>
      <w:r w:rsidRPr="00E76913">
        <w:rPr>
          <w:rFonts w:ascii="GHEA Grapalat" w:hAnsi="GHEA Grapalat"/>
        </w:rPr>
        <w:t xml:space="preserve">Электронная почта </w:t>
      </w:r>
      <w:hyperlink r:id="rId9" w:history="1">
        <w:r w:rsidR="005A4907" w:rsidRPr="00061333">
          <w:rPr>
            <w:rStyle w:val="a9"/>
            <w:rFonts w:ascii="GHEA Grapalat" w:hAnsi="GHEA Grapalat" w:cs="Arial"/>
            <w:szCs w:val="18"/>
            <w:shd w:val="clear" w:color="auto" w:fill="FFFFFF"/>
            <w:lang w:val="af-ZA"/>
          </w:rPr>
          <w:t>aida.ayvazyan@legesgroup.com</w:t>
        </w:r>
      </w:hyperlink>
    </w:p>
    <w:p w:rsidR="00E76913" w:rsidRPr="00E76913" w:rsidRDefault="00E76913" w:rsidP="00E76913">
      <w:pPr>
        <w:pStyle w:val="a3"/>
        <w:widowControl w:val="0"/>
        <w:spacing w:line="240" w:lineRule="auto"/>
        <w:ind w:firstLine="708"/>
        <w:jc w:val="left"/>
        <w:rPr>
          <w:rFonts w:ascii="GHEA Grapalat" w:eastAsia="Calibri" w:hAnsi="GHEA Grapalat" w:cs="GHEA Grapalat"/>
          <w:b/>
        </w:rPr>
      </w:pPr>
      <w:r w:rsidRPr="00E76913">
        <w:rPr>
          <w:rFonts w:ascii="GHEA Grapalat" w:hAnsi="GHEA Grapalat"/>
          <w:b/>
        </w:rPr>
        <w:t xml:space="preserve">Заказчик  </w:t>
      </w:r>
      <w:r w:rsidRPr="00E76913">
        <w:rPr>
          <w:rFonts w:ascii="GHEA Grapalat" w:hAnsi="GHEA Grapalat" w:cs="GHEA Grapalat"/>
          <w:b/>
        </w:rPr>
        <w:t>ГНКО "</w:t>
      </w:r>
      <w:r w:rsidR="005A4907" w:rsidRPr="00E76913">
        <w:rPr>
          <w:rFonts w:ascii="GHEA Grapalat" w:hAnsi="GHEA Grapalat" w:cs="GHEA Grapalat"/>
          <w:b/>
        </w:rPr>
        <w:t>Центр первичной охраны здоровья</w:t>
      </w:r>
      <w:r w:rsidR="005A4907" w:rsidRPr="005A4907">
        <w:rPr>
          <w:rFonts w:ascii="GHEA Grapalat" w:hAnsi="GHEA Grapalat" w:cs="GHEA Grapalat"/>
          <w:b/>
        </w:rPr>
        <w:t xml:space="preserve"> </w:t>
      </w:r>
      <w:r w:rsidR="00E60179">
        <w:rPr>
          <w:rFonts w:ascii="GHEA Grapalat" w:hAnsi="GHEA Grapalat" w:cs="GHEA Grapalat"/>
          <w:b/>
        </w:rPr>
        <w:t>Мармарашена</w:t>
      </w:r>
      <w:r w:rsidRPr="00E76913">
        <w:rPr>
          <w:rFonts w:ascii="GHEA Grapalat" w:hAnsi="GHEA Grapalat" w:cs="GHEA Grapalat"/>
          <w:b/>
        </w:rPr>
        <w:t>"</w:t>
      </w:r>
    </w:p>
    <w:p w:rsidR="00E76913" w:rsidRPr="0097407A" w:rsidRDefault="00E76913" w:rsidP="00E76913">
      <w:pPr>
        <w:pStyle w:val="a3"/>
        <w:widowControl w:val="0"/>
        <w:spacing w:line="240" w:lineRule="auto"/>
        <w:ind w:firstLine="0"/>
        <w:jc w:val="left"/>
        <w:rPr>
          <w:rFonts w:ascii="GHEA Grapalat" w:eastAsia="Calibri" w:hAnsi="GHEA Grapalat" w:cs="GHEA Grapalat"/>
          <w:b/>
        </w:rPr>
      </w:pPr>
    </w:p>
    <w:p w:rsidR="002A493C" w:rsidRPr="0097407A" w:rsidRDefault="002A493C" w:rsidP="00E76913">
      <w:pPr>
        <w:pStyle w:val="a3"/>
        <w:widowControl w:val="0"/>
        <w:spacing w:line="240" w:lineRule="auto"/>
        <w:ind w:firstLine="0"/>
        <w:jc w:val="left"/>
        <w:rPr>
          <w:rFonts w:ascii="GHEA Grapalat" w:eastAsia="Calibri" w:hAnsi="GHEA Grapalat" w:cs="GHEA Grapalat"/>
          <w:b/>
        </w:rPr>
      </w:pPr>
    </w:p>
    <w:p w:rsidR="002A493C" w:rsidRDefault="002A493C" w:rsidP="002A493C">
      <w:pPr>
        <w:pStyle w:val="aa"/>
        <w:jc w:val="center"/>
        <w:rPr>
          <w:rFonts w:ascii="GHEA Grapalat" w:hAnsi="GHEA Grapalat"/>
          <w:b/>
          <w:bCs/>
          <w:iCs/>
          <w:u w:val="single"/>
          <w:lang w:val="af-ZA"/>
        </w:rPr>
      </w:pPr>
      <w:r w:rsidRPr="006055BC">
        <w:rPr>
          <w:rFonts w:ascii="GHEA Grapalat" w:hAnsi="GHEA Grapalat"/>
          <w:b/>
          <w:bCs/>
          <w:iCs/>
          <w:u w:val="single"/>
          <w:lang w:val="af-ZA"/>
        </w:rPr>
        <w:t>Этот процесс закупок организован в соответствии с требованиями пункта 6 статьи 15 Закона РА «О закупках»</w:t>
      </w:r>
    </w:p>
    <w:p w:rsidR="00E76913" w:rsidRPr="002A493C" w:rsidRDefault="00E76913" w:rsidP="00E76913">
      <w:pPr>
        <w:pStyle w:val="a3"/>
        <w:widowControl w:val="0"/>
        <w:spacing w:line="240" w:lineRule="auto"/>
        <w:ind w:firstLine="0"/>
        <w:jc w:val="left"/>
        <w:rPr>
          <w:rFonts w:ascii="GHEA Grapalat" w:eastAsia="Calibri" w:hAnsi="GHEA Grapalat" w:cs="GHEA Grapalat"/>
          <w:b/>
          <w:lang w:val="af-ZA"/>
        </w:rPr>
      </w:pPr>
    </w:p>
    <w:p w:rsidR="00915A97" w:rsidRPr="00D5443D" w:rsidRDefault="00915A97" w:rsidP="00B46D58">
      <w:pPr>
        <w:pStyle w:val="a3"/>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543E49" w:rsidRPr="00DD5410" w:rsidRDefault="00543E49" w:rsidP="00E76913">
      <w:pPr>
        <w:pStyle w:val="aa"/>
        <w:widowControl w:val="0"/>
        <w:spacing w:after="160"/>
        <w:ind w:right="-853" w:firstLine="567"/>
        <w:jc w:val="right"/>
        <w:rPr>
          <w:rFonts w:ascii="GHEA Grapalat" w:hAnsi="GHEA Grapalat"/>
          <w:i/>
          <w:sz w:val="20"/>
          <w:szCs w:val="20"/>
        </w:rPr>
      </w:pPr>
    </w:p>
    <w:p w:rsidR="00096865" w:rsidRPr="009B62F1" w:rsidRDefault="00096865" w:rsidP="00E76913">
      <w:pPr>
        <w:pStyle w:val="aa"/>
        <w:widowControl w:val="0"/>
        <w:spacing w:after="160"/>
        <w:ind w:right="-853" w:firstLine="567"/>
        <w:jc w:val="right"/>
        <w:rPr>
          <w:rFonts w:ascii="GHEA Grapalat" w:hAnsi="GHEA Grapalat" w:cs="Sylfaen"/>
          <w:i/>
          <w:sz w:val="20"/>
          <w:szCs w:val="20"/>
        </w:rPr>
      </w:pPr>
      <w:r w:rsidRPr="009B62F1">
        <w:rPr>
          <w:rFonts w:ascii="GHEA Grapalat" w:hAnsi="GHEA Grapalat"/>
          <w:i/>
          <w:sz w:val="20"/>
          <w:szCs w:val="20"/>
        </w:rPr>
        <w:t>Утверждено</w:t>
      </w:r>
    </w:p>
    <w:p w:rsidR="00096865" w:rsidRPr="009B62F1" w:rsidRDefault="005D7731" w:rsidP="00E76913">
      <w:pPr>
        <w:pStyle w:val="aa"/>
        <w:widowControl w:val="0"/>
        <w:spacing w:after="160"/>
        <w:ind w:right="-853" w:firstLine="567"/>
        <w:jc w:val="right"/>
        <w:rPr>
          <w:rFonts w:ascii="GHEA Grapalat" w:hAnsi="GHEA Grapalat"/>
          <w:i/>
          <w:sz w:val="20"/>
          <w:szCs w:val="20"/>
        </w:rPr>
      </w:pPr>
      <w:r w:rsidRPr="009B62F1">
        <w:rPr>
          <w:rFonts w:ascii="GHEA Grapalat" w:hAnsi="GHEA Grapalat"/>
          <w:i/>
          <w:sz w:val="20"/>
          <w:szCs w:val="20"/>
        </w:rPr>
        <w:t xml:space="preserve">Решением Оценочной комиссии </w:t>
      </w:r>
      <w:r w:rsidR="00E76913" w:rsidRPr="009B62F1">
        <w:rPr>
          <w:rFonts w:ascii="GHEA Grapalat" w:hAnsi="GHEA Grapalat"/>
          <w:i/>
          <w:sz w:val="20"/>
          <w:szCs w:val="20"/>
        </w:rPr>
        <w:t xml:space="preserve">запроса котировок </w:t>
      </w:r>
      <w:r w:rsidR="001B32D9" w:rsidRPr="009B62F1">
        <w:rPr>
          <w:rFonts w:ascii="GHEA Grapalat" w:hAnsi="GHEA Grapalat"/>
          <w:i/>
          <w:sz w:val="20"/>
          <w:szCs w:val="20"/>
        </w:rPr>
        <w:br/>
      </w:r>
      <w:r w:rsidR="00096865" w:rsidRPr="009B62F1">
        <w:rPr>
          <w:rFonts w:ascii="GHEA Grapalat" w:hAnsi="GHEA Grapalat"/>
          <w:i/>
          <w:sz w:val="20"/>
          <w:szCs w:val="20"/>
        </w:rPr>
        <w:t xml:space="preserve">под кодом </w:t>
      </w:r>
      <w:r w:rsidR="00E60179">
        <w:rPr>
          <w:rFonts w:ascii="GHEA Grapalat" w:hAnsi="GHEA Grapalat"/>
          <w:i/>
          <w:sz w:val="20"/>
          <w:szCs w:val="20"/>
        </w:rPr>
        <w:t>MMAAPK-GHAPDzB-2020/1</w:t>
      </w:r>
      <w:r w:rsidR="00E76913" w:rsidRPr="009B62F1">
        <w:rPr>
          <w:rFonts w:ascii="GHEA Grapalat" w:hAnsi="GHEA Grapalat"/>
          <w:i/>
          <w:sz w:val="20"/>
          <w:szCs w:val="20"/>
        </w:rPr>
        <w:t xml:space="preserve"> </w:t>
      </w:r>
      <w:r w:rsidR="001B32D9" w:rsidRPr="009B62F1">
        <w:rPr>
          <w:rFonts w:ascii="GHEA Grapalat" w:hAnsi="GHEA Grapalat"/>
          <w:i/>
          <w:sz w:val="20"/>
          <w:szCs w:val="20"/>
        </w:rPr>
        <w:br/>
      </w:r>
      <w:r w:rsidR="00A46F92" w:rsidRPr="009B62F1">
        <w:rPr>
          <w:rFonts w:ascii="GHEA Grapalat" w:hAnsi="GHEA Grapalat"/>
          <w:i/>
          <w:sz w:val="20"/>
          <w:szCs w:val="20"/>
        </w:rPr>
        <w:t xml:space="preserve">№ </w:t>
      </w:r>
      <w:r w:rsidR="00E76913" w:rsidRPr="009B62F1">
        <w:rPr>
          <w:rFonts w:ascii="GHEA Grapalat" w:hAnsi="GHEA Grapalat"/>
          <w:i/>
          <w:sz w:val="20"/>
          <w:szCs w:val="20"/>
        </w:rPr>
        <w:t xml:space="preserve">1 от </w:t>
      </w:r>
      <w:r w:rsidR="00E55991" w:rsidRPr="00E55991">
        <w:rPr>
          <w:rFonts w:ascii="GHEA Grapalat" w:hAnsi="GHEA Grapalat"/>
          <w:i/>
          <w:sz w:val="20"/>
          <w:szCs w:val="20"/>
        </w:rPr>
        <w:t>24.01.2020</w:t>
      </w:r>
      <w:r w:rsidR="00096865" w:rsidRPr="009B62F1">
        <w:rPr>
          <w:rFonts w:ascii="GHEA Grapalat" w:hAnsi="GHEA Grapalat"/>
          <w:i/>
          <w:sz w:val="20"/>
          <w:szCs w:val="20"/>
        </w:rPr>
        <w:t>г.</w:t>
      </w:r>
    </w:p>
    <w:p w:rsidR="00096865" w:rsidRPr="009B62F1"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76913" w:rsidRPr="009B62F1" w:rsidRDefault="00E76913" w:rsidP="00E76913">
      <w:pPr>
        <w:pStyle w:val="aa"/>
        <w:tabs>
          <w:tab w:val="left" w:pos="5968"/>
        </w:tabs>
        <w:ind w:right="-7" w:firstLine="567"/>
        <w:jc w:val="center"/>
        <w:rPr>
          <w:rFonts w:ascii="GHEA Grapalat" w:hAnsi="GHEA Grapalat"/>
          <w:sz w:val="22"/>
          <w:szCs w:val="22"/>
        </w:rPr>
      </w:pPr>
      <w:r w:rsidRPr="009B62F1">
        <w:rPr>
          <w:rFonts w:ascii="GHEA Grapalat" w:hAnsi="GHEA Grapalat"/>
          <w:b/>
          <w:sz w:val="22"/>
          <w:szCs w:val="22"/>
        </w:rPr>
        <w:t>ГНКО «</w:t>
      </w:r>
      <w:r w:rsidR="00E55991" w:rsidRPr="009B62F1">
        <w:rPr>
          <w:rFonts w:ascii="GHEA Grapalat" w:hAnsi="GHEA Grapalat"/>
          <w:b/>
          <w:sz w:val="22"/>
          <w:szCs w:val="22"/>
        </w:rPr>
        <w:t>Центр первичной охраны здоровья</w:t>
      </w:r>
      <w:r w:rsidR="00E55991" w:rsidRPr="00E55991">
        <w:rPr>
          <w:rFonts w:ascii="GHEA Grapalat" w:hAnsi="GHEA Grapalat"/>
          <w:b/>
          <w:sz w:val="22"/>
          <w:szCs w:val="22"/>
        </w:rPr>
        <w:t xml:space="preserve"> </w:t>
      </w:r>
      <w:r w:rsidR="00E60179">
        <w:rPr>
          <w:rFonts w:ascii="GHEA Grapalat" w:hAnsi="GHEA Grapalat"/>
          <w:b/>
          <w:sz w:val="22"/>
          <w:szCs w:val="22"/>
        </w:rPr>
        <w:t>Мармарашена</w:t>
      </w:r>
      <w:r w:rsidRPr="009B62F1">
        <w:rPr>
          <w:rFonts w:ascii="GHEA Grapalat" w:hAnsi="GHEA Grapalat"/>
          <w:b/>
          <w:sz w:val="22"/>
          <w:szCs w:val="22"/>
        </w:rPr>
        <w:t>»</w:t>
      </w:r>
    </w:p>
    <w:p w:rsidR="00E76913" w:rsidRPr="009B62F1" w:rsidRDefault="00E76913" w:rsidP="00E76913">
      <w:pPr>
        <w:pStyle w:val="aa"/>
        <w:widowControl w:val="0"/>
        <w:spacing w:after="0"/>
        <w:ind w:right="-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rPr>
      </w:pPr>
    </w:p>
    <w:p w:rsidR="00096865" w:rsidRPr="009B62F1" w:rsidRDefault="000763E5" w:rsidP="00B46D58">
      <w:pPr>
        <w:pStyle w:val="aa"/>
        <w:widowControl w:val="0"/>
        <w:spacing w:after="160"/>
        <w:ind w:right="-7" w:firstLine="567"/>
        <w:jc w:val="center"/>
        <w:rPr>
          <w:rFonts w:ascii="GHEA Grapalat" w:hAnsi="GHEA Grapalat" w:cs="Sylfaen"/>
          <w:sz w:val="22"/>
          <w:szCs w:val="22"/>
        </w:rPr>
      </w:pPr>
      <w:r w:rsidRPr="009B62F1">
        <w:rPr>
          <w:rFonts w:ascii="GHEA Grapalat" w:hAnsi="GHEA Grapalat"/>
          <w:sz w:val="22"/>
          <w:szCs w:val="22"/>
        </w:rPr>
        <w:t>ПРИГЛАШЕНИ</w:t>
      </w:r>
      <w:r w:rsidR="00096865" w:rsidRPr="009B62F1">
        <w:rPr>
          <w:rFonts w:ascii="GHEA Grapalat" w:hAnsi="GHEA Grapalat"/>
          <w:sz w:val="22"/>
          <w:szCs w:val="22"/>
        </w:rPr>
        <w:t>Е</w:t>
      </w: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B94007" w:rsidRDefault="002B32D6" w:rsidP="00B46D58">
      <w:pPr>
        <w:pStyle w:val="aa"/>
        <w:widowControl w:val="0"/>
        <w:spacing w:after="160"/>
        <w:ind w:right="-7"/>
        <w:jc w:val="center"/>
        <w:rPr>
          <w:rFonts w:ascii="GHEA Grapalat" w:hAnsi="GHEA Grapalat"/>
          <w:sz w:val="22"/>
          <w:szCs w:val="22"/>
        </w:rPr>
      </w:pPr>
      <w:r w:rsidRPr="009B62F1">
        <w:rPr>
          <w:rFonts w:ascii="GHEA Grapalat" w:hAnsi="GHEA Grapalat"/>
          <w:sz w:val="22"/>
          <w:szCs w:val="22"/>
        </w:rPr>
        <w:t xml:space="preserve">НА </w:t>
      </w:r>
      <w:r w:rsidR="00E76913" w:rsidRPr="009B62F1">
        <w:rPr>
          <w:rFonts w:ascii="GHEA Grapalat" w:hAnsi="GHEA Grapalat"/>
          <w:sz w:val="22"/>
          <w:szCs w:val="22"/>
        </w:rPr>
        <w:t>ЗАПРОС КОТИРОВОК</w:t>
      </w:r>
      <w:r w:rsidRPr="009B62F1">
        <w:rPr>
          <w:rFonts w:ascii="GHEA Grapalat" w:hAnsi="GHEA Grapalat"/>
          <w:sz w:val="22"/>
          <w:szCs w:val="22"/>
        </w:rPr>
        <w:t xml:space="preserve">, ОБЪЯВЛЕННЫЙ С ЦЕЛЬЮ ПРИОБРЕТЕНИЯ </w:t>
      </w:r>
    </w:p>
    <w:p w:rsidR="00E76913" w:rsidRPr="00B94007" w:rsidRDefault="00756285" w:rsidP="00E76913">
      <w:pPr>
        <w:pStyle w:val="aa"/>
        <w:widowControl w:val="0"/>
        <w:spacing w:after="160"/>
        <w:ind w:right="-7"/>
        <w:jc w:val="center"/>
        <w:rPr>
          <w:rFonts w:ascii="GHEA Grapalat" w:hAnsi="GHEA Grapalat"/>
          <w:sz w:val="22"/>
          <w:szCs w:val="22"/>
        </w:rPr>
      </w:pPr>
      <w:r w:rsidRPr="00756285">
        <w:rPr>
          <w:rFonts w:ascii="GHEA Grapalat" w:hAnsi="GHEA Grapalat"/>
          <w:sz w:val="22"/>
          <w:szCs w:val="22"/>
        </w:rPr>
        <w:t xml:space="preserve">ЛЕКАРСТВ И ВАКЦИНЫ </w:t>
      </w:r>
      <w:r w:rsidR="00E76913" w:rsidRPr="009B62F1">
        <w:rPr>
          <w:rFonts w:ascii="GHEA Grapalat" w:hAnsi="GHEA Grapalat"/>
          <w:sz w:val="22"/>
          <w:szCs w:val="22"/>
        </w:rPr>
        <w:t>ДЛЯ НУЖД ГНКО «ЦЕНТР ПЕРВИЧНОЙ ОХРАНЫ ЗДОРОВЬЯ</w:t>
      </w:r>
      <w:r w:rsidRPr="00756285">
        <w:rPr>
          <w:rFonts w:ascii="GHEA Grapalat" w:hAnsi="GHEA Grapalat"/>
          <w:sz w:val="22"/>
          <w:szCs w:val="22"/>
        </w:rPr>
        <w:t xml:space="preserve"> </w:t>
      </w:r>
      <w:r w:rsidR="00E60179">
        <w:rPr>
          <w:rFonts w:ascii="GHEA Grapalat" w:hAnsi="GHEA Grapalat"/>
          <w:sz w:val="22"/>
          <w:szCs w:val="22"/>
        </w:rPr>
        <w:t>М</w:t>
      </w:r>
      <w:r>
        <w:rPr>
          <w:rFonts w:ascii="GHEA Grapalat" w:hAnsi="GHEA Grapalat"/>
          <w:sz w:val="22"/>
          <w:szCs w:val="22"/>
        </w:rPr>
        <w:t>АРМАРАШЕНА</w:t>
      </w:r>
      <w:r w:rsidR="00E76913" w:rsidRPr="009B62F1">
        <w:rPr>
          <w:rFonts w:ascii="GHEA Grapalat" w:hAnsi="GHEA Grapalat"/>
          <w:sz w:val="22"/>
          <w:szCs w:val="22"/>
        </w:rPr>
        <w:t>»</w:t>
      </w:r>
    </w:p>
    <w:p w:rsidR="00E76913" w:rsidRPr="009B62F1" w:rsidRDefault="00E76913" w:rsidP="00E76913">
      <w:pPr>
        <w:pStyle w:val="aa"/>
        <w:widowControl w:val="0"/>
        <w:spacing w:after="160"/>
        <w:ind w:right="-7"/>
        <w:jc w:val="center"/>
        <w:rPr>
          <w:rFonts w:ascii="GHEA Grapalat" w:hAnsi="GHEA Grapalat"/>
          <w:sz w:val="22"/>
          <w:szCs w:val="22"/>
        </w:rPr>
      </w:pPr>
    </w:p>
    <w:p w:rsidR="00E76913" w:rsidRPr="00B94007" w:rsidRDefault="00E76913"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Pr="00B94007" w:rsidRDefault="000763E5" w:rsidP="00B46D58">
      <w:pPr>
        <w:rPr>
          <w:rFonts w:ascii="GHEA Grapalat" w:hAnsi="GHEA Grapalat"/>
        </w:rPr>
      </w:pPr>
    </w:p>
    <w:p w:rsidR="001A43A4" w:rsidRPr="009B62F1" w:rsidRDefault="00096865" w:rsidP="00B46D58">
      <w:pPr>
        <w:widowControl w:val="0"/>
        <w:spacing w:after="160"/>
        <w:ind w:firstLine="567"/>
        <w:jc w:val="both"/>
        <w:rPr>
          <w:rFonts w:ascii="GHEA Grapalat" w:hAnsi="GHEA Grapalat" w:cs="Sylfaen"/>
          <w:i/>
          <w:sz w:val="20"/>
        </w:rPr>
      </w:pPr>
      <w:r w:rsidRPr="009B62F1">
        <w:rPr>
          <w:rFonts w:ascii="GHEA Grapalat" w:hAnsi="GHEA Grapalat"/>
          <w:i/>
          <w:sz w:val="20"/>
        </w:rPr>
        <w:t>Уважаемый участник, прежде чем составить и подать заявку просим Вас</w:t>
      </w:r>
      <w:r w:rsidR="001D209D" w:rsidRPr="009B62F1">
        <w:rPr>
          <w:rFonts w:ascii="Courier New" w:hAnsi="Courier New" w:cs="Courier New"/>
          <w:i/>
          <w:sz w:val="20"/>
          <w:lang w:val="en-US"/>
        </w:rPr>
        <w:t> </w:t>
      </w:r>
      <w:r w:rsidRPr="009B62F1">
        <w:rPr>
          <w:rFonts w:ascii="GHEA Grapalat" w:hAnsi="GHEA Grapalat"/>
          <w:i/>
          <w:sz w:val="2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E60179" w:rsidRDefault="00160AE4" w:rsidP="00E76913">
      <w:pPr>
        <w:widowControl w:val="0"/>
        <w:spacing w:after="160"/>
        <w:jc w:val="center"/>
        <w:rPr>
          <w:rFonts w:ascii="GHEA Grapalat" w:hAnsi="GHEA Grapalat"/>
          <w:b/>
          <w:sz w:val="22"/>
        </w:rPr>
      </w:pPr>
      <w:r w:rsidRPr="009B62F1">
        <w:rPr>
          <w:rFonts w:ascii="GHEA Grapalat" w:hAnsi="GHEA Grapalat"/>
          <w:b/>
          <w:sz w:val="22"/>
        </w:rPr>
        <w:lastRenderedPageBreak/>
        <w:t>СОДЕРЖАНИЕ</w:t>
      </w:r>
    </w:p>
    <w:p w:rsidR="00C67E80" w:rsidRPr="00B94007" w:rsidRDefault="00E76913" w:rsidP="00E76913">
      <w:pPr>
        <w:widowControl w:val="0"/>
        <w:spacing w:after="160"/>
        <w:jc w:val="center"/>
        <w:rPr>
          <w:rFonts w:ascii="GHEA Grapalat" w:hAnsi="GHEA Grapalat"/>
          <w:b/>
          <w:sz w:val="22"/>
        </w:rPr>
      </w:pPr>
      <w:r w:rsidRPr="009B62F1">
        <w:rPr>
          <w:rFonts w:ascii="GHEA Grapalat" w:hAnsi="GHEA Grapalat"/>
          <w:b/>
          <w:sz w:val="22"/>
        </w:rPr>
        <w:t>ПРИГЛАШЕНИЯ НА ЗАПРОС КОТИРОВОК ОБЪЯВЛЕННЫЙ С ЦЕЛЬЮ ПРИОБРЕТЕНИЯ ЛЕКАРСТВ И ВАКЦИНЫ ДЛЯ НУЖД ГНКО «ЦЕНТР ПЕРВИЧНОЙ ОХРАНЫ ЗДОРОВЬЯ</w:t>
      </w:r>
      <w:r w:rsidR="00756285" w:rsidRPr="00756285">
        <w:rPr>
          <w:rFonts w:ascii="GHEA Grapalat" w:hAnsi="GHEA Grapalat"/>
          <w:b/>
          <w:sz w:val="22"/>
        </w:rPr>
        <w:t xml:space="preserve"> </w:t>
      </w:r>
      <w:r w:rsidR="00756285">
        <w:rPr>
          <w:rFonts w:ascii="GHEA Grapalat" w:hAnsi="GHEA Grapalat"/>
          <w:b/>
          <w:sz w:val="22"/>
        </w:rPr>
        <w:t>МАРМАРАШЕНА</w:t>
      </w:r>
      <w:r w:rsidRPr="009B62F1">
        <w:rPr>
          <w:rFonts w:ascii="GHEA Grapalat" w:hAnsi="GHEA Grapalat"/>
          <w:b/>
          <w:sz w:val="22"/>
        </w:rPr>
        <w:t>»</w:t>
      </w:r>
      <w:r w:rsidR="00160AE4" w:rsidRPr="009B62F1">
        <w:rPr>
          <w:rFonts w:ascii="GHEA Grapalat" w:hAnsi="GHEA Grapalat"/>
          <w:b/>
          <w:sz w:val="22"/>
        </w:rPr>
        <w:t xml:space="preserve"> </w:t>
      </w:r>
      <w:r w:rsidR="005C1BF7" w:rsidRPr="009B62F1">
        <w:rPr>
          <w:rFonts w:ascii="GHEA Grapalat" w:hAnsi="GHEA Grapalat"/>
          <w:b/>
          <w:sz w:val="22"/>
        </w:rPr>
        <w:br/>
      </w:r>
    </w:p>
    <w:p w:rsidR="00096865" w:rsidRPr="008842CE" w:rsidRDefault="00096865" w:rsidP="00B46D58">
      <w:pPr>
        <w:widowControl w:val="0"/>
        <w:spacing w:after="160"/>
        <w:jc w:val="center"/>
        <w:rPr>
          <w:rFonts w:ascii="GHEA Grapalat" w:hAnsi="GHEA Grapalat"/>
          <w:b/>
        </w:rPr>
      </w:pPr>
      <w:r w:rsidRPr="009B62F1">
        <w:rPr>
          <w:rFonts w:ascii="GHEA Grapalat" w:hAnsi="GHEA Grapalat"/>
          <w:b/>
          <w:sz w:val="22"/>
        </w:rPr>
        <w:t>ЧАСТЬ I</w:t>
      </w:r>
      <w:r w:rsidRPr="009044F1">
        <w:rPr>
          <w:rFonts w:ascii="GHEA Grapalat" w:hAnsi="GHEA Grapalat"/>
          <w:b/>
        </w:rPr>
        <w:t>.</w:t>
      </w:r>
    </w:p>
    <w:p w:rsidR="002E069D" w:rsidRPr="008842CE" w:rsidRDefault="002E069D" w:rsidP="00B46D58">
      <w:pPr>
        <w:widowControl w:val="0"/>
        <w:spacing w:after="160"/>
        <w:jc w:val="center"/>
        <w:rPr>
          <w:rFonts w:ascii="GHEA Grapalat" w:hAnsi="GHEA Grapalat"/>
        </w:rPr>
      </w:pPr>
    </w:p>
    <w:p w:rsidR="00096865" w:rsidRPr="009B62F1" w:rsidRDefault="00096865" w:rsidP="00E76913">
      <w:pPr>
        <w:widowControl w:val="0"/>
        <w:tabs>
          <w:tab w:val="left" w:pos="1134"/>
        </w:tabs>
        <w:ind w:left="1134" w:right="-853" w:hanging="567"/>
        <w:jc w:val="both"/>
        <w:rPr>
          <w:rFonts w:ascii="GHEA Grapalat" w:hAnsi="GHEA Grapalat"/>
          <w:sz w:val="20"/>
        </w:rPr>
      </w:pPr>
      <w:r w:rsidRPr="009044F1">
        <w:rPr>
          <w:rFonts w:ascii="GHEA Grapalat" w:hAnsi="GHEA Grapalat"/>
        </w:rPr>
        <w:t>1.</w:t>
      </w:r>
      <w:r w:rsidR="005C1BF7" w:rsidRPr="009B62F1">
        <w:rPr>
          <w:rFonts w:ascii="GHEA Grapalat" w:hAnsi="GHEA Grapalat"/>
          <w:sz w:val="20"/>
        </w:rPr>
        <w:tab/>
      </w:r>
      <w:r w:rsidR="00543BAE" w:rsidRPr="009B62F1">
        <w:rPr>
          <w:rFonts w:ascii="GHEA Grapalat" w:hAnsi="GHEA Grapalat"/>
          <w:sz w:val="20"/>
        </w:rPr>
        <w:t>Характеристика предмета закупки</w:t>
      </w:r>
      <w:r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2.</w:t>
      </w:r>
      <w:r w:rsidR="005D191A" w:rsidRPr="009B62F1">
        <w:rPr>
          <w:rFonts w:ascii="GHEA Grapalat" w:hAnsi="GHEA Grapalat"/>
          <w:sz w:val="20"/>
        </w:rPr>
        <w:tab/>
      </w:r>
      <w:r w:rsidRPr="009B62F1">
        <w:rPr>
          <w:rFonts w:ascii="GHEA Grapalat" w:hAnsi="GHEA Grapalat"/>
          <w:sz w:val="20"/>
        </w:rPr>
        <w:t>Требования к праву участника на участие</w:t>
      </w:r>
      <w:r w:rsidR="00543BAE" w:rsidRPr="009B62F1">
        <w:rPr>
          <w:rFonts w:ascii="GHEA Grapalat" w:hAnsi="GHEA Grapalat"/>
          <w:sz w:val="20"/>
        </w:rPr>
        <w:t xml:space="preserve"> и порядок их оценки</w:t>
      </w:r>
      <w:r w:rsidR="003D0E3C" w:rsidRPr="009B62F1">
        <w:rPr>
          <w:rFonts w:ascii="GHEA Grapalat" w:hAnsi="GHEA Grapalat"/>
          <w:sz w:val="20"/>
        </w:rPr>
        <w:t>, в случае признания отобранным участником-условия представления обеспечения квалификации.</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3.</w:t>
      </w:r>
      <w:r w:rsidR="005D191A" w:rsidRPr="009B62F1">
        <w:rPr>
          <w:rFonts w:ascii="GHEA Grapalat" w:hAnsi="GHEA Grapalat"/>
          <w:sz w:val="20"/>
        </w:rPr>
        <w:tab/>
      </w:r>
      <w:r w:rsidRPr="009B62F1">
        <w:rPr>
          <w:rFonts w:ascii="GHEA Grapalat" w:hAnsi="GHEA Grapalat"/>
          <w:sz w:val="20"/>
        </w:rPr>
        <w:t>Разъяснение приглашения и порядок вне</w:t>
      </w:r>
      <w:r w:rsidR="00543BAE" w:rsidRPr="009B62F1">
        <w:rPr>
          <w:rFonts w:ascii="GHEA Grapalat" w:hAnsi="GHEA Grapalat"/>
          <w:sz w:val="20"/>
        </w:rPr>
        <w:t>сения изменения в приглашение</w:t>
      </w:r>
    </w:p>
    <w:p w:rsidR="00087A30" w:rsidRPr="009B62F1" w:rsidRDefault="00096865"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4.</w:t>
      </w:r>
      <w:r w:rsidR="005D191A" w:rsidRPr="009B62F1">
        <w:rPr>
          <w:rFonts w:ascii="GHEA Grapalat" w:hAnsi="GHEA Grapalat"/>
          <w:sz w:val="20"/>
        </w:rPr>
        <w:tab/>
      </w:r>
      <w:r w:rsidRPr="009B62F1">
        <w:rPr>
          <w:rFonts w:ascii="GHEA Grapalat" w:hAnsi="GHEA Grapalat"/>
          <w:sz w:val="20"/>
        </w:rPr>
        <w:t>Порядок подачи заявки</w:t>
      </w:r>
    </w:p>
    <w:p w:rsidR="00096865" w:rsidRPr="009B62F1" w:rsidRDefault="00543BAE"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5.</w:t>
      </w:r>
      <w:r w:rsidRPr="009B62F1">
        <w:rPr>
          <w:rFonts w:ascii="GHEA Grapalat" w:hAnsi="GHEA Grapalat"/>
          <w:sz w:val="20"/>
        </w:rPr>
        <w:tab/>
        <w:t>Ценовое предложение заявки</w:t>
      </w:r>
      <w:r w:rsidR="00087A30" w:rsidRPr="009B62F1">
        <w:rPr>
          <w:rFonts w:ascii="GHEA Grapalat" w:hAnsi="GHEA Grapalat"/>
          <w:sz w:val="20"/>
        </w:rPr>
        <w:t xml:space="preserve"> </w:t>
      </w:r>
    </w:p>
    <w:p w:rsidR="00096865" w:rsidRPr="009B62F1" w:rsidRDefault="00087A30"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6.</w:t>
      </w:r>
      <w:r w:rsidR="005D191A" w:rsidRPr="009B62F1">
        <w:rPr>
          <w:rFonts w:ascii="GHEA Grapalat" w:hAnsi="GHEA Grapalat"/>
          <w:sz w:val="20"/>
        </w:rPr>
        <w:tab/>
      </w:r>
      <w:r w:rsidRPr="009B62F1">
        <w:rPr>
          <w:rFonts w:ascii="GHEA Grapalat" w:hAnsi="GHEA Grapalat"/>
          <w:sz w:val="20"/>
        </w:rPr>
        <w:t>Срок действия заявки, порядок внесения</w:t>
      </w:r>
      <w:r w:rsidR="005D191A" w:rsidRPr="009B62F1">
        <w:rPr>
          <w:rFonts w:ascii="GHEA Grapalat" w:hAnsi="GHEA Grapalat"/>
          <w:sz w:val="20"/>
        </w:rPr>
        <w:t xml:space="preserve"> изменений в заявки и их отзыва</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7</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Вскрытие, оц</w:t>
      </w:r>
      <w:r w:rsidR="000B2CFA" w:rsidRPr="009B62F1">
        <w:rPr>
          <w:rFonts w:ascii="GHEA Grapalat" w:hAnsi="GHEA Grapalat"/>
          <w:sz w:val="20"/>
        </w:rPr>
        <w:t>енка заявок и подведение итогов</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8</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Заключение догово</w:t>
      </w:r>
      <w:r w:rsidR="00543BAE" w:rsidRPr="009B62F1">
        <w:rPr>
          <w:rFonts w:ascii="GHEA Grapalat" w:hAnsi="GHEA Grapalat"/>
          <w:sz w:val="20"/>
        </w:rPr>
        <w:t>ра</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9</w:t>
      </w:r>
      <w:r w:rsidR="00087A30" w:rsidRPr="009B62F1">
        <w:rPr>
          <w:rFonts w:ascii="GHEA Grapalat" w:hAnsi="GHEA Grapalat"/>
          <w:sz w:val="20"/>
        </w:rPr>
        <w:t>.</w:t>
      </w:r>
      <w:r w:rsidR="005D191A" w:rsidRPr="009B62F1">
        <w:rPr>
          <w:rFonts w:ascii="GHEA Grapalat" w:hAnsi="GHEA Grapalat"/>
          <w:sz w:val="20"/>
        </w:rPr>
        <w:tab/>
      </w:r>
      <w:r w:rsidR="003E1D9D" w:rsidRPr="009B62F1">
        <w:rPr>
          <w:rFonts w:ascii="GHEA Grapalat" w:hAnsi="GHEA Grapalat"/>
          <w:sz w:val="20"/>
        </w:rPr>
        <w:t xml:space="preserve">Обеспечения </w:t>
      </w:r>
      <w:r w:rsidR="00174DAB" w:rsidRPr="009B62F1">
        <w:rPr>
          <w:rFonts w:ascii="GHEA Grapalat" w:hAnsi="GHEA Grapalat"/>
          <w:sz w:val="20"/>
        </w:rPr>
        <w:t xml:space="preserve">квалификации  и </w:t>
      </w:r>
      <w:r w:rsidR="00543BAE" w:rsidRPr="009B62F1">
        <w:rPr>
          <w:rFonts w:ascii="GHEA Grapalat" w:hAnsi="GHEA Grapalat"/>
          <w:sz w:val="20"/>
        </w:rPr>
        <w:t>договора</w:t>
      </w:r>
      <w:r w:rsidR="00087A30"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w:t>
      </w:r>
      <w:r w:rsidR="00E76913" w:rsidRPr="009B62F1">
        <w:rPr>
          <w:rFonts w:ascii="GHEA Grapalat" w:hAnsi="GHEA Grapalat"/>
          <w:sz w:val="20"/>
        </w:rPr>
        <w:t>0</w:t>
      </w:r>
      <w:r w:rsidRPr="009B62F1">
        <w:rPr>
          <w:rFonts w:ascii="GHEA Grapalat" w:hAnsi="GHEA Grapalat"/>
          <w:sz w:val="20"/>
        </w:rPr>
        <w:t>.</w:t>
      </w:r>
      <w:r w:rsidR="005D191A" w:rsidRPr="009B62F1">
        <w:rPr>
          <w:rFonts w:ascii="GHEA Grapalat" w:hAnsi="GHEA Grapalat"/>
          <w:sz w:val="20"/>
        </w:rPr>
        <w:tab/>
      </w:r>
      <w:r w:rsidRPr="009B62F1">
        <w:rPr>
          <w:rFonts w:ascii="GHEA Grapalat" w:hAnsi="GHEA Grapalat"/>
          <w:sz w:val="20"/>
        </w:rPr>
        <w:t>Объяв</w:t>
      </w:r>
      <w:r w:rsidR="00543BAE" w:rsidRPr="009B62F1">
        <w:rPr>
          <w:rFonts w:ascii="GHEA Grapalat" w:hAnsi="GHEA Grapalat"/>
          <w:sz w:val="20"/>
        </w:rPr>
        <w:t>ление процедуры несостоявшейся</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11</w:t>
      </w:r>
      <w:r w:rsidR="00096865" w:rsidRPr="009B62F1">
        <w:rPr>
          <w:rFonts w:ascii="GHEA Grapalat" w:hAnsi="GHEA Grapalat"/>
          <w:sz w:val="20"/>
        </w:rPr>
        <w:t>.</w:t>
      </w:r>
      <w:r w:rsidR="005D191A" w:rsidRPr="009B62F1">
        <w:rPr>
          <w:rFonts w:ascii="GHEA Grapalat" w:hAnsi="GHEA Grapalat"/>
          <w:sz w:val="20"/>
        </w:rPr>
        <w:tab/>
      </w:r>
      <w:r w:rsidR="00096865" w:rsidRPr="009B62F1">
        <w:rPr>
          <w:rFonts w:ascii="GHEA Grapalat" w:hAnsi="GHEA Grapalat"/>
          <w:sz w:val="20"/>
        </w:rPr>
        <w:t>Право участника и порядок обжалования им действий и (или) принятых решений</w:t>
      </w:r>
      <w:r w:rsidR="00543BAE" w:rsidRPr="009B62F1">
        <w:rPr>
          <w:rFonts w:ascii="GHEA Grapalat" w:hAnsi="GHEA Grapalat"/>
          <w:sz w:val="20"/>
        </w:rPr>
        <w:t>, связанных с процессом закупки</w:t>
      </w:r>
    </w:p>
    <w:p w:rsidR="00520F57" w:rsidRPr="00B94007" w:rsidRDefault="00520F57" w:rsidP="009B62F1">
      <w:pPr>
        <w:widowControl w:val="0"/>
        <w:spacing w:after="160"/>
        <w:rPr>
          <w:rFonts w:ascii="GHEA Grapalat" w:hAnsi="GHEA Grapalat"/>
          <w:b/>
          <w:sz w:val="22"/>
        </w:rPr>
      </w:pPr>
    </w:p>
    <w:p w:rsidR="008842CE" w:rsidRPr="00B94007" w:rsidRDefault="00CA590C" w:rsidP="009B62F1">
      <w:pPr>
        <w:widowControl w:val="0"/>
        <w:spacing w:after="160"/>
        <w:jc w:val="center"/>
        <w:rPr>
          <w:rFonts w:ascii="GHEA Grapalat" w:hAnsi="GHEA Grapalat"/>
          <w:b/>
          <w:sz w:val="22"/>
        </w:rPr>
      </w:pPr>
      <w:r w:rsidRPr="009B62F1">
        <w:rPr>
          <w:rFonts w:ascii="GHEA Grapalat" w:hAnsi="GHEA Grapalat"/>
          <w:b/>
          <w:sz w:val="22"/>
        </w:rPr>
        <w:t xml:space="preserve">ЧАСТЬ II. </w:t>
      </w:r>
    </w:p>
    <w:p w:rsidR="00520F57" w:rsidRPr="00B94007" w:rsidRDefault="00096865" w:rsidP="009B62F1">
      <w:pPr>
        <w:widowControl w:val="0"/>
        <w:spacing w:after="160"/>
        <w:jc w:val="center"/>
        <w:rPr>
          <w:rFonts w:ascii="GHEA Grapalat" w:hAnsi="GHEA Grapalat"/>
          <w:b/>
          <w:sz w:val="22"/>
        </w:rPr>
      </w:pPr>
      <w:r w:rsidRPr="009B62F1">
        <w:rPr>
          <w:rFonts w:ascii="GHEA Grapalat" w:hAnsi="GHEA Grapalat"/>
          <w:b/>
          <w:sz w:val="22"/>
        </w:rPr>
        <w:t xml:space="preserve">ИНСТРУКЦИЯ ПО ПОДГОТОВКЕ ЗАЯВКИ </w:t>
      </w:r>
      <w:r w:rsidR="00CA590C" w:rsidRPr="009B62F1">
        <w:rPr>
          <w:rFonts w:ascii="GHEA Grapalat" w:hAnsi="GHEA Grapalat"/>
          <w:b/>
          <w:sz w:val="22"/>
        </w:rPr>
        <w:br/>
      </w:r>
      <w:r w:rsidRPr="009B62F1">
        <w:rPr>
          <w:rFonts w:ascii="GHEA Grapalat" w:hAnsi="GHEA Grapalat"/>
          <w:b/>
          <w:sz w:val="22"/>
        </w:rPr>
        <w:t xml:space="preserve">НА </w:t>
      </w:r>
      <w:r w:rsidR="00E76913" w:rsidRPr="009B62F1">
        <w:rPr>
          <w:rFonts w:ascii="GHEA Grapalat" w:hAnsi="GHEA Grapalat"/>
          <w:b/>
          <w:sz w:val="22"/>
        </w:rPr>
        <w:t>ЗАПРОС КОТИРОВОК</w:t>
      </w:r>
    </w:p>
    <w:p w:rsidR="00096865" w:rsidRPr="009B62F1" w:rsidRDefault="00096865" w:rsidP="00B46D58">
      <w:pPr>
        <w:widowControl w:val="0"/>
        <w:tabs>
          <w:tab w:val="left" w:pos="1134"/>
        </w:tabs>
        <w:ind w:left="1134" w:hanging="567"/>
        <w:jc w:val="both"/>
        <w:rPr>
          <w:rFonts w:ascii="GHEA Grapalat" w:hAnsi="GHEA Grapalat"/>
          <w:sz w:val="20"/>
        </w:rPr>
      </w:pPr>
      <w:r w:rsidRPr="009044F1">
        <w:rPr>
          <w:rFonts w:ascii="GHEA Grapalat" w:hAnsi="GHEA Grapalat"/>
        </w:rPr>
        <w:t>1.</w:t>
      </w:r>
      <w:r w:rsidRPr="009044F1">
        <w:rPr>
          <w:rFonts w:ascii="GHEA Grapalat" w:hAnsi="GHEA Grapalat"/>
        </w:rPr>
        <w:tab/>
      </w:r>
      <w:r w:rsidRPr="009B62F1">
        <w:rPr>
          <w:rFonts w:ascii="GHEA Grapalat" w:hAnsi="GHEA Grapalat"/>
          <w:sz w:val="20"/>
        </w:rPr>
        <w:t>Общ</w:t>
      </w:r>
      <w:r w:rsidR="00543BAE" w:rsidRPr="009B62F1">
        <w:rPr>
          <w:rFonts w:ascii="GHEA Grapalat" w:hAnsi="GHEA Grapalat"/>
          <w:sz w:val="20"/>
        </w:rPr>
        <w:t>ие положения</w:t>
      </w:r>
    </w:p>
    <w:p w:rsidR="00096865" w:rsidRPr="009B62F1" w:rsidRDefault="00543BAE"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2.</w:t>
      </w:r>
      <w:r w:rsidRPr="009B62F1">
        <w:rPr>
          <w:rFonts w:ascii="GHEA Grapalat" w:hAnsi="GHEA Grapalat"/>
          <w:sz w:val="20"/>
        </w:rPr>
        <w:tab/>
        <w:t>Заявка на процедуру</w:t>
      </w:r>
    </w:p>
    <w:p w:rsidR="0061522D" w:rsidRPr="009B62F1" w:rsidRDefault="00450C30"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3</w:t>
      </w:r>
      <w:r w:rsidR="00543BAE" w:rsidRPr="009B62F1">
        <w:rPr>
          <w:rFonts w:ascii="GHEA Grapalat" w:hAnsi="GHEA Grapalat"/>
          <w:sz w:val="20"/>
        </w:rPr>
        <w:t>.</w:t>
      </w:r>
      <w:r w:rsidR="00543BAE" w:rsidRPr="009B62F1">
        <w:rPr>
          <w:rFonts w:ascii="GHEA Grapalat" w:hAnsi="GHEA Grapalat"/>
          <w:sz w:val="20"/>
        </w:rPr>
        <w:tab/>
        <w:t xml:space="preserve">Приложения № </w:t>
      </w:r>
      <w:r w:rsidR="00543BAE" w:rsidRPr="00BE24C2">
        <w:rPr>
          <w:rFonts w:ascii="GHEA Grapalat" w:hAnsi="GHEA Grapalat"/>
          <w:sz w:val="20"/>
        </w:rPr>
        <w:t>1-</w:t>
      </w:r>
      <w:r w:rsidR="003529EA" w:rsidRPr="00BE24C2">
        <w:rPr>
          <w:rFonts w:ascii="GHEA Grapalat" w:hAnsi="GHEA Grapalat"/>
          <w:sz w:val="20"/>
        </w:rPr>
        <w:t>6</w:t>
      </w:r>
    </w:p>
    <w:p w:rsidR="00E17B7F" w:rsidRPr="00B94007" w:rsidRDefault="00E17B7F">
      <w:pPr>
        <w:rPr>
          <w:rFonts w:ascii="GHEA Grapalat" w:hAnsi="GHEA Grapalat"/>
          <w:spacing w:val="-6"/>
        </w:rPr>
      </w:pPr>
    </w:p>
    <w:p w:rsidR="00096865" w:rsidRPr="009B62F1" w:rsidRDefault="00E17B7F" w:rsidP="009B62F1">
      <w:pPr>
        <w:widowControl w:val="0"/>
        <w:ind w:hanging="567"/>
        <w:jc w:val="both"/>
        <w:rPr>
          <w:rFonts w:ascii="GHEA Grapalat" w:hAnsi="GHEA Grapalat"/>
          <w:spacing w:val="-6"/>
          <w:sz w:val="20"/>
        </w:rPr>
      </w:pPr>
      <w:r w:rsidRPr="009B62F1">
        <w:rPr>
          <w:rFonts w:ascii="GHEA Grapalat" w:hAnsi="GHEA Grapalat"/>
          <w:spacing w:val="-6"/>
          <w:sz w:val="20"/>
        </w:rPr>
        <w:t xml:space="preserve">               </w:t>
      </w:r>
      <w:r w:rsidR="00096865" w:rsidRPr="009B62F1">
        <w:rPr>
          <w:rFonts w:ascii="GHEA Grapalat" w:hAnsi="GHEA Grapalat"/>
          <w:spacing w:val="-6"/>
          <w:sz w:val="20"/>
        </w:rPr>
        <w:t xml:space="preserve">Настоящее Приглашение предоставляется в дополнение к объявлению об </w:t>
      </w:r>
      <w:r w:rsidR="009B62F1" w:rsidRPr="009B62F1">
        <w:rPr>
          <w:rFonts w:ascii="GHEA Grapalat" w:hAnsi="GHEA Grapalat"/>
          <w:spacing w:val="-6"/>
          <w:sz w:val="20"/>
        </w:rPr>
        <w:t>запросе котировок</w:t>
      </w:r>
      <w:r w:rsidR="00096865" w:rsidRPr="009B62F1">
        <w:rPr>
          <w:rFonts w:ascii="GHEA Grapalat" w:hAnsi="GHEA Grapalat"/>
          <w:spacing w:val="-6"/>
          <w:sz w:val="20"/>
        </w:rPr>
        <w:t xml:space="preserve">, проводимом под кодом </w:t>
      </w:r>
      <w:r w:rsidR="00E60179">
        <w:rPr>
          <w:rFonts w:ascii="GHEA Grapalat" w:hAnsi="GHEA Grapalat"/>
          <w:spacing w:val="-6"/>
          <w:sz w:val="20"/>
          <w:szCs w:val="20"/>
        </w:rPr>
        <w:t>MMAAPK-GHAPDzB-2020/1</w:t>
      </w:r>
      <w:r w:rsidR="009B62F1">
        <w:rPr>
          <w:rFonts w:ascii="GHEA Grapalat" w:hAnsi="GHEA Grapalat"/>
          <w:spacing w:val="-6"/>
          <w:sz w:val="20"/>
          <w:szCs w:val="20"/>
        </w:rPr>
        <w:t xml:space="preserve"> </w:t>
      </w:r>
      <w:r w:rsidR="00096865" w:rsidRPr="009B62F1">
        <w:rPr>
          <w:rFonts w:ascii="GHEA Grapalat" w:hAnsi="GHEA Grapalat"/>
          <w:spacing w:val="-6"/>
          <w:sz w:val="20"/>
        </w:rPr>
        <w:t>(далее — процедура).</w:t>
      </w:r>
    </w:p>
    <w:p w:rsidR="00096865" w:rsidRPr="009B62F1" w:rsidRDefault="00096865" w:rsidP="009B62F1">
      <w:pPr>
        <w:widowControl w:val="0"/>
        <w:ind w:firstLine="567"/>
        <w:jc w:val="both"/>
        <w:rPr>
          <w:rFonts w:ascii="GHEA Grapalat" w:hAnsi="GHEA Grapalat"/>
          <w:sz w:val="20"/>
        </w:rPr>
      </w:pPr>
      <w:r w:rsidRPr="009B62F1">
        <w:rPr>
          <w:rFonts w:ascii="GHEA Grapalat" w:hAnsi="GHEA Grapalat"/>
          <w:sz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B62F1">
        <w:rPr>
          <w:rFonts w:ascii="Courier New" w:hAnsi="Courier New" w:cs="Courier New"/>
          <w:sz w:val="20"/>
          <w:lang w:val="en-US"/>
        </w:rPr>
        <w:t> </w:t>
      </w:r>
      <w:r w:rsidRPr="009B62F1">
        <w:rPr>
          <w:rFonts w:ascii="GHEA Grapalat" w:hAnsi="GHEA Grapalat"/>
          <w:sz w:val="20"/>
        </w:rPr>
        <w:t>4</w:t>
      </w:r>
      <w:r w:rsidR="006D2DF7" w:rsidRPr="009B62F1">
        <w:rPr>
          <w:rFonts w:ascii="Courier New" w:hAnsi="Courier New" w:cs="Courier New"/>
          <w:sz w:val="20"/>
          <w:lang w:val="en-US"/>
        </w:rPr>
        <w:t> </w:t>
      </w:r>
      <w:r w:rsidRPr="009B62F1">
        <w:rPr>
          <w:rFonts w:ascii="GHEA Grapalat" w:hAnsi="GHEA Grapalat"/>
          <w:sz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D38D7" w:rsidRPr="002159FB">
        <w:rPr>
          <w:rFonts w:ascii="GHEA Grapalat" w:hAnsi="GHEA Grapalat"/>
          <w:sz w:val="20"/>
          <w:szCs w:val="20"/>
        </w:rPr>
        <w:t>ГНКО "ЦЕНТР ПЕРВИЧНОЙ ОХРАНЫ ЗДОРОВЬЯ</w:t>
      </w:r>
      <w:r w:rsidR="00E60179">
        <w:rPr>
          <w:rFonts w:ascii="GHEA Grapalat" w:hAnsi="GHEA Grapalat"/>
          <w:sz w:val="20"/>
          <w:szCs w:val="20"/>
        </w:rPr>
        <w:t>Мармарашена</w:t>
      </w:r>
      <w:r w:rsidR="00DD38D7" w:rsidRPr="002159FB">
        <w:rPr>
          <w:rFonts w:ascii="GHEA Grapalat" w:hAnsi="GHEA Grapalat"/>
          <w:sz w:val="20"/>
          <w:szCs w:val="20"/>
        </w:rPr>
        <w:t>"</w:t>
      </w:r>
      <w:r w:rsidRPr="009B62F1">
        <w:rPr>
          <w:rFonts w:ascii="GHEA Grapalat" w:hAnsi="GHEA Grapalat"/>
          <w:sz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B62F1">
      <w:pPr>
        <w:widowControl w:val="0"/>
        <w:ind w:firstLine="567"/>
        <w:jc w:val="both"/>
        <w:rPr>
          <w:rFonts w:ascii="GHEA Grapalat" w:hAnsi="GHEA Grapalat"/>
        </w:rPr>
      </w:pPr>
      <w:r w:rsidRPr="009B62F1">
        <w:rPr>
          <w:rFonts w:ascii="GHEA Grapalat" w:hAnsi="GHEA Grapalat"/>
          <w:sz w:val="20"/>
        </w:rPr>
        <w:t xml:space="preserve">Заявки могут подавать все лица, независимо от того, являются ли они иностранным физическим лицом, организацией или лицом </w:t>
      </w:r>
      <w:r w:rsidRPr="00DD38D7">
        <w:rPr>
          <w:rFonts w:ascii="GHEA Grapalat" w:hAnsi="GHEA Grapalat"/>
          <w:sz w:val="20"/>
        </w:rPr>
        <w:t>без гражданства</w:t>
      </w:r>
      <w:r w:rsidRPr="009044F1">
        <w:rPr>
          <w:rFonts w:ascii="GHEA Grapalat" w:hAnsi="GHEA Grapalat"/>
        </w:rPr>
        <w:t>.</w:t>
      </w:r>
    </w:p>
    <w:p w:rsidR="00096865" w:rsidRPr="009B62F1" w:rsidRDefault="00096865" w:rsidP="00B46D58">
      <w:pPr>
        <w:widowControl w:val="0"/>
        <w:ind w:firstLine="567"/>
        <w:jc w:val="both"/>
        <w:rPr>
          <w:rFonts w:ascii="GHEA Grapalat" w:hAnsi="GHEA Grapalat" w:cs="Times Armenian"/>
          <w:sz w:val="20"/>
        </w:rPr>
      </w:pPr>
      <w:r w:rsidRPr="009044F1">
        <w:rPr>
          <w:rFonts w:ascii="GHEA Grapalat" w:hAnsi="GHEA Grapalat"/>
        </w:rPr>
        <w:t xml:space="preserve">К </w:t>
      </w:r>
      <w:r w:rsidRPr="009B62F1">
        <w:rPr>
          <w:rFonts w:ascii="GHEA Grapalat" w:hAnsi="GHEA Grapalat"/>
          <w:sz w:val="20"/>
        </w:rPr>
        <w:t xml:space="preserve">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DD38D7" w:rsidRDefault="00A81DD5" w:rsidP="00BE24C2">
      <w:pPr>
        <w:pStyle w:val="23"/>
        <w:widowControl w:val="0"/>
        <w:spacing w:line="240" w:lineRule="auto"/>
        <w:ind w:firstLine="567"/>
        <w:jc w:val="center"/>
        <w:rPr>
          <w:rFonts w:ascii="GHEA Grapalat" w:hAnsi="GHEA Grapalat"/>
          <w:b/>
          <w:sz w:val="22"/>
        </w:rPr>
      </w:pPr>
      <w:r w:rsidRPr="009B62F1">
        <w:rPr>
          <w:rFonts w:ascii="GHEA Grapalat" w:hAnsi="GHEA Grapalat"/>
          <w:szCs w:val="24"/>
        </w:rPr>
        <w:t>Адрес электронной поч</w:t>
      </w:r>
      <w:r w:rsidR="00DD38D7">
        <w:rPr>
          <w:rFonts w:ascii="GHEA Grapalat" w:hAnsi="GHEA Grapalat"/>
          <w:szCs w:val="24"/>
        </w:rPr>
        <w:t>ты секретаря оценочной комиссии</w:t>
      </w:r>
      <w:r w:rsidR="00DD38D7" w:rsidRPr="00DD38D7">
        <w:rPr>
          <w:rFonts w:ascii="GHEA Grapalat" w:hAnsi="GHEA Grapalat"/>
          <w:szCs w:val="24"/>
        </w:rPr>
        <w:t xml:space="preserve"> </w:t>
      </w:r>
      <w:hyperlink r:id="rId10" w:history="1">
        <w:r w:rsidR="00756285" w:rsidRPr="00061333">
          <w:rPr>
            <w:rStyle w:val="a9"/>
            <w:rFonts w:ascii="GHEA Grapalat" w:hAnsi="GHEA Grapalat" w:cs="Arial"/>
            <w:szCs w:val="18"/>
            <w:shd w:val="clear" w:color="auto" w:fill="FFFFFF"/>
            <w:lang w:val="af-ZA"/>
          </w:rPr>
          <w:t>aida.ayvazyan@legesgroup.com</w:t>
        </w:r>
      </w:hyperlink>
      <w:r w:rsidR="00756285">
        <w:rPr>
          <w:rFonts w:ascii="GHEA Grapalat" w:hAnsi="GHEA Grapalat" w:cs="Arial"/>
          <w:color w:val="333333"/>
          <w:szCs w:val="18"/>
          <w:shd w:val="clear" w:color="auto" w:fill="FFFFFF"/>
          <w:lang w:val="af-ZA"/>
        </w:rPr>
        <w:t xml:space="preserve"> </w:t>
      </w:r>
      <w:r w:rsidR="00F5653D" w:rsidRPr="009B62F1">
        <w:rPr>
          <w:rFonts w:ascii="GHEA Grapalat" w:hAnsi="GHEA Grapalat"/>
        </w:rPr>
        <w:br w:type="page"/>
      </w:r>
      <w:r w:rsidR="00F5653D" w:rsidRPr="00DD38D7">
        <w:rPr>
          <w:rFonts w:ascii="GHEA Grapalat" w:hAnsi="GHEA Grapalat"/>
          <w:b/>
          <w:sz w:val="22"/>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DD38D7" w:rsidRDefault="00F63BBB" w:rsidP="00B46D58">
      <w:pPr>
        <w:widowControl w:val="0"/>
        <w:spacing w:after="160"/>
        <w:jc w:val="center"/>
        <w:rPr>
          <w:rFonts w:ascii="GHEA Grapalat" w:hAnsi="GHEA Grapalat" w:cs="Sylfaen"/>
          <w:b/>
          <w:sz w:val="22"/>
        </w:rPr>
      </w:pPr>
      <w:r w:rsidRPr="00DD38D7">
        <w:rPr>
          <w:rFonts w:ascii="GHEA Grapalat" w:hAnsi="GHEA Grapalat"/>
          <w:b/>
          <w:sz w:val="22"/>
        </w:rPr>
        <w:t xml:space="preserve">1. </w:t>
      </w:r>
      <w:r w:rsidR="002B32D6" w:rsidRPr="00DD38D7">
        <w:rPr>
          <w:rFonts w:ascii="GHEA Grapalat" w:hAnsi="GHEA Grapalat"/>
          <w:b/>
          <w:sz w:val="22"/>
        </w:rPr>
        <w:t>ХАРАКТЕРИСТИКА ПРЕДМЕТА ЗАКУПКИ</w:t>
      </w:r>
    </w:p>
    <w:p w:rsidR="00096865" w:rsidRPr="00DD38D7" w:rsidRDefault="00845AA5" w:rsidP="004E2379">
      <w:pPr>
        <w:pStyle w:val="3"/>
        <w:keepNext w:val="0"/>
        <w:widowControl w:val="0"/>
        <w:tabs>
          <w:tab w:val="left" w:pos="1134"/>
        </w:tabs>
        <w:spacing w:line="240" w:lineRule="auto"/>
        <w:ind w:right="-853"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DD38D7">
        <w:rPr>
          <w:rFonts w:ascii="GHEA Grapalat" w:hAnsi="GHEA Grapalat"/>
          <w:i w:val="0"/>
          <w:szCs w:val="24"/>
        </w:rPr>
        <w:t xml:space="preserve">Предметом закупки является приобретение </w:t>
      </w:r>
      <w:r w:rsidR="002F2869" w:rsidRPr="002159FB">
        <w:rPr>
          <w:rFonts w:ascii="GHEA Grapalat" w:hAnsi="GHEA Grapalat"/>
          <w:b/>
          <w:i w:val="0"/>
          <w:spacing w:val="6"/>
        </w:rPr>
        <w:t>лекарств и вакцины</w:t>
      </w:r>
      <w:r w:rsidR="002F2869" w:rsidRPr="00DD38D7">
        <w:rPr>
          <w:rFonts w:ascii="GHEA Grapalat" w:hAnsi="GHEA Grapalat"/>
          <w:i w:val="0"/>
          <w:szCs w:val="24"/>
        </w:rPr>
        <w:t xml:space="preserve"> </w:t>
      </w:r>
      <w:r w:rsidRPr="00DD38D7">
        <w:rPr>
          <w:rFonts w:ascii="GHEA Grapalat" w:hAnsi="GHEA Grapalat"/>
          <w:i w:val="0"/>
          <w:szCs w:val="24"/>
        </w:rPr>
        <w:t>(далее — также товар) для нужд</w:t>
      </w:r>
      <w:r w:rsidR="002F2869" w:rsidRPr="002F2869">
        <w:rPr>
          <w:rFonts w:ascii="GHEA Grapalat" w:hAnsi="GHEA Grapalat"/>
          <w:i w:val="0"/>
          <w:szCs w:val="24"/>
        </w:rPr>
        <w:t xml:space="preserve"> </w:t>
      </w:r>
      <w:r w:rsidR="00210C01">
        <w:rPr>
          <w:rFonts w:ascii="GHEA Grapalat" w:hAnsi="GHEA Grapalat"/>
          <w:i w:val="0"/>
        </w:rPr>
        <w:t>ГНКО «</w:t>
      </w:r>
      <w:r w:rsidR="00B10AFE">
        <w:rPr>
          <w:rFonts w:ascii="GHEA Grapalat" w:hAnsi="GHEA Grapalat"/>
          <w:i w:val="0"/>
        </w:rPr>
        <w:t>Центр первичной охраны здоровья</w:t>
      </w:r>
      <w:r w:rsidR="00B10AFE" w:rsidRPr="00B10AFE">
        <w:rPr>
          <w:rFonts w:ascii="GHEA Grapalat" w:hAnsi="GHEA Grapalat"/>
          <w:i w:val="0"/>
        </w:rPr>
        <w:t xml:space="preserve"> </w:t>
      </w:r>
      <w:r w:rsidR="00E60179">
        <w:rPr>
          <w:rFonts w:ascii="GHEA Grapalat" w:hAnsi="GHEA Grapalat"/>
          <w:i w:val="0"/>
        </w:rPr>
        <w:t>Мармарашена</w:t>
      </w:r>
      <w:r w:rsidRPr="00DD38D7">
        <w:rPr>
          <w:rFonts w:ascii="GHEA Grapalat" w:hAnsi="GHEA Grapalat"/>
          <w:i w:val="0"/>
          <w:szCs w:val="24"/>
        </w:rPr>
        <w:t>", которые сгруппированы в лоты</w:t>
      </w:r>
      <w:r w:rsidR="006F6CE2" w:rsidRPr="006F6CE2">
        <w:rPr>
          <w:rFonts w:ascii="GHEA Grapalat" w:hAnsi="GHEA Grapalat"/>
          <w:i w:val="0"/>
          <w:szCs w:val="24"/>
        </w:rPr>
        <w:t xml:space="preserve"> 107</w:t>
      </w:r>
      <w:r w:rsidR="00DD38D7" w:rsidRPr="00DD38D7">
        <w:rPr>
          <w:rFonts w:ascii="GHEA Grapalat" w:hAnsi="GHEA Grapalat"/>
          <w:i w:val="0"/>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Номера лотов</w:t>
            </w:r>
          </w:p>
        </w:tc>
        <w:tc>
          <w:tcPr>
            <w:tcW w:w="7704"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Наименование лота</w:t>
            </w:r>
          </w:p>
        </w:tc>
      </w:tr>
      <w:tr w:rsidR="003A6E51" w:rsidRPr="009044F1" w:rsidTr="004E0B7B">
        <w:trPr>
          <w:jc w:val="center"/>
        </w:trPr>
        <w:tc>
          <w:tcPr>
            <w:tcW w:w="1530" w:type="dxa"/>
            <w:vAlign w:val="center"/>
          </w:tcPr>
          <w:p w:rsidR="003A6E51" w:rsidRPr="00AE2768" w:rsidRDefault="003A6E51" w:rsidP="00E751D1">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7704" w:type="dxa"/>
            <w:vAlign w:val="center"/>
          </w:tcPr>
          <w:p w:rsidR="003A6E51" w:rsidRPr="006245D1" w:rsidRDefault="006245D1" w:rsidP="005D00F9">
            <w:pPr>
              <w:pStyle w:val="23"/>
              <w:spacing w:line="240" w:lineRule="auto"/>
              <w:ind w:firstLine="0"/>
              <w:jc w:val="center"/>
              <w:rPr>
                <w:rFonts w:ascii="GHEA Grapalat" w:hAnsi="GHEA Grapalat"/>
                <w:b/>
                <w:sz w:val="18"/>
                <w:szCs w:val="18"/>
              </w:rPr>
            </w:pPr>
            <w:r w:rsidRPr="006B4B31">
              <w:rPr>
                <w:rFonts w:ascii="GHEA Grapalat" w:hAnsi="GHEA Grapalat"/>
                <w:sz w:val="18"/>
                <w:szCs w:val="18"/>
              </w:rPr>
              <w:t>ацетилсалициловая кислота</w:t>
            </w:r>
            <w:r>
              <w:rPr>
                <w:rFonts w:ascii="GHEA Grapalat" w:hAnsi="GHEA Grapalat"/>
                <w:sz w:val="18"/>
                <w:szCs w:val="18"/>
              </w:rPr>
              <w:t xml:space="preserve"> 100</w:t>
            </w:r>
            <w:r w:rsidRPr="006B4B31">
              <w:rPr>
                <w:rFonts w:ascii="GHEA Grapalat" w:hAnsi="GHEA Grapalat"/>
                <w:sz w:val="18"/>
                <w:szCs w:val="18"/>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w:t>
            </w:r>
          </w:p>
        </w:tc>
        <w:tc>
          <w:tcPr>
            <w:tcW w:w="7704" w:type="dxa"/>
            <w:vAlign w:val="center"/>
          </w:tcPr>
          <w:p w:rsidR="006245D1" w:rsidRPr="0056296B" w:rsidRDefault="006245D1" w:rsidP="00E751D1">
            <w:pPr>
              <w:pStyle w:val="23"/>
              <w:spacing w:line="240" w:lineRule="auto"/>
              <w:ind w:firstLine="0"/>
              <w:jc w:val="center"/>
              <w:rPr>
                <w:rFonts w:ascii="GHEA Grapalat" w:hAnsi="GHEA Grapalat"/>
                <w:sz w:val="16"/>
              </w:rPr>
            </w:pPr>
            <w:r w:rsidRPr="006B4B31">
              <w:rPr>
                <w:rFonts w:ascii="GHEA Grapalat" w:hAnsi="GHEA Grapalat"/>
                <w:sz w:val="18"/>
                <w:szCs w:val="18"/>
              </w:rPr>
              <w:t>мазь диклофенак</w:t>
            </w:r>
            <w:r w:rsidRPr="0056296B">
              <w:rPr>
                <w:rFonts w:ascii="GHEA Grapalat" w:hAnsi="GHEA Grapalat"/>
                <w:sz w:val="16"/>
              </w:rPr>
              <w:t xml:space="preserve"> </w:t>
            </w:r>
            <w:r w:rsidRPr="0056296B">
              <w:rPr>
                <w:rFonts w:ascii="GHEA Grapalat" w:hAnsi="GHEA Grapalat"/>
                <w:sz w:val="16"/>
              </w:rPr>
              <w:t xml:space="preserve">100 </w:t>
            </w:r>
            <w:r>
              <w:rPr>
                <w:rFonts w:ascii="GHEA Grapalat" w:hAnsi="GHEA Grapalat"/>
                <w:sz w:val="16"/>
              </w:rPr>
              <w:t>мг</w:t>
            </w:r>
            <w:r w:rsidRPr="0056296B">
              <w:rPr>
                <w:rFonts w:ascii="GHEA Grapalat" w:hAnsi="GHEA Grapalat"/>
                <w:sz w:val="16"/>
              </w:rPr>
              <w:t xml:space="preserve">, </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w:t>
            </w:r>
          </w:p>
        </w:tc>
        <w:tc>
          <w:tcPr>
            <w:tcW w:w="7704" w:type="dxa"/>
            <w:vAlign w:val="center"/>
          </w:tcPr>
          <w:p w:rsidR="006245D1" w:rsidRPr="0056296B" w:rsidRDefault="006245D1" w:rsidP="00E751D1">
            <w:pPr>
              <w:pStyle w:val="23"/>
              <w:spacing w:line="240" w:lineRule="auto"/>
              <w:ind w:firstLine="0"/>
              <w:jc w:val="center"/>
              <w:rPr>
                <w:rFonts w:ascii="GHEA Grapalat" w:hAnsi="GHEA Grapalat"/>
                <w:sz w:val="16"/>
              </w:rPr>
            </w:pPr>
            <w:r w:rsidRPr="006B4B31">
              <w:rPr>
                <w:rFonts w:ascii="GHEA Grapalat" w:hAnsi="GHEA Grapalat"/>
                <w:sz w:val="18"/>
                <w:szCs w:val="18"/>
              </w:rPr>
              <w:t>мазь диклофенак</w:t>
            </w:r>
            <w:r w:rsidRPr="0056296B">
              <w:rPr>
                <w:rFonts w:ascii="GHEA Grapalat" w:hAnsi="GHEA Grapalat"/>
                <w:sz w:val="16"/>
              </w:rPr>
              <w:t xml:space="preserve"> </w:t>
            </w:r>
            <w:r w:rsidRPr="0056296B">
              <w:rPr>
                <w:rFonts w:ascii="GHEA Grapalat" w:hAnsi="GHEA Grapalat"/>
                <w:sz w:val="16"/>
              </w:rPr>
              <w:t xml:space="preserve">25 </w:t>
            </w:r>
            <w:r>
              <w:rPr>
                <w:rFonts w:ascii="GHEA Grapalat" w:hAnsi="GHEA Grapalat"/>
                <w:sz w:val="16"/>
              </w:rPr>
              <w:t>мг</w:t>
            </w:r>
            <w:r w:rsidRPr="0056296B">
              <w:rPr>
                <w:rFonts w:ascii="GHEA Grapalat" w:hAnsi="GHEA Grapalat"/>
                <w:sz w:val="16"/>
              </w:rPr>
              <w:t>/</w:t>
            </w:r>
            <w:r>
              <w:rPr>
                <w:rFonts w:ascii="GHEA Grapalat" w:hAnsi="GHEA Grapalat"/>
                <w:sz w:val="16"/>
              </w:rPr>
              <w:t>мл</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w:t>
            </w:r>
          </w:p>
        </w:tc>
        <w:tc>
          <w:tcPr>
            <w:tcW w:w="7704" w:type="dxa"/>
            <w:vAlign w:val="center"/>
          </w:tcPr>
          <w:p w:rsidR="006245D1" w:rsidRPr="0056296B" w:rsidRDefault="006245D1" w:rsidP="00E751D1">
            <w:pPr>
              <w:pStyle w:val="23"/>
              <w:spacing w:line="240" w:lineRule="auto"/>
              <w:ind w:firstLine="0"/>
              <w:jc w:val="center"/>
              <w:rPr>
                <w:rFonts w:ascii="GHEA Grapalat" w:hAnsi="GHEA Grapalat"/>
                <w:sz w:val="16"/>
              </w:rPr>
            </w:pPr>
            <w:r w:rsidRPr="006B4B31">
              <w:rPr>
                <w:rFonts w:ascii="GHEA Grapalat" w:hAnsi="GHEA Grapalat"/>
                <w:sz w:val="18"/>
                <w:szCs w:val="18"/>
              </w:rPr>
              <w:t>ибупрофен</w:t>
            </w:r>
            <w:r>
              <w:rPr>
                <w:rFonts w:ascii="GHEA Grapalat" w:hAnsi="GHEA Grapalat"/>
                <w:sz w:val="18"/>
                <w:szCs w:val="18"/>
              </w:rPr>
              <w:t xml:space="preserve"> </w:t>
            </w:r>
            <w:r w:rsidRPr="0056296B">
              <w:rPr>
                <w:rFonts w:ascii="GHEA Grapalat" w:hAnsi="GHEA Grapalat"/>
                <w:sz w:val="16"/>
              </w:rPr>
              <w:t>100</w:t>
            </w:r>
            <w:r>
              <w:rPr>
                <w:rFonts w:ascii="GHEA Grapalat" w:hAnsi="GHEA Grapalat"/>
                <w:sz w:val="16"/>
              </w:rPr>
              <w:t>мг</w:t>
            </w:r>
            <w:r w:rsidRPr="0056296B">
              <w:rPr>
                <w:rFonts w:ascii="GHEA Grapalat" w:hAnsi="GHEA Grapalat"/>
                <w:sz w:val="16"/>
              </w:rPr>
              <w:t xml:space="preserve"> /5</w:t>
            </w:r>
            <w:r>
              <w:rPr>
                <w:rFonts w:ascii="GHEA Grapalat" w:hAnsi="GHEA Grapalat"/>
                <w:sz w:val="16"/>
              </w:rPr>
              <w:t>мл</w:t>
            </w:r>
            <w:r w:rsidRPr="0056296B">
              <w:rPr>
                <w:rFonts w:ascii="GHEA Grapalat" w:hAnsi="GHEA Grapalat"/>
                <w:sz w:val="16"/>
              </w:rPr>
              <w:t xml:space="preserve"> </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5</w:t>
            </w:r>
          </w:p>
        </w:tc>
        <w:tc>
          <w:tcPr>
            <w:tcW w:w="7704" w:type="dxa"/>
            <w:vAlign w:val="center"/>
          </w:tcPr>
          <w:p w:rsidR="006245D1" w:rsidRPr="0056296B" w:rsidRDefault="006245D1" w:rsidP="00E751D1">
            <w:pPr>
              <w:pStyle w:val="23"/>
              <w:spacing w:line="240" w:lineRule="auto"/>
              <w:ind w:firstLine="0"/>
              <w:jc w:val="center"/>
              <w:rPr>
                <w:rFonts w:ascii="GHEA Grapalat" w:hAnsi="GHEA Grapalat"/>
                <w:sz w:val="16"/>
              </w:rPr>
            </w:pPr>
            <w:r w:rsidRPr="006B4B31">
              <w:rPr>
                <w:rFonts w:ascii="GHEA Grapalat" w:hAnsi="GHEA Grapalat"/>
                <w:sz w:val="18"/>
                <w:szCs w:val="18"/>
              </w:rPr>
              <w:t>ибупрофен</w:t>
            </w:r>
            <w:r>
              <w:rPr>
                <w:rFonts w:ascii="GHEA Grapalat" w:hAnsi="GHEA Grapalat"/>
                <w:sz w:val="18"/>
                <w:szCs w:val="18"/>
              </w:rPr>
              <w:t xml:space="preserve"> </w:t>
            </w:r>
            <w:r w:rsidRPr="0056296B">
              <w:rPr>
                <w:rFonts w:ascii="GHEA Grapalat" w:hAnsi="GHEA Grapalat"/>
                <w:sz w:val="16"/>
              </w:rPr>
              <w:t xml:space="preserve">400 </w:t>
            </w:r>
            <w:r>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w:t>
            </w:r>
          </w:p>
        </w:tc>
        <w:tc>
          <w:tcPr>
            <w:tcW w:w="7704" w:type="dxa"/>
            <w:vAlign w:val="center"/>
          </w:tcPr>
          <w:p w:rsidR="006245D1" w:rsidRPr="0056296B" w:rsidRDefault="00355678" w:rsidP="00E751D1">
            <w:pPr>
              <w:pStyle w:val="23"/>
              <w:spacing w:line="240" w:lineRule="auto"/>
              <w:ind w:firstLine="0"/>
              <w:jc w:val="center"/>
              <w:rPr>
                <w:rFonts w:ascii="GHEA Grapalat" w:hAnsi="GHEA Grapalat"/>
                <w:sz w:val="16"/>
              </w:rPr>
            </w:pPr>
            <w:r w:rsidRPr="006B4B31">
              <w:rPr>
                <w:rFonts w:ascii="GHEA Grapalat" w:hAnsi="GHEA Grapalat"/>
                <w:sz w:val="18"/>
                <w:szCs w:val="18"/>
              </w:rPr>
              <w:t>кетопрофен</w:t>
            </w:r>
            <w:r>
              <w:rPr>
                <w:rFonts w:ascii="GHEA Grapalat" w:hAnsi="GHEA Grapalat"/>
                <w:sz w:val="18"/>
                <w:szCs w:val="18"/>
              </w:rPr>
              <w:t xml:space="preserve"> </w:t>
            </w:r>
            <w:r w:rsidR="006245D1" w:rsidRPr="0056296B">
              <w:rPr>
                <w:rFonts w:ascii="GHEA Grapalat" w:hAnsi="GHEA Grapalat"/>
                <w:sz w:val="16"/>
              </w:rPr>
              <w:t xml:space="preserve">150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7</w:t>
            </w:r>
          </w:p>
        </w:tc>
        <w:tc>
          <w:tcPr>
            <w:tcW w:w="7704" w:type="dxa"/>
            <w:vAlign w:val="center"/>
          </w:tcPr>
          <w:p w:rsidR="006245D1" w:rsidRPr="0056296B" w:rsidRDefault="00355678"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дексаметазон </w:t>
            </w:r>
            <w:r w:rsidR="006245D1" w:rsidRPr="0056296B">
              <w:rPr>
                <w:rFonts w:ascii="GHEA Grapalat" w:hAnsi="GHEA Grapalat"/>
                <w:sz w:val="16"/>
              </w:rPr>
              <w:t xml:space="preserve">4 </w:t>
            </w:r>
            <w:r w:rsidR="006245D1">
              <w:rPr>
                <w:rFonts w:ascii="GHEA Grapalat" w:hAnsi="GHEA Grapalat"/>
                <w:sz w:val="16"/>
              </w:rPr>
              <w:t>мг</w:t>
            </w:r>
            <w:r w:rsidR="006245D1" w:rsidRPr="0056296B">
              <w:rPr>
                <w:rFonts w:ascii="GHEA Grapalat" w:hAnsi="GHEA Grapalat"/>
                <w:sz w:val="16"/>
              </w:rPr>
              <w:t xml:space="preserve">/ </w:t>
            </w:r>
            <w:r w:rsidR="006245D1">
              <w:rPr>
                <w:rFonts w:ascii="GHEA Grapalat" w:hAnsi="GHEA Grapalat"/>
                <w:sz w:val="16"/>
              </w:rPr>
              <w:t>мл</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8</w:t>
            </w:r>
          </w:p>
        </w:tc>
        <w:tc>
          <w:tcPr>
            <w:tcW w:w="7704" w:type="dxa"/>
            <w:vAlign w:val="center"/>
          </w:tcPr>
          <w:p w:rsidR="006245D1" w:rsidRPr="0056296B" w:rsidRDefault="00355678" w:rsidP="00E751D1">
            <w:pPr>
              <w:pStyle w:val="23"/>
              <w:spacing w:line="240" w:lineRule="auto"/>
              <w:ind w:firstLine="0"/>
              <w:jc w:val="center"/>
              <w:rPr>
                <w:rFonts w:ascii="GHEA Grapalat" w:hAnsi="GHEA Grapalat"/>
                <w:sz w:val="16"/>
              </w:rPr>
            </w:pPr>
            <w:r>
              <w:rPr>
                <w:rFonts w:ascii="GHEA Grapalat" w:hAnsi="GHEA Grapalat"/>
                <w:sz w:val="16"/>
                <w:lang w:val="en-US"/>
              </w:rPr>
              <w:t>лоратадин</w:t>
            </w:r>
            <w:r w:rsidR="006245D1" w:rsidRPr="0056296B">
              <w:rPr>
                <w:rFonts w:ascii="GHEA Grapalat" w:hAnsi="GHEA Grapalat"/>
                <w:sz w:val="16"/>
              </w:rPr>
              <w:t xml:space="preserve"> 10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9</w:t>
            </w:r>
          </w:p>
        </w:tc>
        <w:tc>
          <w:tcPr>
            <w:tcW w:w="7704" w:type="dxa"/>
            <w:vAlign w:val="center"/>
          </w:tcPr>
          <w:p w:rsidR="006245D1" w:rsidRPr="0056296B" w:rsidRDefault="00355678" w:rsidP="00E751D1">
            <w:pPr>
              <w:pStyle w:val="23"/>
              <w:spacing w:line="240" w:lineRule="auto"/>
              <w:ind w:firstLine="0"/>
              <w:jc w:val="center"/>
              <w:rPr>
                <w:rFonts w:ascii="GHEA Grapalat" w:hAnsi="GHEA Grapalat"/>
                <w:sz w:val="16"/>
              </w:rPr>
            </w:pPr>
            <w:r w:rsidRPr="006B4B31">
              <w:rPr>
                <w:rFonts w:ascii="GHEA Grapalat" w:hAnsi="GHEA Grapalat"/>
                <w:sz w:val="18"/>
                <w:szCs w:val="18"/>
              </w:rPr>
              <w:t>преднизолон</w:t>
            </w:r>
            <w:r>
              <w:rPr>
                <w:rFonts w:ascii="GHEA Grapalat" w:hAnsi="GHEA Grapalat"/>
                <w:sz w:val="18"/>
                <w:szCs w:val="18"/>
              </w:rPr>
              <w:t xml:space="preserve"> </w:t>
            </w:r>
            <w:r w:rsidR="006245D1" w:rsidRPr="0056296B">
              <w:rPr>
                <w:rFonts w:ascii="GHEA Grapalat" w:hAnsi="GHEA Grapalat"/>
                <w:sz w:val="16"/>
              </w:rPr>
              <w:t xml:space="preserve">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10</w:t>
            </w:r>
          </w:p>
        </w:tc>
        <w:tc>
          <w:tcPr>
            <w:tcW w:w="7704" w:type="dxa"/>
            <w:vAlign w:val="center"/>
          </w:tcPr>
          <w:p w:rsidR="006245D1" w:rsidRPr="0056296B" w:rsidRDefault="00355678" w:rsidP="00E751D1">
            <w:pPr>
              <w:pStyle w:val="23"/>
              <w:spacing w:line="240" w:lineRule="auto"/>
              <w:ind w:firstLine="0"/>
              <w:jc w:val="center"/>
              <w:rPr>
                <w:rFonts w:ascii="GHEA Grapalat" w:hAnsi="GHEA Grapalat"/>
                <w:sz w:val="16"/>
              </w:rPr>
            </w:pPr>
            <w:r w:rsidRPr="00355678">
              <w:rPr>
                <w:rFonts w:ascii="GHEA Grapalat" w:hAnsi="GHEA Grapalat"/>
                <w:sz w:val="16"/>
              </w:rPr>
              <w:t>Тиосульфат натрия</w:t>
            </w:r>
            <w:r w:rsidRPr="0056296B">
              <w:rPr>
                <w:rFonts w:ascii="GHEA Grapalat" w:hAnsi="GHEA Grapalat"/>
                <w:sz w:val="16"/>
              </w:rPr>
              <w:t xml:space="preserve"> </w:t>
            </w:r>
            <w:r w:rsidR="006245D1" w:rsidRPr="0056296B">
              <w:rPr>
                <w:rFonts w:ascii="GHEA Grapalat" w:hAnsi="GHEA Grapalat"/>
                <w:sz w:val="16"/>
              </w:rPr>
              <w:t>30 %</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11</w:t>
            </w:r>
          </w:p>
        </w:tc>
        <w:tc>
          <w:tcPr>
            <w:tcW w:w="7704" w:type="dxa"/>
            <w:vAlign w:val="center"/>
          </w:tcPr>
          <w:p w:rsidR="006245D1" w:rsidRPr="0056296B" w:rsidRDefault="00647E53"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006245D1" w:rsidRPr="0056296B">
              <w:rPr>
                <w:rFonts w:ascii="GHEA Grapalat" w:hAnsi="GHEA Grapalat"/>
                <w:sz w:val="16"/>
              </w:rPr>
              <w:t xml:space="preserve">250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12</w:t>
            </w:r>
          </w:p>
        </w:tc>
        <w:tc>
          <w:tcPr>
            <w:tcW w:w="7704" w:type="dxa"/>
            <w:vAlign w:val="center"/>
          </w:tcPr>
          <w:p w:rsidR="006245D1" w:rsidRPr="0056296B" w:rsidRDefault="00647E53"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006245D1" w:rsidRPr="0056296B">
              <w:rPr>
                <w:rFonts w:ascii="GHEA Grapalat" w:hAnsi="GHEA Grapalat"/>
                <w:sz w:val="16"/>
              </w:rPr>
              <w:t xml:space="preserve">500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13</w:t>
            </w:r>
          </w:p>
        </w:tc>
        <w:tc>
          <w:tcPr>
            <w:tcW w:w="7704" w:type="dxa"/>
            <w:vAlign w:val="center"/>
          </w:tcPr>
          <w:p w:rsidR="006245D1" w:rsidRPr="0056296B" w:rsidRDefault="00647E53"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006245D1" w:rsidRPr="0056296B">
              <w:rPr>
                <w:rFonts w:ascii="GHEA Grapalat" w:hAnsi="GHEA Grapalat"/>
                <w:sz w:val="16"/>
              </w:rPr>
              <w:t>+</w:t>
            </w:r>
            <w:r w:rsidRPr="006B4B31">
              <w:rPr>
                <w:rFonts w:ascii="GHEA Grapalat" w:hAnsi="GHEA Grapalat"/>
                <w:sz w:val="18"/>
                <w:szCs w:val="18"/>
              </w:rPr>
              <w:t xml:space="preserve"> </w:t>
            </w:r>
            <w:r w:rsidRPr="006B4B31">
              <w:rPr>
                <w:rFonts w:ascii="GHEA Grapalat" w:hAnsi="GHEA Grapalat"/>
                <w:sz w:val="18"/>
                <w:szCs w:val="18"/>
              </w:rPr>
              <w:t xml:space="preserve">клавулановая кислота </w:t>
            </w:r>
            <w:r w:rsidR="006245D1" w:rsidRPr="0056296B">
              <w:rPr>
                <w:rFonts w:ascii="GHEA Grapalat" w:hAnsi="GHEA Grapalat"/>
                <w:sz w:val="16"/>
              </w:rPr>
              <w:t xml:space="preserve">(500 </w:t>
            </w:r>
            <w:r w:rsidR="006245D1">
              <w:rPr>
                <w:rFonts w:ascii="GHEA Grapalat" w:hAnsi="GHEA Grapalat"/>
                <w:sz w:val="16"/>
              </w:rPr>
              <w:t>мг</w:t>
            </w:r>
            <w:r w:rsidR="006245D1" w:rsidRPr="0056296B">
              <w:rPr>
                <w:rFonts w:ascii="GHEA Grapalat" w:hAnsi="GHEA Grapalat"/>
                <w:sz w:val="16"/>
              </w:rPr>
              <w:t xml:space="preserve"> + 125 </w:t>
            </w:r>
            <w:r w:rsidR="006245D1">
              <w:rPr>
                <w:rFonts w:ascii="GHEA Grapalat" w:hAnsi="GHEA Grapalat"/>
                <w:sz w:val="16"/>
              </w:rPr>
              <w:t>мг</w:t>
            </w:r>
            <w:r w:rsidR="006245D1" w:rsidRPr="0056296B">
              <w:rPr>
                <w:rFonts w:ascii="GHEA Grapalat" w:hAnsi="GHEA Grapalat"/>
                <w:sz w:val="16"/>
              </w:rPr>
              <w:t>)</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14</w:t>
            </w:r>
          </w:p>
        </w:tc>
        <w:tc>
          <w:tcPr>
            <w:tcW w:w="7704" w:type="dxa"/>
            <w:vAlign w:val="center"/>
          </w:tcPr>
          <w:p w:rsidR="006245D1" w:rsidRPr="0056296B" w:rsidRDefault="00647E53"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006245D1" w:rsidRPr="0056296B">
              <w:rPr>
                <w:rFonts w:ascii="GHEA Grapalat" w:hAnsi="GHEA Grapalat"/>
                <w:sz w:val="16"/>
              </w:rPr>
              <w:t>(125</w:t>
            </w:r>
            <w:r w:rsidR="006245D1">
              <w:rPr>
                <w:rFonts w:ascii="GHEA Grapalat" w:hAnsi="GHEA Grapalat"/>
                <w:sz w:val="16"/>
              </w:rPr>
              <w:t>мг</w:t>
            </w:r>
            <w:r w:rsidR="006245D1" w:rsidRPr="0056296B">
              <w:rPr>
                <w:rFonts w:ascii="GHEA Grapalat" w:hAnsi="GHEA Grapalat"/>
                <w:sz w:val="16"/>
              </w:rPr>
              <w:t xml:space="preserve">+31.25 </w:t>
            </w:r>
            <w:r w:rsidR="006245D1">
              <w:rPr>
                <w:rFonts w:ascii="GHEA Grapalat" w:hAnsi="GHEA Grapalat"/>
                <w:sz w:val="16"/>
              </w:rPr>
              <w:t>мг</w:t>
            </w:r>
            <w:r w:rsidR="006245D1" w:rsidRPr="0056296B">
              <w:rPr>
                <w:rFonts w:ascii="GHEA Grapalat" w:hAnsi="GHEA Grapalat"/>
                <w:sz w:val="16"/>
              </w:rPr>
              <w:t xml:space="preserve">)/5 </w:t>
            </w:r>
            <w:r w:rsidR="006245D1">
              <w:rPr>
                <w:rFonts w:ascii="GHEA Grapalat" w:hAnsi="GHEA Grapalat"/>
                <w:sz w:val="16"/>
              </w:rPr>
              <w:t>мл</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15</w:t>
            </w:r>
          </w:p>
        </w:tc>
        <w:tc>
          <w:tcPr>
            <w:tcW w:w="7704" w:type="dxa"/>
            <w:vAlign w:val="center"/>
          </w:tcPr>
          <w:p w:rsidR="006245D1" w:rsidRPr="0056296B" w:rsidRDefault="00647E53"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006245D1" w:rsidRPr="0056296B">
              <w:rPr>
                <w:rFonts w:ascii="GHEA Grapalat" w:hAnsi="GHEA Grapalat"/>
                <w:sz w:val="16"/>
              </w:rPr>
              <w:t>(250</w:t>
            </w:r>
            <w:r w:rsidR="006245D1">
              <w:rPr>
                <w:rFonts w:ascii="GHEA Grapalat" w:hAnsi="GHEA Grapalat"/>
                <w:sz w:val="16"/>
              </w:rPr>
              <w:t>мг</w:t>
            </w:r>
            <w:r w:rsidR="006245D1" w:rsidRPr="0056296B">
              <w:rPr>
                <w:rFonts w:ascii="GHEA Grapalat" w:hAnsi="GHEA Grapalat"/>
                <w:sz w:val="16"/>
              </w:rPr>
              <w:t xml:space="preserve">+62.5 </w:t>
            </w:r>
            <w:r w:rsidR="006245D1">
              <w:rPr>
                <w:rFonts w:ascii="GHEA Grapalat" w:hAnsi="GHEA Grapalat"/>
                <w:sz w:val="16"/>
              </w:rPr>
              <w:t>мг</w:t>
            </w:r>
            <w:r w:rsidR="006245D1" w:rsidRPr="0056296B">
              <w:rPr>
                <w:rFonts w:ascii="GHEA Grapalat" w:hAnsi="GHEA Grapalat"/>
                <w:sz w:val="16"/>
              </w:rPr>
              <w:t xml:space="preserve">)/5 </w:t>
            </w:r>
            <w:r w:rsidR="006245D1">
              <w:rPr>
                <w:rFonts w:ascii="GHEA Grapalat" w:hAnsi="GHEA Grapalat"/>
                <w:sz w:val="16"/>
              </w:rPr>
              <w:t>мл</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16</w:t>
            </w:r>
          </w:p>
        </w:tc>
        <w:tc>
          <w:tcPr>
            <w:tcW w:w="7704" w:type="dxa"/>
            <w:vAlign w:val="center"/>
          </w:tcPr>
          <w:p w:rsidR="006245D1" w:rsidRPr="0056296B" w:rsidRDefault="003D0361"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цефалексин </w:t>
            </w:r>
            <w:r w:rsidR="006245D1" w:rsidRPr="0056296B">
              <w:rPr>
                <w:rFonts w:ascii="GHEA Grapalat" w:hAnsi="GHEA Grapalat"/>
                <w:sz w:val="16"/>
              </w:rPr>
              <w:t xml:space="preserve">125 </w:t>
            </w:r>
            <w:r w:rsidR="006245D1">
              <w:rPr>
                <w:rFonts w:ascii="GHEA Grapalat" w:hAnsi="GHEA Grapalat"/>
                <w:sz w:val="16"/>
              </w:rPr>
              <w:t>мг</w:t>
            </w:r>
            <w:r w:rsidR="006245D1" w:rsidRPr="0056296B">
              <w:rPr>
                <w:rFonts w:ascii="GHEA Grapalat" w:hAnsi="GHEA Grapalat"/>
                <w:sz w:val="16"/>
              </w:rPr>
              <w:t>/5</w:t>
            </w:r>
            <w:r w:rsidR="006245D1">
              <w:rPr>
                <w:rFonts w:ascii="GHEA Grapalat" w:hAnsi="GHEA Grapalat"/>
                <w:sz w:val="16"/>
              </w:rPr>
              <w:t>мл</w:t>
            </w:r>
            <w:r w:rsidR="006245D1" w:rsidRPr="0056296B">
              <w:rPr>
                <w:rFonts w:ascii="GHEA Grapalat" w:hAnsi="GHEA Grapalat"/>
                <w:sz w:val="16"/>
              </w:rPr>
              <w:t>, 250</w:t>
            </w:r>
            <w:r w:rsidR="006245D1">
              <w:rPr>
                <w:rFonts w:ascii="GHEA Grapalat" w:hAnsi="GHEA Grapalat"/>
                <w:sz w:val="16"/>
              </w:rPr>
              <w:t>мг</w:t>
            </w:r>
            <w:r w:rsidR="006245D1" w:rsidRPr="0056296B">
              <w:rPr>
                <w:rFonts w:ascii="GHEA Grapalat" w:hAnsi="GHEA Grapalat"/>
                <w:sz w:val="16"/>
              </w:rPr>
              <w:t>/5</w:t>
            </w:r>
            <w:r w:rsidR="006245D1">
              <w:rPr>
                <w:rFonts w:ascii="GHEA Grapalat" w:hAnsi="GHEA Grapalat"/>
                <w:sz w:val="16"/>
              </w:rPr>
              <w:t>мл</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17</w:t>
            </w:r>
          </w:p>
        </w:tc>
        <w:tc>
          <w:tcPr>
            <w:tcW w:w="7704" w:type="dxa"/>
            <w:vAlign w:val="center"/>
          </w:tcPr>
          <w:p w:rsidR="006245D1" w:rsidRPr="0056296B" w:rsidRDefault="003D0361"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006245D1" w:rsidRPr="0056296B">
              <w:rPr>
                <w:rFonts w:ascii="GHEA Grapalat" w:hAnsi="GHEA Grapalat"/>
                <w:sz w:val="16"/>
              </w:rPr>
              <w:t>250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18</w:t>
            </w:r>
          </w:p>
        </w:tc>
        <w:tc>
          <w:tcPr>
            <w:tcW w:w="7704" w:type="dxa"/>
            <w:vAlign w:val="center"/>
          </w:tcPr>
          <w:p w:rsidR="006245D1" w:rsidRPr="0056296B" w:rsidRDefault="003D0361"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006245D1" w:rsidRPr="0056296B">
              <w:rPr>
                <w:rFonts w:ascii="GHEA Grapalat" w:hAnsi="GHEA Grapalat"/>
                <w:sz w:val="16"/>
              </w:rPr>
              <w:t xml:space="preserve">500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19</w:t>
            </w:r>
          </w:p>
        </w:tc>
        <w:tc>
          <w:tcPr>
            <w:tcW w:w="7704" w:type="dxa"/>
            <w:vAlign w:val="center"/>
          </w:tcPr>
          <w:p w:rsidR="006245D1" w:rsidRPr="0056296B" w:rsidRDefault="003D0361"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006245D1" w:rsidRPr="0056296B">
              <w:rPr>
                <w:rFonts w:ascii="GHEA Grapalat" w:hAnsi="GHEA Grapalat"/>
                <w:sz w:val="16"/>
              </w:rPr>
              <w:t xml:space="preserve">100 </w:t>
            </w:r>
            <w:r w:rsidR="006245D1">
              <w:rPr>
                <w:rFonts w:ascii="GHEA Grapalat" w:hAnsi="GHEA Grapalat"/>
                <w:sz w:val="16"/>
              </w:rPr>
              <w:t>мг</w:t>
            </w:r>
            <w:r w:rsidR="006245D1" w:rsidRPr="0056296B">
              <w:rPr>
                <w:rFonts w:ascii="GHEA Grapalat" w:hAnsi="GHEA Grapalat"/>
                <w:sz w:val="16"/>
              </w:rPr>
              <w:t>/ 5</w:t>
            </w:r>
            <w:r w:rsidR="006245D1">
              <w:rPr>
                <w:rFonts w:ascii="GHEA Grapalat" w:hAnsi="GHEA Grapalat"/>
                <w:sz w:val="16"/>
              </w:rPr>
              <w:t>мл</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20</w:t>
            </w:r>
          </w:p>
        </w:tc>
        <w:tc>
          <w:tcPr>
            <w:tcW w:w="7704" w:type="dxa"/>
            <w:vAlign w:val="center"/>
          </w:tcPr>
          <w:p w:rsidR="006245D1" w:rsidRPr="003D0361" w:rsidRDefault="003D0361" w:rsidP="003D0361">
            <w:pPr>
              <w:pStyle w:val="23"/>
              <w:spacing w:line="240" w:lineRule="auto"/>
              <w:ind w:firstLine="0"/>
              <w:jc w:val="center"/>
              <w:rPr>
                <w:rFonts w:ascii="GHEA Grapalat" w:hAnsi="GHEA Grapalat"/>
                <w:sz w:val="16"/>
              </w:rPr>
            </w:pPr>
            <w:hyperlink r:id="rId11" w:history="1">
              <w:r w:rsidRPr="003D0361">
                <w:rPr>
                  <w:rFonts w:ascii="GHEA Grapalat" w:hAnsi="GHEA Grapalat"/>
                  <w:sz w:val="16"/>
                </w:rPr>
                <w:t>Доксициклин</w:t>
              </w:r>
              <w:r w:rsidRPr="003D0361">
                <w:rPr>
                  <w:rFonts w:ascii="GHEA Grapalat" w:hAnsi="GHEA Grapalat"/>
                  <w:sz w:val="16"/>
                </w:rPr>
                <w:t xml:space="preserve"> </w:t>
              </w:r>
              <w:r w:rsidRPr="003D0361">
                <w:rPr>
                  <w:rFonts w:ascii="GHEA Grapalat" w:hAnsi="GHEA Grapalat"/>
                  <w:sz w:val="16"/>
                </w:rPr>
                <w:t>100 мг</w:t>
              </w:r>
            </w:hyperlink>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21</w:t>
            </w:r>
          </w:p>
        </w:tc>
        <w:tc>
          <w:tcPr>
            <w:tcW w:w="7704" w:type="dxa"/>
            <w:vAlign w:val="center"/>
          </w:tcPr>
          <w:p w:rsidR="006245D1" w:rsidRPr="0056296B" w:rsidRDefault="003D0361" w:rsidP="00E751D1">
            <w:pPr>
              <w:pStyle w:val="23"/>
              <w:spacing w:line="240" w:lineRule="auto"/>
              <w:ind w:firstLine="0"/>
              <w:jc w:val="center"/>
              <w:rPr>
                <w:rFonts w:ascii="GHEA Grapalat" w:hAnsi="GHEA Grapalat"/>
                <w:sz w:val="16"/>
              </w:rPr>
            </w:pPr>
            <w:r w:rsidRPr="003D0361">
              <w:rPr>
                <w:rFonts w:ascii="GHEA Grapalat" w:hAnsi="GHEA Grapalat"/>
                <w:sz w:val="16"/>
              </w:rPr>
              <w:t>Метронидазол </w:t>
            </w:r>
            <w:r w:rsidR="006245D1" w:rsidRPr="0056296B">
              <w:rPr>
                <w:rFonts w:ascii="GHEA Grapalat" w:hAnsi="GHEA Grapalat"/>
                <w:sz w:val="16"/>
              </w:rPr>
              <w:t xml:space="preserve"> 200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22</w:t>
            </w:r>
          </w:p>
        </w:tc>
        <w:tc>
          <w:tcPr>
            <w:tcW w:w="7704" w:type="dxa"/>
            <w:vAlign w:val="center"/>
          </w:tcPr>
          <w:p w:rsidR="006245D1" w:rsidRPr="0056296B" w:rsidRDefault="003D0361" w:rsidP="00E751D1">
            <w:pPr>
              <w:pStyle w:val="23"/>
              <w:spacing w:line="240" w:lineRule="auto"/>
              <w:ind w:firstLine="0"/>
              <w:jc w:val="center"/>
              <w:rPr>
                <w:rFonts w:ascii="GHEA Grapalat" w:hAnsi="GHEA Grapalat"/>
                <w:sz w:val="16"/>
              </w:rPr>
            </w:pPr>
            <w:r w:rsidRPr="003D0361">
              <w:rPr>
                <w:rFonts w:ascii="GHEA Grapalat" w:hAnsi="GHEA Grapalat"/>
                <w:sz w:val="16"/>
              </w:rPr>
              <w:t>Метронидазол </w:t>
            </w:r>
            <w:r w:rsidRPr="0056296B">
              <w:rPr>
                <w:rFonts w:ascii="GHEA Grapalat" w:hAnsi="GHEA Grapalat"/>
                <w:sz w:val="16"/>
              </w:rPr>
              <w:t xml:space="preserve"> </w:t>
            </w:r>
            <w:r w:rsidR="006245D1" w:rsidRPr="0056296B">
              <w:rPr>
                <w:rFonts w:ascii="GHEA Grapalat" w:hAnsi="GHEA Grapalat"/>
                <w:sz w:val="16"/>
              </w:rPr>
              <w:t xml:space="preserve">500 </w:t>
            </w:r>
            <w:r w:rsidR="006245D1">
              <w:rPr>
                <w:rFonts w:ascii="GHEA Grapalat" w:hAnsi="GHEA Grapalat"/>
                <w:sz w:val="16"/>
              </w:rPr>
              <w:t>мг</w:t>
            </w:r>
            <w:r w:rsidR="006245D1" w:rsidRPr="0056296B">
              <w:rPr>
                <w:rFonts w:ascii="GHEA Grapalat" w:hAnsi="GHEA Grapalat"/>
                <w:sz w:val="16"/>
              </w:rPr>
              <w:t xml:space="preserve">  </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23</w:t>
            </w:r>
          </w:p>
        </w:tc>
        <w:tc>
          <w:tcPr>
            <w:tcW w:w="7704" w:type="dxa"/>
            <w:vAlign w:val="center"/>
          </w:tcPr>
          <w:p w:rsidR="006245D1" w:rsidRPr="0056296B" w:rsidRDefault="00EA6128" w:rsidP="00E751D1">
            <w:pPr>
              <w:pStyle w:val="23"/>
              <w:spacing w:line="240" w:lineRule="auto"/>
              <w:ind w:firstLine="0"/>
              <w:jc w:val="center"/>
              <w:rPr>
                <w:rFonts w:ascii="GHEA Grapalat" w:hAnsi="GHEA Grapalat"/>
                <w:sz w:val="16"/>
              </w:rPr>
            </w:pPr>
            <w:r w:rsidRPr="00EA6128">
              <w:rPr>
                <w:rFonts w:ascii="GHEA Grapalat" w:hAnsi="GHEA Grapalat"/>
                <w:sz w:val="16"/>
              </w:rPr>
              <w:t>Клотримазол</w:t>
            </w:r>
            <w:r w:rsidRPr="0056296B">
              <w:rPr>
                <w:rFonts w:ascii="GHEA Grapalat" w:hAnsi="GHEA Grapalat"/>
                <w:sz w:val="16"/>
              </w:rPr>
              <w:t xml:space="preserve"> </w:t>
            </w:r>
            <w:r w:rsidR="006245D1" w:rsidRPr="0056296B">
              <w:rPr>
                <w:rFonts w:ascii="GHEA Grapalat" w:hAnsi="GHEA Grapalat"/>
                <w:sz w:val="16"/>
              </w:rPr>
              <w:t xml:space="preserve">10% </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24</w:t>
            </w:r>
          </w:p>
        </w:tc>
        <w:tc>
          <w:tcPr>
            <w:tcW w:w="7704" w:type="dxa"/>
            <w:vAlign w:val="center"/>
          </w:tcPr>
          <w:p w:rsidR="006245D1" w:rsidRPr="0056296B" w:rsidRDefault="00EA6128" w:rsidP="00E751D1">
            <w:pPr>
              <w:pStyle w:val="23"/>
              <w:spacing w:line="240" w:lineRule="auto"/>
              <w:ind w:firstLine="0"/>
              <w:jc w:val="center"/>
              <w:rPr>
                <w:rFonts w:ascii="GHEA Grapalat" w:hAnsi="GHEA Grapalat"/>
                <w:sz w:val="16"/>
              </w:rPr>
            </w:pPr>
            <w:r w:rsidRPr="00EA6128">
              <w:rPr>
                <w:rFonts w:ascii="GHEA Grapalat" w:hAnsi="GHEA Grapalat"/>
                <w:sz w:val="16"/>
              </w:rPr>
              <w:t>Клотримазол</w:t>
            </w:r>
            <w:r w:rsidRPr="0056296B">
              <w:rPr>
                <w:rFonts w:ascii="GHEA Grapalat" w:hAnsi="GHEA Grapalat"/>
                <w:sz w:val="16"/>
              </w:rPr>
              <w:t xml:space="preserve"> </w:t>
            </w:r>
            <w:r w:rsidR="006245D1" w:rsidRPr="0056296B">
              <w:rPr>
                <w:rFonts w:ascii="GHEA Grapalat" w:hAnsi="GHEA Grapalat"/>
                <w:sz w:val="16"/>
              </w:rPr>
              <w:t xml:space="preserve">500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25</w:t>
            </w:r>
          </w:p>
        </w:tc>
        <w:tc>
          <w:tcPr>
            <w:tcW w:w="7704" w:type="dxa"/>
            <w:vAlign w:val="center"/>
          </w:tcPr>
          <w:p w:rsidR="006245D1" w:rsidRPr="0056296B" w:rsidRDefault="00447BF0" w:rsidP="00E751D1">
            <w:pPr>
              <w:pStyle w:val="23"/>
              <w:spacing w:line="240" w:lineRule="auto"/>
              <w:ind w:firstLine="0"/>
              <w:jc w:val="center"/>
              <w:rPr>
                <w:rFonts w:ascii="GHEA Grapalat" w:hAnsi="GHEA Grapalat"/>
                <w:sz w:val="16"/>
              </w:rPr>
            </w:pPr>
            <w:r w:rsidRPr="006B4B31">
              <w:rPr>
                <w:rFonts w:ascii="GHEA Grapalat" w:hAnsi="GHEA Grapalat"/>
                <w:sz w:val="18"/>
                <w:szCs w:val="18"/>
              </w:rPr>
              <w:t>флуконазол</w:t>
            </w:r>
            <w:r>
              <w:rPr>
                <w:rFonts w:ascii="GHEA Grapalat" w:hAnsi="GHEA Grapalat"/>
                <w:sz w:val="18"/>
                <w:szCs w:val="18"/>
              </w:rPr>
              <w:t xml:space="preserve"> </w:t>
            </w:r>
            <w:r w:rsidR="006245D1" w:rsidRPr="0056296B">
              <w:rPr>
                <w:rFonts w:ascii="GHEA Grapalat" w:hAnsi="GHEA Grapalat"/>
                <w:sz w:val="16"/>
              </w:rPr>
              <w:t xml:space="preserve">50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26</w:t>
            </w:r>
          </w:p>
        </w:tc>
        <w:tc>
          <w:tcPr>
            <w:tcW w:w="7704" w:type="dxa"/>
            <w:vAlign w:val="center"/>
          </w:tcPr>
          <w:p w:rsidR="006245D1" w:rsidRPr="0056296B" w:rsidRDefault="00447BF0" w:rsidP="00E751D1">
            <w:pPr>
              <w:pStyle w:val="23"/>
              <w:spacing w:line="240" w:lineRule="auto"/>
              <w:ind w:firstLine="0"/>
              <w:jc w:val="center"/>
              <w:rPr>
                <w:rFonts w:ascii="GHEA Grapalat" w:hAnsi="GHEA Grapalat"/>
                <w:sz w:val="16"/>
              </w:rPr>
            </w:pPr>
            <w:r w:rsidRPr="006B4B31">
              <w:rPr>
                <w:rFonts w:ascii="GHEA Grapalat" w:hAnsi="GHEA Grapalat"/>
                <w:sz w:val="18"/>
                <w:szCs w:val="18"/>
              </w:rPr>
              <w:t>ацикловир</w:t>
            </w:r>
            <w:r>
              <w:rPr>
                <w:rFonts w:ascii="GHEA Grapalat" w:hAnsi="GHEA Grapalat"/>
                <w:sz w:val="18"/>
                <w:szCs w:val="18"/>
              </w:rPr>
              <w:t xml:space="preserve"> </w:t>
            </w:r>
            <w:r w:rsidR="006245D1" w:rsidRPr="0056296B">
              <w:rPr>
                <w:rFonts w:ascii="GHEA Grapalat" w:hAnsi="GHEA Grapalat"/>
                <w:sz w:val="16"/>
              </w:rPr>
              <w:t xml:space="preserve">200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27</w:t>
            </w:r>
          </w:p>
        </w:tc>
        <w:tc>
          <w:tcPr>
            <w:tcW w:w="7704" w:type="dxa"/>
            <w:vAlign w:val="center"/>
          </w:tcPr>
          <w:p w:rsidR="006245D1" w:rsidRPr="0056296B" w:rsidRDefault="00447BF0"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варфарин </w:t>
            </w:r>
            <w:r w:rsidR="006245D1" w:rsidRPr="0056296B">
              <w:rPr>
                <w:rFonts w:ascii="GHEA Grapalat" w:hAnsi="GHEA Grapalat"/>
                <w:sz w:val="16"/>
              </w:rPr>
              <w:t xml:space="preserve">2,5 </w:t>
            </w:r>
            <w:r w:rsidR="006245D1">
              <w:rPr>
                <w:rFonts w:ascii="GHEA Grapalat" w:hAnsi="GHEA Grapalat"/>
                <w:sz w:val="16"/>
              </w:rPr>
              <w:t>мг</w:t>
            </w:r>
            <w:r w:rsidR="006245D1" w:rsidRPr="0056296B">
              <w:rPr>
                <w:rFonts w:ascii="GHEA Grapalat" w:hAnsi="GHEA Grapalat"/>
                <w:sz w:val="16"/>
              </w:rPr>
              <w:t xml:space="preserve">, </w:t>
            </w:r>
            <w:r w:rsidRPr="001C32CE">
              <w:rPr>
                <w:rFonts w:ascii="GHEA Grapalat" w:hAnsi="GHEA Grapalat"/>
                <w:sz w:val="16"/>
              </w:rPr>
              <w:t xml:space="preserve">варфарин </w:t>
            </w:r>
            <w:r w:rsidR="006245D1" w:rsidRPr="0056296B">
              <w:rPr>
                <w:rFonts w:ascii="GHEA Grapalat" w:hAnsi="GHEA Grapalat"/>
                <w:sz w:val="16"/>
              </w:rPr>
              <w:t>5</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28</w:t>
            </w:r>
          </w:p>
        </w:tc>
        <w:tc>
          <w:tcPr>
            <w:tcW w:w="7704" w:type="dxa"/>
            <w:vAlign w:val="center"/>
          </w:tcPr>
          <w:p w:rsidR="006245D1" w:rsidRPr="0056296B" w:rsidRDefault="00447BF0"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006245D1" w:rsidRPr="0056296B">
              <w:rPr>
                <w:rFonts w:ascii="GHEA Grapalat" w:hAnsi="GHEA Grapalat"/>
                <w:sz w:val="16"/>
              </w:rPr>
              <w:t xml:space="preserve">6.25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29</w:t>
            </w:r>
          </w:p>
        </w:tc>
        <w:tc>
          <w:tcPr>
            <w:tcW w:w="7704" w:type="dxa"/>
            <w:vAlign w:val="center"/>
          </w:tcPr>
          <w:p w:rsidR="006245D1" w:rsidRPr="0056296B" w:rsidRDefault="00447BF0"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006245D1" w:rsidRPr="0056296B">
              <w:rPr>
                <w:rFonts w:ascii="GHEA Grapalat" w:hAnsi="GHEA Grapalat"/>
                <w:sz w:val="16"/>
              </w:rPr>
              <w:t xml:space="preserve">25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30</w:t>
            </w:r>
          </w:p>
        </w:tc>
        <w:tc>
          <w:tcPr>
            <w:tcW w:w="7704" w:type="dxa"/>
            <w:vAlign w:val="center"/>
          </w:tcPr>
          <w:p w:rsidR="006245D1" w:rsidRPr="0056296B" w:rsidRDefault="00447BF0"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006245D1" w:rsidRPr="0056296B">
              <w:rPr>
                <w:rFonts w:ascii="GHEA Grapalat" w:hAnsi="GHEA Grapalat"/>
                <w:sz w:val="16"/>
              </w:rPr>
              <w:t xml:space="preserve">12,5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31</w:t>
            </w:r>
          </w:p>
        </w:tc>
        <w:tc>
          <w:tcPr>
            <w:tcW w:w="7704" w:type="dxa"/>
            <w:vAlign w:val="center"/>
          </w:tcPr>
          <w:p w:rsidR="006245D1" w:rsidRPr="0056296B" w:rsidRDefault="00447BF0" w:rsidP="00E751D1">
            <w:pPr>
              <w:pStyle w:val="23"/>
              <w:spacing w:line="240" w:lineRule="auto"/>
              <w:ind w:firstLine="0"/>
              <w:jc w:val="center"/>
              <w:rPr>
                <w:rFonts w:ascii="GHEA Grapalat" w:hAnsi="GHEA Grapalat"/>
                <w:sz w:val="16"/>
              </w:rPr>
            </w:pPr>
            <w:r w:rsidRPr="00447BF0">
              <w:rPr>
                <w:rFonts w:ascii="GHEA Grapalat" w:hAnsi="GHEA Grapalat"/>
                <w:sz w:val="16"/>
              </w:rPr>
              <w:t xml:space="preserve">изосорбид динитрат </w:t>
            </w:r>
            <w:r w:rsidR="006245D1" w:rsidRPr="0056296B">
              <w:rPr>
                <w:rFonts w:ascii="GHEA Grapalat" w:hAnsi="GHEA Grapalat"/>
                <w:sz w:val="16"/>
              </w:rPr>
              <w:t>10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32</w:t>
            </w:r>
          </w:p>
        </w:tc>
        <w:tc>
          <w:tcPr>
            <w:tcW w:w="7704" w:type="dxa"/>
            <w:vAlign w:val="center"/>
          </w:tcPr>
          <w:p w:rsidR="006245D1" w:rsidRPr="0056296B" w:rsidRDefault="00447BF0" w:rsidP="00E751D1">
            <w:pPr>
              <w:pStyle w:val="23"/>
              <w:spacing w:line="240" w:lineRule="auto"/>
              <w:ind w:firstLine="0"/>
              <w:jc w:val="center"/>
              <w:rPr>
                <w:rFonts w:ascii="GHEA Grapalat" w:hAnsi="GHEA Grapalat"/>
                <w:sz w:val="16"/>
              </w:rPr>
            </w:pPr>
            <w:r w:rsidRPr="00447BF0">
              <w:rPr>
                <w:rFonts w:ascii="GHEA Grapalat" w:hAnsi="GHEA Grapalat"/>
                <w:sz w:val="16"/>
              </w:rPr>
              <w:t xml:space="preserve">изосорбид динитрат </w:t>
            </w:r>
            <w:r w:rsidR="006245D1" w:rsidRPr="0056296B">
              <w:rPr>
                <w:rFonts w:ascii="GHEA Grapalat" w:hAnsi="GHEA Grapalat"/>
                <w:sz w:val="16"/>
              </w:rPr>
              <w:t xml:space="preserve">20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33</w:t>
            </w:r>
          </w:p>
        </w:tc>
        <w:tc>
          <w:tcPr>
            <w:tcW w:w="7704" w:type="dxa"/>
            <w:vAlign w:val="center"/>
          </w:tcPr>
          <w:p w:rsidR="006245D1" w:rsidRPr="0056296B" w:rsidRDefault="00447BF0"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верапамил </w:t>
            </w:r>
            <w:r w:rsidR="006245D1" w:rsidRPr="0056296B">
              <w:rPr>
                <w:rFonts w:ascii="GHEA Grapalat" w:hAnsi="GHEA Grapalat"/>
                <w:sz w:val="16"/>
              </w:rPr>
              <w:t xml:space="preserve">80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34</w:t>
            </w:r>
          </w:p>
        </w:tc>
        <w:tc>
          <w:tcPr>
            <w:tcW w:w="7704" w:type="dxa"/>
            <w:vAlign w:val="center"/>
          </w:tcPr>
          <w:p w:rsidR="006245D1" w:rsidRPr="001C32CE" w:rsidRDefault="00447BF0"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w:t>
            </w:r>
            <w:r w:rsidRPr="001C32CE">
              <w:rPr>
                <w:rFonts w:ascii="GHEA Grapalat" w:hAnsi="GHEA Grapalat"/>
                <w:sz w:val="16"/>
              </w:rPr>
              <w:t xml:space="preserve"> </w:t>
            </w:r>
            <w:r w:rsidR="006245D1" w:rsidRPr="001C32CE">
              <w:rPr>
                <w:rFonts w:ascii="GHEA Grapalat" w:hAnsi="GHEA Grapalat"/>
                <w:sz w:val="16"/>
              </w:rPr>
              <w:t>25</w:t>
            </w:r>
            <w:r w:rsidR="006245D1" w:rsidRPr="001C32CE">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35</w:t>
            </w:r>
          </w:p>
        </w:tc>
        <w:tc>
          <w:tcPr>
            <w:tcW w:w="7704" w:type="dxa"/>
            <w:vAlign w:val="center"/>
          </w:tcPr>
          <w:p w:rsidR="006245D1" w:rsidRPr="001C32CE" w:rsidRDefault="00447BF0"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Метопролол </w:t>
            </w:r>
            <w:r w:rsidR="006245D1" w:rsidRPr="001C32CE">
              <w:rPr>
                <w:rFonts w:ascii="GHEA Grapalat" w:hAnsi="GHEA Grapalat"/>
                <w:sz w:val="16"/>
              </w:rPr>
              <w:t xml:space="preserve">50 </w:t>
            </w:r>
            <w:r w:rsidR="006245D1" w:rsidRPr="001C32CE">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36</w:t>
            </w:r>
          </w:p>
        </w:tc>
        <w:tc>
          <w:tcPr>
            <w:tcW w:w="7704" w:type="dxa"/>
            <w:vAlign w:val="center"/>
          </w:tcPr>
          <w:p w:rsidR="006245D1" w:rsidRPr="001C32CE" w:rsidRDefault="00447BF0"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Метопролол </w:t>
            </w:r>
            <w:r w:rsidR="006245D1" w:rsidRPr="001C32CE">
              <w:rPr>
                <w:rFonts w:ascii="GHEA Grapalat" w:hAnsi="GHEA Grapalat"/>
                <w:sz w:val="16"/>
              </w:rPr>
              <w:t>100</w:t>
            </w:r>
            <w:r w:rsidR="006245D1" w:rsidRPr="001C32CE">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37</w:t>
            </w:r>
          </w:p>
        </w:tc>
        <w:tc>
          <w:tcPr>
            <w:tcW w:w="7704" w:type="dxa"/>
            <w:vAlign w:val="center"/>
          </w:tcPr>
          <w:p w:rsidR="006245D1" w:rsidRPr="001C32CE" w:rsidRDefault="00EE039A" w:rsidP="00EE039A">
            <w:pPr>
              <w:pStyle w:val="23"/>
              <w:spacing w:line="240" w:lineRule="auto"/>
              <w:ind w:firstLine="0"/>
              <w:jc w:val="center"/>
              <w:rPr>
                <w:rFonts w:ascii="GHEA Grapalat" w:hAnsi="GHEA Grapalat"/>
                <w:sz w:val="16"/>
              </w:rPr>
            </w:pPr>
            <w:r w:rsidRPr="001C32CE">
              <w:rPr>
                <w:rFonts w:ascii="GHEA Grapalat" w:hAnsi="GHEA Grapalat"/>
                <w:sz w:val="16"/>
              </w:rPr>
              <w:t>Дигоксин</w:t>
            </w:r>
            <w:r w:rsidRPr="001C32CE">
              <w:rPr>
                <w:rFonts w:ascii="GHEA Grapalat" w:hAnsi="GHEA Grapalat"/>
                <w:sz w:val="16"/>
              </w:rPr>
              <w:t xml:space="preserve"> </w:t>
            </w:r>
            <w:r w:rsidR="006245D1" w:rsidRPr="001C32CE">
              <w:rPr>
                <w:rFonts w:ascii="GHEA Grapalat" w:hAnsi="GHEA Grapalat"/>
                <w:sz w:val="16"/>
              </w:rPr>
              <w:t xml:space="preserve">12.5 </w:t>
            </w:r>
            <w:r w:rsidRPr="001C32CE">
              <w:rPr>
                <w:rFonts w:ascii="GHEA Grapalat" w:hAnsi="GHEA Grapalat"/>
                <w:sz w:val="16"/>
              </w:rPr>
              <w:t>мкг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38</w:t>
            </w:r>
          </w:p>
        </w:tc>
        <w:tc>
          <w:tcPr>
            <w:tcW w:w="7704" w:type="dxa"/>
            <w:vAlign w:val="center"/>
          </w:tcPr>
          <w:p w:rsidR="006245D1" w:rsidRPr="001C32CE" w:rsidRDefault="00EE039A"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Дигоксин </w:t>
            </w:r>
            <w:r w:rsidR="006245D1" w:rsidRPr="001C32CE">
              <w:rPr>
                <w:rFonts w:ascii="GHEA Grapalat" w:hAnsi="GHEA Grapalat"/>
                <w:sz w:val="16"/>
              </w:rPr>
              <w:t xml:space="preserve">250 </w:t>
            </w:r>
            <w:r w:rsidRPr="001C32CE">
              <w:rPr>
                <w:rFonts w:ascii="GHEA Grapalat" w:hAnsi="GHEA Grapalat"/>
                <w:sz w:val="16"/>
              </w:rPr>
              <w:t>мкг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39</w:t>
            </w:r>
          </w:p>
        </w:tc>
        <w:tc>
          <w:tcPr>
            <w:tcW w:w="7704" w:type="dxa"/>
            <w:vAlign w:val="center"/>
          </w:tcPr>
          <w:p w:rsidR="006245D1" w:rsidRPr="001C32CE" w:rsidRDefault="00B3324C" w:rsidP="00E751D1">
            <w:pPr>
              <w:pStyle w:val="23"/>
              <w:spacing w:line="240" w:lineRule="auto"/>
              <w:ind w:firstLine="0"/>
              <w:jc w:val="center"/>
              <w:rPr>
                <w:rFonts w:ascii="GHEA Grapalat" w:hAnsi="GHEA Grapalat"/>
                <w:sz w:val="16"/>
              </w:rPr>
            </w:pPr>
            <w:r w:rsidRPr="001C32CE">
              <w:rPr>
                <w:rFonts w:ascii="GHEA Grapalat" w:hAnsi="GHEA Grapalat"/>
                <w:sz w:val="16"/>
              </w:rPr>
              <w:t>Амиодарон </w:t>
            </w:r>
            <w:r w:rsidRPr="001C32CE">
              <w:rPr>
                <w:rFonts w:ascii="GHEA Grapalat" w:hAnsi="GHEA Grapalat"/>
                <w:sz w:val="16"/>
              </w:rPr>
              <w:t xml:space="preserve"> </w:t>
            </w:r>
            <w:r w:rsidR="006245D1" w:rsidRPr="001C32CE">
              <w:rPr>
                <w:rFonts w:ascii="GHEA Grapalat" w:hAnsi="GHEA Grapalat"/>
                <w:sz w:val="16"/>
              </w:rPr>
              <w:t xml:space="preserve">200 </w:t>
            </w:r>
            <w:r w:rsidR="006245D1" w:rsidRPr="001C32CE">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40</w:t>
            </w:r>
          </w:p>
        </w:tc>
        <w:tc>
          <w:tcPr>
            <w:tcW w:w="7704" w:type="dxa"/>
            <w:vAlign w:val="center"/>
          </w:tcPr>
          <w:p w:rsidR="006245D1" w:rsidRPr="0056296B" w:rsidRDefault="001C32CE"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 </w:t>
            </w:r>
            <w:r w:rsidRPr="0056296B">
              <w:rPr>
                <w:rFonts w:ascii="GHEA Grapalat" w:hAnsi="GHEA Grapalat"/>
                <w:sz w:val="16"/>
              </w:rPr>
              <w:t xml:space="preserve"> </w:t>
            </w:r>
            <w:r w:rsidR="006245D1" w:rsidRPr="0056296B">
              <w:rPr>
                <w:rFonts w:ascii="GHEA Grapalat" w:hAnsi="GHEA Grapalat"/>
                <w:sz w:val="16"/>
              </w:rPr>
              <w:t xml:space="preserve">10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41</w:t>
            </w:r>
          </w:p>
        </w:tc>
        <w:tc>
          <w:tcPr>
            <w:tcW w:w="7704" w:type="dxa"/>
            <w:vAlign w:val="center"/>
          </w:tcPr>
          <w:p w:rsidR="006245D1" w:rsidRPr="0056296B" w:rsidRDefault="001C32CE" w:rsidP="00E751D1">
            <w:pPr>
              <w:pStyle w:val="23"/>
              <w:spacing w:line="240" w:lineRule="auto"/>
              <w:ind w:firstLine="0"/>
              <w:jc w:val="center"/>
              <w:rPr>
                <w:rFonts w:ascii="GHEA Grapalat" w:hAnsi="GHEA Grapalat"/>
                <w:sz w:val="16"/>
              </w:rPr>
            </w:pPr>
            <w:r w:rsidRPr="001C32CE">
              <w:rPr>
                <w:rFonts w:ascii="GHEA Grapalat" w:hAnsi="GHEA Grapalat"/>
                <w:sz w:val="16"/>
              </w:rPr>
              <w:t>Эналаприл</w:t>
            </w:r>
            <w:r w:rsidR="006245D1" w:rsidRPr="0056296B">
              <w:rPr>
                <w:rFonts w:ascii="GHEA Grapalat" w:hAnsi="GHEA Grapalat"/>
                <w:sz w:val="16"/>
              </w:rPr>
              <w:t xml:space="preserve"> 10</w:t>
            </w:r>
            <w:r w:rsidR="006245D1">
              <w:rPr>
                <w:rFonts w:ascii="GHEA Grapalat" w:hAnsi="GHEA Grapalat"/>
                <w:sz w:val="16"/>
              </w:rPr>
              <w:t>мг</w:t>
            </w:r>
            <w:r w:rsidR="006245D1" w:rsidRPr="0056296B">
              <w:rPr>
                <w:rFonts w:ascii="GHEA Grapalat" w:hAnsi="GHEA Grapalat"/>
                <w:sz w:val="16"/>
              </w:rPr>
              <w:t>,20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42</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гидрохлортиазид </w:t>
            </w:r>
            <w:r w:rsidR="006245D1" w:rsidRPr="0056296B">
              <w:rPr>
                <w:rFonts w:ascii="GHEA Grapalat" w:hAnsi="GHEA Grapalat"/>
                <w:sz w:val="16"/>
              </w:rPr>
              <w:t xml:space="preserve">25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43</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Нифедипин</w:t>
            </w:r>
            <w:r w:rsidRPr="0056296B">
              <w:rPr>
                <w:rFonts w:ascii="GHEA Grapalat" w:hAnsi="GHEA Grapalat"/>
                <w:sz w:val="16"/>
              </w:rPr>
              <w:t xml:space="preserve"> </w:t>
            </w:r>
            <w:r w:rsidR="006245D1" w:rsidRPr="0056296B">
              <w:rPr>
                <w:rFonts w:ascii="GHEA Grapalat" w:hAnsi="GHEA Grapalat"/>
                <w:sz w:val="16"/>
              </w:rPr>
              <w:t xml:space="preserve">25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44</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Атенолол</w:t>
            </w:r>
            <w:r w:rsidRPr="0056296B">
              <w:rPr>
                <w:rFonts w:ascii="GHEA Grapalat" w:hAnsi="GHEA Grapalat"/>
                <w:sz w:val="16"/>
              </w:rPr>
              <w:t xml:space="preserve"> </w:t>
            </w:r>
            <w:r w:rsidR="006245D1" w:rsidRPr="0056296B">
              <w:rPr>
                <w:rFonts w:ascii="GHEA Grapalat" w:hAnsi="GHEA Grapalat"/>
                <w:sz w:val="16"/>
              </w:rPr>
              <w:t xml:space="preserve">50 </w:t>
            </w:r>
            <w:r w:rsidR="006245D1">
              <w:rPr>
                <w:rFonts w:ascii="GHEA Grapalat" w:hAnsi="GHEA Grapalat"/>
                <w:sz w:val="16"/>
              </w:rPr>
              <w:t>мг</w:t>
            </w:r>
            <w:r w:rsidR="006245D1" w:rsidRPr="0056296B">
              <w:rPr>
                <w:rFonts w:ascii="GHEA Grapalat" w:hAnsi="GHEA Grapalat"/>
                <w:sz w:val="16"/>
              </w:rPr>
              <w:t xml:space="preserve"> </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45</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Атенолол</w:t>
            </w:r>
            <w:r w:rsidRPr="0056296B">
              <w:rPr>
                <w:rFonts w:ascii="GHEA Grapalat" w:hAnsi="GHEA Grapalat"/>
                <w:sz w:val="16"/>
              </w:rPr>
              <w:t xml:space="preserve"> </w:t>
            </w:r>
            <w:r w:rsidR="006245D1" w:rsidRPr="0056296B">
              <w:rPr>
                <w:rFonts w:ascii="GHEA Grapalat" w:hAnsi="GHEA Grapalat"/>
                <w:sz w:val="16"/>
              </w:rPr>
              <w:t xml:space="preserve">100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46</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w:t>
            </w:r>
            <w:r w:rsidR="006245D1" w:rsidRPr="0056296B">
              <w:rPr>
                <w:rFonts w:ascii="GHEA Grapalat" w:hAnsi="GHEA Grapalat"/>
                <w:sz w:val="16"/>
              </w:rPr>
              <w:t xml:space="preserve">2.50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47</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w:t>
            </w:r>
            <w:r w:rsidR="006245D1" w:rsidRPr="0056296B">
              <w:rPr>
                <w:rFonts w:ascii="GHEA Grapalat" w:hAnsi="GHEA Grapalat"/>
                <w:sz w:val="16"/>
              </w:rPr>
              <w:t xml:space="preserve">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48</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w:t>
            </w:r>
            <w:r w:rsidR="006245D1" w:rsidRPr="0056296B">
              <w:rPr>
                <w:rFonts w:ascii="GHEA Grapalat" w:hAnsi="GHEA Grapalat"/>
                <w:sz w:val="16"/>
              </w:rPr>
              <w:t xml:space="preserve">10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49</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Фуросемид</w:t>
            </w:r>
            <w:r w:rsidRPr="0056296B">
              <w:rPr>
                <w:rFonts w:ascii="GHEA Grapalat" w:hAnsi="GHEA Grapalat"/>
                <w:sz w:val="16"/>
              </w:rPr>
              <w:t xml:space="preserve"> </w:t>
            </w:r>
            <w:r w:rsidR="006245D1" w:rsidRPr="0056296B">
              <w:rPr>
                <w:rFonts w:ascii="GHEA Grapalat" w:hAnsi="GHEA Grapalat"/>
                <w:sz w:val="16"/>
              </w:rPr>
              <w:t xml:space="preserve">40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50</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Фуросемид</w:t>
            </w:r>
            <w:r w:rsidRPr="0056296B">
              <w:rPr>
                <w:rFonts w:ascii="GHEA Grapalat" w:hAnsi="GHEA Grapalat"/>
                <w:sz w:val="16"/>
              </w:rPr>
              <w:t xml:space="preserve"> </w:t>
            </w:r>
            <w:r w:rsidR="006245D1" w:rsidRPr="0056296B">
              <w:rPr>
                <w:rFonts w:ascii="GHEA Grapalat" w:hAnsi="GHEA Grapalat"/>
                <w:sz w:val="16"/>
              </w:rPr>
              <w:t xml:space="preserve">10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51</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Клопидогрел</w:t>
            </w:r>
            <w:r w:rsidRPr="0056296B">
              <w:rPr>
                <w:rFonts w:ascii="GHEA Grapalat" w:hAnsi="GHEA Grapalat"/>
                <w:sz w:val="16"/>
              </w:rPr>
              <w:t xml:space="preserve"> </w:t>
            </w:r>
            <w:r w:rsidR="006245D1" w:rsidRPr="0056296B">
              <w:rPr>
                <w:rFonts w:ascii="GHEA Grapalat" w:hAnsi="GHEA Grapalat"/>
                <w:sz w:val="16"/>
              </w:rPr>
              <w:t xml:space="preserve">75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52</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Аторвастатин</w:t>
            </w:r>
            <w:r w:rsidR="006245D1" w:rsidRPr="0056296B">
              <w:rPr>
                <w:rFonts w:ascii="GHEA Grapalat" w:hAnsi="GHEA Grapalat"/>
                <w:sz w:val="16"/>
              </w:rPr>
              <w:t xml:space="preserve"> 40 </w:t>
            </w:r>
            <w:r w:rsidR="006245D1">
              <w:rPr>
                <w:rFonts w:ascii="GHEA Grapalat" w:hAnsi="GHEA Grapalat"/>
                <w:sz w:val="16"/>
              </w:rPr>
              <w:t>мг</w:t>
            </w:r>
            <w:r w:rsidR="006245D1" w:rsidRPr="0056296B">
              <w:rPr>
                <w:rFonts w:ascii="GHEA Grapalat" w:hAnsi="GHEA Grapalat"/>
                <w:sz w:val="16"/>
              </w:rPr>
              <w:t xml:space="preserve"> , </w:t>
            </w:r>
            <w:r w:rsidRPr="004C7F91">
              <w:rPr>
                <w:rFonts w:ascii="GHEA Grapalat" w:hAnsi="GHEA Grapalat"/>
                <w:sz w:val="16"/>
              </w:rPr>
              <w:t>Аторвастатин</w:t>
            </w:r>
            <w:r w:rsidRPr="0056296B">
              <w:rPr>
                <w:rFonts w:ascii="GHEA Grapalat" w:hAnsi="GHEA Grapalat"/>
                <w:sz w:val="16"/>
              </w:rPr>
              <w:t xml:space="preserve"> </w:t>
            </w:r>
            <w:r w:rsidR="006245D1" w:rsidRPr="0056296B">
              <w:rPr>
                <w:rFonts w:ascii="GHEA Grapalat" w:hAnsi="GHEA Grapalat"/>
                <w:sz w:val="16"/>
              </w:rPr>
              <w:t>10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53</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Аторвастатин</w:t>
            </w:r>
            <w:r w:rsidRPr="0056296B">
              <w:rPr>
                <w:rFonts w:ascii="GHEA Grapalat" w:hAnsi="GHEA Grapalat"/>
                <w:sz w:val="16"/>
              </w:rPr>
              <w:t xml:space="preserve"> </w:t>
            </w:r>
            <w:r w:rsidR="006245D1" w:rsidRPr="0056296B">
              <w:rPr>
                <w:rFonts w:ascii="GHEA Grapalat" w:hAnsi="GHEA Grapalat"/>
                <w:sz w:val="16"/>
              </w:rPr>
              <w:t xml:space="preserve">20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lastRenderedPageBreak/>
              <w:t>54</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сульфадиазин серебра </w:t>
            </w:r>
            <w:r w:rsidR="006245D1" w:rsidRPr="0056296B">
              <w:rPr>
                <w:rFonts w:ascii="GHEA Grapalat" w:hAnsi="GHEA Grapalat"/>
                <w:sz w:val="16"/>
              </w:rPr>
              <w:t>1%</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55</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Индапамид</w:t>
            </w:r>
            <w:r w:rsidRPr="0056296B">
              <w:rPr>
                <w:rFonts w:ascii="GHEA Grapalat" w:hAnsi="GHEA Grapalat"/>
                <w:sz w:val="16"/>
              </w:rPr>
              <w:t xml:space="preserve"> </w:t>
            </w:r>
            <w:r w:rsidR="006245D1" w:rsidRPr="0056296B">
              <w:rPr>
                <w:rFonts w:ascii="GHEA Grapalat" w:hAnsi="GHEA Grapalat"/>
                <w:sz w:val="16"/>
              </w:rPr>
              <w:t xml:space="preserve">2.5 </w:t>
            </w:r>
            <w:r w:rsidR="006245D1">
              <w:rPr>
                <w:rFonts w:ascii="GHEA Grapalat" w:hAnsi="GHEA Grapalat"/>
                <w:sz w:val="16"/>
              </w:rPr>
              <w:t>мг</w:t>
            </w:r>
            <w:r w:rsidR="006245D1" w:rsidRPr="0056296B">
              <w:rPr>
                <w:rFonts w:ascii="GHEA Grapalat" w:hAnsi="GHEA Grapalat"/>
                <w:sz w:val="16"/>
              </w:rPr>
              <w:t xml:space="preserve">, </w:t>
            </w:r>
            <w:r w:rsidRPr="004C7F91">
              <w:rPr>
                <w:rFonts w:ascii="GHEA Grapalat" w:hAnsi="GHEA Grapalat"/>
                <w:sz w:val="16"/>
              </w:rPr>
              <w:t>Индапамид</w:t>
            </w:r>
            <w:r w:rsidR="006245D1" w:rsidRPr="0056296B">
              <w:rPr>
                <w:rFonts w:ascii="GHEA Grapalat" w:hAnsi="GHEA Grapalat"/>
                <w:sz w:val="16"/>
              </w:rPr>
              <w:t>,5</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56</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Спиронолактон</w:t>
            </w:r>
            <w:r w:rsidR="006245D1" w:rsidRPr="0056296B">
              <w:rPr>
                <w:rFonts w:ascii="GHEA Grapalat" w:hAnsi="GHEA Grapalat"/>
                <w:sz w:val="16"/>
              </w:rPr>
              <w:t xml:space="preserve"> 25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57</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панкреатин</w:t>
            </w:r>
            <w:r w:rsidR="006245D1" w:rsidRPr="0056296B">
              <w:rPr>
                <w:rFonts w:ascii="GHEA Grapalat" w:hAnsi="GHEA Grapalat"/>
                <w:sz w:val="16"/>
              </w:rPr>
              <w:t xml:space="preserve"> 400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58</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Омепразол</w:t>
            </w:r>
            <w:r w:rsidRPr="0056296B">
              <w:rPr>
                <w:rFonts w:ascii="GHEA Grapalat" w:hAnsi="GHEA Grapalat"/>
                <w:sz w:val="16"/>
              </w:rPr>
              <w:t xml:space="preserve"> </w:t>
            </w:r>
            <w:r w:rsidR="006245D1" w:rsidRPr="0056296B">
              <w:rPr>
                <w:rFonts w:ascii="GHEA Grapalat" w:hAnsi="GHEA Grapalat"/>
                <w:sz w:val="16"/>
              </w:rPr>
              <w:t xml:space="preserve">20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59</w:t>
            </w:r>
          </w:p>
        </w:tc>
        <w:tc>
          <w:tcPr>
            <w:tcW w:w="7704" w:type="dxa"/>
            <w:vAlign w:val="center"/>
          </w:tcPr>
          <w:p w:rsidR="006245D1" w:rsidRPr="004C7F91" w:rsidRDefault="004C7F91" w:rsidP="004C7F91">
            <w:pPr>
              <w:pStyle w:val="23"/>
              <w:spacing w:line="240" w:lineRule="auto"/>
              <w:ind w:firstLine="0"/>
              <w:jc w:val="center"/>
              <w:rPr>
                <w:rFonts w:ascii="GHEA Grapalat" w:hAnsi="GHEA Grapalat"/>
                <w:sz w:val="16"/>
              </w:rPr>
            </w:pPr>
            <w:r w:rsidRPr="004C7F91">
              <w:rPr>
                <w:rFonts w:ascii="GHEA Grapalat" w:hAnsi="GHEA Grapalat"/>
                <w:sz w:val="16"/>
              </w:rPr>
              <w:t>левотироксин</w:t>
            </w:r>
            <w:r w:rsidR="006245D1" w:rsidRPr="0056296B">
              <w:rPr>
                <w:rFonts w:ascii="GHEA Grapalat" w:hAnsi="GHEA Grapalat"/>
                <w:sz w:val="16"/>
              </w:rPr>
              <w:t xml:space="preserve">  50 </w:t>
            </w:r>
            <w:r w:rsidRPr="004C7F91">
              <w:rPr>
                <w:rFonts w:ascii="GHEA Grapalat" w:hAnsi="GHEA Grapalat"/>
                <w:sz w:val="16"/>
              </w:rPr>
              <w:t>мкг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60</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левотироксин </w:t>
            </w:r>
            <w:r w:rsidR="006245D1" w:rsidRPr="0056296B">
              <w:rPr>
                <w:rFonts w:ascii="GHEA Grapalat" w:hAnsi="GHEA Grapalat"/>
                <w:sz w:val="16"/>
              </w:rPr>
              <w:t xml:space="preserve">100 </w:t>
            </w:r>
            <w:r w:rsidRPr="004C7F91">
              <w:rPr>
                <w:rFonts w:ascii="GHEA Grapalat" w:hAnsi="GHEA Grapalat"/>
                <w:sz w:val="16"/>
              </w:rPr>
              <w:t>мкг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61</w:t>
            </w:r>
          </w:p>
        </w:tc>
        <w:tc>
          <w:tcPr>
            <w:tcW w:w="7704" w:type="dxa"/>
            <w:vAlign w:val="center"/>
          </w:tcPr>
          <w:p w:rsidR="006245D1" w:rsidRPr="0056296B" w:rsidRDefault="004C7F91"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дексаметазон </w:t>
            </w:r>
            <w:r w:rsidR="006245D1" w:rsidRPr="0056296B">
              <w:rPr>
                <w:rFonts w:ascii="GHEA Grapalat" w:hAnsi="GHEA Grapalat"/>
                <w:sz w:val="16"/>
              </w:rPr>
              <w:t>0,1%</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62</w:t>
            </w:r>
          </w:p>
        </w:tc>
        <w:tc>
          <w:tcPr>
            <w:tcW w:w="7704" w:type="dxa"/>
            <w:vAlign w:val="center"/>
          </w:tcPr>
          <w:p w:rsidR="006245D1" w:rsidRPr="0056296B" w:rsidRDefault="00B83D86" w:rsidP="00E751D1">
            <w:pPr>
              <w:pStyle w:val="23"/>
              <w:spacing w:line="240" w:lineRule="auto"/>
              <w:ind w:firstLine="0"/>
              <w:jc w:val="center"/>
              <w:rPr>
                <w:rFonts w:ascii="GHEA Grapalat" w:hAnsi="GHEA Grapalat"/>
                <w:sz w:val="16"/>
              </w:rPr>
            </w:pPr>
            <w:r w:rsidRPr="00B83D86">
              <w:rPr>
                <w:rFonts w:ascii="GHEA Grapalat" w:hAnsi="GHEA Grapalat"/>
                <w:sz w:val="16"/>
              </w:rPr>
              <w:t>Тимолол</w:t>
            </w:r>
            <w:r w:rsidRPr="0056296B">
              <w:rPr>
                <w:rFonts w:ascii="GHEA Grapalat" w:hAnsi="GHEA Grapalat"/>
                <w:sz w:val="16"/>
              </w:rPr>
              <w:t xml:space="preserve"> </w:t>
            </w:r>
            <w:r w:rsidR="006245D1" w:rsidRPr="0056296B">
              <w:rPr>
                <w:rFonts w:ascii="GHEA Grapalat" w:hAnsi="GHEA Grapalat"/>
                <w:sz w:val="16"/>
              </w:rPr>
              <w:t>0.50</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63</w:t>
            </w:r>
          </w:p>
        </w:tc>
        <w:tc>
          <w:tcPr>
            <w:tcW w:w="7704" w:type="dxa"/>
            <w:vAlign w:val="center"/>
          </w:tcPr>
          <w:p w:rsidR="006245D1" w:rsidRPr="00B83D86" w:rsidRDefault="00B83D86" w:rsidP="00B83D86">
            <w:pPr>
              <w:pStyle w:val="23"/>
              <w:spacing w:line="240" w:lineRule="auto"/>
              <w:ind w:firstLine="0"/>
              <w:jc w:val="center"/>
              <w:rPr>
                <w:rFonts w:ascii="GHEA Grapalat" w:hAnsi="GHEA Grapalat"/>
                <w:sz w:val="16"/>
              </w:rPr>
            </w:pPr>
            <w:r w:rsidRPr="00B83D86">
              <w:rPr>
                <w:rFonts w:ascii="GHEA Grapalat" w:hAnsi="GHEA Grapalat"/>
                <w:sz w:val="16"/>
              </w:rPr>
              <w:t>Ипратропия бромид</w:t>
            </w:r>
            <w:r w:rsidRPr="0056296B">
              <w:rPr>
                <w:rFonts w:ascii="GHEA Grapalat" w:hAnsi="GHEA Grapalat"/>
                <w:sz w:val="16"/>
              </w:rPr>
              <w:t xml:space="preserve"> </w:t>
            </w:r>
            <w:r w:rsidR="006245D1" w:rsidRPr="0056296B">
              <w:rPr>
                <w:rFonts w:ascii="GHEA Grapalat" w:hAnsi="GHEA Grapalat"/>
                <w:sz w:val="16"/>
              </w:rPr>
              <w:t xml:space="preserve">20 </w:t>
            </w:r>
            <w:r w:rsidRPr="00B83D86">
              <w:rPr>
                <w:rFonts w:ascii="GHEA Grapalat" w:hAnsi="GHEA Grapalat"/>
                <w:sz w:val="16"/>
              </w:rPr>
              <w:t>мкг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64</w:t>
            </w:r>
          </w:p>
        </w:tc>
        <w:tc>
          <w:tcPr>
            <w:tcW w:w="7704" w:type="dxa"/>
            <w:vAlign w:val="center"/>
          </w:tcPr>
          <w:p w:rsidR="006245D1" w:rsidRPr="0056296B" w:rsidRDefault="00B83D86" w:rsidP="00E751D1">
            <w:pPr>
              <w:pStyle w:val="23"/>
              <w:spacing w:line="240" w:lineRule="auto"/>
              <w:ind w:firstLine="0"/>
              <w:jc w:val="center"/>
              <w:rPr>
                <w:rFonts w:ascii="GHEA Grapalat" w:hAnsi="GHEA Grapalat"/>
                <w:sz w:val="16"/>
              </w:rPr>
            </w:pPr>
            <w:r w:rsidRPr="00B83D86">
              <w:rPr>
                <w:rFonts w:ascii="GHEA Grapalat" w:hAnsi="GHEA Grapalat"/>
                <w:sz w:val="16"/>
              </w:rPr>
              <w:t>Сальбутамол</w:t>
            </w:r>
            <w:r w:rsidRPr="0056296B">
              <w:rPr>
                <w:rFonts w:ascii="GHEA Grapalat" w:hAnsi="GHEA Grapalat"/>
                <w:sz w:val="16"/>
              </w:rPr>
              <w:t xml:space="preserve"> </w:t>
            </w:r>
            <w:r w:rsidR="006245D1" w:rsidRPr="0056296B">
              <w:rPr>
                <w:rFonts w:ascii="GHEA Grapalat" w:hAnsi="GHEA Grapalat"/>
                <w:sz w:val="16"/>
              </w:rPr>
              <w:t>2</w:t>
            </w:r>
            <w:r w:rsidR="006245D1">
              <w:rPr>
                <w:rFonts w:ascii="GHEA Grapalat" w:hAnsi="GHEA Grapalat"/>
                <w:sz w:val="16"/>
              </w:rPr>
              <w:t>мг</w:t>
            </w:r>
            <w:r w:rsidR="006245D1" w:rsidRPr="0056296B">
              <w:rPr>
                <w:rFonts w:ascii="GHEA Grapalat" w:hAnsi="GHEA Grapalat"/>
                <w:sz w:val="16"/>
              </w:rPr>
              <w:t xml:space="preserve">, </w:t>
            </w:r>
            <w:r w:rsidRPr="00B83D86">
              <w:rPr>
                <w:rFonts w:ascii="GHEA Grapalat" w:hAnsi="GHEA Grapalat"/>
                <w:sz w:val="16"/>
              </w:rPr>
              <w:t>Сальбутамол</w:t>
            </w:r>
            <w:r w:rsidRPr="0056296B">
              <w:rPr>
                <w:rFonts w:ascii="GHEA Grapalat" w:hAnsi="GHEA Grapalat"/>
                <w:sz w:val="16"/>
              </w:rPr>
              <w:t xml:space="preserve"> </w:t>
            </w:r>
            <w:r w:rsidR="006245D1" w:rsidRPr="0056296B">
              <w:rPr>
                <w:rFonts w:ascii="GHEA Grapalat" w:hAnsi="GHEA Grapalat"/>
                <w:sz w:val="16"/>
              </w:rPr>
              <w:t>4</w:t>
            </w:r>
            <w:r w:rsidR="006245D1">
              <w:rPr>
                <w:rFonts w:ascii="GHEA Grapalat" w:hAnsi="GHEA Grapalat"/>
                <w:sz w:val="16"/>
              </w:rPr>
              <w:t>мг</w:t>
            </w:r>
            <w:r w:rsidR="006245D1" w:rsidRPr="0056296B">
              <w:rPr>
                <w:rFonts w:ascii="GHEA Grapalat" w:hAnsi="GHEA Grapalat"/>
                <w:sz w:val="16"/>
              </w:rPr>
              <w:t xml:space="preserve"> </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65</w:t>
            </w:r>
          </w:p>
        </w:tc>
        <w:tc>
          <w:tcPr>
            <w:tcW w:w="7704" w:type="dxa"/>
            <w:vAlign w:val="center"/>
          </w:tcPr>
          <w:p w:rsidR="006245D1" w:rsidRPr="0056296B" w:rsidRDefault="00B83D86" w:rsidP="00B83D86">
            <w:pPr>
              <w:pStyle w:val="23"/>
              <w:spacing w:line="240" w:lineRule="auto"/>
              <w:ind w:firstLine="0"/>
              <w:jc w:val="center"/>
              <w:rPr>
                <w:rFonts w:ascii="GHEA Grapalat" w:hAnsi="GHEA Grapalat"/>
                <w:sz w:val="16"/>
              </w:rPr>
            </w:pPr>
            <w:r w:rsidRPr="00B83D86">
              <w:rPr>
                <w:rFonts w:ascii="GHEA Grapalat" w:hAnsi="GHEA Grapalat"/>
                <w:sz w:val="16"/>
              </w:rPr>
              <w:t>холекальциферол</w:t>
            </w:r>
            <w:r w:rsidR="006245D1" w:rsidRPr="0056296B">
              <w:rPr>
                <w:rFonts w:ascii="GHEA Grapalat" w:hAnsi="GHEA Grapalat"/>
                <w:sz w:val="16"/>
              </w:rPr>
              <w:t xml:space="preserve"> 5</w:t>
            </w:r>
            <w:r w:rsidR="006245D1">
              <w:rPr>
                <w:rFonts w:ascii="GHEA Grapalat" w:hAnsi="GHEA Grapalat"/>
                <w:sz w:val="16"/>
              </w:rPr>
              <w:t>мг</w:t>
            </w:r>
            <w:r w:rsidR="006245D1" w:rsidRPr="0056296B">
              <w:rPr>
                <w:rFonts w:ascii="GHEA Grapalat" w:hAnsi="GHEA Grapalat"/>
                <w:sz w:val="16"/>
              </w:rPr>
              <w:t xml:space="preserve">/ </w:t>
            </w:r>
            <w:r w:rsidR="006245D1">
              <w:rPr>
                <w:rFonts w:ascii="GHEA Grapalat" w:hAnsi="GHEA Grapalat"/>
                <w:sz w:val="16"/>
              </w:rPr>
              <w:t>мл</w:t>
            </w:r>
            <w:r w:rsidR="006245D1" w:rsidRPr="0056296B">
              <w:rPr>
                <w:rFonts w:ascii="GHEA Grapalat" w:hAnsi="GHEA Grapalat"/>
                <w:sz w:val="16"/>
              </w:rPr>
              <w:t xml:space="preserve"> (200 000 </w:t>
            </w:r>
            <w:r w:rsidRPr="0096404E">
              <w:rPr>
                <w:rFonts w:ascii="GHEA Grapalat" w:hAnsi="GHEA Grapalat"/>
                <w:sz w:val="16"/>
              </w:rPr>
              <w:t>ММ</w:t>
            </w:r>
            <w:r w:rsidR="006245D1" w:rsidRPr="0056296B">
              <w:rPr>
                <w:rFonts w:ascii="GHEA Grapalat" w:hAnsi="GHEA Grapalat"/>
                <w:sz w:val="16"/>
              </w:rPr>
              <w:t xml:space="preserve">/ </w:t>
            </w:r>
            <w:r w:rsidR="006245D1">
              <w:rPr>
                <w:rFonts w:ascii="GHEA Grapalat" w:hAnsi="GHEA Grapalat"/>
                <w:sz w:val="16"/>
              </w:rPr>
              <w:t>мл</w:t>
            </w:r>
            <w:r w:rsidR="006245D1" w:rsidRPr="0056296B">
              <w:rPr>
                <w:rFonts w:ascii="GHEA Grapalat" w:hAnsi="GHEA Grapalat"/>
                <w:sz w:val="16"/>
              </w:rPr>
              <w:t>)</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66</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ципрофлоксацин</w:t>
            </w:r>
            <w:r w:rsidR="006245D1" w:rsidRPr="0056296B">
              <w:rPr>
                <w:rFonts w:ascii="GHEA Grapalat" w:hAnsi="GHEA Grapalat"/>
                <w:sz w:val="16"/>
              </w:rPr>
              <w:t xml:space="preserve"> 0.3%</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67</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Ксилометазолин</w:t>
            </w:r>
            <w:r w:rsidRPr="0056296B">
              <w:rPr>
                <w:rFonts w:ascii="GHEA Grapalat" w:hAnsi="GHEA Grapalat"/>
                <w:sz w:val="16"/>
              </w:rPr>
              <w:t xml:space="preserve"> </w:t>
            </w:r>
            <w:r w:rsidR="006245D1" w:rsidRPr="0056296B">
              <w:rPr>
                <w:rFonts w:ascii="GHEA Grapalat" w:hAnsi="GHEA Grapalat"/>
                <w:sz w:val="16"/>
              </w:rPr>
              <w:t>0.05%</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68</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Калциум</w:t>
            </w:r>
            <w:r w:rsidR="006245D1" w:rsidRPr="0056296B">
              <w:rPr>
                <w:rFonts w:ascii="GHEA Grapalat" w:hAnsi="GHEA Grapalat"/>
                <w:sz w:val="16"/>
              </w:rPr>
              <w:t xml:space="preserve">  D3</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69</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w:t>
            </w:r>
            <w:r w:rsidR="006245D1" w:rsidRPr="0056296B">
              <w:rPr>
                <w:rFonts w:ascii="GHEA Grapalat" w:hAnsi="GHEA Grapalat"/>
                <w:sz w:val="16"/>
              </w:rPr>
              <w:t xml:space="preserve">50 </w:t>
            </w:r>
            <w:r w:rsidR="006245D1">
              <w:rPr>
                <w:rFonts w:ascii="GHEA Grapalat" w:hAnsi="GHEA Grapalat"/>
                <w:sz w:val="16"/>
              </w:rPr>
              <w:t>мг</w:t>
            </w:r>
            <w:r w:rsidR="006245D1" w:rsidRPr="0056296B">
              <w:rPr>
                <w:rFonts w:ascii="GHEA Grapalat" w:hAnsi="GHEA Grapalat"/>
                <w:sz w:val="16"/>
              </w:rPr>
              <w:t xml:space="preserve"> </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70</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w:t>
            </w:r>
            <w:r w:rsidR="006245D1" w:rsidRPr="0056296B">
              <w:rPr>
                <w:rFonts w:ascii="GHEA Grapalat" w:hAnsi="GHEA Grapalat"/>
                <w:sz w:val="16"/>
              </w:rPr>
              <w:t>100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71</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006245D1" w:rsidRPr="0056296B">
              <w:rPr>
                <w:rFonts w:ascii="GHEA Grapalat" w:hAnsi="GHEA Grapalat"/>
                <w:sz w:val="16"/>
              </w:rPr>
              <w:t xml:space="preserve"> 10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72</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Триметазидин</w:t>
            </w:r>
            <w:r w:rsidR="006245D1" w:rsidRPr="0056296B">
              <w:rPr>
                <w:rFonts w:ascii="GHEA Grapalat" w:hAnsi="GHEA Grapalat"/>
                <w:sz w:val="16"/>
              </w:rPr>
              <w:t xml:space="preserve"> (</w:t>
            </w:r>
            <w:r w:rsidRPr="0096404E">
              <w:rPr>
                <w:rFonts w:ascii="GHEA Grapalat" w:hAnsi="GHEA Grapalat"/>
                <w:sz w:val="16"/>
              </w:rPr>
              <w:t>триметазидин дигидрохлорид</w:t>
            </w:r>
            <w:r w:rsidR="006245D1" w:rsidRPr="0056296B">
              <w:rPr>
                <w:rFonts w:ascii="GHEA Grapalat" w:hAnsi="GHEA Grapalat"/>
                <w:sz w:val="16"/>
              </w:rPr>
              <w:t>) /</w:t>
            </w:r>
            <w:r w:rsidRPr="0096404E">
              <w:rPr>
                <w:rFonts w:ascii="GHEA Grapalat" w:hAnsi="GHEA Grapalat"/>
                <w:sz w:val="16"/>
              </w:rPr>
              <w:t xml:space="preserve"> предуктал </w:t>
            </w:r>
            <w:r w:rsidR="006245D1" w:rsidRPr="0056296B">
              <w:rPr>
                <w:rFonts w:ascii="GHEA Grapalat" w:hAnsi="GHEA Grapalat"/>
                <w:sz w:val="16"/>
              </w:rPr>
              <w:t>MR/</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73</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Метотрексат</w:t>
            </w:r>
            <w:r w:rsidR="006245D1" w:rsidRPr="0056296B">
              <w:rPr>
                <w:rFonts w:ascii="GHEA Grapalat" w:hAnsi="GHEA Grapalat"/>
                <w:sz w:val="16"/>
              </w:rPr>
              <w:t xml:space="preserve"> 10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74</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Метилпреднизолон</w:t>
            </w:r>
            <w:r w:rsidR="006245D1" w:rsidRPr="0056296B">
              <w:rPr>
                <w:rFonts w:ascii="GHEA Grapalat" w:hAnsi="GHEA Grapalat"/>
                <w:sz w:val="16"/>
              </w:rPr>
              <w:t xml:space="preserve"> 16</w:t>
            </w:r>
            <w:r w:rsidR="006245D1">
              <w:rPr>
                <w:rFonts w:ascii="GHEA Grapalat" w:hAnsi="GHEA Grapalat"/>
                <w:sz w:val="16"/>
              </w:rPr>
              <w:t>мг</w:t>
            </w:r>
          </w:p>
        </w:tc>
      </w:tr>
      <w:tr w:rsidR="006245D1" w:rsidRPr="009044F1" w:rsidTr="0096404E">
        <w:trPr>
          <w:jc w:val="center"/>
        </w:trPr>
        <w:tc>
          <w:tcPr>
            <w:tcW w:w="1530" w:type="dxa"/>
            <w:vAlign w:val="center"/>
          </w:tcPr>
          <w:p w:rsidR="006245D1" w:rsidRPr="00AE2768" w:rsidRDefault="006245D1" w:rsidP="00E751D1">
            <w:pPr>
              <w:pStyle w:val="23"/>
              <w:spacing w:line="240" w:lineRule="auto"/>
              <w:ind w:firstLine="0"/>
              <w:jc w:val="center"/>
              <w:rPr>
                <w:rFonts w:ascii="GHEA Grapalat" w:hAnsi="GHEA Grapalat"/>
                <w:sz w:val="16"/>
              </w:rPr>
            </w:pPr>
            <w:r>
              <w:rPr>
                <w:rFonts w:ascii="GHEA Grapalat" w:hAnsi="GHEA Grapalat"/>
                <w:sz w:val="16"/>
              </w:rPr>
              <w:t>75</w:t>
            </w:r>
          </w:p>
        </w:tc>
        <w:tc>
          <w:tcPr>
            <w:tcW w:w="7704" w:type="dxa"/>
            <w:shd w:val="clear" w:color="auto" w:fill="auto"/>
            <w:vAlign w:val="center"/>
          </w:tcPr>
          <w:p w:rsidR="006245D1" w:rsidRPr="0056296B" w:rsidRDefault="0096404E" w:rsidP="0096404E">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006245D1" w:rsidRPr="0056296B">
              <w:rPr>
                <w:rFonts w:ascii="GHEA Grapalat" w:hAnsi="GHEA Grapalat"/>
                <w:sz w:val="16"/>
              </w:rPr>
              <w:t xml:space="preserve"> 100</w:t>
            </w:r>
            <w:r w:rsidR="006245D1">
              <w:rPr>
                <w:rFonts w:ascii="GHEA Grapalat" w:hAnsi="GHEA Grapalat"/>
                <w:sz w:val="16"/>
              </w:rPr>
              <w:t>мг</w:t>
            </w:r>
          </w:p>
        </w:tc>
      </w:tr>
      <w:tr w:rsidR="006245D1" w:rsidRPr="009044F1" w:rsidTr="0096404E">
        <w:trPr>
          <w:jc w:val="center"/>
        </w:trPr>
        <w:tc>
          <w:tcPr>
            <w:tcW w:w="1530" w:type="dxa"/>
            <w:vAlign w:val="center"/>
          </w:tcPr>
          <w:p w:rsidR="006245D1" w:rsidRDefault="006245D1" w:rsidP="00E751D1">
            <w:pPr>
              <w:pStyle w:val="23"/>
              <w:spacing w:line="240" w:lineRule="auto"/>
              <w:ind w:firstLine="0"/>
              <w:jc w:val="center"/>
              <w:rPr>
                <w:rFonts w:ascii="GHEA Grapalat" w:hAnsi="GHEA Grapalat"/>
                <w:sz w:val="16"/>
              </w:rPr>
            </w:pPr>
            <w:r>
              <w:rPr>
                <w:rFonts w:ascii="GHEA Grapalat" w:hAnsi="GHEA Grapalat"/>
                <w:sz w:val="16"/>
              </w:rPr>
              <w:t>76</w:t>
            </w:r>
          </w:p>
        </w:tc>
        <w:tc>
          <w:tcPr>
            <w:tcW w:w="7704" w:type="dxa"/>
            <w:shd w:val="clear" w:color="auto" w:fill="auto"/>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006245D1" w:rsidRPr="0056296B">
              <w:rPr>
                <w:rFonts w:ascii="GHEA Grapalat" w:hAnsi="GHEA Grapalat"/>
                <w:sz w:val="16"/>
              </w:rPr>
              <w:t xml:space="preserve"> +</w:t>
            </w:r>
            <w:r w:rsidRPr="0096404E">
              <w:rPr>
                <w:rFonts w:ascii="GHEA Grapalat" w:hAnsi="GHEA Grapalat"/>
                <w:sz w:val="16"/>
              </w:rPr>
              <w:t xml:space="preserve"> </w:t>
            </w:r>
            <w:r w:rsidRPr="0096404E">
              <w:rPr>
                <w:rFonts w:ascii="GHEA Grapalat" w:hAnsi="GHEA Grapalat"/>
                <w:sz w:val="16"/>
              </w:rPr>
              <w:t>Индапамид</w:t>
            </w:r>
            <w:r w:rsidRPr="0056296B">
              <w:rPr>
                <w:rFonts w:ascii="GHEA Grapalat" w:hAnsi="GHEA Grapalat"/>
                <w:sz w:val="16"/>
              </w:rPr>
              <w:t xml:space="preserve"> </w:t>
            </w:r>
            <w:r w:rsidR="006245D1" w:rsidRPr="0056296B">
              <w:rPr>
                <w:rFonts w:ascii="GHEA Grapalat" w:hAnsi="GHEA Grapalat"/>
                <w:sz w:val="16"/>
              </w:rPr>
              <w:t>4/1.25</w:t>
            </w:r>
            <w:r w:rsidR="006245D1">
              <w:rPr>
                <w:rFonts w:ascii="GHEA Grapalat" w:hAnsi="GHEA Grapalat"/>
                <w:sz w:val="16"/>
              </w:rPr>
              <w:t>мг</w:t>
            </w:r>
            <w:r w:rsidR="006245D1" w:rsidRPr="0056296B">
              <w:rPr>
                <w:rFonts w:ascii="GHEA Grapalat" w:hAnsi="GHEA Grapalat"/>
                <w:sz w:val="16"/>
              </w:rPr>
              <w:t xml:space="preserve">  ,   </w:t>
            </w:r>
          </w:p>
        </w:tc>
      </w:tr>
      <w:tr w:rsidR="006245D1" w:rsidRPr="009044F1" w:rsidTr="004E0B7B">
        <w:trPr>
          <w:jc w:val="center"/>
        </w:trPr>
        <w:tc>
          <w:tcPr>
            <w:tcW w:w="1530" w:type="dxa"/>
            <w:vAlign w:val="center"/>
          </w:tcPr>
          <w:p w:rsidR="006245D1" w:rsidRDefault="006245D1" w:rsidP="00E751D1">
            <w:pPr>
              <w:pStyle w:val="23"/>
              <w:spacing w:line="240" w:lineRule="auto"/>
              <w:ind w:firstLine="0"/>
              <w:jc w:val="center"/>
              <w:rPr>
                <w:rFonts w:ascii="GHEA Grapalat" w:hAnsi="GHEA Grapalat"/>
                <w:sz w:val="16"/>
              </w:rPr>
            </w:pPr>
            <w:r>
              <w:rPr>
                <w:rFonts w:ascii="GHEA Grapalat" w:hAnsi="GHEA Grapalat"/>
                <w:sz w:val="16"/>
              </w:rPr>
              <w:t>77</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лозартан</w:t>
            </w:r>
            <w:r w:rsidRPr="0056296B">
              <w:rPr>
                <w:rFonts w:ascii="GHEA Grapalat" w:hAnsi="GHEA Grapalat"/>
                <w:sz w:val="16"/>
              </w:rPr>
              <w:t xml:space="preserve"> </w:t>
            </w:r>
            <w:r w:rsidR="006245D1" w:rsidRPr="0056296B">
              <w:rPr>
                <w:rFonts w:ascii="GHEA Grapalat" w:hAnsi="GHEA Grapalat"/>
                <w:sz w:val="16"/>
              </w:rPr>
              <w:t xml:space="preserve">8/2.5 </w:t>
            </w:r>
            <w:r w:rsidR="006245D1">
              <w:rPr>
                <w:rFonts w:ascii="GHEA Grapalat" w:hAnsi="GHEA Grapalat"/>
                <w:sz w:val="16"/>
              </w:rPr>
              <w:t>мг</w:t>
            </w:r>
          </w:p>
        </w:tc>
      </w:tr>
      <w:tr w:rsidR="006245D1" w:rsidRPr="009044F1" w:rsidTr="004E0B7B">
        <w:trPr>
          <w:jc w:val="center"/>
        </w:trPr>
        <w:tc>
          <w:tcPr>
            <w:tcW w:w="1530" w:type="dxa"/>
            <w:vAlign w:val="center"/>
          </w:tcPr>
          <w:p w:rsidR="006245D1" w:rsidRDefault="006245D1" w:rsidP="00E751D1">
            <w:pPr>
              <w:pStyle w:val="23"/>
              <w:spacing w:line="240" w:lineRule="auto"/>
              <w:ind w:firstLine="0"/>
              <w:jc w:val="center"/>
              <w:rPr>
                <w:rFonts w:ascii="GHEA Grapalat" w:hAnsi="GHEA Grapalat"/>
                <w:sz w:val="16"/>
              </w:rPr>
            </w:pPr>
            <w:r>
              <w:rPr>
                <w:rFonts w:ascii="GHEA Grapalat" w:hAnsi="GHEA Grapalat"/>
                <w:sz w:val="16"/>
              </w:rPr>
              <w:t>78</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w:t>
            </w:r>
            <w:r w:rsidR="006245D1" w:rsidRPr="0056296B">
              <w:rPr>
                <w:rFonts w:ascii="GHEA Grapalat" w:hAnsi="GHEA Grapalat"/>
                <w:sz w:val="16"/>
              </w:rPr>
              <w:t xml:space="preserve">+ </w:t>
            </w:r>
            <w:r w:rsidRPr="0096404E">
              <w:rPr>
                <w:rFonts w:ascii="GHEA Grapalat" w:hAnsi="GHEA Grapalat"/>
                <w:sz w:val="16"/>
              </w:rPr>
              <w:t>лозартан</w:t>
            </w:r>
            <w:r w:rsidRPr="0056296B">
              <w:rPr>
                <w:rFonts w:ascii="GHEA Grapalat" w:hAnsi="GHEA Grapalat"/>
                <w:sz w:val="16"/>
              </w:rPr>
              <w:t xml:space="preserve"> </w:t>
            </w:r>
            <w:r w:rsidR="006245D1" w:rsidRPr="0056296B">
              <w:rPr>
                <w:rFonts w:ascii="GHEA Grapalat" w:hAnsi="GHEA Grapalat"/>
                <w:sz w:val="16"/>
              </w:rPr>
              <w:t>10/100</w:t>
            </w:r>
            <w:r w:rsidR="006245D1">
              <w:rPr>
                <w:rFonts w:ascii="GHEA Grapalat" w:hAnsi="GHEA Grapalat"/>
                <w:sz w:val="16"/>
              </w:rPr>
              <w:t>мг</w:t>
            </w:r>
          </w:p>
        </w:tc>
      </w:tr>
      <w:tr w:rsidR="006245D1" w:rsidRPr="009044F1" w:rsidTr="004E0B7B">
        <w:trPr>
          <w:jc w:val="center"/>
        </w:trPr>
        <w:tc>
          <w:tcPr>
            <w:tcW w:w="1530" w:type="dxa"/>
            <w:vAlign w:val="center"/>
          </w:tcPr>
          <w:p w:rsidR="006245D1" w:rsidRDefault="006245D1" w:rsidP="00E751D1">
            <w:pPr>
              <w:pStyle w:val="23"/>
              <w:spacing w:line="240" w:lineRule="auto"/>
              <w:ind w:firstLine="0"/>
              <w:jc w:val="center"/>
              <w:rPr>
                <w:rFonts w:ascii="GHEA Grapalat" w:hAnsi="GHEA Grapalat"/>
                <w:sz w:val="16"/>
              </w:rPr>
            </w:pPr>
            <w:r>
              <w:rPr>
                <w:rFonts w:ascii="GHEA Grapalat" w:hAnsi="GHEA Grapalat"/>
                <w:sz w:val="16"/>
              </w:rPr>
              <w:t>79</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w:t>
            </w:r>
            <w:r w:rsidR="006245D1" w:rsidRPr="0056296B">
              <w:rPr>
                <w:rFonts w:ascii="GHEA Grapalat" w:hAnsi="GHEA Grapalat"/>
                <w:sz w:val="16"/>
              </w:rPr>
              <w:t>+</w:t>
            </w:r>
            <w:r w:rsidRPr="0096404E">
              <w:rPr>
                <w:rFonts w:ascii="GHEA Grapalat" w:hAnsi="GHEA Grapalat"/>
                <w:sz w:val="16"/>
              </w:rPr>
              <w:t xml:space="preserve"> </w:t>
            </w:r>
            <w:r w:rsidRPr="0096404E">
              <w:rPr>
                <w:rFonts w:ascii="GHEA Grapalat" w:hAnsi="GHEA Grapalat"/>
                <w:sz w:val="16"/>
              </w:rPr>
              <w:t>лозартан</w:t>
            </w:r>
            <w:r w:rsidRPr="0056296B">
              <w:rPr>
                <w:rFonts w:ascii="GHEA Grapalat" w:hAnsi="GHEA Grapalat"/>
                <w:sz w:val="16"/>
              </w:rPr>
              <w:t xml:space="preserve"> </w:t>
            </w:r>
            <w:r w:rsidR="006245D1" w:rsidRPr="0056296B">
              <w:rPr>
                <w:rFonts w:ascii="GHEA Grapalat" w:hAnsi="GHEA Grapalat"/>
                <w:sz w:val="16"/>
              </w:rPr>
              <w:t>5/100</w:t>
            </w:r>
            <w:r w:rsidR="006245D1">
              <w:rPr>
                <w:rFonts w:ascii="GHEA Grapalat" w:hAnsi="GHEA Grapalat"/>
                <w:sz w:val="16"/>
              </w:rPr>
              <w:t>мг</w:t>
            </w:r>
          </w:p>
        </w:tc>
      </w:tr>
      <w:tr w:rsidR="006245D1" w:rsidRPr="009044F1" w:rsidTr="004E0B7B">
        <w:trPr>
          <w:jc w:val="center"/>
        </w:trPr>
        <w:tc>
          <w:tcPr>
            <w:tcW w:w="1530" w:type="dxa"/>
            <w:vAlign w:val="center"/>
          </w:tcPr>
          <w:p w:rsidR="006245D1" w:rsidRDefault="006245D1" w:rsidP="00E751D1">
            <w:pPr>
              <w:pStyle w:val="23"/>
              <w:spacing w:line="240" w:lineRule="auto"/>
              <w:ind w:firstLine="0"/>
              <w:jc w:val="center"/>
              <w:rPr>
                <w:rFonts w:ascii="GHEA Grapalat" w:hAnsi="GHEA Grapalat"/>
                <w:sz w:val="16"/>
              </w:rPr>
            </w:pPr>
            <w:r>
              <w:rPr>
                <w:rFonts w:ascii="GHEA Grapalat" w:hAnsi="GHEA Grapalat"/>
                <w:sz w:val="16"/>
              </w:rPr>
              <w:t>80</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006245D1" w:rsidRPr="0056296B">
              <w:rPr>
                <w:rFonts w:ascii="GHEA Grapalat" w:hAnsi="GHEA Grapalat"/>
                <w:sz w:val="16"/>
              </w:rPr>
              <w:t>+</w:t>
            </w:r>
            <w:r w:rsidRPr="001C32CE">
              <w:rPr>
                <w:rFonts w:ascii="GHEA Grapalat" w:hAnsi="GHEA Grapalat"/>
                <w:sz w:val="16"/>
              </w:rPr>
              <w:t xml:space="preserve"> </w:t>
            </w: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w:t>
            </w:r>
            <w:r w:rsidR="006245D1" w:rsidRPr="0056296B">
              <w:rPr>
                <w:rFonts w:ascii="GHEA Grapalat" w:hAnsi="GHEA Grapalat"/>
                <w:sz w:val="16"/>
              </w:rPr>
              <w:t xml:space="preserve">8/2.5/10 </w:t>
            </w:r>
            <w:r w:rsidR="006245D1">
              <w:rPr>
                <w:rFonts w:ascii="GHEA Grapalat" w:hAnsi="GHEA Grapalat"/>
                <w:sz w:val="16"/>
              </w:rPr>
              <w:t>мг</w:t>
            </w:r>
          </w:p>
        </w:tc>
      </w:tr>
      <w:tr w:rsidR="006245D1" w:rsidRPr="009044F1" w:rsidTr="004E0B7B">
        <w:trPr>
          <w:jc w:val="center"/>
        </w:trPr>
        <w:tc>
          <w:tcPr>
            <w:tcW w:w="1530" w:type="dxa"/>
            <w:vAlign w:val="center"/>
          </w:tcPr>
          <w:p w:rsidR="006245D1" w:rsidRDefault="006245D1" w:rsidP="00E751D1">
            <w:pPr>
              <w:pStyle w:val="23"/>
              <w:spacing w:line="240" w:lineRule="auto"/>
              <w:ind w:firstLine="0"/>
              <w:jc w:val="center"/>
              <w:rPr>
                <w:rFonts w:ascii="GHEA Grapalat" w:hAnsi="GHEA Grapalat"/>
                <w:sz w:val="16"/>
              </w:rPr>
            </w:pPr>
            <w:r>
              <w:rPr>
                <w:rFonts w:ascii="GHEA Grapalat" w:hAnsi="GHEA Grapalat"/>
                <w:sz w:val="16"/>
              </w:rPr>
              <w:t>81</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006245D1" w:rsidRPr="0056296B">
              <w:rPr>
                <w:rFonts w:ascii="GHEA Grapalat" w:hAnsi="GHEA Grapalat"/>
                <w:sz w:val="16"/>
              </w:rPr>
              <w:t>+</w:t>
            </w:r>
            <w:r w:rsidRPr="001C32CE">
              <w:rPr>
                <w:rFonts w:ascii="GHEA Grapalat" w:hAnsi="GHEA Grapalat"/>
                <w:sz w:val="16"/>
              </w:rPr>
              <w:t xml:space="preserve"> </w:t>
            </w: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w:t>
            </w:r>
            <w:r w:rsidR="006245D1" w:rsidRPr="0056296B">
              <w:rPr>
                <w:rFonts w:ascii="GHEA Grapalat" w:hAnsi="GHEA Grapalat"/>
                <w:sz w:val="16"/>
              </w:rPr>
              <w:t xml:space="preserve">4/1.25/5 </w:t>
            </w:r>
            <w:r w:rsidR="006245D1">
              <w:rPr>
                <w:rFonts w:ascii="GHEA Grapalat" w:hAnsi="GHEA Grapalat"/>
                <w:sz w:val="16"/>
              </w:rPr>
              <w:t>мг</w:t>
            </w:r>
          </w:p>
        </w:tc>
      </w:tr>
      <w:tr w:rsidR="006245D1" w:rsidRPr="009044F1" w:rsidTr="004E0B7B">
        <w:trPr>
          <w:jc w:val="center"/>
        </w:trPr>
        <w:tc>
          <w:tcPr>
            <w:tcW w:w="1530" w:type="dxa"/>
            <w:vAlign w:val="center"/>
          </w:tcPr>
          <w:p w:rsidR="006245D1" w:rsidRDefault="006245D1" w:rsidP="00E751D1">
            <w:pPr>
              <w:pStyle w:val="23"/>
              <w:spacing w:line="240" w:lineRule="auto"/>
              <w:ind w:firstLine="0"/>
              <w:jc w:val="center"/>
              <w:rPr>
                <w:rFonts w:ascii="GHEA Grapalat" w:hAnsi="GHEA Grapalat"/>
                <w:sz w:val="16"/>
              </w:rPr>
            </w:pPr>
            <w:r>
              <w:rPr>
                <w:rFonts w:ascii="GHEA Grapalat" w:hAnsi="GHEA Grapalat"/>
                <w:sz w:val="16"/>
              </w:rPr>
              <w:t>82</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006245D1" w:rsidRPr="0056296B">
              <w:rPr>
                <w:rFonts w:ascii="GHEA Grapalat" w:hAnsi="GHEA Grapalat"/>
                <w:sz w:val="16"/>
              </w:rPr>
              <w:t>+</w:t>
            </w:r>
            <w:r w:rsidRPr="001C32CE">
              <w:rPr>
                <w:rFonts w:ascii="GHEA Grapalat" w:hAnsi="GHEA Grapalat"/>
                <w:sz w:val="16"/>
              </w:rPr>
              <w:t xml:space="preserve"> </w:t>
            </w: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w:t>
            </w:r>
            <w:r w:rsidR="006245D1" w:rsidRPr="0056296B">
              <w:rPr>
                <w:rFonts w:ascii="GHEA Grapalat" w:hAnsi="GHEA Grapalat"/>
                <w:sz w:val="16"/>
              </w:rPr>
              <w:t xml:space="preserve">8/2.5/5 </w:t>
            </w:r>
            <w:r w:rsidR="006245D1">
              <w:rPr>
                <w:rFonts w:ascii="GHEA Grapalat" w:hAnsi="GHEA Grapalat"/>
                <w:sz w:val="16"/>
              </w:rPr>
              <w:t>мг</w:t>
            </w:r>
          </w:p>
        </w:tc>
      </w:tr>
      <w:tr w:rsidR="006245D1" w:rsidRPr="009044F1" w:rsidTr="004E0B7B">
        <w:trPr>
          <w:jc w:val="center"/>
        </w:trPr>
        <w:tc>
          <w:tcPr>
            <w:tcW w:w="1530" w:type="dxa"/>
            <w:vAlign w:val="center"/>
          </w:tcPr>
          <w:p w:rsidR="006245D1" w:rsidRDefault="006245D1" w:rsidP="00E751D1">
            <w:pPr>
              <w:pStyle w:val="23"/>
              <w:spacing w:line="240" w:lineRule="auto"/>
              <w:ind w:firstLine="0"/>
              <w:jc w:val="center"/>
              <w:rPr>
                <w:rFonts w:ascii="GHEA Grapalat" w:hAnsi="GHEA Grapalat"/>
                <w:sz w:val="16"/>
              </w:rPr>
            </w:pPr>
            <w:r>
              <w:rPr>
                <w:rFonts w:ascii="GHEA Grapalat" w:hAnsi="GHEA Grapalat"/>
                <w:sz w:val="16"/>
              </w:rPr>
              <w:t>83</w:t>
            </w:r>
          </w:p>
        </w:tc>
        <w:tc>
          <w:tcPr>
            <w:tcW w:w="7704" w:type="dxa"/>
            <w:vAlign w:val="center"/>
          </w:tcPr>
          <w:p w:rsidR="006245D1" w:rsidRPr="0056296B" w:rsidRDefault="0096404E"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9448C3">
              <w:rPr>
                <w:rFonts w:ascii="GHEA Grapalat" w:hAnsi="GHEA Grapalat"/>
                <w:sz w:val="16"/>
              </w:rPr>
              <w:t> </w:t>
            </w:r>
            <w:r w:rsidRPr="0056296B">
              <w:rPr>
                <w:rFonts w:ascii="GHEA Grapalat" w:hAnsi="GHEA Grapalat"/>
                <w:sz w:val="16"/>
              </w:rPr>
              <w:t xml:space="preserve"> </w:t>
            </w:r>
            <w:r w:rsidR="006245D1" w:rsidRPr="0056296B">
              <w:rPr>
                <w:rFonts w:ascii="GHEA Grapalat" w:hAnsi="GHEA Grapalat"/>
                <w:sz w:val="16"/>
              </w:rPr>
              <w:t xml:space="preserve">+  </w:t>
            </w:r>
            <w:r w:rsidR="009448C3" w:rsidRPr="009448C3">
              <w:rPr>
                <w:rFonts w:ascii="GHEA Grapalat" w:hAnsi="GHEA Grapalat"/>
                <w:sz w:val="16"/>
              </w:rPr>
              <w:t>Рамиприл</w:t>
            </w:r>
            <w:r w:rsidR="009448C3" w:rsidRPr="0056296B">
              <w:rPr>
                <w:rFonts w:ascii="GHEA Grapalat" w:hAnsi="GHEA Grapalat"/>
                <w:sz w:val="16"/>
              </w:rPr>
              <w:t xml:space="preserve"> </w:t>
            </w:r>
            <w:r w:rsidR="006245D1" w:rsidRPr="0056296B">
              <w:rPr>
                <w:rFonts w:ascii="GHEA Grapalat" w:hAnsi="GHEA Grapalat"/>
                <w:sz w:val="16"/>
              </w:rPr>
              <w:t xml:space="preserve">10/10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84</w:t>
            </w:r>
          </w:p>
        </w:tc>
        <w:tc>
          <w:tcPr>
            <w:tcW w:w="7704" w:type="dxa"/>
            <w:vAlign w:val="center"/>
          </w:tcPr>
          <w:p w:rsidR="006245D1" w:rsidRPr="0056296B" w:rsidRDefault="009448C3" w:rsidP="00E751D1">
            <w:pPr>
              <w:pStyle w:val="23"/>
              <w:spacing w:line="240" w:lineRule="auto"/>
              <w:ind w:firstLine="0"/>
              <w:jc w:val="center"/>
              <w:rPr>
                <w:rFonts w:ascii="GHEA Grapalat" w:hAnsi="GHEA Grapalat"/>
                <w:sz w:val="16"/>
              </w:rPr>
            </w:pPr>
            <w:r w:rsidRPr="009448C3">
              <w:rPr>
                <w:rFonts w:ascii="GHEA Grapalat" w:hAnsi="GHEA Grapalat"/>
                <w:sz w:val="16"/>
              </w:rPr>
              <w:t>Периндоприл</w:t>
            </w:r>
            <w:r w:rsidRPr="0056296B">
              <w:rPr>
                <w:rFonts w:ascii="GHEA Grapalat" w:hAnsi="GHEA Grapalat"/>
                <w:sz w:val="16"/>
              </w:rPr>
              <w:t xml:space="preserve"> </w:t>
            </w:r>
            <w:r w:rsidR="006245D1" w:rsidRPr="0056296B">
              <w:rPr>
                <w:rFonts w:ascii="GHEA Grapalat" w:hAnsi="GHEA Grapalat"/>
                <w:sz w:val="16"/>
              </w:rPr>
              <w:t xml:space="preserve">+  </w:t>
            </w:r>
            <w:r w:rsidR="0096404E" w:rsidRPr="001C32CE">
              <w:rPr>
                <w:rFonts w:ascii="GHEA Grapalat" w:hAnsi="GHEA Grapalat"/>
                <w:sz w:val="16"/>
              </w:rPr>
              <w:t>Амлодипин</w:t>
            </w:r>
            <w:r w:rsidR="0096404E" w:rsidRPr="009448C3">
              <w:rPr>
                <w:rFonts w:ascii="GHEA Grapalat" w:hAnsi="GHEA Grapalat"/>
                <w:sz w:val="16"/>
              </w:rPr>
              <w:t> </w:t>
            </w:r>
            <w:r w:rsidR="0096404E" w:rsidRPr="0056296B">
              <w:rPr>
                <w:rFonts w:ascii="GHEA Grapalat" w:hAnsi="GHEA Grapalat"/>
                <w:sz w:val="16"/>
              </w:rPr>
              <w:t xml:space="preserve"> </w:t>
            </w:r>
            <w:r w:rsidR="006245D1" w:rsidRPr="0056296B">
              <w:rPr>
                <w:rFonts w:ascii="GHEA Grapalat" w:hAnsi="GHEA Grapalat"/>
                <w:sz w:val="16"/>
              </w:rPr>
              <w:t xml:space="preserve">5/5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85</w:t>
            </w:r>
          </w:p>
        </w:tc>
        <w:tc>
          <w:tcPr>
            <w:tcW w:w="7704" w:type="dxa"/>
            <w:vAlign w:val="center"/>
          </w:tcPr>
          <w:p w:rsidR="006245D1" w:rsidRPr="0056296B" w:rsidRDefault="009448C3" w:rsidP="009448C3">
            <w:pPr>
              <w:pStyle w:val="23"/>
              <w:spacing w:line="240" w:lineRule="auto"/>
              <w:ind w:firstLine="0"/>
              <w:jc w:val="center"/>
              <w:rPr>
                <w:rFonts w:ascii="GHEA Grapalat" w:hAnsi="GHEA Grapalat"/>
                <w:sz w:val="16"/>
              </w:rPr>
            </w:pPr>
            <w:r w:rsidRPr="009448C3">
              <w:rPr>
                <w:rFonts w:ascii="GHEA Grapalat" w:hAnsi="GHEA Grapalat"/>
                <w:sz w:val="16"/>
              </w:rPr>
              <w:t>Периндоприл</w:t>
            </w:r>
            <w:r w:rsidRPr="0056296B">
              <w:rPr>
                <w:rFonts w:ascii="GHEA Grapalat" w:hAnsi="GHEA Grapalat"/>
                <w:sz w:val="16"/>
              </w:rPr>
              <w:t xml:space="preserve"> </w:t>
            </w:r>
            <w:r w:rsidR="006245D1" w:rsidRPr="0056296B">
              <w:rPr>
                <w:rFonts w:ascii="GHEA Grapalat" w:hAnsi="GHEA Grapalat"/>
                <w:sz w:val="16"/>
              </w:rPr>
              <w:t xml:space="preserve">  +  </w:t>
            </w:r>
            <w:r w:rsidR="0096404E" w:rsidRPr="001C32CE">
              <w:rPr>
                <w:rFonts w:ascii="GHEA Grapalat" w:hAnsi="GHEA Grapalat"/>
                <w:sz w:val="16"/>
              </w:rPr>
              <w:t>Амлодипин</w:t>
            </w:r>
            <w:r w:rsidR="0096404E" w:rsidRPr="009448C3">
              <w:rPr>
                <w:rFonts w:ascii="Courier New" w:hAnsi="Courier New" w:cs="Courier New"/>
                <w:sz w:val="16"/>
              </w:rPr>
              <w:t> </w:t>
            </w:r>
            <w:r w:rsidR="0096404E" w:rsidRPr="0056296B">
              <w:rPr>
                <w:rFonts w:ascii="GHEA Grapalat" w:hAnsi="GHEA Grapalat"/>
                <w:sz w:val="16"/>
              </w:rPr>
              <w:t xml:space="preserve"> </w:t>
            </w:r>
            <w:r w:rsidR="006245D1" w:rsidRPr="0056296B">
              <w:rPr>
                <w:rFonts w:ascii="GHEA Grapalat" w:hAnsi="GHEA Grapalat"/>
                <w:sz w:val="16"/>
              </w:rPr>
              <w:t xml:space="preserve">10/5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86</w:t>
            </w:r>
          </w:p>
        </w:tc>
        <w:tc>
          <w:tcPr>
            <w:tcW w:w="7704" w:type="dxa"/>
            <w:vAlign w:val="center"/>
          </w:tcPr>
          <w:p w:rsidR="006245D1" w:rsidRPr="0056296B" w:rsidRDefault="009448C3" w:rsidP="00E751D1">
            <w:pPr>
              <w:pStyle w:val="23"/>
              <w:spacing w:line="240" w:lineRule="auto"/>
              <w:ind w:firstLine="0"/>
              <w:jc w:val="center"/>
              <w:rPr>
                <w:rFonts w:ascii="GHEA Grapalat" w:hAnsi="GHEA Grapalat"/>
                <w:sz w:val="16"/>
              </w:rPr>
            </w:pPr>
            <w:r w:rsidRPr="009448C3">
              <w:rPr>
                <w:rFonts w:ascii="GHEA Grapalat" w:hAnsi="GHEA Grapalat"/>
                <w:sz w:val="16"/>
              </w:rPr>
              <w:t>Ципрофлоксацин</w:t>
            </w:r>
            <w:r w:rsidR="006245D1" w:rsidRPr="0056296B">
              <w:rPr>
                <w:rFonts w:ascii="GHEA Grapalat" w:hAnsi="GHEA Grapalat"/>
                <w:sz w:val="16"/>
              </w:rPr>
              <w:t xml:space="preserve"> + </w:t>
            </w:r>
            <w:r w:rsidRPr="004C7F91">
              <w:rPr>
                <w:rFonts w:ascii="GHEA Grapalat" w:hAnsi="GHEA Grapalat"/>
                <w:sz w:val="16"/>
              </w:rPr>
              <w:t>дексаметазон</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87</w:t>
            </w:r>
          </w:p>
        </w:tc>
        <w:tc>
          <w:tcPr>
            <w:tcW w:w="7704" w:type="dxa"/>
            <w:vAlign w:val="center"/>
          </w:tcPr>
          <w:p w:rsidR="006245D1" w:rsidRPr="0056296B" w:rsidRDefault="009448C3" w:rsidP="00E751D1">
            <w:pPr>
              <w:pStyle w:val="23"/>
              <w:spacing w:line="240" w:lineRule="auto"/>
              <w:ind w:firstLine="0"/>
              <w:jc w:val="center"/>
              <w:rPr>
                <w:rFonts w:ascii="GHEA Grapalat" w:hAnsi="GHEA Grapalat"/>
                <w:sz w:val="16"/>
              </w:rPr>
            </w:pPr>
            <w:r w:rsidRPr="009448C3">
              <w:rPr>
                <w:rFonts w:ascii="GHEA Grapalat" w:hAnsi="GHEA Grapalat"/>
                <w:sz w:val="16"/>
              </w:rPr>
              <w:t>Пантопразол </w:t>
            </w:r>
            <w:r w:rsidRPr="0056296B">
              <w:rPr>
                <w:rFonts w:ascii="GHEA Grapalat" w:hAnsi="GHEA Grapalat"/>
                <w:sz w:val="16"/>
              </w:rPr>
              <w:t xml:space="preserve"> </w:t>
            </w:r>
            <w:r w:rsidR="006245D1" w:rsidRPr="0056296B">
              <w:rPr>
                <w:rFonts w:ascii="GHEA Grapalat" w:hAnsi="GHEA Grapalat"/>
                <w:sz w:val="16"/>
              </w:rPr>
              <w:t>20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88</w:t>
            </w:r>
          </w:p>
        </w:tc>
        <w:tc>
          <w:tcPr>
            <w:tcW w:w="7704" w:type="dxa"/>
            <w:vAlign w:val="center"/>
          </w:tcPr>
          <w:p w:rsidR="006245D1" w:rsidRPr="0056296B" w:rsidRDefault="009448C3" w:rsidP="00E751D1">
            <w:pPr>
              <w:pStyle w:val="23"/>
              <w:spacing w:line="240" w:lineRule="auto"/>
              <w:ind w:firstLine="0"/>
              <w:jc w:val="center"/>
              <w:rPr>
                <w:rFonts w:ascii="GHEA Grapalat" w:hAnsi="GHEA Grapalat"/>
                <w:sz w:val="16"/>
              </w:rPr>
            </w:pPr>
            <w:r w:rsidRPr="009448C3">
              <w:rPr>
                <w:rFonts w:ascii="GHEA Grapalat" w:hAnsi="GHEA Grapalat"/>
                <w:sz w:val="16"/>
              </w:rPr>
              <w:t>Амброксол </w:t>
            </w:r>
            <w:r w:rsidR="006245D1" w:rsidRPr="0056296B">
              <w:rPr>
                <w:rFonts w:ascii="GHEA Grapalat" w:hAnsi="GHEA Grapalat"/>
                <w:sz w:val="16"/>
              </w:rPr>
              <w:t xml:space="preserve">  30 </w:t>
            </w:r>
            <w:r w:rsidR="006245D1">
              <w:rPr>
                <w:rFonts w:ascii="GHEA Grapalat" w:hAnsi="GHEA Grapalat"/>
                <w:sz w:val="16"/>
              </w:rPr>
              <w:t>мг</w:t>
            </w:r>
            <w:r w:rsidR="006245D1" w:rsidRPr="0056296B">
              <w:rPr>
                <w:rFonts w:ascii="GHEA Grapalat" w:hAnsi="GHEA Grapalat"/>
                <w:sz w:val="16"/>
              </w:rPr>
              <w:t xml:space="preserve"> </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89</w:t>
            </w:r>
          </w:p>
        </w:tc>
        <w:tc>
          <w:tcPr>
            <w:tcW w:w="7704" w:type="dxa"/>
            <w:vAlign w:val="center"/>
          </w:tcPr>
          <w:p w:rsidR="006245D1" w:rsidRPr="0056296B" w:rsidRDefault="009448C3" w:rsidP="009448C3">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006245D1"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w:t>
            </w:r>
            <w:r w:rsidR="006245D1" w:rsidRPr="0056296B">
              <w:rPr>
                <w:rFonts w:ascii="GHEA Grapalat" w:hAnsi="GHEA Grapalat"/>
                <w:sz w:val="16"/>
              </w:rPr>
              <w:t>20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90</w:t>
            </w:r>
          </w:p>
        </w:tc>
        <w:tc>
          <w:tcPr>
            <w:tcW w:w="7704" w:type="dxa"/>
            <w:vAlign w:val="center"/>
          </w:tcPr>
          <w:p w:rsidR="006245D1" w:rsidRPr="0056296B" w:rsidRDefault="009448C3"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w:t>
            </w:r>
            <w:r w:rsidR="006245D1" w:rsidRPr="0056296B">
              <w:rPr>
                <w:rFonts w:ascii="GHEA Grapalat" w:hAnsi="GHEA Grapalat"/>
                <w:sz w:val="16"/>
              </w:rPr>
              <w:t>40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91</w:t>
            </w:r>
          </w:p>
        </w:tc>
        <w:tc>
          <w:tcPr>
            <w:tcW w:w="7704" w:type="dxa"/>
            <w:vAlign w:val="center"/>
          </w:tcPr>
          <w:p w:rsidR="006245D1" w:rsidRPr="0056296B" w:rsidRDefault="009448C3"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w:t>
            </w:r>
            <w:r w:rsidR="006245D1" w:rsidRPr="0056296B">
              <w:rPr>
                <w:rFonts w:ascii="GHEA Grapalat" w:hAnsi="GHEA Grapalat"/>
                <w:sz w:val="16"/>
              </w:rPr>
              <w:t>60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92</w:t>
            </w:r>
          </w:p>
        </w:tc>
        <w:tc>
          <w:tcPr>
            <w:tcW w:w="7704" w:type="dxa"/>
            <w:vAlign w:val="center"/>
          </w:tcPr>
          <w:p w:rsidR="006245D1" w:rsidRPr="0056296B" w:rsidRDefault="009448C3" w:rsidP="009448C3">
            <w:pPr>
              <w:pStyle w:val="23"/>
              <w:spacing w:line="240" w:lineRule="auto"/>
              <w:ind w:firstLine="0"/>
              <w:jc w:val="center"/>
              <w:rPr>
                <w:rFonts w:ascii="GHEA Grapalat" w:hAnsi="GHEA Grapalat"/>
                <w:sz w:val="16"/>
              </w:rPr>
            </w:pPr>
            <w:r w:rsidRPr="009448C3">
              <w:rPr>
                <w:rFonts w:ascii="GHEA Grapalat" w:hAnsi="GHEA Grapalat"/>
                <w:sz w:val="16"/>
              </w:rPr>
              <w:t>Бетагистин</w:t>
            </w:r>
            <w:r w:rsidR="006245D1" w:rsidRPr="0056296B">
              <w:rPr>
                <w:rFonts w:ascii="GHEA Grapalat" w:hAnsi="GHEA Grapalat"/>
                <w:sz w:val="16"/>
              </w:rPr>
              <w:t xml:space="preserve"> </w:t>
            </w:r>
            <w:r w:rsidRPr="009448C3">
              <w:rPr>
                <w:rFonts w:ascii="GHEA Grapalat" w:hAnsi="GHEA Grapalat"/>
                <w:sz w:val="16"/>
              </w:rPr>
              <w:t xml:space="preserve">дигидрохлорид </w:t>
            </w:r>
            <w:r w:rsidR="006245D1" w:rsidRPr="0056296B">
              <w:rPr>
                <w:rFonts w:ascii="GHEA Grapalat" w:hAnsi="GHEA Grapalat"/>
                <w:sz w:val="16"/>
              </w:rPr>
              <w:t>16</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93</w:t>
            </w:r>
          </w:p>
        </w:tc>
        <w:tc>
          <w:tcPr>
            <w:tcW w:w="7704" w:type="dxa"/>
            <w:vAlign w:val="center"/>
          </w:tcPr>
          <w:p w:rsidR="006245D1" w:rsidRPr="0056296B" w:rsidRDefault="009448C3"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006245D1" w:rsidRPr="0056296B">
              <w:rPr>
                <w:rFonts w:ascii="GHEA Grapalat" w:hAnsi="GHEA Grapalat"/>
                <w:sz w:val="16"/>
              </w:rPr>
              <w:t xml:space="preserve">+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w:t>
            </w:r>
            <w:r w:rsidR="006245D1" w:rsidRPr="0056296B">
              <w:rPr>
                <w:rFonts w:ascii="GHEA Grapalat" w:hAnsi="GHEA Grapalat"/>
                <w:sz w:val="16"/>
              </w:rPr>
              <w:t xml:space="preserve">5/10/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94</w:t>
            </w:r>
          </w:p>
        </w:tc>
        <w:tc>
          <w:tcPr>
            <w:tcW w:w="7704" w:type="dxa"/>
            <w:vAlign w:val="center"/>
          </w:tcPr>
          <w:p w:rsidR="006245D1" w:rsidRPr="0056296B" w:rsidRDefault="009448C3"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006245D1" w:rsidRPr="0056296B">
              <w:rPr>
                <w:rFonts w:ascii="GHEA Grapalat" w:hAnsi="GHEA Grapalat"/>
                <w:sz w:val="16"/>
              </w:rPr>
              <w:t xml:space="preserve">+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w:t>
            </w:r>
            <w:r w:rsidR="006245D1" w:rsidRPr="0056296B">
              <w:rPr>
                <w:rFonts w:ascii="GHEA Grapalat" w:hAnsi="GHEA Grapalat"/>
                <w:sz w:val="16"/>
              </w:rPr>
              <w:t xml:space="preserve">10/10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95</w:t>
            </w:r>
          </w:p>
        </w:tc>
        <w:tc>
          <w:tcPr>
            <w:tcW w:w="7704" w:type="dxa"/>
            <w:vAlign w:val="center"/>
          </w:tcPr>
          <w:p w:rsidR="006245D1" w:rsidRPr="0056296B" w:rsidRDefault="009448C3"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006245D1" w:rsidRPr="0056296B">
              <w:rPr>
                <w:rFonts w:ascii="GHEA Grapalat" w:hAnsi="GHEA Grapalat"/>
                <w:sz w:val="16"/>
              </w:rPr>
              <w:t xml:space="preserve">+ </w:t>
            </w:r>
            <w:r w:rsidRPr="009448C3">
              <w:rPr>
                <w:rFonts w:ascii="GHEA Grapalat" w:hAnsi="GHEA Grapalat"/>
                <w:sz w:val="16"/>
              </w:rPr>
              <w:t xml:space="preserve">Периндоприл </w:t>
            </w:r>
            <w:r w:rsidR="006245D1" w:rsidRPr="0056296B">
              <w:rPr>
                <w:rFonts w:ascii="GHEA Grapalat" w:hAnsi="GHEA Grapalat"/>
                <w:sz w:val="16"/>
              </w:rPr>
              <w:t xml:space="preserve">5/5 </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96</w:t>
            </w:r>
          </w:p>
        </w:tc>
        <w:tc>
          <w:tcPr>
            <w:tcW w:w="7704" w:type="dxa"/>
            <w:vAlign w:val="center"/>
          </w:tcPr>
          <w:p w:rsidR="006245D1" w:rsidRPr="0056296B" w:rsidRDefault="009448C3"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006245D1" w:rsidRPr="0056296B">
              <w:rPr>
                <w:rFonts w:ascii="GHEA Grapalat" w:hAnsi="GHEA Grapalat"/>
                <w:sz w:val="16"/>
              </w:rPr>
              <w:t xml:space="preserve">+ </w:t>
            </w:r>
            <w:r w:rsidRPr="009448C3">
              <w:rPr>
                <w:rFonts w:ascii="GHEA Grapalat" w:hAnsi="GHEA Grapalat"/>
                <w:sz w:val="16"/>
              </w:rPr>
              <w:t xml:space="preserve">Периндоприл </w:t>
            </w:r>
            <w:r w:rsidR="006245D1" w:rsidRPr="0056296B">
              <w:rPr>
                <w:rFonts w:ascii="GHEA Grapalat" w:hAnsi="GHEA Grapalat"/>
                <w:sz w:val="16"/>
              </w:rPr>
              <w:t>5/10</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97</w:t>
            </w:r>
          </w:p>
        </w:tc>
        <w:tc>
          <w:tcPr>
            <w:tcW w:w="7704" w:type="dxa"/>
            <w:vAlign w:val="center"/>
          </w:tcPr>
          <w:p w:rsidR="006245D1" w:rsidRPr="0056296B" w:rsidRDefault="00110B62" w:rsidP="00110B62">
            <w:pPr>
              <w:pStyle w:val="23"/>
              <w:spacing w:line="240" w:lineRule="auto"/>
              <w:ind w:firstLine="0"/>
              <w:jc w:val="center"/>
              <w:rPr>
                <w:rFonts w:ascii="GHEA Grapalat" w:hAnsi="GHEA Grapalat"/>
                <w:sz w:val="16"/>
              </w:rPr>
            </w:pPr>
            <w:r w:rsidRPr="00110B62">
              <w:rPr>
                <w:rFonts w:ascii="GHEA Grapalat" w:hAnsi="GHEA Grapalat"/>
                <w:sz w:val="16"/>
              </w:rPr>
              <w:t>лозартан</w:t>
            </w:r>
            <w:r>
              <w:rPr>
                <w:rFonts w:ascii="GHEA Grapalat" w:hAnsi="GHEA Grapalat"/>
                <w:sz w:val="16"/>
              </w:rPr>
              <w:t xml:space="preserve"> </w:t>
            </w:r>
            <w:r w:rsidRPr="00110B62">
              <w:rPr>
                <w:rFonts w:ascii="GHEA Grapalat" w:hAnsi="GHEA Grapalat"/>
                <w:sz w:val="16"/>
              </w:rPr>
              <w:t xml:space="preserve">гидрохлортиазид </w:t>
            </w:r>
            <w:r w:rsidR="006245D1" w:rsidRPr="0056296B">
              <w:rPr>
                <w:rFonts w:ascii="GHEA Grapalat" w:hAnsi="GHEA Grapalat"/>
                <w:sz w:val="16"/>
              </w:rPr>
              <w:t>100+25</w:t>
            </w:r>
            <w:r w:rsidR="006245D1">
              <w:rPr>
                <w:rFonts w:ascii="GHEA Grapalat" w:hAnsi="GHEA Grapalat"/>
                <w:sz w:val="16"/>
              </w:rPr>
              <w:t>мг</w:t>
            </w:r>
            <w:r w:rsidR="006245D1" w:rsidRPr="0056296B">
              <w:rPr>
                <w:rFonts w:ascii="GHEA Grapalat" w:hAnsi="GHEA Grapalat"/>
                <w:sz w:val="16"/>
              </w:rPr>
              <w:t xml:space="preserve"> </w:t>
            </w:r>
            <w:r w:rsidRPr="006F6CE2">
              <w:rPr>
                <w:rFonts w:ascii="GHEA Grapalat" w:hAnsi="GHEA Grapalat"/>
                <w:sz w:val="16"/>
              </w:rPr>
              <w:t>лориста</w:t>
            </w:r>
            <w:r w:rsidR="006245D1" w:rsidRPr="0056296B">
              <w:rPr>
                <w:rFonts w:ascii="GHEA Grapalat" w:hAnsi="GHEA Grapalat"/>
                <w:sz w:val="16"/>
              </w:rPr>
              <w:t xml:space="preserve"> HD</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98</w:t>
            </w:r>
          </w:p>
        </w:tc>
        <w:tc>
          <w:tcPr>
            <w:tcW w:w="7704" w:type="dxa"/>
            <w:vAlign w:val="center"/>
          </w:tcPr>
          <w:p w:rsidR="006245D1" w:rsidRPr="0056296B" w:rsidRDefault="006F6CE2" w:rsidP="00E751D1">
            <w:pPr>
              <w:pStyle w:val="23"/>
              <w:spacing w:line="240" w:lineRule="auto"/>
              <w:ind w:firstLine="0"/>
              <w:jc w:val="center"/>
              <w:rPr>
                <w:rFonts w:ascii="GHEA Grapalat" w:hAnsi="GHEA Grapalat"/>
                <w:sz w:val="16"/>
              </w:rPr>
            </w:pPr>
            <w:r w:rsidRPr="006F6CE2">
              <w:rPr>
                <w:rFonts w:ascii="GHEA Grapalat" w:hAnsi="GHEA Grapalat"/>
                <w:sz w:val="16"/>
              </w:rPr>
              <w:t>флоксадекс капли</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99</w:t>
            </w:r>
          </w:p>
        </w:tc>
        <w:tc>
          <w:tcPr>
            <w:tcW w:w="7704" w:type="dxa"/>
            <w:vAlign w:val="center"/>
          </w:tcPr>
          <w:p w:rsidR="006245D1" w:rsidRPr="0056296B" w:rsidRDefault="006F6CE2" w:rsidP="006F6CE2">
            <w:pPr>
              <w:pStyle w:val="23"/>
              <w:spacing w:line="240" w:lineRule="auto"/>
              <w:ind w:firstLine="0"/>
              <w:jc w:val="center"/>
              <w:rPr>
                <w:rFonts w:ascii="GHEA Grapalat" w:hAnsi="GHEA Grapalat"/>
                <w:sz w:val="16"/>
              </w:rPr>
            </w:pPr>
            <w:r w:rsidRPr="006F6CE2">
              <w:rPr>
                <w:rFonts w:ascii="GHEA Grapalat" w:hAnsi="GHEA Grapalat"/>
                <w:sz w:val="16"/>
              </w:rPr>
              <w:t xml:space="preserve">бримоптик тимолол </w:t>
            </w:r>
            <w:r w:rsidR="006245D1" w:rsidRPr="0056296B">
              <w:rPr>
                <w:rFonts w:ascii="GHEA Grapalat" w:hAnsi="GHEA Grapalat"/>
                <w:sz w:val="16"/>
              </w:rPr>
              <w:t>5</w:t>
            </w:r>
            <w:r w:rsidR="006245D1">
              <w:rPr>
                <w:rFonts w:ascii="GHEA Grapalat" w:hAnsi="GHEA Grapalat"/>
                <w:sz w:val="16"/>
              </w:rPr>
              <w:t>мг</w:t>
            </w:r>
            <w:r w:rsidR="006245D1" w:rsidRPr="0056296B">
              <w:rPr>
                <w:rFonts w:ascii="GHEA Grapalat" w:hAnsi="GHEA Grapalat"/>
                <w:sz w:val="16"/>
              </w:rPr>
              <w:t>/2</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100</w:t>
            </w:r>
          </w:p>
        </w:tc>
        <w:tc>
          <w:tcPr>
            <w:tcW w:w="7704" w:type="dxa"/>
            <w:vAlign w:val="center"/>
          </w:tcPr>
          <w:p w:rsidR="006245D1" w:rsidRPr="0056296B" w:rsidRDefault="006F6CE2" w:rsidP="006F6CE2">
            <w:pPr>
              <w:pStyle w:val="23"/>
              <w:spacing w:line="240" w:lineRule="auto"/>
              <w:ind w:firstLine="0"/>
              <w:jc w:val="center"/>
              <w:rPr>
                <w:rFonts w:ascii="GHEA Grapalat" w:hAnsi="GHEA Grapalat"/>
                <w:sz w:val="16"/>
              </w:rPr>
            </w:pPr>
            <w:r w:rsidRPr="006F6CE2">
              <w:rPr>
                <w:rFonts w:ascii="GHEA Grapalat" w:hAnsi="GHEA Grapalat"/>
                <w:sz w:val="16"/>
              </w:rPr>
              <w:t xml:space="preserve">тимолол </w:t>
            </w:r>
            <w:r w:rsidR="006245D1" w:rsidRPr="0056296B">
              <w:rPr>
                <w:rFonts w:ascii="GHEA Grapalat" w:hAnsi="GHEA Grapalat"/>
                <w:sz w:val="16"/>
              </w:rPr>
              <w:t xml:space="preserve">+ </w:t>
            </w:r>
            <w:r w:rsidRPr="006F6CE2">
              <w:rPr>
                <w:rFonts w:ascii="GHEA Grapalat" w:hAnsi="GHEA Grapalat"/>
                <w:sz w:val="16"/>
              </w:rPr>
              <w:t>бринзоламид</w:t>
            </w:r>
            <w:r w:rsidR="006245D1" w:rsidRPr="0056296B">
              <w:rPr>
                <w:rFonts w:ascii="GHEA Grapalat" w:hAnsi="GHEA Grapalat"/>
                <w:sz w:val="16"/>
              </w:rPr>
              <w:t>,</w:t>
            </w:r>
            <w:r>
              <w:rPr>
                <w:rFonts w:ascii="GHEA Grapalat" w:hAnsi="GHEA Grapalat"/>
                <w:sz w:val="16"/>
                <w:lang w:val="en-US"/>
              </w:rPr>
              <w:t xml:space="preserve"> </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101</w:t>
            </w:r>
          </w:p>
        </w:tc>
        <w:tc>
          <w:tcPr>
            <w:tcW w:w="7704" w:type="dxa"/>
            <w:vAlign w:val="center"/>
          </w:tcPr>
          <w:p w:rsidR="006245D1" w:rsidRPr="0056296B" w:rsidRDefault="006F6CE2"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Тобрадекс </w:t>
            </w:r>
            <w:r w:rsidR="006245D1" w:rsidRPr="0056296B">
              <w:rPr>
                <w:rFonts w:ascii="GHEA Grapalat" w:hAnsi="GHEA Grapalat"/>
                <w:sz w:val="16"/>
              </w:rPr>
              <w:t>3</w:t>
            </w:r>
            <w:r w:rsidR="006245D1">
              <w:rPr>
                <w:rFonts w:ascii="GHEA Grapalat" w:hAnsi="GHEA Grapalat"/>
                <w:sz w:val="16"/>
              </w:rPr>
              <w:t>мг</w:t>
            </w:r>
            <w:r w:rsidR="006245D1" w:rsidRPr="0056296B">
              <w:rPr>
                <w:rFonts w:ascii="GHEA Grapalat" w:hAnsi="GHEA Grapalat"/>
                <w:sz w:val="16"/>
              </w:rPr>
              <w:t>/</w:t>
            </w:r>
            <w:r w:rsidR="006245D1">
              <w:rPr>
                <w:rFonts w:ascii="GHEA Grapalat" w:hAnsi="GHEA Grapalat"/>
                <w:sz w:val="16"/>
              </w:rPr>
              <w:t>мл</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102</w:t>
            </w:r>
          </w:p>
        </w:tc>
        <w:tc>
          <w:tcPr>
            <w:tcW w:w="7704" w:type="dxa"/>
            <w:vAlign w:val="center"/>
          </w:tcPr>
          <w:p w:rsidR="006245D1" w:rsidRPr="0056296B" w:rsidRDefault="006F6CE2" w:rsidP="00E751D1">
            <w:pPr>
              <w:pStyle w:val="23"/>
              <w:spacing w:line="240" w:lineRule="auto"/>
              <w:ind w:firstLine="0"/>
              <w:jc w:val="center"/>
              <w:rPr>
                <w:rFonts w:ascii="GHEA Grapalat" w:hAnsi="GHEA Grapalat"/>
                <w:sz w:val="16"/>
              </w:rPr>
            </w:pPr>
            <w:r w:rsidRPr="006F6CE2">
              <w:rPr>
                <w:rFonts w:ascii="GHEA Grapalat" w:hAnsi="GHEA Grapalat"/>
                <w:sz w:val="16"/>
              </w:rPr>
              <w:t>Сульфасалазин </w:t>
            </w:r>
            <w:r w:rsidRPr="0056296B">
              <w:rPr>
                <w:rFonts w:ascii="GHEA Grapalat" w:hAnsi="GHEA Grapalat"/>
                <w:sz w:val="16"/>
              </w:rPr>
              <w:t xml:space="preserve"> </w:t>
            </w:r>
            <w:r w:rsidR="006245D1" w:rsidRPr="0056296B">
              <w:rPr>
                <w:rFonts w:ascii="GHEA Grapalat" w:hAnsi="GHEA Grapalat"/>
                <w:sz w:val="16"/>
              </w:rPr>
              <w:t>500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103</w:t>
            </w:r>
          </w:p>
        </w:tc>
        <w:tc>
          <w:tcPr>
            <w:tcW w:w="7704" w:type="dxa"/>
            <w:vAlign w:val="center"/>
          </w:tcPr>
          <w:p w:rsidR="006245D1" w:rsidRPr="0056296B" w:rsidRDefault="006F6CE2" w:rsidP="006F6CE2">
            <w:pPr>
              <w:pStyle w:val="23"/>
              <w:spacing w:line="240" w:lineRule="auto"/>
              <w:ind w:firstLine="0"/>
              <w:jc w:val="center"/>
              <w:rPr>
                <w:rFonts w:ascii="GHEA Grapalat" w:hAnsi="GHEA Grapalat"/>
                <w:sz w:val="16"/>
              </w:rPr>
            </w:pPr>
            <w:r w:rsidRPr="006F6CE2">
              <w:rPr>
                <w:rFonts w:ascii="GHEA Grapalat" w:hAnsi="GHEA Grapalat"/>
                <w:sz w:val="16"/>
              </w:rPr>
              <w:t xml:space="preserve">Ферропол </w:t>
            </w:r>
            <w:r w:rsidR="006245D1" w:rsidRPr="0056296B">
              <w:rPr>
                <w:rFonts w:ascii="GHEA Grapalat" w:hAnsi="GHEA Grapalat"/>
                <w:sz w:val="16"/>
              </w:rPr>
              <w:t>50</w:t>
            </w:r>
            <w:r w:rsidRPr="006F6CE2">
              <w:rPr>
                <w:rFonts w:ascii="GHEA Grapalat" w:hAnsi="GHEA Grapalat"/>
                <w:sz w:val="16"/>
              </w:rPr>
              <w:t>М</w:t>
            </w:r>
            <w:r w:rsidR="006245D1" w:rsidRPr="0056296B">
              <w:rPr>
                <w:rFonts w:ascii="GHEA Grapalat" w:hAnsi="GHEA Grapalat"/>
                <w:sz w:val="16"/>
              </w:rPr>
              <w:t>/30</w:t>
            </w:r>
            <w:r w:rsidR="006245D1">
              <w:rPr>
                <w:rFonts w:ascii="GHEA Grapalat" w:hAnsi="GHEA Grapalat"/>
                <w:sz w:val="16"/>
              </w:rPr>
              <w:t>МЛ</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104</w:t>
            </w:r>
          </w:p>
        </w:tc>
        <w:tc>
          <w:tcPr>
            <w:tcW w:w="7704" w:type="dxa"/>
            <w:vAlign w:val="center"/>
          </w:tcPr>
          <w:p w:rsidR="006245D1" w:rsidRPr="0056296B" w:rsidRDefault="006F6CE2" w:rsidP="00E751D1">
            <w:pPr>
              <w:pStyle w:val="23"/>
              <w:spacing w:line="240" w:lineRule="auto"/>
              <w:ind w:firstLine="0"/>
              <w:jc w:val="center"/>
              <w:rPr>
                <w:rFonts w:ascii="GHEA Grapalat" w:hAnsi="GHEA Grapalat"/>
                <w:sz w:val="16"/>
              </w:rPr>
            </w:pPr>
            <w:r w:rsidRPr="006F6CE2">
              <w:rPr>
                <w:rFonts w:ascii="GHEA Grapalat" w:hAnsi="GHEA Grapalat"/>
                <w:sz w:val="16"/>
              </w:rPr>
              <w:t>Рамиприл</w:t>
            </w:r>
            <w:r w:rsidRPr="0056296B">
              <w:rPr>
                <w:rFonts w:ascii="GHEA Grapalat" w:hAnsi="GHEA Grapalat"/>
                <w:sz w:val="16"/>
              </w:rPr>
              <w:t xml:space="preserve"> </w:t>
            </w:r>
            <w:r w:rsidR="006245D1" w:rsidRPr="0056296B">
              <w:rPr>
                <w:rFonts w:ascii="GHEA Grapalat" w:hAnsi="GHEA Grapalat"/>
                <w:sz w:val="16"/>
              </w:rPr>
              <w:t>+</w:t>
            </w:r>
            <w:r w:rsidRPr="001C32CE">
              <w:rPr>
                <w:rFonts w:ascii="GHEA Grapalat" w:hAnsi="GHEA Grapalat"/>
                <w:sz w:val="16"/>
              </w:rPr>
              <w:t xml:space="preserve"> </w:t>
            </w:r>
            <w:r w:rsidRPr="001C32CE">
              <w:rPr>
                <w:rFonts w:ascii="GHEA Grapalat" w:hAnsi="GHEA Grapalat"/>
                <w:sz w:val="16"/>
              </w:rPr>
              <w:t>Амлодипин</w:t>
            </w:r>
            <w:r w:rsidR="006245D1" w:rsidRPr="0056296B">
              <w:rPr>
                <w:rFonts w:ascii="GHEA Grapalat" w:hAnsi="GHEA Grapalat"/>
                <w:sz w:val="16"/>
              </w:rPr>
              <w:t>10/5</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105</w:t>
            </w:r>
          </w:p>
        </w:tc>
        <w:tc>
          <w:tcPr>
            <w:tcW w:w="7704" w:type="dxa"/>
            <w:vAlign w:val="center"/>
          </w:tcPr>
          <w:p w:rsidR="006245D1" w:rsidRPr="0056296B" w:rsidRDefault="006F6CE2"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кардиомагнил </w:t>
            </w:r>
            <w:r w:rsidR="006245D1" w:rsidRPr="0056296B">
              <w:rPr>
                <w:rFonts w:ascii="GHEA Grapalat" w:hAnsi="GHEA Grapalat"/>
                <w:sz w:val="16"/>
              </w:rPr>
              <w:t>75</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106</w:t>
            </w:r>
          </w:p>
        </w:tc>
        <w:tc>
          <w:tcPr>
            <w:tcW w:w="7704" w:type="dxa"/>
            <w:vAlign w:val="center"/>
          </w:tcPr>
          <w:p w:rsidR="006245D1" w:rsidRPr="0056296B" w:rsidRDefault="006F6CE2"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кардиомагнил </w:t>
            </w:r>
            <w:r w:rsidR="006245D1" w:rsidRPr="0056296B">
              <w:rPr>
                <w:rFonts w:ascii="GHEA Grapalat" w:hAnsi="GHEA Grapalat"/>
                <w:sz w:val="16"/>
              </w:rPr>
              <w:t>150</w:t>
            </w:r>
            <w:r w:rsidR="006245D1">
              <w:rPr>
                <w:rFonts w:ascii="GHEA Grapalat" w:hAnsi="GHEA Grapalat"/>
                <w:sz w:val="16"/>
              </w:rPr>
              <w:t>мг</w:t>
            </w:r>
          </w:p>
        </w:tc>
      </w:tr>
      <w:tr w:rsidR="006245D1" w:rsidRPr="009044F1" w:rsidTr="004E0B7B">
        <w:trPr>
          <w:jc w:val="center"/>
        </w:trPr>
        <w:tc>
          <w:tcPr>
            <w:tcW w:w="1530" w:type="dxa"/>
            <w:vAlign w:val="center"/>
          </w:tcPr>
          <w:p w:rsidR="006245D1" w:rsidRPr="0056296B" w:rsidRDefault="006245D1" w:rsidP="00E751D1">
            <w:pPr>
              <w:pStyle w:val="23"/>
              <w:spacing w:line="240" w:lineRule="auto"/>
              <w:ind w:firstLine="0"/>
              <w:jc w:val="center"/>
              <w:rPr>
                <w:rFonts w:ascii="GHEA Grapalat" w:hAnsi="GHEA Grapalat"/>
                <w:sz w:val="16"/>
              </w:rPr>
            </w:pPr>
            <w:r w:rsidRPr="0056296B">
              <w:rPr>
                <w:rFonts w:ascii="GHEA Grapalat" w:hAnsi="GHEA Grapalat"/>
                <w:sz w:val="16"/>
              </w:rPr>
              <w:t>107</w:t>
            </w:r>
          </w:p>
        </w:tc>
        <w:tc>
          <w:tcPr>
            <w:tcW w:w="7704" w:type="dxa"/>
            <w:vAlign w:val="center"/>
          </w:tcPr>
          <w:p w:rsidR="006245D1" w:rsidRPr="0056296B" w:rsidRDefault="006F6CE2" w:rsidP="00E751D1">
            <w:pPr>
              <w:pStyle w:val="23"/>
              <w:spacing w:line="240" w:lineRule="auto"/>
              <w:ind w:firstLine="0"/>
              <w:jc w:val="center"/>
              <w:rPr>
                <w:rFonts w:ascii="GHEA Grapalat" w:hAnsi="GHEA Grapalat"/>
                <w:sz w:val="16"/>
              </w:rPr>
            </w:pPr>
            <w:r w:rsidRPr="006F6CE2">
              <w:rPr>
                <w:rFonts w:ascii="GHEA Grapalat" w:hAnsi="GHEA Grapalat"/>
                <w:sz w:val="16"/>
              </w:rPr>
              <w:t>Рамиприл</w:t>
            </w:r>
            <w:r w:rsidRPr="0056296B">
              <w:rPr>
                <w:rFonts w:ascii="GHEA Grapalat" w:hAnsi="GHEA Grapalat"/>
                <w:sz w:val="16"/>
              </w:rPr>
              <w:t xml:space="preserve"> </w:t>
            </w:r>
            <w:r w:rsidR="006245D1" w:rsidRPr="0056296B">
              <w:rPr>
                <w:rFonts w:ascii="GHEA Grapalat" w:hAnsi="GHEA Grapalat"/>
                <w:sz w:val="16"/>
              </w:rPr>
              <w:t>+</w:t>
            </w:r>
            <w:r w:rsidR="009448C3" w:rsidRPr="001C32CE">
              <w:rPr>
                <w:rFonts w:ascii="GHEA Grapalat" w:hAnsi="GHEA Grapalat"/>
                <w:sz w:val="16"/>
              </w:rPr>
              <w:t xml:space="preserve"> </w:t>
            </w:r>
            <w:r w:rsidR="009448C3" w:rsidRPr="001C32CE">
              <w:rPr>
                <w:rFonts w:ascii="GHEA Grapalat" w:hAnsi="GHEA Grapalat"/>
                <w:sz w:val="16"/>
              </w:rPr>
              <w:t>Амлодипин</w:t>
            </w:r>
            <w:r w:rsidR="009448C3" w:rsidRPr="006F6CE2">
              <w:rPr>
                <w:rFonts w:ascii="GHEA Grapalat" w:hAnsi="GHEA Grapalat"/>
                <w:sz w:val="16"/>
              </w:rPr>
              <w:t> </w:t>
            </w:r>
            <w:r w:rsidR="009448C3" w:rsidRPr="0056296B">
              <w:rPr>
                <w:rFonts w:ascii="GHEA Grapalat" w:hAnsi="GHEA Grapalat"/>
                <w:sz w:val="16"/>
              </w:rPr>
              <w:t xml:space="preserve"> </w:t>
            </w:r>
            <w:r w:rsidR="006245D1" w:rsidRPr="0056296B">
              <w:rPr>
                <w:rFonts w:ascii="GHEA Grapalat" w:hAnsi="GHEA Grapalat"/>
                <w:sz w:val="16"/>
              </w:rPr>
              <w:t>5/5</w:t>
            </w:r>
          </w:p>
        </w:tc>
      </w:tr>
    </w:tbl>
    <w:p w:rsidR="00096865" w:rsidRPr="00210C01" w:rsidRDefault="00816505" w:rsidP="004E2379">
      <w:pPr>
        <w:pStyle w:val="23"/>
        <w:widowControl w:val="0"/>
        <w:spacing w:line="240" w:lineRule="auto"/>
        <w:ind w:right="-853" w:firstLine="567"/>
        <w:rPr>
          <w:rFonts w:ascii="GHEA Grapalat" w:hAnsi="GHEA Grapalat"/>
          <w:szCs w:val="24"/>
        </w:rPr>
      </w:pPr>
      <w:r w:rsidRPr="00210C01">
        <w:rPr>
          <w:rFonts w:ascii="GHEA Grapalat" w:hAnsi="GHEA Grapalat"/>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10C01">
        <w:rPr>
          <w:rFonts w:ascii="GHEA Grapalat" w:hAnsi="GHEA Grapalat"/>
          <w:szCs w:val="24"/>
        </w:rPr>
        <w:t xml:space="preserve">6 </w:t>
      </w:r>
      <w:r w:rsidRPr="00210C01">
        <w:rPr>
          <w:rFonts w:ascii="GHEA Grapalat" w:hAnsi="GHEA Grapalat"/>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4E2379" w:rsidRDefault="00096865" w:rsidP="004E2379">
      <w:pPr>
        <w:widowControl w:val="0"/>
        <w:tabs>
          <w:tab w:val="left" w:pos="1134"/>
        </w:tabs>
        <w:ind w:right="-853" w:firstLine="567"/>
        <w:jc w:val="both"/>
        <w:rPr>
          <w:rFonts w:ascii="GHEA Grapalat" w:hAnsi="GHEA Grapalat" w:cs="Arial Armenian"/>
          <w:sz w:val="20"/>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4E2379">
        <w:rPr>
          <w:rFonts w:ascii="GHEA Grapalat" w:hAnsi="GHEA Grapalat"/>
          <w:sz w:val="20"/>
        </w:rPr>
        <w:t>В настоящей процедуре не имеют права участвовать лица: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693101" w:rsidRPr="004E2379">
        <w:rPr>
          <w:rFonts w:ascii="GHEA Grapalat" w:hAnsi="GHEA Grapalat"/>
          <w:sz w:val="20"/>
        </w:rPr>
        <w:tab/>
      </w:r>
      <w:r w:rsidRPr="004E2379">
        <w:rPr>
          <w:rFonts w:ascii="GHEA Grapalat" w:hAnsi="GHEA Grapalat"/>
          <w:sz w:val="20"/>
        </w:rPr>
        <w:t xml:space="preserve">которые на день подачи заявки в судебном порядке признаны банкротом; </w:t>
      </w:r>
    </w:p>
    <w:p w:rsidR="00753E6E" w:rsidRPr="004E2379" w:rsidRDefault="00753E6E" w:rsidP="004E2379">
      <w:pPr>
        <w:widowControl w:val="0"/>
        <w:tabs>
          <w:tab w:val="left" w:pos="1134"/>
          <w:tab w:val="left" w:pos="7200"/>
        </w:tabs>
        <w:ind w:right="-853" w:firstLine="567"/>
        <w:jc w:val="both"/>
        <w:rPr>
          <w:rFonts w:ascii="GHEA Grapalat" w:hAnsi="GHEA Grapalat"/>
          <w:sz w:val="20"/>
        </w:rPr>
      </w:pPr>
      <w:r w:rsidRPr="004E2379">
        <w:rPr>
          <w:rFonts w:ascii="GHEA Grapalat" w:hAnsi="GHEA Grapalat"/>
          <w:sz w:val="20"/>
        </w:rPr>
        <w:lastRenderedPageBreak/>
        <w:t>2)</w:t>
      </w:r>
      <w:r w:rsidR="00E1385B" w:rsidRPr="004E2379">
        <w:rPr>
          <w:rFonts w:ascii="GHEA Grapalat" w:hAnsi="GHEA Grapalat"/>
          <w:sz w:val="20"/>
        </w:rPr>
        <w:tab/>
      </w:r>
      <w:r w:rsidRPr="004E2379">
        <w:rPr>
          <w:rFonts w:ascii="GHEA Grapalat" w:hAnsi="GHEA Grapalat"/>
          <w:sz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4E2379">
        <w:rPr>
          <w:rFonts w:ascii="Courier New" w:hAnsi="Courier New" w:cs="Courier New"/>
          <w:sz w:val="20"/>
          <w:lang w:val="en-US"/>
        </w:rPr>
        <w:t> </w:t>
      </w:r>
      <w:r w:rsidRPr="004E2379">
        <w:rPr>
          <w:rFonts w:ascii="GHEA Grapalat" w:hAnsi="GHEA Grapalat"/>
          <w:sz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E2379">
        <w:rPr>
          <w:rFonts w:ascii="Courier New" w:hAnsi="Courier New" w:cs="Courier New"/>
          <w:sz w:val="20"/>
          <w:lang w:val="en-US"/>
        </w:rPr>
        <w:t> </w:t>
      </w:r>
      <w:r w:rsidRPr="004E2379">
        <w:rPr>
          <w:rFonts w:ascii="GHEA Grapalat" w:hAnsi="GHEA Grapalat"/>
          <w:sz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4E2379">
        <w:rPr>
          <w:rFonts w:ascii="GHEA Grapalat" w:hAnsi="GHEA Grapalat"/>
          <w:sz w:val="20"/>
        </w:rPr>
        <w:t>гашена;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4)</w:t>
      </w:r>
      <w:r w:rsidR="00E1385B" w:rsidRPr="004E2379">
        <w:rPr>
          <w:rFonts w:ascii="GHEA Grapalat" w:hAnsi="GHEA Grapalat"/>
          <w:sz w:val="20"/>
        </w:rPr>
        <w:tab/>
      </w:r>
      <w:r w:rsidRPr="004E2379">
        <w:rPr>
          <w:rFonts w:ascii="GHEA Grapalat" w:hAnsi="GHEA Grapalat"/>
          <w:sz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5)</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E2379">
        <w:rPr>
          <w:rFonts w:ascii="GHEA Grapalat" w:hAnsi="GHEA Grapalat"/>
          <w:sz w:val="20"/>
        </w:rPr>
        <w:t> </w:t>
      </w:r>
      <w:r w:rsidRPr="004E2379">
        <w:rPr>
          <w:rFonts w:ascii="GHEA Grapalat" w:hAnsi="GHEA Grapalat"/>
          <w:sz w:val="20"/>
        </w:rPr>
        <w:t xml:space="preserve">закупках; </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6)</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w:t>
      </w:r>
    </w:p>
    <w:p w:rsidR="00990561" w:rsidRPr="004E2379" w:rsidRDefault="00990561"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2.2.</w:t>
      </w:r>
      <w:r w:rsidR="00E1385B" w:rsidRPr="004E2379">
        <w:rPr>
          <w:rFonts w:ascii="GHEA Grapalat" w:hAnsi="GHEA Grapalat"/>
          <w:sz w:val="20"/>
        </w:rPr>
        <w:tab/>
      </w:r>
      <w:r w:rsidRPr="004E2379">
        <w:rPr>
          <w:rFonts w:ascii="GHEA Grapalat" w:hAnsi="GHEA Grapalat"/>
          <w:sz w:val="20"/>
        </w:rPr>
        <w:t>Для оценки права на участие участник должен представить в заявке утвержденное им письменное объявление, предусмотренное</w:t>
      </w:r>
      <w:r w:rsidRPr="009044F1">
        <w:rPr>
          <w:rFonts w:ascii="GHEA Grapalat" w:hAnsi="GHEA Grapalat"/>
        </w:rPr>
        <w:t xml:space="preserve"> </w:t>
      </w:r>
      <w:r w:rsidRPr="004E2379">
        <w:rPr>
          <w:rFonts w:ascii="GHEA Grapalat" w:hAnsi="GHEA Grapalat"/>
          <w:sz w:val="20"/>
        </w:rPr>
        <w:t>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E2379" w:rsidRDefault="00BA3554"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2.3</w:t>
      </w:r>
      <w:r w:rsidR="003240F7"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Запрещается одновременное участие в настоящей процедуре</w:t>
      </w:r>
      <w:r w:rsidR="00F4264D" w:rsidRPr="004E2379">
        <w:rPr>
          <w:rFonts w:ascii="GHEA Grapalat" w:hAnsi="GHEA Grapalat"/>
          <w:sz w:val="20"/>
        </w:rPr>
        <w:t xml:space="preserve"> (</w:t>
      </w:r>
      <w:r w:rsidR="00DA4643" w:rsidRPr="004E2379">
        <w:rPr>
          <w:rFonts w:ascii="GHEA Grapalat" w:hAnsi="GHEA Grapalat"/>
          <w:sz w:val="20"/>
        </w:rPr>
        <w:t>на о</w:t>
      </w:r>
      <w:r w:rsidR="00EE7758" w:rsidRPr="004E2379">
        <w:rPr>
          <w:rFonts w:ascii="GHEA Grapalat" w:hAnsi="GHEA Grapalat"/>
          <w:sz w:val="20"/>
        </w:rPr>
        <w:t>дин и тот же</w:t>
      </w:r>
      <w:r w:rsidR="00DA4643" w:rsidRPr="004E2379">
        <w:rPr>
          <w:rFonts w:ascii="GHEA Grapalat" w:hAnsi="GHEA Grapalat"/>
          <w:sz w:val="20"/>
        </w:rPr>
        <w:t xml:space="preserve"> лот</w:t>
      </w:r>
      <w:r w:rsidR="00F4264D" w:rsidRPr="004E2379">
        <w:rPr>
          <w:rFonts w:ascii="GHEA Grapalat" w:hAnsi="GHEA Grapalat"/>
          <w:sz w:val="20"/>
        </w:rPr>
        <w:t>)</w:t>
      </w:r>
      <w:r w:rsidRPr="004E2379">
        <w:rPr>
          <w:rFonts w:ascii="GHEA Grapalat" w:hAnsi="GHEA Grapalat"/>
          <w:sz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E2379" w:rsidRDefault="009F18D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пункта 119 Порядка: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E1385B" w:rsidRPr="004E2379">
        <w:rPr>
          <w:rFonts w:ascii="GHEA Grapalat" w:hAnsi="GHEA Grapalat"/>
          <w:sz w:val="20"/>
        </w:rPr>
        <w:tab/>
      </w:r>
      <w:r w:rsidRPr="004E2379">
        <w:rPr>
          <w:rFonts w:ascii="GHEA Grapalat" w:hAnsi="GHEA Grapalat"/>
          <w:sz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участником, распоряжающимся более чем десятью процентами акций данного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w:t>
      </w:r>
      <w:r w:rsidR="00E1385B" w:rsidRPr="004E2379">
        <w:rPr>
          <w:rFonts w:ascii="GHEA Grapalat" w:hAnsi="GHEA Grapalat"/>
          <w:sz w:val="20"/>
        </w:rPr>
        <w:tab/>
      </w:r>
      <w:r w:rsidRPr="004E2379">
        <w:rPr>
          <w:rFonts w:ascii="GHEA Grapalat" w:hAnsi="GHEA Grapalat"/>
          <w:sz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участники, не имеющие статуса физического лица, считаются взаимосвязанными, если: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E2379">
        <w:rPr>
          <w:rFonts w:ascii="GHEA Grapalat" w:hAnsi="GHEA Grapalat"/>
          <w:sz w:val="20"/>
        </w:rPr>
        <w:t> </w:t>
      </w:r>
      <w:r w:rsidRPr="004E2379">
        <w:rPr>
          <w:rFonts w:ascii="GHEA Grapalat" w:hAnsi="GHEA Grapalat"/>
          <w:sz w:val="20"/>
        </w:rPr>
        <w:t>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w:t>
      </w:r>
      <w:r w:rsidRPr="004E2379">
        <w:rPr>
          <w:rFonts w:ascii="GHEA Grapalat" w:hAnsi="GHEA Grapalat"/>
          <w:sz w:val="20"/>
        </w:rPr>
        <w:lastRenderedPageBreak/>
        <w:t>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w:t>
      </w:r>
      <w:r w:rsidR="00E1385B" w:rsidRPr="004E2379">
        <w:rPr>
          <w:rFonts w:ascii="GHEA Grapalat" w:hAnsi="GHEA Grapalat"/>
          <w:sz w:val="20"/>
        </w:rPr>
        <w:tab/>
      </w:r>
      <w:r w:rsidRPr="004E2379">
        <w:rPr>
          <w:rFonts w:ascii="GHEA Grapalat" w:hAnsi="GHEA Grapalat"/>
          <w:sz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они действовали или действуют согласованно, исходя из общих экономических интересов.</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2.4</w:t>
      </w:r>
      <w:r w:rsidR="00D13662"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Участник</w:t>
      </w:r>
      <w:r w:rsidR="000C3F69" w:rsidRPr="004E2379">
        <w:rPr>
          <w:rFonts w:ascii="GHEA Grapalat" w:hAnsi="GHEA Grapalat"/>
          <w:sz w:val="20"/>
        </w:rPr>
        <w:t>,</w:t>
      </w:r>
      <w:r w:rsidRPr="004E2379">
        <w:rPr>
          <w:rFonts w:ascii="GHEA Grapalat" w:hAnsi="GHEA Grapalat"/>
          <w:sz w:val="20"/>
        </w:rPr>
        <w:t xml:space="preserve"> </w:t>
      </w:r>
      <w:r w:rsidR="002C1D72" w:rsidRPr="004E2379">
        <w:rPr>
          <w:rFonts w:ascii="GHEA Grapalat" w:hAnsi="GHEA Grapalat"/>
          <w:sz w:val="20"/>
        </w:rPr>
        <w:t xml:space="preserve">в случае признания </w:t>
      </w:r>
      <w:r w:rsidR="00876D7D" w:rsidRPr="004E2379">
        <w:rPr>
          <w:rFonts w:ascii="GHEA Grapalat" w:hAnsi="GHEA Grapalat"/>
          <w:sz w:val="20"/>
        </w:rPr>
        <w:t>ото</w:t>
      </w:r>
      <w:r w:rsidR="002C1D72" w:rsidRPr="004E2379">
        <w:rPr>
          <w:rFonts w:ascii="GHEA Grapalat" w:hAnsi="GHEA Grapalat"/>
          <w:sz w:val="20"/>
        </w:rPr>
        <w:t>бранным участником</w:t>
      </w:r>
      <w:r w:rsidR="000C3F69" w:rsidRPr="004E2379">
        <w:rPr>
          <w:rFonts w:ascii="GHEA Grapalat" w:hAnsi="GHEA Grapalat"/>
          <w:sz w:val="20"/>
        </w:rPr>
        <w:t>,</w:t>
      </w:r>
      <w:r w:rsidR="002C1D72" w:rsidRPr="004E2379">
        <w:rPr>
          <w:rFonts w:ascii="GHEA Grapalat" w:hAnsi="GHEA Grapalat"/>
          <w:sz w:val="20"/>
        </w:rPr>
        <w:t xml:space="preserve"> в срок</w:t>
      </w:r>
      <w:r w:rsidR="00BB67B5" w:rsidRPr="004E2379">
        <w:rPr>
          <w:rFonts w:ascii="GHEA Grapalat" w:hAnsi="GHEA Grapalat"/>
          <w:sz w:val="20"/>
        </w:rPr>
        <w:t>и</w:t>
      </w:r>
      <w:r w:rsidR="002C1D72" w:rsidRPr="004E2379">
        <w:rPr>
          <w:rFonts w:ascii="GHEA Grapalat" w:hAnsi="GHEA Grapalat"/>
          <w:sz w:val="20"/>
        </w:rPr>
        <w:t xml:space="preserve"> и порядке, установленны</w:t>
      </w:r>
      <w:r w:rsidR="00180D64" w:rsidRPr="004E2379">
        <w:rPr>
          <w:rFonts w:ascii="GHEA Grapalat" w:hAnsi="GHEA Grapalat"/>
          <w:sz w:val="20"/>
        </w:rPr>
        <w:t>ми</w:t>
      </w:r>
      <w:r w:rsidR="002C1D72" w:rsidRPr="004E2379">
        <w:rPr>
          <w:rFonts w:ascii="GHEA Grapalat" w:hAnsi="GHEA Grapalat"/>
          <w:sz w:val="20"/>
        </w:rPr>
        <w:t xml:space="preserve"> статьей 35 </w:t>
      </w:r>
      <w:r w:rsidR="00876D7D" w:rsidRPr="004E2379">
        <w:rPr>
          <w:rFonts w:ascii="GHEA Grapalat" w:hAnsi="GHEA Grapalat"/>
          <w:sz w:val="20"/>
        </w:rPr>
        <w:t>З</w:t>
      </w:r>
      <w:r w:rsidR="002C1D72" w:rsidRPr="004E2379">
        <w:rPr>
          <w:rFonts w:ascii="GHEA Grapalat" w:hAnsi="GHEA Grapalat"/>
          <w:sz w:val="20"/>
        </w:rPr>
        <w:t xml:space="preserve">акона, </w:t>
      </w:r>
      <w:r w:rsidR="00466F7A" w:rsidRPr="004E2379">
        <w:rPr>
          <w:rFonts w:ascii="GHEA Grapalat" w:hAnsi="GHEA Grapalat"/>
          <w:sz w:val="20"/>
        </w:rPr>
        <w:t xml:space="preserve">представляет </w:t>
      </w:r>
      <w:r w:rsidR="002C1D72" w:rsidRPr="004E2379">
        <w:rPr>
          <w:rFonts w:ascii="GHEA Grapalat" w:hAnsi="GHEA Grapalat"/>
          <w:sz w:val="20"/>
        </w:rPr>
        <w:t>обеспеч</w:t>
      </w:r>
      <w:r w:rsidR="00466F7A" w:rsidRPr="004E2379">
        <w:rPr>
          <w:rFonts w:ascii="GHEA Grapalat" w:hAnsi="GHEA Grapalat"/>
          <w:sz w:val="20"/>
        </w:rPr>
        <w:t>ение</w:t>
      </w:r>
      <w:r w:rsidR="002C1D72" w:rsidRPr="004E2379">
        <w:rPr>
          <w:rFonts w:ascii="GHEA Grapalat" w:hAnsi="GHEA Grapalat"/>
          <w:sz w:val="20"/>
        </w:rPr>
        <w:t xml:space="preserve"> квалификаци</w:t>
      </w:r>
      <w:r w:rsidR="00466F7A" w:rsidRPr="004E2379">
        <w:rPr>
          <w:rFonts w:ascii="GHEA Grapalat" w:hAnsi="GHEA Grapalat"/>
          <w:sz w:val="20"/>
        </w:rPr>
        <w:t>и</w:t>
      </w:r>
      <w:r w:rsidR="002C1D72" w:rsidRPr="004E2379">
        <w:rPr>
          <w:rFonts w:ascii="GHEA Grapalat" w:hAnsi="GHEA Grapalat"/>
          <w:sz w:val="20"/>
        </w:rPr>
        <w:t xml:space="preserve"> в размере представленного им ценового предложения</w:t>
      </w:r>
      <w:r w:rsidR="000964F1" w:rsidRPr="004E2379">
        <w:rPr>
          <w:rFonts w:ascii="GHEA Grapalat" w:hAnsi="GHEA Grapalat"/>
          <w:sz w:val="20"/>
        </w:rPr>
        <w:t>.</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DA4643" w:rsidRPr="004E2379">
        <w:rPr>
          <w:rFonts w:ascii="GHEA Grapalat" w:hAnsi="GHEA Grapalat"/>
          <w:sz w:val="20"/>
        </w:rPr>
        <w:t>5</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E2379">
        <w:rPr>
          <w:rFonts w:ascii="GHEA Grapalat" w:hAnsi="GHEA Grapalat"/>
          <w:sz w:val="20"/>
        </w:rPr>
        <w:t xml:space="preserve"> </w:t>
      </w:r>
      <w:r w:rsidR="00C366B6" w:rsidRPr="004E2379">
        <w:rPr>
          <w:rFonts w:ascii="GHEA Grapalat" w:hAnsi="GHEA Grapalat"/>
          <w:sz w:val="20"/>
        </w:rPr>
        <w:t>(на один и тот же лот)</w:t>
      </w:r>
      <w:r w:rsidRPr="004E2379">
        <w:rPr>
          <w:rFonts w:ascii="GHEA Grapalat" w:hAnsi="GHEA Grapalat"/>
          <w:sz w:val="20"/>
        </w:rPr>
        <w:t xml:space="preserve">. </w:t>
      </w:r>
    </w:p>
    <w:p w:rsidR="009E07EE"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C366B6" w:rsidRPr="004E2379">
        <w:rPr>
          <w:rFonts w:ascii="GHEA Grapalat" w:hAnsi="GHEA Grapalat"/>
          <w:sz w:val="20"/>
        </w:rPr>
        <w:t>6</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 xml:space="preserve">Участники могут участвовать в настоящей процедуре в порядке совместной деятельности (консорциумом). </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 подобном случае:</w:t>
      </w:r>
    </w:p>
    <w:p w:rsidR="005A405F"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ни одна из сторон договора о совместной деятельности не может подать отдельную заявку на одну и ту же процедуру</w:t>
      </w:r>
      <w:r w:rsidR="00796D4A" w:rsidRPr="004E2379">
        <w:rPr>
          <w:rFonts w:ascii="GHEA Grapalat" w:hAnsi="GHEA Grapalat"/>
          <w:sz w:val="20"/>
        </w:rPr>
        <w:t xml:space="preserve"> (на один и тот же лот)</w:t>
      </w:r>
      <w:r w:rsidR="000A6B75" w:rsidRPr="004E2379">
        <w:rPr>
          <w:rFonts w:ascii="GHEA Grapalat" w:hAnsi="GHEA Grapalat"/>
          <w:sz w:val="20"/>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w:t>
      </w:r>
      <w:r w:rsidR="002B32D6" w:rsidRPr="004E2379">
        <w:rPr>
          <w:rFonts w:ascii="GHEA Grapalat" w:hAnsi="GHEA Grapalat"/>
          <w:b/>
          <w:sz w:val="22"/>
        </w:rPr>
        <w:t xml:space="preserve">РАЗЪЯСНЕНИЕ ПРИГЛАШЕНИЯ </w:t>
      </w:r>
      <w:r w:rsidRPr="004E2379">
        <w:rPr>
          <w:rFonts w:ascii="GHEA Grapalat" w:hAnsi="GHEA Grapalat"/>
          <w:b/>
          <w:sz w:val="22"/>
        </w:rPr>
        <w:br/>
      </w:r>
      <w:r w:rsidR="002B32D6" w:rsidRPr="004E2379">
        <w:rPr>
          <w:rFonts w:ascii="GHEA Grapalat" w:hAnsi="GHEA Grapalat"/>
          <w:b/>
          <w:sz w:val="22"/>
        </w:rPr>
        <w:t xml:space="preserve">И ПОРЯДОК ВНЕСЕНИЯ ИЗМЕНЕНИЯ В ПРИГЛАШЕНИЕ </w:t>
      </w:r>
    </w:p>
    <w:p w:rsidR="00096865" w:rsidRPr="004E2379" w:rsidRDefault="00096865" w:rsidP="004E2379">
      <w:pPr>
        <w:widowControl w:val="0"/>
        <w:tabs>
          <w:tab w:val="left" w:pos="1134"/>
        </w:tabs>
        <w:ind w:right="-853" w:firstLine="567"/>
        <w:jc w:val="both"/>
        <w:rPr>
          <w:rFonts w:ascii="GHEA Grapalat" w:hAnsi="GHEA Grapalat"/>
          <w:sz w:val="20"/>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4E2379">
        <w:rPr>
          <w:rFonts w:ascii="GHEA Grapalat" w:hAnsi="GHEA Grapalat"/>
          <w:sz w:val="20"/>
        </w:rPr>
        <w:t>Согласно статье 29 Закона участник вправе требовать от заказчика разъяснения приглашения.</w:t>
      </w:r>
    </w:p>
    <w:p w:rsidR="00096865" w:rsidRPr="004E2379" w:rsidRDefault="00096865" w:rsidP="004E2379">
      <w:pPr>
        <w:widowControl w:val="0"/>
        <w:autoSpaceDE w:val="0"/>
        <w:autoSpaceDN w:val="0"/>
        <w:adjustRightInd w:val="0"/>
        <w:ind w:right="-853" w:firstLine="567"/>
        <w:jc w:val="both"/>
        <w:rPr>
          <w:rFonts w:ascii="GHEA Grapalat" w:hAnsi="GHEA Grapalat"/>
          <w:sz w:val="20"/>
        </w:rPr>
      </w:pPr>
      <w:r w:rsidRPr="004E2379">
        <w:rPr>
          <w:rFonts w:ascii="GHEA Grapalat" w:hAnsi="GHEA Grapalat"/>
          <w:sz w:val="20"/>
        </w:rPr>
        <w:t xml:space="preserve">Участник имеет право </w:t>
      </w:r>
      <w:r w:rsidR="006735A4" w:rsidRPr="004E2379">
        <w:rPr>
          <w:rFonts w:ascii="GHEA Grapalat" w:hAnsi="GHEA Grapalat"/>
          <w:sz w:val="20"/>
        </w:rPr>
        <w:t>в письменной форме</w:t>
      </w:r>
      <w:r w:rsidRPr="004E2379">
        <w:rPr>
          <w:rFonts w:ascii="GHEA Grapalat" w:hAnsi="GHEA Grapalat"/>
          <w:sz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E2379">
        <w:rPr>
          <w:rFonts w:ascii="GHEA Grapalat" w:hAnsi="GHEA Grapalat"/>
          <w:sz w:val="20"/>
        </w:rPr>
        <w:t xml:space="preserve">в письменной форме </w:t>
      </w:r>
      <w:r w:rsidRPr="004E2379">
        <w:rPr>
          <w:rFonts w:ascii="GHEA Grapalat" w:hAnsi="GHEA Grapalat"/>
          <w:sz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4E2379">
        <w:rPr>
          <w:rStyle w:val="af6"/>
          <w:rFonts w:ascii="GHEA Grapalat" w:hAnsi="GHEA Grapalat"/>
          <w:sz w:val="20"/>
        </w:rPr>
        <w:footnoteReference w:customMarkFollows="1" w:id="1"/>
        <w:t>5</w:t>
      </w:r>
      <w:r w:rsidRPr="004E2379">
        <w:rPr>
          <w:rFonts w:ascii="GHEA Grapalat" w:hAnsi="GHEA Grapalat"/>
          <w:sz w:val="20"/>
        </w:rPr>
        <w:t>.</w:t>
      </w:r>
      <w:r w:rsidR="00AA7117" w:rsidRPr="004E2379">
        <w:rPr>
          <w:rFonts w:ascii="GHEA Grapalat" w:hAnsi="GHEA Grapalat"/>
          <w:sz w:val="20"/>
        </w:rPr>
        <w:t xml:space="preserve"> </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3.2.</w:t>
      </w:r>
      <w:r w:rsidR="00ED2352" w:rsidRPr="004E2379">
        <w:rPr>
          <w:rFonts w:ascii="GHEA Grapalat" w:hAnsi="GHEA Grapalat"/>
          <w:sz w:val="20"/>
        </w:rPr>
        <w:tab/>
      </w:r>
      <w:r w:rsidRPr="004E2379">
        <w:rPr>
          <w:rFonts w:ascii="GHEA Grapalat" w:hAnsi="GHEA Grapalat"/>
          <w:sz w:val="20"/>
        </w:rPr>
        <w:t>В день предоставления разъяснения объявление о запросе и о</w:t>
      </w:r>
      <w:r w:rsidR="00775FAF" w:rsidRPr="004E2379">
        <w:rPr>
          <w:rFonts w:ascii="Courier New" w:hAnsi="Courier New" w:cs="Courier New"/>
          <w:sz w:val="20"/>
          <w:lang w:val="en-US"/>
        </w:rPr>
        <w:t> </w:t>
      </w:r>
      <w:r w:rsidRPr="004E2379">
        <w:rPr>
          <w:rFonts w:ascii="GHEA Grapalat" w:hAnsi="GHEA Grapalat"/>
          <w:sz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4E2379">
        <w:rPr>
          <w:rFonts w:ascii="Courier New" w:hAnsi="Courier New" w:cs="Courier New"/>
          <w:sz w:val="20"/>
          <w:lang w:val="en-US"/>
        </w:rPr>
        <w:t> </w:t>
      </w:r>
      <w:r w:rsidRPr="004E2379">
        <w:rPr>
          <w:rFonts w:ascii="GHEA Grapalat" w:hAnsi="GHEA Grapalat"/>
          <w:sz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3.3</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4E2379">
        <w:rPr>
          <w:rFonts w:ascii="GHEA Grapalat" w:hAnsi="GHEA Grapalat"/>
          <w:sz w:val="20"/>
        </w:rPr>
        <w:t xml:space="preserve">, или если запрос касается соответствия технических характеристик предлагаемых </w:t>
      </w:r>
      <w:r w:rsidR="00A14672" w:rsidRPr="004E2379">
        <w:rPr>
          <w:rFonts w:ascii="GHEA Grapalat" w:hAnsi="GHEA Grapalat"/>
          <w:sz w:val="20"/>
        </w:rPr>
        <w:t>у</w:t>
      </w:r>
      <w:r w:rsidR="00791FE4" w:rsidRPr="004E2379">
        <w:rPr>
          <w:rFonts w:ascii="GHEA Grapalat" w:hAnsi="GHEA Grapalat"/>
          <w:sz w:val="20"/>
        </w:rPr>
        <w:t>частником товаров техническим характеристикам, предусмотренным настоящим</w:t>
      </w:r>
      <w:r w:rsidR="00791FE4" w:rsidRPr="004E2379">
        <w:rPr>
          <w:rFonts w:ascii="Sylfaen" w:hAnsi="Sylfaen"/>
          <w:sz w:val="20"/>
          <w:lang w:val="hy-AM"/>
        </w:rPr>
        <w:t xml:space="preserve"> </w:t>
      </w:r>
      <w:r w:rsidR="00791FE4" w:rsidRPr="004E2379">
        <w:rPr>
          <w:rFonts w:ascii="GHEA Grapalat" w:hAnsi="GHEA Grapalat"/>
          <w:sz w:val="20"/>
        </w:rPr>
        <w:t>приглашением</w:t>
      </w:r>
      <w:r w:rsidRPr="004E2379">
        <w:rPr>
          <w:rFonts w:ascii="GHEA Grapalat" w:hAnsi="GHEA Grapalat"/>
          <w:sz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3.4</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E2379">
        <w:rPr>
          <w:rFonts w:ascii="GHEA Grapalat" w:hAnsi="GHEA Grapalat"/>
          <w:sz w:val="20"/>
        </w:rPr>
        <w:t>5</w:t>
      </w:r>
      <w:r w:rsidRPr="004E2379">
        <w:rPr>
          <w:rFonts w:ascii="GHEA Grapalat" w:hAnsi="GHEA Grapalat"/>
          <w:sz w:val="20"/>
        </w:rPr>
        <w:t xml:space="preserve"> </w:t>
      </w:r>
    </w:p>
    <w:p w:rsidR="002D7D70" w:rsidRPr="004E2379" w:rsidRDefault="002D7D7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3.5</w:t>
      </w:r>
      <w:r w:rsidR="00F9791A" w:rsidRPr="004E2379">
        <w:rPr>
          <w:rFonts w:ascii="GHEA Grapalat" w:hAnsi="GHEA Grapalat"/>
          <w:sz w:val="20"/>
        </w:rPr>
        <w:t xml:space="preserve"> Каждое лиц</w:t>
      </w:r>
      <w:r w:rsidR="00CA1F39" w:rsidRPr="004E2379">
        <w:rPr>
          <w:rFonts w:ascii="GHEA Grapalat" w:hAnsi="GHEA Grapalat"/>
          <w:sz w:val="20"/>
        </w:rPr>
        <w:t>о без указания имени</w:t>
      </w:r>
      <w:r w:rsidR="00F9791A" w:rsidRPr="004E2379">
        <w:rPr>
          <w:rFonts w:ascii="GHEA Grapalat" w:hAnsi="GHEA Grapalat"/>
          <w:sz w:val="20"/>
        </w:rPr>
        <w:t xml:space="preserve">, до истечения срока, установленного для внесения изменений в </w:t>
      </w:r>
      <w:r w:rsidR="00F9791A" w:rsidRPr="004E2379">
        <w:rPr>
          <w:rFonts w:ascii="GHEA Grapalat" w:hAnsi="GHEA Grapalat"/>
          <w:sz w:val="20"/>
        </w:rPr>
        <w:lastRenderedPageBreak/>
        <w:t>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E2379">
        <w:rPr>
          <w:rFonts w:ascii="GHEA Grapalat" w:hAnsi="GHEA Grapalat"/>
          <w:sz w:val="20"/>
        </w:rPr>
        <w:t xml:space="preserve"> </w:t>
      </w:r>
      <w:r w:rsidR="00F9791A" w:rsidRPr="004E2379">
        <w:rPr>
          <w:rFonts w:ascii="GHEA Grapalat" w:hAnsi="GHEA Grapalat"/>
          <w:sz w:val="20"/>
        </w:rPr>
        <w:t>с точки зрения предусмотренных Законом требований обеспечения конкуренции и исключения дискриминации</w:t>
      </w:r>
      <w:r w:rsidR="00023F8F" w:rsidRPr="004E2379">
        <w:rPr>
          <w:rFonts w:ascii="GHEA Grapalat" w:hAnsi="GHEA Grapalat"/>
          <w:sz w:val="20"/>
        </w:rPr>
        <w:t>.</w:t>
      </w:r>
      <w:r w:rsidR="00F9791A" w:rsidRPr="004E2379">
        <w:rPr>
          <w:rFonts w:ascii="GHEA Grapalat" w:hAnsi="GHEA Grapalat"/>
          <w:sz w:val="20"/>
        </w:rPr>
        <w:t xml:space="preserve"> </w:t>
      </w:r>
      <w:r w:rsidR="00750FFF" w:rsidRPr="004E2379">
        <w:rPr>
          <w:rFonts w:ascii="GHEA Grapalat" w:hAnsi="GHEA Grapalat"/>
          <w:sz w:val="20"/>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648D1" w:rsidRPr="004E2379">
        <w:rPr>
          <w:rFonts w:ascii="GHEA Grapalat" w:hAnsi="GHEA Grapalat"/>
          <w:sz w:val="20"/>
        </w:rPr>
        <w:t>6</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E2379">
        <w:rPr>
          <w:rFonts w:ascii="GHEA Grapalat" w:hAnsi="GHEA Grapalat"/>
          <w:sz w:val="20"/>
        </w:rPr>
        <w:t> </w:t>
      </w:r>
      <w:r w:rsidRPr="004E2379">
        <w:rPr>
          <w:rFonts w:ascii="GHEA Grapalat" w:hAnsi="GHEA Grapalat"/>
          <w:sz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 xml:space="preserve">4. </w:t>
      </w:r>
      <w:r w:rsidRPr="004E2379">
        <w:rPr>
          <w:rFonts w:ascii="GHEA Grapalat" w:hAnsi="GHEA Grapalat"/>
          <w:b/>
          <w:sz w:val="22"/>
        </w:rPr>
        <w:t>ПОРЯДОК ПОДАЧИ ЗАЯВКИ</w:t>
      </w:r>
    </w:p>
    <w:p w:rsidR="00096865" w:rsidRPr="004E2379" w:rsidRDefault="00096865" w:rsidP="00906F16">
      <w:pPr>
        <w:widowControl w:val="0"/>
        <w:tabs>
          <w:tab w:val="left" w:pos="1134"/>
        </w:tabs>
        <w:ind w:right="-853" w:firstLine="567"/>
        <w:jc w:val="both"/>
        <w:rPr>
          <w:rFonts w:ascii="GHEA Grapalat" w:hAnsi="GHEA Grapalat"/>
          <w:sz w:val="20"/>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4E2379">
        <w:rPr>
          <w:rFonts w:ascii="GHEA Grapalat" w:hAnsi="GHEA Grapalat"/>
          <w:sz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E2379" w:rsidRDefault="00096865" w:rsidP="00906F16">
      <w:pPr>
        <w:pStyle w:val="23"/>
        <w:widowControl w:val="0"/>
        <w:spacing w:line="240" w:lineRule="auto"/>
        <w:ind w:right="-853" w:firstLine="567"/>
        <w:rPr>
          <w:rFonts w:ascii="GHEA Grapalat" w:hAnsi="GHEA Grapalat" w:cs="Sylfaen"/>
          <w:szCs w:val="24"/>
        </w:rPr>
      </w:pPr>
      <w:r w:rsidRPr="004E2379">
        <w:rPr>
          <w:rFonts w:ascii="GHEA Grapalat" w:hAnsi="GHEA Grapalat"/>
          <w:szCs w:val="24"/>
        </w:rPr>
        <w:t>Участник может подать заявку как для каждого лота, так и для нескольких или всех лотов.</w:t>
      </w:r>
      <w:r w:rsidR="00AA7117" w:rsidRPr="004E2379">
        <w:rPr>
          <w:rFonts w:ascii="GHEA Grapalat" w:hAnsi="GHEA Grapalat"/>
          <w:szCs w:val="24"/>
        </w:rPr>
        <w:t xml:space="preserve"> </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Заявка подается до истечения срока, установленного для этого настоящим Приглашением.</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 xml:space="preserve">Порядок подготовки заявки описан в части 2 настоящего приглашения - в инструкции по подготовке заявок на </w:t>
      </w:r>
      <w:r w:rsidR="00E76913" w:rsidRPr="004E2379">
        <w:rPr>
          <w:rFonts w:ascii="GHEA Grapalat" w:hAnsi="GHEA Grapalat"/>
          <w:szCs w:val="24"/>
        </w:rPr>
        <w:t>запрос котировок</w:t>
      </w:r>
      <w:r w:rsidRPr="004E2379">
        <w:rPr>
          <w:rFonts w:ascii="GHEA Grapalat" w:hAnsi="GHEA Grapalat"/>
          <w:szCs w:val="24"/>
        </w:rPr>
        <w:t>.</w:t>
      </w:r>
    </w:p>
    <w:p w:rsidR="00A80ECD" w:rsidRPr="00906F16" w:rsidRDefault="00096865"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4.2</w:t>
      </w:r>
      <w:r w:rsidR="00444026" w:rsidRPr="004E2379">
        <w:rPr>
          <w:rFonts w:ascii="GHEA Grapalat" w:hAnsi="GHEA Grapalat"/>
          <w:szCs w:val="24"/>
        </w:rPr>
        <w:t>.</w:t>
      </w:r>
      <w:r w:rsidR="003065C4" w:rsidRPr="004E2379">
        <w:rPr>
          <w:rFonts w:ascii="GHEA Grapalat" w:hAnsi="GHEA Grapalat"/>
          <w:szCs w:val="24"/>
        </w:rPr>
        <w:tab/>
      </w:r>
      <w:r w:rsidRPr="004E2379">
        <w:rPr>
          <w:rFonts w:ascii="GHEA Grapalat" w:hAnsi="GHEA Grapalat"/>
          <w:szCs w:val="24"/>
        </w:rPr>
        <w:t xml:space="preserve">Заявки </w:t>
      </w:r>
      <w:r w:rsidRPr="00906F16">
        <w:rPr>
          <w:rFonts w:ascii="GHEA Grapalat" w:hAnsi="GHEA Grapalat"/>
          <w:szCs w:val="24"/>
        </w:rPr>
        <w:t xml:space="preserve">на процедуру необходимо подать </w:t>
      </w:r>
      <w:r w:rsidR="00A70E4C" w:rsidRPr="00906F16">
        <w:rPr>
          <w:rFonts w:ascii="GHEA Grapalat" w:hAnsi="GHEA Grapalat"/>
          <w:szCs w:val="24"/>
        </w:rPr>
        <w:t xml:space="preserve">в Комиссию </w:t>
      </w:r>
      <w:r w:rsidRPr="00906F16">
        <w:rPr>
          <w:rFonts w:ascii="GHEA Grapalat" w:hAnsi="GHEA Grapalat"/>
          <w:szCs w:val="24"/>
        </w:rPr>
        <w:t xml:space="preserve">не позднее, чем </w:t>
      </w:r>
      <w:r w:rsidR="00E60179">
        <w:rPr>
          <w:rFonts w:ascii="GHEA Grapalat" w:hAnsi="GHEA Grapalat"/>
          <w:szCs w:val="24"/>
        </w:rPr>
        <w:t>13.00</w:t>
      </w:r>
      <w:r w:rsidRPr="00906F16">
        <w:rPr>
          <w:rFonts w:ascii="GHEA Grapalat" w:hAnsi="GHEA Grapalat"/>
          <w:szCs w:val="24"/>
        </w:rPr>
        <w:t xml:space="preserve"> часов </w:t>
      </w:r>
      <w:r w:rsidR="00906F16" w:rsidRPr="00906F16">
        <w:rPr>
          <w:rFonts w:ascii="GHEA Grapalat" w:hAnsi="GHEA Grapalat"/>
          <w:szCs w:val="24"/>
        </w:rPr>
        <w:t>7</w:t>
      </w:r>
      <w:r w:rsidRPr="00906F16">
        <w:rPr>
          <w:rFonts w:ascii="GHEA Grapalat" w:hAnsi="GHEA Grapalat"/>
          <w:szCs w:val="24"/>
        </w:rPr>
        <w:t>-го</w:t>
      </w:r>
      <w:r w:rsidR="00906F16" w:rsidRPr="00906F16">
        <w:rPr>
          <w:rFonts w:ascii="GHEA Grapalat" w:hAnsi="GHEA Grapalat"/>
          <w:szCs w:val="24"/>
        </w:rPr>
        <w:t xml:space="preserve"> /</w:t>
      </w:r>
      <w:r w:rsidR="00E60179">
        <w:rPr>
          <w:rFonts w:ascii="GHEA Grapalat" w:hAnsi="GHEA Grapalat"/>
          <w:szCs w:val="24"/>
        </w:rPr>
        <w:t>24.01.2020</w:t>
      </w:r>
      <w:r w:rsidR="00906F16" w:rsidRPr="00906F16">
        <w:rPr>
          <w:rFonts w:ascii="GHEA Grapalat" w:hAnsi="GHEA Grapalat"/>
          <w:szCs w:val="24"/>
        </w:rPr>
        <w:t>/</w:t>
      </w:r>
      <w:r w:rsidRPr="00906F16">
        <w:rPr>
          <w:rFonts w:ascii="GHEA Grapalat" w:hAnsi="GHEA Grapalat"/>
          <w:szCs w:val="24"/>
        </w:rPr>
        <w:t xml:space="preserve"> дня опубликования в </w:t>
      </w:r>
      <w:r w:rsidR="00FB10C7" w:rsidRPr="00906F16">
        <w:rPr>
          <w:rFonts w:ascii="GHEA Grapalat" w:hAnsi="GHEA Grapalat"/>
          <w:szCs w:val="24"/>
        </w:rPr>
        <w:t xml:space="preserve">бюллетене </w:t>
      </w:r>
      <w:r w:rsidRPr="00906F16">
        <w:rPr>
          <w:rFonts w:ascii="GHEA Grapalat" w:hAnsi="GHEA Grapalat"/>
          <w:szCs w:val="24"/>
        </w:rPr>
        <w:t>объявления и приглашения на настоящую процедуру.</w:t>
      </w:r>
      <w:r w:rsidR="00AA7117" w:rsidRPr="00906F16">
        <w:rPr>
          <w:rFonts w:ascii="GHEA Grapalat" w:hAnsi="GHEA Grapalat"/>
          <w:szCs w:val="24"/>
        </w:rPr>
        <w:t xml:space="preserve"> </w:t>
      </w:r>
    </w:p>
    <w:p w:rsidR="00A80ECD" w:rsidRPr="00DC52A8" w:rsidRDefault="00A80ECD" w:rsidP="00906F16">
      <w:pPr>
        <w:pStyle w:val="23"/>
        <w:widowControl w:val="0"/>
        <w:spacing w:line="240" w:lineRule="auto"/>
        <w:ind w:right="-853" w:firstLine="567"/>
        <w:rPr>
          <w:rFonts w:ascii="GHEA Grapalat" w:hAnsi="GHEA Grapalat"/>
          <w:szCs w:val="24"/>
        </w:rPr>
      </w:pPr>
      <w:r w:rsidRPr="00906F16">
        <w:rPr>
          <w:rFonts w:ascii="GHEA Grapalat" w:hAnsi="GHEA Grapalat"/>
          <w:szCs w:val="24"/>
        </w:rPr>
        <w:t>4.2.</w:t>
      </w:r>
      <w:r w:rsidRPr="00906F16">
        <w:rPr>
          <w:rFonts w:ascii="GHEA Grapalat" w:hAnsi="GHEA Grapalat"/>
          <w:szCs w:val="24"/>
        </w:rPr>
        <w:tab/>
        <w:t>Заявки на процедуру необходимо представить</w:t>
      </w:r>
      <w:r>
        <w:rPr>
          <w:rFonts w:ascii="GHEA Grapalat" w:hAnsi="GHEA Grapalat"/>
          <w:sz w:val="24"/>
          <w:szCs w:val="24"/>
        </w:rPr>
        <w:t xml:space="preserve"> </w:t>
      </w:r>
      <w:r w:rsidRPr="00DC52A8">
        <w:rPr>
          <w:rFonts w:ascii="GHEA Grapalat" w:hAnsi="GHEA Grapalat"/>
          <w:szCs w:val="24"/>
        </w:rPr>
        <w:t>в комиссию по адресу</w:t>
      </w:r>
      <w:r w:rsidR="00DD5410" w:rsidRPr="00DD5410">
        <w:rPr>
          <w:rFonts w:ascii="GHEA Grapalat" w:hAnsi="GHEA Grapalat"/>
        </w:rPr>
        <w:t xml:space="preserve"> </w:t>
      </w:r>
      <w:r w:rsidR="00E60179">
        <w:rPr>
          <w:rFonts w:ascii="GHEA Grapalat" w:hAnsi="GHEA Grapalat"/>
        </w:rPr>
        <w:t xml:space="preserve">Села Мармарашена, Араратской  области РА </w:t>
      </w:r>
      <w:r w:rsidR="00DD5410" w:rsidRPr="00DD5410">
        <w:rPr>
          <w:rFonts w:ascii="GHEA Grapalat" w:hAnsi="GHEA Grapalat"/>
          <w:szCs w:val="24"/>
        </w:rPr>
        <w:t>,</w:t>
      </w:r>
      <w:r w:rsidRPr="00DD5410">
        <w:rPr>
          <w:rFonts w:ascii="GHEA Grapalat" w:hAnsi="GHEA Grapalat"/>
          <w:szCs w:val="24"/>
        </w:rPr>
        <w:t xml:space="preserve"> не </w:t>
      </w:r>
      <w:r w:rsidRPr="00DC52A8">
        <w:rPr>
          <w:rFonts w:ascii="GHEA Grapalat" w:hAnsi="GHEA Grapalat"/>
          <w:szCs w:val="24"/>
        </w:rPr>
        <w:t xml:space="preserve">позднее, чем </w:t>
      </w:r>
      <w:r w:rsidR="00E60179">
        <w:rPr>
          <w:rFonts w:ascii="GHEA Grapalat" w:hAnsi="GHEA Grapalat"/>
          <w:szCs w:val="24"/>
        </w:rPr>
        <w:t>13.00</w:t>
      </w:r>
      <w:r w:rsidRPr="00DC52A8">
        <w:rPr>
          <w:rFonts w:ascii="GHEA Grapalat" w:hAnsi="GHEA Grapalat"/>
          <w:szCs w:val="24"/>
        </w:rPr>
        <w:t xml:space="preserve"> часов </w:t>
      </w:r>
      <w:r w:rsidR="00DC52A8" w:rsidRPr="00DC52A8">
        <w:rPr>
          <w:rFonts w:ascii="GHEA Grapalat" w:hAnsi="GHEA Grapalat"/>
          <w:szCs w:val="24"/>
        </w:rPr>
        <w:t>7</w:t>
      </w:r>
      <w:r w:rsidRPr="00DC52A8">
        <w:rPr>
          <w:rFonts w:ascii="GHEA Grapalat" w:hAnsi="GHEA Grapalat"/>
          <w:szCs w:val="24"/>
        </w:rPr>
        <w:t xml:space="preserve">-го </w:t>
      </w:r>
      <w:r w:rsidR="00DC52A8" w:rsidRPr="00DC52A8">
        <w:rPr>
          <w:rFonts w:ascii="GHEA Grapalat" w:hAnsi="GHEA Grapalat"/>
          <w:szCs w:val="24"/>
        </w:rPr>
        <w:t>/</w:t>
      </w:r>
      <w:r w:rsidR="00E60179">
        <w:rPr>
          <w:rFonts w:ascii="GHEA Grapalat" w:hAnsi="GHEA Grapalat"/>
          <w:szCs w:val="24"/>
        </w:rPr>
        <w:t>24.01.2020</w:t>
      </w:r>
      <w:r w:rsidR="00DC52A8" w:rsidRPr="00DC52A8">
        <w:rPr>
          <w:rFonts w:ascii="GHEA Grapalat" w:hAnsi="GHEA Grapalat"/>
          <w:szCs w:val="24"/>
        </w:rPr>
        <w:t xml:space="preserve">/ </w:t>
      </w:r>
      <w:r w:rsidRPr="00DC52A8">
        <w:rPr>
          <w:rFonts w:ascii="GHEA Grapalat" w:hAnsi="GHEA Grapalat"/>
          <w:szCs w:val="24"/>
        </w:rPr>
        <w:t xml:space="preserve">дня с даты опубликования в бюллетене объявления и приглашения на настоящую процедуру. </w:t>
      </w:r>
    </w:p>
    <w:p w:rsidR="00A80ECD" w:rsidRPr="0010656B" w:rsidRDefault="00A80ECD" w:rsidP="0010656B">
      <w:pPr>
        <w:pStyle w:val="23"/>
        <w:widowControl w:val="0"/>
        <w:spacing w:line="240" w:lineRule="auto"/>
        <w:ind w:right="-853" w:firstLine="567"/>
        <w:rPr>
          <w:rFonts w:ascii="GHEA Grapalat" w:hAnsi="GHEA Grapalat"/>
          <w:szCs w:val="24"/>
        </w:rPr>
      </w:pPr>
      <w:r w:rsidRPr="00DC52A8">
        <w:rPr>
          <w:rFonts w:ascii="GHEA Grapalat" w:hAnsi="GHEA Grapalat"/>
          <w:szCs w:val="24"/>
        </w:rPr>
        <w:t>Заявки на процедуру получает и в журнале регистрации заявок регистрирует секретарь комиссии</w:t>
      </w:r>
      <w:r>
        <w:rPr>
          <w:rFonts w:ascii="GHEA Grapalat" w:hAnsi="GHEA Grapalat"/>
          <w:sz w:val="24"/>
          <w:szCs w:val="24"/>
        </w:rPr>
        <w:t xml:space="preserve"> </w:t>
      </w:r>
      <w:r w:rsidR="00DC52A8" w:rsidRPr="0004030D">
        <w:rPr>
          <w:rFonts w:ascii="GHEA Grapalat" w:hAnsi="GHEA Grapalat"/>
        </w:rPr>
        <w:t>А.Айвазян</w:t>
      </w:r>
      <w:r>
        <w:rPr>
          <w:rFonts w:ascii="GHEA Grapalat" w:hAnsi="GHEA Grapalat"/>
          <w:sz w:val="24"/>
          <w:szCs w:val="24"/>
        </w:rPr>
        <w:t xml:space="preserve">. </w:t>
      </w:r>
      <w:r w:rsidRPr="00DC52A8">
        <w:rPr>
          <w:rFonts w:ascii="GHEA Grapalat" w:hAnsi="GHEA Grapalat"/>
          <w:szCs w:val="24"/>
        </w:rPr>
        <w:t>Секретарь комиссии регистрирует заявки в журнале регистрации по очередности их получения, с указанием в журнале регистрации</w:t>
      </w:r>
      <w:r w:rsidRPr="0010656B">
        <w:rPr>
          <w:rFonts w:ascii="GHEA Grapalat" w:hAnsi="GHEA Grapalat"/>
          <w:szCs w:val="24"/>
        </w:rPr>
        <w:t xml:space="preserve">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0656B" w:rsidRDefault="00B67CCD"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4.3.</w:t>
      </w:r>
      <w:r w:rsidR="003065C4" w:rsidRPr="0010656B">
        <w:rPr>
          <w:rFonts w:ascii="GHEA Grapalat" w:hAnsi="GHEA Grapalat"/>
          <w:szCs w:val="24"/>
        </w:rPr>
        <w:tab/>
      </w:r>
      <w:r w:rsidRPr="0010656B">
        <w:rPr>
          <w:rFonts w:ascii="GHEA Grapalat" w:hAnsi="GHEA Grapalat"/>
          <w:szCs w:val="24"/>
        </w:rPr>
        <w:t>В заявке участник представляет: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1) утвержденное им заявление-объявление, предусмотренное пунктом 2.1 части 2 настоящего приглашения</w:t>
      </w:r>
      <w:r w:rsidR="003C5795" w:rsidRPr="0010656B">
        <w:rPr>
          <w:rFonts w:ascii="GHEA Grapalat" w:hAnsi="GHEA Grapalat"/>
          <w:szCs w:val="24"/>
        </w:rPr>
        <w:t xml:space="preserve"> указав адрес электронной почты, учетный номер налогоплательщика, адрес деятельности и номер телефона </w:t>
      </w:r>
      <w:r w:rsidRPr="0010656B">
        <w:rPr>
          <w:rFonts w:ascii="GHEA Grapalat" w:hAnsi="GHEA Grapalat"/>
          <w:szCs w:val="24"/>
        </w:rPr>
        <w:t>, которое включает: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а) </w:t>
      </w:r>
      <w:r w:rsidR="003C5795" w:rsidRPr="0010656B">
        <w:rPr>
          <w:rFonts w:ascii="GHEA Grapalat" w:hAnsi="GHEA Grapalat"/>
          <w:szCs w:val="24"/>
        </w:rPr>
        <w:t xml:space="preserve">подтверждение </w:t>
      </w:r>
      <w:r w:rsidRPr="0010656B">
        <w:rPr>
          <w:rFonts w:ascii="GHEA Grapalat" w:hAnsi="GHEA Grapalat"/>
          <w:szCs w:val="24"/>
        </w:rPr>
        <w:t>о соответствии своих данных требованиям права на участие, установленным настоящим приглашением;</w:t>
      </w:r>
    </w:p>
    <w:p w:rsidR="00C648D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б) </w:t>
      </w:r>
      <w:r w:rsidR="003C5795" w:rsidRPr="0010656B">
        <w:rPr>
          <w:rFonts w:ascii="GHEA Grapalat" w:hAnsi="GHEA Grapalat"/>
          <w:szCs w:val="24"/>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0656B">
        <w:rPr>
          <w:rFonts w:ascii="GHEA Grapalat" w:hAnsi="GHEA Grapalat"/>
          <w:szCs w:val="24"/>
        </w:rPr>
        <w:t xml:space="preserve"> в случае признания отобранным участником</w:t>
      </w:r>
      <w:r w:rsidR="0049623A" w:rsidRPr="0010656B">
        <w:rPr>
          <w:rFonts w:ascii="GHEA Grapalat" w:hAnsi="GHEA Grapalat"/>
          <w:szCs w:val="24"/>
        </w:rPr>
        <w:t xml:space="preserve">    </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0656B" w:rsidRDefault="001361B2"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 решении заключить договор;</w:t>
      </w:r>
      <w:r w:rsidR="005F25EF" w:rsidRPr="0010656B">
        <w:rPr>
          <w:rFonts w:ascii="GHEA Grapalat" w:hAnsi="GHEA Grapalat"/>
          <w:szCs w:val="24"/>
        </w:rPr>
        <w:t xml:space="preserve">  </w:t>
      </w:r>
    </w:p>
    <w:p w:rsidR="00071119" w:rsidRPr="0010656B" w:rsidRDefault="00932115"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2</w:t>
      </w:r>
      <w:r w:rsidR="005F25EF" w:rsidRPr="0010656B">
        <w:rPr>
          <w:rFonts w:ascii="GHEA Grapalat" w:hAnsi="GHEA Grapalat"/>
          <w:szCs w:val="24"/>
        </w:rPr>
        <w:t>) технические характеристики</w:t>
      </w:r>
      <w:r w:rsidRPr="0010656B">
        <w:rPr>
          <w:rFonts w:ascii="GHEA Grapalat" w:hAnsi="GHEA Grapalat"/>
          <w:szCs w:val="24"/>
        </w:rPr>
        <w:t xml:space="preserve"> предлагаемого им товара</w:t>
      </w:r>
      <w:r w:rsidR="005F25EF" w:rsidRPr="0010656B">
        <w:rPr>
          <w:rFonts w:ascii="GHEA Grapalat" w:hAnsi="GHEA Grapalat"/>
          <w:szCs w:val="24"/>
        </w:rPr>
        <w:t xml:space="preserve">, а также товарный знак, </w:t>
      </w:r>
      <w:r w:rsidRPr="0010656B">
        <w:rPr>
          <w:rFonts w:ascii="GHEA Grapalat" w:hAnsi="GHEA Grapalat"/>
          <w:szCs w:val="24"/>
        </w:rPr>
        <w:t xml:space="preserve">фирменное наименование, марка и </w:t>
      </w:r>
      <w:r w:rsidR="005F25EF" w:rsidRPr="0010656B">
        <w:rPr>
          <w:rFonts w:ascii="GHEA Grapalat" w:hAnsi="GHEA Grapalat"/>
          <w:szCs w:val="24"/>
        </w:rPr>
        <w:t>наименование производителя, (далее — полное описание товара)</w:t>
      </w:r>
      <w:r w:rsidR="00EA6AE0" w:rsidRPr="0010656B">
        <w:rPr>
          <w:rFonts w:ascii="GHEA Grapalat" w:hAnsi="GHEA Grapalat"/>
          <w:szCs w:val="24"/>
        </w:rPr>
        <w:footnoteReference w:customMarkFollows="1" w:id="2"/>
        <w:t>7</w:t>
      </w:r>
      <w:r w:rsidR="005F25EF" w:rsidRPr="0010656B">
        <w:rPr>
          <w:rFonts w:ascii="GHEA Grapalat" w:hAnsi="GHEA Grapalat"/>
          <w:szCs w:val="24"/>
        </w:rPr>
        <w:t>:</w:t>
      </w:r>
      <w:r w:rsidRPr="0010656B">
        <w:rPr>
          <w:rFonts w:ascii="GHEA Grapalat" w:hAnsi="GHEA Grapalat"/>
          <w:szCs w:val="24"/>
        </w:rPr>
        <w:t xml:space="preserve"> </w:t>
      </w:r>
    </w:p>
    <w:p w:rsidR="006C3115" w:rsidRPr="0010656B" w:rsidRDefault="001C6688"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lastRenderedPageBreak/>
        <w:t>3</w:t>
      </w:r>
      <w:r w:rsidR="0047117B" w:rsidRPr="0010656B">
        <w:rPr>
          <w:rFonts w:ascii="GHEA Grapalat" w:hAnsi="GHEA Grapalat"/>
          <w:szCs w:val="24"/>
        </w:rPr>
        <w:t>)</w:t>
      </w:r>
      <w:r w:rsidR="00444026" w:rsidRPr="0010656B">
        <w:rPr>
          <w:rFonts w:ascii="GHEA Grapalat" w:hAnsi="GHEA Grapalat"/>
          <w:szCs w:val="24"/>
        </w:rPr>
        <w:tab/>
      </w:r>
      <w:r w:rsidR="0047117B" w:rsidRPr="0010656B">
        <w:rPr>
          <w:rFonts w:ascii="GHEA Grapalat" w:hAnsi="GHEA Grapalat"/>
          <w:szCs w:val="24"/>
        </w:rPr>
        <w:t>утвержденное им ценовое предложение;</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5</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При этом в случае участия в настоящей процедуре в порядке совместной деятельности (консорциумом) </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ни одна из сторон договора о совместной деятельности не может подавать отдельную заявку на данную процедуру</w:t>
      </w:r>
      <w:r w:rsidR="006519EF" w:rsidRPr="0010656B">
        <w:rPr>
          <w:rFonts w:ascii="GHEA Grapalat" w:hAnsi="GHEA Grapalat"/>
          <w:szCs w:val="24"/>
        </w:rPr>
        <w:t xml:space="preserve"> (на один и тот же лот)</w:t>
      </w:r>
      <w:r w:rsidRPr="0010656B">
        <w:rPr>
          <w:rFonts w:ascii="GHEA Grapalat" w:hAnsi="GHEA Grapalat"/>
          <w:szCs w:val="24"/>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10656B" w:rsidRDefault="00333B85" w:rsidP="00B46D58">
      <w:pPr>
        <w:widowControl w:val="0"/>
        <w:jc w:val="center"/>
        <w:rPr>
          <w:rFonts w:ascii="GHEA Grapalat" w:hAnsi="GHEA Grapalat" w:cs="Arial"/>
          <w:b/>
          <w:sz w:val="22"/>
        </w:rPr>
      </w:pPr>
      <w:r>
        <w:rPr>
          <w:rFonts w:ascii="GHEA Grapalat" w:hAnsi="GHEA Grapalat"/>
          <w:b/>
        </w:rPr>
        <w:t>5</w:t>
      </w:r>
      <w:r w:rsidRPr="0010656B">
        <w:rPr>
          <w:rFonts w:ascii="GHEA Grapalat" w:hAnsi="GHEA Grapalat"/>
          <w:b/>
          <w:sz w:val="22"/>
        </w:rPr>
        <w:t>.</w:t>
      </w:r>
      <w:r w:rsidR="00C8055A" w:rsidRPr="0010656B">
        <w:rPr>
          <w:rFonts w:ascii="GHEA Grapalat" w:hAnsi="GHEA Grapalat"/>
          <w:b/>
          <w:sz w:val="22"/>
        </w:rPr>
        <w:t xml:space="preserve">ЦЕНОВОЕ ПРЕДЛОЖЕНИЕ ЗАЯВКИ </w:t>
      </w:r>
    </w:p>
    <w:p w:rsidR="00A45946" w:rsidRPr="009044F1" w:rsidRDefault="00C8055A" w:rsidP="0010656B">
      <w:pPr>
        <w:widowControl w:val="0"/>
        <w:tabs>
          <w:tab w:val="left" w:pos="1134"/>
        </w:tabs>
        <w:ind w:right="-853" w:firstLine="567"/>
        <w:jc w:val="both"/>
        <w:rPr>
          <w:rFonts w:ascii="GHEA Grapalat" w:hAnsi="GHEA Grapalat"/>
        </w:rPr>
      </w:pPr>
      <w:r w:rsidRPr="0010656B">
        <w:rPr>
          <w:rFonts w:ascii="GHEA Grapalat" w:hAnsi="GHEA Grapalat"/>
          <w:sz w:val="20"/>
        </w:rPr>
        <w:t>5.1</w:t>
      </w:r>
      <w:r w:rsidR="00A34DFE" w:rsidRPr="0010656B">
        <w:rPr>
          <w:rFonts w:ascii="GHEA Grapalat" w:hAnsi="GHEA Grapalat"/>
          <w:sz w:val="20"/>
        </w:rPr>
        <w:t>.</w:t>
      </w:r>
      <w:r w:rsidR="00333B85" w:rsidRPr="0010656B">
        <w:rPr>
          <w:rFonts w:ascii="GHEA Grapalat" w:hAnsi="GHEA Grapalat"/>
          <w:sz w:val="20"/>
        </w:rPr>
        <w:tab/>
      </w:r>
      <w:r w:rsidRPr="0010656B">
        <w:rPr>
          <w:rFonts w:ascii="GHEA Grapalat" w:hAnsi="GHEA Grapalat"/>
          <w:sz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r w:rsidRPr="009044F1">
        <w:rPr>
          <w:rFonts w:ascii="GHEA Grapalat" w:hAnsi="GHEA Grapalat"/>
        </w:rPr>
        <w:t>.</w:t>
      </w:r>
    </w:p>
    <w:p w:rsidR="00B95FE0"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5.2.</w:t>
      </w:r>
      <w:r w:rsidR="00333B85" w:rsidRPr="000C1DC9">
        <w:rPr>
          <w:rFonts w:ascii="GHEA Grapalat" w:hAnsi="GHEA Grapalat"/>
          <w:szCs w:val="24"/>
        </w:rPr>
        <w:tab/>
      </w:r>
      <w:r w:rsidRPr="000C1DC9">
        <w:rPr>
          <w:rFonts w:ascii="GHEA Grapalat" w:hAnsi="GHEA Grapalat"/>
          <w:szCs w:val="24"/>
        </w:rPr>
        <w:t>Участник представляет ценовое предложение в форме расчета, состоящего из обобщенных компонентов</w:t>
      </w:r>
      <w:r w:rsidR="00443317" w:rsidRPr="000C1DC9">
        <w:rPr>
          <w:rFonts w:ascii="GHEA Grapalat" w:hAnsi="GHEA Grapalat"/>
          <w:szCs w:val="24"/>
        </w:rPr>
        <w:t>-</w:t>
      </w:r>
      <w:r w:rsidRPr="000C1DC9">
        <w:rPr>
          <w:rFonts w:ascii="GHEA Grapalat" w:hAnsi="GHEA Grapalat"/>
          <w:szCs w:val="24"/>
        </w:rPr>
        <w:t xml:space="preserve"> </w:t>
      </w:r>
      <w:r w:rsidR="00443317" w:rsidRPr="000C1DC9">
        <w:rPr>
          <w:rFonts w:ascii="GHEA Grapalat" w:hAnsi="GHEA Grapalat"/>
          <w:szCs w:val="24"/>
        </w:rPr>
        <w:t>себестоимость, прибыль</w:t>
      </w:r>
      <w:r w:rsidRPr="000C1DC9">
        <w:rPr>
          <w:rFonts w:ascii="GHEA Grapalat" w:hAnsi="GHEA Grapalat"/>
          <w:szCs w:val="24"/>
        </w:rPr>
        <w:t xml:space="preserve"> и налог на добавленную стоимость. Расчет компонентов </w:t>
      </w:r>
      <w:r w:rsidR="009963C3" w:rsidRPr="000C1DC9">
        <w:rPr>
          <w:rFonts w:ascii="GHEA Grapalat" w:hAnsi="GHEA Grapalat"/>
          <w:szCs w:val="24"/>
        </w:rPr>
        <w:t>себе</w:t>
      </w:r>
      <w:r w:rsidRPr="000C1DC9">
        <w:rPr>
          <w:rFonts w:ascii="GHEA Grapalat" w:hAnsi="GHEA Grapalat"/>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333B85" w:rsidRPr="000C1DC9">
        <w:rPr>
          <w:rFonts w:ascii="GHEA Grapalat" w:hAnsi="GHEA Grapalat"/>
          <w:szCs w:val="24"/>
        </w:rPr>
        <w:tab/>
      </w:r>
      <w:r w:rsidRPr="000C1DC9">
        <w:rPr>
          <w:rFonts w:ascii="GHEA Grapalat" w:hAnsi="GHEA Grapalat"/>
          <w:szCs w:val="24"/>
        </w:rPr>
        <w:t>графы "</w:t>
      </w:r>
      <w:r w:rsidR="00830AD3" w:rsidRPr="000C1DC9">
        <w:rPr>
          <w:rFonts w:ascii="GHEA Grapalat" w:hAnsi="GHEA Grapalat"/>
          <w:szCs w:val="24"/>
        </w:rPr>
        <w:t>себе</w:t>
      </w:r>
      <w:r w:rsidRPr="000C1DC9">
        <w:rPr>
          <w:rFonts w:ascii="GHEA Grapalat" w:hAnsi="GHEA Grapalat"/>
          <w:szCs w:val="24"/>
        </w:rPr>
        <w:t>стоимость</w:t>
      </w:r>
      <w:r w:rsidR="00DF3688" w:rsidRPr="000C1DC9">
        <w:rPr>
          <w:rFonts w:ascii="GHEA Grapalat" w:hAnsi="GHEA Grapalat"/>
          <w:szCs w:val="24"/>
        </w:rPr>
        <w:t>"</w:t>
      </w:r>
      <w:r w:rsidR="00830AD3" w:rsidRPr="000C1DC9">
        <w:rPr>
          <w:rFonts w:ascii="GHEA Grapalat" w:hAnsi="GHEA Grapalat"/>
          <w:szCs w:val="24"/>
        </w:rPr>
        <w:t xml:space="preserve">, </w:t>
      </w:r>
      <w:r w:rsidR="00DF3688" w:rsidRPr="000C1DC9">
        <w:rPr>
          <w:rFonts w:ascii="GHEA Grapalat" w:hAnsi="GHEA Grapalat"/>
          <w:szCs w:val="24"/>
        </w:rPr>
        <w:t>"</w:t>
      </w:r>
      <w:r w:rsidR="00830AD3" w:rsidRPr="000C1DC9">
        <w:rPr>
          <w:rFonts w:ascii="GHEA Grapalat" w:hAnsi="GHEA Grapalat"/>
          <w:szCs w:val="24"/>
        </w:rPr>
        <w:t>прибыль"</w:t>
      </w:r>
      <w:r w:rsidRPr="000C1DC9">
        <w:rPr>
          <w:rFonts w:ascii="GHEA Grapalat" w:hAnsi="GHEA Grapalat"/>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333B85" w:rsidRPr="000C1DC9">
        <w:rPr>
          <w:rFonts w:ascii="GHEA Grapalat" w:hAnsi="GHEA Grapalat"/>
          <w:szCs w:val="24"/>
        </w:rPr>
        <w:tab/>
      </w:r>
      <w:r w:rsidRPr="000C1DC9">
        <w:rPr>
          <w:rFonts w:ascii="GHEA Grapalat" w:hAnsi="GHEA Grapalat"/>
          <w:szCs w:val="24"/>
        </w:rPr>
        <w:t xml:space="preserve">между суммами, указанными прописью или цифрами в графах </w:t>
      </w:r>
      <w:r w:rsidR="00A60D60" w:rsidRPr="000C1DC9">
        <w:rPr>
          <w:rFonts w:ascii="GHEA Grapalat" w:hAnsi="GHEA Grapalat"/>
          <w:szCs w:val="24"/>
        </w:rPr>
        <w:t xml:space="preserve">"себестоимость", "прибыль" </w:t>
      </w:r>
      <w:r w:rsidRPr="000C1DC9">
        <w:rPr>
          <w:rFonts w:ascii="GHEA Grapalat" w:hAnsi="GHEA Grapalat"/>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333B85" w:rsidRPr="000C1DC9">
        <w:rPr>
          <w:rFonts w:ascii="GHEA Grapalat" w:hAnsi="GHEA Grapalat"/>
          <w:szCs w:val="24"/>
        </w:rPr>
        <w:tab/>
      </w:r>
      <w:r w:rsidRPr="000C1DC9">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0C1DC9" w:rsidRDefault="00B9778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 себестоимость, прибыль, налог на добавленную стоимость и общая сумма</w:t>
      </w:r>
      <w:r w:rsidR="00910938" w:rsidRPr="000C1DC9">
        <w:rPr>
          <w:rFonts w:ascii="GHEA Grapalat" w:hAnsi="GHEA Grapalat"/>
          <w:szCs w:val="24"/>
        </w:rPr>
        <w:t xml:space="preserve"> ценового предложения</w:t>
      </w:r>
      <w:r w:rsidRPr="000C1DC9">
        <w:rPr>
          <w:rFonts w:ascii="GHEA Grapalat" w:hAnsi="GHEA Grapalat"/>
          <w:szCs w:val="24"/>
        </w:rPr>
        <w:t xml:space="preserve">, указанные в графах </w:t>
      </w:r>
      <w:r w:rsidR="00207490" w:rsidRPr="000C1DC9">
        <w:rPr>
          <w:rFonts w:ascii="GHEA Grapalat" w:hAnsi="GHEA Grapalat"/>
          <w:szCs w:val="24"/>
        </w:rPr>
        <w:t>прописью</w:t>
      </w:r>
      <w:r w:rsidRPr="000C1DC9">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0C1DC9">
        <w:rPr>
          <w:rFonts w:ascii="GHEA Grapalat" w:hAnsi="GHEA Grapalat"/>
          <w:szCs w:val="24"/>
        </w:rPr>
        <w:t xml:space="preserve">, </w:t>
      </w:r>
    </w:p>
    <w:p w:rsidR="00AE1E38" w:rsidRPr="000C1DC9" w:rsidRDefault="00A1468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д. в графах себестоимость, прибыль и налог на добавленную стоимость </w:t>
      </w:r>
      <w:r w:rsidR="008730A8" w:rsidRPr="000C1DC9">
        <w:rPr>
          <w:rFonts w:ascii="GHEA Grapalat" w:hAnsi="GHEA Grapalat"/>
          <w:szCs w:val="24"/>
        </w:rPr>
        <w:t xml:space="preserve">ценового предложения </w:t>
      </w:r>
      <w:r w:rsidRPr="000C1DC9">
        <w:rPr>
          <w:rFonts w:ascii="GHEA Grapalat" w:hAnsi="GHEA Grapalat"/>
          <w:szCs w:val="24"/>
        </w:rPr>
        <w:t xml:space="preserve">суммы заполнены как цифрами, так и </w:t>
      </w:r>
      <w:r w:rsidR="008730A8" w:rsidRPr="000C1DC9">
        <w:rPr>
          <w:rFonts w:ascii="GHEA Grapalat" w:hAnsi="GHEA Grapalat"/>
          <w:szCs w:val="24"/>
        </w:rPr>
        <w:t>прописью</w:t>
      </w:r>
      <w:r w:rsidRPr="000C1DC9">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C1DC9">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0C1DC9" w:rsidRDefault="0048059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 в суммах, заполненных буквами в графах ценового пред</w:t>
      </w:r>
      <w:r w:rsidR="00413595" w:rsidRPr="000C1DC9">
        <w:rPr>
          <w:rFonts w:ascii="GHEA Grapalat" w:hAnsi="GHEA Grapalat"/>
          <w:szCs w:val="24"/>
        </w:rPr>
        <w:t>ложения, лумы указаны в цифрах.</w:t>
      </w:r>
    </w:p>
    <w:p w:rsidR="00A45946"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5.3</w:t>
      </w:r>
      <w:r w:rsidR="00A34DFE" w:rsidRPr="000C1DC9">
        <w:rPr>
          <w:rFonts w:ascii="GHEA Grapalat" w:hAnsi="GHEA Grapalat"/>
          <w:szCs w:val="24"/>
        </w:rPr>
        <w:t>.</w:t>
      </w:r>
      <w:r w:rsidR="00333B85" w:rsidRPr="000C1DC9">
        <w:rPr>
          <w:rFonts w:ascii="GHEA Grapalat" w:hAnsi="GHEA Grapalat"/>
          <w:szCs w:val="24"/>
        </w:rPr>
        <w:tab/>
      </w:r>
      <w:r w:rsidRPr="000C1DC9">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C1DC9" w:rsidRDefault="00096865" w:rsidP="000C1DC9">
      <w:pPr>
        <w:pStyle w:val="23"/>
        <w:widowControl w:val="0"/>
        <w:spacing w:line="240" w:lineRule="auto"/>
        <w:ind w:right="-853" w:firstLine="567"/>
        <w:rPr>
          <w:rFonts w:ascii="GHEA Grapalat" w:hAnsi="GHEA Grapalat"/>
          <w:szCs w:val="24"/>
        </w:rPr>
      </w:pPr>
    </w:p>
    <w:p w:rsidR="00096865" w:rsidRPr="009044F1" w:rsidRDefault="00220C7C" w:rsidP="00B46D58">
      <w:pPr>
        <w:widowControl w:val="0"/>
        <w:ind w:left="567" w:right="565"/>
        <w:jc w:val="center"/>
        <w:rPr>
          <w:rFonts w:ascii="GHEA Grapalat" w:hAnsi="GHEA Grapalat"/>
          <w:b/>
        </w:rPr>
      </w:pPr>
      <w:r w:rsidRPr="009044F1">
        <w:rPr>
          <w:rFonts w:ascii="GHEA Grapalat" w:hAnsi="GHEA Grapalat"/>
          <w:b/>
        </w:rPr>
        <w:t>6</w:t>
      </w:r>
      <w:r w:rsidRPr="000C1DC9">
        <w:rPr>
          <w:rFonts w:ascii="GHEA Grapalat" w:hAnsi="GHEA Grapalat"/>
          <w:b/>
          <w:sz w:val="22"/>
        </w:rPr>
        <w:t xml:space="preserve">. СРОК ДЕЙСТВИЯ ЗАЯВКИ, </w:t>
      </w:r>
      <w:r w:rsidR="00294F67" w:rsidRPr="000C1DC9">
        <w:rPr>
          <w:rFonts w:ascii="GHEA Grapalat" w:hAnsi="GHEA Grapalat"/>
          <w:b/>
          <w:sz w:val="22"/>
        </w:rPr>
        <w:br/>
      </w:r>
      <w:r w:rsidRPr="000C1DC9">
        <w:rPr>
          <w:rFonts w:ascii="GHEA Grapalat" w:hAnsi="GHEA Grapalat"/>
          <w:b/>
          <w:sz w:val="22"/>
        </w:rPr>
        <w:t>ПОРЯДОК ВНЕСЕНИЯ ИЗМЕНЕНИЙ В ЗАЯВКИ</w:t>
      </w:r>
      <w:r w:rsidR="002626F7" w:rsidRPr="000C1DC9">
        <w:rPr>
          <w:rFonts w:ascii="GHEA Grapalat" w:hAnsi="GHEA Grapalat"/>
          <w:b/>
          <w:sz w:val="22"/>
        </w:rPr>
        <w:t xml:space="preserve"> </w:t>
      </w:r>
      <w:r w:rsidR="00955A1E" w:rsidRPr="000C1DC9">
        <w:rPr>
          <w:rFonts w:ascii="GHEA Grapalat" w:hAnsi="GHEA Grapalat"/>
          <w:b/>
          <w:sz w:val="22"/>
        </w:rPr>
        <w:t>И ИХ ОТЗЫВА</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lastRenderedPageBreak/>
        <w:t>6.1</w:t>
      </w:r>
      <w:r w:rsidR="00A34DFE" w:rsidRPr="000C1DC9">
        <w:rPr>
          <w:rFonts w:ascii="GHEA Grapalat" w:hAnsi="GHEA Grapalat"/>
          <w:szCs w:val="24"/>
        </w:rPr>
        <w:t>.</w:t>
      </w:r>
      <w:r w:rsidR="00294F67" w:rsidRPr="000C1DC9">
        <w:rPr>
          <w:rFonts w:ascii="GHEA Grapalat" w:hAnsi="GHEA Grapalat"/>
          <w:szCs w:val="24"/>
        </w:rPr>
        <w:tab/>
      </w:r>
      <w:r w:rsidRPr="000C1DC9">
        <w:rPr>
          <w:rFonts w:ascii="GHEA Grapalat" w:hAnsi="GHEA Grapalat"/>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6.2</w:t>
      </w:r>
      <w:r w:rsidR="00A34DFE" w:rsidRPr="000C1DC9">
        <w:rPr>
          <w:rFonts w:ascii="GHEA Grapalat" w:hAnsi="GHEA Grapalat"/>
          <w:szCs w:val="24"/>
        </w:rPr>
        <w:t>.</w:t>
      </w:r>
      <w:r w:rsidR="008E6E51" w:rsidRPr="000C1DC9">
        <w:rPr>
          <w:rFonts w:ascii="GHEA Grapalat" w:hAnsi="GHEA Grapalat"/>
          <w:szCs w:val="24"/>
        </w:rPr>
        <w:tab/>
      </w:r>
      <w:r w:rsidRPr="000C1DC9">
        <w:rPr>
          <w:rFonts w:ascii="GHEA Grapalat" w:hAnsi="GHEA Grapalat"/>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jc w:val="center"/>
        <w:rPr>
          <w:rFonts w:ascii="GHEA Grapalat" w:hAnsi="GHEA Grapalat"/>
          <w:b/>
        </w:rPr>
      </w:pPr>
      <w:r w:rsidRPr="009044F1">
        <w:rPr>
          <w:rFonts w:ascii="GHEA Grapalat" w:hAnsi="GHEA Grapalat"/>
          <w:b/>
        </w:rPr>
        <w:t xml:space="preserve">7. </w:t>
      </w:r>
      <w:r w:rsidRPr="000C1DC9">
        <w:rPr>
          <w:rFonts w:ascii="GHEA Grapalat" w:hAnsi="GHEA Grapalat"/>
          <w:b/>
          <w:sz w:val="22"/>
        </w:rPr>
        <w:t xml:space="preserve">ОБЕСПЕЧЕНИЕ ЗАЯВКИ </w:t>
      </w:r>
    </w:p>
    <w:p w:rsidR="007A3EE6"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7.1.</w:t>
      </w:r>
      <w:r w:rsidR="00A34DFE" w:rsidRPr="000C1DC9">
        <w:rPr>
          <w:rFonts w:ascii="GHEA Grapalat" w:hAnsi="GHEA Grapalat"/>
          <w:szCs w:val="24"/>
        </w:rPr>
        <w:tab/>
      </w:r>
      <w:r w:rsidRPr="000C1DC9">
        <w:rPr>
          <w:rFonts w:ascii="GHEA Grapalat" w:hAnsi="GHEA Grapalat"/>
          <w:szCs w:val="24"/>
        </w:rPr>
        <w:t>Участник заявкой в порядке, установленном настоящим Приглашением, представляет обеспечение заявки</w:t>
      </w:r>
      <w:r w:rsidR="00681F45" w:rsidRPr="000C1DC9">
        <w:rPr>
          <w:rFonts w:ascii="GHEA Grapalat" w:hAnsi="GHEA Grapalat"/>
          <w:szCs w:val="24"/>
        </w:rPr>
        <w:t>.</w:t>
      </w:r>
    </w:p>
    <w:p w:rsidR="00903898" w:rsidRPr="000C1DC9" w:rsidRDefault="00771C0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Обеспечение заявки представляется в виде банковской гарантии</w:t>
      </w:r>
      <w:r w:rsidR="008463FB" w:rsidRPr="000C1DC9">
        <w:rPr>
          <w:rFonts w:ascii="GHEA Grapalat" w:hAnsi="GHEA Grapalat"/>
          <w:szCs w:val="24"/>
        </w:rPr>
        <w:t xml:space="preserve"> (Приложение 3)</w:t>
      </w:r>
      <w:r w:rsidRPr="000C1DC9">
        <w:rPr>
          <w:rFonts w:ascii="GHEA Grapalat" w:hAnsi="GHEA Grapalat"/>
          <w:szCs w:val="24"/>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0C1DC9" w:rsidRDefault="001578D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7.2.</w:t>
      </w:r>
      <w:r w:rsidR="003A6791" w:rsidRPr="000C1DC9">
        <w:rPr>
          <w:rFonts w:ascii="GHEA Grapalat" w:hAnsi="GHEA Grapalat"/>
          <w:szCs w:val="24"/>
        </w:rPr>
        <w:tab/>
      </w:r>
      <w:r w:rsidRPr="000C1DC9">
        <w:rPr>
          <w:rFonts w:ascii="GHEA Grapalat" w:hAnsi="GHEA Grapalat"/>
          <w:szCs w:val="24"/>
        </w:rPr>
        <w:t>При организации проце</w:t>
      </w:r>
      <w:r w:rsidR="00681F45" w:rsidRPr="000C1DC9">
        <w:rPr>
          <w:rFonts w:ascii="GHEA Grapalat" w:hAnsi="GHEA Grapalat"/>
          <w:szCs w:val="24"/>
        </w:rPr>
        <w:t>дуры закупки по лотам:</w:t>
      </w:r>
    </w:p>
    <w:p w:rsidR="000A7528"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3A6791"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0C1DC9">
        <w:rPr>
          <w:rFonts w:ascii="GHEA Grapalat" w:hAnsi="GHEA Grapalat"/>
          <w:szCs w:val="24"/>
        </w:rPr>
        <w:t> </w:t>
      </w:r>
      <w:r w:rsidRPr="000C1DC9">
        <w:rPr>
          <w:rFonts w:ascii="GHEA Grapalat" w:hAnsi="GHEA Grapalat"/>
          <w:szCs w:val="24"/>
        </w:rPr>
        <w:t>случае представления обеспечения одной заявки, его сумма исчисляется в отношении общей суммы ценовых предложений по</w:t>
      </w:r>
      <w:r w:rsidR="003A6791" w:rsidRPr="000C1DC9">
        <w:rPr>
          <w:rFonts w:ascii="GHEA Grapalat" w:hAnsi="GHEA Grapalat"/>
          <w:szCs w:val="24"/>
        </w:rPr>
        <w:t> </w:t>
      </w:r>
      <w:r w:rsidRPr="000C1DC9">
        <w:rPr>
          <w:rFonts w:ascii="GHEA Grapalat" w:hAnsi="GHEA Grapalat"/>
          <w:szCs w:val="24"/>
        </w:rPr>
        <w:t xml:space="preserve">представленным лотам. Если общая сумма представленных по лотам ценовых предложений превышает </w:t>
      </w:r>
      <w:r w:rsidR="008463FB" w:rsidRPr="000C1DC9">
        <w:rPr>
          <w:rFonts w:ascii="GHEA Grapalat" w:hAnsi="GHEA Grapalat"/>
          <w:szCs w:val="24"/>
        </w:rPr>
        <w:t xml:space="preserve">10 </w:t>
      </w:r>
      <w:r w:rsidRPr="000C1DC9">
        <w:rPr>
          <w:rFonts w:ascii="GHEA Grapalat" w:hAnsi="GHEA Grapalat"/>
          <w:szCs w:val="24"/>
        </w:rPr>
        <w:t>млн. драмов РА, однако представленные по</w:t>
      </w:r>
      <w:r w:rsidR="003A6791" w:rsidRPr="000C1DC9">
        <w:rPr>
          <w:rFonts w:ascii="GHEA Grapalat" w:hAnsi="GHEA Grapalat"/>
          <w:szCs w:val="24"/>
        </w:rPr>
        <w:t> </w:t>
      </w:r>
      <w:r w:rsidRPr="000C1DC9">
        <w:rPr>
          <w:rFonts w:ascii="GHEA Grapalat" w:hAnsi="GHEA Grapalat"/>
          <w:szCs w:val="24"/>
        </w:rPr>
        <w:t>отдельным лотам ценовые предложения не превышают этого размера, то</w:t>
      </w:r>
      <w:r w:rsidR="00E70FC4" w:rsidRPr="000C1DC9">
        <w:rPr>
          <w:rFonts w:ascii="GHEA Grapalat" w:hAnsi="GHEA Grapalat"/>
          <w:szCs w:val="24"/>
        </w:rPr>
        <w:t> </w:t>
      </w:r>
      <w:r w:rsidRPr="000C1DC9">
        <w:rPr>
          <w:rFonts w:ascii="GHEA Grapalat" w:hAnsi="GHEA Grapalat"/>
          <w:szCs w:val="24"/>
        </w:rPr>
        <w:t>обеспечение заявки не представляется;</w:t>
      </w:r>
    </w:p>
    <w:p w:rsidR="00C35487"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E70FC4"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0C1DC9">
        <w:rPr>
          <w:rFonts w:ascii="GHEA Grapalat" w:hAnsi="GHEA Grapalat"/>
          <w:szCs w:val="24"/>
        </w:rPr>
        <w:footnoteReference w:customMarkFollows="1" w:id="3"/>
        <w:t>9</w:t>
      </w:r>
    </w:p>
    <w:p w:rsidR="00F20DA5"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7.3.</w:t>
      </w:r>
      <w:r w:rsidR="00E70FC4" w:rsidRPr="000C1DC9">
        <w:rPr>
          <w:rFonts w:ascii="GHEA Grapalat" w:hAnsi="GHEA Grapalat"/>
          <w:szCs w:val="24"/>
        </w:rPr>
        <w:tab/>
      </w:r>
      <w:r w:rsidRPr="000C1DC9">
        <w:rPr>
          <w:rFonts w:ascii="GHEA Grapalat" w:hAnsi="GHEA Grapalat"/>
          <w:szCs w:val="24"/>
        </w:rPr>
        <w:t>Участник выплачивает обеспечение заявки, если он:</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E70FC4" w:rsidRPr="000C1DC9">
        <w:rPr>
          <w:rFonts w:ascii="GHEA Grapalat" w:hAnsi="GHEA Grapalat"/>
          <w:szCs w:val="24"/>
        </w:rPr>
        <w:tab/>
      </w:r>
      <w:r w:rsidRPr="000C1DC9">
        <w:rPr>
          <w:rFonts w:ascii="GHEA Grapalat" w:hAnsi="GHEA Grapalat"/>
          <w:szCs w:val="24"/>
        </w:rPr>
        <w:t>объявлен отобранным участником, но отказывается от заключения договора либо лишается права на его заключение;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E70FC4" w:rsidRPr="000C1DC9">
        <w:rPr>
          <w:rFonts w:ascii="GHEA Grapalat" w:hAnsi="GHEA Grapalat"/>
          <w:szCs w:val="24"/>
        </w:rPr>
        <w:tab/>
      </w:r>
      <w:r w:rsidRPr="000C1DC9">
        <w:rPr>
          <w:rFonts w:ascii="GHEA Grapalat" w:hAnsi="GHEA Grapalat"/>
          <w:szCs w:val="24"/>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00E70FC4" w:rsidRPr="000C1DC9">
        <w:rPr>
          <w:rFonts w:ascii="GHEA Grapalat" w:hAnsi="GHEA Grapalat"/>
          <w:szCs w:val="24"/>
        </w:rPr>
        <w:tab/>
      </w:r>
      <w:r w:rsidRPr="000C1DC9">
        <w:rPr>
          <w:rFonts w:ascii="GHEA Grapalat" w:hAnsi="GHEA Grapalat"/>
          <w:szCs w:val="24"/>
        </w:rPr>
        <w:t>после вскрытия заявок отказался от дальнейшего</w:t>
      </w:r>
      <w:r w:rsidR="00681F45" w:rsidRPr="000C1DC9">
        <w:rPr>
          <w:rFonts w:ascii="GHEA Grapalat" w:hAnsi="GHEA Grapalat"/>
          <w:szCs w:val="24"/>
        </w:rPr>
        <w:t xml:space="preserve"> участия в настоящей процедуре.</w:t>
      </w:r>
    </w:p>
    <w:p w:rsidR="00A42E71"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7.4.</w:t>
      </w:r>
      <w:r w:rsidR="00E70FC4" w:rsidRPr="000C1DC9">
        <w:rPr>
          <w:rFonts w:ascii="GHEA Grapalat" w:hAnsi="GHEA Grapalat"/>
          <w:szCs w:val="24"/>
        </w:rPr>
        <w:tab/>
      </w:r>
      <w:r w:rsidRPr="000C1DC9">
        <w:rPr>
          <w:rFonts w:ascii="GHEA Grapalat" w:hAnsi="GHEA Grapalat"/>
          <w:szCs w:val="24"/>
        </w:rPr>
        <w:t>Обеспечение заявки должно быть действительно в течение 90</w:t>
      </w:r>
      <w:r w:rsidR="008E3C53" w:rsidRPr="000C1DC9">
        <w:rPr>
          <w:rFonts w:ascii="GHEA Grapalat" w:hAnsi="GHEA Grapalat"/>
          <w:szCs w:val="24"/>
        </w:rPr>
        <w:t> </w:t>
      </w:r>
      <w:r w:rsidRPr="000C1DC9">
        <w:rPr>
          <w:rFonts w:ascii="GHEA Grapalat" w:hAnsi="GHEA Grapalat"/>
          <w:szCs w:val="24"/>
        </w:rPr>
        <w:t xml:space="preserve">(девяноста) </w:t>
      </w:r>
      <w:r w:rsidR="00F80761" w:rsidRPr="000C1DC9">
        <w:rPr>
          <w:rFonts w:ascii="GHEA Grapalat" w:hAnsi="GHEA Grapalat"/>
          <w:szCs w:val="24"/>
        </w:rPr>
        <w:t xml:space="preserve">рабочих </w:t>
      </w:r>
      <w:r w:rsidRPr="000C1DC9">
        <w:rPr>
          <w:rFonts w:ascii="GHEA Grapalat" w:hAnsi="GHEA Grapalat"/>
          <w:szCs w:val="24"/>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0C1DC9">
        <w:rPr>
          <w:rFonts w:ascii="GHEA Grapalat" w:hAnsi="GHEA Grapalat"/>
          <w:szCs w:val="24"/>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8.</w:t>
      </w:r>
      <w:r w:rsidRPr="000C1DC9">
        <w:rPr>
          <w:rFonts w:ascii="GHEA Grapalat" w:hAnsi="GHEA Grapalat"/>
          <w:b/>
          <w:sz w:val="22"/>
        </w:rPr>
        <w:t xml:space="preserve">ВСКРЫТИЕ, ОЦЕНКА ЗАЯВОК И </w:t>
      </w:r>
      <w:r w:rsidR="008E3C53" w:rsidRPr="000C1DC9">
        <w:rPr>
          <w:rFonts w:ascii="GHEA Grapalat" w:hAnsi="GHEA Grapalat"/>
          <w:b/>
          <w:sz w:val="22"/>
        </w:rPr>
        <w:br/>
      </w:r>
      <w:r w:rsidR="00807178" w:rsidRPr="000C1DC9">
        <w:rPr>
          <w:rFonts w:ascii="GHEA Grapalat" w:hAnsi="GHEA Grapalat"/>
          <w:b/>
          <w:sz w:val="22"/>
        </w:rPr>
        <w:t xml:space="preserve">ПОДВЕДЕНИЕ ИТОГОВ </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D07367" w:rsidRPr="000C1DC9">
        <w:rPr>
          <w:rFonts w:ascii="GHEA Grapalat" w:hAnsi="GHEA Grapalat"/>
          <w:szCs w:val="24"/>
        </w:rPr>
        <w:t>.</w:t>
      </w:r>
      <w:r w:rsidR="00D07367" w:rsidRPr="000C1DC9">
        <w:rPr>
          <w:rFonts w:ascii="GHEA Grapalat" w:hAnsi="GHEA Grapalat"/>
          <w:szCs w:val="24"/>
        </w:rPr>
        <w:tab/>
      </w:r>
      <w:r w:rsidR="001D626F" w:rsidRPr="000C1DC9">
        <w:rPr>
          <w:rFonts w:ascii="GHEA Grapalat" w:hAnsi="GHEA Grapalat"/>
          <w:szCs w:val="24"/>
        </w:rPr>
        <w:t>Вскрытие заявок произойдет на 7-о</w:t>
      </w:r>
      <w:r w:rsidRPr="000C1DC9">
        <w:rPr>
          <w:rFonts w:ascii="GHEA Grapalat" w:hAnsi="GHEA Grapalat"/>
          <w:szCs w:val="24"/>
        </w:rPr>
        <w:t>й день</w:t>
      </w:r>
      <w:r w:rsidR="001D626F" w:rsidRPr="000C1DC9">
        <w:rPr>
          <w:rFonts w:ascii="GHEA Grapalat" w:hAnsi="GHEA Grapalat"/>
          <w:szCs w:val="24"/>
        </w:rPr>
        <w:t xml:space="preserve"> /</w:t>
      </w:r>
      <w:r w:rsidR="00E60179">
        <w:rPr>
          <w:rFonts w:ascii="GHEA Grapalat" w:hAnsi="GHEA Grapalat"/>
          <w:szCs w:val="24"/>
        </w:rPr>
        <w:t>24.01.2020</w:t>
      </w:r>
      <w:r w:rsidR="001D626F" w:rsidRPr="000C1DC9">
        <w:rPr>
          <w:rFonts w:ascii="GHEA Grapalat" w:hAnsi="GHEA Grapalat"/>
          <w:szCs w:val="24"/>
        </w:rPr>
        <w:t>/</w:t>
      </w:r>
      <w:r w:rsidRPr="000C1DC9">
        <w:rPr>
          <w:rFonts w:ascii="GHEA Grapalat" w:hAnsi="GHEA Grapalat"/>
          <w:szCs w:val="24"/>
        </w:rPr>
        <w:t xml:space="preserve"> в </w:t>
      </w:r>
      <w:r w:rsidR="001D626F" w:rsidRPr="000C1DC9">
        <w:rPr>
          <w:rFonts w:ascii="GHEA Grapalat" w:hAnsi="GHEA Grapalat"/>
          <w:szCs w:val="24"/>
        </w:rPr>
        <w:t>12:00</w:t>
      </w:r>
      <w:r w:rsidRPr="000C1DC9">
        <w:rPr>
          <w:rFonts w:ascii="GHEA Grapalat" w:hAnsi="GHEA Grapalat"/>
          <w:szCs w:val="24"/>
        </w:rPr>
        <w:t xml:space="preserve"> со дня опубликования в </w:t>
      </w:r>
      <w:r w:rsidR="00CE35E7" w:rsidRPr="000C1DC9">
        <w:rPr>
          <w:rFonts w:ascii="GHEA Grapalat" w:hAnsi="GHEA Grapalat"/>
          <w:szCs w:val="24"/>
        </w:rPr>
        <w:t>бюллетене</w:t>
      </w:r>
      <w:r w:rsidRPr="000C1DC9">
        <w:rPr>
          <w:rFonts w:ascii="GHEA Grapalat" w:hAnsi="GHEA Grapalat"/>
          <w:szCs w:val="24"/>
        </w:rPr>
        <w:t xml:space="preserve"> объявления и приглашения на настоящую процедуру. </w:t>
      </w:r>
    </w:p>
    <w:p w:rsidR="00C64E56"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На заседании по вскрытию</w:t>
      </w:r>
      <w:r w:rsidR="001F2926" w:rsidRPr="000C1DC9">
        <w:rPr>
          <w:rFonts w:ascii="GHEA Grapalat" w:hAnsi="GHEA Grapalat"/>
          <w:szCs w:val="24"/>
        </w:rPr>
        <w:t xml:space="preserve"> и оценке</w:t>
      </w:r>
      <w:r w:rsidRPr="000C1DC9">
        <w:rPr>
          <w:rFonts w:ascii="GHEA Grapalat" w:hAnsi="GHEA Grapalat"/>
          <w:szCs w:val="24"/>
        </w:rPr>
        <w:t xml:space="preserve"> заявок</w:t>
      </w:r>
      <w:r w:rsidR="00C64E56" w:rsidRPr="000C1DC9">
        <w:rPr>
          <w:rFonts w:ascii="GHEA Grapalat" w:hAnsi="GHEA Grapalat"/>
          <w:szCs w:val="24"/>
        </w:rPr>
        <w:t>:</w:t>
      </w:r>
    </w:p>
    <w:p w:rsidR="00576D5D"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576D5D" w:rsidRPr="000C1DC9">
        <w:rPr>
          <w:rFonts w:ascii="GHEA Grapalat" w:hAnsi="GHEA Grapalat"/>
          <w:szCs w:val="24"/>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C1DC9">
        <w:rPr>
          <w:rFonts w:ascii="GHEA Grapalat" w:hAnsi="GHEA Grapalat"/>
          <w:szCs w:val="24"/>
        </w:rPr>
        <w:t>;</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lastRenderedPageBreak/>
        <w:t>2)</w:t>
      </w:r>
      <w:r w:rsidRPr="000C1DC9">
        <w:rPr>
          <w:rFonts w:ascii="GHEA Grapalat" w:hAnsi="GHEA Grapalat"/>
          <w:szCs w:val="24"/>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Pr="000C1DC9">
        <w:rPr>
          <w:rFonts w:ascii="GHEA Grapalat" w:hAnsi="GHEA Grapalat"/>
          <w:szCs w:val="24"/>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Pr="000C1DC9">
        <w:rPr>
          <w:rFonts w:ascii="GHEA Grapalat" w:hAnsi="GHEA Grapalat"/>
          <w:szCs w:val="24"/>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Pr="000C1DC9">
        <w:rPr>
          <w:rFonts w:ascii="GHEA Grapalat" w:hAnsi="GHEA Grapalat"/>
          <w:szCs w:val="24"/>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8.2.</w:t>
      </w:r>
      <w:r w:rsidR="00D07367" w:rsidRPr="000C1DC9">
        <w:rPr>
          <w:rFonts w:ascii="GHEA Grapalat" w:hAnsi="GHEA Grapalat"/>
          <w:szCs w:val="24"/>
        </w:rPr>
        <w:tab/>
      </w:r>
      <w:r w:rsidRPr="000C1DC9">
        <w:rPr>
          <w:rFonts w:ascii="GHEA Grapalat" w:hAnsi="GHEA Grapalat"/>
          <w:szCs w:val="24"/>
        </w:rPr>
        <w:t xml:space="preserve">Заявки оцениваются в порядке, установленном настоящим приглашением. </w:t>
      </w:r>
    </w:p>
    <w:p w:rsidR="002A665D" w:rsidRPr="000C1DC9" w:rsidRDefault="00CF34D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A7C54" w:rsidRPr="000C1DC9">
        <w:rPr>
          <w:rFonts w:ascii="GHEA Grapalat" w:hAnsi="GHEA Grapalat"/>
          <w:szCs w:val="24"/>
        </w:rPr>
        <w:t xml:space="preserve">сли количество лотов </w:t>
      </w:r>
      <w:r w:rsidR="00D42D33" w:rsidRPr="000C1DC9">
        <w:rPr>
          <w:rFonts w:ascii="GHEA Grapalat" w:hAnsi="GHEA Grapalat"/>
          <w:szCs w:val="24"/>
        </w:rPr>
        <w:t xml:space="preserve">в </w:t>
      </w:r>
      <w:r w:rsidR="00CA7C54" w:rsidRPr="000C1DC9">
        <w:rPr>
          <w:rFonts w:ascii="GHEA Grapalat" w:hAnsi="GHEA Grapalat"/>
          <w:szCs w:val="24"/>
        </w:rPr>
        <w:t>процедур</w:t>
      </w:r>
      <w:r w:rsidR="00D42D33" w:rsidRPr="000C1DC9">
        <w:rPr>
          <w:rFonts w:ascii="GHEA Grapalat" w:hAnsi="GHEA Grapalat"/>
          <w:szCs w:val="24"/>
        </w:rPr>
        <w:t>е</w:t>
      </w:r>
      <w:r w:rsidR="00CA7C54" w:rsidRPr="000C1DC9">
        <w:rPr>
          <w:rFonts w:ascii="GHEA Grapalat" w:hAnsi="GHEA Grapalat"/>
          <w:szCs w:val="24"/>
        </w:rPr>
        <w:t xml:space="preserve"> закупок не превышает семдесять пять</w:t>
      </w:r>
      <w:r w:rsidRPr="000C1DC9">
        <w:rPr>
          <w:rFonts w:ascii="GHEA Grapalat" w:hAnsi="GHEA Grapalat"/>
          <w:szCs w:val="24"/>
        </w:rPr>
        <w:t xml:space="preserve"> лотов</w:t>
      </w:r>
      <w:r w:rsidR="00CA7C54" w:rsidRPr="000C1DC9">
        <w:rPr>
          <w:rFonts w:ascii="GHEA Grapalat" w:hAnsi="GHEA Grapalat"/>
          <w:szCs w:val="24"/>
        </w:rPr>
        <w:t xml:space="preserve">- оценка </w:t>
      </w:r>
      <w:r w:rsidR="009A796C" w:rsidRPr="000C1DC9">
        <w:rPr>
          <w:rFonts w:ascii="GHEA Grapalat" w:hAnsi="GHEA Grapalat"/>
          <w:szCs w:val="24"/>
        </w:rPr>
        <w:t xml:space="preserve">заявок осуществляется в течение </w:t>
      </w:r>
      <w:r w:rsidR="00CA7C54" w:rsidRPr="000C1DC9">
        <w:rPr>
          <w:rFonts w:ascii="GHEA Grapalat" w:hAnsi="GHEA Grapalat"/>
          <w:szCs w:val="24"/>
        </w:rPr>
        <w:t xml:space="preserve">десяти </w:t>
      </w:r>
      <w:r w:rsidR="009A796C" w:rsidRPr="000C1DC9">
        <w:rPr>
          <w:rFonts w:ascii="GHEA Grapalat" w:hAnsi="GHEA Grapalat"/>
          <w:szCs w:val="24"/>
        </w:rPr>
        <w:t>рабочих дней со дня истечения окончательного срока их подачи, а</w:t>
      </w:r>
      <w:r w:rsidR="00CA7C54" w:rsidRPr="000C1DC9">
        <w:rPr>
          <w:rFonts w:ascii="GHEA Grapalat" w:hAnsi="GHEA Grapalat"/>
          <w:szCs w:val="24"/>
        </w:rPr>
        <w:t xml:space="preserve"> при превышении-</w:t>
      </w:r>
      <w:r w:rsidR="009A796C" w:rsidRPr="000C1DC9">
        <w:rPr>
          <w:rFonts w:ascii="GHEA Grapalat" w:hAnsi="GHEA Grapalat"/>
          <w:szCs w:val="24"/>
        </w:rPr>
        <w:t xml:space="preserve"> в течение </w:t>
      </w:r>
      <w:r w:rsidR="00CA7C54" w:rsidRPr="000C1DC9">
        <w:rPr>
          <w:rFonts w:ascii="GHEA Grapalat" w:hAnsi="GHEA Grapalat"/>
          <w:szCs w:val="24"/>
        </w:rPr>
        <w:t xml:space="preserve">пятнадцати </w:t>
      </w:r>
      <w:r w:rsidR="009A796C" w:rsidRPr="000C1DC9">
        <w:rPr>
          <w:rFonts w:ascii="GHEA Grapalat" w:hAnsi="GHEA Grapalat"/>
          <w:szCs w:val="24"/>
        </w:rPr>
        <w:t>рабочих дней.</w:t>
      </w:r>
    </w:p>
    <w:p w:rsidR="00ED6836" w:rsidRPr="000C1DC9" w:rsidRDefault="00745561"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C1DC9">
        <w:rPr>
          <w:rFonts w:ascii="GHEA Grapalat" w:hAnsi="GHEA Grapalat"/>
          <w:szCs w:val="24"/>
        </w:rPr>
        <w:t xml:space="preserve"> и оценке </w:t>
      </w:r>
      <w:r w:rsidRPr="000C1DC9">
        <w:rPr>
          <w:rFonts w:ascii="GHEA Grapalat" w:hAnsi="GHEA Grapalat"/>
          <w:szCs w:val="24"/>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0C1DC9">
        <w:rPr>
          <w:rFonts w:ascii="GHEA Grapalat" w:hAnsi="GHEA Grapalat"/>
          <w:szCs w:val="24"/>
        </w:rPr>
        <w:t>, за исключением случая, установленного пунктом 8.9 части 1 настоящего приглашения</w:t>
      </w:r>
      <w:r w:rsidRPr="000C1DC9">
        <w:rPr>
          <w:rFonts w:ascii="GHEA Grapalat" w:hAnsi="GHEA Grapalat"/>
          <w:szCs w:val="24"/>
        </w:rPr>
        <w:t>.</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3</w:t>
      </w:r>
      <w:r w:rsidR="00D07367" w:rsidRPr="000C1DC9">
        <w:rPr>
          <w:rFonts w:ascii="GHEA Grapalat" w:hAnsi="GHEA Grapalat"/>
          <w:szCs w:val="24"/>
        </w:rPr>
        <w:t>.</w:t>
      </w:r>
      <w:r w:rsidR="00D07367" w:rsidRPr="000C1DC9">
        <w:rPr>
          <w:rFonts w:ascii="GHEA Grapalat" w:hAnsi="GHEA Grapalat"/>
          <w:szCs w:val="24"/>
        </w:rPr>
        <w:tab/>
      </w:r>
      <w:r w:rsidR="00D22CBB" w:rsidRPr="000C1DC9">
        <w:rPr>
          <w:rFonts w:ascii="GHEA Grapalat" w:hAnsi="GHEA Grapalat"/>
          <w:szCs w:val="24"/>
        </w:rPr>
        <w:t>Отобранный у</w:t>
      </w:r>
      <w:r w:rsidRPr="000C1DC9">
        <w:rPr>
          <w:rFonts w:ascii="GHEA Grapalat" w:hAnsi="GHEA Grapalat"/>
          <w:szCs w:val="24"/>
        </w:rPr>
        <w:t>частник</w:t>
      </w:r>
      <w:r w:rsidR="00DD2F66" w:rsidRPr="000C1DC9">
        <w:rPr>
          <w:rFonts w:ascii="GHEA Grapalat" w:hAnsi="GHEA Grapalat"/>
          <w:szCs w:val="24"/>
        </w:rPr>
        <w:t xml:space="preserve"> </w:t>
      </w:r>
      <w:r w:rsidRPr="000C1DC9">
        <w:rPr>
          <w:rFonts w:ascii="GHEA Grapalat" w:hAnsi="GHEA Grapalat"/>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C1DC9">
        <w:rPr>
          <w:rFonts w:ascii="GHEA Grapalat" w:hAnsi="GHEA Grapalat"/>
          <w:szCs w:val="24"/>
        </w:rPr>
        <w:t>отобранного</w:t>
      </w:r>
      <w:r w:rsidR="0066621D" w:rsidRPr="000C1DC9">
        <w:rPr>
          <w:rFonts w:ascii="GHEA Grapalat" w:hAnsi="GHEA Grapalat"/>
          <w:szCs w:val="24"/>
        </w:rPr>
        <w:t xml:space="preserve"> участника</w:t>
      </w:r>
      <w:r w:rsidR="009A0BDF" w:rsidRPr="000C1DC9">
        <w:rPr>
          <w:rFonts w:ascii="GHEA Grapalat" w:hAnsi="GHEA Grapalat"/>
          <w:szCs w:val="24"/>
        </w:rPr>
        <w:t xml:space="preserve"> и </w:t>
      </w:r>
      <w:r w:rsidRPr="000C1DC9">
        <w:rPr>
          <w:rFonts w:ascii="GHEA Grapalat" w:hAnsi="GHEA Grapalat"/>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4</w:t>
      </w:r>
      <w:r w:rsidR="00644850"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3A3ABE" w:rsidRPr="000C1DC9">
        <w:rPr>
          <w:rFonts w:ascii="GHEA Grapalat" w:hAnsi="GHEA Grapalat"/>
          <w:szCs w:val="24"/>
        </w:rPr>
        <w:t>у установленному Центральным Банком РА на данный день</w:t>
      </w:r>
      <w:r w:rsidR="00A01157"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5</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Переговоры между комиссией, заказчиком и участниками запрещаются, за исключением случаев,</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644850" w:rsidRPr="000C1DC9">
        <w:rPr>
          <w:rFonts w:ascii="GHEA Grapalat" w:hAnsi="GHEA Grapalat"/>
          <w:szCs w:val="24"/>
        </w:rPr>
        <w:tab/>
      </w:r>
      <w:r w:rsidRPr="000C1DC9">
        <w:rPr>
          <w:rFonts w:ascii="GHEA Grapalat" w:hAnsi="GHEA Grapalat"/>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0C1DC9">
        <w:rPr>
          <w:rFonts w:ascii="GHEA Grapalat" w:hAnsi="GHEA Grapalat"/>
          <w:szCs w:val="24"/>
        </w:rPr>
        <w:t> </w:t>
      </w:r>
      <w:r w:rsidRPr="000C1DC9">
        <w:rPr>
          <w:rFonts w:ascii="GHEA Grapalat" w:hAnsi="GHEA Grapalat"/>
          <w:szCs w:val="24"/>
        </w:rPr>
        <w:t>1 настоящего приглашения для осуществления этой закупки или закупка осуществляется на основании части 6 статьи 15 Закона.</w:t>
      </w:r>
      <w:r w:rsidR="00AA7117" w:rsidRPr="000C1DC9">
        <w:rPr>
          <w:rFonts w:ascii="GHEA Grapalat" w:hAnsi="GHEA Grapalat"/>
          <w:szCs w:val="24"/>
        </w:rPr>
        <w:t xml:space="preserve"> </w:t>
      </w:r>
      <w:r w:rsidRPr="000C1DC9">
        <w:rPr>
          <w:rFonts w:ascii="GHEA Grapalat" w:hAnsi="GHEA Grapalat"/>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C1DC9" w:rsidDel="00992C40"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644850" w:rsidRPr="000C1DC9">
        <w:rPr>
          <w:rFonts w:ascii="GHEA Grapalat" w:hAnsi="GHEA Grapalat"/>
          <w:szCs w:val="24"/>
        </w:rPr>
        <w:tab/>
      </w:r>
      <w:r w:rsidRPr="000C1DC9">
        <w:rPr>
          <w:rFonts w:ascii="GHEA Grapalat" w:hAnsi="GHEA Grapalat"/>
          <w:szCs w:val="24"/>
        </w:rPr>
        <w:t>иных случаев, предусмотренных Законом.</w:t>
      </w:r>
    </w:p>
    <w:p w:rsidR="009B6D5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6</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C1DC9">
        <w:rPr>
          <w:rFonts w:ascii="GHEA Grapalat" w:hAnsi="GHEA Grapalat"/>
          <w:szCs w:val="24"/>
        </w:rPr>
        <w:t>отобранного</w:t>
      </w:r>
      <w:r w:rsidR="00970000" w:rsidRPr="000C1DC9">
        <w:rPr>
          <w:rFonts w:ascii="GHEA Grapalat" w:hAnsi="GHEA Grapalat"/>
          <w:szCs w:val="24"/>
        </w:rPr>
        <w:t xml:space="preserve"> участника</w:t>
      </w:r>
      <w:r w:rsidR="00A00A1F" w:rsidRPr="000C1DC9">
        <w:rPr>
          <w:rFonts w:ascii="GHEA Grapalat" w:hAnsi="GHEA Grapalat"/>
          <w:szCs w:val="24"/>
        </w:rPr>
        <w:t xml:space="preserve"> и </w:t>
      </w:r>
      <w:r w:rsidRPr="000C1DC9">
        <w:rPr>
          <w:rFonts w:ascii="GHEA Grapalat" w:hAnsi="GHEA Grapalat"/>
          <w:szCs w:val="24"/>
        </w:rPr>
        <w:t xml:space="preserve">участников, </w:t>
      </w:r>
      <w:r w:rsidR="00A00A1F" w:rsidRPr="000C1DC9">
        <w:rPr>
          <w:rFonts w:ascii="GHEA Grapalat" w:hAnsi="GHEA Grapalat"/>
          <w:szCs w:val="24"/>
        </w:rPr>
        <w:t xml:space="preserve"> занявших </w:t>
      </w:r>
      <w:r w:rsidRPr="000C1DC9">
        <w:rPr>
          <w:rFonts w:ascii="GHEA Grapalat" w:hAnsi="GHEA Grapalat"/>
          <w:szCs w:val="24"/>
        </w:rPr>
        <w:t xml:space="preserve">последующие места. </w:t>
      </w:r>
      <w:r w:rsidR="002F2045" w:rsidRPr="000C1DC9">
        <w:rPr>
          <w:rFonts w:ascii="GHEA Grapalat" w:hAnsi="GHEA Grapalat"/>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0C1DC9">
        <w:rPr>
          <w:rFonts w:ascii="GHEA Grapalat" w:hAnsi="GHEA Grapalat"/>
          <w:szCs w:val="24"/>
        </w:rPr>
        <w:t>.</w:t>
      </w:r>
      <w:r w:rsidRPr="000C1DC9">
        <w:rPr>
          <w:rFonts w:ascii="GHEA Grapalat" w:hAnsi="GHEA Grapalat"/>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0C1DC9">
        <w:rPr>
          <w:rFonts w:ascii="GHEA Grapalat" w:hAnsi="GHEA Grapalat"/>
          <w:szCs w:val="24"/>
        </w:rPr>
        <w:t>ании части 6 статьи 15 Закона:</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186559" w:rsidRPr="000C1DC9">
        <w:rPr>
          <w:rFonts w:ascii="GHEA Grapalat" w:hAnsi="GHEA Grapalat"/>
          <w:szCs w:val="24"/>
        </w:rPr>
        <w:tab/>
      </w:r>
      <w:r w:rsidRPr="000C1DC9">
        <w:rPr>
          <w:rFonts w:ascii="GHEA Grapalat" w:hAnsi="GHEA Grapalat"/>
          <w:szCs w:val="24"/>
        </w:rPr>
        <w:t>для определения</w:t>
      </w:r>
      <w:r w:rsidR="005F09CE" w:rsidRPr="000C1DC9">
        <w:rPr>
          <w:rFonts w:ascii="GHEA Grapalat" w:hAnsi="GHEA Grapalat"/>
          <w:szCs w:val="24"/>
        </w:rPr>
        <w:t xml:space="preserve"> отобранного</w:t>
      </w:r>
      <w:r w:rsidR="000C6E1C" w:rsidRPr="000C1DC9">
        <w:rPr>
          <w:rFonts w:ascii="GHEA Grapalat" w:hAnsi="GHEA Grapalat"/>
          <w:szCs w:val="24"/>
        </w:rPr>
        <w:t xml:space="preserve"> участника</w:t>
      </w:r>
      <w:r w:rsidR="005F09CE" w:rsidRPr="000C1DC9">
        <w:rPr>
          <w:rFonts w:ascii="GHEA Grapalat" w:hAnsi="GHEA Grapalat"/>
          <w:szCs w:val="24"/>
        </w:rPr>
        <w:t xml:space="preserve"> и</w:t>
      </w:r>
      <w:r w:rsidRPr="000C1DC9">
        <w:rPr>
          <w:rFonts w:ascii="GHEA Grapalat" w:hAnsi="GHEA Grapalat"/>
          <w:szCs w:val="24"/>
        </w:rPr>
        <w:t xml:space="preserve"> участников, занявших последующие места, с</w:t>
      </w:r>
      <w:r w:rsidR="00A50C53" w:rsidRPr="000C1DC9">
        <w:rPr>
          <w:rFonts w:ascii="GHEA Grapalat" w:hAnsi="GHEA Grapalat"/>
          <w:szCs w:val="24"/>
        </w:rPr>
        <w:t> </w:t>
      </w:r>
      <w:r w:rsidRPr="000C1DC9">
        <w:rPr>
          <w:rFonts w:ascii="GHEA Grapalat" w:hAnsi="GHEA Grapalat"/>
          <w:szCs w:val="24"/>
        </w:rPr>
        <w:t>целью сокращения предложенных на заседании комиссии цен, со всеми участниками,</w:t>
      </w:r>
      <w:r w:rsidR="00AA7117" w:rsidRPr="000C1DC9">
        <w:rPr>
          <w:rFonts w:ascii="GHEA Grapalat" w:hAnsi="GHEA Grapalat"/>
          <w:szCs w:val="24"/>
        </w:rPr>
        <w:t xml:space="preserve"> </w:t>
      </w:r>
      <w:r w:rsidRPr="000C1DC9">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186559" w:rsidRPr="000C1DC9">
        <w:rPr>
          <w:rFonts w:ascii="GHEA Grapalat" w:hAnsi="GHEA Grapalat"/>
          <w:szCs w:val="24"/>
        </w:rPr>
        <w:tab/>
      </w:r>
      <w:r w:rsidRPr="000C1DC9">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172B98" w:rsidRPr="000C1DC9">
        <w:rPr>
          <w:rFonts w:ascii="GHEA Grapalat" w:hAnsi="GHEA Grapalat"/>
          <w:szCs w:val="24"/>
        </w:rPr>
        <w:t>в электронной форме</w:t>
      </w:r>
      <w:r w:rsidRPr="000C1DC9">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186559" w:rsidRPr="000C1DC9">
        <w:rPr>
          <w:rFonts w:ascii="GHEA Grapalat" w:hAnsi="GHEA Grapalat"/>
          <w:szCs w:val="24"/>
        </w:rPr>
        <w:tab/>
      </w:r>
      <w:r w:rsidRPr="000C1DC9">
        <w:rPr>
          <w:rFonts w:ascii="GHEA Grapalat" w:hAnsi="GHEA Grapalat"/>
          <w:szCs w:val="24"/>
        </w:rPr>
        <w:t xml:space="preserve">переговоры проводятся не раннее чем на второй и не позднее чем на </w:t>
      </w:r>
      <w:r w:rsidR="00996FDC" w:rsidRPr="000C1DC9">
        <w:rPr>
          <w:rFonts w:ascii="GHEA Grapalat" w:hAnsi="GHEA Grapalat"/>
          <w:szCs w:val="24"/>
        </w:rPr>
        <w:t xml:space="preserve">пятый </w:t>
      </w:r>
      <w:r w:rsidRPr="000C1DC9">
        <w:rPr>
          <w:rFonts w:ascii="GHEA Grapalat" w:hAnsi="GHEA Grapalat"/>
          <w:szCs w:val="24"/>
        </w:rPr>
        <w:t>рабочий день со дня отправки извещения</w:t>
      </w:r>
      <w:r w:rsidR="00A50C53" w:rsidRPr="000C1DC9">
        <w:rPr>
          <w:rFonts w:ascii="GHEA Grapalat" w:hAnsi="GHEA Grapalat"/>
          <w:szCs w:val="24"/>
        </w:rPr>
        <w:t>,</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lastRenderedPageBreak/>
        <w:t>г.</w:t>
      </w:r>
      <w:r w:rsidR="00186559" w:rsidRPr="000C1DC9">
        <w:rPr>
          <w:rFonts w:ascii="GHEA Grapalat" w:hAnsi="GHEA Grapalat"/>
          <w:szCs w:val="24"/>
        </w:rPr>
        <w:tab/>
      </w:r>
      <w:r w:rsidRPr="000C1DC9">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д.</w:t>
      </w:r>
      <w:r w:rsidR="00186559" w:rsidRPr="000C1DC9">
        <w:rPr>
          <w:rFonts w:ascii="GHEA Grapalat" w:hAnsi="GHEA Grapalat"/>
          <w:szCs w:val="24"/>
        </w:rPr>
        <w:tab/>
      </w:r>
      <w:r w:rsidRPr="000C1DC9">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w:t>
      </w:r>
      <w:r w:rsidR="001D129F" w:rsidRPr="000C1DC9">
        <w:rPr>
          <w:rFonts w:ascii="GHEA Grapalat" w:hAnsi="GHEA Grapalat"/>
          <w:szCs w:val="24"/>
        </w:rPr>
        <w:t xml:space="preserve"> </w:t>
      </w:r>
      <w:r w:rsidRPr="000C1DC9">
        <w:rPr>
          <w:rFonts w:ascii="GHEA Grapalat" w:hAnsi="GHEA Grapalat"/>
          <w:szCs w:val="24"/>
        </w:rPr>
        <w:t xml:space="preserve">ценам, </w:t>
      </w:r>
      <w:r w:rsidR="00927888" w:rsidRPr="000C1DC9">
        <w:rPr>
          <w:rFonts w:ascii="GHEA Grapalat" w:hAnsi="GHEA Grapalat"/>
          <w:szCs w:val="24"/>
        </w:rPr>
        <w:t xml:space="preserve">которые </w:t>
      </w:r>
      <w:r w:rsidRPr="000C1DC9">
        <w:rPr>
          <w:rFonts w:ascii="GHEA Grapalat" w:hAnsi="GHEA Grapalat"/>
          <w:szCs w:val="24"/>
        </w:rPr>
        <w:t xml:space="preserve">не </w:t>
      </w:r>
      <w:r w:rsidR="00927888" w:rsidRPr="000C1DC9">
        <w:rPr>
          <w:rFonts w:ascii="GHEA Grapalat" w:hAnsi="GHEA Grapalat"/>
          <w:szCs w:val="24"/>
        </w:rPr>
        <w:t xml:space="preserve">превышают цену, установленную  заявкой на закупку  </w:t>
      </w:r>
      <w:r w:rsidRPr="000C1DC9">
        <w:rPr>
          <w:rFonts w:ascii="GHEA Grapalat" w:hAnsi="GHEA Grapalat"/>
          <w:szCs w:val="24"/>
        </w:rPr>
        <w:t>, определяются и объявляются</w:t>
      </w:r>
      <w:r w:rsidR="00A134CC" w:rsidRPr="000C1DC9">
        <w:rPr>
          <w:rFonts w:ascii="GHEA Grapalat" w:hAnsi="GHEA Grapalat"/>
          <w:szCs w:val="24"/>
        </w:rPr>
        <w:t xml:space="preserve"> отобранный участник и</w:t>
      </w:r>
      <w:r w:rsidRPr="000C1DC9">
        <w:rPr>
          <w:rFonts w:ascii="GHEA Grapalat" w:hAnsi="GHEA Grapalat"/>
          <w:szCs w:val="24"/>
        </w:rPr>
        <w:t xml:space="preserve"> участники, занявшие последующие места,</w:t>
      </w:r>
    </w:p>
    <w:p w:rsidR="008F214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37724" w:rsidRPr="000C1DC9">
        <w:rPr>
          <w:rFonts w:ascii="GHEA Grapalat" w:hAnsi="GHEA Grapalat"/>
          <w:szCs w:val="24"/>
        </w:rPr>
        <w:tab/>
      </w:r>
      <w:r w:rsidRPr="000C1DC9">
        <w:rPr>
          <w:rFonts w:ascii="GHEA Grapalat" w:hAnsi="GHEA Grapalat"/>
          <w:szCs w:val="24"/>
        </w:rPr>
        <w:t xml:space="preserve">если на момент истечения установленного для переговоров окончательного срока представленные </w:t>
      </w:r>
      <w:r w:rsidR="009639F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 цены превышают цену, установленную заявкой на закупку,</w:t>
      </w:r>
      <w:r w:rsidR="008F2148" w:rsidRPr="000C1DC9">
        <w:rPr>
          <w:rFonts w:ascii="GHEA Grapalat" w:hAnsi="GHEA Grapalat"/>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0C1DC9" w:rsidRDefault="008F21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по характеристикам одного и того же предмета закупки в данном календарном году уже была организована </w:t>
      </w:r>
      <w:r w:rsidR="00144E38" w:rsidRPr="000C1DC9">
        <w:rPr>
          <w:rFonts w:ascii="GHEA Grapalat" w:hAnsi="GHEA Grapalat"/>
          <w:szCs w:val="24"/>
        </w:rPr>
        <w:t xml:space="preserve">как минимум одна </w:t>
      </w:r>
      <w:r w:rsidRPr="000C1DC9">
        <w:rPr>
          <w:rFonts w:ascii="GHEA Grapalat" w:hAnsi="GHEA Grapalat"/>
          <w:szCs w:val="24"/>
        </w:rPr>
        <w:t xml:space="preserve">конкурентная процедура закупки, которая была объявлена несостоявшейся </w:t>
      </w:r>
      <w:r w:rsidR="00E23F8C" w:rsidRPr="000C1DC9">
        <w:rPr>
          <w:rFonts w:ascii="GHEA Grapalat" w:hAnsi="GHEA Grapalat"/>
          <w:szCs w:val="24"/>
        </w:rPr>
        <w:t>на основании</w:t>
      </w:r>
      <w:r w:rsidR="00144E38" w:rsidRPr="000C1DC9">
        <w:rPr>
          <w:rFonts w:ascii="GHEA Grapalat" w:hAnsi="GHEA Grapalat"/>
          <w:szCs w:val="24"/>
        </w:rPr>
        <w:t xml:space="preserve"> того, что</w:t>
      </w:r>
      <w:r w:rsidRPr="000C1DC9">
        <w:rPr>
          <w:rFonts w:ascii="GHEA Grapalat" w:hAnsi="GHEA Grapalat"/>
          <w:szCs w:val="24"/>
        </w:rPr>
        <w:t xml:space="preserve"> представленны</w:t>
      </w:r>
      <w:r w:rsidR="00144E38" w:rsidRPr="000C1DC9">
        <w:rPr>
          <w:rFonts w:ascii="GHEA Grapalat" w:hAnsi="GHEA Grapalat"/>
          <w:szCs w:val="24"/>
        </w:rPr>
        <w:t>е</w:t>
      </w:r>
      <w:r w:rsidRPr="000C1DC9">
        <w:rPr>
          <w:rFonts w:ascii="GHEA Grapalat" w:hAnsi="GHEA Grapalat"/>
          <w:szCs w:val="24"/>
        </w:rPr>
        <w:t xml:space="preserve"> участниками цен</w:t>
      </w:r>
      <w:r w:rsidR="00144E38" w:rsidRPr="000C1DC9">
        <w:rPr>
          <w:rFonts w:ascii="GHEA Grapalat" w:hAnsi="GHEA Grapalat"/>
          <w:szCs w:val="24"/>
        </w:rPr>
        <w:t>ы</w:t>
      </w:r>
      <w:r w:rsidRPr="000C1DC9">
        <w:rPr>
          <w:rFonts w:ascii="GHEA Grapalat" w:hAnsi="GHEA Grapalat"/>
          <w:szCs w:val="24"/>
        </w:rPr>
        <w:t xml:space="preserve"> пре</w:t>
      </w:r>
      <w:r w:rsidR="00144E38" w:rsidRPr="000C1DC9">
        <w:rPr>
          <w:rFonts w:ascii="GHEA Grapalat" w:hAnsi="GHEA Grapalat"/>
          <w:szCs w:val="24"/>
        </w:rPr>
        <w:t>вышают цену, установленную</w:t>
      </w:r>
      <w:r w:rsidRPr="000C1DC9">
        <w:rPr>
          <w:rFonts w:ascii="GHEA Grapalat" w:hAnsi="GHEA Grapalat"/>
          <w:szCs w:val="24"/>
        </w:rPr>
        <w:t xml:space="preserve"> заявкой на закупку</w:t>
      </w:r>
      <w:r w:rsidR="00235D56" w:rsidRPr="000C1DC9">
        <w:rPr>
          <w:rFonts w:ascii="GHEA Grapalat" w:hAnsi="GHEA Grapalat"/>
          <w:szCs w:val="24"/>
        </w:rPr>
        <w:t>,</w:t>
      </w:r>
    </w:p>
    <w:p w:rsidR="008F2148" w:rsidRPr="000C1DC9" w:rsidRDefault="00235D56"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B11432" w:rsidRPr="000C1DC9">
        <w:rPr>
          <w:rFonts w:ascii="GHEA Grapalat" w:hAnsi="GHEA Grapalat"/>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0C1DC9">
        <w:rPr>
          <w:rFonts w:ascii="GHEA Grapalat" w:hAnsi="GHEA Grapalat"/>
          <w:szCs w:val="24"/>
        </w:rPr>
        <w:t xml:space="preserve"> цены, превышающей</w:t>
      </w:r>
      <w:r w:rsidR="00B11432" w:rsidRPr="000C1DC9">
        <w:rPr>
          <w:rFonts w:ascii="GHEA Grapalat" w:hAnsi="GHEA Grapalat"/>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0C1DC9">
        <w:rPr>
          <w:rFonts w:ascii="GHEA Grapalat" w:hAnsi="GHEA Grapalat"/>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0C1DC9">
        <w:rPr>
          <w:rFonts w:ascii="GHEA Grapalat" w:hAnsi="GHEA Grapalat"/>
          <w:szCs w:val="24"/>
        </w:rPr>
        <w:t xml:space="preserve"> договора, </w:t>
      </w:r>
      <w:r w:rsidR="007D4E09" w:rsidRPr="000C1DC9">
        <w:rPr>
          <w:rFonts w:ascii="GHEA Grapalat" w:hAnsi="GHEA Grapalat"/>
          <w:szCs w:val="24"/>
        </w:rPr>
        <w:t>дополнительные финансовые средства</w:t>
      </w:r>
      <w:r w:rsidR="00EC09B0" w:rsidRPr="000C1DC9">
        <w:rPr>
          <w:rFonts w:ascii="GHEA Grapalat" w:hAnsi="GHEA Grapalat"/>
          <w:szCs w:val="24"/>
        </w:rPr>
        <w:t xml:space="preserve"> не предусматриваются.</w:t>
      </w:r>
    </w:p>
    <w:p w:rsidR="009B6D58" w:rsidRPr="000C1DC9" w:rsidRDefault="003572E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ж.</w:t>
      </w:r>
      <w:r w:rsidR="00DF44E3" w:rsidRPr="000C1DC9">
        <w:rPr>
          <w:rFonts w:ascii="GHEA Grapalat" w:hAnsi="GHEA Grapalat"/>
          <w:szCs w:val="24"/>
        </w:rPr>
        <w:t xml:space="preserve"> </w:t>
      </w:r>
      <w:r w:rsidR="00C34AFD" w:rsidRPr="000C1DC9">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0C1DC9">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0C1DC9">
        <w:rPr>
          <w:rFonts w:ascii="GHEA Grapalat" w:hAnsi="GHEA Grapalat"/>
          <w:szCs w:val="24"/>
        </w:rPr>
        <w:t>, за исключением случая, предусмотренного абзацем ,, е " настоящего подпункта</w:t>
      </w:r>
      <w:r w:rsidR="009B6D58" w:rsidRPr="000C1DC9">
        <w:rPr>
          <w:rFonts w:ascii="GHEA Grapalat" w:hAnsi="GHEA Grapalat"/>
          <w:szCs w:val="24"/>
        </w:rPr>
        <w:t xml:space="preserve">. </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96B2C" w:rsidRPr="000C1DC9">
        <w:rPr>
          <w:rFonts w:ascii="GHEA Grapalat" w:hAnsi="GHEA Grapalat"/>
          <w:szCs w:val="24"/>
        </w:rPr>
        <w:t>7</w:t>
      </w:r>
      <w:r w:rsidRPr="000C1DC9">
        <w:rPr>
          <w:rFonts w:ascii="GHEA Grapalat" w:hAnsi="GHEA Grapalat"/>
          <w:szCs w:val="24"/>
        </w:rPr>
        <w:t>.</w:t>
      </w:r>
      <w:r w:rsidR="00C37724" w:rsidRPr="000C1DC9">
        <w:rPr>
          <w:rFonts w:ascii="GHEA Grapalat" w:hAnsi="GHEA Grapalat"/>
          <w:szCs w:val="24"/>
        </w:rPr>
        <w:tab/>
      </w:r>
      <w:r w:rsidRPr="000C1DC9">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C1DC9">
        <w:rPr>
          <w:rFonts w:ascii="GHEA Grapalat" w:hAnsi="GHEA Grapalat"/>
          <w:szCs w:val="24"/>
        </w:rPr>
        <w:t xml:space="preserve">включенные в заявку </w:t>
      </w:r>
      <w:r w:rsidRPr="000C1DC9">
        <w:rPr>
          <w:rFonts w:ascii="GHEA Grapalat" w:hAnsi="GHEA Grapalat"/>
          <w:szCs w:val="24"/>
        </w:rPr>
        <w:t>документ</w:t>
      </w:r>
      <w:r w:rsidR="00F7541A" w:rsidRPr="000C1DC9">
        <w:rPr>
          <w:rFonts w:ascii="GHEA Grapalat" w:hAnsi="GHEA Grapalat"/>
          <w:szCs w:val="24"/>
        </w:rPr>
        <w:t>ы</w:t>
      </w:r>
      <w:r w:rsidRPr="000C1DC9">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0C1DC9">
        <w:rPr>
          <w:rFonts w:ascii="GHEA Grapalat" w:hAnsi="GHEA Grapalat"/>
          <w:szCs w:val="24"/>
        </w:rPr>
        <w:t> </w:t>
      </w:r>
      <w:r w:rsidRPr="000C1DC9">
        <w:rPr>
          <w:rFonts w:ascii="GHEA Grapalat" w:hAnsi="GHEA Grapalat"/>
          <w:szCs w:val="24"/>
        </w:rPr>
        <w:t>препятствуя нормальному функционированию комиссии.</w:t>
      </w:r>
    </w:p>
    <w:p w:rsidR="00AD2081"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17747" w:rsidRPr="000C1DC9">
        <w:rPr>
          <w:rFonts w:ascii="GHEA Grapalat" w:hAnsi="GHEA Grapalat"/>
          <w:szCs w:val="24"/>
        </w:rPr>
        <w:t>8</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Если в результате оценки, проведенной в ходе заседания по вскрытию </w:t>
      </w:r>
      <w:r w:rsidR="00F00565" w:rsidRPr="000C1DC9">
        <w:rPr>
          <w:rFonts w:ascii="GHEA Grapalat" w:hAnsi="GHEA Grapalat"/>
          <w:szCs w:val="24"/>
        </w:rPr>
        <w:t xml:space="preserve">и оценке </w:t>
      </w:r>
      <w:r w:rsidRPr="000C1DC9">
        <w:rPr>
          <w:rFonts w:ascii="GHEA Grapalat" w:hAnsi="GHEA Grapalat"/>
          <w:szCs w:val="24"/>
        </w:rPr>
        <w:t>заявок, в заявке участника фиксируются несоответствия требованиям приглашения,</w:t>
      </w:r>
      <w:r w:rsidR="001F0DAB" w:rsidRPr="000C1DC9">
        <w:rPr>
          <w:rFonts w:ascii="GHEA Grapalat" w:hAnsi="GHEA Grapalat"/>
          <w:szCs w:val="24"/>
        </w:rPr>
        <w:t xml:space="preserve"> </w:t>
      </w:r>
      <w:r w:rsidRPr="000C1DC9">
        <w:rPr>
          <w:rFonts w:ascii="GHEA Grapalat" w:hAnsi="GHEA Grapalat"/>
          <w:szCs w:val="24"/>
        </w:rPr>
        <w:t>комиссия приостанавливает заседание на один рабочий день, а секретарь комиссии в тот же день</w:t>
      </w:r>
      <w:r w:rsidR="007A34A6" w:rsidRPr="000C1DC9">
        <w:rPr>
          <w:rFonts w:ascii="GHEA Grapalat" w:hAnsi="GHEA Grapalat"/>
          <w:szCs w:val="24"/>
        </w:rPr>
        <w:t xml:space="preserve"> </w:t>
      </w:r>
      <w:r w:rsidR="001F0DAB" w:rsidRPr="000C1DC9">
        <w:rPr>
          <w:rFonts w:ascii="GHEA Grapalat" w:hAnsi="GHEA Grapalat"/>
          <w:szCs w:val="24"/>
        </w:rPr>
        <w:t>в электронной форме</w:t>
      </w:r>
      <w:r w:rsidR="007A34A6" w:rsidRPr="000C1DC9">
        <w:rPr>
          <w:rFonts w:ascii="GHEA Grapalat" w:hAnsi="GHEA Grapalat"/>
          <w:szCs w:val="24"/>
        </w:rPr>
        <w:t xml:space="preserve"> </w:t>
      </w:r>
      <w:r w:rsidRPr="000C1DC9">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0C1DC9" w:rsidRDefault="006A202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AD2081" w:rsidRPr="000C1DC9">
        <w:rPr>
          <w:rFonts w:ascii="GHEA Grapalat" w:hAnsi="GHEA Grapalat"/>
          <w:szCs w:val="24"/>
        </w:rPr>
        <w:t xml:space="preserve"> случае обоснованного решения на основании пункта 67 </w:t>
      </w:r>
      <w:r w:rsidR="0033740E" w:rsidRPr="000C1DC9">
        <w:rPr>
          <w:rFonts w:ascii="GHEA Grapalat" w:hAnsi="GHEA Grapalat"/>
          <w:szCs w:val="24"/>
        </w:rPr>
        <w:t>П</w:t>
      </w:r>
      <w:r w:rsidR="00AD2081" w:rsidRPr="000C1DC9">
        <w:rPr>
          <w:rFonts w:ascii="GHEA Grapalat" w:hAnsi="GHEA Grapalat"/>
          <w:szCs w:val="24"/>
        </w:rPr>
        <w:t xml:space="preserve">орядка </w:t>
      </w:r>
      <w:r w:rsidRPr="000C1DC9">
        <w:rPr>
          <w:rFonts w:ascii="GHEA Grapalat" w:hAnsi="GHEA Grapalat"/>
          <w:szCs w:val="24"/>
        </w:rPr>
        <w:t xml:space="preserve">Оценочная комиссия </w:t>
      </w:r>
      <w:r w:rsidR="00CD1E50" w:rsidRPr="000C1DC9">
        <w:rPr>
          <w:rFonts w:ascii="GHEA Grapalat" w:hAnsi="GHEA Grapalat"/>
          <w:szCs w:val="24"/>
        </w:rPr>
        <w:t xml:space="preserve">посредством </w:t>
      </w:r>
      <w:r w:rsidR="00A150D1" w:rsidRPr="000C1DC9">
        <w:rPr>
          <w:rFonts w:ascii="GHEA Grapalat" w:hAnsi="GHEA Grapalat"/>
          <w:szCs w:val="24"/>
        </w:rPr>
        <w:t>К</w:t>
      </w:r>
      <w:r w:rsidR="00CD1E50" w:rsidRPr="000C1DC9">
        <w:rPr>
          <w:rFonts w:ascii="GHEA Grapalat" w:hAnsi="GHEA Grapalat"/>
          <w:szCs w:val="24"/>
        </w:rPr>
        <w:t xml:space="preserve">омитета государственных доходов РА </w:t>
      </w:r>
      <w:r w:rsidRPr="000C1DC9">
        <w:rPr>
          <w:rFonts w:ascii="GHEA Grapalat" w:hAnsi="GHEA Grapalat"/>
          <w:szCs w:val="24"/>
        </w:rPr>
        <w:t xml:space="preserve">может </w:t>
      </w:r>
      <w:r w:rsidR="00AD2081" w:rsidRPr="000C1DC9">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0C1DC9">
        <w:rPr>
          <w:rFonts w:ascii="GHEA Grapalat" w:hAnsi="GHEA Grapalat"/>
          <w:szCs w:val="24"/>
        </w:rPr>
        <w:t>З</w:t>
      </w:r>
      <w:r w:rsidR="00AD2081" w:rsidRPr="000C1DC9">
        <w:rPr>
          <w:rFonts w:ascii="GHEA Grapalat" w:hAnsi="GHEA Grapalat"/>
          <w:szCs w:val="24"/>
        </w:rPr>
        <w:t>акона</w:t>
      </w:r>
      <w:r w:rsidR="00F215E2" w:rsidRPr="000C1DC9">
        <w:rPr>
          <w:rFonts w:ascii="GHEA Grapalat" w:hAnsi="GHEA Grapalat"/>
          <w:szCs w:val="24"/>
        </w:rPr>
        <w:t xml:space="preserve">. </w:t>
      </w:r>
      <w:r w:rsidR="00AD2081" w:rsidRPr="000C1DC9">
        <w:rPr>
          <w:rFonts w:ascii="GHEA Grapalat" w:hAnsi="GHEA Grapalat"/>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0C1DC9">
        <w:rPr>
          <w:rFonts w:ascii="GHEA Grapalat" w:hAnsi="GHEA Grapalat"/>
          <w:szCs w:val="24"/>
        </w:rPr>
        <w:t>(число, месяц, год)</w:t>
      </w:r>
      <w:r w:rsidR="00AD2081" w:rsidRPr="000C1DC9">
        <w:rPr>
          <w:rFonts w:ascii="GHEA Grapalat" w:hAnsi="GHEA Grapalat"/>
          <w:szCs w:val="24"/>
        </w:rPr>
        <w:t xml:space="preserve"> представления заявки</w:t>
      </w:r>
      <w:r w:rsidR="00855622" w:rsidRPr="000C1DC9">
        <w:rPr>
          <w:rFonts w:ascii="GHEA Grapalat" w:hAnsi="GHEA Grapalat"/>
          <w:szCs w:val="24"/>
        </w:rPr>
        <w:t>.</w:t>
      </w:r>
      <w:r w:rsidR="003B3E74" w:rsidRPr="000C1DC9">
        <w:rPr>
          <w:rFonts w:ascii="GHEA Grapalat" w:hAnsi="GHEA Grapalat"/>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0C1DC9">
        <w:rPr>
          <w:rFonts w:ascii="GHEA Grapalat" w:hAnsi="GHEA Grapalat"/>
          <w:szCs w:val="24"/>
        </w:rPr>
        <w:t>с</w:t>
      </w:r>
      <w:r w:rsidR="003B3E74" w:rsidRPr="000C1DC9">
        <w:rPr>
          <w:rFonts w:ascii="GHEA Grapalat" w:hAnsi="GHEA Grapalat"/>
          <w:szCs w:val="24"/>
        </w:rPr>
        <w:t xml:space="preserve"> оригинала информаци</w:t>
      </w:r>
      <w:r w:rsidR="00914B4A" w:rsidRPr="000C1DC9">
        <w:rPr>
          <w:rFonts w:ascii="GHEA Grapalat" w:hAnsi="GHEA Grapalat"/>
          <w:szCs w:val="24"/>
        </w:rPr>
        <w:t>я</w:t>
      </w:r>
      <w:r w:rsidR="003B3E74" w:rsidRPr="000C1DC9">
        <w:rPr>
          <w:rFonts w:ascii="GHEA Grapalat" w:hAnsi="GHEA Grapalat"/>
          <w:szCs w:val="24"/>
        </w:rPr>
        <w:t>, полученн</w:t>
      </w:r>
      <w:r w:rsidR="00914B4A" w:rsidRPr="000C1DC9">
        <w:rPr>
          <w:rFonts w:ascii="GHEA Grapalat" w:hAnsi="GHEA Grapalat"/>
          <w:szCs w:val="24"/>
        </w:rPr>
        <w:t xml:space="preserve">ая </w:t>
      </w:r>
      <w:r w:rsidR="00584166" w:rsidRPr="000C1DC9">
        <w:rPr>
          <w:rFonts w:ascii="GHEA Grapalat" w:hAnsi="GHEA Grapalat"/>
          <w:szCs w:val="24"/>
        </w:rPr>
        <w:t>из</w:t>
      </w:r>
      <w:r w:rsidR="003B3E74" w:rsidRPr="000C1DC9">
        <w:rPr>
          <w:rFonts w:ascii="GHEA Grapalat" w:hAnsi="GHEA Grapalat"/>
          <w:szCs w:val="24"/>
        </w:rPr>
        <w:t xml:space="preserve"> </w:t>
      </w:r>
      <w:r w:rsidR="00914B4A" w:rsidRPr="000C1DC9">
        <w:rPr>
          <w:rFonts w:ascii="GHEA Grapalat" w:hAnsi="GHEA Grapalat"/>
          <w:szCs w:val="24"/>
        </w:rPr>
        <w:t>К</w:t>
      </w:r>
      <w:r w:rsidR="003B3E74" w:rsidRPr="000C1DC9">
        <w:rPr>
          <w:rFonts w:ascii="GHEA Grapalat" w:hAnsi="GHEA Grapalat"/>
          <w:szCs w:val="24"/>
        </w:rPr>
        <w:t>омитета.</w:t>
      </w:r>
      <w:r w:rsidR="006A3C8A" w:rsidRPr="000C1DC9">
        <w:rPr>
          <w:rFonts w:ascii="GHEA Grapalat" w:hAnsi="GHEA Grapalat"/>
          <w:szCs w:val="24"/>
        </w:rPr>
        <w:t xml:space="preserve"> В уведомлении, направленном участнику, подробно описываются все несоответствия, обнаруженные при оценке заявки</w:t>
      </w:r>
      <w:r w:rsidR="006371D0" w:rsidRPr="000C1DC9">
        <w:rPr>
          <w:rFonts w:ascii="GHEA Grapalat" w:hAnsi="GHEA Grapalat"/>
          <w:szCs w:val="24"/>
        </w:rPr>
        <w:t>.</w:t>
      </w:r>
    </w:p>
    <w:p w:rsidR="00C27BA4"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F35AE" w:rsidRPr="000C1DC9">
        <w:rPr>
          <w:rFonts w:ascii="GHEA Grapalat" w:hAnsi="GHEA Grapalat"/>
          <w:szCs w:val="24"/>
        </w:rPr>
        <w:t>9</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Если участник исправляет зафиксированное несоответствие в срок, установленный пунктом 8.</w:t>
      </w:r>
      <w:r w:rsidR="000F35AE" w:rsidRPr="000C1DC9">
        <w:rPr>
          <w:rFonts w:ascii="GHEA Grapalat" w:hAnsi="GHEA Grapalat"/>
          <w:szCs w:val="24"/>
        </w:rPr>
        <w:t>8</w:t>
      </w:r>
      <w:r w:rsidRPr="000C1DC9">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0C1DC9">
        <w:rPr>
          <w:rFonts w:ascii="GHEA Grapalat" w:hAnsi="GHEA Grapalat"/>
          <w:szCs w:val="24"/>
        </w:rPr>
        <w:t xml:space="preserve"> данного участника</w:t>
      </w:r>
      <w:r w:rsidRPr="000C1DC9">
        <w:rPr>
          <w:rFonts w:ascii="GHEA Grapalat" w:hAnsi="GHEA Grapalat"/>
          <w:szCs w:val="24"/>
        </w:rPr>
        <w:t xml:space="preserve"> оценивается неуд</w:t>
      </w:r>
      <w:r w:rsidR="00A50C53" w:rsidRPr="000C1DC9">
        <w:rPr>
          <w:rFonts w:ascii="GHEA Grapalat" w:hAnsi="GHEA Grapalat"/>
          <w:szCs w:val="24"/>
        </w:rPr>
        <w:t>овлетворительно и отклоняется</w:t>
      </w:r>
      <w:r w:rsidR="005D7FA6" w:rsidRPr="000C1DC9">
        <w:rPr>
          <w:rFonts w:ascii="GHEA Grapalat" w:hAnsi="GHEA Grapalat"/>
          <w:szCs w:val="24"/>
        </w:rPr>
        <w:t>, а отобранным участником признается участник, занявший последующее место</w:t>
      </w:r>
      <w:r w:rsidR="00A50C53" w:rsidRPr="000C1DC9">
        <w:rPr>
          <w:rFonts w:ascii="GHEA Grapalat" w:hAnsi="GHEA Grapalat"/>
          <w:szCs w:val="24"/>
        </w:rPr>
        <w:t>.</w:t>
      </w:r>
    </w:p>
    <w:p w:rsidR="00C27BA4" w:rsidRPr="000C1DC9" w:rsidRDefault="00C27BA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Если в результате оценки заявок несоответствие было зафиксировано в результате информации, полученной из </w:t>
      </w:r>
      <w:r w:rsidR="00146FC5" w:rsidRPr="000C1DC9">
        <w:rPr>
          <w:rFonts w:ascii="GHEA Grapalat" w:hAnsi="GHEA Grapalat"/>
          <w:szCs w:val="24"/>
        </w:rPr>
        <w:t>К</w:t>
      </w:r>
      <w:r w:rsidRPr="000C1DC9">
        <w:rPr>
          <w:rFonts w:ascii="GHEA Grapalat" w:hAnsi="GHEA Grapalat"/>
          <w:szCs w:val="24"/>
        </w:rPr>
        <w:t xml:space="preserve">омитета по государственным доходам РА, то оно считается исправленным, если участник представляет </w:t>
      </w:r>
      <w:r w:rsidR="00146FC5" w:rsidRPr="000C1DC9">
        <w:rPr>
          <w:rFonts w:ascii="GHEA Grapalat" w:hAnsi="GHEA Grapalat"/>
          <w:szCs w:val="24"/>
        </w:rPr>
        <w:t xml:space="preserve">воспроизведенный </w:t>
      </w:r>
      <w:r w:rsidRPr="000C1DC9">
        <w:rPr>
          <w:rFonts w:ascii="GHEA Grapalat" w:hAnsi="GHEA Grapalat"/>
          <w:szCs w:val="24"/>
        </w:rPr>
        <w:t>(отсканированный) экземпляр документа, обосновывающего выплату указанной суммы в предоставленной информации</w:t>
      </w:r>
      <w:r w:rsidR="00146FC5" w:rsidRPr="000C1DC9">
        <w:rPr>
          <w:rFonts w:ascii="GHEA Grapalat" w:hAnsi="GHEA Grapalat"/>
          <w:szCs w:val="24"/>
        </w:rPr>
        <w:t>.</w:t>
      </w:r>
    </w:p>
    <w:p w:rsidR="005E0E50"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81197" w:rsidRPr="000C1DC9">
        <w:rPr>
          <w:rFonts w:ascii="GHEA Grapalat" w:hAnsi="GHEA Grapalat"/>
          <w:szCs w:val="24"/>
        </w:rPr>
        <w:t>0</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Член или секретарь комиссии не может принимать участия в работе комиссии, если на </w:t>
      </w:r>
      <w:r w:rsidRPr="000C1DC9">
        <w:rPr>
          <w:rFonts w:ascii="GHEA Grapalat" w:hAnsi="GHEA Grapalat"/>
          <w:szCs w:val="24"/>
        </w:rPr>
        <w:lastRenderedPageBreak/>
        <w:t xml:space="preserve">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55371" w:rsidRPr="000C1DC9">
        <w:rPr>
          <w:rFonts w:ascii="GHEA Grapalat" w:hAnsi="GHEA Grapalat"/>
          <w:szCs w:val="24"/>
        </w:rPr>
        <w:t>1</w:t>
      </w:r>
      <w:r w:rsidR="004409B1"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После вскрытия</w:t>
      </w:r>
      <w:r w:rsidR="00895E05" w:rsidRPr="000C1DC9">
        <w:rPr>
          <w:rFonts w:ascii="GHEA Grapalat" w:hAnsi="GHEA Grapalat"/>
          <w:szCs w:val="24"/>
        </w:rPr>
        <w:t xml:space="preserve"> и оценки</w:t>
      </w:r>
      <w:r w:rsidRPr="000C1DC9">
        <w:rPr>
          <w:rFonts w:ascii="GHEA Grapalat" w:hAnsi="GHEA Grapalat"/>
          <w:szCs w:val="24"/>
        </w:rPr>
        <w:t xml:space="preserve"> заявок составляется протокол в порядке, установленном законодательством Республики Армения о закупках.</w:t>
      </w:r>
      <w:r w:rsidR="00895E05" w:rsidRPr="000C1DC9">
        <w:rPr>
          <w:rFonts w:ascii="GHEA Grapalat" w:hAnsi="GHEA Grapalat"/>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C1DC9">
        <w:rPr>
          <w:rFonts w:ascii="GHEA Grapalat" w:hAnsi="GHEA Grapalat"/>
          <w:szCs w:val="24"/>
        </w:rPr>
        <w:t>.</w:t>
      </w:r>
    </w:p>
    <w:p w:rsidR="00E65F37"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696900" w:rsidRPr="000C1DC9">
        <w:rPr>
          <w:rFonts w:ascii="GHEA Grapalat" w:hAnsi="GHEA Grapalat"/>
          <w:szCs w:val="24"/>
        </w:rPr>
        <w:t>2</w:t>
      </w:r>
      <w:r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Не позднее чем на следующий рабочий день после завершения заседания по вскрытию</w:t>
      </w:r>
      <w:r w:rsidR="001E4A24" w:rsidRPr="000C1DC9">
        <w:rPr>
          <w:rFonts w:ascii="GHEA Grapalat" w:hAnsi="GHEA Grapalat"/>
          <w:szCs w:val="24"/>
        </w:rPr>
        <w:t xml:space="preserve"> и оценке</w:t>
      </w:r>
      <w:r w:rsidRPr="000C1DC9">
        <w:rPr>
          <w:rFonts w:ascii="GHEA Grapalat" w:hAnsi="GHEA Grapalat"/>
          <w:szCs w:val="24"/>
        </w:rPr>
        <w:t xml:space="preserve"> заявок секретарь комиссии: </w:t>
      </w:r>
    </w:p>
    <w:p w:rsidR="00A24827" w:rsidRPr="000C1DC9" w:rsidRDefault="00A24827"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воспроизведенный (отсканированный) с</w:t>
      </w:r>
      <w:r w:rsidR="00DC64B5" w:rsidRPr="000C1DC9">
        <w:rPr>
          <w:rFonts w:ascii="GHEA Grapalat" w:hAnsi="GHEA Grapalat"/>
          <w:szCs w:val="24"/>
        </w:rPr>
        <w:t> </w:t>
      </w:r>
      <w:r w:rsidRPr="000C1DC9">
        <w:rPr>
          <w:rFonts w:ascii="GHEA Grapalat" w:hAnsi="GHEA Grapalat"/>
          <w:szCs w:val="24"/>
        </w:rPr>
        <w:t>оригинала вариант протокола заседания по вскрытию заявок</w:t>
      </w:r>
      <w:r w:rsidR="001E4A24" w:rsidRPr="000C1DC9">
        <w:rPr>
          <w:rFonts w:ascii="GHEA Grapalat" w:hAnsi="GHEA Grapalat"/>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0C1DC9" w:rsidRDefault="008B73C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воспроизведенные (отсканированные) с</w:t>
      </w:r>
      <w:r w:rsidR="00DC64B5" w:rsidRPr="000C1DC9">
        <w:rPr>
          <w:rFonts w:ascii="GHEA Grapalat" w:hAnsi="GHEA Grapalat"/>
          <w:szCs w:val="24"/>
        </w:rPr>
        <w:t> </w:t>
      </w:r>
      <w:r w:rsidRPr="000C1DC9">
        <w:rPr>
          <w:rFonts w:ascii="GHEA Grapalat" w:hAnsi="GHEA Grapalat"/>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C1DC9">
        <w:rPr>
          <w:rFonts w:ascii="GHEA Grapalat" w:hAnsi="GHEA Grapalat"/>
          <w:szCs w:val="24"/>
        </w:rPr>
        <w:t xml:space="preserve"> и оценке</w:t>
      </w:r>
      <w:r w:rsidRPr="000C1DC9">
        <w:rPr>
          <w:rFonts w:ascii="GHEA Grapalat" w:hAnsi="GHEA Grapalat"/>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0C1DC9" w:rsidRDefault="008769B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B6DCF" w:rsidRPr="000C1DC9">
        <w:rPr>
          <w:rFonts w:ascii="GHEA Grapalat" w:hAnsi="GHEA Grapalat"/>
          <w:szCs w:val="24"/>
        </w:rPr>
        <w:t>1</w:t>
      </w:r>
      <w:r w:rsidR="00762474" w:rsidRPr="000C1DC9">
        <w:rPr>
          <w:rFonts w:ascii="GHEA Grapalat" w:hAnsi="GHEA Grapalat"/>
          <w:szCs w:val="24"/>
        </w:rPr>
        <w:t>3</w:t>
      </w:r>
      <w:r w:rsidR="00493CC7" w:rsidRPr="000C1DC9">
        <w:rPr>
          <w:rFonts w:ascii="GHEA Grapalat" w:hAnsi="GHEA Grapalat"/>
          <w:szCs w:val="24"/>
        </w:rPr>
        <w:t>.</w:t>
      </w:r>
      <w:r w:rsidR="00493CC7" w:rsidRPr="000C1DC9">
        <w:rPr>
          <w:rFonts w:ascii="GHEA Grapalat" w:hAnsi="GHEA Grapalat"/>
          <w:szCs w:val="24"/>
        </w:rPr>
        <w:tab/>
      </w:r>
      <w:r w:rsidRPr="000C1DC9">
        <w:rPr>
          <w:rFonts w:ascii="GHEA Grapalat" w:hAnsi="GHEA Grapalat"/>
          <w:szCs w:val="24"/>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0C1DC9">
        <w:rPr>
          <w:rFonts w:ascii="GHEA Grapalat" w:hAnsi="GHEA Grapalat"/>
          <w:szCs w:val="24"/>
        </w:rPr>
        <w:t xml:space="preserve"> их</w:t>
      </w:r>
      <w:r w:rsidRPr="000C1DC9">
        <w:rPr>
          <w:rFonts w:ascii="GHEA Grapalat" w:hAnsi="GHEA Grapalat"/>
          <w:szCs w:val="24"/>
        </w:rPr>
        <w:t xml:space="preserve"> получения </w:t>
      </w:r>
      <w:r w:rsidR="00C42879" w:rsidRPr="000C1DC9">
        <w:rPr>
          <w:rFonts w:ascii="GHEA Grapalat" w:hAnsi="GHEA Grapalat"/>
          <w:szCs w:val="24"/>
        </w:rPr>
        <w:t>инициирует процедуру включения данного участника в список участников, не имеющих права участвовать в процессе закупок</w:t>
      </w:r>
      <w:r w:rsidRPr="000C1DC9">
        <w:rPr>
          <w:rFonts w:ascii="GHEA Grapalat" w:hAnsi="GHEA Grapalat"/>
          <w:szCs w:val="24"/>
        </w:rPr>
        <w:t xml:space="preserve">. При этом если </w:t>
      </w:r>
      <w:r w:rsidR="00F763EC" w:rsidRPr="000C1DC9">
        <w:rPr>
          <w:rFonts w:ascii="GHEA Grapalat" w:hAnsi="GHEA Grapalat"/>
          <w:szCs w:val="24"/>
        </w:rPr>
        <w:t xml:space="preserve">представленное </w:t>
      </w:r>
      <w:r w:rsidRPr="000C1DC9">
        <w:rPr>
          <w:rFonts w:ascii="GHEA Grapalat" w:hAnsi="GHEA Grapalat"/>
          <w:szCs w:val="24"/>
        </w:rPr>
        <w:t xml:space="preserve">по заявке </w:t>
      </w:r>
      <w:r w:rsidR="00FA2B47" w:rsidRPr="000C1DC9">
        <w:rPr>
          <w:rFonts w:ascii="GHEA Grapalat" w:hAnsi="GHEA Grapalat"/>
          <w:szCs w:val="24"/>
        </w:rPr>
        <w:t>подтверждени</w:t>
      </w:r>
      <w:r w:rsidR="00F763EC" w:rsidRPr="000C1DC9">
        <w:rPr>
          <w:rFonts w:ascii="GHEA Grapalat" w:hAnsi="GHEA Grapalat"/>
          <w:szCs w:val="24"/>
        </w:rPr>
        <w:t>е</w:t>
      </w:r>
      <w:r w:rsidR="00FA2B47" w:rsidRPr="000C1DC9">
        <w:rPr>
          <w:rFonts w:ascii="GHEA Grapalat" w:hAnsi="GHEA Grapalat"/>
          <w:szCs w:val="24"/>
        </w:rPr>
        <w:t xml:space="preserve"> </w:t>
      </w:r>
      <w:r w:rsidRPr="000C1DC9">
        <w:rPr>
          <w:rFonts w:ascii="GHEA Grapalat" w:hAnsi="GHEA Grapalat"/>
          <w:szCs w:val="24"/>
        </w:rPr>
        <w:t xml:space="preserve">участника о том, что он имеет право на участие в предусмотренных приглашением закупках квалифицируются как не </w:t>
      </w:r>
      <w:r w:rsidR="00F763EC" w:rsidRPr="000C1DC9">
        <w:rPr>
          <w:rFonts w:ascii="GHEA Grapalat" w:hAnsi="GHEA Grapalat"/>
          <w:szCs w:val="24"/>
        </w:rPr>
        <w:t xml:space="preserve">соответствующее </w:t>
      </w:r>
      <w:r w:rsidRPr="000C1DC9">
        <w:rPr>
          <w:rFonts w:ascii="GHEA Grapalat" w:hAnsi="GHEA Grapalat"/>
          <w:szCs w:val="24"/>
        </w:rPr>
        <w:t xml:space="preserve">действительности </w:t>
      </w:r>
      <w:r w:rsidR="00F763EC" w:rsidRPr="000C1DC9">
        <w:rPr>
          <w:rFonts w:ascii="GHEA Grapalat" w:hAnsi="GHEA Grapalat"/>
          <w:szCs w:val="24"/>
        </w:rPr>
        <w:t xml:space="preserve">либо </w:t>
      </w:r>
      <w:r w:rsidRPr="000C1DC9">
        <w:rPr>
          <w:rFonts w:ascii="GHEA Grapalat" w:hAnsi="GHEA Grapalat"/>
          <w:szCs w:val="24"/>
        </w:rPr>
        <w:t xml:space="preserve">участник в установленные </w:t>
      </w:r>
      <w:r w:rsidR="004623A3" w:rsidRPr="000C1DC9">
        <w:rPr>
          <w:rFonts w:ascii="GHEA Grapalat" w:hAnsi="GHEA Grapalat"/>
          <w:szCs w:val="24"/>
        </w:rPr>
        <w:t xml:space="preserve">настоящим </w:t>
      </w:r>
      <w:r w:rsidRPr="000C1DC9">
        <w:rPr>
          <w:rFonts w:ascii="GHEA Grapalat" w:hAnsi="GHEA Grapalat"/>
          <w:szCs w:val="24"/>
        </w:rPr>
        <w:t xml:space="preserve">приглашением сроки и порядке не представляет предусмотренные приглашением документы, </w:t>
      </w:r>
      <w:r w:rsidR="00F763EC" w:rsidRPr="000C1DC9">
        <w:rPr>
          <w:rFonts w:ascii="GHEA Grapalat" w:hAnsi="GHEA Grapalat"/>
          <w:szCs w:val="24"/>
        </w:rPr>
        <w:t>или отобранный участник не представляет обеспечение квалификации,</w:t>
      </w:r>
      <w:r w:rsidR="00F73D7F" w:rsidRPr="000C1DC9">
        <w:rPr>
          <w:rFonts w:ascii="GHEA Grapalat" w:hAnsi="GHEA Grapalat"/>
          <w:szCs w:val="24"/>
        </w:rPr>
        <w:t xml:space="preserve"> </w:t>
      </w:r>
      <w:r w:rsidRPr="000C1DC9">
        <w:rPr>
          <w:rFonts w:ascii="GHEA Grapalat" w:hAnsi="GHEA Grapalat"/>
          <w:szCs w:val="24"/>
        </w:rPr>
        <w:t>то это обстоятельство считается нарушением обязательства, принятого в рамках процесса закупки.</w:t>
      </w:r>
    </w:p>
    <w:p w:rsidR="00A63D83" w:rsidRPr="000C1DC9" w:rsidRDefault="00A63D83"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8067C5" w:rsidRPr="000C1DC9">
        <w:rPr>
          <w:rFonts w:ascii="GHEA Grapalat" w:hAnsi="GHEA Grapalat"/>
          <w:szCs w:val="24"/>
        </w:rPr>
        <w:t>4</w:t>
      </w:r>
      <w:r w:rsidR="00A31DCA" w:rsidRPr="000C1DC9">
        <w:rPr>
          <w:rFonts w:ascii="GHEA Grapalat" w:hAnsi="GHEA Grapalat"/>
          <w:szCs w:val="24"/>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C1DC9" w:rsidRDefault="00E64D2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FE1D95" w:rsidRPr="000C1DC9">
        <w:rPr>
          <w:rFonts w:ascii="GHEA Grapalat" w:hAnsi="GHEA Grapalat"/>
          <w:szCs w:val="24"/>
        </w:rPr>
        <w:t>5</w:t>
      </w:r>
      <w:r w:rsidRPr="000C1DC9">
        <w:rPr>
          <w:rFonts w:ascii="GHEA Grapalat" w:hAnsi="GHEA Grapalat"/>
          <w:szCs w:val="24"/>
        </w:rPr>
        <w:t xml:space="preserve"> </w:t>
      </w:r>
      <w:r w:rsidR="00A74478" w:rsidRPr="000C1DC9">
        <w:rPr>
          <w:rFonts w:ascii="GHEA Grapalat" w:hAnsi="GHEA Grapalat"/>
          <w:szCs w:val="24"/>
        </w:rPr>
        <w:t>Документы, указанные в пунктах 8.</w:t>
      </w:r>
      <w:r w:rsidR="00D0532E" w:rsidRPr="000C1DC9">
        <w:rPr>
          <w:rFonts w:ascii="GHEA Grapalat" w:hAnsi="GHEA Grapalat"/>
          <w:szCs w:val="24"/>
        </w:rPr>
        <w:t>8</w:t>
      </w:r>
      <w:r w:rsidR="00A74478" w:rsidRPr="000C1DC9">
        <w:rPr>
          <w:rFonts w:ascii="GHEA Grapalat" w:hAnsi="GHEA Grapalat"/>
          <w:szCs w:val="24"/>
        </w:rPr>
        <w:t xml:space="preserve"> и 8.</w:t>
      </w:r>
      <w:r w:rsidR="00D0532E" w:rsidRPr="000C1DC9">
        <w:rPr>
          <w:rFonts w:ascii="GHEA Grapalat" w:hAnsi="GHEA Grapalat"/>
          <w:szCs w:val="24"/>
        </w:rPr>
        <w:t>9</w:t>
      </w:r>
      <w:r w:rsidR="00A74478" w:rsidRPr="000C1DC9">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0C1DC9">
        <w:rPr>
          <w:rFonts w:ascii="GHEA Grapalat" w:hAnsi="GHEA Grapalat"/>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3610F" w:rsidRPr="000C1DC9">
        <w:rPr>
          <w:rFonts w:ascii="GHEA Grapalat" w:hAnsi="GHEA Grapalat"/>
          <w:szCs w:val="24"/>
        </w:rPr>
        <w:t>1</w:t>
      </w:r>
      <w:r w:rsidR="00D51DF5" w:rsidRPr="000C1DC9">
        <w:rPr>
          <w:rFonts w:ascii="GHEA Grapalat" w:hAnsi="GHEA Grapalat"/>
          <w:szCs w:val="24"/>
        </w:rPr>
        <w:t>6</w:t>
      </w:r>
      <w:r w:rsidR="00EE0CB1"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0C1DC9" w:rsidRDefault="00B5219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A150A9" w:rsidRPr="000C1DC9">
        <w:rPr>
          <w:rFonts w:ascii="GHEA Grapalat" w:hAnsi="GHEA Grapalat"/>
          <w:szCs w:val="24"/>
        </w:rPr>
        <w:t>.</w:t>
      </w:r>
      <w:r w:rsidR="0093610F" w:rsidRPr="000C1DC9">
        <w:rPr>
          <w:rFonts w:ascii="GHEA Grapalat" w:hAnsi="GHEA Grapalat"/>
          <w:szCs w:val="24"/>
        </w:rPr>
        <w:t>1</w:t>
      </w:r>
      <w:r w:rsidR="00A161B0" w:rsidRPr="000C1DC9">
        <w:rPr>
          <w:rFonts w:ascii="GHEA Grapalat" w:hAnsi="GHEA Grapalat"/>
          <w:szCs w:val="24"/>
        </w:rPr>
        <w:t>7</w:t>
      </w:r>
      <w:r w:rsidR="00EE0CB1" w:rsidRPr="000C1DC9">
        <w:rPr>
          <w:rFonts w:ascii="GHEA Grapalat" w:hAnsi="GHEA Grapalat"/>
          <w:szCs w:val="24"/>
        </w:rPr>
        <w:t>.</w:t>
      </w:r>
      <w:r w:rsidR="00EE0CB1" w:rsidRPr="000C1DC9">
        <w:rPr>
          <w:rFonts w:ascii="GHEA Grapalat" w:hAnsi="GHEA Grapalat"/>
          <w:szCs w:val="24"/>
        </w:rPr>
        <w:tab/>
      </w:r>
      <w:r w:rsidR="00BF1CBD" w:rsidRPr="000C1DC9">
        <w:rPr>
          <w:rFonts w:ascii="GHEA Grapalat" w:hAnsi="GHEA Grapalat"/>
          <w:szCs w:val="2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0C1DC9" w:rsidRDefault="00BF1CB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E624C" w:rsidRPr="000C1DC9">
        <w:rPr>
          <w:rFonts w:ascii="GHEA Grapalat" w:hAnsi="GHEA Grapalat"/>
          <w:szCs w:val="24"/>
        </w:rPr>
        <w:t>1</w:t>
      </w:r>
      <w:r w:rsidR="00B325AF" w:rsidRPr="000C1DC9">
        <w:rPr>
          <w:rFonts w:ascii="GHEA Grapalat" w:hAnsi="GHEA Grapalat"/>
          <w:szCs w:val="24"/>
        </w:rPr>
        <w:t>8</w:t>
      </w:r>
      <w:r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Оценка заявок и определение отобранного участника осуществляются по отдельным лотам</w:t>
      </w:r>
      <w:r w:rsidR="00FE2802" w:rsidRPr="000C1DC9">
        <w:footnoteReference w:customMarkFollows="1" w:id="4"/>
        <w:t>11</w:t>
      </w:r>
      <w:r w:rsidRPr="000C1DC9">
        <w:rPr>
          <w:rFonts w:ascii="GHEA Grapalat" w:hAnsi="GHEA Grapalat"/>
          <w:szCs w:val="24"/>
        </w:rPr>
        <w:t xml:space="preserve">. </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lastRenderedPageBreak/>
        <w:t>8.</w:t>
      </w:r>
      <w:r w:rsidR="00E44A71" w:rsidRPr="000C1DC9">
        <w:rPr>
          <w:rFonts w:ascii="GHEA Grapalat" w:hAnsi="GHEA Grapalat"/>
          <w:szCs w:val="24"/>
        </w:rPr>
        <w:t>19</w:t>
      </w:r>
      <w:r w:rsidR="009F2C5D" w:rsidRPr="000C1DC9">
        <w:rPr>
          <w:rFonts w:ascii="GHEA Grapalat" w:hAnsi="GHEA Grapalat"/>
          <w:szCs w:val="24"/>
        </w:rPr>
        <w:t>.</w:t>
      </w:r>
      <w:r w:rsidR="009F2C5D" w:rsidRPr="000C1DC9">
        <w:rPr>
          <w:rFonts w:ascii="GHEA Grapalat" w:hAnsi="GHEA Grapalat"/>
          <w:szCs w:val="24"/>
        </w:rPr>
        <w:tab/>
      </w:r>
      <w:r w:rsidRPr="000C1DC9">
        <w:rPr>
          <w:rFonts w:ascii="GHEA Grapalat" w:hAnsi="GHEA Grapalat"/>
          <w:szCs w:val="24"/>
        </w:rPr>
        <w:t>В случае если отобранный участник не заключает (отказывается</w:t>
      </w:r>
      <w:r w:rsidR="00521B59" w:rsidRPr="000C1DC9">
        <w:rPr>
          <w:rFonts w:ascii="GHEA Grapalat" w:hAnsi="GHEA Grapalat"/>
          <w:szCs w:val="24"/>
        </w:rPr>
        <w:t> </w:t>
      </w:r>
      <w:r w:rsidRPr="000C1DC9">
        <w:rPr>
          <w:rFonts w:ascii="GHEA Grapalat" w:hAnsi="GHEA Grapalat"/>
          <w:szCs w:val="24"/>
        </w:rPr>
        <w:t xml:space="preserve">заключать) договор или лишается права на заключение договора, </w:t>
      </w:r>
      <w:r w:rsidR="000702A0" w:rsidRPr="000C1DC9">
        <w:rPr>
          <w:rFonts w:ascii="GHEA Grapalat" w:hAnsi="GHEA Grapalat"/>
          <w:szCs w:val="24"/>
        </w:rPr>
        <w:t xml:space="preserve">решением комиссии </w:t>
      </w:r>
      <w:r w:rsidR="005F2F3B" w:rsidRPr="000C1DC9">
        <w:rPr>
          <w:rFonts w:ascii="GHEA Grapalat" w:hAnsi="GHEA Grapalat"/>
          <w:szCs w:val="24"/>
        </w:rPr>
        <w:t xml:space="preserve">отобранным  </w:t>
      </w:r>
      <w:r w:rsidRPr="000C1DC9">
        <w:rPr>
          <w:rFonts w:ascii="GHEA Grapalat" w:hAnsi="GHEA Grapalat"/>
          <w:szCs w:val="24"/>
        </w:rPr>
        <w:t>участник</w:t>
      </w:r>
      <w:r w:rsidR="005F2F3B" w:rsidRPr="000C1DC9">
        <w:rPr>
          <w:rFonts w:ascii="GHEA Grapalat" w:hAnsi="GHEA Grapalat"/>
          <w:szCs w:val="24"/>
        </w:rPr>
        <w:t>ом  признается участник занявший следующее место</w:t>
      </w:r>
      <w:r w:rsidR="00951CE5" w:rsidRPr="000C1DC9">
        <w:rPr>
          <w:rFonts w:ascii="GHEA Grapalat" w:hAnsi="GHEA Grapalat"/>
          <w:szCs w:val="24"/>
        </w:rPr>
        <w:t xml:space="preserve"> с</w:t>
      </w:r>
      <w:r w:rsidRPr="000C1DC9">
        <w:rPr>
          <w:rFonts w:ascii="GHEA Grapalat" w:hAnsi="GHEA Grapalat"/>
          <w:szCs w:val="24"/>
        </w:rPr>
        <w:t xml:space="preserve"> </w:t>
      </w:r>
      <w:r w:rsidR="00951CE5" w:rsidRPr="000C1DC9">
        <w:rPr>
          <w:rFonts w:ascii="GHEA Grapalat" w:hAnsi="GHEA Grapalat"/>
          <w:szCs w:val="24"/>
        </w:rPr>
        <w:t>применением процедуры</w:t>
      </w:r>
      <w:r w:rsidRPr="000C1DC9">
        <w:rPr>
          <w:rFonts w:ascii="GHEA Grapalat" w:hAnsi="GHEA Grapalat"/>
          <w:szCs w:val="24"/>
        </w:rPr>
        <w:t>, установленн</w:t>
      </w:r>
      <w:r w:rsidR="00951CE5" w:rsidRPr="000C1DC9">
        <w:rPr>
          <w:rFonts w:ascii="GHEA Grapalat" w:hAnsi="GHEA Grapalat"/>
          <w:szCs w:val="24"/>
        </w:rPr>
        <w:t>ой</w:t>
      </w:r>
      <w:r w:rsidRPr="000C1DC9">
        <w:rPr>
          <w:rFonts w:ascii="GHEA Grapalat" w:hAnsi="GHEA Grapalat"/>
          <w:szCs w:val="24"/>
        </w:rPr>
        <w:t xml:space="preserve"> пунктами 8.1</w:t>
      </w:r>
      <w:r w:rsidR="00625515" w:rsidRPr="000C1DC9">
        <w:rPr>
          <w:rFonts w:ascii="GHEA Grapalat" w:hAnsi="GHEA Grapalat"/>
          <w:szCs w:val="24"/>
        </w:rPr>
        <w:t>2</w:t>
      </w:r>
      <w:r w:rsidRPr="000C1DC9">
        <w:rPr>
          <w:rFonts w:ascii="GHEA Grapalat" w:hAnsi="GHEA Grapalat"/>
          <w:szCs w:val="24"/>
        </w:rPr>
        <w:t>-8.</w:t>
      </w:r>
      <w:r w:rsidR="00625515" w:rsidRPr="000C1DC9">
        <w:rPr>
          <w:rFonts w:ascii="GHEA Grapalat" w:hAnsi="GHEA Grapalat"/>
          <w:szCs w:val="24"/>
        </w:rPr>
        <w:t>18</w:t>
      </w:r>
      <w:r w:rsidR="007854B2" w:rsidRPr="000C1DC9">
        <w:rPr>
          <w:rFonts w:ascii="GHEA Grapalat" w:hAnsi="GHEA Grapalat"/>
          <w:szCs w:val="24"/>
        </w:rPr>
        <w:t xml:space="preserve"> </w:t>
      </w:r>
      <w:r w:rsidRPr="000C1DC9">
        <w:rPr>
          <w:rFonts w:ascii="GHEA Grapalat" w:hAnsi="GHEA Grapalat"/>
          <w:szCs w:val="24"/>
        </w:rPr>
        <w:t>части 1 настоящего Приглашения.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22247D" w:rsidRPr="000C1DC9">
        <w:rPr>
          <w:rFonts w:ascii="GHEA Grapalat" w:hAnsi="GHEA Grapalat"/>
          <w:szCs w:val="24"/>
        </w:rPr>
        <w:t>2</w:t>
      </w:r>
      <w:r w:rsidR="005D0468" w:rsidRPr="000C1DC9">
        <w:rPr>
          <w:rFonts w:ascii="GHEA Grapalat" w:hAnsi="GHEA Grapalat"/>
          <w:szCs w:val="24"/>
        </w:rPr>
        <w:t>0</w:t>
      </w:r>
      <w:r w:rsidR="00FA2DBA"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C1DC9" w:rsidRDefault="006621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A79EE" w:rsidRPr="000C1DC9">
        <w:rPr>
          <w:rFonts w:ascii="GHEA Grapalat" w:hAnsi="GHEA Grapalat"/>
          <w:szCs w:val="24"/>
        </w:rPr>
        <w:t>2</w:t>
      </w:r>
      <w:r w:rsidR="000241CA" w:rsidRPr="000C1DC9">
        <w:rPr>
          <w:rFonts w:ascii="GHEA Grapalat" w:hAnsi="GHEA Grapalat"/>
          <w:szCs w:val="24"/>
        </w:rPr>
        <w:t>1</w:t>
      </w:r>
      <w:r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С целью применения пункта 8.</w:t>
      </w:r>
      <w:r w:rsidR="005A79EE" w:rsidRPr="000C1DC9">
        <w:rPr>
          <w:rFonts w:ascii="GHEA Grapalat" w:hAnsi="GHEA Grapalat"/>
          <w:szCs w:val="24"/>
        </w:rPr>
        <w:t>2</w:t>
      </w:r>
      <w:r w:rsidR="00D35E75" w:rsidRPr="000C1DC9">
        <w:rPr>
          <w:rFonts w:ascii="GHEA Grapalat" w:hAnsi="GHEA Grapalat"/>
          <w:szCs w:val="24"/>
        </w:rPr>
        <w:t>0</w:t>
      </w:r>
      <w:r w:rsidRPr="000C1DC9">
        <w:rPr>
          <w:rFonts w:ascii="GHEA Grapalat" w:hAnsi="GHEA Grapalat"/>
          <w:szCs w:val="24"/>
        </w:rPr>
        <w:t xml:space="preserve">. части 1 настоящего приглашения </w:t>
      </w:r>
      <w:r w:rsidR="005A79EE" w:rsidRPr="000C1DC9">
        <w:rPr>
          <w:rFonts w:ascii="GHEA Grapalat" w:hAnsi="GHEA Grapalat"/>
          <w:szCs w:val="24"/>
        </w:rPr>
        <w:t xml:space="preserve">может быть созвано </w:t>
      </w:r>
      <w:r w:rsidRPr="000C1DC9">
        <w:rPr>
          <w:rFonts w:ascii="GHEA Grapalat" w:hAnsi="GHEA Grapalat"/>
          <w:szCs w:val="24"/>
        </w:rPr>
        <w:t>внеочередное заседание комиссии.</w:t>
      </w:r>
    </w:p>
    <w:p w:rsidR="00E45ACA"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D0EA7" w:rsidRPr="000C1DC9">
        <w:rPr>
          <w:rFonts w:ascii="GHEA Grapalat" w:hAnsi="GHEA Grapalat"/>
          <w:szCs w:val="24"/>
        </w:rPr>
        <w:t>2</w:t>
      </w:r>
      <w:r w:rsidR="005D5CCD" w:rsidRPr="000C1DC9">
        <w:rPr>
          <w:rFonts w:ascii="GHEA Grapalat" w:hAnsi="GHEA Grapalat"/>
          <w:szCs w:val="24"/>
        </w:rPr>
        <w:t>2</w:t>
      </w:r>
      <w:r w:rsidR="00544D9F" w:rsidRPr="000C1DC9">
        <w:rPr>
          <w:rFonts w:ascii="GHEA Grapalat" w:hAnsi="GHEA Grapalat"/>
          <w:szCs w:val="24"/>
        </w:rPr>
        <w:t>.</w:t>
      </w:r>
      <w:r w:rsidR="00544D9F" w:rsidRPr="000C1DC9">
        <w:rPr>
          <w:rFonts w:ascii="GHEA Grapalat" w:hAnsi="GHEA Grapalat"/>
          <w:szCs w:val="24"/>
        </w:rPr>
        <w:tab/>
      </w:r>
      <w:r w:rsidRPr="000C1DC9">
        <w:rPr>
          <w:rFonts w:ascii="GHEA Grapalat" w:hAnsi="GHEA Grapalat"/>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00BA2853" w:rsidRPr="000C1DC9">
        <w:rPr>
          <w:rFonts w:ascii="GHEA Grapalat" w:hAnsi="GHEA Grapalat"/>
          <w:szCs w:val="24"/>
        </w:rPr>
        <w:t> </w:t>
      </w:r>
      <w:r w:rsidRPr="000C1DC9">
        <w:rPr>
          <w:rFonts w:ascii="GHEA Grapalat" w:hAnsi="GHEA Grapalat"/>
          <w:szCs w:val="24"/>
        </w:rPr>
        <w:t>заключении договора содержит краткую информацию об оценке заявок, о</w:t>
      </w:r>
      <w:r w:rsidR="00BA2853" w:rsidRPr="000C1DC9">
        <w:rPr>
          <w:rFonts w:ascii="GHEA Grapalat" w:hAnsi="GHEA Grapalat"/>
          <w:szCs w:val="24"/>
        </w:rPr>
        <w:t> </w:t>
      </w:r>
      <w:r w:rsidRPr="000C1DC9">
        <w:rPr>
          <w:rFonts w:ascii="GHEA Grapalat" w:hAnsi="GHEA Grapalat"/>
          <w:szCs w:val="24"/>
        </w:rPr>
        <w:t>причинах, обосновывающих выбор отобранного участника, и объявление о</w:t>
      </w:r>
      <w:r w:rsidR="00BA2853" w:rsidRPr="000C1DC9">
        <w:rPr>
          <w:rFonts w:ascii="GHEA Grapalat" w:hAnsi="GHEA Grapalat"/>
          <w:szCs w:val="24"/>
        </w:rPr>
        <w:t> </w:t>
      </w:r>
      <w:r w:rsidRPr="000C1DC9">
        <w:rPr>
          <w:rFonts w:ascii="GHEA Grapalat" w:hAnsi="GHEA Grapalat"/>
          <w:szCs w:val="24"/>
        </w:rPr>
        <w:t>периоде ожидания.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163324" w:rsidRPr="000C1DC9">
        <w:rPr>
          <w:rFonts w:ascii="GHEA Grapalat" w:hAnsi="GHEA Grapalat"/>
          <w:szCs w:val="24"/>
        </w:rPr>
        <w:t>2</w:t>
      </w:r>
      <w:r w:rsidR="00BE4CFA" w:rsidRPr="000C1DC9">
        <w:rPr>
          <w:rFonts w:ascii="GHEA Grapalat" w:hAnsi="GHEA Grapalat"/>
          <w:szCs w:val="24"/>
        </w:rPr>
        <w:t>3</w:t>
      </w:r>
      <w:r w:rsidR="00BA2853" w:rsidRPr="000C1DC9">
        <w:rPr>
          <w:rFonts w:ascii="GHEA Grapalat" w:hAnsi="GHEA Grapalat"/>
          <w:szCs w:val="24"/>
        </w:rPr>
        <w:t>.</w:t>
      </w:r>
      <w:r w:rsidR="006354FA" w:rsidRPr="000C1DC9">
        <w:rPr>
          <w:rFonts w:ascii="GHEA Grapalat" w:hAnsi="GHEA Grapalat"/>
          <w:szCs w:val="24"/>
        </w:rPr>
        <w:t xml:space="preserve"> </w:t>
      </w:r>
      <w:r w:rsidRPr="000C1DC9">
        <w:rPr>
          <w:rFonts w:ascii="GHEA Grapalat" w:hAnsi="GHEA Grapalat"/>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Период ожидания в случае настоящей процедуры составляет "</w:t>
      </w:r>
      <w:r w:rsidR="000C1DC9" w:rsidRPr="00422E39">
        <w:rPr>
          <w:rFonts w:ascii="GHEA Grapalat" w:hAnsi="GHEA Grapalat"/>
          <w:szCs w:val="24"/>
        </w:rPr>
        <w:t>5</w:t>
      </w:r>
      <w:r w:rsidRPr="000C1DC9">
        <w:rPr>
          <w:rFonts w:ascii="GHEA Grapalat" w:hAnsi="GHEA Grapalat"/>
          <w:szCs w:val="24"/>
        </w:rPr>
        <w:t>" календарных дней. Период ожидания не применим, если заявку подал только один участник, с которым заключается договор.</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0C1DC9" w:rsidRDefault="00B138F3" w:rsidP="000C1DC9">
      <w:pPr>
        <w:pStyle w:val="23"/>
        <w:widowControl w:val="0"/>
        <w:spacing w:line="240" w:lineRule="auto"/>
        <w:ind w:right="-853" w:firstLine="567"/>
        <w:rPr>
          <w:rFonts w:ascii="GHEA Grapalat" w:hAnsi="GHEA Grapalat"/>
          <w:szCs w:val="24"/>
        </w:rPr>
      </w:pPr>
    </w:p>
    <w:p w:rsidR="000313A6" w:rsidRPr="009044F1" w:rsidRDefault="00AA0AD8" w:rsidP="00B46D58">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9.1</w:t>
      </w:r>
      <w:r w:rsidR="002A3FC1" w:rsidRPr="00422E39">
        <w:rPr>
          <w:rFonts w:ascii="GHEA Grapalat" w:hAnsi="GHEA Grapalat"/>
          <w:szCs w:val="24"/>
        </w:rPr>
        <w:t>.</w:t>
      </w:r>
      <w:r w:rsidR="002A3FC1" w:rsidRPr="00422E39">
        <w:rPr>
          <w:rFonts w:ascii="GHEA Grapalat" w:hAnsi="GHEA Grapalat"/>
          <w:szCs w:val="24"/>
        </w:rPr>
        <w:tab/>
      </w:r>
      <w:r w:rsidRPr="00422E39">
        <w:rPr>
          <w:rFonts w:ascii="GHEA Grapalat" w:hAnsi="GHEA Grapalat"/>
          <w:szCs w:val="24"/>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9.2.</w:t>
      </w:r>
      <w:r w:rsidR="002A3FC1" w:rsidRPr="00422E39">
        <w:rPr>
          <w:rFonts w:ascii="GHEA Grapalat" w:hAnsi="GHEA Grapalat"/>
          <w:szCs w:val="24"/>
        </w:rPr>
        <w:tab/>
      </w:r>
      <w:r w:rsidRPr="00422E39">
        <w:rPr>
          <w:rFonts w:ascii="GHEA Grapalat" w:hAnsi="GHEA Grapalat"/>
          <w:szCs w:val="24"/>
        </w:rPr>
        <w:t>В течение четырех рабочих дней, следующих за окончанием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Pr="00422E39">
        <w:rPr>
          <w:rFonts w:ascii="GHEA Grapalat" w:hAnsi="GHEA Grapalat"/>
          <w:szCs w:val="24"/>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00DA3F9C" w:rsidRPr="00422E39">
        <w:rPr>
          <w:rFonts w:ascii="GHEA Grapalat" w:hAnsi="GHEA Grapalat"/>
          <w:szCs w:val="24"/>
        </w:rPr>
        <w:t xml:space="preserve"> </w:t>
      </w:r>
      <w:r w:rsidRPr="00422E39">
        <w:rPr>
          <w:rFonts w:ascii="GHEA Grapalat" w:hAnsi="GHEA Grapalat"/>
          <w:szCs w:val="24"/>
        </w:rPr>
        <w:t>части 1 настоящего Приглашения.</w:t>
      </w:r>
    </w:p>
    <w:p w:rsidR="00F23A51"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9.3.</w:t>
      </w:r>
      <w:r w:rsidR="002A3FC1" w:rsidRPr="00422E39">
        <w:rPr>
          <w:rFonts w:ascii="GHEA Grapalat" w:hAnsi="GHEA Grapalat"/>
          <w:szCs w:val="24"/>
        </w:rPr>
        <w:tab/>
      </w:r>
      <w:r w:rsidRPr="00422E39">
        <w:rPr>
          <w:rFonts w:ascii="GHEA Grapalat" w:hAnsi="GHEA Grapalat"/>
          <w:szCs w:val="24"/>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8E1532" w:rsidRPr="00422E39">
        <w:rPr>
          <w:rFonts w:ascii="GHEA Grapalat" w:hAnsi="GHEA Grapalat"/>
          <w:szCs w:val="24"/>
        </w:rPr>
        <w:t>4</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422E39">
        <w:rPr>
          <w:rFonts w:ascii="GHEA Grapalat" w:hAnsi="GHEA Grapalat"/>
          <w:szCs w:val="24"/>
        </w:rPr>
        <w:t xml:space="preserve"> квалификации и</w:t>
      </w:r>
      <w:r w:rsidRPr="00422E39">
        <w:rPr>
          <w:rFonts w:ascii="GHEA Grapalat" w:hAnsi="GHEA Grapalat"/>
          <w:szCs w:val="24"/>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22E39" w:rsidRDefault="000313A6"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22E39">
        <w:rPr>
          <w:rFonts w:ascii="GHEA Grapalat" w:hAnsi="GHEA Grapalat"/>
          <w:szCs w:val="24"/>
        </w:rPr>
        <w:t xml:space="preserve"> </w:t>
      </w:r>
      <w:r w:rsidRPr="00422E39">
        <w:rPr>
          <w:rFonts w:ascii="GHEA Grapalat" w:hAnsi="GHEA Grapalat"/>
          <w:szCs w:val="24"/>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CC3097" w:rsidRPr="00422E39">
        <w:rPr>
          <w:rFonts w:ascii="GHEA Grapalat" w:hAnsi="GHEA Grapalat"/>
          <w:szCs w:val="24"/>
        </w:rPr>
        <w:t>5</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До истечения срока, предусмотренного пунктом 9.</w:t>
      </w:r>
      <w:r w:rsidR="00E048B1" w:rsidRPr="00422E39">
        <w:rPr>
          <w:rFonts w:ascii="GHEA Grapalat" w:hAnsi="GHEA Grapalat"/>
          <w:szCs w:val="24"/>
        </w:rPr>
        <w:t>4</w:t>
      </w:r>
      <w:r w:rsidRPr="00422E39">
        <w:rPr>
          <w:rFonts w:ascii="GHEA Grapalat" w:hAnsi="GHEA Grapalat"/>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 </w:t>
      </w:r>
    </w:p>
    <w:p w:rsidR="00096865" w:rsidRPr="00422E39" w:rsidRDefault="00096865" w:rsidP="00422E39">
      <w:pPr>
        <w:pStyle w:val="23"/>
        <w:widowControl w:val="0"/>
        <w:spacing w:line="240" w:lineRule="auto"/>
        <w:ind w:right="-853" w:firstLine="567"/>
        <w:rPr>
          <w:rFonts w:ascii="GHEA Grapalat" w:hAnsi="GHEA Grapalat"/>
          <w:szCs w:val="24"/>
        </w:rPr>
      </w:pPr>
    </w:p>
    <w:p w:rsidR="00096865" w:rsidRPr="009044F1" w:rsidRDefault="00030D40" w:rsidP="00B46D58">
      <w:pPr>
        <w:widowControl w:val="0"/>
        <w:jc w:val="center"/>
        <w:rPr>
          <w:rFonts w:ascii="GHEA Grapalat" w:hAnsi="GHEA Grapalat" w:cs="Arial"/>
          <w:b/>
          <w:iCs/>
        </w:rPr>
      </w:pPr>
      <w:r w:rsidRPr="009044F1">
        <w:rPr>
          <w:rFonts w:ascii="GHEA Grapalat" w:hAnsi="GHEA Grapalat"/>
          <w:b/>
        </w:rPr>
        <w:lastRenderedPageBreak/>
        <w:t xml:space="preserve">10. </w:t>
      </w:r>
      <w:r w:rsidR="00F83409" w:rsidRPr="00422E39">
        <w:rPr>
          <w:rFonts w:ascii="GHEA Grapalat" w:hAnsi="GHEA Grapalat"/>
          <w:b/>
          <w:sz w:val="22"/>
        </w:rPr>
        <w:t xml:space="preserve">ОБЕСПЕЧЕНИЯ КВАЛИФИКАЦИИ И </w:t>
      </w:r>
      <w:r w:rsidRPr="00422E39">
        <w:rPr>
          <w:rFonts w:ascii="GHEA Grapalat" w:hAnsi="GHEA Grapalat"/>
          <w:b/>
          <w:sz w:val="22"/>
        </w:rPr>
        <w:t xml:space="preserve">ДОГОВОРА </w:t>
      </w:r>
    </w:p>
    <w:p w:rsidR="00096865" w:rsidRPr="00D97A13" w:rsidRDefault="00030D40" w:rsidP="00D97A13">
      <w:pPr>
        <w:widowControl w:val="0"/>
        <w:tabs>
          <w:tab w:val="left" w:pos="1276"/>
        </w:tabs>
        <w:ind w:right="-853" w:firstLine="567"/>
        <w:jc w:val="both"/>
        <w:rPr>
          <w:rFonts w:ascii="GHEA Grapalat" w:hAnsi="GHEA Grapalat"/>
          <w:sz w:val="20"/>
        </w:rPr>
      </w:pPr>
      <w:r w:rsidRPr="009044F1">
        <w:rPr>
          <w:rFonts w:ascii="GHEA Grapalat" w:hAnsi="GHEA Grapalat"/>
        </w:rPr>
        <w:t>10</w:t>
      </w:r>
      <w:r w:rsidRPr="00D97A13">
        <w:rPr>
          <w:rFonts w:ascii="GHEA Grapalat" w:hAnsi="GHEA Grapalat"/>
          <w:sz w:val="20"/>
        </w:rPr>
        <w:t>.1</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На основании требования о предоставлении </w:t>
      </w:r>
      <w:r w:rsidR="000E4039" w:rsidRPr="00D97A13">
        <w:rPr>
          <w:rFonts w:ascii="GHEA Grapalat" w:hAnsi="GHEA Grapalat"/>
          <w:sz w:val="20"/>
        </w:rPr>
        <w:t xml:space="preserve">обеспечений квалификации и </w:t>
      </w:r>
      <w:r w:rsidRPr="00D97A13">
        <w:rPr>
          <w:rFonts w:ascii="GHEA Grapalat" w:hAnsi="GHEA Grapalat"/>
          <w:sz w:val="20"/>
        </w:rPr>
        <w:t>договора отобранный участник в течение 10</w:t>
      </w:r>
      <w:r w:rsidR="000E4039" w:rsidRPr="00D97A13">
        <w:rPr>
          <w:rFonts w:ascii="GHEA Grapalat" w:hAnsi="GHEA Grapalat"/>
          <w:sz w:val="20"/>
        </w:rPr>
        <w:t>-и, а в случае, если заключаемым договором предусмотрена предоплата – 15-и</w:t>
      </w:r>
      <w:r w:rsidRPr="00D97A13">
        <w:rPr>
          <w:rFonts w:ascii="GHEA Grapalat" w:hAnsi="GHEA Grapalat"/>
          <w:sz w:val="20"/>
        </w:rPr>
        <w:t xml:space="preserve"> </w:t>
      </w:r>
      <w:r w:rsidR="000E4039" w:rsidRPr="00D97A13">
        <w:rPr>
          <w:rFonts w:ascii="GHEA Grapalat" w:hAnsi="GHEA Grapalat"/>
          <w:sz w:val="20"/>
        </w:rPr>
        <w:t xml:space="preserve">рабочих дней со дня его получения, </w:t>
      </w:r>
      <w:r w:rsidRPr="00D97A13">
        <w:rPr>
          <w:rFonts w:ascii="GHEA Grapalat" w:hAnsi="GHEA Grapalat"/>
          <w:sz w:val="20"/>
        </w:rPr>
        <w:t xml:space="preserve">обязан представить </w:t>
      </w:r>
      <w:r w:rsidR="000E4039" w:rsidRPr="00D97A13">
        <w:rPr>
          <w:rFonts w:ascii="GHEA Grapalat" w:hAnsi="GHEA Grapalat"/>
          <w:sz w:val="20"/>
        </w:rPr>
        <w:t xml:space="preserve">обеспечения квалификации и </w:t>
      </w:r>
      <w:r w:rsidRPr="00D97A13">
        <w:rPr>
          <w:rFonts w:ascii="GHEA Grapalat" w:hAnsi="GHEA Grapalat"/>
          <w:sz w:val="20"/>
        </w:rPr>
        <w:t xml:space="preserve">договора. С отобранным участником заключается договор, если он представляет </w:t>
      </w:r>
      <w:r w:rsidR="000E4039" w:rsidRPr="00D97A13">
        <w:rPr>
          <w:rFonts w:ascii="GHEA Grapalat" w:hAnsi="GHEA Grapalat"/>
          <w:sz w:val="20"/>
        </w:rPr>
        <w:t xml:space="preserve">обеспечения квалификации и  </w:t>
      </w:r>
      <w:r w:rsidRPr="00D97A13">
        <w:rPr>
          <w:rFonts w:ascii="GHEA Grapalat" w:hAnsi="GHEA Grapalat"/>
          <w:sz w:val="20"/>
        </w:rPr>
        <w:t>договора.</w:t>
      </w:r>
    </w:p>
    <w:p w:rsidR="0035631F" w:rsidRPr="00D97A13" w:rsidRDefault="00A6609C"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10.2 </w:t>
      </w:r>
      <w:r w:rsidR="008C5F2A" w:rsidRPr="00D97A13">
        <w:rPr>
          <w:rFonts w:ascii="GHEA Grapalat" w:hAnsi="GHEA Grapalat"/>
          <w:sz w:val="20"/>
        </w:rPr>
        <w:t>Размер обеспечения квалификации равен размеру ценового предложения отобранного участника.</w:t>
      </w:r>
      <w:r w:rsidR="001647D2" w:rsidRPr="00D97A13">
        <w:rPr>
          <w:rFonts w:ascii="GHEA Grapalat" w:hAnsi="GHEA Grapalat"/>
          <w:sz w:val="20"/>
        </w:rPr>
        <w:t xml:space="preserve">Обеспечение квалификации представляется </w:t>
      </w:r>
      <w:r w:rsidR="00D97A13" w:rsidRPr="00D97A13">
        <w:rPr>
          <w:rFonts w:ascii="GHEA Grapalat" w:hAnsi="GHEA Grapalat"/>
          <w:sz w:val="20"/>
        </w:rPr>
        <w:t xml:space="preserve"> в одностороннем порядке утвержденного заявления в виде неустойки (приложение 4.1) или наличных денег</w:t>
      </w:r>
      <w:r w:rsidR="001647D2" w:rsidRPr="00D97A13">
        <w:rPr>
          <w:rFonts w:ascii="GHEA Grapalat" w:hAnsi="GHEA Grapalat"/>
          <w:sz w:val="20"/>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D97A13">
        <w:rPr>
          <w:rFonts w:ascii="GHEA Grapalat" w:hAnsi="GHEA Grapalat"/>
          <w:sz w:val="20"/>
        </w:rPr>
        <w:t xml:space="preserve"> </w:t>
      </w:r>
      <w:r w:rsidR="00853CBA" w:rsidRPr="00D97A13">
        <w:rPr>
          <w:rFonts w:ascii="GHEA Grapalat" w:hAnsi="GHEA Grapalat"/>
          <w:sz w:val="20"/>
        </w:rPr>
        <w:t>.</w:t>
      </w:r>
    </w:p>
    <w:p w:rsidR="0035631F" w:rsidRPr="00D97A13" w:rsidRDefault="0035631F"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8F1F9B" w:rsidRPr="00D97A13">
        <w:rPr>
          <w:rFonts w:ascii="GHEA Grapalat" w:hAnsi="GHEA Grapalat"/>
          <w:sz w:val="20"/>
        </w:rPr>
        <w:t>лотах</w:t>
      </w:r>
      <w:r w:rsidRPr="00D97A13">
        <w:rPr>
          <w:rFonts w:ascii="GHEA Grapalat" w:hAnsi="GHEA Grapalat"/>
          <w:sz w:val="20"/>
        </w:rPr>
        <w:t xml:space="preserve"> и участник признается </w:t>
      </w:r>
      <w:r w:rsidR="008F1F9B" w:rsidRPr="00D97A13">
        <w:rPr>
          <w:rFonts w:ascii="GHEA Grapalat" w:hAnsi="GHEA Grapalat"/>
          <w:sz w:val="20"/>
        </w:rPr>
        <w:t>отобранным</w:t>
      </w:r>
      <w:r w:rsidRPr="00D97A13">
        <w:rPr>
          <w:rFonts w:ascii="GHEA Grapalat" w:hAnsi="GHEA Grapalat"/>
          <w:sz w:val="20"/>
        </w:rPr>
        <w:t xml:space="preserve"> участником </w:t>
      </w:r>
      <w:r w:rsidR="008F1F9B" w:rsidRPr="00D97A13">
        <w:rPr>
          <w:rFonts w:ascii="GHEA Grapalat" w:hAnsi="GHEA Grapalat"/>
          <w:sz w:val="20"/>
        </w:rPr>
        <w:t>по</w:t>
      </w:r>
      <w:r w:rsidRPr="00D97A13">
        <w:rPr>
          <w:rFonts w:ascii="GHEA Grapalat" w:hAnsi="GHEA Grapalat"/>
          <w:sz w:val="20"/>
        </w:rPr>
        <w:t xml:space="preserve"> более чем одн</w:t>
      </w:r>
      <w:r w:rsidR="008F1F9B" w:rsidRPr="00D97A13">
        <w:rPr>
          <w:rFonts w:ascii="GHEA Grapalat" w:hAnsi="GHEA Grapalat"/>
          <w:sz w:val="20"/>
        </w:rPr>
        <w:t xml:space="preserve">ому лоту </w:t>
      </w:r>
      <w:r w:rsidRPr="00D97A13">
        <w:rPr>
          <w:rFonts w:ascii="GHEA Grapalat" w:hAnsi="GHEA Grapalat"/>
          <w:sz w:val="20"/>
        </w:rPr>
        <w:t xml:space="preserve">и общая цена заключаемого с последним договора превышает 10 млн. драмов </w:t>
      </w:r>
      <w:r w:rsidR="008F1F9B" w:rsidRPr="00D97A13">
        <w:rPr>
          <w:rFonts w:ascii="GHEA Grapalat" w:hAnsi="GHEA Grapalat"/>
          <w:sz w:val="20"/>
        </w:rPr>
        <w:t>д</w:t>
      </w:r>
      <w:r w:rsidRPr="00D97A13">
        <w:rPr>
          <w:rFonts w:ascii="GHEA Grapalat" w:hAnsi="GHEA Grapalat"/>
          <w:sz w:val="20"/>
        </w:rPr>
        <w:t>рам</w:t>
      </w:r>
      <w:r w:rsidR="008F1F9B" w:rsidRPr="00D97A13">
        <w:rPr>
          <w:rFonts w:ascii="GHEA Grapalat" w:hAnsi="GHEA Grapalat"/>
          <w:sz w:val="20"/>
        </w:rPr>
        <w:t>ов</w:t>
      </w:r>
      <w:r w:rsidRPr="00D97A13">
        <w:rPr>
          <w:rFonts w:ascii="GHEA Grapalat" w:hAnsi="GHEA Grapalat"/>
          <w:sz w:val="20"/>
        </w:rPr>
        <w:t xml:space="preserve"> </w:t>
      </w:r>
      <w:r w:rsidR="008F1F9B" w:rsidRPr="00D97A13">
        <w:rPr>
          <w:rFonts w:ascii="GHEA Grapalat" w:hAnsi="GHEA Grapalat"/>
          <w:sz w:val="20"/>
        </w:rPr>
        <w:t>РА,</w:t>
      </w:r>
      <w:r w:rsidRPr="00D97A13">
        <w:rPr>
          <w:rFonts w:ascii="GHEA Grapalat" w:hAnsi="GHEA Grapalat"/>
          <w:sz w:val="20"/>
        </w:rPr>
        <w:t xml:space="preserve"> то обеспечение </w:t>
      </w:r>
      <w:r w:rsidR="008F1F9B" w:rsidRPr="00D97A13">
        <w:rPr>
          <w:rFonts w:ascii="GHEA Grapalat" w:hAnsi="GHEA Grapalat"/>
          <w:sz w:val="20"/>
        </w:rPr>
        <w:t xml:space="preserve">квалификации </w:t>
      </w:r>
      <w:r w:rsidRPr="00D97A13">
        <w:rPr>
          <w:rFonts w:ascii="GHEA Grapalat" w:hAnsi="GHEA Grapalat"/>
          <w:sz w:val="20"/>
        </w:rPr>
        <w:t xml:space="preserve">представляется в </w:t>
      </w:r>
      <w:r w:rsidR="004B6A49" w:rsidRPr="00D97A13">
        <w:rPr>
          <w:rFonts w:ascii="GHEA Grapalat" w:hAnsi="GHEA Grapalat"/>
          <w:sz w:val="20"/>
        </w:rPr>
        <w:t>виде</w:t>
      </w:r>
      <w:r w:rsidRPr="00D97A13">
        <w:rPr>
          <w:rFonts w:ascii="GHEA Grapalat" w:hAnsi="GHEA Grapalat"/>
          <w:sz w:val="20"/>
        </w:rPr>
        <w:t xml:space="preserve"> банковской гарантии в размере общей цены договора</w:t>
      </w:r>
      <w:r w:rsidR="008F1F9B" w:rsidRPr="00D97A13">
        <w:rPr>
          <w:rFonts w:ascii="GHEA Grapalat" w:hAnsi="GHEA Grapalat"/>
          <w:sz w:val="20"/>
        </w:rPr>
        <w:t>.</w:t>
      </w:r>
    </w:p>
    <w:p w:rsidR="002406D8" w:rsidRPr="00D97A13" w:rsidRDefault="002406D8"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1723D6" w:rsidRPr="00D97A13">
        <w:rPr>
          <w:rFonts w:ascii="GHEA Grapalat" w:hAnsi="GHEA Grapalat"/>
          <w:sz w:val="20"/>
        </w:rPr>
        <w:t>3</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Размер обеспечения договора составляет 10 процентов от цены договора. </w:t>
      </w:r>
      <w:r w:rsidR="001723D6" w:rsidRPr="00D97A13">
        <w:rPr>
          <w:rFonts w:ascii="GHEA Grapalat" w:hAnsi="GHEA Grapalat"/>
          <w:sz w:val="20"/>
        </w:rPr>
        <w:t xml:space="preserve">Обеспечение </w:t>
      </w:r>
      <w:r w:rsidR="00896AAF" w:rsidRPr="00D97A13">
        <w:rPr>
          <w:rFonts w:ascii="GHEA Grapalat" w:hAnsi="GHEA Grapalat"/>
          <w:sz w:val="20"/>
        </w:rPr>
        <w:t>договора</w:t>
      </w:r>
      <w:r w:rsidR="001723D6" w:rsidRPr="00D97A13">
        <w:rPr>
          <w:rFonts w:ascii="GHEA Grapalat" w:hAnsi="GHEA Grapalat"/>
          <w:sz w:val="20"/>
        </w:rPr>
        <w:t xml:space="preserve"> представляется</w:t>
      </w:r>
      <w:r w:rsidR="00D97A13" w:rsidRPr="00D97A13">
        <w:rPr>
          <w:rFonts w:ascii="GHEA Grapalat" w:hAnsi="GHEA Grapalat"/>
          <w:sz w:val="20"/>
        </w:rPr>
        <w:t xml:space="preserve"> в одностороннем порядке утвержденного заявления-в виде неустойки (приложение 5.1) или наличных денег</w:t>
      </w:r>
      <w:r w:rsidR="00375E5E" w:rsidRPr="00D97A13">
        <w:rPr>
          <w:rFonts w:ascii="GHEA Grapalat" w:hAnsi="GHEA Grapalat"/>
          <w:sz w:val="20"/>
        </w:rPr>
        <w:t>.</w:t>
      </w:r>
    </w:p>
    <w:p w:rsidR="0058395E" w:rsidRPr="00D97A13" w:rsidRDefault="0058395E"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740EF5" w:rsidRPr="00D97A13">
        <w:rPr>
          <w:rFonts w:ascii="GHEA Grapalat" w:hAnsi="GHEA Grapalat"/>
          <w:sz w:val="20"/>
        </w:rPr>
        <w:t>лотах</w:t>
      </w:r>
      <w:r w:rsidRPr="00D97A13">
        <w:rPr>
          <w:rFonts w:ascii="GHEA Grapalat" w:hAnsi="GHEA Grapalat"/>
          <w:sz w:val="20"/>
        </w:rPr>
        <w:t xml:space="preserve"> и участник признается </w:t>
      </w:r>
      <w:r w:rsidR="00740EF5" w:rsidRPr="00D97A13">
        <w:rPr>
          <w:rFonts w:ascii="GHEA Grapalat" w:hAnsi="GHEA Grapalat"/>
          <w:sz w:val="20"/>
        </w:rPr>
        <w:t>ото</w:t>
      </w:r>
      <w:r w:rsidRPr="00D97A13">
        <w:rPr>
          <w:rFonts w:ascii="GHEA Grapalat" w:hAnsi="GHEA Grapalat"/>
          <w:sz w:val="20"/>
        </w:rPr>
        <w:t xml:space="preserve">бранным участником </w:t>
      </w:r>
      <w:r w:rsidR="00740EF5" w:rsidRPr="00D97A13">
        <w:rPr>
          <w:rFonts w:ascii="GHEA Grapalat" w:hAnsi="GHEA Grapalat"/>
          <w:sz w:val="20"/>
        </w:rPr>
        <w:t>по</w:t>
      </w:r>
      <w:r w:rsidRPr="00D97A13">
        <w:rPr>
          <w:rFonts w:ascii="GHEA Grapalat" w:hAnsi="GHEA Grapalat"/>
          <w:sz w:val="20"/>
        </w:rPr>
        <w:t xml:space="preserve"> более чем одно</w:t>
      </w:r>
      <w:r w:rsidR="00740EF5" w:rsidRPr="00D97A13">
        <w:rPr>
          <w:rFonts w:ascii="GHEA Grapalat" w:hAnsi="GHEA Grapalat"/>
          <w:sz w:val="20"/>
        </w:rPr>
        <w:t xml:space="preserve">му лоту </w:t>
      </w:r>
      <w:r w:rsidRPr="00D97A13">
        <w:rPr>
          <w:rFonts w:ascii="GHEA Grapalat" w:hAnsi="GHEA Grapalat"/>
          <w:sz w:val="20"/>
        </w:rPr>
        <w:t>и общая цена заключаемого с последним договора превышает 10 млн. драмов Р</w:t>
      </w:r>
      <w:r w:rsidR="00740EF5" w:rsidRPr="00D97A13">
        <w:rPr>
          <w:rFonts w:ascii="GHEA Grapalat" w:hAnsi="GHEA Grapalat"/>
          <w:sz w:val="20"/>
        </w:rPr>
        <w:t>А</w:t>
      </w:r>
      <w:r w:rsidRPr="00D97A13">
        <w:rPr>
          <w:rFonts w:ascii="GHEA Grapalat" w:hAnsi="GHEA Grapalat"/>
          <w:sz w:val="20"/>
        </w:rPr>
        <w:t>, то обеспечение договора представляется в виде банковской гарантии в размере общей цены договора.</w:t>
      </w:r>
    </w:p>
    <w:p w:rsidR="00E969ED"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Обеспечение договора должно быть действительно как минимум включительно до </w:t>
      </w:r>
      <w:r w:rsidR="00456B02" w:rsidRPr="00D97A13">
        <w:rPr>
          <w:rFonts w:ascii="GHEA Grapalat" w:hAnsi="GHEA Grapalat"/>
          <w:sz w:val="20"/>
        </w:rPr>
        <w:t>20</w:t>
      </w:r>
      <w:r w:rsidRPr="00D97A13">
        <w:rPr>
          <w:rFonts w:ascii="GHEA Grapalat" w:hAnsi="GHEA Grapalat"/>
          <w:sz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97A13">
        <w:rPr>
          <w:rFonts w:ascii="GHEA Grapalat" w:hAnsi="GHEA Grapalat"/>
          <w:sz w:val="20"/>
        </w:rPr>
        <w:t xml:space="preserve">пяти </w:t>
      </w:r>
      <w:r w:rsidRPr="00D97A13">
        <w:rPr>
          <w:rFonts w:ascii="GHEA Grapalat" w:hAnsi="GHEA Grapalat"/>
          <w:sz w:val="20"/>
        </w:rPr>
        <w:t xml:space="preserve">рабочих дней, следующих за исполнением в полном объеме обязательств, взятых на себя по заключенному </w:t>
      </w:r>
      <w:r w:rsidR="00DC30CC" w:rsidRPr="00D97A13">
        <w:rPr>
          <w:rFonts w:ascii="GHEA Grapalat" w:hAnsi="GHEA Grapalat"/>
          <w:sz w:val="20"/>
        </w:rPr>
        <w:t>договору.</w:t>
      </w:r>
    </w:p>
    <w:p w:rsidR="00F0759D" w:rsidRPr="00D97A13" w:rsidRDefault="00F92A53"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договора, представленное в виде наличных денег, должно быть перечислено на казначейский счет "900008000</w:t>
      </w:r>
      <w:r w:rsidR="00B66AB9" w:rsidRPr="00D97A13">
        <w:rPr>
          <w:rFonts w:ascii="GHEA Grapalat" w:hAnsi="GHEA Grapalat"/>
          <w:sz w:val="20"/>
        </w:rPr>
        <w:t>66</w:t>
      </w:r>
      <w:r w:rsidRPr="00D97A13">
        <w:rPr>
          <w:rFonts w:ascii="GHEA Grapalat" w:hAnsi="GHEA Grapalat"/>
          <w:sz w:val="20"/>
        </w:rPr>
        <w:t>4", открытый в Центральном казначействе на имя уполномоченного органа.</w:t>
      </w:r>
    </w:p>
    <w:p w:rsidR="004A0321" w:rsidRPr="00D97A13" w:rsidRDefault="004A0321"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10.4</w:t>
      </w:r>
      <w:r w:rsidR="00251CF9" w:rsidRPr="00D97A13">
        <w:rPr>
          <w:rFonts w:ascii="GHEA Grapalat" w:hAnsi="GHEA Grapalat"/>
          <w:sz w:val="20"/>
        </w:rPr>
        <w:t xml:space="preserve"> </w:t>
      </w:r>
      <w:r w:rsidR="0076763C" w:rsidRPr="00D97A13">
        <w:rPr>
          <w:rFonts w:ascii="GHEA Grapalat" w:hAnsi="GHEA Grapalat"/>
          <w:sz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97A13">
        <w:rPr>
          <w:rFonts w:ascii="GHEA Grapalat" w:hAnsi="GHEA Grapalat"/>
          <w:sz w:val="20"/>
        </w:rPr>
        <w:t>я квалификации и</w:t>
      </w:r>
      <w:r w:rsidR="0076763C" w:rsidRPr="00D97A13">
        <w:rPr>
          <w:rFonts w:ascii="GHEA Grapalat" w:hAnsi="GHEA Grapalat"/>
          <w:sz w:val="20"/>
        </w:rPr>
        <w:t xml:space="preserve"> договора представля</w:t>
      </w:r>
      <w:r w:rsidR="00DE7753" w:rsidRPr="00D97A13">
        <w:rPr>
          <w:rFonts w:ascii="GHEA Grapalat" w:hAnsi="GHEA Grapalat"/>
          <w:sz w:val="20"/>
        </w:rPr>
        <w:t>ю</w:t>
      </w:r>
      <w:r w:rsidR="0076763C" w:rsidRPr="00D97A13">
        <w:rPr>
          <w:rFonts w:ascii="GHEA Grapalat" w:hAnsi="GHEA Grapalat"/>
          <w:sz w:val="20"/>
        </w:rPr>
        <w:t>тся</w:t>
      </w:r>
      <w:r w:rsidR="00180134" w:rsidRPr="00D97A13">
        <w:rPr>
          <w:rFonts w:ascii="GHEA Grapalat" w:hAnsi="GHEA Grapalat"/>
          <w:sz w:val="20"/>
        </w:rPr>
        <w:t xml:space="preserve"> в виде заключенного в одностороннем порядке </w:t>
      </w:r>
      <w:r w:rsidR="00A9694C" w:rsidRPr="00D97A13">
        <w:rPr>
          <w:rFonts w:ascii="GHEA Grapalat" w:hAnsi="GHEA Grapalat"/>
          <w:sz w:val="20"/>
        </w:rPr>
        <w:t>за</w:t>
      </w:r>
      <w:r w:rsidR="00180134" w:rsidRPr="00D97A13">
        <w:rPr>
          <w:rFonts w:ascii="GHEA Grapalat" w:hAnsi="GHEA Grapalat"/>
          <w:sz w:val="20"/>
        </w:rPr>
        <w:t>явления - в виде неустойки или наличных денег</w:t>
      </w:r>
      <w:r w:rsidR="006D7219" w:rsidRPr="00D97A13">
        <w:rPr>
          <w:rFonts w:ascii="GHEA Grapalat" w:hAnsi="GHEA Grapalat"/>
          <w:sz w:val="20"/>
        </w:rPr>
        <w:t>. Если на момент возникновения правомочия по заключению договора</w:t>
      </w:r>
    </w:p>
    <w:p w:rsidR="006D7219" w:rsidRPr="00D97A13" w:rsidRDefault="006D7219"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 финансовые средства предусмотрены, то квалификационное обеспечение </w:t>
      </w:r>
      <w:r w:rsidR="00A9694C" w:rsidRPr="00D97A13">
        <w:rPr>
          <w:rFonts w:ascii="GHEA Grapalat" w:hAnsi="GHEA Grapalat"/>
          <w:sz w:val="20"/>
        </w:rPr>
        <w:t>по</w:t>
      </w:r>
      <w:r w:rsidRPr="00D97A13">
        <w:rPr>
          <w:rFonts w:ascii="GHEA Grapalat" w:hAnsi="GHEA Grapalat"/>
          <w:sz w:val="20"/>
        </w:rPr>
        <w:t xml:space="preserve"> части выделенных финансовых средств представляется в виде банковской гарантии, а </w:t>
      </w:r>
      <w:r w:rsidR="00661E7D" w:rsidRPr="00D97A13">
        <w:rPr>
          <w:rFonts w:ascii="GHEA Grapalat" w:hAnsi="GHEA Grapalat"/>
          <w:sz w:val="20"/>
        </w:rPr>
        <w:t>по</w:t>
      </w:r>
      <w:r w:rsidRPr="00D97A13">
        <w:rPr>
          <w:rFonts w:ascii="GHEA Grapalat" w:hAnsi="GHEA Grapalat"/>
          <w:sz w:val="20"/>
        </w:rPr>
        <w:t xml:space="preserve"> части требуемых в дальнейшем финансовых средств-в </w:t>
      </w:r>
      <w:r w:rsidR="00661E7D" w:rsidRPr="00D97A13">
        <w:rPr>
          <w:rFonts w:ascii="GHEA Grapalat" w:hAnsi="GHEA Grapalat"/>
          <w:sz w:val="20"/>
        </w:rPr>
        <w:t xml:space="preserve">виде </w:t>
      </w:r>
      <w:r w:rsidRPr="00D97A13">
        <w:rPr>
          <w:rFonts w:ascii="GHEA Grapalat" w:hAnsi="GHEA Grapalat"/>
          <w:sz w:val="20"/>
        </w:rPr>
        <w:t>утвержденного</w:t>
      </w:r>
      <w:r w:rsidR="00661E7D" w:rsidRPr="00D97A13">
        <w:rPr>
          <w:rFonts w:ascii="GHEA Grapalat" w:hAnsi="GHEA Grapalat"/>
          <w:sz w:val="20"/>
        </w:rPr>
        <w:t xml:space="preserve"> в</w:t>
      </w:r>
      <w:r w:rsidRPr="00D97A13">
        <w:rPr>
          <w:rFonts w:ascii="GHEA Grapalat" w:hAnsi="GHEA Grapalat"/>
          <w:sz w:val="20"/>
        </w:rPr>
        <w:t xml:space="preserve"> </w:t>
      </w:r>
      <w:r w:rsidR="00661E7D" w:rsidRPr="00D97A13">
        <w:rPr>
          <w:rFonts w:ascii="GHEA Grapalat" w:hAnsi="GHEA Grapalat"/>
          <w:sz w:val="20"/>
        </w:rPr>
        <w:t xml:space="preserve">одностороннем порядке </w:t>
      </w:r>
      <w:r w:rsidRPr="00D97A13">
        <w:rPr>
          <w:rFonts w:ascii="GHEA Grapalat" w:hAnsi="GHEA Grapalat"/>
          <w:sz w:val="20"/>
        </w:rPr>
        <w:t>заявления-в виде неустойки или наличных денег</w:t>
      </w:r>
      <w:r w:rsidR="006F58E6" w:rsidRPr="00D97A13">
        <w:rPr>
          <w:rFonts w:ascii="GHEA Grapalat" w:hAnsi="GHEA Grapalat"/>
          <w:sz w:val="20"/>
        </w:rPr>
        <w:t>.</w:t>
      </w:r>
    </w:p>
    <w:p w:rsidR="006F58E6" w:rsidRPr="00D97A13" w:rsidRDefault="006F58E6"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r w:rsidR="00D32092" w:rsidRPr="00D97A13">
        <w:rPr>
          <w:rFonts w:ascii="GHEA Grapalat" w:hAnsi="GHEA Grapalat"/>
          <w:sz w:val="20"/>
        </w:rPr>
        <w:t>:</w:t>
      </w:r>
    </w:p>
    <w:p w:rsidR="00D32092" w:rsidRPr="00D97A13" w:rsidRDefault="00D32092"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DF09E7" w:rsidRPr="00D97A13">
        <w:rPr>
          <w:rFonts w:ascii="GHEA Grapalat" w:hAnsi="GHEA Grapalat"/>
          <w:sz w:val="20"/>
        </w:rPr>
        <w:t>5</w:t>
      </w:r>
      <w:r w:rsidR="003E194D" w:rsidRPr="00D97A13">
        <w:rPr>
          <w:rFonts w:ascii="GHEA Grapalat" w:hAnsi="GHEA Grapalat"/>
          <w:sz w:val="20"/>
        </w:rPr>
        <w:t>.</w:t>
      </w:r>
      <w:r w:rsidR="003E194D" w:rsidRPr="00D97A13">
        <w:rPr>
          <w:rFonts w:ascii="GHEA Grapalat" w:hAnsi="GHEA Grapalat"/>
          <w:sz w:val="20"/>
        </w:rPr>
        <w:tab/>
      </w:r>
      <w:r w:rsidRPr="00D97A13">
        <w:rPr>
          <w:rFonts w:ascii="GHEA Grapalat" w:hAnsi="GHEA Grapalat"/>
          <w:sz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197271" w:rsidRPr="002A493C" w:rsidRDefault="00030D40" w:rsidP="00DD5410">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401B30" w:rsidRPr="00D97A13">
        <w:rPr>
          <w:rFonts w:ascii="GHEA Grapalat" w:hAnsi="GHEA Grapalat"/>
          <w:sz w:val="20"/>
        </w:rPr>
        <w:t>6</w:t>
      </w:r>
      <w:r w:rsidR="003E194D" w:rsidRPr="00D97A13">
        <w:rPr>
          <w:rFonts w:ascii="GHEA Grapalat" w:hAnsi="GHEA Grapalat"/>
          <w:sz w:val="20"/>
        </w:rPr>
        <w:t>.</w:t>
      </w:r>
      <w:r w:rsidR="008F0732" w:rsidRPr="00D97A13">
        <w:rPr>
          <w:rFonts w:ascii="GHEA Grapalat" w:hAnsi="GHEA Grapalat"/>
          <w:sz w:val="20"/>
        </w:rPr>
        <w:t xml:space="preserve"> </w:t>
      </w:r>
      <w:r w:rsidRPr="00D97A13">
        <w:rPr>
          <w:rFonts w:ascii="GHEA Grapalat" w:hAnsi="GHEA Grapalat"/>
          <w:sz w:val="20"/>
        </w:rPr>
        <w:t>Если в рамках процедуры закупки, организованной по лотам</w:t>
      </w:r>
      <w:r w:rsidR="00DC14CE" w:rsidRPr="00D97A13">
        <w:rPr>
          <w:rFonts w:ascii="GHEA Grapalat" w:hAnsi="GHEA Grapalat"/>
          <w:sz w:val="20"/>
        </w:rPr>
        <w:t xml:space="preserve"> </w:t>
      </w:r>
      <w:r w:rsidR="00125AA6" w:rsidRPr="00D97A13">
        <w:rPr>
          <w:rFonts w:ascii="GHEA Grapalat" w:hAnsi="GHEA Grapalat"/>
          <w:sz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97A13">
        <w:rPr>
          <w:rFonts w:ascii="GHEA Grapalat" w:hAnsi="GHEA Grapalat"/>
          <w:sz w:val="20"/>
        </w:rPr>
        <w:t>я квалификации и</w:t>
      </w:r>
      <w:r w:rsidR="00125AA6" w:rsidRPr="00D97A13">
        <w:rPr>
          <w:rFonts w:ascii="GHEA Grapalat" w:hAnsi="GHEA Grapalat"/>
          <w:sz w:val="20"/>
        </w:rPr>
        <w:t xml:space="preserve"> договора выплачива</w:t>
      </w:r>
      <w:r w:rsidR="00DC14CE" w:rsidRPr="00D97A13">
        <w:rPr>
          <w:rFonts w:ascii="GHEA Grapalat" w:hAnsi="GHEA Grapalat"/>
          <w:sz w:val="20"/>
        </w:rPr>
        <w:t>ю</w:t>
      </w:r>
      <w:r w:rsidR="00125AA6" w:rsidRPr="00D97A13">
        <w:rPr>
          <w:rFonts w:ascii="GHEA Grapalat" w:hAnsi="GHEA Grapalat"/>
          <w:sz w:val="20"/>
        </w:rPr>
        <w:t>тся в размере суммы, исчисленной только за этот лот</w:t>
      </w:r>
      <w:r w:rsidR="00DC14CE" w:rsidRPr="00D97A13">
        <w:rPr>
          <w:rFonts w:ascii="GHEA Grapalat" w:hAnsi="GHEA Grapalat"/>
          <w:sz w:val="20"/>
        </w:rPr>
        <w:t>.</w:t>
      </w:r>
    </w:p>
    <w:p w:rsidR="003D5CAF" w:rsidRPr="00B94007" w:rsidRDefault="005066AC" w:rsidP="005066AC">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 xml:space="preserve">11. </w:t>
      </w:r>
      <w:r w:rsidR="008D5016" w:rsidRPr="00BA0026">
        <w:rPr>
          <w:rFonts w:ascii="GHEA Grapalat" w:hAnsi="GHEA Grapalat"/>
          <w:b/>
          <w:sz w:val="22"/>
        </w:rPr>
        <w:t>ОБЪЯВЛЕНИЕ ПРОЦЕДУРЫ НЕСОСТОЯВШЕЙСЯ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11.1</w:t>
      </w:r>
      <w:r w:rsidR="00801AC7" w:rsidRPr="00197271">
        <w:rPr>
          <w:rFonts w:ascii="GHEA Grapalat" w:hAnsi="GHEA Grapalat"/>
          <w:sz w:val="20"/>
        </w:rPr>
        <w:t>.</w:t>
      </w:r>
      <w:r w:rsidR="00801AC7" w:rsidRPr="00197271">
        <w:rPr>
          <w:rFonts w:ascii="GHEA Grapalat" w:hAnsi="GHEA Grapalat"/>
          <w:sz w:val="20"/>
        </w:rPr>
        <w:tab/>
      </w:r>
      <w:r w:rsidRPr="00197271">
        <w:rPr>
          <w:rFonts w:ascii="GHEA Grapalat" w:hAnsi="GHEA Grapalat"/>
          <w:sz w:val="20"/>
        </w:rPr>
        <w:t>Согласно статье 37 Закона, Комиссия объявляет настоящую процедуру несостоявшейся, если: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801AC7" w:rsidRPr="00197271">
        <w:rPr>
          <w:rFonts w:ascii="GHEA Grapalat" w:hAnsi="GHEA Grapalat"/>
          <w:sz w:val="20"/>
        </w:rPr>
        <w:tab/>
      </w:r>
      <w:r w:rsidRPr="00197271">
        <w:rPr>
          <w:rFonts w:ascii="GHEA Grapalat" w:hAnsi="GHEA Grapalat"/>
          <w:sz w:val="20"/>
        </w:rPr>
        <w:t>ни одна из заявок не соответствует условиям приглашения;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801AC7" w:rsidRPr="00197271">
        <w:rPr>
          <w:rFonts w:ascii="GHEA Grapalat" w:hAnsi="GHEA Grapalat"/>
          <w:sz w:val="20"/>
        </w:rPr>
        <w:tab/>
      </w:r>
      <w:r w:rsidRPr="00197271">
        <w:rPr>
          <w:rFonts w:ascii="GHEA Grapalat" w:hAnsi="GHEA Grapalat"/>
          <w:sz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97271">
        <w:rPr>
          <w:rFonts w:ascii="GHEA Grapalat" w:hAnsi="GHEA Grapalat"/>
          <w:sz w:val="20"/>
        </w:rPr>
        <w:t> </w:t>
      </w:r>
      <w:r w:rsidRPr="00197271">
        <w:rPr>
          <w:rFonts w:ascii="GHEA Grapalat" w:hAnsi="GHEA Grapalat"/>
          <w:sz w:val="20"/>
        </w:rPr>
        <w:t>— Совета попечителей</w:t>
      </w:r>
      <w:r w:rsidR="0027573B" w:rsidRPr="00197271">
        <w:rPr>
          <w:sz w:val="20"/>
        </w:rPr>
        <w:footnoteReference w:customMarkFollows="1" w:id="5"/>
        <w:t>14</w:t>
      </w:r>
      <w:r w:rsidRPr="00197271">
        <w:rPr>
          <w:rFonts w:ascii="GHEA Grapalat" w:hAnsi="GHEA Grapalat"/>
          <w:sz w:val="20"/>
        </w:rPr>
        <w:t>.</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801AC7" w:rsidRPr="00197271">
        <w:rPr>
          <w:rFonts w:ascii="GHEA Grapalat" w:hAnsi="GHEA Grapalat"/>
          <w:sz w:val="20"/>
        </w:rPr>
        <w:tab/>
      </w:r>
      <w:r w:rsidRPr="00197271">
        <w:rPr>
          <w:rFonts w:ascii="GHEA Grapalat" w:hAnsi="GHEA Grapalat"/>
          <w:sz w:val="20"/>
        </w:rPr>
        <w:t>не подано ни одной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801AC7" w:rsidRPr="00197271">
        <w:rPr>
          <w:rFonts w:ascii="GHEA Grapalat" w:hAnsi="GHEA Grapalat"/>
          <w:sz w:val="20"/>
        </w:rPr>
        <w:tab/>
      </w:r>
      <w:r w:rsidRPr="00197271">
        <w:rPr>
          <w:rFonts w:ascii="GHEA Grapalat" w:hAnsi="GHEA Grapalat"/>
          <w:sz w:val="20"/>
        </w:rPr>
        <w:t>договор не заключается.</w:t>
      </w:r>
    </w:p>
    <w:p w:rsidR="00CA1C11" w:rsidRPr="00197271" w:rsidRDefault="00731D26"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11.2</w:t>
      </w:r>
      <w:r w:rsidR="007642C2" w:rsidRPr="00197271">
        <w:rPr>
          <w:rFonts w:ascii="GHEA Grapalat" w:hAnsi="GHEA Grapalat"/>
          <w:sz w:val="20"/>
        </w:rPr>
        <w:t>.</w:t>
      </w:r>
      <w:r w:rsidR="007642C2" w:rsidRPr="00197271">
        <w:rPr>
          <w:rFonts w:ascii="GHEA Grapalat" w:hAnsi="GHEA Grapalat"/>
          <w:sz w:val="20"/>
        </w:rPr>
        <w:tab/>
      </w:r>
      <w:r w:rsidRPr="00197271">
        <w:rPr>
          <w:rFonts w:ascii="GHEA Grapalat" w:hAnsi="GHEA Grapalat"/>
          <w:sz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97271" w:rsidRPr="002A493C" w:rsidRDefault="00197271" w:rsidP="00197271">
      <w:pPr>
        <w:widowControl w:val="0"/>
        <w:tabs>
          <w:tab w:val="left" w:pos="1276"/>
        </w:tabs>
        <w:ind w:right="-853"/>
        <w:jc w:val="both"/>
        <w:rPr>
          <w:rFonts w:ascii="GHEA Grapalat" w:hAnsi="GHEA Grapalat"/>
          <w:sz w:val="20"/>
        </w:rPr>
      </w:pPr>
    </w:p>
    <w:p w:rsidR="00096865" w:rsidRPr="00B94007" w:rsidRDefault="008D5016" w:rsidP="00197271">
      <w:pPr>
        <w:widowControl w:val="0"/>
        <w:tabs>
          <w:tab w:val="left" w:pos="1276"/>
        </w:tabs>
        <w:ind w:right="-853" w:firstLine="567"/>
        <w:jc w:val="center"/>
        <w:rPr>
          <w:rFonts w:ascii="GHEA Grapalat" w:hAnsi="GHEA Grapalat"/>
          <w:b/>
          <w:sz w:val="22"/>
        </w:rPr>
      </w:pPr>
      <w:r w:rsidRPr="009044F1">
        <w:rPr>
          <w:rFonts w:ascii="GHEA Grapalat" w:hAnsi="GHEA Grapalat"/>
          <w:b/>
        </w:rPr>
        <w:t xml:space="preserve">12. </w:t>
      </w:r>
      <w:r w:rsidRPr="00197271">
        <w:rPr>
          <w:rFonts w:ascii="GHEA Grapalat" w:hAnsi="GHEA Grapalat"/>
          <w:b/>
          <w:sz w:val="22"/>
        </w:rPr>
        <w:t xml:space="preserve">ПРАВО УЧАСТНИКА И </w:t>
      </w:r>
      <w:r w:rsidR="008E3307" w:rsidRPr="00197271">
        <w:rPr>
          <w:rFonts w:ascii="GHEA Grapalat" w:hAnsi="GHEA Grapalat"/>
          <w:b/>
          <w:sz w:val="22"/>
        </w:rPr>
        <w:t xml:space="preserve">ПОРЯДОК ОБЖАЛОВАНИЯ ИМ </w:t>
      </w:r>
      <w:r w:rsidR="00025A85" w:rsidRPr="00197271">
        <w:rPr>
          <w:rFonts w:ascii="GHEA Grapalat" w:hAnsi="GHEA Grapalat"/>
          <w:b/>
          <w:sz w:val="22"/>
        </w:rPr>
        <w:br/>
      </w:r>
      <w:r w:rsidRPr="00197271">
        <w:rPr>
          <w:rFonts w:ascii="GHEA Grapalat" w:hAnsi="GHEA Grapalat"/>
          <w:b/>
          <w:sz w:val="22"/>
        </w:rPr>
        <w:t>ДЕЙСТВИЙ И (ИЛИ) ПРИНЯТЫХ РЕШЕНИЙ, СВЯЗАННЫХ</w:t>
      </w:r>
      <w:r w:rsidR="00025A85" w:rsidRPr="00197271">
        <w:rPr>
          <w:rFonts w:ascii="Courier New" w:hAnsi="Courier New" w:cs="Courier New"/>
          <w:b/>
          <w:sz w:val="22"/>
          <w:lang w:val="en-US"/>
        </w:rPr>
        <w:t> </w:t>
      </w:r>
      <w:r w:rsidRPr="00197271">
        <w:rPr>
          <w:rFonts w:ascii="GHEA Grapalat" w:hAnsi="GHEA Grapalat"/>
          <w:b/>
          <w:sz w:val="22"/>
        </w:rPr>
        <w:t>С</w:t>
      </w:r>
      <w:r w:rsidR="00025A85" w:rsidRPr="00197271">
        <w:rPr>
          <w:rFonts w:ascii="Courier New" w:hAnsi="Courier New" w:cs="Courier New"/>
          <w:b/>
          <w:sz w:val="22"/>
          <w:lang w:val="en-US"/>
        </w:rPr>
        <w:t> </w:t>
      </w:r>
      <w:r w:rsidRPr="00197271">
        <w:rPr>
          <w:rFonts w:ascii="GHEA Grapalat" w:hAnsi="GHEA Grapalat"/>
          <w:b/>
          <w:sz w:val="22"/>
        </w:rPr>
        <w:t>ПРОЦЕССОМ ЗАКУПКИ</w:t>
      </w:r>
    </w:p>
    <w:p w:rsidR="00197271" w:rsidRPr="00B94007" w:rsidRDefault="00197271" w:rsidP="00197271">
      <w:pPr>
        <w:widowControl w:val="0"/>
        <w:tabs>
          <w:tab w:val="left" w:pos="1276"/>
        </w:tabs>
        <w:ind w:right="-853" w:firstLine="567"/>
        <w:jc w:val="center"/>
        <w:rPr>
          <w:rFonts w:ascii="GHEA Grapalat" w:hAnsi="GHEA Grapalat"/>
          <w:sz w:val="20"/>
        </w:rPr>
      </w:pP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12.1</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 xml:space="preserve">Каждое лицо имеет право на обжалование действий (бездействия) и решений заказчика, Комиссии и лица, рассматривающего </w:t>
      </w:r>
      <w:r w:rsidR="008602B6" w:rsidRPr="00197271">
        <w:rPr>
          <w:rFonts w:ascii="GHEA Grapalat" w:hAnsi="GHEA Grapalat"/>
          <w:sz w:val="20"/>
        </w:rPr>
        <w:t>связанные с закупками 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12.2</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Отношения, связанные с закупками, в том числе</w:t>
      </w:r>
      <w:r w:rsidR="00AA7117" w:rsidRPr="00197271">
        <w:rPr>
          <w:rFonts w:ascii="GHEA Grapalat" w:hAnsi="GHEA Grapalat"/>
          <w:sz w:val="20"/>
        </w:rPr>
        <w:t xml:space="preserve"> </w:t>
      </w:r>
      <w:r w:rsidRPr="00197271">
        <w:rPr>
          <w:rFonts w:ascii="GHEA Grapalat" w:hAnsi="GHEA Grapalat"/>
          <w:sz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12.3</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Каждое лицо согласно Закону имеет право:</w:t>
      </w:r>
    </w:p>
    <w:p w:rsidR="00D5166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025A85" w:rsidRPr="00197271">
        <w:rPr>
          <w:rFonts w:ascii="GHEA Grapalat" w:hAnsi="GHEA Grapalat"/>
          <w:sz w:val="20"/>
        </w:rPr>
        <w:tab/>
      </w:r>
      <w:r w:rsidRPr="00197271">
        <w:rPr>
          <w:rFonts w:ascii="GHEA Grapalat" w:hAnsi="GHEA Grapalat"/>
          <w:sz w:val="20"/>
        </w:rPr>
        <w:t xml:space="preserve">на обжалование до заключения договора действий (бездействия) и решений заказчика и Комиссии лицу, рассматривающему </w:t>
      </w:r>
      <w:r w:rsidR="00D51669" w:rsidRPr="00197271">
        <w:rPr>
          <w:rFonts w:ascii="GHEA Grapalat" w:hAnsi="GHEA Grapalat"/>
          <w:sz w:val="20"/>
        </w:rPr>
        <w:t>связанные с закупками жалобы. 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025A85" w:rsidRPr="00197271">
        <w:rPr>
          <w:rFonts w:ascii="GHEA Grapalat" w:hAnsi="GHEA Grapalat"/>
          <w:sz w:val="20"/>
        </w:rPr>
        <w:tab/>
      </w:r>
      <w:r w:rsidRPr="00197271">
        <w:rPr>
          <w:rFonts w:ascii="GHEA Grapalat" w:hAnsi="GHEA Grapalat"/>
          <w:sz w:val="20"/>
        </w:rPr>
        <w:t xml:space="preserve">на обжалование в судебном порядке действий (бездействия) и решений лица, </w:t>
      </w:r>
      <w:r w:rsidR="00B716B0" w:rsidRPr="00197271">
        <w:rPr>
          <w:rFonts w:ascii="GHEA Grapalat" w:hAnsi="GHEA Grapalat"/>
          <w:sz w:val="20"/>
        </w:rPr>
        <w:t>рассматривающего связанные с закупками жалобы</w:t>
      </w:r>
      <w:r w:rsidRPr="00197271">
        <w:rPr>
          <w:rFonts w:ascii="GHEA Grapalat" w:hAnsi="GHEA Grapalat"/>
          <w:sz w:val="20"/>
        </w:rPr>
        <w:t>,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12.4</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Если подавшее жалобу лицо обжалует: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решение о заключении договора, то жалоба подается в период ожидания, предусмотренный пунктом 8.2</w:t>
      </w:r>
      <w:r w:rsidR="004862B6" w:rsidRPr="00197271">
        <w:rPr>
          <w:rFonts w:ascii="GHEA Grapalat" w:hAnsi="GHEA Grapalat"/>
          <w:sz w:val="20"/>
        </w:rPr>
        <w:t>3</w:t>
      </w:r>
      <w:r w:rsidRPr="00197271">
        <w:rPr>
          <w:rFonts w:ascii="GHEA Grapalat" w:hAnsi="GHEA Grapalat"/>
          <w:sz w:val="20"/>
        </w:rPr>
        <w:t xml:space="preserve"> части 1 настоящего Приглашения;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характеристики предмета закупки или требования приглашения, то</w:t>
      </w:r>
      <w:r w:rsidR="00720542" w:rsidRPr="00197271">
        <w:rPr>
          <w:rFonts w:ascii="GHEA Grapalat" w:hAnsi="GHEA Grapalat"/>
          <w:sz w:val="20"/>
        </w:rPr>
        <w:t> </w:t>
      </w:r>
      <w:r w:rsidRPr="00197271">
        <w:rPr>
          <w:rFonts w:ascii="GHEA Grapalat" w:hAnsi="GHEA Grapalat"/>
          <w:sz w:val="20"/>
        </w:rPr>
        <w:t>жалоба подается до истечения окончательного срока подачи заявок.</w:t>
      </w:r>
      <w:r w:rsidR="00AA7117"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12.5</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 xml:space="preserve">Жалоба подается лицу, рассматривающему </w:t>
      </w:r>
      <w:r w:rsidR="007E4355" w:rsidRPr="00197271">
        <w:rPr>
          <w:rFonts w:ascii="GHEA Grapalat" w:hAnsi="GHEA Grapalat"/>
          <w:sz w:val="20"/>
        </w:rPr>
        <w:t>связанные с закупками жалобы</w:t>
      </w:r>
      <w:r w:rsidRPr="00197271">
        <w:rPr>
          <w:rFonts w:ascii="GHEA Grapalat" w:hAnsi="GHEA Grapalat"/>
          <w:sz w:val="20"/>
        </w:rPr>
        <w:t>, в письменной форме, подписанной, с включением в нее: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наименования (имени, фамилии, копии документа, удостоверяющего личность) и адреса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наименования и адреса заказчика;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1926B2" w:rsidRPr="00197271">
        <w:rPr>
          <w:rFonts w:ascii="GHEA Grapalat" w:hAnsi="GHEA Grapalat"/>
          <w:sz w:val="20"/>
        </w:rPr>
        <w:tab/>
      </w:r>
      <w:r w:rsidRPr="00197271">
        <w:rPr>
          <w:rFonts w:ascii="GHEA Grapalat" w:hAnsi="GHEA Grapalat"/>
          <w:sz w:val="20"/>
        </w:rPr>
        <w:t>кода и предмета обжалуемой процедуры закупки;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1926B2" w:rsidRPr="00197271">
        <w:rPr>
          <w:rFonts w:ascii="GHEA Grapalat" w:hAnsi="GHEA Grapalat"/>
          <w:sz w:val="20"/>
        </w:rPr>
        <w:tab/>
      </w:r>
      <w:r w:rsidRPr="00197271">
        <w:rPr>
          <w:rFonts w:ascii="GHEA Grapalat" w:hAnsi="GHEA Grapalat"/>
          <w:sz w:val="20"/>
        </w:rPr>
        <w:t>предмета спора и требования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5)</w:t>
      </w:r>
      <w:r w:rsidR="001926B2" w:rsidRPr="00197271">
        <w:rPr>
          <w:rFonts w:ascii="GHEA Grapalat" w:hAnsi="GHEA Grapalat"/>
          <w:sz w:val="20"/>
        </w:rPr>
        <w:tab/>
      </w:r>
      <w:r w:rsidRPr="00197271">
        <w:rPr>
          <w:rFonts w:ascii="GHEA Grapalat" w:hAnsi="GHEA Grapalat"/>
          <w:sz w:val="20"/>
        </w:rPr>
        <w:t>фактических и правовых оснований жалобы, доказательств по ней;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6)</w:t>
      </w:r>
      <w:r w:rsidR="001926B2" w:rsidRPr="00197271">
        <w:rPr>
          <w:rFonts w:ascii="GHEA Grapalat" w:hAnsi="GHEA Grapalat"/>
          <w:sz w:val="20"/>
        </w:rPr>
        <w:tab/>
      </w:r>
      <w:r w:rsidRPr="00197271">
        <w:rPr>
          <w:rFonts w:ascii="GHEA Grapalat" w:hAnsi="GHEA Grapalat"/>
          <w:sz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7)</w:t>
      </w:r>
      <w:r w:rsidR="001926B2" w:rsidRPr="00197271">
        <w:rPr>
          <w:rFonts w:ascii="GHEA Grapalat" w:hAnsi="GHEA Grapalat"/>
          <w:sz w:val="20"/>
        </w:rPr>
        <w:tab/>
      </w:r>
      <w:r w:rsidRPr="00197271">
        <w:rPr>
          <w:rFonts w:ascii="GHEA Grapalat" w:hAnsi="GHEA Grapalat"/>
          <w:sz w:val="20"/>
        </w:rPr>
        <w:t>наименования и номера счета того банка, которому в случае удовлетворения жалобы должна быть обратно перечислена плата;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8)</w:t>
      </w:r>
      <w:r w:rsidR="001926B2" w:rsidRPr="00197271">
        <w:rPr>
          <w:rFonts w:ascii="GHEA Grapalat" w:hAnsi="GHEA Grapalat"/>
          <w:sz w:val="20"/>
        </w:rPr>
        <w:tab/>
      </w:r>
      <w:r w:rsidRPr="00197271">
        <w:rPr>
          <w:rFonts w:ascii="GHEA Grapalat" w:hAnsi="GHEA Grapalat"/>
          <w:sz w:val="20"/>
        </w:rPr>
        <w:t>иных необходимых сведений.</w:t>
      </w:r>
    </w:p>
    <w:p w:rsidR="00D51669" w:rsidRPr="00197271" w:rsidRDefault="00D5166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4F78B4" w:rsidRPr="00197271">
        <w:rPr>
          <w:rFonts w:ascii="GHEA Grapalat" w:hAnsi="GHEA Grapalat"/>
          <w:sz w:val="20"/>
        </w:rPr>
        <w:t>2</w:t>
      </w:r>
      <w:r w:rsidRPr="00197271">
        <w:rPr>
          <w:rFonts w:ascii="GHEA Grapalat" w:hAnsi="GHEA Grapalat"/>
          <w:sz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2" w:history="1">
        <w:r w:rsidRPr="00197271">
          <w:rPr>
            <w:sz w:val="20"/>
          </w:rPr>
          <w:t>secretariat@minfin.am</w:t>
        </w:r>
      </w:hyperlink>
      <w:r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D51669" w:rsidRPr="00197271">
        <w:rPr>
          <w:rFonts w:ascii="GHEA Grapalat" w:hAnsi="GHEA Grapalat"/>
          <w:sz w:val="20"/>
        </w:rPr>
        <w:t>7</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 xml:space="preserve">На следующий рабочий день после опубликования в бюллетене решения принятого </w:t>
      </w:r>
      <w:r w:rsidRPr="00197271">
        <w:rPr>
          <w:rFonts w:ascii="GHEA Grapalat" w:hAnsi="GHEA Grapalat"/>
          <w:sz w:val="20"/>
        </w:rPr>
        <w:lastRenderedPageBreak/>
        <w:t>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97271">
        <w:rPr>
          <w:rFonts w:ascii="GHEA Grapalat" w:hAnsi="GHEA Grapalat"/>
          <w:sz w:val="20"/>
        </w:rPr>
        <w:t> </w:t>
      </w:r>
      <w:r w:rsidRPr="00197271">
        <w:rPr>
          <w:rFonts w:ascii="GHEA Grapalat" w:hAnsi="GHEA Grapalat"/>
          <w:sz w:val="20"/>
        </w:rPr>
        <w:t>уполномоченный орган копию документа, удостоверяющего внесение платы за</w:t>
      </w:r>
      <w:r w:rsidR="00EF11FF" w:rsidRPr="00197271">
        <w:rPr>
          <w:rFonts w:ascii="GHEA Grapalat" w:hAnsi="GHEA Grapalat"/>
          <w:sz w:val="20"/>
        </w:rPr>
        <w:t> </w:t>
      </w:r>
      <w:r w:rsidRPr="00197271">
        <w:rPr>
          <w:rFonts w:ascii="GHEA Grapalat" w:hAnsi="GHEA Grapalat"/>
          <w:sz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97271">
        <w:rPr>
          <w:rFonts w:ascii="GHEA Grapalat" w:hAnsi="GHEA Grapalat"/>
          <w:sz w:val="20"/>
        </w:rPr>
        <w:t> </w:t>
      </w:r>
      <w:r w:rsidRPr="00197271">
        <w:rPr>
          <w:rFonts w:ascii="GHEA Grapalat" w:hAnsi="GHEA Grapalat"/>
          <w:sz w:val="20"/>
        </w:rPr>
        <w:t>лицу посредством совершения перевода на указанный банковский счет.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12.7</w:t>
      </w:r>
      <w:r w:rsidR="001926B2" w:rsidRPr="00197271">
        <w:rPr>
          <w:rFonts w:ascii="GHEA Grapalat" w:hAnsi="GHEA Grapalat"/>
          <w:sz w:val="20"/>
        </w:rPr>
        <w:t>.</w:t>
      </w:r>
      <w:r w:rsidR="001926B2" w:rsidRPr="00197271">
        <w:rPr>
          <w:rFonts w:ascii="GHEA Grapalat" w:hAnsi="GHEA Grapalat"/>
          <w:sz w:val="20"/>
        </w:rPr>
        <w:tab/>
      </w:r>
      <w:r w:rsidR="00D51669" w:rsidRPr="00197271">
        <w:rPr>
          <w:rFonts w:ascii="GHEA Grapalat" w:hAnsi="GHEA Grapalat"/>
          <w:sz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97271">
        <w:rPr>
          <w:rFonts w:ascii="GHEA Grapalat" w:hAnsi="GHEA Grapalat"/>
          <w:sz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97271">
        <w:rPr>
          <w:rFonts w:ascii="GHEA Grapalat" w:hAnsi="GHEA Grapalat"/>
          <w:sz w:val="20"/>
        </w:rPr>
        <w:t>2</w:t>
      </w:r>
      <w:r w:rsidR="00A677CD" w:rsidRPr="00197271">
        <w:rPr>
          <w:rFonts w:ascii="GHEA Grapalat" w:hAnsi="GHEA Grapalat"/>
          <w:sz w:val="20"/>
        </w:rPr>
        <w:t>.8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97271">
        <w:rPr>
          <w:rFonts w:ascii="GHEA Grapalat" w:hAnsi="GHEA Grapalat"/>
          <w:sz w:val="20"/>
        </w:rPr>
        <w:t>2</w:t>
      </w:r>
      <w:r w:rsidR="00A677CD" w:rsidRPr="00197271">
        <w:rPr>
          <w:rFonts w:ascii="GHEA Grapalat" w:hAnsi="GHEA Grapalat"/>
          <w:sz w:val="20"/>
        </w:rPr>
        <w:t>.5 части 1 настоящего приглашения.</w:t>
      </w:r>
    </w:p>
    <w:p w:rsidR="00A677CD" w:rsidRPr="00197271" w:rsidRDefault="009619D8"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 </w:t>
      </w:r>
      <w:r w:rsidR="00A677CD" w:rsidRPr="00197271">
        <w:rPr>
          <w:rFonts w:ascii="GHEA Grapalat" w:hAnsi="GHEA Grapalat"/>
          <w:sz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11</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12</w:t>
      </w:r>
      <w:r w:rsidR="00D334B6" w:rsidRPr="00197271">
        <w:rPr>
          <w:rFonts w:ascii="GHEA Grapalat" w:hAnsi="GHEA Grapalat"/>
          <w:sz w:val="20"/>
        </w:rPr>
        <w:t>.</w:t>
      </w:r>
      <w:r w:rsidR="00D334B6" w:rsidRPr="00197271">
        <w:rPr>
          <w:rFonts w:ascii="GHEA Grapalat" w:hAnsi="GHEA Grapalat"/>
          <w:sz w:val="20"/>
        </w:rPr>
        <w:tab/>
      </w:r>
      <w:r w:rsidR="002C605B" w:rsidRPr="00197271">
        <w:rPr>
          <w:rFonts w:ascii="GHEA Grapalat" w:hAnsi="GHEA Grapalat"/>
          <w:sz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97271">
        <w:rPr>
          <w:rFonts w:ascii="GHEA Grapalat" w:hAnsi="GHEA Grapalat"/>
          <w:sz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5482E" w:rsidRPr="00197271">
        <w:rPr>
          <w:rFonts w:ascii="GHEA Grapalat" w:hAnsi="GHEA Grapalat"/>
          <w:sz w:val="20"/>
        </w:rPr>
        <w:t>13</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 xml:space="preserve">Лицо, рассматривающее </w:t>
      </w:r>
      <w:r w:rsidR="0035482E" w:rsidRPr="00197271">
        <w:rPr>
          <w:rFonts w:ascii="GHEA Grapalat" w:hAnsi="GHEA Grapalat"/>
          <w:sz w:val="20"/>
        </w:rPr>
        <w:t xml:space="preserve">связанные с закупками </w:t>
      </w:r>
      <w:r w:rsidRPr="00197271">
        <w:rPr>
          <w:rFonts w:ascii="GHEA Grapalat" w:hAnsi="GHEA Grapalat"/>
          <w:sz w:val="20"/>
        </w:rPr>
        <w:t>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D334B6" w:rsidRPr="00197271">
        <w:rPr>
          <w:rFonts w:ascii="GHEA Grapalat" w:hAnsi="GHEA Grapalat"/>
          <w:sz w:val="20"/>
        </w:rPr>
        <w:tab/>
      </w:r>
      <w:r w:rsidRPr="00197271">
        <w:rPr>
          <w:rFonts w:ascii="GHEA Grapalat" w:hAnsi="GHEA Grapalat"/>
          <w:sz w:val="20"/>
        </w:rPr>
        <w:t>вправе принимать следующие решения относительно действий или бездействия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а.</w:t>
      </w:r>
      <w:r w:rsidR="00D334B6" w:rsidRPr="00197271">
        <w:rPr>
          <w:rFonts w:ascii="GHEA Grapalat" w:hAnsi="GHEA Grapalat"/>
          <w:sz w:val="20"/>
        </w:rPr>
        <w:tab/>
      </w:r>
      <w:r w:rsidRPr="00197271">
        <w:rPr>
          <w:rFonts w:ascii="GHEA Grapalat" w:hAnsi="GHEA Grapalat"/>
          <w:sz w:val="20"/>
        </w:rPr>
        <w:t>запретить выполнение определенных действий и принятие решений;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б.</w:t>
      </w:r>
      <w:r w:rsidR="00D334B6" w:rsidRPr="00197271">
        <w:rPr>
          <w:rFonts w:ascii="GHEA Grapalat" w:hAnsi="GHEA Grapalat"/>
          <w:sz w:val="20"/>
        </w:rPr>
        <w:tab/>
      </w:r>
      <w:r w:rsidRPr="00197271">
        <w:rPr>
          <w:rFonts w:ascii="GHEA Grapalat" w:hAnsi="GHEA Grapalat"/>
          <w:sz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DE1D22" w:rsidRPr="00197271">
        <w:rPr>
          <w:rFonts w:ascii="GHEA Grapalat" w:hAnsi="GHEA Grapalat"/>
          <w:sz w:val="20"/>
        </w:rPr>
        <w:tab/>
      </w:r>
      <w:r w:rsidRPr="00197271">
        <w:rPr>
          <w:rFonts w:ascii="GHEA Grapalat" w:hAnsi="GHEA Grapalat"/>
          <w:sz w:val="20"/>
        </w:rPr>
        <w:t>принимает решение о включении участника в список участников, не</w:t>
      </w:r>
      <w:r w:rsidR="00720542" w:rsidRPr="00197271">
        <w:rPr>
          <w:rFonts w:ascii="GHEA Grapalat" w:hAnsi="GHEA Grapalat"/>
          <w:sz w:val="20"/>
        </w:rPr>
        <w:t> </w:t>
      </w:r>
      <w:r w:rsidRPr="00197271">
        <w:rPr>
          <w:rFonts w:ascii="GHEA Grapalat" w:hAnsi="GHEA Grapalat"/>
          <w:sz w:val="20"/>
        </w:rPr>
        <w:t>имеющих права на участие в процессе закупок;</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DE1D22" w:rsidRPr="00197271">
        <w:rPr>
          <w:rFonts w:ascii="GHEA Grapalat" w:hAnsi="GHEA Grapalat"/>
          <w:sz w:val="20"/>
        </w:rPr>
        <w:tab/>
      </w:r>
      <w:r w:rsidRPr="00197271">
        <w:rPr>
          <w:rFonts w:ascii="GHEA Grapalat" w:hAnsi="GHEA Grapalat"/>
          <w:sz w:val="20"/>
        </w:rPr>
        <w:t>ведет учет решений, принятых лицом, рассматривающим жалобы в</w:t>
      </w:r>
      <w:r w:rsidR="00720542" w:rsidRPr="00197271">
        <w:rPr>
          <w:rFonts w:ascii="GHEA Grapalat" w:hAnsi="GHEA Grapalat"/>
          <w:sz w:val="20"/>
        </w:rPr>
        <w:t> </w:t>
      </w:r>
      <w:r w:rsidRPr="00197271">
        <w:rPr>
          <w:rFonts w:ascii="GHEA Grapalat" w:hAnsi="GHEA Grapalat"/>
          <w:sz w:val="20"/>
        </w:rPr>
        <w:t>связи с закупками, и осуществляет контроль над их исполнением.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14</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В случае удовлетворения жалобы лицом, рассматривающим </w:t>
      </w:r>
      <w:r w:rsidR="00A32D42" w:rsidRPr="00197271">
        <w:rPr>
          <w:rFonts w:ascii="GHEA Grapalat" w:hAnsi="GHEA Grapalat"/>
          <w:sz w:val="20"/>
        </w:rPr>
        <w:t>связанные с закупками жалобы</w:t>
      </w:r>
      <w:r w:rsidRPr="00197271">
        <w:rPr>
          <w:rFonts w:ascii="GHEA Grapalat" w:hAnsi="GHEA Grapalat"/>
          <w:sz w:val="20"/>
        </w:rPr>
        <w:t xml:space="preserve">, заказчик несет ответственность за возмещение ущерба, нанесенного подавшему жалобу лицу и </w:t>
      </w:r>
      <w:r w:rsidRPr="00197271">
        <w:rPr>
          <w:rFonts w:ascii="GHEA Grapalat" w:hAnsi="GHEA Grapalat"/>
          <w:sz w:val="20"/>
        </w:rPr>
        <w:lastRenderedPageBreak/>
        <w:t>обоснованного в установленном порядке.</w:t>
      </w:r>
    </w:p>
    <w:p w:rsidR="00C47000"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15</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Рассмотрение жалобы является открытым для общественности</w:t>
      </w:r>
      <w:r w:rsidR="009639DF" w:rsidRPr="00197271">
        <w:rPr>
          <w:rFonts w:ascii="GHEA Grapalat" w:hAnsi="GHEA Grapalat"/>
          <w:sz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 Заседания онлайн транслируются также в интернете.</w:t>
      </w:r>
      <w:r w:rsidR="009639DF" w:rsidRPr="00197271" w:rsidDel="009639DF">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16</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97271">
        <w:rPr>
          <w:rFonts w:ascii="GHEA Grapalat" w:hAnsi="GHEA Grapalat"/>
          <w:sz w:val="20"/>
        </w:rPr>
        <w:t>связанные с закупками жалобы</w:t>
      </w:r>
      <w:r w:rsidRPr="00197271">
        <w:rPr>
          <w:rFonts w:ascii="GHEA Grapalat" w:hAnsi="GHEA Grapalat"/>
          <w:sz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17</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Лицо, рассматривающее </w:t>
      </w:r>
      <w:r w:rsidR="00723E02" w:rsidRPr="00197271">
        <w:rPr>
          <w:rFonts w:ascii="GHEA Grapalat" w:hAnsi="GHEA Grapalat"/>
          <w:sz w:val="20"/>
        </w:rPr>
        <w:t xml:space="preserve">связанные </w:t>
      </w:r>
      <w:r w:rsidRPr="00197271">
        <w:rPr>
          <w:rFonts w:ascii="GHEA Grapalat" w:hAnsi="GHEA Grapalat"/>
          <w:sz w:val="20"/>
        </w:rPr>
        <w:t>с закупками</w:t>
      </w:r>
      <w:r w:rsidR="00723E02" w:rsidRPr="00197271">
        <w:rPr>
          <w:rFonts w:ascii="GHEA Grapalat" w:hAnsi="GHEA Grapalat"/>
          <w:sz w:val="20"/>
        </w:rPr>
        <w:t xml:space="preserve"> жалобы</w:t>
      </w:r>
      <w:r w:rsidRPr="00197271">
        <w:rPr>
          <w:rFonts w:ascii="GHEA Grapalat" w:hAnsi="GHEA Grapalat"/>
          <w:sz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18</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97271">
        <w:rPr>
          <w:rFonts w:ascii="GHEA Grapalat" w:hAnsi="GHEA Grapalat"/>
          <w:sz w:val="20"/>
        </w:rPr>
        <w:t>рассматривающего связанные с закупками жалобы</w:t>
      </w:r>
      <w:r w:rsidRPr="00197271">
        <w:rPr>
          <w:rFonts w:ascii="GHEA Grapalat" w:hAnsi="GHEA Grapalat"/>
          <w:sz w:val="20"/>
        </w:rPr>
        <w:t>, вправе требовать в судебном порядке возмещения убытков.</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19</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Представленная лицу, рассматривающему </w:t>
      </w:r>
      <w:r w:rsidR="00CA485E" w:rsidRPr="00197271">
        <w:rPr>
          <w:rFonts w:ascii="GHEA Grapalat" w:hAnsi="GHEA Grapalat"/>
          <w:sz w:val="20"/>
        </w:rPr>
        <w:t>связанные с закупками жалобы</w:t>
      </w:r>
      <w:r w:rsidRPr="00197271">
        <w:rPr>
          <w:rFonts w:ascii="GHEA Grapalat" w:hAnsi="GHEA Grapalat"/>
          <w:sz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97271">
        <w:rPr>
          <w:rFonts w:ascii="GHEA Grapalat" w:hAnsi="GHEA Grapalat"/>
          <w:sz w:val="20"/>
        </w:rPr>
        <w:t>зультатам рассмотрения жалобы.</w:t>
      </w:r>
    </w:p>
    <w:p w:rsidR="00AE679C" w:rsidRPr="00197271" w:rsidRDefault="002004DB"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97271">
        <w:rPr>
          <w:rFonts w:ascii="GHEA Grapalat" w:hAnsi="GHEA Grapalat"/>
          <w:sz w:val="20"/>
        </w:rPr>
        <w:t>З</w:t>
      </w:r>
      <w:r w:rsidRPr="00197271">
        <w:rPr>
          <w:rFonts w:ascii="GHEA Grapalat" w:hAnsi="GHEA Grapalat"/>
          <w:sz w:val="20"/>
        </w:rPr>
        <w:t>акона, а в случае юридических лиц-руководитель исполнительного органа письменно сообщает, что исходя из общественн</w:t>
      </w:r>
      <w:r w:rsidR="006F2702" w:rsidRPr="00197271">
        <w:rPr>
          <w:rFonts w:ascii="GHEA Grapalat" w:hAnsi="GHEA Grapalat"/>
          <w:sz w:val="20"/>
        </w:rPr>
        <w:t>ых</w:t>
      </w:r>
      <w:r w:rsidRPr="00197271">
        <w:rPr>
          <w:rFonts w:ascii="GHEA Grapalat" w:hAnsi="GHEA Grapalat"/>
          <w:sz w:val="20"/>
        </w:rPr>
        <w:t xml:space="preserve"> </w:t>
      </w:r>
      <w:r w:rsidR="006F2702" w:rsidRPr="00197271">
        <w:rPr>
          <w:rFonts w:ascii="GHEA Grapalat" w:hAnsi="GHEA Grapalat"/>
          <w:sz w:val="20"/>
        </w:rPr>
        <w:t xml:space="preserve">интересов </w:t>
      </w:r>
      <w:r w:rsidRPr="00197271">
        <w:rPr>
          <w:rFonts w:ascii="GHEA Grapalat" w:hAnsi="GHEA Grapalat"/>
          <w:sz w:val="20"/>
        </w:rPr>
        <w:t xml:space="preserve">или </w:t>
      </w:r>
      <w:r w:rsidR="006F2702" w:rsidRPr="00197271">
        <w:rPr>
          <w:rFonts w:ascii="GHEA Grapalat" w:hAnsi="GHEA Grapalat"/>
          <w:sz w:val="20"/>
        </w:rPr>
        <w:t xml:space="preserve">интересов </w:t>
      </w:r>
      <w:r w:rsidRPr="00197271">
        <w:rPr>
          <w:rFonts w:ascii="GHEA Grapalat" w:hAnsi="GHEA Grapalat"/>
          <w:sz w:val="20"/>
        </w:rPr>
        <w:t>обороны и национальной безопасности, необходимо продолжить процесс закупки.</w:t>
      </w:r>
      <w:r w:rsidR="00996C19" w:rsidRPr="00197271">
        <w:rPr>
          <w:rFonts w:ascii="GHEA Grapalat" w:hAnsi="GHEA Grapalat"/>
          <w:sz w:val="20"/>
        </w:rPr>
        <w:t xml:space="preserve">Лицо, рассматривающее </w:t>
      </w:r>
      <w:r w:rsidR="00A31442" w:rsidRPr="00197271">
        <w:rPr>
          <w:rFonts w:ascii="GHEA Grapalat" w:hAnsi="GHEA Grapalat"/>
          <w:sz w:val="20"/>
        </w:rPr>
        <w:t xml:space="preserve">связанные с закупками </w:t>
      </w:r>
      <w:r w:rsidR="00996C19" w:rsidRPr="00197271">
        <w:rPr>
          <w:rFonts w:ascii="GHEA Grapalat" w:hAnsi="GHEA Grapalat"/>
          <w:sz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97271" w:rsidRDefault="00AE679C" w:rsidP="00197271">
      <w:pPr>
        <w:widowControl w:val="0"/>
        <w:tabs>
          <w:tab w:val="left" w:pos="1276"/>
        </w:tabs>
        <w:ind w:right="-853" w:firstLine="567"/>
        <w:jc w:val="both"/>
        <w:rPr>
          <w:rFonts w:ascii="GHEA Grapalat" w:hAnsi="GHEA Grapalat"/>
          <w:sz w:val="20"/>
        </w:rPr>
      </w:pPr>
    </w:p>
    <w:p w:rsidR="004373E3" w:rsidRPr="00197271" w:rsidRDefault="004373E3"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br w:type="page"/>
      </w:r>
    </w:p>
    <w:p w:rsidR="008842CE" w:rsidRPr="00B94007" w:rsidRDefault="00096865" w:rsidP="00197271">
      <w:pPr>
        <w:widowControl w:val="0"/>
        <w:spacing w:after="160"/>
        <w:jc w:val="center"/>
        <w:rPr>
          <w:rFonts w:ascii="GHEA Grapalat" w:hAnsi="GHEA Grapalat"/>
          <w:b/>
          <w:sz w:val="22"/>
        </w:rPr>
      </w:pPr>
      <w:r w:rsidRPr="00197271">
        <w:rPr>
          <w:rFonts w:ascii="GHEA Grapalat" w:hAnsi="GHEA Grapalat"/>
          <w:b/>
          <w:sz w:val="22"/>
        </w:rPr>
        <w:lastRenderedPageBreak/>
        <w:t>ЧАСТЬ II</w:t>
      </w:r>
    </w:p>
    <w:p w:rsidR="00096865" w:rsidRPr="0063020B" w:rsidRDefault="00096865" w:rsidP="00197271">
      <w:pPr>
        <w:pStyle w:val="aa"/>
        <w:widowControl w:val="0"/>
        <w:spacing w:after="160"/>
        <w:jc w:val="center"/>
        <w:rPr>
          <w:rFonts w:ascii="GHEA Grapalat" w:hAnsi="GHEA Grapalat"/>
          <w:b/>
          <w:sz w:val="22"/>
        </w:rPr>
      </w:pPr>
      <w:r w:rsidRPr="00197271">
        <w:rPr>
          <w:rFonts w:ascii="GHEA Grapalat" w:hAnsi="GHEA Grapalat"/>
          <w:b/>
          <w:sz w:val="22"/>
        </w:rPr>
        <w:t>ИНСТРУКЦИЯ</w:t>
      </w:r>
      <w:r w:rsidR="00191D27" w:rsidRPr="00197271">
        <w:rPr>
          <w:rFonts w:ascii="GHEA Grapalat" w:hAnsi="GHEA Grapalat"/>
          <w:b/>
          <w:sz w:val="22"/>
        </w:rPr>
        <w:t xml:space="preserve"> </w:t>
      </w:r>
      <w:r w:rsidRPr="00197271">
        <w:rPr>
          <w:rFonts w:ascii="GHEA Grapalat" w:hAnsi="GHEA Grapalat"/>
          <w:b/>
          <w:sz w:val="22"/>
        </w:rPr>
        <w:t xml:space="preserve">ПО СОСТАВЛЕНИЮ </w:t>
      </w:r>
      <w:r w:rsidR="0063020B" w:rsidRPr="0063020B">
        <w:rPr>
          <w:rFonts w:ascii="GHEA Grapalat" w:hAnsi="GHEA Grapalat"/>
          <w:b/>
          <w:sz w:val="22"/>
        </w:rPr>
        <w:t xml:space="preserve"> </w:t>
      </w:r>
      <w:r w:rsidRPr="00197271">
        <w:rPr>
          <w:rFonts w:ascii="GHEA Grapalat" w:hAnsi="GHEA Grapalat"/>
          <w:b/>
          <w:sz w:val="22"/>
        </w:rPr>
        <w:t xml:space="preserve">ЗАЯВКИ НА </w:t>
      </w:r>
      <w:r w:rsidR="00E76913" w:rsidRPr="00197271">
        <w:rPr>
          <w:rFonts w:ascii="GHEA Grapalat" w:hAnsi="GHEA Grapalat"/>
          <w:b/>
          <w:sz w:val="22"/>
        </w:rPr>
        <w:t>ЗАПРОС КОТИРОВОК</w:t>
      </w:r>
    </w:p>
    <w:p w:rsidR="00096865" w:rsidRPr="00197271" w:rsidRDefault="008D5016" w:rsidP="00B46D58">
      <w:pPr>
        <w:widowControl w:val="0"/>
        <w:spacing w:after="160"/>
        <w:jc w:val="center"/>
        <w:rPr>
          <w:rFonts w:ascii="GHEA Grapalat" w:hAnsi="GHEA Grapalat"/>
          <w:b/>
          <w:sz w:val="22"/>
        </w:rPr>
      </w:pPr>
      <w:r w:rsidRPr="00197271">
        <w:rPr>
          <w:rFonts w:ascii="GHEA Grapalat" w:hAnsi="GHEA Grapalat"/>
          <w:b/>
          <w:sz w:val="22"/>
        </w:rPr>
        <w:t>1. ОБЩИЕ ПОЛОЖЕНИЯ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Целью настоящей Инструкции является содействие участникам при подготовке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1.3</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Кроме армянского языка, заявки могут быть поданы также н</w:t>
      </w:r>
      <w:r w:rsidR="00191D27" w:rsidRPr="00197271">
        <w:rPr>
          <w:rFonts w:ascii="GHEA Grapalat" w:hAnsi="GHEA Grapalat"/>
          <w:sz w:val="20"/>
        </w:rPr>
        <w:t>а английском или русском языке.</w:t>
      </w:r>
    </w:p>
    <w:p w:rsidR="008F15B9" w:rsidRPr="00B94007" w:rsidRDefault="008F15B9" w:rsidP="0063020B">
      <w:pPr>
        <w:widowControl w:val="0"/>
        <w:spacing w:after="160"/>
        <w:rPr>
          <w:rFonts w:ascii="GHEA Grapalat" w:hAnsi="GHEA Grapalat"/>
          <w:b/>
        </w:rPr>
      </w:pPr>
    </w:p>
    <w:p w:rsidR="00096865" w:rsidRPr="0063020B" w:rsidRDefault="008D5016" w:rsidP="00B46D58">
      <w:pPr>
        <w:widowControl w:val="0"/>
        <w:spacing w:after="160"/>
        <w:jc w:val="center"/>
        <w:rPr>
          <w:rFonts w:ascii="GHEA Grapalat" w:hAnsi="GHEA Grapalat"/>
          <w:b/>
          <w:sz w:val="22"/>
        </w:rPr>
      </w:pPr>
      <w:r w:rsidRPr="009044F1">
        <w:rPr>
          <w:rFonts w:ascii="GHEA Grapalat" w:hAnsi="GHEA Grapalat"/>
          <w:b/>
        </w:rPr>
        <w:t xml:space="preserve">2. </w:t>
      </w:r>
      <w:r w:rsidRPr="0063020B">
        <w:rPr>
          <w:rFonts w:ascii="GHEA Grapalat" w:hAnsi="GHEA Grapalat"/>
          <w:b/>
          <w:sz w:val="22"/>
        </w:rPr>
        <w:t>ЗАЯВКА НА ПРОЦЕДУРУ</w:t>
      </w:r>
    </w:p>
    <w:p w:rsidR="008F15B9" w:rsidRPr="0063020B" w:rsidRDefault="00EA1314"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 xml:space="preserve">2. </w:t>
      </w:r>
      <w:r w:rsidR="008F15B9" w:rsidRPr="0063020B">
        <w:rPr>
          <w:rFonts w:ascii="GHEA Grapalat" w:hAnsi="GHEA Grapalat"/>
          <w:sz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3020B">
        <w:rPr>
          <w:rFonts w:ascii="GHEA Grapalat" w:hAnsi="GHEA Grapalat"/>
          <w:sz w:val="20"/>
        </w:rPr>
        <w:t>:</w:t>
      </w:r>
    </w:p>
    <w:p w:rsidR="00096865" w:rsidRPr="0063020B" w:rsidRDefault="002D5CF0"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2.1</w:t>
      </w:r>
      <w:r w:rsidR="005114D0" w:rsidRPr="0063020B">
        <w:rPr>
          <w:rFonts w:ascii="GHEA Grapalat" w:hAnsi="GHEA Grapalat"/>
          <w:sz w:val="20"/>
        </w:rPr>
        <w:t>.</w:t>
      </w:r>
      <w:r w:rsidR="009873F3" w:rsidRPr="0063020B">
        <w:rPr>
          <w:rFonts w:ascii="GHEA Grapalat" w:hAnsi="GHEA Grapalat"/>
          <w:sz w:val="20"/>
        </w:rPr>
        <w:tab/>
      </w:r>
      <w:r w:rsidRPr="0063020B">
        <w:rPr>
          <w:rFonts w:ascii="GHEA Grapalat" w:hAnsi="GHEA Grapalat"/>
          <w:sz w:val="20"/>
        </w:rPr>
        <w:t>заявление</w:t>
      </w:r>
      <w:r w:rsidR="00EB3C28" w:rsidRPr="0063020B">
        <w:rPr>
          <w:rFonts w:ascii="GHEA Grapalat" w:hAnsi="GHEA Grapalat"/>
          <w:sz w:val="20"/>
        </w:rPr>
        <w:t xml:space="preserve">--объявлениe </w:t>
      </w:r>
      <w:r w:rsidRPr="0063020B">
        <w:rPr>
          <w:rFonts w:ascii="GHEA Grapalat" w:hAnsi="GHEA Grapalat"/>
          <w:sz w:val="20"/>
        </w:rPr>
        <w:t xml:space="preserve"> на участие в процедуре согласно Приложению №1;</w:t>
      </w:r>
    </w:p>
    <w:p w:rsidR="00172BC4" w:rsidRPr="00FF3F2A" w:rsidRDefault="00172BC4" w:rsidP="0063020B">
      <w:pPr>
        <w:widowControl w:val="0"/>
        <w:tabs>
          <w:tab w:val="left" w:pos="1276"/>
        </w:tabs>
        <w:ind w:right="-853" w:firstLine="567"/>
        <w:jc w:val="both"/>
        <w:rPr>
          <w:rFonts w:ascii="GHEA Grapalat" w:hAnsi="GHEA Grapalat"/>
        </w:rPr>
      </w:pPr>
      <w:r w:rsidRPr="0063020B">
        <w:rPr>
          <w:rFonts w:ascii="GHEA Grapalat" w:hAnsi="GHEA Grapalat"/>
          <w:sz w:val="20"/>
        </w:rPr>
        <w:t>2.2</w:t>
      </w:r>
      <w:r w:rsidR="00D23E36" w:rsidRPr="0063020B">
        <w:rPr>
          <w:rFonts w:ascii="GHEA Grapalat" w:hAnsi="GHEA Grapalat"/>
          <w:sz w:val="20"/>
        </w:rPr>
        <w:t>.</w:t>
      </w:r>
      <w:r w:rsidRPr="0063020B">
        <w:rPr>
          <w:rFonts w:ascii="GHEA Grapalat" w:hAnsi="GHEA Grapalat"/>
          <w:sz w:val="20"/>
        </w:rPr>
        <w:t xml:space="preserve"> утвержденнoе им полное описание предлагаемого товара согласно</w:t>
      </w:r>
      <w:r w:rsidRPr="000811C1">
        <w:rPr>
          <w:rFonts w:ascii="GHEA Grapalat" w:hAnsi="GHEA Grapalat"/>
        </w:rPr>
        <w:t xml:space="preserve"> Приложению </w:t>
      </w:r>
      <w:r w:rsidRPr="00172BC4">
        <w:rPr>
          <w:rFonts w:ascii="GHEA Grapalat" w:hAnsi="GHEA Grapalat"/>
          <w:lang w:val="en-US"/>
        </w:rPr>
        <w:t>N</w:t>
      </w:r>
      <w:r w:rsidRPr="000811C1">
        <w:rPr>
          <w:rFonts w:ascii="GHEA Grapalat" w:hAnsi="GHEA Grapalat"/>
        </w:rPr>
        <w:t xml:space="preserve"> 1.1.</w:t>
      </w:r>
    </w:p>
    <w:p w:rsidR="009D7EFF" w:rsidRPr="0063020B" w:rsidRDefault="009D7EFF" w:rsidP="0063020B">
      <w:pPr>
        <w:widowControl w:val="0"/>
        <w:tabs>
          <w:tab w:val="left" w:pos="1276"/>
        </w:tabs>
        <w:ind w:right="-853" w:firstLine="567"/>
        <w:jc w:val="both"/>
        <w:rPr>
          <w:rFonts w:ascii="GHEA Grapalat" w:hAnsi="GHEA Grapalat"/>
          <w:sz w:val="20"/>
        </w:rPr>
      </w:pPr>
      <w:r w:rsidRPr="00D3436F">
        <w:rPr>
          <w:rFonts w:ascii="GHEA Grapalat" w:hAnsi="GHEA Grapalat"/>
        </w:rPr>
        <w:t>2.</w:t>
      </w:r>
      <w:r w:rsidR="00EA7CA6" w:rsidRPr="0063020B">
        <w:rPr>
          <w:rFonts w:ascii="GHEA Grapalat" w:hAnsi="GHEA Grapalat"/>
          <w:sz w:val="20"/>
        </w:rPr>
        <w:t xml:space="preserve">3 </w:t>
      </w:r>
      <w:r w:rsidR="00524D3D" w:rsidRPr="0063020B">
        <w:rPr>
          <w:rFonts w:ascii="GHEA Grapalat" w:hAnsi="GHEA Grapalat"/>
          <w:sz w:val="20"/>
        </w:rPr>
        <w:t xml:space="preserve"> </w:t>
      </w:r>
      <w:r w:rsidRPr="0063020B">
        <w:rPr>
          <w:rFonts w:ascii="GHEA Grapalat" w:hAnsi="GHEA Grapalat"/>
          <w:sz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3020B" w:rsidRDefault="008D4137"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EA7CA6" w:rsidRPr="0063020B">
        <w:rPr>
          <w:rFonts w:ascii="GHEA Grapalat" w:hAnsi="GHEA Grapalat"/>
          <w:sz w:val="20"/>
        </w:rPr>
        <w:t xml:space="preserve">4 </w:t>
      </w:r>
      <w:r w:rsidRPr="0063020B">
        <w:rPr>
          <w:rFonts w:ascii="GHEA Grapalat" w:hAnsi="GHEA Grapalat"/>
          <w:sz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3020B">
        <w:rPr>
          <w:sz w:val="20"/>
        </w:rPr>
        <w:footnoteReference w:customMarkFollows="1" w:id="6"/>
        <w:t>15</w:t>
      </w:r>
    </w:p>
    <w:p w:rsidR="00E67BA7" w:rsidRPr="0063020B" w:rsidRDefault="00096865"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63020B" w:rsidRPr="0063020B">
        <w:rPr>
          <w:rFonts w:ascii="GHEA Grapalat" w:hAnsi="GHEA Grapalat"/>
          <w:sz w:val="20"/>
        </w:rPr>
        <w:t>5</w:t>
      </w:r>
      <w:r w:rsidR="004413A5" w:rsidRPr="0063020B">
        <w:rPr>
          <w:rFonts w:ascii="GHEA Grapalat" w:hAnsi="GHEA Grapalat"/>
          <w:sz w:val="20"/>
        </w:rPr>
        <w:t>.</w:t>
      </w:r>
      <w:r w:rsidR="00367A9A" w:rsidRPr="0063020B">
        <w:rPr>
          <w:rFonts w:ascii="GHEA Grapalat" w:hAnsi="GHEA Grapalat"/>
          <w:sz w:val="20"/>
        </w:rPr>
        <w:tab/>
      </w:r>
      <w:r w:rsidRPr="0063020B">
        <w:rPr>
          <w:rFonts w:ascii="GHEA Grapalat" w:hAnsi="GHEA Grapalat"/>
          <w:sz w:val="20"/>
        </w:rPr>
        <w:t>ценовое предложение согласно Приложению №</w:t>
      </w:r>
      <w:r w:rsidR="00385C27" w:rsidRPr="0063020B">
        <w:rPr>
          <w:rFonts w:ascii="GHEA Grapalat" w:hAnsi="GHEA Grapalat"/>
          <w:sz w:val="20"/>
        </w:rPr>
        <w:t>2</w:t>
      </w:r>
      <w:r w:rsidRPr="0063020B">
        <w:rPr>
          <w:rFonts w:ascii="GHEA Grapalat" w:hAnsi="GHEA Grapalat"/>
          <w:sz w:val="20"/>
        </w:rPr>
        <w:t>; Ценовое предложение представляется в форме расчета, состоящего из обобщенных компонентов себестоимости</w:t>
      </w:r>
      <w:r w:rsidR="002C0665" w:rsidRPr="0063020B">
        <w:rPr>
          <w:rFonts w:ascii="GHEA Grapalat" w:hAnsi="GHEA Grapalat"/>
          <w:sz w:val="20"/>
        </w:rPr>
        <w:t>,</w:t>
      </w:r>
      <w:r w:rsidRPr="0063020B">
        <w:rPr>
          <w:rFonts w:ascii="GHEA Grapalat" w:hAnsi="GHEA Grapalat"/>
          <w:sz w:val="20"/>
        </w:rPr>
        <w:t xml:space="preserve"> прибыли</w:t>
      </w:r>
      <w:r w:rsidR="002C0665" w:rsidRPr="0063020B">
        <w:rPr>
          <w:rFonts w:ascii="GHEA Grapalat" w:hAnsi="GHEA Grapalat"/>
          <w:sz w:val="20"/>
        </w:rPr>
        <w:t>,</w:t>
      </w:r>
      <w:r w:rsidRPr="0063020B">
        <w:rPr>
          <w:rFonts w:ascii="GHEA Grapalat" w:hAnsi="GHEA Grapalat"/>
          <w:sz w:val="20"/>
        </w:rPr>
        <w:t xml:space="preserve"> и налога на добавленную стоимость. Расчет компонентов </w:t>
      </w:r>
      <w:r w:rsidR="002C0665" w:rsidRPr="0063020B">
        <w:rPr>
          <w:rFonts w:ascii="GHEA Grapalat" w:hAnsi="GHEA Grapalat"/>
          <w:sz w:val="20"/>
        </w:rPr>
        <w:t>себе</w:t>
      </w:r>
      <w:r w:rsidRPr="0063020B">
        <w:rPr>
          <w:rFonts w:ascii="GHEA Grapalat" w:hAnsi="GHEA Grapalat"/>
          <w:sz w:val="20"/>
        </w:rPr>
        <w:t>стоимости — разбивка или другие детали — не</w:t>
      </w:r>
      <w:r w:rsidR="00E267E5" w:rsidRPr="0063020B">
        <w:rPr>
          <w:rFonts w:ascii="GHEA Grapalat" w:hAnsi="GHEA Grapalat"/>
          <w:sz w:val="20"/>
        </w:rPr>
        <w:t xml:space="preserve"> требуются и не представляются.</w:t>
      </w:r>
    </w:p>
    <w:p w:rsidR="0063020B" w:rsidRPr="00B94007" w:rsidRDefault="0063020B" w:rsidP="008937EA">
      <w:pPr>
        <w:widowControl w:val="0"/>
        <w:spacing w:after="160" w:line="360" w:lineRule="auto"/>
        <w:jc w:val="center"/>
        <w:rPr>
          <w:rFonts w:ascii="GHEA Grapalat" w:hAnsi="GHEA Grapalat"/>
          <w:b/>
        </w:rPr>
      </w:pPr>
    </w:p>
    <w:p w:rsidR="008937EA" w:rsidRPr="0063020B" w:rsidRDefault="008937EA" w:rsidP="0063020B">
      <w:pPr>
        <w:widowControl w:val="0"/>
        <w:spacing w:after="160"/>
        <w:jc w:val="center"/>
        <w:rPr>
          <w:rFonts w:ascii="GHEA Grapalat" w:hAnsi="GHEA Grapalat"/>
          <w:b/>
          <w:sz w:val="22"/>
        </w:rPr>
      </w:pPr>
      <w:r w:rsidRPr="0063020B">
        <w:rPr>
          <w:rFonts w:ascii="GHEA Grapalat" w:hAnsi="GHEA Grapalat"/>
          <w:b/>
          <w:sz w:val="22"/>
        </w:rPr>
        <w:t>3. ПОРЯДОК ПОДГОТОВКИ ЗАЯВКИ</w:t>
      </w:r>
    </w:p>
    <w:p w:rsidR="008937EA" w:rsidRPr="0063020B" w:rsidRDefault="00F535C1"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3</w:t>
      </w:r>
      <w:r w:rsidR="008937EA" w:rsidRPr="0063020B">
        <w:rPr>
          <w:rFonts w:ascii="GHEA Grapalat" w:hAnsi="GHEA Grapalat"/>
          <w:sz w:val="20"/>
        </w:rPr>
        <w:t>.1.</w:t>
      </w:r>
      <w:r w:rsidR="008937EA" w:rsidRPr="0063020B">
        <w:rPr>
          <w:rFonts w:ascii="GHEA Grapalat" w:hAnsi="GHEA Grapalat"/>
          <w:sz w:val="20"/>
        </w:rPr>
        <w:tab/>
        <w:t xml:space="preserve">Участник подает заявку в порядке, установленном настоящим приглашением. </w:t>
      </w:r>
    </w:p>
    <w:p w:rsidR="008937EA" w:rsidRPr="0019477A" w:rsidRDefault="008937EA"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Предложения участника, относящиеся к ним документы вкладываются в конверт, который заклеивается представляющим</w:t>
      </w:r>
      <w:r w:rsidRPr="0019477A">
        <w:rPr>
          <w:rFonts w:ascii="GHEA Grapalat" w:hAnsi="GHEA Grapalat"/>
          <w:sz w:val="20"/>
        </w:rPr>
        <w:t xml:space="preserve">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w:t>
      </w:r>
      <w:r w:rsidR="0019477A" w:rsidRPr="0019477A">
        <w:rPr>
          <w:rFonts w:ascii="GHEA Grapalat" w:hAnsi="GHEA Grapalat"/>
          <w:sz w:val="20"/>
        </w:rPr>
        <w:t xml:space="preserve"> 2</w:t>
      </w:r>
      <w:r w:rsidRPr="0019477A">
        <w:rPr>
          <w:rFonts w:ascii="GHEA Grapalat" w:hAnsi="GHEA Grapalat"/>
          <w:sz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4.2.</w:t>
      </w:r>
      <w:r w:rsidRPr="0019477A">
        <w:rPr>
          <w:rFonts w:ascii="GHEA Grapalat" w:hAnsi="GHEA Grapalat"/>
          <w:sz w:val="20"/>
        </w:rPr>
        <w:tab/>
        <w:t xml:space="preserve">На конверте, указанном в пункте 4.1 настоящей инструкции, на языке составления заявки указываются: </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1)</w:t>
      </w:r>
      <w:r w:rsidRPr="0019477A">
        <w:rPr>
          <w:rFonts w:ascii="GHEA Grapalat" w:hAnsi="GHEA Grapalat"/>
          <w:sz w:val="20"/>
        </w:rPr>
        <w:tab/>
        <w:t>наименование заказчика и место (адрес) подачи заявки;</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2)</w:t>
      </w:r>
      <w:r w:rsidRPr="0019477A">
        <w:rPr>
          <w:rFonts w:ascii="GHEA Grapalat" w:hAnsi="GHEA Grapalat"/>
          <w:sz w:val="20"/>
        </w:rPr>
        <w:tab/>
        <w:t xml:space="preserve">код </w:t>
      </w:r>
      <w:r w:rsidR="00F535C1" w:rsidRPr="0019477A">
        <w:rPr>
          <w:rFonts w:ascii="GHEA Grapalat" w:hAnsi="GHEA Grapalat"/>
          <w:sz w:val="20"/>
        </w:rPr>
        <w:t>процедуры</w:t>
      </w:r>
      <w:r w:rsidRPr="0019477A">
        <w:rPr>
          <w:rFonts w:ascii="GHEA Grapalat" w:hAnsi="GHEA Grapalat"/>
          <w:sz w:val="20"/>
        </w:rPr>
        <w:t>;</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3)</w:t>
      </w:r>
      <w:r w:rsidRPr="0019477A">
        <w:rPr>
          <w:rFonts w:ascii="GHEA Grapalat" w:hAnsi="GHEA Grapalat"/>
          <w:sz w:val="20"/>
        </w:rPr>
        <w:tab/>
        <w:t>слова “не вскрывать до заседания по вскрытию заявок”;</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w:t>
      </w:r>
      <w:r w:rsidRPr="0019477A">
        <w:rPr>
          <w:rFonts w:ascii="GHEA Grapalat" w:hAnsi="GHEA Grapalat"/>
          <w:sz w:val="20"/>
        </w:rPr>
        <w:tab/>
        <w:t>наименование (имя), место нахождения и номер телефона участника.</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4.3.</w:t>
      </w:r>
      <w:r w:rsidRPr="0019477A">
        <w:rPr>
          <w:rFonts w:ascii="GHEA Grapalat" w:hAnsi="GHEA Grapalat"/>
          <w:sz w:val="20"/>
        </w:rPr>
        <w:tab/>
        <w:t xml:space="preserve">На заседании по вскрытию заявок комиссия отклоняет заявки, не соответствующие требованиям пунктов </w:t>
      </w:r>
      <w:r w:rsidR="00EE46E2" w:rsidRPr="0019477A">
        <w:rPr>
          <w:rFonts w:ascii="GHEA Grapalat" w:hAnsi="GHEA Grapalat"/>
          <w:sz w:val="20"/>
        </w:rPr>
        <w:t>3</w:t>
      </w:r>
      <w:r w:rsidRPr="0019477A">
        <w:rPr>
          <w:rFonts w:ascii="GHEA Grapalat" w:hAnsi="GHEA Grapalat"/>
          <w:sz w:val="20"/>
        </w:rPr>
        <w:t xml:space="preserve">.1 и </w:t>
      </w:r>
      <w:r w:rsidR="00EE46E2" w:rsidRPr="0019477A">
        <w:rPr>
          <w:rFonts w:ascii="GHEA Grapalat" w:hAnsi="GHEA Grapalat"/>
          <w:sz w:val="20"/>
        </w:rPr>
        <w:t>3</w:t>
      </w:r>
      <w:r w:rsidRPr="0019477A">
        <w:rPr>
          <w:rFonts w:ascii="GHEA Grapalat" w:hAnsi="GHEA Grapalat"/>
          <w:sz w:val="20"/>
        </w:rPr>
        <w:t>.2 настоящей инструкции, и в том же виде возвращает подающему их лицу.</w:t>
      </w:r>
    </w:p>
    <w:p w:rsidR="00654E19" w:rsidRPr="00B94007" w:rsidRDefault="00654E19" w:rsidP="00B46D58">
      <w:pPr>
        <w:pStyle w:val="norm"/>
        <w:widowControl w:val="0"/>
        <w:spacing w:after="160" w:line="240" w:lineRule="auto"/>
        <w:ind w:firstLine="284"/>
        <w:jc w:val="right"/>
        <w:rPr>
          <w:rFonts w:ascii="GHEA Grapalat" w:hAnsi="GHEA Grapalat"/>
          <w:b/>
          <w:sz w:val="24"/>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B2572B" w:rsidRPr="0019477A" w:rsidRDefault="00B2572B" w:rsidP="00AA2710">
      <w:pPr>
        <w:pStyle w:val="norm"/>
        <w:widowControl w:val="0"/>
        <w:spacing w:after="160" w:line="240" w:lineRule="auto"/>
        <w:ind w:right="-853" w:firstLine="284"/>
        <w:jc w:val="right"/>
        <w:rPr>
          <w:rFonts w:ascii="GHEA Grapalat" w:hAnsi="GHEA Grapalat" w:cs="Arial"/>
          <w:b/>
          <w:i/>
          <w:sz w:val="20"/>
          <w:szCs w:val="24"/>
        </w:rPr>
      </w:pPr>
      <w:r w:rsidRPr="0019477A">
        <w:rPr>
          <w:rFonts w:ascii="GHEA Grapalat" w:hAnsi="GHEA Grapalat"/>
          <w:b/>
          <w:i/>
          <w:sz w:val="20"/>
          <w:szCs w:val="24"/>
        </w:rPr>
        <w:lastRenderedPageBreak/>
        <w:t>Приложение № 1</w:t>
      </w:r>
    </w:p>
    <w:p w:rsidR="00AA2710" w:rsidRDefault="00AA2710" w:rsidP="00AA2710">
      <w:pPr>
        <w:pStyle w:val="31"/>
        <w:widowControl w:val="0"/>
        <w:spacing w:line="240" w:lineRule="auto"/>
        <w:ind w:right="-853"/>
        <w:jc w:val="right"/>
        <w:rPr>
          <w:rFonts w:ascii="GHEA Grapalat" w:hAnsi="GHEA Grapalat"/>
          <w:b/>
        </w:rPr>
      </w:pPr>
      <w:r w:rsidRPr="0004030D">
        <w:rPr>
          <w:rFonts w:ascii="GHEA Grapalat" w:hAnsi="GHEA Grapalat"/>
          <w:b/>
        </w:rPr>
        <w:t>к Приглашению на запрос котировок</w:t>
      </w:r>
      <w:r w:rsidRPr="0004030D">
        <w:rPr>
          <w:rFonts w:ascii="GHEA Grapalat" w:hAnsi="GHEA Grapalat" w:cs="Arial"/>
          <w:b/>
        </w:rPr>
        <w:br/>
      </w:r>
      <w:r w:rsidRPr="0004030D">
        <w:rPr>
          <w:rFonts w:ascii="GHEA Grapalat" w:hAnsi="GHEA Grapalat"/>
          <w:b/>
        </w:rPr>
        <w:t xml:space="preserve">под кодом </w:t>
      </w:r>
      <w:r w:rsidR="00E60179">
        <w:rPr>
          <w:rFonts w:ascii="GHEA Grapalat" w:hAnsi="GHEA Grapalat"/>
          <w:b/>
        </w:rPr>
        <w:t>MMAAPK-GHAPDzB-2020/1</w:t>
      </w:r>
      <w:r>
        <w:rPr>
          <w:rFonts w:ascii="GHEA Grapalat" w:hAnsi="GHEA Grapalat"/>
          <w:b/>
        </w:rPr>
        <w:t xml:space="preserve"> </w:t>
      </w:r>
    </w:p>
    <w:p w:rsidR="00B2572B" w:rsidRPr="00374F4A" w:rsidRDefault="00B2572B" w:rsidP="00B46D58">
      <w:pPr>
        <w:widowControl w:val="0"/>
        <w:spacing w:after="120"/>
        <w:jc w:val="center"/>
        <w:rPr>
          <w:rFonts w:ascii="GHEA Grapalat" w:hAnsi="GHEA Grapalat" w:cs="Sylfaen"/>
          <w:b/>
        </w:rPr>
      </w:pPr>
    </w:p>
    <w:p w:rsidR="00B2572B" w:rsidRPr="00B94007" w:rsidRDefault="00B2572B" w:rsidP="00B46D58">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76913" w:rsidRPr="00E76913">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AA2710">
        <w:rPr>
          <w:rFonts w:ascii="GHEA Grapalat" w:hAnsi="GHEA Grapalat"/>
          <w:sz w:val="20"/>
          <w:szCs w:val="20"/>
        </w:rPr>
        <w:t>заявляет, что</w:t>
      </w:r>
      <w:r w:rsidRPr="00DA5EA0">
        <w:rPr>
          <w:rFonts w:ascii="GHEA Grapalat" w:hAnsi="GHEA Grapalat"/>
        </w:rPr>
        <w:t xml:space="preserve">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AA2710" w:rsidRDefault="00374F4A" w:rsidP="00B46D58">
      <w:pPr>
        <w:jc w:val="both"/>
        <w:rPr>
          <w:rFonts w:ascii="GHEA Grapalat" w:hAnsi="GHEA Grapalat"/>
          <w:sz w:val="20"/>
          <w:szCs w:val="20"/>
        </w:rPr>
      </w:pPr>
      <w:r w:rsidRPr="00AA2710">
        <w:rPr>
          <w:rFonts w:ascii="GHEA Grapalat" w:hAnsi="GHEA Grapalat"/>
          <w:sz w:val="20"/>
          <w:szCs w:val="20"/>
        </w:rPr>
        <w:t>желает участвовать в 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AA2710">
        <w:rPr>
          <w:rFonts w:ascii="GHEA Grapalat" w:hAnsi="GHEA Grapalat"/>
          <w:sz w:val="20"/>
          <w:szCs w:val="20"/>
        </w:rPr>
        <w:t>объявленного</w:t>
      </w:r>
    </w:p>
    <w:p w:rsidR="00374F4A" w:rsidRPr="00AA2710" w:rsidRDefault="00374F4A" w:rsidP="00B46D58">
      <w:pPr>
        <w:spacing w:after="160"/>
        <w:ind w:left="4395"/>
        <w:jc w:val="both"/>
        <w:rPr>
          <w:rFonts w:ascii="GHEA Grapalat" w:hAnsi="GHEA Grapalat"/>
          <w:sz w:val="20"/>
          <w:szCs w:val="20"/>
        </w:rPr>
      </w:pPr>
      <w:r w:rsidRPr="000C1746">
        <w:rPr>
          <w:rFonts w:ascii="GHEA Grapalat" w:hAnsi="GHEA Grapalat"/>
          <w:sz w:val="16"/>
        </w:rPr>
        <w:t>номер лота (лотов)</w:t>
      </w:r>
    </w:p>
    <w:p w:rsidR="00374F4A" w:rsidRPr="00AA2710" w:rsidRDefault="00AA2710" w:rsidP="00AA2710">
      <w:pPr>
        <w:jc w:val="both"/>
        <w:rPr>
          <w:rFonts w:ascii="GHEA Grapalat" w:hAnsi="GHEA Grapalat"/>
          <w:sz w:val="20"/>
          <w:szCs w:val="20"/>
        </w:rPr>
      </w:pPr>
      <w:r w:rsidRPr="002159FB">
        <w:rPr>
          <w:rFonts w:ascii="GHEA Grapalat" w:hAnsi="GHEA Grapalat"/>
          <w:sz w:val="20"/>
          <w:szCs w:val="20"/>
        </w:rPr>
        <w:t>ГНКО "ЦЕНТР ПЕРВИЧНОЙ ОХРАНЫ ЗДОРОВЬЯ</w:t>
      </w:r>
      <w:r w:rsidR="00F978EA" w:rsidRPr="00F978EA">
        <w:rPr>
          <w:rFonts w:ascii="GHEA Grapalat" w:hAnsi="GHEA Grapalat"/>
          <w:sz w:val="20"/>
          <w:szCs w:val="20"/>
        </w:rPr>
        <w:t xml:space="preserve"> </w:t>
      </w:r>
      <w:r w:rsidR="00F978EA">
        <w:rPr>
          <w:rFonts w:ascii="GHEA Grapalat" w:hAnsi="GHEA Grapalat"/>
          <w:sz w:val="20"/>
          <w:szCs w:val="20"/>
        </w:rPr>
        <w:t>МАРМАРАШЕНА</w:t>
      </w:r>
      <w:r w:rsidRPr="002159FB">
        <w:rPr>
          <w:rFonts w:ascii="GHEA Grapalat" w:hAnsi="GHEA Grapalat"/>
          <w:sz w:val="20"/>
          <w:szCs w:val="20"/>
        </w:rPr>
        <w:t>"</w:t>
      </w:r>
      <w:r w:rsidR="00374F4A" w:rsidRPr="00AA2710">
        <w:rPr>
          <w:rFonts w:ascii="GHEA Grapalat" w:hAnsi="GHEA Grapalat"/>
          <w:sz w:val="20"/>
          <w:szCs w:val="20"/>
        </w:rPr>
        <w:t xml:space="preserve"> под кодом </w:t>
      </w:r>
      <w:r w:rsidR="00E60179">
        <w:rPr>
          <w:rFonts w:ascii="GHEA Grapalat" w:hAnsi="GHEA Grapalat"/>
          <w:sz w:val="20"/>
          <w:szCs w:val="20"/>
        </w:rPr>
        <w:t>MMAAPK-GHAPDzB-2020/1</w:t>
      </w:r>
      <w:r w:rsidRPr="00AA2710">
        <w:rPr>
          <w:rFonts w:ascii="GHEA Grapalat" w:hAnsi="GHEA Grapalat"/>
          <w:sz w:val="20"/>
          <w:szCs w:val="20"/>
        </w:rPr>
        <w:t xml:space="preserve">  </w:t>
      </w:r>
      <w:r w:rsidR="00E76913" w:rsidRPr="00AA2710">
        <w:rPr>
          <w:rFonts w:ascii="GHEA Grapalat" w:hAnsi="GHEA Grapalat"/>
          <w:sz w:val="20"/>
          <w:szCs w:val="20"/>
        </w:rPr>
        <w:t xml:space="preserve">запроса котировок </w:t>
      </w:r>
      <w:r w:rsidR="00374F4A" w:rsidRPr="00AA2710">
        <w:rPr>
          <w:rFonts w:ascii="GHEA Grapalat" w:hAnsi="GHEA Grapalat"/>
          <w:sz w:val="20"/>
          <w:szCs w:val="20"/>
        </w:rPr>
        <w:t xml:space="preserve"> 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AA2710">
        <w:rPr>
          <w:rFonts w:ascii="GHEA Grapalat" w:hAnsi="GHEA Grapalat"/>
          <w:sz w:val="20"/>
          <w:szCs w:val="20"/>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AA2710">
        <w:rPr>
          <w:rFonts w:ascii="GHEA Grapalat" w:hAnsi="GHEA Grapalat"/>
          <w:sz w:val="20"/>
          <w:szCs w:val="20"/>
        </w:rPr>
        <w:t>является резидентом</w:t>
      </w:r>
      <w:r w:rsidRPr="00DA5EA0">
        <w:rPr>
          <w:rFonts w:ascii="GHEA Grapalat" w:hAnsi="GHEA Grapalat"/>
        </w:rPr>
        <w:t xml:space="preserve">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sidRPr="00AA2710">
        <w:rPr>
          <w:rFonts w:ascii="GHEA Grapalat" w:hAnsi="GHEA Grapalat"/>
          <w:sz w:val="20"/>
          <w:szCs w:val="20"/>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sidRPr="00AA2710">
        <w:rPr>
          <w:rFonts w:ascii="GHEA Grapalat" w:hAnsi="GHEA Grapalat"/>
          <w:sz w:val="20"/>
          <w:szCs w:val="20"/>
        </w:rPr>
        <w:t>следующие</w:t>
      </w:r>
      <w:r w:rsidR="00304237" w:rsidRPr="00AA2710">
        <w:rPr>
          <w:rFonts w:ascii="GHEA Grapalat" w:hAnsi="GHEA Grapalat"/>
          <w:sz w:val="20"/>
          <w:szCs w:val="20"/>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AA2710">
        <w:rPr>
          <w:rFonts w:ascii="GHEA Grapalat" w:hAnsi="GHEA Grapalat"/>
          <w:sz w:val="20"/>
          <w:szCs w:val="20"/>
        </w:rPr>
        <w:t>Учетный номер налогоплательщика</w:t>
      </w:r>
      <w:r w:rsidRPr="00DA5EA0">
        <w:rPr>
          <w:rFonts w:ascii="GHEA Grapalat" w:hAnsi="GHEA Grapalat"/>
        </w:rPr>
        <w:t xml:space="preserve">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AA2710">
        <w:rPr>
          <w:rFonts w:ascii="GHEA Grapalat" w:hAnsi="GHEA Grapalat"/>
          <w:sz w:val="20"/>
          <w:szCs w:val="20"/>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AA2710">
        <w:rPr>
          <w:rFonts w:ascii="GHEA Grapalat" w:hAnsi="GHEA Grapalat"/>
          <w:sz w:val="20"/>
          <w:szCs w:val="20"/>
        </w:rPr>
        <w:t>Адрес 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AA2710">
        <w:rPr>
          <w:rFonts w:ascii="GHEA Grapalat" w:hAnsi="GHEA Grapalat"/>
          <w:sz w:val="20"/>
          <w:szCs w:val="20"/>
        </w:rPr>
        <w:t>Номер телефона</w:t>
      </w:r>
      <w:r w:rsidRPr="000811C1">
        <w:rPr>
          <w:rFonts w:ascii="GHEA Grapalat" w:hAnsi="GHEA Grapalat"/>
        </w:rPr>
        <w:t xml:space="preserve">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sidRPr="00AA2710">
        <w:rPr>
          <w:rFonts w:ascii="GHEA Grapalat" w:hAnsi="GHEA Grapalat"/>
          <w:sz w:val="20"/>
          <w:szCs w:val="20"/>
        </w:rPr>
        <w:t>Настоящим</w:t>
      </w:r>
      <w:r>
        <w:rPr>
          <w:rFonts w:ascii="GHEA Grapalat" w:hAnsi="GHEA Grapalat"/>
        </w:rPr>
        <w:t xml:space="preserve"> _________________________________</w:t>
      </w:r>
      <w:r w:rsidRPr="00AA2710">
        <w:rPr>
          <w:rFonts w:ascii="GHEA Grapalat" w:hAnsi="GHEA Grapalat"/>
          <w:sz w:val="20"/>
          <w:szCs w:val="20"/>
        </w:rPr>
        <w:t>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AA2710" w:rsidRDefault="006B3E56" w:rsidP="00B46D58">
      <w:pPr>
        <w:pStyle w:val="aff"/>
        <w:widowControl w:val="0"/>
        <w:numPr>
          <w:ilvl w:val="0"/>
          <w:numId w:val="21"/>
        </w:numPr>
        <w:spacing w:after="160"/>
        <w:jc w:val="both"/>
        <w:rPr>
          <w:rFonts w:ascii="GHEA Grapalat" w:hAnsi="GHEA Grapalat" w:cs="Arial"/>
          <w:sz w:val="20"/>
        </w:rPr>
      </w:pPr>
      <w:r w:rsidRPr="00AA2710">
        <w:rPr>
          <w:rFonts w:ascii="GHEA Grapalat" w:hAnsi="GHEA Grapalat"/>
          <w:sz w:val="20"/>
        </w:rPr>
        <w:t>удовлетворяет</w:t>
      </w:r>
      <w:r w:rsidRPr="00AA2710">
        <w:rPr>
          <w:rFonts w:ascii="GHEA Grapalat" w:hAnsi="GHEA Grapalat"/>
          <w:spacing w:val="-4"/>
          <w:sz w:val="20"/>
        </w:rPr>
        <w:t xml:space="preserve"> требованиям к праву участия установленным приглашением на </w:t>
      </w:r>
      <w:r w:rsidR="00E76913" w:rsidRPr="00AA2710">
        <w:rPr>
          <w:rFonts w:ascii="GHEA Grapalat" w:hAnsi="GHEA Grapalat"/>
          <w:sz w:val="20"/>
        </w:rPr>
        <w:t>запрос котировок</w:t>
      </w:r>
      <w:r w:rsidRPr="00AA2710">
        <w:rPr>
          <w:rFonts w:ascii="GHEA Grapalat" w:hAnsi="GHEA Grapalat"/>
          <w:sz w:val="20"/>
        </w:rPr>
        <w:t xml:space="preserve"> под кодом </w:t>
      </w:r>
      <w:r w:rsidR="00E60179">
        <w:rPr>
          <w:rFonts w:ascii="GHEA Grapalat" w:hAnsi="GHEA Grapalat"/>
          <w:sz w:val="20"/>
        </w:rPr>
        <w:t>MMAAPK-GHAPDzB-2020/1</w:t>
      </w:r>
      <w:r w:rsidRPr="00AA2710">
        <w:rPr>
          <w:rFonts w:ascii="GHEA Grapalat" w:hAnsi="GHEA Grapalat"/>
          <w:sz w:val="20"/>
        </w:rPr>
        <w:t>,</w:t>
      </w:r>
      <w:r w:rsidR="00A90FCD" w:rsidRPr="00AA2710">
        <w:rPr>
          <w:rFonts w:ascii="GHEA Grapalat" w:hAnsi="GHEA Grapalat"/>
          <w:sz w:val="20"/>
        </w:rPr>
        <w:t xml:space="preserve">и обязуется в случае признания </w:t>
      </w:r>
      <w:r w:rsidR="00BF09F8" w:rsidRPr="00AA2710">
        <w:rPr>
          <w:rFonts w:ascii="GHEA Grapalat" w:hAnsi="GHEA Grapalat"/>
          <w:sz w:val="20"/>
        </w:rPr>
        <w:t>отобранным</w:t>
      </w:r>
      <w:r w:rsidR="00A90FCD" w:rsidRPr="00AA2710">
        <w:rPr>
          <w:rFonts w:ascii="GHEA Grapalat" w:hAnsi="GHEA Grapalat"/>
          <w:sz w:val="20"/>
        </w:rPr>
        <w:t xml:space="preserve"> участником в порядке и сроки, установленные </w:t>
      </w:r>
      <w:r w:rsidR="00B64C48" w:rsidRPr="00AA2710">
        <w:rPr>
          <w:rFonts w:ascii="GHEA Grapalat" w:hAnsi="GHEA Grapalat"/>
          <w:sz w:val="20"/>
        </w:rPr>
        <w:t xml:space="preserve">настоящим </w:t>
      </w:r>
      <w:r w:rsidR="00A90FCD" w:rsidRPr="00AA2710">
        <w:rPr>
          <w:rFonts w:ascii="GHEA Grapalat" w:hAnsi="GHEA Grapalat"/>
          <w:sz w:val="20"/>
        </w:rPr>
        <w:t xml:space="preserve">приглашением </w:t>
      </w:r>
      <w:r w:rsidR="00952531" w:rsidRPr="00AA2710">
        <w:rPr>
          <w:rFonts w:ascii="GHEA Grapalat" w:hAnsi="GHEA Grapalat"/>
          <w:sz w:val="20"/>
        </w:rPr>
        <w:t xml:space="preserve"> представить обеспечение квалификации в размере ценового предложения,</w:t>
      </w:r>
    </w:p>
    <w:p w:rsidR="006B3E56" w:rsidRPr="00AA2710" w:rsidRDefault="006B3E56" w:rsidP="00B46D58">
      <w:pPr>
        <w:pStyle w:val="aff"/>
        <w:widowControl w:val="0"/>
        <w:numPr>
          <w:ilvl w:val="0"/>
          <w:numId w:val="21"/>
        </w:numPr>
        <w:tabs>
          <w:tab w:val="left" w:pos="567"/>
        </w:tabs>
        <w:spacing w:after="160"/>
        <w:jc w:val="both"/>
        <w:rPr>
          <w:rFonts w:ascii="GHEA Grapalat" w:hAnsi="GHEA Grapalat" w:cs="Arial"/>
          <w:sz w:val="20"/>
        </w:rPr>
      </w:pPr>
      <w:r w:rsidRPr="00AA2710">
        <w:rPr>
          <w:rFonts w:ascii="GHEA Grapalat" w:hAnsi="GHEA Grapalat"/>
          <w:sz w:val="20"/>
        </w:rPr>
        <w:t xml:space="preserve">в рамках участия в </w:t>
      </w:r>
      <w:r w:rsidR="00AA2710" w:rsidRPr="00AA2710">
        <w:rPr>
          <w:rFonts w:ascii="GHEA Grapalat" w:hAnsi="GHEA Grapalat"/>
          <w:sz w:val="20"/>
        </w:rPr>
        <w:t>запрос</w:t>
      </w:r>
      <w:r w:rsidR="00AA2710" w:rsidRPr="00AA2710">
        <w:rPr>
          <w:rFonts w:ascii="GHEA Grapalat" w:hAnsi="GHEA Grapalat"/>
          <w:sz w:val="20"/>
          <w:lang w:val="en-US"/>
        </w:rPr>
        <w:t>e</w:t>
      </w:r>
      <w:r w:rsidR="00AA2710" w:rsidRPr="00AA2710">
        <w:rPr>
          <w:rFonts w:ascii="GHEA Grapalat" w:hAnsi="GHEA Grapalat"/>
          <w:sz w:val="20"/>
        </w:rPr>
        <w:t xml:space="preserve"> котировок </w:t>
      </w:r>
      <w:r w:rsidRPr="00AA2710">
        <w:rPr>
          <w:rFonts w:ascii="GHEA Grapalat" w:hAnsi="GHEA Grapalat"/>
          <w:sz w:val="20"/>
        </w:rPr>
        <w:t xml:space="preserve">под кодом </w:t>
      </w:r>
      <w:r w:rsidR="00E60179">
        <w:rPr>
          <w:rFonts w:ascii="GHEA Grapalat" w:hAnsi="GHEA Grapalat"/>
          <w:sz w:val="20"/>
        </w:rPr>
        <w:t>MMAAPK-GHAPDzB-2020/1</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z w:val="20"/>
        </w:rPr>
      </w:pPr>
      <w:r w:rsidRPr="00AA2710">
        <w:rPr>
          <w:rFonts w:ascii="GHEA Grapalat" w:hAnsi="GHEA Grapalat"/>
          <w:sz w:val="20"/>
        </w:rPr>
        <w:t>не допускал и (или) не допустит злоупотребления доминирующим положением и антиконкурентного соглашения,</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AA2710">
        <w:rPr>
          <w:rFonts w:ascii="GHEA Grapalat" w:hAnsi="GHEA Grapalat"/>
          <w:spacing w:val="-6"/>
          <w:sz w:val="20"/>
        </w:rPr>
        <w:t xml:space="preserve">отсутствует случай </w:t>
      </w:r>
      <w:r w:rsidRPr="00AA2710">
        <w:rPr>
          <w:rFonts w:ascii="GHEA Grapalat" w:hAnsi="GHEA Grapalat"/>
          <w:spacing w:val="-6"/>
          <w:sz w:val="20"/>
          <w:szCs w:val="20"/>
        </w:rPr>
        <w:t xml:space="preserve">установленного приглашением на </w:t>
      </w:r>
      <w:r w:rsidR="00E76913" w:rsidRPr="00AA2710">
        <w:rPr>
          <w:rFonts w:ascii="GHEA Grapalat" w:hAnsi="GHEA Grapalat"/>
          <w:sz w:val="20"/>
          <w:szCs w:val="20"/>
        </w:rPr>
        <w:t>запрос котировок</w:t>
      </w:r>
      <w:r w:rsidRPr="00AA2710">
        <w:rPr>
          <w:rFonts w:ascii="GHEA Grapalat" w:hAnsi="GHEA Grapalat"/>
          <w:sz w:val="20"/>
          <w:szCs w:val="20"/>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sidRPr="00AA2710">
        <w:rPr>
          <w:rFonts w:ascii="GHEA Grapalat" w:hAnsi="GHEA Grapalat"/>
          <w:i w:val="0"/>
        </w:rPr>
        <w:lastRenderedPageBreak/>
        <w:t xml:space="preserve">участия взаимосвязанных </w:t>
      </w:r>
      <w:r>
        <w:rPr>
          <w:rFonts w:ascii="GHEA Grapalat" w:hAnsi="GHEA Grapalat"/>
          <w:i w:val="0"/>
          <w:sz w:val="24"/>
        </w:rPr>
        <w:t xml:space="preserve">с ________________ </w:t>
      </w:r>
      <w:r w:rsidRPr="00AA2710">
        <w:rPr>
          <w:rFonts w:ascii="GHEA Grapalat" w:hAnsi="GHEA Grapalat"/>
          <w:i w:val="0"/>
        </w:rPr>
        <w:t>лиц и (или) учрежденных</w:t>
      </w:r>
      <w:r>
        <w:rPr>
          <w:rFonts w:ascii="GHEA Grapalat" w:hAnsi="GHEA Grapalat"/>
          <w:i w:val="0"/>
          <w:sz w:val="24"/>
        </w:rPr>
        <w:t>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sidRPr="00AA2710">
        <w:rPr>
          <w:rFonts w:ascii="GHEA Grapalat" w:hAnsi="GHEA Grapalat"/>
          <w:sz w:val="20"/>
          <w:szCs w:val="20"/>
        </w:rPr>
        <w:t>организаций, либо организаций, имеющих принадлежащую</w:t>
      </w:r>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Pr="00AA2710" w:rsidRDefault="006B3E56" w:rsidP="00B46D58">
      <w:pPr>
        <w:widowControl w:val="0"/>
        <w:spacing w:after="160"/>
        <w:jc w:val="both"/>
        <w:rPr>
          <w:rFonts w:ascii="GHEA Grapalat" w:hAnsi="GHEA Grapalat"/>
          <w:sz w:val="20"/>
          <w:szCs w:val="20"/>
        </w:rPr>
      </w:pPr>
      <w:r w:rsidRPr="00AA2710">
        <w:rPr>
          <w:rFonts w:ascii="GHEA Grapalat" w:hAnsi="GHEA Grapalat"/>
          <w:sz w:val="20"/>
          <w:szCs w:val="20"/>
        </w:rPr>
        <w:t>долю (пай) в размере более пятидесяти процентов,</w:t>
      </w:r>
    </w:p>
    <w:p w:rsidR="006B3E56" w:rsidRPr="00AA2710" w:rsidRDefault="006B3B3D" w:rsidP="00AA2710">
      <w:pPr>
        <w:pStyle w:val="aff"/>
        <w:widowControl w:val="0"/>
        <w:numPr>
          <w:ilvl w:val="0"/>
          <w:numId w:val="23"/>
        </w:numPr>
        <w:tabs>
          <w:tab w:val="left" w:pos="0"/>
          <w:tab w:val="left" w:pos="993"/>
        </w:tabs>
        <w:spacing w:after="160"/>
        <w:ind w:left="0" w:firstLine="720"/>
        <w:jc w:val="both"/>
        <w:rPr>
          <w:rFonts w:ascii="GHEA Grapalat" w:hAnsi="GHEA Grapalat" w:cs="Sylfaen"/>
          <w:sz w:val="20"/>
          <w:szCs w:val="20"/>
        </w:rPr>
      </w:pPr>
      <w:r w:rsidRPr="00AA2710">
        <w:rPr>
          <w:rFonts w:ascii="GHEA Grapalat" w:hAnsi="GHEA Grapalat"/>
          <w:sz w:val="20"/>
          <w:szCs w:val="20"/>
        </w:rPr>
        <w:t xml:space="preserve">ниже представляет </w:t>
      </w:r>
      <w:r w:rsidR="006B3E56" w:rsidRPr="00AA2710">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006B3E56" w:rsidRPr="00AA2710">
        <w:rPr>
          <w:rStyle w:val="af6"/>
          <w:rFonts w:ascii="GHEA Grapalat" w:hAnsi="GHEA Grapalat"/>
          <w:sz w:val="20"/>
          <w:szCs w:val="20"/>
        </w:rPr>
        <w:footnoteReference w:customMarkFollows="1" w:id="7"/>
        <w:t>**</w:t>
      </w:r>
      <w:r w:rsidR="006B3E56" w:rsidRPr="00AA2710">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AA2710" w:rsidRPr="00B94007" w:rsidRDefault="00AA2710">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sidRPr="00AA2710">
        <w:rPr>
          <w:rFonts w:ascii="GHEA Grapalat" w:hAnsi="GHEA Grapalat"/>
          <w:sz w:val="20"/>
        </w:rPr>
        <w:t xml:space="preserve">Прилагается  </w:t>
      </w:r>
      <w:r w:rsidR="00F855BB" w:rsidRPr="00AA2710">
        <w:rPr>
          <w:rFonts w:ascii="GHEA Grapalat" w:hAnsi="GHEA Grapalat"/>
          <w:sz w:val="20"/>
        </w:rPr>
        <w:t>полное описание предлагаемо</w:t>
      </w:r>
      <w:r w:rsidR="00F855BB" w:rsidRPr="00AA2710">
        <w:rPr>
          <w:rFonts w:ascii="GHEA Grapalat" w:hAnsi="GHEA Grapalat"/>
          <w:sz w:val="16"/>
        </w:rPr>
        <w:t>г</w:t>
      </w:r>
      <w:r w:rsidR="00F855BB" w:rsidRPr="00AA2710">
        <w:rPr>
          <w:rFonts w:ascii="GHEA Grapalat" w:hAnsi="GHEA Grapalat"/>
          <w:sz w:val="20"/>
        </w:rPr>
        <w:t>о</w:t>
      </w:r>
      <w:r w:rsidR="00F855BB">
        <w:rPr>
          <w:rFonts w:ascii="GHEA Grapalat" w:hAnsi="GHEA Grapalat"/>
        </w:rPr>
        <w:t xml:space="preserve">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w:t>
      </w:r>
      <w:r w:rsidR="00F855BB" w:rsidRPr="00AA2710">
        <w:rPr>
          <w:rFonts w:ascii="GHEA Grapalat" w:hAnsi="GHEA Grapalat"/>
          <w:sz w:val="20"/>
        </w:rPr>
        <w:t>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AA2710">
        <w:rPr>
          <w:rFonts w:ascii="GHEA Grapalat" w:hAnsi="GHEA Grapalat"/>
          <w:sz w:val="16"/>
        </w:rPr>
        <w:t xml:space="preserve">                            </w:t>
      </w:r>
      <w:r>
        <w:rPr>
          <w:rFonts w:ascii="GHEA Grapalat" w:hAnsi="GHEA Grapalat"/>
          <w:sz w:val="16"/>
        </w:rPr>
        <w:t xml:space="preserve"> наименование участника</w:t>
      </w:r>
    </w:p>
    <w:p w:rsidR="006B3E56" w:rsidRPr="00AA2710" w:rsidRDefault="00F855BB" w:rsidP="000811C1">
      <w:pPr>
        <w:jc w:val="both"/>
        <w:rPr>
          <w:rFonts w:ascii="GHEA Grapalat" w:hAnsi="GHEA Grapalat"/>
          <w:sz w:val="12"/>
          <w:lang w:val="hy-AM"/>
        </w:rPr>
      </w:pPr>
      <w:r w:rsidRPr="00AA2710">
        <w:rPr>
          <w:rFonts w:ascii="GHEA Grapalat" w:hAnsi="GHEA Grapalat"/>
          <w:sz w:val="20"/>
        </w:rPr>
        <w:t>согласно Приложению 1.1</w:t>
      </w:r>
      <w:r w:rsidR="00C061DC" w:rsidRPr="00AA2710">
        <w:rPr>
          <w:rFonts w:ascii="GHEA Grapalat" w:hAnsi="GHEA Grapalat"/>
          <w:sz w:val="20"/>
        </w:rPr>
        <w:t>.</w:t>
      </w:r>
      <w:r w:rsidR="00F36AD3" w:rsidRPr="00AA2710">
        <w:rPr>
          <w:rFonts w:ascii="GHEA Grapalat" w:hAnsi="GHEA Grapalat"/>
          <w:sz w:val="20"/>
        </w:rPr>
        <w:t xml:space="preserve"> </w:t>
      </w:r>
      <w:r w:rsidRPr="00AA2710">
        <w:rPr>
          <w:rFonts w:ascii="GHEA Grapalat" w:hAnsi="GHEA Grapalat"/>
          <w:sz w:val="20"/>
        </w:rPr>
        <w:t xml:space="preserve"> </w:t>
      </w:r>
      <w:r w:rsidR="00F36AD3" w:rsidRPr="00AA2710">
        <w:rPr>
          <w:rFonts w:ascii="GHEA Grapalat" w:hAnsi="GHEA Grapalat"/>
          <w:sz w:val="20"/>
        </w:rPr>
        <w:t xml:space="preserve"> </w:t>
      </w:r>
      <w:r w:rsidR="00DA5D3D" w:rsidRPr="00AA2710">
        <w:rPr>
          <w:rFonts w:ascii="GHEA Grapalat" w:hAnsi="GHEA Grapalat"/>
          <w:sz w:val="12"/>
        </w:rPr>
        <w:t xml:space="preserve">                                                                             </w:t>
      </w:r>
      <w:r w:rsidRPr="00AA2710">
        <w:rPr>
          <w:rFonts w:ascii="GHEA Grapalat" w:hAnsi="GHEA Grapalat"/>
          <w:sz w:val="12"/>
        </w:rPr>
        <w:t xml:space="preserve">                                     </w:t>
      </w:r>
      <w:r w:rsidR="00DA5D3D" w:rsidRPr="00AA2710">
        <w:rPr>
          <w:rFonts w:ascii="GHEA Grapalat" w:hAnsi="GHEA Grapalat"/>
          <w:sz w:val="12"/>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B94007" w:rsidRDefault="006B3E56" w:rsidP="00AA2710">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B94007"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AA2710" w:rsidRPr="00B94007" w:rsidRDefault="00AA2710" w:rsidP="00B46D58">
      <w:pPr>
        <w:widowControl w:val="0"/>
        <w:spacing w:after="160"/>
        <w:jc w:val="right"/>
        <w:rPr>
          <w:rFonts w:ascii="GHEA Grapalat" w:hAnsi="GHEA Grapalat"/>
          <w:b/>
        </w:rPr>
      </w:pPr>
    </w:p>
    <w:p w:rsidR="00B048B2" w:rsidRPr="00B94007" w:rsidRDefault="00123294" w:rsidP="00B46D58">
      <w:pPr>
        <w:rPr>
          <w:rFonts w:ascii="GHEA Grapalat" w:hAnsi="GHEA Grapalat"/>
          <w:b/>
        </w:rPr>
      </w:pPr>
      <w:r>
        <w:rPr>
          <w:rFonts w:ascii="GHEA Grapalat" w:hAnsi="GHEA Grapalat"/>
          <w:b/>
        </w:rPr>
        <w:br w:type="page"/>
      </w:r>
    </w:p>
    <w:p w:rsidR="00D043C1" w:rsidRPr="00633D03" w:rsidRDefault="00D043C1" w:rsidP="00633D03">
      <w:pPr>
        <w:pStyle w:val="3"/>
        <w:keepNext w:val="0"/>
        <w:widowControl w:val="0"/>
        <w:spacing w:line="240" w:lineRule="auto"/>
        <w:ind w:right="-853" w:firstLine="567"/>
        <w:jc w:val="right"/>
        <w:rPr>
          <w:rFonts w:ascii="GHEA Grapalat" w:hAnsi="GHEA Grapalat" w:cs="Arial"/>
          <w:b/>
          <w:sz w:val="22"/>
          <w:szCs w:val="22"/>
        </w:rPr>
      </w:pPr>
      <w:r w:rsidRPr="00633D03">
        <w:rPr>
          <w:rFonts w:ascii="GHEA Grapalat" w:hAnsi="GHEA Grapalat"/>
          <w:b/>
          <w:sz w:val="22"/>
          <w:szCs w:val="22"/>
        </w:rPr>
        <w:lastRenderedPageBreak/>
        <w:t>Приложение № 1,1</w:t>
      </w:r>
    </w:p>
    <w:p w:rsidR="00633D03" w:rsidRPr="00633D03" w:rsidRDefault="00633D03" w:rsidP="00633D03">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E60179">
        <w:rPr>
          <w:rFonts w:ascii="GHEA Grapalat" w:hAnsi="GHEA Grapalat"/>
          <w:b/>
          <w:i/>
          <w:sz w:val="22"/>
          <w:szCs w:val="22"/>
        </w:rPr>
        <w:t>MMAAPK-GHAPDzB-2020/1</w:t>
      </w:r>
      <w:r w:rsidRPr="00633D03">
        <w:rPr>
          <w:rFonts w:ascii="GHEA Grapalat" w:hAnsi="GHEA Grapalat"/>
          <w:b/>
          <w:i/>
          <w:sz w:val="22"/>
          <w:szCs w:val="22"/>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633D03" w:rsidRDefault="00D043C1" w:rsidP="00D043C1">
      <w:pPr>
        <w:pStyle w:val="3"/>
        <w:keepNext w:val="0"/>
        <w:widowControl w:val="0"/>
        <w:spacing w:line="240" w:lineRule="auto"/>
        <w:ind w:left="567" w:right="565"/>
        <w:rPr>
          <w:rFonts w:ascii="GHEA Grapalat" w:hAnsi="GHEA Grapalat"/>
          <w:b/>
          <w:i w:val="0"/>
          <w:sz w:val="22"/>
          <w:szCs w:val="24"/>
        </w:rPr>
      </w:pPr>
      <w:r w:rsidRPr="00633D03">
        <w:rPr>
          <w:rFonts w:ascii="GHEA Grapalat" w:hAnsi="GHEA Grapalat"/>
          <w:b/>
          <w:i w:val="0"/>
          <w:sz w:val="22"/>
          <w:szCs w:val="24"/>
        </w:rPr>
        <w:t>ПОЛНОЕ ОПИСАНИЕ</w:t>
      </w:r>
    </w:p>
    <w:p w:rsidR="00D043C1" w:rsidRPr="009044F1" w:rsidRDefault="00D043C1" w:rsidP="00D043C1">
      <w:pPr>
        <w:pStyle w:val="3"/>
        <w:keepNext w:val="0"/>
        <w:widowControl w:val="0"/>
        <w:spacing w:line="240" w:lineRule="auto"/>
        <w:ind w:left="567" w:right="565"/>
        <w:rPr>
          <w:rFonts w:ascii="GHEA Grapalat" w:hAnsi="GHEA Grapalat"/>
          <w:b/>
          <w:i w:val="0"/>
          <w:sz w:val="24"/>
          <w:szCs w:val="24"/>
        </w:rPr>
      </w:pPr>
      <w:r w:rsidRPr="00633D03">
        <w:rPr>
          <w:rFonts w:ascii="GHEA Grapalat" w:hAnsi="GHEA Grapalat"/>
          <w:b/>
          <w:i w:val="0"/>
          <w:sz w:val="22"/>
          <w:szCs w:val="24"/>
        </w:rPr>
        <w:t xml:space="preserve">предлагаемого </w:t>
      </w:r>
      <w:r w:rsidR="00A35FB1" w:rsidRPr="00633D03">
        <w:rPr>
          <w:rFonts w:ascii="GHEA Grapalat" w:hAnsi="GHEA Grapalat"/>
          <w:b/>
          <w:i w:val="0"/>
          <w:sz w:val="22"/>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062832" w:rsidRPr="00062832" w:rsidRDefault="00D043C1" w:rsidP="00062832">
      <w:pPr>
        <w:widowControl w:val="0"/>
        <w:jc w:val="both"/>
        <w:rPr>
          <w:rFonts w:ascii="GHEA Grapalat" w:hAnsi="GHEA Grapalat"/>
          <w:sz w:val="20"/>
        </w:rPr>
      </w:pPr>
      <w:r w:rsidRPr="00DD2B43">
        <w:rPr>
          <w:rFonts w:ascii="GHEA Grapalat" w:hAnsi="GHEA Grapalat"/>
        </w:rPr>
        <w:t>________</w:t>
      </w:r>
      <w:r>
        <w:rPr>
          <w:rFonts w:ascii="GHEA Grapalat" w:hAnsi="GHEA Grapalat"/>
        </w:rPr>
        <w:t>_____________________</w:t>
      </w:r>
      <w:r w:rsidR="00633D03">
        <w:rPr>
          <w:rFonts w:ascii="GHEA Grapalat" w:hAnsi="GHEA Grapalat"/>
        </w:rPr>
        <w:t xml:space="preserve">,    </w:t>
      </w:r>
      <w:r w:rsidRPr="00633D03">
        <w:rPr>
          <w:rFonts w:ascii="GHEA Grapalat" w:hAnsi="GHEA Grapalat"/>
          <w:sz w:val="20"/>
        </w:rPr>
        <w:t xml:space="preserve">в качестве участника в </w:t>
      </w:r>
      <w:r w:rsidR="00062832" w:rsidRPr="00633D03">
        <w:rPr>
          <w:rFonts w:ascii="GHEA Grapalat" w:hAnsi="GHEA Grapalat"/>
          <w:sz w:val="20"/>
        </w:rPr>
        <w:t xml:space="preserve">рамках </w:t>
      </w:r>
      <w:r w:rsidR="00062832" w:rsidRPr="00062832">
        <w:rPr>
          <w:rFonts w:ascii="GHEA Grapalat" w:hAnsi="GHEA Grapalat"/>
          <w:sz w:val="20"/>
        </w:rPr>
        <w:t>запроса котировок</w:t>
      </w:r>
      <w:r w:rsidR="00062832" w:rsidRPr="00633D03">
        <w:rPr>
          <w:rFonts w:ascii="GHEA Grapalat" w:hAnsi="GHEA Grapalat"/>
          <w:b/>
          <w:sz w:val="20"/>
        </w:rPr>
        <w:t xml:space="preserve"> </w:t>
      </w:r>
      <w:r w:rsidR="00062832" w:rsidRPr="00633D03">
        <w:rPr>
          <w:rFonts w:ascii="GHEA Grapalat" w:hAnsi="GHEA Grapalat"/>
          <w:sz w:val="20"/>
        </w:rPr>
        <w:t xml:space="preserve"> под </w:t>
      </w:r>
    </w:p>
    <w:p w:rsidR="00062832" w:rsidRPr="00633D03" w:rsidRDefault="00062832" w:rsidP="00062832">
      <w:pPr>
        <w:widowControl w:val="0"/>
        <w:jc w:val="both"/>
        <w:rPr>
          <w:rFonts w:ascii="GHEA Grapalat" w:hAnsi="GHEA Grapalat" w:cs="Arial"/>
          <w:sz w:val="12"/>
          <w:u w:val="single"/>
        </w:rPr>
      </w:pPr>
      <w:r w:rsidRPr="00430541">
        <w:rPr>
          <w:rFonts w:ascii="GHEA Grapalat" w:hAnsi="GHEA Grapalat"/>
          <w:sz w:val="16"/>
        </w:rPr>
        <w:t>наименование участника</w:t>
      </w:r>
    </w:p>
    <w:p w:rsidR="00062832" w:rsidRPr="00633D03" w:rsidRDefault="00062832" w:rsidP="00062832">
      <w:pPr>
        <w:widowControl w:val="0"/>
        <w:spacing w:after="160"/>
        <w:jc w:val="both"/>
        <w:rPr>
          <w:rFonts w:ascii="GHEA Grapalat" w:hAnsi="GHEA Grapalat"/>
          <w:sz w:val="20"/>
        </w:rPr>
      </w:pPr>
      <w:r w:rsidRPr="00633D03">
        <w:rPr>
          <w:rFonts w:ascii="GHEA Grapalat" w:hAnsi="GHEA Grapalat"/>
          <w:sz w:val="20"/>
        </w:rPr>
        <w:t xml:space="preserve">кодом </w:t>
      </w:r>
      <w:r w:rsidR="00E60179">
        <w:rPr>
          <w:rFonts w:ascii="GHEA Grapalat" w:hAnsi="GHEA Grapalat"/>
          <w:sz w:val="20"/>
        </w:rPr>
        <w:t>MMAAPK-GHAPDzB-2020/1</w:t>
      </w:r>
      <w:r w:rsidRPr="00062832">
        <w:rPr>
          <w:rFonts w:ascii="GHEA Grapalat" w:hAnsi="GHEA Grapalat"/>
          <w:b/>
          <w:i/>
          <w:sz w:val="22"/>
          <w:szCs w:val="22"/>
        </w:rPr>
        <w:t xml:space="preserve"> </w:t>
      </w:r>
      <w:r w:rsidRPr="00633D03">
        <w:rPr>
          <w:rFonts w:ascii="GHEA Grapalat" w:hAnsi="GHEA Grapalat"/>
          <w:sz w:val="20"/>
        </w:rPr>
        <w:t xml:space="preserve">ниже по лотам представляет полное описание предлагаемого им товара. </w:t>
      </w:r>
    </w:p>
    <w:p w:rsidR="00D043C1" w:rsidRPr="00633D03" w:rsidRDefault="00D043C1" w:rsidP="00D043C1">
      <w:pPr>
        <w:widowControl w:val="0"/>
        <w:jc w:val="both"/>
        <w:rPr>
          <w:rFonts w:ascii="GHEA Grapalat" w:hAnsi="GHEA Grapalat"/>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062832" w:rsidRDefault="00B2572B" w:rsidP="00062832">
      <w:pPr>
        <w:pStyle w:val="31"/>
        <w:widowControl w:val="0"/>
        <w:spacing w:line="240" w:lineRule="auto"/>
        <w:ind w:right="-853"/>
        <w:jc w:val="right"/>
        <w:rPr>
          <w:rFonts w:ascii="GHEA Grapalat" w:hAnsi="GHEA Grapalat"/>
          <w:b/>
          <w:i/>
          <w:sz w:val="22"/>
          <w:szCs w:val="22"/>
        </w:rPr>
      </w:pPr>
      <w:r w:rsidRPr="00062832">
        <w:rPr>
          <w:rFonts w:ascii="GHEA Grapalat" w:hAnsi="GHEA Grapalat"/>
          <w:b/>
          <w:i/>
          <w:sz w:val="22"/>
          <w:szCs w:val="22"/>
        </w:rPr>
        <w:lastRenderedPageBreak/>
        <w:t xml:space="preserve">Приложение № </w:t>
      </w:r>
      <w:r w:rsidR="00B048B2" w:rsidRPr="00062832">
        <w:rPr>
          <w:rFonts w:ascii="GHEA Grapalat" w:hAnsi="GHEA Grapalat"/>
          <w:b/>
          <w:i/>
          <w:sz w:val="22"/>
          <w:szCs w:val="22"/>
        </w:rPr>
        <w:t>2</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E60179">
        <w:rPr>
          <w:rFonts w:ascii="GHEA Grapalat" w:hAnsi="GHEA Grapalat"/>
          <w:b/>
          <w:i/>
          <w:sz w:val="22"/>
          <w:szCs w:val="22"/>
        </w:rPr>
        <w:t>MMAAPK-GHAPDzB-2020/1</w:t>
      </w:r>
      <w:r w:rsidRPr="00633D03">
        <w:rPr>
          <w:rFonts w:ascii="GHEA Grapalat" w:hAnsi="GHEA Grapalat"/>
          <w:b/>
          <w:i/>
          <w:sz w:val="22"/>
          <w:szCs w:val="22"/>
        </w:rPr>
        <w:t xml:space="preserve"> </w:t>
      </w:r>
    </w:p>
    <w:p w:rsidR="00B2572B" w:rsidRPr="009044F1" w:rsidRDefault="00B2572B" w:rsidP="00B46D58">
      <w:pPr>
        <w:widowControl w:val="0"/>
        <w:spacing w:after="120"/>
        <w:ind w:firstLine="567"/>
        <w:jc w:val="center"/>
        <w:rPr>
          <w:rFonts w:ascii="GHEA Grapalat" w:hAnsi="GHEA Grapalat"/>
        </w:rPr>
      </w:pPr>
    </w:p>
    <w:p w:rsidR="00B2572B" w:rsidRPr="00062832" w:rsidRDefault="00B2572B" w:rsidP="00B46D58">
      <w:pPr>
        <w:widowControl w:val="0"/>
        <w:spacing w:after="120"/>
        <w:ind w:left="-66"/>
        <w:jc w:val="center"/>
        <w:rPr>
          <w:rFonts w:ascii="GHEA Grapalat" w:hAnsi="GHEA Grapalat"/>
          <w:b/>
          <w:sz w:val="22"/>
        </w:rPr>
      </w:pPr>
      <w:r w:rsidRPr="00062832">
        <w:rPr>
          <w:rFonts w:ascii="GHEA Grapalat" w:hAnsi="GHEA Grapalat"/>
          <w:b/>
          <w:sz w:val="22"/>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62832" w:rsidRDefault="00B2572B" w:rsidP="00B46D58">
      <w:pPr>
        <w:widowControl w:val="0"/>
        <w:spacing w:after="160"/>
        <w:ind w:firstLine="567"/>
        <w:jc w:val="both"/>
        <w:rPr>
          <w:rFonts w:ascii="GHEA Grapalat" w:hAnsi="GHEA Grapalat"/>
          <w:spacing w:val="-6"/>
          <w:sz w:val="20"/>
          <w:szCs w:val="20"/>
        </w:rPr>
      </w:pPr>
      <w:r w:rsidRPr="00062832">
        <w:rPr>
          <w:rFonts w:ascii="GHEA Grapalat" w:hAnsi="GHEA Grapalat"/>
          <w:spacing w:val="-6"/>
          <w:sz w:val="20"/>
          <w:szCs w:val="20"/>
        </w:rPr>
        <w:t xml:space="preserve">Рассмотрев приглашение на </w:t>
      </w:r>
      <w:r w:rsidR="00E76913" w:rsidRPr="00062832">
        <w:rPr>
          <w:rFonts w:ascii="GHEA Grapalat" w:hAnsi="GHEA Grapalat"/>
          <w:spacing w:val="-6"/>
          <w:sz w:val="20"/>
          <w:szCs w:val="20"/>
        </w:rPr>
        <w:t>запрос котировок</w:t>
      </w:r>
      <w:r w:rsidRPr="00062832">
        <w:rPr>
          <w:rFonts w:ascii="GHEA Grapalat" w:hAnsi="GHEA Grapalat"/>
          <w:spacing w:val="-6"/>
          <w:sz w:val="20"/>
          <w:szCs w:val="20"/>
        </w:rPr>
        <w:t xml:space="preserve"> под кодом</w:t>
      </w:r>
      <w:r w:rsidR="00062832" w:rsidRPr="00062832">
        <w:rPr>
          <w:rFonts w:ascii="GHEA Grapalat" w:hAnsi="GHEA Grapalat"/>
          <w:spacing w:val="-6"/>
          <w:sz w:val="20"/>
          <w:szCs w:val="20"/>
        </w:rPr>
        <w:t xml:space="preserve"> </w:t>
      </w:r>
      <w:r w:rsidR="00E60179">
        <w:rPr>
          <w:rFonts w:ascii="GHEA Grapalat" w:hAnsi="GHEA Grapalat"/>
          <w:spacing w:val="-6"/>
          <w:sz w:val="20"/>
          <w:szCs w:val="20"/>
        </w:rPr>
        <w:t>MMAAPK-GHAPDzB-2020/1</w:t>
      </w:r>
      <w:r w:rsidR="00062832" w:rsidRPr="00062832">
        <w:rPr>
          <w:rFonts w:ascii="GHEA Grapalat" w:hAnsi="GHEA Grapalat"/>
          <w:spacing w:val="-6"/>
          <w:sz w:val="20"/>
          <w:szCs w:val="20"/>
        </w:rPr>
        <w:t xml:space="preserve">, </w:t>
      </w:r>
      <w:r w:rsidRPr="00062832">
        <w:rPr>
          <w:rFonts w:ascii="GHEA Grapalat" w:hAnsi="GHEA Grapalat"/>
          <w:spacing w:val="-6"/>
          <w:sz w:val="20"/>
          <w:szCs w:val="20"/>
        </w:rPr>
        <w:t xml:space="preserve"> </w:t>
      </w:r>
    </w:p>
    <w:p w:rsidR="005646FC" w:rsidRPr="008842CE" w:rsidRDefault="005744FC" w:rsidP="00B46D58">
      <w:pPr>
        <w:widowControl w:val="0"/>
        <w:jc w:val="both"/>
        <w:rPr>
          <w:rFonts w:ascii="GHEA Grapalat" w:hAnsi="GHEA Grapalat"/>
        </w:rPr>
      </w:pPr>
      <w:r w:rsidRPr="00062832">
        <w:rPr>
          <w:rFonts w:ascii="GHEA Grapalat" w:hAnsi="GHEA Grapalat"/>
          <w:sz w:val="20"/>
        </w:rPr>
        <w:t xml:space="preserve">в </w:t>
      </w:r>
      <w:r w:rsidR="00B2572B" w:rsidRPr="00062832">
        <w:rPr>
          <w:rFonts w:ascii="GHEA Grapalat" w:hAnsi="GHEA Grapalat"/>
          <w:sz w:val="20"/>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062832" w:rsidRDefault="00B2572B" w:rsidP="00B46D58">
      <w:pPr>
        <w:widowControl w:val="0"/>
        <w:spacing w:after="160"/>
        <w:jc w:val="both"/>
        <w:rPr>
          <w:rFonts w:ascii="GHEA Grapalat" w:hAnsi="GHEA Grapalat"/>
          <w:sz w:val="20"/>
        </w:rPr>
      </w:pPr>
      <w:r w:rsidRPr="00062832">
        <w:rPr>
          <w:rFonts w:ascii="GHEA Grapalat" w:hAnsi="GHEA Grapalat"/>
          <w:sz w:val="20"/>
        </w:rPr>
        <w:t>предлагает</w:t>
      </w:r>
      <w:r w:rsidR="005646FC" w:rsidRPr="00062832">
        <w:rPr>
          <w:rFonts w:ascii="GHEA Grapalat" w:hAnsi="GHEA Grapalat"/>
          <w:sz w:val="20"/>
        </w:rPr>
        <w:t xml:space="preserve"> </w:t>
      </w:r>
      <w:r w:rsidRPr="00062832">
        <w:rPr>
          <w:rFonts w:ascii="GHEA Grapalat" w:hAnsi="GHEA Grapalat"/>
          <w:sz w:val="20"/>
        </w:rPr>
        <w:t>выполнить договор по нижеуказанным общим ценам:</w:t>
      </w:r>
    </w:p>
    <w:p w:rsidR="00B2572B" w:rsidRPr="00062832" w:rsidRDefault="005646FC" w:rsidP="00B46D58">
      <w:pPr>
        <w:widowControl w:val="0"/>
        <w:spacing w:after="160"/>
        <w:jc w:val="right"/>
        <w:rPr>
          <w:rFonts w:ascii="GHEA Grapalat" w:hAnsi="GHEA Grapalat"/>
          <w:sz w:val="18"/>
        </w:rPr>
      </w:pPr>
      <w:r w:rsidRPr="00062832">
        <w:rPr>
          <w:rFonts w:ascii="GHEA Grapalat" w:hAnsi="GHEA Grapalat"/>
          <w:sz w:val="18"/>
        </w:rPr>
        <w:t>д</w:t>
      </w:r>
      <w:r w:rsidR="00B2572B" w:rsidRPr="00062832">
        <w:rPr>
          <w:rFonts w:ascii="GHEA Grapalat" w:hAnsi="GHEA Grapalat"/>
          <w:sz w:val="18"/>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F978EA"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6245D1" w:rsidRDefault="00F978EA" w:rsidP="00E751D1">
            <w:pPr>
              <w:pStyle w:val="23"/>
              <w:spacing w:line="240" w:lineRule="auto"/>
              <w:ind w:firstLine="0"/>
              <w:jc w:val="center"/>
              <w:rPr>
                <w:rFonts w:ascii="GHEA Grapalat" w:hAnsi="GHEA Grapalat"/>
                <w:b/>
                <w:sz w:val="18"/>
                <w:szCs w:val="18"/>
              </w:rPr>
            </w:pPr>
            <w:r w:rsidRPr="006B4B31">
              <w:rPr>
                <w:rFonts w:ascii="GHEA Grapalat" w:hAnsi="GHEA Grapalat"/>
                <w:sz w:val="18"/>
                <w:szCs w:val="18"/>
              </w:rPr>
              <w:t>ацетилсалициловая кислота</w:t>
            </w:r>
            <w:r>
              <w:rPr>
                <w:rFonts w:ascii="GHEA Grapalat" w:hAnsi="GHEA Grapalat"/>
                <w:sz w:val="18"/>
                <w:szCs w:val="18"/>
              </w:rPr>
              <w:t xml:space="preserve"> 100</w:t>
            </w:r>
            <w:r w:rsidRPr="006B4B31">
              <w:rPr>
                <w:rFonts w:ascii="GHEA Grapalat" w:hAnsi="GHEA Grapalat"/>
                <w:sz w:val="18"/>
                <w:szCs w:val="18"/>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мазь диклофенак</w:t>
            </w:r>
            <w:r w:rsidRPr="0056296B">
              <w:rPr>
                <w:rFonts w:ascii="GHEA Grapalat" w:hAnsi="GHEA Grapalat"/>
                <w:sz w:val="16"/>
              </w:rPr>
              <w:t xml:space="preserve"> 100 </w:t>
            </w:r>
            <w:r>
              <w:rPr>
                <w:rFonts w:ascii="GHEA Grapalat" w:hAnsi="GHEA Grapalat"/>
                <w:sz w:val="16"/>
              </w:rPr>
              <w:t>мг</w:t>
            </w:r>
            <w:r w:rsidRPr="0056296B">
              <w:rPr>
                <w:rFonts w:ascii="GHEA Grapalat" w:hAnsi="GHEA Grapalat"/>
                <w:sz w:val="16"/>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rPr>
                <w:rFonts w:ascii="GHEA Grapalat" w:hAnsi="GHEA Grapalat"/>
                <w:sz w:val="20"/>
                <w:szCs w:val="20"/>
              </w:rPr>
            </w:pPr>
          </w:p>
        </w:tc>
      </w:tr>
      <w:tr w:rsidR="00F978EA"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мазь диклофенак</w:t>
            </w:r>
            <w:r w:rsidRPr="0056296B">
              <w:rPr>
                <w:rFonts w:ascii="GHEA Grapalat" w:hAnsi="GHEA Grapalat"/>
                <w:sz w:val="16"/>
              </w:rPr>
              <w:t xml:space="preserve"> 25 </w:t>
            </w:r>
            <w:r>
              <w:rPr>
                <w:rFonts w:ascii="GHEA Grapalat" w:hAnsi="GHEA Grapalat"/>
                <w:sz w:val="16"/>
              </w:rPr>
              <w:t>мг</w:t>
            </w:r>
            <w:r w:rsidRPr="0056296B">
              <w:rPr>
                <w:rFonts w:ascii="GHEA Grapalat" w:hAnsi="GHEA Grapalat"/>
                <w:sz w:val="16"/>
              </w:rPr>
              <w:t>/</w:t>
            </w:r>
            <w:r>
              <w:rPr>
                <w:rFonts w:ascii="GHEA Grapalat" w:hAnsi="GHEA Grapalat"/>
                <w:sz w:val="16"/>
              </w:rPr>
              <w:t>мл</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ибупрофен</w:t>
            </w:r>
            <w:r>
              <w:rPr>
                <w:rFonts w:ascii="GHEA Grapalat" w:hAnsi="GHEA Grapalat"/>
                <w:sz w:val="18"/>
                <w:szCs w:val="18"/>
              </w:rPr>
              <w:t xml:space="preserve"> </w:t>
            </w:r>
            <w:r w:rsidRPr="0056296B">
              <w:rPr>
                <w:rFonts w:ascii="GHEA Grapalat" w:hAnsi="GHEA Grapalat"/>
                <w:sz w:val="16"/>
              </w:rPr>
              <w:t>100</w:t>
            </w:r>
            <w:r>
              <w:rPr>
                <w:rFonts w:ascii="GHEA Grapalat" w:hAnsi="GHEA Grapalat"/>
                <w:sz w:val="16"/>
              </w:rPr>
              <w:t>мг</w:t>
            </w:r>
            <w:r w:rsidRPr="0056296B">
              <w:rPr>
                <w:rFonts w:ascii="GHEA Grapalat" w:hAnsi="GHEA Grapalat"/>
                <w:sz w:val="16"/>
              </w:rPr>
              <w:t xml:space="preserve"> /5</w:t>
            </w:r>
            <w:r>
              <w:rPr>
                <w:rFonts w:ascii="GHEA Grapalat" w:hAnsi="GHEA Grapalat"/>
                <w:sz w:val="16"/>
              </w:rPr>
              <w:t>мл</w:t>
            </w:r>
            <w:r w:rsidRPr="0056296B">
              <w:rPr>
                <w:rFonts w:ascii="GHEA Grapalat" w:hAnsi="GHEA Grapalat"/>
                <w:sz w:val="16"/>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ибупрофен</w:t>
            </w:r>
            <w:r>
              <w:rPr>
                <w:rFonts w:ascii="GHEA Grapalat" w:hAnsi="GHEA Grapalat"/>
                <w:sz w:val="18"/>
                <w:szCs w:val="18"/>
              </w:rPr>
              <w:t xml:space="preserve"> </w:t>
            </w:r>
            <w:r w:rsidRPr="0056296B">
              <w:rPr>
                <w:rFonts w:ascii="GHEA Grapalat" w:hAnsi="GHEA Grapalat"/>
                <w:sz w:val="16"/>
              </w:rPr>
              <w:t xml:space="preserve">400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кетопрофен</w:t>
            </w:r>
            <w:r>
              <w:rPr>
                <w:rFonts w:ascii="GHEA Grapalat" w:hAnsi="GHEA Grapalat"/>
                <w:sz w:val="18"/>
                <w:szCs w:val="18"/>
              </w:rPr>
              <w:t xml:space="preserve"> </w:t>
            </w:r>
            <w:r w:rsidRPr="0056296B">
              <w:rPr>
                <w:rFonts w:ascii="GHEA Grapalat" w:hAnsi="GHEA Grapalat"/>
                <w:sz w:val="16"/>
              </w:rPr>
              <w:t xml:space="preserve">150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дексаметазон </w:t>
            </w:r>
            <w:r w:rsidRPr="0056296B">
              <w:rPr>
                <w:rFonts w:ascii="GHEA Grapalat" w:hAnsi="GHEA Grapalat"/>
                <w:sz w:val="16"/>
              </w:rPr>
              <w:t xml:space="preserve">4 </w:t>
            </w:r>
            <w:r>
              <w:rPr>
                <w:rFonts w:ascii="GHEA Grapalat" w:hAnsi="GHEA Grapalat"/>
                <w:sz w:val="16"/>
              </w:rPr>
              <w:t>мг</w:t>
            </w:r>
            <w:r w:rsidRPr="0056296B">
              <w:rPr>
                <w:rFonts w:ascii="GHEA Grapalat" w:hAnsi="GHEA Grapalat"/>
                <w:sz w:val="16"/>
              </w:rPr>
              <w:t xml:space="preserve">/ </w:t>
            </w:r>
            <w:r>
              <w:rPr>
                <w:rFonts w:ascii="GHEA Grapalat" w:hAnsi="GHEA Grapalat"/>
                <w:sz w:val="16"/>
              </w:rPr>
              <w:t>мл</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8</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Pr>
                <w:rFonts w:ascii="GHEA Grapalat" w:hAnsi="GHEA Grapalat"/>
                <w:sz w:val="16"/>
                <w:lang w:val="en-US"/>
              </w:rPr>
              <w:t>лоратадин</w:t>
            </w:r>
            <w:r w:rsidRPr="0056296B">
              <w:rPr>
                <w:rFonts w:ascii="GHEA Grapalat" w:hAnsi="GHEA Grapalat"/>
                <w:sz w:val="16"/>
              </w:rPr>
              <w:t xml:space="preserve"> 10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9</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преднизолон</w:t>
            </w:r>
            <w:r>
              <w:rPr>
                <w:rFonts w:ascii="GHEA Grapalat" w:hAnsi="GHEA Grapalat"/>
                <w:sz w:val="18"/>
                <w:szCs w:val="18"/>
              </w:rPr>
              <w:t xml:space="preserve"> </w:t>
            </w:r>
            <w:r w:rsidRPr="0056296B">
              <w:rPr>
                <w:rFonts w:ascii="GHEA Grapalat" w:hAnsi="GHEA Grapalat"/>
                <w:sz w:val="16"/>
              </w:rPr>
              <w:t xml:space="preserve">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10</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355678">
              <w:rPr>
                <w:rFonts w:ascii="GHEA Grapalat" w:hAnsi="GHEA Grapalat"/>
                <w:sz w:val="16"/>
              </w:rPr>
              <w:t>Тиосульфат натрия</w:t>
            </w:r>
            <w:r w:rsidRPr="0056296B">
              <w:rPr>
                <w:rFonts w:ascii="GHEA Grapalat" w:hAnsi="GHEA Grapalat"/>
                <w:sz w:val="16"/>
              </w:rPr>
              <w:t xml:space="preserve"> 30 %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11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 xml:space="preserve">250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12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 xml:space="preserve">500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13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 xml:space="preserve">(500 </w:t>
            </w:r>
            <w:r>
              <w:rPr>
                <w:rFonts w:ascii="GHEA Grapalat" w:hAnsi="GHEA Grapalat"/>
                <w:sz w:val="16"/>
              </w:rPr>
              <w:t>мг</w:t>
            </w:r>
            <w:r w:rsidRPr="0056296B">
              <w:rPr>
                <w:rFonts w:ascii="GHEA Grapalat" w:hAnsi="GHEA Grapalat"/>
                <w:sz w:val="16"/>
              </w:rPr>
              <w:t xml:space="preserve"> + 125 </w:t>
            </w:r>
            <w:r>
              <w:rPr>
                <w:rFonts w:ascii="GHEA Grapalat" w:hAnsi="GHEA Grapalat"/>
                <w:sz w:val="16"/>
              </w:rPr>
              <w:t>мг</w:t>
            </w:r>
            <w:r w:rsidRPr="0056296B">
              <w:rPr>
                <w:rFonts w:ascii="GHEA Grapalat" w:hAnsi="GHEA Grapalat"/>
                <w:sz w:val="16"/>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14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(125</w:t>
            </w:r>
            <w:r>
              <w:rPr>
                <w:rFonts w:ascii="GHEA Grapalat" w:hAnsi="GHEA Grapalat"/>
                <w:sz w:val="16"/>
              </w:rPr>
              <w:t>мг</w:t>
            </w:r>
            <w:r w:rsidRPr="0056296B">
              <w:rPr>
                <w:rFonts w:ascii="GHEA Grapalat" w:hAnsi="GHEA Grapalat"/>
                <w:sz w:val="16"/>
              </w:rPr>
              <w:t xml:space="preserve">+31.25 </w:t>
            </w:r>
            <w:r>
              <w:rPr>
                <w:rFonts w:ascii="GHEA Grapalat" w:hAnsi="GHEA Grapalat"/>
                <w:sz w:val="16"/>
              </w:rPr>
              <w:t>мг</w:t>
            </w:r>
            <w:r w:rsidRPr="0056296B">
              <w:rPr>
                <w:rFonts w:ascii="GHEA Grapalat" w:hAnsi="GHEA Grapalat"/>
                <w:sz w:val="16"/>
              </w:rPr>
              <w:t xml:space="preserve">)/5 </w:t>
            </w:r>
            <w:r>
              <w:rPr>
                <w:rFonts w:ascii="GHEA Grapalat" w:hAnsi="GHEA Grapalat"/>
                <w:sz w:val="16"/>
              </w:rPr>
              <w:t>мл</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15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w:t>
            </w:r>
            <w:r w:rsidRPr="006B4B31">
              <w:rPr>
                <w:rFonts w:ascii="GHEA Grapalat" w:hAnsi="GHEA Grapalat"/>
                <w:sz w:val="18"/>
                <w:szCs w:val="18"/>
              </w:rPr>
              <w:lastRenderedPageBreak/>
              <w:t xml:space="preserve">кислота </w:t>
            </w:r>
            <w:r w:rsidRPr="0056296B">
              <w:rPr>
                <w:rFonts w:ascii="GHEA Grapalat" w:hAnsi="GHEA Grapalat"/>
                <w:sz w:val="16"/>
              </w:rPr>
              <w:t>(250</w:t>
            </w:r>
            <w:r>
              <w:rPr>
                <w:rFonts w:ascii="GHEA Grapalat" w:hAnsi="GHEA Grapalat"/>
                <w:sz w:val="16"/>
              </w:rPr>
              <w:t>мг</w:t>
            </w:r>
            <w:r w:rsidRPr="0056296B">
              <w:rPr>
                <w:rFonts w:ascii="GHEA Grapalat" w:hAnsi="GHEA Grapalat"/>
                <w:sz w:val="16"/>
              </w:rPr>
              <w:t xml:space="preserve">+62.5 </w:t>
            </w:r>
            <w:r>
              <w:rPr>
                <w:rFonts w:ascii="GHEA Grapalat" w:hAnsi="GHEA Grapalat"/>
                <w:sz w:val="16"/>
              </w:rPr>
              <w:t>мг</w:t>
            </w:r>
            <w:r w:rsidRPr="0056296B">
              <w:rPr>
                <w:rFonts w:ascii="GHEA Grapalat" w:hAnsi="GHEA Grapalat"/>
                <w:sz w:val="16"/>
              </w:rPr>
              <w:t xml:space="preserve">)/5 </w:t>
            </w:r>
            <w:r>
              <w:rPr>
                <w:rFonts w:ascii="GHEA Grapalat" w:hAnsi="GHEA Grapalat"/>
                <w:sz w:val="16"/>
              </w:rPr>
              <w:t>мл</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lastRenderedPageBreak/>
              <w:t>16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цефалексин </w:t>
            </w:r>
            <w:r w:rsidRPr="0056296B">
              <w:rPr>
                <w:rFonts w:ascii="GHEA Grapalat" w:hAnsi="GHEA Grapalat"/>
                <w:sz w:val="16"/>
              </w:rPr>
              <w:t xml:space="preserve">125 </w:t>
            </w:r>
            <w:r>
              <w:rPr>
                <w:rFonts w:ascii="GHEA Grapalat" w:hAnsi="GHEA Grapalat"/>
                <w:sz w:val="16"/>
              </w:rPr>
              <w:t>мг</w:t>
            </w:r>
            <w:r w:rsidRPr="0056296B">
              <w:rPr>
                <w:rFonts w:ascii="GHEA Grapalat" w:hAnsi="GHEA Grapalat"/>
                <w:sz w:val="16"/>
              </w:rPr>
              <w:t>/5</w:t>
            </w:r>
            <w:r>
              <w:rPr>
                <w:rFonts w:ascii="GHEA Grapalat" w:hAnsi="GHEA Grapalat"/>
                <w:sz w:val="16"/>
              </w:rPr>
              <w:t>мл</w:t>
            </w:r>
            <w:r w:rsidRPr="0056296B">
              <w:rPr>
                <w:rFonts w:ascii="GHEA Grapalat" w:hAnsi="GHEA Grapalat"/>
                <w:sz w:val="16"/>
              </w:rPr>
              <w:t>, 250</w:t>
            </w:r>
            <w:r>
              <w:rPr>
                <w:rFonts w:ascii="GHEA Grapalat" w:hAnsi="GHEA Grapalat"/>
                <w:sz w:val="16"/>
              </w:rPr>
              <w:t>мг</w:t>
            </w:r>
            <w:r w:rsidRPr="0056296B">
              <w:rPr>
                <w:rFonts w:ascii="GHEA Grapalat" w:hAnsi="GHEA Grapalat"/>
                <w:sz w:val="16"/>
              </w:rPr>
              <w:t>/5</w:t>
            </w:r>
            <w:r>
              <w:rPr>
                <w:rFonts w:ascii="GHEA Grapalat" w:hAnsi="GHEA Grapalat"/>
                <w:sz w:val="16"/>
              </w:rPr>
              <w:t>мл</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17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250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18</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 xml:space="preserve">500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19</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 xml:space="preserve">100 </w:t>
            </w:r>
            <w:r>
              <w:rPr>
                <w:rFonts w:ascii="GHEA Grapalat" w:hAnsi="GHEA Grapalat"/>
                <w:sz w:val="16"/>
              </w:rPr>
              <w:t>мг</w:t>
            </w:r>
            <w:r w:rsidRPr="0056296B">
              <w:rPr>
                <w:rFonts w:ascii="GHEA Grapalat" w:hAnsi="GHEA Grapalat"/>
                <w:sz w:val="16"/>
              </w:rPr>
              <w:t>/ 5</w:t>
            </w:r>
            <w:r>
              <w:rPr>
                <w:rFonts w:ascii="GHEA Grapalat" w:hAnsi="GHEA Grapalat"/>
                <w:sz w:val="16"/>
              </w:rPr>
              <w:t>мл</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20</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3D0361" w:rsidRDefault="00F978EA" w:rsidP="00E751D1">
            <w:pPr>
              <w:pStyle w:val="23"/>
              <w:spacing w:line="240" w:lineRule="auto"/>
              <w:ind w:firstLine="0"/>
              <w:jc w:val="center"/>
              <w:rPr>
                <w:rFonts w:ascii="GHEA Grapalat" w:hAnsi="GHEA Grapalat"/>
                <w:sz w:val="16"/>
              </w:rPr>
            </w:pPr>
            <w:hyperlink r:id="rId13" w:history="1">
              <w:r w:rsidRPr="003D0361">
                <w:rPr>
                  <w:rFonts w:ascii="GHEA Grapalat" w:hAnsi="GHEA Grapalat"/>
                  <w:sz w:val="16"/>
                </w:rPr>
                <w:t>Доксициклин 100 мг</w:t>
              </w:r>
            </w:hyperlink>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3D0361">
              <w:rPr>
                <w:rFonts w:ascii="GHEA Grapalat" w:hAnsi="GHEA Grapalat"/>
                <w:sz w:val="16"/>
              </w:rPr>
              <w:t>Метронидазол</w:t>
            </w:r>
            <w:r w:rsidRPr="003D0361">
              <w:rPr>
                <w:rFonts w:ascii="Courier New" w:hAnsi="Courier New" w:cs="Courier New"/>
                <w:sz w:val="16"/>
              </w:rPr>
              <w:t> </w:t>
            </w:r>
            <w:r w:rsidRPr="0056296B">
              <w:rPr>
                <w:rFonts w:ascii="GHEA Grapalat" w:hAnsi="GHEA Grapalat"/>
                <w:sz w:val="16"/>
              </w:rPr>
              <w:t xml:space="preserve"> 200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3D0361">
              <w:rPr>
                <w:rFonts w:ascii="GHEA Grapalat" w:hAnsi="GHEA Grapalat"/>
                <w:sz w:val="16"/>
              </w:rPr>
              <w:t>Метронидазол</w:t>
            </w:r>
            <w:r w:rsidRPr="003D0361">
              <w:rPr>
                <w:rFonts w:ascii="Courier New" w:hAnsi="Courier New" w:cs="Courier New"/>
                <w:sz w:val="16"/>
              </w:rPr>
              <w:t> </w:t>
            </w:r>
            <w:r w:rsidRPr="0056296B">
              <w:rPr>
                <w:rFonts w:ascii="GHEA Grapalat" w:hAnsi="GHEA Grapalat"/>
                <w:sz w:val="16"/>
              </w:rPr>
              <w:t xml:space="preserve"> 500 </w:t>
            </w:r>
            <w:r>
              <w:rPr>
                <w:rFonts w:ascii="GHEA Grapalat" w:hAnsi="GHEA Grapalat"/>
                <w:sz w:val="16"/>
              </w:rPr>
              <w:t>мг</w:t>
            </w:r>
            <w:r w:rsidRPr="0056296B">
              <w:rPr>
                <w:rFonts w:ascii="GHEA Grapalat" w:hAnsi="GHEA Grapalat"/>
                <w:sz w:val="16"/>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EA6128">
              <w:rPr>
                <w:rFonts w:ascii="GHEA Grapalat" w:hAnsi="GHEA Grapalat"/>
                <w:sz w:val="16"/>
              </w:rPr>
              <w:t>Клотримазол</w:t>
            </w:r>
            <w:r w:rsidRPr="0056296B">
              <w:rPr>
                <w:rFonts w:ascii="GHEA Grapalat" w:hAnsi="GHEA Grapalat"/>
                <w:sz w:val="16"/>
              </w:rPr>
              <w:t xml:space="preserve"> 10%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EA6128">
              <w:rPr>
                <w:rFonts w:ascii="GHEA Grapalat" w:hAnsi="GHEA Grapalat"/>
                <w:sz w:val="16"/>
              </w:rPr>
              <w:t>Клотримазол</w:t>
            </w:r>
            <w:r w:rsidRPr="0056296B">
              <w:rPr>
                <w:rFonts w:ascii="GHEA Grapalat" w:hAnsi="GHEA Grapalat"/>
                <w:sz w:val="16"/>
              </w:rPr>
              <w:t xml:space="preserve"> 500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флуконазол</w:t>
            </w:r>
            <w:r>
              <w:rPr>
                <w:rFonts w:ascii="GHEA Grapalat" w:hAnsi="GHEA Grapalat"/>
                <w:sz w:val="18"/>
                <w:szCs w:val="18"/>
              </w:rPr>
              <w:t xml:space="preserve"> </w:t>
            </w:r>
            <w:r w:rsidRPr="0056296B">
              <w:rPr>
                <w:rFonts w:ascii="GHEA Grapalat" w:hAnsi="GHEA Grapalat"/>
                <w:sz w:val="16"/>
              </w:rPr>
              <w:t xml:space="preserve">50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B4B31">
              <w:rPr>
                <w:rFonts w:ascii="GHEA Grapalat" w:hAnsi="GHEA Grapalat"/>
                <w:sz w:val="18"/>
                <w:szCs w:val="18"/>
              </w:rPr>
              <w:t>ацикловир</w:t>
            </w:r>
            <w:r>
              <w:rPr>
                <w:rFonts w:ascii="GHEA Grapalat" w:hAnsi="GHEA Grapalat"/>
                <w:sz w:val="18"/>
                <w:szCs w:val="18"/>
              </w:rPr>
              <w:t xml:space="preserve"> </w:t>
            </w:r>
            <w:r w:rsidRPr="0056296B">
              <w:rPr>
                <w:rFonts w:ascii="GHEA Grapalat" w:hAnsi="GHEA Grapalat"/>
                <w:sz w:val="16"/>
              </w:rPr>
              <w:t xml:space="preserve">200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варфарин </w:t>
            </w:r>
            <w:r w:rsidRPr="0056296B">
              <w:rPr>
                <w:rFonts w:ascii="GHEA Grapalat" w:hAnsi="GHEA Grapalat"/>
                <w:sz w:val="16"/>
              </w:rPr>
              <w:t xml:space="preserve">2,5 </w:t>
            </w:r>
            <w:r>
              <w:rPr>
                <w:rFonts w:ascii="GHEA Grapalat" w:hAnsi="GHEA Grapalat"/>
                <w:sz w:val="16"/>
              </w:rPr>
              <w:t>мг</w:t>
            </w:r>
            <w:r w:rsidRPr="0056296B">
              <w:rPr>
                <w:rFonts w:ascii="GHEA Grapalat" w:hAnsi="GHEA Grapalat"/>
                <w:sz w:val="16"/>
              </w:rPr>
              <w:t xml:space="preserve">, </w:t>
            </w:r>
            <w:r w:rsidRPr="001C32CE">
              <w:rPr>
                <w:rFonts w:ascii="GHEA Grapalat" w:hAnsi="GHEA Grapalat"/>
                <w:sz w:val="16"/>
              </w:rPr>
              <w:t xml:space="preserve">варфарин </w:t>
            </w:r>
            <w:r w:rsidRPr="0056296B">
              <w:rPr>
                <w:rFonts w:ascii="GHEA Grapalat" w:hAnsi="GHEA Grapalat"/>
                <w:sz w:val="16"/>
              </w:rPr>
              <w:t>5</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28</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6.25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29</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25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30</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12,5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47BF0">
              <w:rPr>
                <w:rFonts w:ascii="GHEA Grapalat" w:hAnsi="GHEA Grapalat"/>
                <w:sz w:val="16"/>
              </w:rPr>
              <w:t xml:space="preserve">изосорбид динитрат </w:t>
            </w:r>
            <w:r w:rsidRPr="0056296B">
              <w:rPr>
                <w:rFonts w:ascii="GHEA Grapalat" w:hAnsi="GHEA Grapalat"/>
                <w:sz w:val="16"/>
              </w:rPr>
              <w:t>10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47BF0">
              <w:rPr>
                <w:rFonts w:ascii="GHEA Grapalat" w:hAnsi="GHEA Grapalat"/>
                <w:sz w:val="16"/>
              </w:rPr>
              <w:t xml:space="preserve">изосорбид динитрат </w:t>
            </w:r>
            <w:r w:rsidRPr="0056296B">
              <w:rPr>
                <w:rFonts w:ascii="GHEA Grapalat" w:hAnsi="GHEA Grapalat"/>
                <w:sz w:val="16"/>
              </w:rPr>
              <w:t xml:space="preserve">20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верапамил </w:t>
            </w:r>
            <w:r w:rsidRPr="0056296B">
              <w:rPr>
                <w:rFonts w:ascii="GHEA Grapalat" w:hAnsi="GHEA Grapalat"/>
                <w:sz w:val="16"/>
              </w:rPr>
              <w:t xml:space="preserve">80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1C32CE"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25мг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1C32CE"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50 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1C32CE"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100мг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1C32CE"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Дигоксин 12.5 мкг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38</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1C32CE"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Дигоксин 250 мкг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39</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1C32CE"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Амиодарон</w:t>
            </w:r>
            <w:r w:rsidRPr="001C32CE">
              <w:rPr>
                <w:rFonts w:ascii="Courier New" w:hAnsi="Courier New" w:cs="Courier New"/>
                <w:sz w:val="16"/>
              </w:rPr>
              <w:t> </w:t>
            </w:r>
            <w:r w:rsidRPr="001C32CE">
              <w:rPr>
                <w:rFonts w:ascii="GHEA Grapalat" w:hAnsi="GHEA Grapalat"/>
                <w:sz w:val="16"/>
              </w:rPr>
              <w:t xml:space="preserve"> 200 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40</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10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Эналаприл</w:t>
            </w:r>
            <w:r w:rsidRPr="0056296B">
              <w:rPr>
                <w:rFonts w:ascii="GHEA Grapalat" w:hAnsi="GHEA Grapalat"/>
                <w:sz w:val="16"/>
              </w:rPr>
              <w:t xml:space="preserve"> 10</w:t>
            </w:r>
            <w:r>
              <w:rPr>
                <w:rFonts w:ascii="GHEA Grapalat" w:hAnsi="GHEA Grapalat"/>
                <w:sz w:val="16"/>
              </w:rPr>
              <w:t>мг</w:t>
            </w:r>
            <w:r w:rsidRPr="0056296B">
              <w:rPr>
                <w:rFonts w:ascii="GHEA Grapalat" w:hAnsi="GHEA Grapalat"/>
                <w:sz w:val="16"/>
              </w:rPr>
              <w:t>,20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гидрохлортиазид </w:t>
            </w:r>
            <w:r w:rsidRPr="0056296B">
              <w:rPr>
                <w:rFonts w:ascii="GHEA Grapalat" w:hAnsi="GHEA Grapalat"/>
                <w:sz w:val="16"/>
              </w:rPr>
              <w:t xml:space="preserve">25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Нифедипин</w:t>
            </w:r>
            <w:r w:rsidRPr="0056296B">
              <w:rPr>
                <w:rFonts w:ascii="GHEA Grapalat" w:hAnsi="GHEA Grapalat"/>
                <w:sz w:val="16"/>
              </w:rPr>
              <w:t xml:space="preserve"> 25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Атенолол</w:t>
            </w:r>
            <w:r w:rsidRPr="0056296B">
              <w:rPr>
                <w:rFonts w:ascii="GHEA Grapalat" w:hAnsi="GHEA Grapalat"/>
                <w:sz w:val="16"/>
              </w:rPr>
              <w:t xml:space="preserve"> 50 </w:t>
            </w:r>
            <w:r>
              <w:rPr>
                <w:rFonts w:ascii="GHEA Grapalat" w:hAnsi="GHEA Grapalat"/>
                <w:sz w:val="16"/>
              </w:rPr>
              <w:t>мг</w:t>
            </w:r>
            <w:r w:rsidRPr="0056296B">
              <w:rPr>
                <w:rFonts w:ascii="GHEA Grapalat" w:hAnsi="GHEA Grapalat"/>
                <w:sz w:val="16"/>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Атенолол</w:t>
            </w:r>
            <w:r w:rsidRPr="0056296B">
              <w:rPr>
                <w:rFonts w:ascii="GHEA Grapalat" w:hAnsi="GHEA Grapalat"/>
                <w:sz w:val="16"/>
              </w:rPr>
              <w:t xml:space="preserve"> 100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2.50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48</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10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49</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Фуросемид</w:t>
            </w:r>
            <w:r w:rsidRPr="0056296B">
              <w:rPr>
                <w:rFonts w:ascii="GHEA Grapalat" w:hAnsi="GHEA Grapalat"/>
                <w:sz w:val="16"/>
              </w:rPr>
              <w:t xml:space="preserve"> 40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50</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Фуросемид</w:t>
            </w:r>
            <w:r w:rsidRPr="0056296B">
              <w:rPr>
                <w:rFonts w:ascii="GHEA Grapalat" w:hAnsi="GHEA Grapalat"/>
                <w:sz w:val="16"/>
              </w:rPr>
              <w:t xml:space="preserve"> 10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51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Клопидогрел</w:t>
            </w:r>
            <w:r w:rsidRPr="0056296B">
              <w:rPr>
                <w:rFonts w:ascii="GHEA Grapalat" w:hAnsi="GHEA Grapalat"/>
                <w:sz w:val="16"/>
              </w:rPr>
              <w:t xml:space="preserve"> 75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52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Аторвастатин</w:t>
            </w:r>
            <w:r w:rsidRPr="0056296B">
              <w:rPr>
                <w:rFonts w:ascii="GHEA Grapalat" w:hAnsi="GHEA Grapalat"/>
                <w:sz w:val="16"/>
              </w:rPr>
              <w:t xml:space="preserve"> 40 </w:t>
            </w:r>
            <w:r>
              <w:rPr>
                <w:rFonts w:ascii="GHEA Grapalat" w:hAnsi="GHEA Grapalat"/>
                <w:sz w:val="16"/>
              </w:rPr>
              <w:t>мг</w:t>
            </w:r>
            <w:r w:rsidRPr="0056296B">
              <w:rPr>
                <w:rFonts w:ascii="GHEA Grapalat" w:hAnsi="GHEA Grapalat"/>
                <w:sz w:val="16"/>
              </w:rPr>
              <w:t xml:space="preserve"> , </w:t>
            </w:r>
            <w:r w:rsidRPr="004C7F91">
              <w:rPr>
                <w:rFonts w:ascii="GHEA Grapalat" w:hAnsi="GHEA Grapalat"/>
                <w:sz w:val="16"/>
              </w:rPr>
              <w:t>Аторвастатин</w:t>
            </w:r>
            <w:r w:rsidRPr="0056296B">
              <w:rPr>
                <w:rFonts w:ascii="GHEA Grapalat" w:hAnsi="GHEA Grapalat"/>
                <w:sz w:val="16"/>
              </w:rPr>
              <w:t xml:space="preserve"> </w:t>
            </w:r>
            <w:r w:rsidRPr="0056296B">
              <w:rPr>
                <w:rFonts w:ascii="GHEA Grapalat" w:hAnsi="GHEA Grapalat"/>
                <w:sz w:val="16"/>
              </w:rPr>
              <w:lastRenderedPageBreak/>
              <w:t>10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lastRenderedPageBreak/>
              <w:t>53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Аторвастатин</w:t>
            </w:r>
            <w:r w:rsidRPr="0056296B">
              <w:rPr>
                <w:rFonts w:ascii="GHEA Grapalat" w:hAnsi="GHEA Grapalat"/>
                <w:sz w:val="16"/>
              </w:rPr>
              <w:t xml:space="preserve"> 20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54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сульфадиазин серебра </w:t>
            </w:r>
            <w:r w:rsidRPr="0056296B">
              <w:rPr>
                <w:rFonts w:ascii="GHEA Grapalat" w:hAnsi="GHEA Grapalat"/>
                <w:sz w:val="16"/>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55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Индапамид</w:t>
            </w:r>
            <w:r w:rsidRPr="0056296B">
              <w:rPr>
                <w:rFonts w:ascii="GHEA Grapalat" w:hAnsi="GHEA Grapalat"/>
                <w:sz w:val="16"/>
              </w:rPr>
              <w:t xml:space="preserve"> 2.5 </w:t>
            </w:r>
            <w:r>
              <w:rPr>
                <w:rFonts w:ascii="GHEA Grapalat" w:hAnsi="GHEA Grapalat"/>
                <w:sz w:val="16"/>
              </w:rPr>
              <w:t>мг</w:t>
            </w:r>
            <w:r w:rsidRPr="0056296B">
              <w:rPr>
                <w:rFonts w:ascii="GHEA Grapalat" w:hAnsi="GHEA Grapalat"/>
                <w:sz w:val="16"/>
              </w:rPr>
              <w:t xml:space="preserve">, </w:t>
            </w:r>
            <w:r w:rsidRPr="004C7F91">
              <w:rPr>
                <w:rFonts w:ascii="GHEA Grapalat" w:hAnsi="GHEA Grapalat"/>
                <w:sz w:val="16"/>
              </w:rPr>
              <w:t>Индапамид</w:t>
            </w:r>
            <w:r w:rsidRPr="0056296B">
              <w:rPr>
                <w:rFonts w:ascii="GHEA Grapalat" w:hAnsi="GHEA Grapalat"/>
                <w:sz w:val="16"/>
              </w:rPr>
              <w:t>,5</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56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Спиронолактон</w:t>
            </w:r>
            <w:r w:rsidRPr="0056296B">
              <w:rPr>
                <w:rFonts w:ascii="GHEA Grapalat" w:hAnsi="GHEA Grapalat"/>
                <w:sz w:val="16"/>
              </w:rPr>
              <w:t xml:space="preserve"> 25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57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панкреатин</w:t>
            </w:r>
            <w:r w:rsidRPr="0056296B">
              <w:rPr>
                <w:rFonts w:ascii="GHEA Grapalat" w:hAnsi="GHEA Grapalat"/>
                <w:sz w:val="16"/>
              </w:rPr>
              <w:t xml:space="preserve"> 400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58</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Омепразол</w:t>
            </w:r>
            <w:r w:rsidRPr="0056296B">
              <w:rPr>
                <w:rFonts w:ascii="GHEA Grapalat" w:hAnsi="GHEA Grapalat"/>
                <w:sz w:val="16"/>
              </w:rPr>
              <w:t xml:space="preserve"> 20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59</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4C7F91"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левотироксин</w:t>
            </w:r>
            <w:r w:rsidRPr="0056296B">
              <w:rPr>
                <w:rFonts w:ascii="GHEA Grapalat" w:hAnsi="GHEA Grapalat"/>
                <w:sz w:val="16"/>
              </w:rPr>
              <w:t xml:space="preserve">  50 </w:t>
            </w:r>
            <w:r w:rsidRPr="004C7F91">
              <w:rPr>
                <w:rFonts w:ascii="GHEA Grapalat" w:hAnsi="GHEA Grapalat"/>
                <w:sz w:val="16"/>
              </w:rPr>
              <w:t>мкг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60</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левотироксин </w:t>
            </w:r>
            <w:r w:rsidRPr="0056296B">
              <w:rPr>
                <w:rFonts w:ascii="GHEA Grapalat" w:hAnsi="GHEA Grapalat"/>
                <w:sz w:val="16"/>
              </w:rPr>
              <w:t xml:space="preserve">100 </w:t>
            </w:r>
            <w:r w:rsidRPr="004C7F91">
              <w:rPr>
                <w:rFonts w:ascii="GHEA Grapalat" w:hAnsi="GHEA Grapalat"/>
                <w:sz w:val="16"/>
              </w:rPr>
              <w:t>мкг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дексаметазон </w:t>
            </w:r>
            <w:r w:rsidRPr="0056296B">
              <w:rPr>
                <w:rFonts w:ascii="GHEA Grapalat" w:hAnsi="GHEA Grapalat"/>
                <w:sz w:val="16"/>
              </w:rPr>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B83D86">
              <w:rPr>
                <w:rFonts w:ascii="GHEA Grapalat" w:hAnsi="GHEA Grapalat"/>
                <w:sz w:val="16"/>
              </w:rPr>
              <w:t>Тимолол</w:t>
            </w:r>
            <w:r w:rsidRPr="0056296B">
              <w:rPr>
                <w:rFonts w:ascii="GHEA Grapalat" w:hAnsi="GHEA Grapalat"/>
                <w:sz w:val="16"/>
              </w:rPr>
              <w:t xml:space="preserve"> 0.50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B83D86" w:rsidRDefault="00F978EA" w:rsidP="00E751D1">
            <w:pPr>
              <w:pStyle w:val="23"/>
              <w:spacing w:line="240" w:lineRule="auto"/>
              <w:ind w:firstLine="0"/>
              <w:jc w:val="center"/>
              <w:rPr>
                <w:rFonts w:ascii="GHEA Grapalat" w:hAnsi="GHEA Grapalat"/>
                <w:sz w:val="16"/>
              </w:rPr>
            </w:pPr>
            <w:r w:rsidRPr="00B83D86">
              <w:rPr>
                <w:rFonts w:ascii="GHEA Grapalat" w:hAnsi="GHEA Grapalat"/>
                <w:sz w:val="16"/>
              </w:rPr>
              <w:t>Ипратропия бромид</w:t>
            </w:r>
            <w:r w:rsidRPr="0056296B">
              <w:rPr>
                <w:rFonts w:ascii="GHEA Grapalat" w:hAnsi="GHEA Grapalat"/>
                <w:sz w:val="16"/>
              </w:rPr>
              <w:t xml:space="preserve"> 20 </w:t>
            </w:r>
            <w:r w:rsidRPr="00B83D86">
              <w:rPr>
                <w:rFonts w:ascii="GHEA Grapalat" w:hAnsi="GHEA Grapalat"/>
                <w:sz w:val="16"/>
              </w:rPr>
              <w:t>мкг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B83D86">
              <w:rPr>
                <w:rFonts w:ascii="GHEA Grapalat" w:hAnsi="GHEA Grapalat"/>
                <w:sz w:val="16"/>
              </w:rPr>
              <w:t>Сальбутамол</w:t>
            </w:r>
            <w:r w:rsidRPr="0056296B">
              <w:rPr>
                <w:rFonts w:ascii="GHEA Grapalat" w:hAnsi="GHEA Grapalat"/>
                <w:sz w:val="16"/>
              </w:rPr>
              <w:t xml:space="preserve"> 2</w:t>
            </w:r>
            <w:r>
              <w:rPr>
                <w:rFonts w:ascii="GHEA Grapalat" w:hAnsi="GHEA Grapalat"/>
                <w:sz w:val="16"/>
              </w:rPr>
              <w:t>мг</w:t>
            </w:r>
            <w:r w:rsidRPr="0056296B">
              <w:rPr>
                <w:rFonts w:ascii="GHEA Grapalat" w:hAnsi="GHEA Grapalat"/>
                <w:sz w:val="16"/>
              </w:rPr>
              <w:t xml:space="preserve">, </w:t>
            </w:r>
            <w:r w:rsidRPr="00B83D86">
              <w:rPr>
                <w:rFonts w:ascii="GHEA Grapalat" w:hAnsi="GHEA Grapalat"/>
                <w:sz w:val="16"/>
              </w:rPr>
              <w:t>Сальбутамол</w:t>
            </w:r>
            <w:r w:rsidRPr="0056296B">
              <w:rPr>
                <w:rFonts w:ascii="GHEA Grapalat" w:hAnsi="GHEA Grapalat"/>
                <w:sz w:val="16"/>
              </w:rPr>
              <w:t xml:space="preserve"> 4</w:t>
            </w:r>
            <w:r>
              <w:rPr>
                <w:rFonts w:ascii="GHEA Grapalat" w:hAnsi="GHEA Grapalat"/>
                <w:sz w:val="16"/>
              </w:rPr>
              <w:t>мг</w:t>
            </w:r>
            <w:r w:rsidRPr="0056296B">
              <w:rPr>
                <w:rFonts w:ascii="GHEA Grapalat" w:hAnsi="GHEA Grapalat"/>
                <w:sz w:val="16"/>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B83D86">
              <w:rPr>
                <w:rFonts w:ascii="GHEA Grapalat" w:hAnsi="GHEA Grapalat"/>
                <w:sz w:val="16"/>
              </w:rPr>
              <w:t>холекальциферол</w:t>
            </w:r>
            <w:r w:rsidRPr="0056296B">
              <w:rPr>
                <w:rFonts w:ascii="GHEA Grapalat" w:hAnsi="GHEA Grapalat"/>
                <w:sz w:val="16"/>
              </w:rPr>
              <w:t xml:space="preserve"> 5</w:t>
            </w:r>
            <w:r>
              <w:rPr>
                <w:rFonts w:ascii="GHEA Grapalat" w:hAnsi="GHEA Grapalat"/>
                <w:sz w:val="16"/>
              </w:rPr>
              <w:t>мг</w:t>
            </w:r>
            <w:r w:rsidRPr="0056296B">
              <w:rPr>
                <w:rFonts w:ascii="GHEA Grapalat" w:hAnsi="GHEA Grapalat"/>
                <w:sz w:val="16"/>
              </w:rPr>
              <w:t xml:space="preserve">/ </w:t>
            </w:r>
            <w:r>
              <w:rPr>
                <w:rFonts w:ascii="GHEA Grapalat" w:hAnsi="GHEA Grapalat"/>
                <w:sz w:val="16"/>
              </w:rPr>
              <w:t>мл</w:t>
            </w:r>
            <w:r w:rsidRPr="0056296B">
              <w:rPr>
                <w:rFonts w:ascii="GHEA Grapalat" w:hAnsi="GHEA Grapalat"/>
                <w:sz w:val="16"/>
              </w:rPr>
              <w:t xml:space="preserve"> (200 000 </w:t>
            </w:r>
            <w:r w:rsidRPr="0096404E">
              <w:rPr>
                <w:rFonts w:ascii="GHEA Grapalat" w:hAnsi="GHEA Grapalat"/>
                <w:sz w:val="16"/>
              </w:rPr>
              <w:t>ММ</w:t>
            </w:r>
            <w:r w:rsidRPr="0056296B">
              <w:rPr>
                <w:rFonts w:ascii="GHEA Grapalat" w:hAnsi="GHEA Grapalat"/>
                <w:sz w:val="16"/>
              </w:rPr>
              <w:t xml:space="preserve">/ </w:t>
            </w:r>
            <w:r>
              <w:rPr>
                <w:rFonts w:ascii="GHEA Grapalat" w:hAnsi="GHEA Grapalat"/>
                <w:sz w:val="16"/>
              </w:rPr>
              <w:t>мл</w:t>
            </w:r>
            <w:r w:rsidRPr="0056296B">
              <w:rPr>
                <w:rFonts w:ascii="GHEA Grapalat" w:hAnsi="GHEA Grapalat"/>
                <w:sz w:val="16"/>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ципрофлоксацин</w:t>
            </w:r>
            <w:r w:rsidRPr="0056296B">
              <w:rPr>
                <w:rFonts w:ascii="GHEA Grapalat" w:hAnsi="GHEA Grapalat"/>
                <w:sz w:val="16"/>
              </w:rPr>
              <w:t xml:space="preserve"> 0.3%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Ксилометазолин</w:t>
            </w:r>
            <w:r w:rsidRPr="0056296B">
              <w:rPr>
                <w:rFonts w:ascii="GHEA Grapalat" w:hAnsi="GHEA Grapalat"/>
                <w:sz w:val="16"/>
              </w:rPr>
              <w:t xml:space="preserve"> 0.05%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68</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Калциум</w:t>
            </w:r>
            <w:r w:rsidRPr="0056296B">
              <w:rPr>
                <w:rFonts w:ascii="GHEA Grapalat" w:hAnsi="GHEA Grapalat"/>
                <w:sz w:val="16"/>
              </w:rPr>
              <w:t xml:space="preserve">  D3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69</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50 </w:t>
            </w:r>
            <w:r>
              <w:rPr>
                <w:rFonts w:ascii="GHEA Grapalat" w:hAnsi="GHEA Grapalat"/>
                <w:sz w:val="16"/>
              </w:rPr>
              <w:t>мг</w:t>
            </w:r>
            <w:r w:rsidRPr="0056296B">
              <w:rPr>
                <w:rFonts w:ascii="GHEA Grapalat" w:hAnsi="GHEA Grapalat"/>
                <w:sz w:val="16"/>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70</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100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71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10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72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Триметазидин</w:t>
            </w:r>
            <w:r w:rsidRPr="0056296B">
              <w:rPr>
                <w:rFonts w:ascii="GHEA Grapalat" w:hAnsi="GHEA Grapalat"/>
                <w:sz w:val="16"/>
              </w:rPr>
              <w:t xml:space="preserve"> (</w:t>
            </w:r>
            <w:r w:rsidRPr="0096404E">
              <w:rPr>
                <w:rFonts w:ascii="GHEA Grapalat" w:hAnsi="GHEA Grapalat"/>
                <w:sz w:val="16"/>
              </w:rPr>
              <w:t>триметазидин дигидрохлорид</w:t>
            </w:r>
            <w:r w:rsidRPr="0056296B">
              <w:rPr>
                <w:rFonts w:ascii="GHEA Grapalat" w:hAnsi="GHEA Grapalat"/>
                <w:sz w:val="16"/>
              </w:rPr>
              <w:t>) /</w:t>
            </w:r>
            <w:r w:rsidRPr="0096404E">
              <w:rPr>
                <w:rFonts w:ascii="GHEA Grapalat" w:hAnsi="GHEA Grapalat"/>
                <w:sz w:val="16"/>
              </w:rPr>
              <w:t xml:space="preserve"> предуктал </w:t>
            </w:r>
            <w:r w:rsidRPr="0056296B">
              <w:rPr>
                <w:rFonts w:ascii="GHEA Grapalat" w:hAnsi="GHEA Grapalat"/>
                <w:sz w:val="16"/>
              </w:rPr>
              <w:t>MR/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73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Метотрексат</w:t>
            </w:r>
            <w:r w:rsidRPr="0056296B">
              <w:rPr>
                <w:rFonts w:ascii="GHEA Grapalat" w:hAnsi="GHEA Grapalat"/>
                <w:sz w:val="16"/>
              </w:rPr>
              <w:t xml:space="preserve"> 10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74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Метилпреднизолон</w:t>
            </w:r>
            <w:r w:rsidRPr="0056296B">
              <w:rPr>
                <w:rFonts w:ascii="GHEA Grapalat" w:hAnsi="GHEA Grapalat"/>
                <w:sz w:val="16"/>
              </w:rPr>
              <w:t xml:space="preserve"> 16</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AE2768" w:rsidRDefault="00F978EA" w:rsidP="00E751D1">
            <w:pPr>
              <w:pStyle w:val="23"/>
              <w:spacing w:line="240" w:lineRule="auto"/>
              <w:ind w:firstLine="0"/>
              <w:jc w:val="center"/>
              <w:rPr>
                <w:rFonts w:ascii="GHEA Grapalat" w:hAnsi="GHEA Grapalat"/>
                <w:sz w:val="16"/>
              </w:rPr>
            </w:pPr>
            <w:r>
              <w:rPr>
                <w:rFonts w:ascii="GHEA Grapalat" w:hAnsi="GHEA Grapalat"/>
                <w:sz w:val="16"/>
              </w:rPr>
              <w:t>75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100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Default="00F978EA" w:rsidP="00E751D1">
            <w:pPr>
              <w:pStyle w:val="23"/>
              <w:spacing w:line="240" w:lineRule="auto"/>
              <w:ind w:firstLine="0"/>
              <w:jc w:val="center"/>
              <w:rPr>
                <w:rFonts w:ascii="GHEA Grapalat" w:hAnsi="GHEA Grapalat"/>
                <w:sz w:val="16"/>
              </w:rPr>
            </w:pPr>
            <w:r>
              <w:rPr>
                <w:rFonts w:ascii="GHEA Grapalat" w:hAnsi="GHEA Grapalat"/>
                <w:sz w:val="16"/>
              </w:rPr>
              <w:t>76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4/1.25</w:t>
            </w:r>
            <w:r>
              <w:rPr>
                <w:rFonts w:ascii="GHEA Grapalat" w:hAnsi="GHEA Grapalat"/>
                <w:sz w:val="16"/>
              </w:rPr>
              <w:t>мг</w:t>
            </w:r>
            <w:r w:rsidRPr="0056296B">
              <w:rPr>
                <w:rFonts w:ascii="GHEA Grapalat" w:hAnsi="GHEA Grapalat"/>
                <w:sz w:val="16"/>
              </w:rPr>
              <w:t xml:space="preserve">  ,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Default="00F978EA" w:rsidP="00E751D1">
            <w:pPr>
              <w:pStyle w:val="23"/>
              <w:spacing w:line="240" w:lineRule="auto"/>
              <w:ind w:firstLine="0"/>
              <w:jc w:val="center"/>
              <w:rPr>
                <w:rFonts w:ascii="GHEA Grapalat" w:hAnsi="GHEA Grapalat"/>
                <w:sz w:val="16"/>
              </w:rPr>
            </w:pPr>
            <w:r>
              <w:rPr>
                <w:rFonts w:ascii="GHEA Grapalat" w:hAnsi="GHEA Grapalat"/>
                <w:sz w:val="16"/>
              </w:rPr>
              <w:t>77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лозартан</w:t>
            </w:r>
            <w:r w:rsidRPr="0056296B">
              <w:rPr>
                <w:rFonts w:ascii="GHEA Grapalat" w:hAnsi="GHEA Grapalat"/>
                <w:sz w:val="16"/>
              </w:rPr>
              <w:t xml:space="preserve"> 8/2.5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Default="00F978EA" w:rsidP="00E751D1">
            <w:pPr>
              <w:pStyle w:val="23"/>
              <w:spacing w:line="240" w:lineRule="auto"/>
              <w:ind w:firstLine="0"/>
              <w:jc w:val="center"/>
              <w:rPr>
                <w:rFonts w:ascii="GHEA Grapalat" w:hAnsi="GHEA Grapalat"/>
                <w:sz w:val="16"/>
              </w:rPr>
            </w:pPr>
            <w:r>
              <w:rPr>
                <w:rFonts w:ascii="GHEA Grapalat" w:hAnsi="GHEA Grapalat"/>
                <w:sz w:val="16"/>
              </w:rPr>
              <w:t>78</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 </w:t>
            </w:r>
            <w:r w:rsidRPr="0096404E">
              <w:rPr>
                <w:rFonts w:ascii="GHEA Grapalat" w:hAnsi="GHEA Grapalat"/>
                <w:sz w:val="16"/>
              </w:rPr>
              <w:t>лозартан</w:t>
            </w:r>
            <w:r w:rsidRPr="0056296B">
              <w:rPr>
                <w:rFonts w:ascii="GHEA Grapalat" w:hAnsi="GHEA Grapalat"/>
                <w:sz w:val="16"/>
              </w:rPr>
              <w:t xml:space="preserve"> 10/100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Default="00F978EA" w:rsidP="00E751D1">
            <w:pPr>
              <w:pStyle w:val="23"/>
              <w:spacing w:line="240" w:lineRule="auto"/>
              <w:ind w:firstLine="0"/>
              <w:jc w:val="center"/>
              <w:rPr>
                <w:rFonts w:ascii="GHEA Grapalat" w:hAnsi="GHEA Grapalat"/>
                <w:sz w:val="16"/>
              </w:rPr>
            </w:pPr>
            <w:r>
              <w:rPr>
                <w:rFonts w:ascii="GHEA Grapalat" w:hAnsi="GHEA Grapalat"/>
                <w:sz w:val="16"/>
              </w:rPr>
              <w:t>79</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w:t>
            </w:r>
            <w:r w:rsidRPr="0096404E">
              <w:rPr>
                <w:rFonts w:ascii="GHEA Grapalat" w:hAnsi="GHEA Grapalat"/>
                <w:sz w:val="16"/>
              </w:rPr>
              <w:t xml:space="preserve"> лозартан</w:t>
            </w:r>
            <w:r w:rsidRPr="0056296B">
              <w:rPr>
                <w:rFonts w:ascii="GHEA Grapalat" w:hAnsi="GHEA Grapalat"/>
                <w:sz w:val="16"/>
              </w:rPr>
              <w:t xml:space="preserve"> 5/100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Default="00F978EA" w:rsidP="00E751D1">
            <w:pPr>
              <w:pStyle w:val="23"/>
              <w:spacing w:line="240" w:lineRule="auto"/>
              <w:ind w:firstLine="0"/>
              <w:jc w:val="center"/>
              <w:rPr>
                <w:rFonts w:ascii="GHEA Grapalat" w:hAnsi="GHEA Grapalat"/>
                <w:sz w:val="16"/>
              </w:rPr>
            </w:pPr>
            <w:r>
              <w:rPr>
                <w:rFonts w:ascii="GHEA Grapalat" w:hAnsi="GHEA Grapalat"/>
                <w:sz w:val="16"/>
              </w:rPr>
              <w:t>80</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Амлодипин</w:t>
            </w:r>
            <w:r w:rsidRPr="001C32CE">
              <w:rPr>
                <w:rFonts w:ascii="Courier New" w:hAnsi="Courier New" w:cs="Courier New"/>
                <w:sz w:val="16"/>
              </w:rPr>
              <w:t> </w:t>
            </w:r>
            <w:r w:rsidRPr="0056296B">
              <w:rPr>
                <w:rFonts w:ascii="GHEA Grapalat" w:hAnsi="GHEA Grapalat"/>
                <w:sz w:val="16"/>
              </w:rPr>
              <w:t xml:space="preserve"> 8/2.5/10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Default="00F978EA" w:rsidP="00E751D1">
            <w:pPr>
              <w:pStyle w:val="23"/>
              <w:spacing w:line="240" w:lineRule="auto"/>
              <w:ind w:firstLine="0"/>
              <w:jc w:val="center"/>
              <w:rPr>
                <w:rFonts w:ascii="GHEA Grapalat" w:hAnsi="GHEA Grapalat"/>
                <w:sz w:val="16"/>
              </w:rPr>
            </w:pPr>
            <w:r>
              <w:rPr>
                <w:rFonts w:ascii="GHEA Grapalat" w:hAnsi="GHEA Grapalat"/>
                <w:sz w:val="16"/>
              </w:rPr>
              <w:t>81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Амлодипин</w:t>
            </w:r>
            <w:r w:rsidRPr="001C32CE">
              <w:rPr>
                <w:rFonts w:ascii="Courier New" w:hAnsi="Courier New" w:cs="Courier New"/>
                <w:sz w:val="16"/>
              </w:rPr>
              <w:t> </w:t>
            </w:r>
            <w:r w:rsidRPr="0056296B">
              <w:rPr>
                <w:rFonts w:ascii="GHEA Grapalat" w:hAnsi="GHEA Grapalat"/>
                <w:sz w:val="16"/>
              </w:rPr>
              <w:t xml:space="preserve"> 4/1.25/5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Default="00F978EA" w:rsidP="00E751D1">
            <w:pPr>
              <w:pStyle w:val="23"/>
              <w:spacing w:line="240" w:lineRule="auto"/>
              <w:ind w:firstLine="0"/>
              <w:jc w:val="center"/>
              <w:rPr>
                <w:rFonts w:ascii="GHEA Grapalat" w:hAnsi="GHEA Grapalat"/>
                <w:sz w:val="16"/>
              </w:rPr>
            </w:pPr>
            <w:r>
              <w:rPr>
                <w:rFonts w:ascii="GHEA Grapalat" w:hAnsi="GHEA Grapalat"/>
                <w:sz w:val="16"/>
              </w:rPr>
              <w:t>82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Амлодипин</w:t>
            </w:r>
            <w:r w:rsidRPr="001C32CE">
              <w:rPr>
                <w:rFonts w:ascii="Courier New" w:hAnsi="Courier New" w:cs="Courier New"/>
                <w:sz w:val="16"/>
              </w:rPr>
              <w:t> </w:t>
            </w:r>
            <w:r w:rsidRPr="0056296B">
              <w:rPr>
                <w:rFonts w:ascii="GHEA Grapalat" w:hAnsi="GHEA Grapalat"/>
                <w:sz w:val="16"/>
              </w:rPr>
              <w:t xml:space="preserve"> 8/2.5/5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Default="00F978EA" w:rsidP="00E751D1">
            <w:pPr>
              <w:pStyle w:val="23"/>
              <w:spacing w:line="240" w:lineRule="auto"/>
              <w:ind w:firstLine="0"/>
              <w:jc w:val="center"/>
              <w:rPr>
                <w:rFonts w:ascii="GHEA Grapalat" w:hAnsi="GHEA Grapalat"/>
                <w:sz w:val="16"/>
              </w:rPr>
            </w:pPr>
            <w:r>
              <w:rPr>
                <w:rFonts w:ascii="GHEA Grapalat" w:hAnsi="GHEA Grapalat"/>
                <w:sz w:val="16"/>
              </w:rPr>
              <w:lastRenderedPageBreak/>
              <w:t>83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  </w:t>
            </w:r>
            <w:r w:rsidRPr="009448C3">
              <w:rPr>
                <w:rFonts w:ascii="GHEA Grapalat" w:hAnsi="GHEA Grapalat"/>
                <w:sz w:val="16"/>
              </w:rPr>
              <w:t>Рамиприл</w:t>
            </w:r>
            <w:r w:rsidRPr="0056296B">
              <w:rPr>
                <w:rFonts w:ascii="GHEA Grapalat" w:hAnsi="GHEA Grapalat"/>
                <w:sz w:val="16"/>
              </w:rPr>
              <w:t xml:space="preserve"> 10/10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84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Периндоприл</w:t>
            </w:r>
            <w:r w:rsidRPr="0056296B">
              <w:rPr>
                <w:rFonts w:ascii="GHEA Grapalat" w:hAnsi="GHEA Grapalat"/>
                <w:sz w:val="16"/>
              </w:rPr>
              <w:t xml:space="preserve"> +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5/5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85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Периндоприл</w:t>
            </w:r>
            <w:r w:rsidRPr="0056296B">
              <w:rPr>
                <w:rFonts w:ascii="GHEA Grapalat" w:hAnsi="GHEA Grapalat"/>
                <w:sz w:val="16"/>
              </w:rPr>
              <w:t xml:space="preserve">   +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10/5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86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Ципрофлоксацин</w:t>
            </w:r>
            <w:r w:rsidRPr="0056296B">
              <w:rPr>
                <w:rFonts w:ascii="GHEA Grapalat" w:hAnsi="GHEA Grapalat"/>
                <w:sz w:val="16"/>
              </w:rPr>
              <w:t xml:space="preserve"> + </w:t>
            </w:r>
            <w:r w:rsidRPr="004C7F91">
              <w:rPr>
                <w:rFonts w:ascii="GHEA Grapalat" w:hAnsi="GHEA Grapalat"/>
                <w:sz w:val="16"/>
              </w:rPr>
              <w:t>дексаметазон</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87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Пантопразол</w:t>
            </w:r>
            <w:r w:rsidRPr="009448C3">
              <w:rPr>
                <w:rFonts w:ascii="Courier New" w:hAnsi="Courier New" w:cs="Courier New"/>
                <w:sz w:val="16"/>
              </w:rPr>
              <w:t> </w:t>
            </w:r>
            <w:r w:rsidRPr="0056296B">
              <w:rPr>
                <w:rFonts w:ascii="GHEA Grapalat" w:hAnsi="GHEA Grapalat"/>
                <w:sz w:val="16"/>
              </w:rPr>
              <w:t xml:space="preserve"> 20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88</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Амброксол</w:t>
            </w:r>
            <w:r w:rsidRPr="009448C3">
              <w:rPr>
                <w:rFonts w:ascii="Courier New" w:hAnsi="Courier New" w:cs="Courier New"/>
                <w:sz w:val="16"/>
              </w:rPr>
              <w:t> </w:t>
            </w:r>
            <w:r w:rsidRPr="0056296B">
              <w:rPr>
                <w:rFonts w:ascii="GHEA Grapalat" w:hAnsi="GHEA Grapalat"/>
                <w:sz w:val="16"/>
              </w:rPr>
              <w:t xml:space="preserve">  30 </w:t>
            </w:r>
            <w:r>
              <w:rPr>
                <w:rFonts w:ascii="GHEA Grapalat" w:hAnsi="GHEA Grapalat"/>
                <w:sz w:val="16"/>
              </w:rPr>
              <w:t>мг</w:t>
            </w:r>
            <w:r w:rsidRPr="0056296B">
              <w:rPr>
                <w:rFonts w:ascii="GHEA Grapalat" w:hAnsi="GHEA Grapalat"/>
                <w:sz w:val="16"/>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89</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20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90</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40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91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60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92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Бетагистин</w:t>
            </w:r>
            <w:r w:rsidRPr="0056296B">
              <w:rPr>
                <w:rFonts w:ascii="GHEA Grapalat" w:hAnsi="GHEA Grapalat"/>
                <w:sz w:val="16"/>
              </w:rPr>
              <w:t xml:space="preserve"> </w:t>
            </w:r>
            <w:r w:rsidRPr="009448C3">
              <w:rPr>
                <w:rFonts w:ascii="GHEA Grapalat" w:hAnsi="GHEA Grapalat"/>
                <w:sz w:val="16"/>
              </w:rPr>
              <w:t xml:space="preserve">дигидрохлорид </w:t>
            </w:r>
            <w:r w:rsidRPr="0056296B">
              <w:rPr>
                <w:rFonts w:ascii="GHEA Grapalat" w:hAnsi="GHEA Grapalat"/>
                <w:sz w:val="16"/>
              </w:rPr>
              <w:t>16</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93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5/10/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94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10/10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95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9448C3">
              <w:rPr>
                <w:rFonts w:ascii="GHEA Grapalat" w:hAnsi="GHEA Grapalat"/>
                <w:sz w:val="16"/>
              </w:rPr>
              <w:t xml:space="preserve">Периндоприл </w:t>
            </w:r>
            <w:r w:rsidRPr="0056296B">
              <w:rPr>
                <w:rFonts w:ascii="GHEA Grapalat" w:hAnsi="GHEA Grapalat"/>
                <w:sz w:val="16"/>
              </w:rPr>
              <w:t xml:space="preserve">5/5 </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96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9448C3">
              <w:rPr>
                <w:rFonts w:ascii="GHEA Grapalat" w:hAnsi="GHEA Grapalat"/>
                <w:sz w:val="16"/>
              </w:rPr>
              <w:t xml:space="preserve">Периндоприл </w:t>
            </w:r>
            <w:r w:rsidRPr="0056296B">
              <w:rPr>
                <w:rFonts w:ascii="GHEA Grapalat" w:hAnsi="GHEA Grapalat"/>
                <w:sz w:val="16"/>
              </w:rPr>
              <w:t>5/10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97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110B62">
              <w:rPr>
                <w:rFonts w:ascii="GHEA Grapalat" w:hAnsi="GHEA Grapalat"/>
                <w:sz w:val="16"/>
              </w:rPr>
              <w:t>лозартан</w:t>
            </w:r>
            <w:r>
              <w:rPr>
                <w:rFonts w:ascii="GHEA Grapalat" w:hAnsi="GHEA Grapalat"/>
                <w:sz w:val="16"/>
              </w:rPr>
              <w:t xml:space="preserve"> </w:t>
            </w:r>
            <w:r w:rsidRPr="00110B62">
              <w:rPr>
                <w:rFonts w:ascii="GHEA Grapalat" w:hAnsi="GHEA Grapalat"/>
                <w:sz w:val="16"/>
              </w:rPr>
              <w:t xml:space="preserve">гидрохлортиазид </w:t>
            </w:r>
            <w:r w:rsidRPr="0056296B">
              <w:rPr>
                <w:rFonts w:ascii="GHEA Grapalat" w:hAnsi="GHEA Grapalat"/>
                <w:sz w:val="16"/>
              </w:rPr>
              <w:t>100+25</w:t>
            </w:r>
            <w:r>
              <w:rPr>
                <w:rFonts w:ascii="GHEA Grapalat" w:hAnsi="GHEA Grapalat"/>
                <w:sz w:val="16"/>
              </w:rPr>
              <w:t>мг</w:t>
            </w:r>
            <w:r w:rsidRPr="0056296B">
              <w:rPr>
                <w:rFonts w:ascii="GHEA Grapalat" w:hAnsi="GHEA Grapalat"/>
                <w:sz w:val="16"/>
              </w:rPr>
              <w:t xml:space="preserve"> </w:t>
            </w:r>
            <w:r w:rsidRPr="006F6CE2">
              <w:rPr>
                <w:rFonts w:ascii="GHEA Grapalat" w:hAnsi="GHEA Grapalat"/>
                <w:sz w:val="16"/>
              </w:rPr>
              <w:t>лориста</w:t>
            </w:r>
            <w:r w:rsidRPr="0056296B">
              <w:rPr>
                <w:rFonts w:ascii="GHEA Grapalat" w:hAnsi="GHEA Grapalat"/>
                <w:sz w:val="16"/>
              </w:rPr>
              <w:t xml:space="preserve"> HD</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98</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F6CE2">
              <w:rPr>
                <w:rFonts w:ascii="GHEA Grapalat" w:hAnsi="GHEA Grapalat"/>
                <w:sz w:val="16"/>
              </w:rPr>
              <w:t>флоксадекс капли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99</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бримоптик тимолол </w:t>
            </w:r>
            <w:r w:rsidRPr="0056296B">
              <w:rPr>
                <w:rFonts w:ascii="GHEA Grapalat" w:hAnsi="GHEA Grapalat"/>
                <w:sz w:val="16"/>
              </w:rPr>
              <w:t>5</w:t>
            </w:r>
            <w:r>
              <w:rPr>
                <w:rFonts w:ascii="GHEA Grapalat" w:hAnsi="GHEA Grapalat"/>
                <w:sz w:val="16"/>
              </w:rPr>
              <w:t>мг</w:t>
            </w:r>
            <w:r w:rsidRPr="0056296B">
              <w:rPr>
                <w:rFonts w:ascii="GHEA Grapalat" w:hAnsi="GHEA Grapalat"/>
                <w:sz w:val="16"/>
              </w:rPr>
              <w:t>/2</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100</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тимолол </w:t>
            </w:r>
            <w:r w:rsidRPr="0056296B">
              <w:rPr>
                <w:rFonts w:ascii="GHEA Grapalat" w:hAnsi="GHEA Grapalat"/>
                <w:sz w:val="16"/>
              </w:rPr>
              <w:t xml:space="preserve">+ </w:t>
            </w:r>
            <w:r w:rsidRPr="006F6CE2">
              <w:rPr>
                <w:rFonts w:ascii="GHEA Grapalat" w:hAnsi="GHEA Grapalat"/>
                <w:sz w:val="16"/>
              </w:rPr>
              <w:t>бринзоламид</w:t>
            </w:r>
            <w:r w:rsidRPr="0056296B">
              <w:rPr>
                <w:rFonts w:ascii="GHEA Grapalat" w:hAnsi="GHEA Grapalat"/>
                <w:sz w:val="16"/>
              </w:rPr>
              <w:t>,</w:t>
            </w:r>
            <w:r>
              <w:rPr>
                <w:rFonts w:ascii="GHEA Grapalat" w:hAnsi="GHEA Grapalat"/>
                <w:sz w:val="16"/>
                <w:lang w:val="en-US"/>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101</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Тобрадекс </w:t>
            </w:r>
            <w:r w:rsidRPr="0056296B">
              <w:rPr>
                <w:rFonts w:ascii="GHEA Grapalat" w:hAnsi="GHEA Grapalat"/>
                <w:sz w:val="16"/>
              </w:rPr>
              <w:t>3</w:t>
            </w:r>
            <w:r>
              <w:rPr>
                <w:rFonts w:ascii="GHEA Grapalat" w:hAnsi="GHEA Grapalat"/>
                <w:sz w:val="16"/>
              </w:rPr>
              <w:t>мг</w:t>
            </w:r>
            <w:r w:rsidRPr="0056296B">
              <w:rPr>
                <w:rFonts w:ascii="GHEA Grapalat" w:hAnsi="GHEA Grapalat"/>
                <w:sz w:val="16"/>
              </w:rPr>
              <w:t>/</w:t>
            </w:r>
            <w:r>
              <w:rPr>
                <w:rFonts w:ascii="GHEA Grapalat" w:hAnsi="GHEA Grapalat"/>
                <w:sz w:val="16"/>
              </w:rPr>
              <w:t>мл</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102</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F6CE2">
              <w:rPr>
                <w:rFonts w:ascii="GHEA Grapalat" w:hAnsi="GHEA Grapalat"/>
                <w:sz w:val="16"/>
              </w:rPr>
              <w:t>Сульфасалазин</w:t>
            </w:r>
            <w:r w:rsidRPr="006F6CE2">
              <w:rPr>
                <w:rFonts w:ascii="Courier New" w:hAnsi="Courier New" w:cs="Courier New"/>
                <w:sz w:val="16"/>
              </w:rPr>
              <w:t> </w:t>
            </w:r>
            <w:r w:rsidRPr="0056296B">
              <w:rPr>
                <w:rFonts w:ascii="GHEA Grapalat" w:hAnsi="GHEA Grapalat"/>
                <w:sz w:val="16"/>
              </w:rPr>
              <w:t xml:space="preserve"> 500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103</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Ферропол </w:t>
            </w:r>
            <w:r w:rsidRPr="0056296B">
              <w:rPr>
                <w:rFonts w:ascii="GHEA Grapalat" w:hAnsi="GHEA Grapalat"/>
                <w:sz w:val="16"/>
              </w:rPr>
              <w:t>50</w:t>
            </w:r>
            <w:r w:rsidRPr="006F6CE2">
              <w:rPr>
                <w:rFonts w:ascii="GHEA Grapalat" w:hAnsi="GHEA Grapalat"/>
                <w:sz w:val="16"/>
              </w:rPr>
              <w:t>М</w:t>
            </w:r>
            <w:r w:rsidRPr="0056296B">
              <w:rPr>
                <w:rFonts w:ascii="GHEA Grapalat" w:hAnsi="GHEA Grapalat"/>
                <w:sz w:val="16"/>
              </w:rPr>
              <w:t>/30</w:t>
            </w:r>
            <w:r>
              <w:rPr>
                <w:rFonts w:ascii="GHEA Grapalat" w:hAnsi="GHEA Grapalat"/>
                <w:sz w:val="16"/>
              </w:rPr>
              <w:t>МЛ</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104</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F6CE2">
              <w:rPr>
                <w:rFonts w:ascii="GHEA Grapalat" w:hAnsi="GHEA Grapalat"/>
                <w:sz w:val="16"/>
              </w:rPr>
              <w:t>Рамиприл</w:t>
            </w:r>
            <w:r w:rsidRPr="0056296B">
              <w:rPr>
                <w:rFonts w:ascii="GHEA Grapalat" w:hAnsi="GHEA Grapalat"/>
                <w:sz w:val="16"/>
              </w:rPr>
              <w:t xml:space="preserve"> +</w:t>
            </w:r>
            <w:r w:rsidRPr="001C32CE">
              <w:rPr>
                <w:rFonts w:ascii="GHEA Grapalat" w:hAnsi="GHEA Grapalat"/>
                <w:sz w:val="16"/>
              </w:rPr>
              <w:t xml:space="preserve"> Амлодипин</w:t>
            </w:r>
            <w:r w:rsidRPr="0056296B">
              <w:rPr>
                <w:rFonts w:ascii="GHEA Grapalat" w:hAnsi="GHEA Grapalat"/>
                <w:sz w:val="16"/>
              </w:rPr>
              <w:t>10/5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105</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кардиомагнил </w:t>
            </w:r>
            <w:r w:rsidRPr="0056296B">
              <w:rPr>
                <w:rFonts w:ascii="GHEA Grapalat" w:hAnsi="GHEA Grapalat"/>
                <w:sz w:val="16"/>
              </w:rPr>
              <w:t>75</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106</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кардиомагнил </w:t>
            </w:r>
            <w:r w:rsidRPr="0056296B">
              <w:rPr>
                <w:rFonts w:ascii="GHEA Grapalat" w:hAnsi="GHEA Grapalat"/>
                <w:sz w:val="16"/>
              </w:rPr>
              <w:t>150</w:t>
            </w:r>
            <w:r>
              <w:rPr>
                <w:rFonts w:ascii="GHEA Grapalat" w:hAnsi="GHEA Grapalat"/>
                <w:sz w:val="16"/>
              </w:rPr>
              <w:t>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r w:rsidR="00F978EA"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56296B">
              <w:rPr>
                <w:rFonts w:ascii="GHEA Grapalat" w:hAnsi="GHEA Grapalat"/>
                <w:sz w:val="16"/>
              </w:rPr>
              <w:t>107</w:t>
            </w:r>
          </w:p>
        </w:tc>
        <w:tc>
          <w:tcPr>
            <w:tcW w:w="1559" w:type="dxa"/>
            <w:tcBorders>
              <w:top w:val="single" w:sz="4" w:space="0" w:color="auto"/>
              <w:left w:val="single" w:sz="4" w:space="0" w:color="auto"/>
              <w:bottom w:val="single" w:sz="4" w:space="0" w:color="auto"/>
              <w:right w:val="single" w:sz="4" w:space="0" w:color="auto"/>
            </w:tcBorders>
            <w:vAlign w:val="center"/>
          </w:tcPr>
          <w:p w:rsidR="00F978EA" w:rsidRPr="0056296B" w:rsidRDefault="00F978EA" w:rsidP="00E751D1">
            <w:pPr>
              <w:pStyle w:val="23"/>
              <w:spacing w:line="240" w:lineRule="auto"/>
              <w:ind w:firstLine="0"/>
              <w:jc w:val="center"/>
              <w:rPr>
                <w:rFonts w:ascii="GHEA Grapalat" w:hAnsi="GHEA Grapalat"/>
                <w:sz w:val="16"/>
              </w:rPr>
            </w:pPr>
            <w:r w:rsidRPr="006F6CE2">
              <w:rPr>
                <w:rFonts w:ascii="GHEA Grapalat" w:hAnsi="GHEA Grapalat"/>
                <w:sz w:val="16"/>
              </w:rPr>
              <w:t>Рамиприл</w:t>
            </w:r>
            <w:r w:rsidRPr="0056296B">
              <w:rPr>
                <w:rFonts w:ascii="GHEA Grapalat" w:hAnsi="GHEA Grapalat"/>
                <w:sz w:val="16"/>
              </w:rPr>
              <w:t xml:space="preserve"> +</w:t>
            </w:r>
            <w:r w:rsidRPr="001C32CE">
              <w:rPr>
                <w:rFonts w:ascii="GHEA Grapalat" w:hAnsi="GHEA Grapalat"/>
                <w:sz w:val="16"/>
              </w:rPr>
              <w:t xml:space="preserve"> Амлодипин</w:t>
            </w:r>
            <w:r w:rsidRPr="006F6CE2">
              <w:rPr>
                <w:rFonts w:ascii="Courier New" w:hAnsi="Courier New" w:cs="Courier New"/>
                <w:sz w:val="16"/>
              </w:rPr>
              <w:t> </w:t>
            </w:r>
            <w:r w:rsidRPr="0056296B">
              <w:rPr>
                <w:rFonts w:ascii="GHEA Grapalat" w:hAnsi="GHEA Grapalat"/>
                <w:sz w:val="16"/>
              </w:rPr>
              <w:t xml:space="preserve"> 5/5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F978EA" w:rsidRPr="005744FC" w:rsidRDefault="00F978EA"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0F40D4" w:rsidRDefault="003D2FE2" w:rsidP="000F40D4">
      <w:pPr>
        <w:pStyle w:val="31"/>
        <w:widowControl w:val="0"/>
        <w:spacing w:line="240" w:lineRule="auto"/>
        <w:ind w:right="-853"/>
        <w:jc w:val="right"/>
        <w:rPr>
          <w:rFonts w:ascii="GHEA Grapalat" w:hAnsi="GHEA Grapalat"/>
          <w:b/>
          <w:i/>
          <w:sz w:val="22"/>
          <w:szCs w:val="22"/>
        </w:rPr>
      </w:pPr>
      <w:r w:rsidRPr="000F40D4">
        <w:rPr>
          <w:rFonts w:ascii="GHEA Grapalat" w:hAnsi="GHEA Grapalat"/>
          <w:b/>
          <w:i/>
          <w:sz w:val="22"/>
          <w:szCs w:val="22"/>
        </w:rPr>
        <w:lastRenderedPageBreak/>
        <w:t>Приложение № 4.1</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E60179">
        <w:rPr>
          <w:rFonts w:ascii="GHEA Grapalat" w:hAnsi="GHEA Grapalat"/>
          <w:b/>
          <w:i/>
          <w:sz w:val="22"/>
          <w:szCs w:val="22"/>
        </w:rPr>
        <w:t>MMAAPK-GHAPDzB-2020/1</w:t>
      </w:r>
      <w:r w:rsidRPr="00633D03">
        <w:rPr>
          <w:rFonts w:ascii="GHEA Grapalat" w:hAnsi="GHEA Grapalat"/>
          <w:b/>
          <w:i/>
          <w:sz w:val="22"/>
          <w:szCs w:val="22"/>
        </w:rPr>
        <w:t xml:space="preserve"> </w:t>
      </w:r>
    </w:p>
    <w:p w:rsidR="003D2FE2" w:rsidRPr="00B138F3" w:rsidRDefault="003D2FE2" w:rsidP="003D2FE2">
      <w:pPr>
        <w:widowControl w:val="0"/>
        <w:jc w:val="center"/>
        <w:rPr>
          <w:rFonts w:ascii="GHEA Grapalat" w:hAnsi="GHEA Grapalat"/>
          <w:b/>
          <w:sz w:val="22"/>
          <w:szCs w:val="22"/>
        </w:rPr>
      </w:pP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10D9F">
      <w:pPr>
        <w:widowControl w:val="0"/>
        <w:ind w:right="-851"/>
        <w:jc w:val="both"/>
        <w:rPr>
          <w:rFonts w:ascii="GHEA Grapalat" w:hAnsi="GHEA Grapalat" w:cs="GHEA Grapalat"/>
          <w:sz w:val="22"/>
          <w:szCs w:val="22"/>
          <w:u w:val="single"/>
          <w:vertAlign w:val="subscript"/>
        </w:rPr>
      </w:pPr>
      <w:r w:rsidRPr="00B138F3">
        <w:rPr>
          <w:rFonts w:ascii="GHEA Grapalat" w:hAnsi="GHEA Grapalat"/>
          <w:sz w:val="22"/>
          <w:szCs w:val="22"/>
        </w:rPr>
        <w:t xml:space="preserve">_______________________________________________, </w:t>
      </w:r>
      <w:r w:rsidRPr="000F40D4">
        <w:rPr>
          <w:rFonts w:ascii="GHEA Grapalat" w:hAnsi="GHEA Grapalat"/>
          <w:sz w:val="20"/>
          <w:szCs w:val="22"/>
        </w:rPr>
        <w:t>в лице директора Компании</w:t>
      </w:r>
      <w:r w:rsidRPr="00B138F3">
        <w:rPr>
          <w:rFonts w:ascii="GHEA Grapalat" w:hAnsi="GHEA Grapalat"/>
          <w:sz w:val="22"/>
          <w:szCs w:val="22"/>
        </w:rPr>
        <w:t>,</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0F40D4" w:rsidRDefault="003D2FE2" w:rsidP="003D2FE2">
      <w:pPr>
        <w:widowControl w:val="0"/>
        <w:spacing w:after="160"/>
        <w:jc w:val="both"/>
        <w:rPr>
          <w:rFonts w:ascii="GHEA Grapalat" w:hAnsi="GHEA Grapalat" w:cs="GHEA Grapalat"/>
          <w:sz w:val="20"/>
          <w:szCs w:val="22"/>
        </w:rPr>
      </w:pPr>
      <w:r w:rsidRPr="000F40D4">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94007" w:rsidRDefault="003D2FE2" w:rsidP="00E6417E">
      <w:pPr>
        <w:widowControl w:val="0"/>
        <w:tabs>
          <w:tab w:val="left" w:pos="567"/>
        </w:tabs>
        <w:ind w:right="-851"/>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D10D9F">
        <w:rPr>
          <w:rFonts w:ascii="GHEA Grapalat" w:hAnsi="GHEA Grapalat"/>
          <w:sz w:val="20"/>
          <w:szCs w:val="22"/>
        </w:rPr>
        <w:t xml:space="preserve">Компания участвует в организованной </w:t>
      </w:r>
      <w:r w:rsidR="00D10D9F" w:rsidRPr="00D10D9F">
        <w:rPr>
          <w:rFonts w:ascii="GHEA Grapalat" w:hAnsi="GHEA Grapalat"/>
          <w:sz w:val="20"/>
          <w:szCs w:val="22"/>
        </w:rPr>
        <w:t>ГНКО "ЦЕНТР ПЕРВИЧНОЙ ОХРАНЫ ЗДОРОВЬЯ</w:t>
      </w:r>
      <w:r w:rsidR="00F978EA" w:rsidRPr="00F978EA">
        <w:rPr>
          <w:rFonts w:ascii="GHEA Grapalat" w:hAnsi="GHEA Grapalat"/>
          <w:sz w:val="20"/>
          <w:szCs w:val="22"/>
        </w:rPr>
        <w:t xml:space="preserve"> </w:t>
      </w:r>
      <w:r w:rsidR="00F978EA">
        <w:rPr>
          <w:rFonts w:ascii="GHEA Grapalat" w:hAnsi="GHEA Grapalat"/>
          <w:sz w:val="20"/>
          <w:szCs w:val="22"/>
        </w:rPr>
        <w:t>МАРМАРАШЕНА</w:t>
      </w:r>
      <w:r w:rsidR="00D10D9F" w:rsidRPr="00D10D9F">
        <w:rPr>
          <w:rFonts w:ascii="GHEA Grapalat" w:hAnsi="GHEA Grapalat"/>
          <w:sz w:val="20"/>
          <w:szCs w:val="22"/>
        </w:rPr>
        <w:t>"</w:t>
      </w:r>
      <w:r w:rsidRPr="00D10D9F">
        <w:rPr>
          <w:rFonts w:ascii="GHEA Grapalat" w:hAnsi="GHEA Grapalat"/>
          <w:sz w:val="20"/>
          <w:szCs w:val="22"/>
        </w:rPr>
        <w:t xml:space="preserve">(далее — Заказчик) процедуре закупок под кодом </w:t>
      </w:r>
      <w:r w:rsidR="00D10D9F" w:rsidRPr="00D10D9F">
        <w:rPr>
          <w:rFonts w:ascii="GHEA Grapalat" w:hAnsi="GHEA Grapalat"/>
          <w:sz w:val="20"/>
          <w:szCs w:val="22"/>
        </w:rPr>
        <w:t xml:space="preserve"> </w:t>
      </w:r>
      <w:r w:rsidR="00E60179">
        <w:rPr>
          <w:rFonts w:ascii="GHEA Grapalat" w:hAnsi="GHEA Grapalat"/>
          <w:sz w:val="20"/>
          <w:szCs w:val="22"/>
        </w:rPr>
        <w:t>MMAAPK-GHAPDzB-2020/1</w:t>
      </w:r>
    </w:p>
    <w:p w:rsidR="003D2FE2" w:rsidRPr="00D10D9F" w:rsidRDefault="00A12D76" w:rsidP="00E6417E">
      <w:pPr>
        <w:widowControl w:val="0"/>
        <w:tabs>
          <w:tab w:val="left" w:pos="1134"/>
        </w:tabs>
        <w:ind w:right="-851"/>
        <w:jc w:val="both"/>
        <w:rPr>
          <w:rFonts w:ascii="GHEA Grapalat" w:hAnsi="GHEA Grapalat"/>
          <w:sz w:val="20"/>
          <w:szCs w:val="22"/>
        </w:rPr>
      </w:pPr>
      <w:r>
        <w:rPr>
          <w:rFonts w:ascii="GHEA Grapalat" w:hAnsi="GHEA Grapalat"/>
          <w:sz w:val="22"/>
          <w:szCs w:val="22"/>
        </w:rPr>
        <w:t>1</w:t>
      </w:r>
      <w:r w:rsidRPr="00D10D9F">
        <w:rPr>
          <w:rFonts w:ascii="GHEA Grapalat" w:hAnsi="GHEA Grapalat"/>
          <w:sz w:val="20"/>
          <w:szCs w:val="22"/>
        </w:rPr>
        <w:t xml:space="preserve">.2. </w:t>
      </w:r>
      <w:r w:rsidR="003D2FE2" w:rsidRPr="00D10D9F">
        <w:rPr>
          <w:rFonts w:ascii="GHEA Grapalat" w:hAnsi="GHEA Grapalat"/>
          <w:sz w:val="20"/>
          <w:szCs w:val="22"/>
        </w:rPr>
        <w:t xml:space="preserve">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1.3. </w:t>
      </w:r>
      <w:r w:rsidR="003D2FE2" w:rsidRPr="00D10D9F">
        <w:rPr>
          <w:rFonts w:ascii="GHEA Grapalat" w:hAnsi="GHEA Grapalat"/>
          <w:sz w:val="20"/>
          <w:szCs w:val="22"/>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а)</w:t>
      </w:r>
      <w:r w:rsidR="003D2FE2" w:rsidRPr="00D10D9F">
        <w:rPr>
          <w:rFonts w:ascii="GHEA Grapalat" w:hAnsi="GHEA Grapalat"/>
          <w:sz w:val="20"/>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б)</w:t>
      </w:r>
      <w:r w:rsidR="003D2FE2" w:rsidRPr="00D10D9F">
        <w:rPr>
          <w:rFonts w:ascii="GHEA Grapalat" w:hAnsi="GHEA Grapalat"/>
          <w:sz w:val="20"/>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в)</w:t>
      </w:r>
      <w:r w:rsidR="003D2FE2" w:rsidRPr="00D10D9F">
        <w:rPr>
          <w:rFonts w:ascii="GHEA Grapalat" w:hAnsi="GHEA Grapalat"/>
          <w:sz w:val="20"/>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г)</w:t>
      </w:r>
      <w:r w:rsidR="003D2FE2" w:rsidRPr="00D10D9F">
        <w:rPr>
          <w:rFonts w:ascii="GHEA Grapalat" w:hAnsi="GHEA Grapalat"/>
          <w:sz w:val="20"/>
          <w:szCs w:val="22"/>
        </w:rPr>
        <w:t>Компания подтверждает, что акцептовала Требование в полном размере суммы неустойки.</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д)</w:t>
      </w:r>
      <w:r w:rsidR="003D2FE2" w:rsidRPr="00D10D9F">
        <w:rPr>
          <w:rFonts w:ascii="GHEA Grapalat" w:hAnsi="GHEA Grapalat"/>
          <w:sz w:val="20"/>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1.4. </w:t>
      </w:r>
      <w:r w:rsidR="003D2FE2" w:rsidRPr="00D10D9F">
        <w:rPr>
          <w:rFonts w:ascii="GHEA Grapalat" w:hAnsi="GHEA Grapalat"/>
          <w:sz w:val="20"/>
          <w:szCs w:val="22"/>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1.5.</w:t>
      </w:r>
      <w:r w:rsidR="003D2FE2" w:rsidRPr="00D10D9F">
        <w:rPr>
          <w:rFonts w:ascii="GHEA Grapalat" w:hAnsi="GHEA Grapalat"/>
          <w:sz w:val="20"/>
          <w:szCs w:val="22"/>
        </w:rPr>
        <w:t>Заказчик может представить в Банк-плательщик иные дополнительные документы.</w:t>
      </w:r>
    </w:p>
    <w:p w:rsidR="003D2FE2" w:rsidRPr="00D10D9F" w:rsidRDefault="003D2FE2"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1.7.</w:t>
      </w:r>
      <w:r w:rsidR="003D2FE2" w:rsidRPr="00D10D9F">
        <w:rPr>
          <w:rFonts w:ascii="GHEA Grapalat" w:hAnsi="GHEA Grapalat"/>
          <w:sz w:val="20"/>
          <w:szCs w:val="22"/>
        </w:rPr>
        <w:t xml:space="preserve">В случае если имеющихся на счете Компании средств недостаточно, Банк-плательщик в течение 2 (двух) </w:t>
      </w:r>
      <w:r w:rsidR="003D2FE2" w:rsidRPr="00D10D9F">
        <w:rPr>
          <w:rFonts w:ascii="GHEA Grapalat" w:hAnsi="GHEA Grapalat"/>
          <w:sz w:val="20"/>
          <w:szCs w:val="22"/>
        </w:rPr>
        <w:lastRenderedPageBreak/>
        <w:t>рабочих дней после получения платежного требования должен в письменной форме уведомить Заказчика.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1.8.</w:t>
      </w:r>
      <w:r w:rsidR="003D2FE2" w:rsidRPr="00D10D9F">
        <w:rPr>
          <w:rFonts w:ascii="GHEA Grapalat" w:hAnsi="GHEA Grapalat"/>
          <w:sz w:val="20"/>
          <w:szCs w:val="22"/>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2.1.</w:t>
      </w:r>
      <w:r w:rsidRPr="00E6417E">
        <w:rPr>
          <w:rFonts w:ascii="GHEA Grapalat" w:hAnsi="GHEA Grapalat"/>
          <w:sz w:val="20"/>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w:t>
      </w:r>
      <w:r w:rsidRPr="00E6417E">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2.2.1.</w:t>
      </w:r>
      <w:r w:rsidRPr="00E6417E">
        <w:rPr>
          <w:rFonts w:ascii="GHEA Grapalat" w:hAnsi="GHEA Grapalat"/>
          <w:sz w:val="20"/>
          <w:szCs w:val="22"/>
        </w:rPr>
        <w:tab/>
        <w:t>Заказчик подтверждает, что Компания допустила нарушение договорных обязательств, а</w:t>
      </w:r>
    </w:p>
    <w:p w:rsidR="003D2FE2" w:rsidRPr="00E6417E" w:rsidDel="00A13215"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2.2.2.</w:t>
      </w:r>
      <w:r w:rsidRPr="00E6417E">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94007"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2.3.</w:t>
      </w:r>
      <w:r w:rsidRPr="00E6417E">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6417E" w:rsidRPr="002A493C" w:rsidRDefault="00E6417E" w:rsidP="00E6417E">
      <w:pPr>
        <w:widowControl w:val="0"/>
        <w:tabs>
          <w:tab w:val="left" w:pos="567"/>
        </w:tabs>
        <w:ind w:right="-851"/>
        <w:jc w:val="both"/>
        <w:rPr>
          <w:rFonts w:ascii="GHEA Grapalat" w:hAnsi="GHEA Grapalat"/>
          <w:sz w:val="20"/>
          <w:szCs w:val="22"/>
        </w:rPr>
      </w:pP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FF452E" w:rsidRDefault="003D2FE2" w:rsidP="003D2FE2">
      <w:pPr>
        <w:widowControl w:val="0"/>
        <w:spacing w:after="160"/>
        <w:jc w:val="both"/>
        <w:rPr>
          <w:rFonts w:ascii="GHEA Grapalat" w:hAnsi="GHEA Grapalat"/>
          <w:sz w:val="22"/>
          <w:szCs w:val="22"/>
          <w:lang w:val="en-US"/>
        </w:rPr>
      </w:pPr>
    </w:p>
    <w:p w:rsidR="003D2FE2" w:rsidRDefault="003D2FE2"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Pr="00FF452E" w:rsidRDefault="00FF452E" w:rsidP="003D2FE2">
      <w:pPr>
        <w:rPr>
          <w:sz w:val="22"/>
          <w:szCs w:val="22"/>
          <w:lang w:val="en-US"/>
        </w:rPr>
      </w:pPr>
    </w:p>
    <w:p w:rsidR="001005B0" w:rsidRPr="00FF452E" w:rsidRDefault="001005B0" w:rsidP="003D2FE2">
      <w:pPr>
        <w:widowControl w:val="0"/>
        <w:spacing w:after="160"/>
        <w:ind w:left="567" w:right="565"/>
        <w:jc w:val="both"/>
        <w:rPr>
          <w:rFonts w:ascii="GHEA Grapalat" w:hAnsi="GHEA Grapalat"/>
          <w:sz w:val="22"/>
          <w:szCs w:val="22"/>
          <w:lang w:val="en-US"/>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page" w:tblpX="815" w:tblpY="11121"/>
        <w:tblW w:w="10980" w:type="dxa"/>
        <w:tblLook w:val="0000" w:firstRow="0" w:lastRow="0" w:firstColumn="0" w:lastColumn="0" w:noHBand="0" w:noVBand="0"/>
      </w:tblPr>
      <w:tblGrid>
        <w:gridCol w:w="5616"/>
        <w:gridCol w:w="5364"/>
      </w:tblGrid>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138F3" w:rsidRDefault="00FF452E" w:rsidP="00FF452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cs="Sylfaen"/>
                <w:sz w:val="20"/>
              </w:rPr>
            </w:pPr>
            <w:r w:rsidRPr="00C30C06">
              <w:rPr>
                <w:rFonts w:ascii="GHEA Grapalat" w:hAnsi="GHEA Grapalat"/>
                <w:sz w:val="20"/>
              </w:rPr>
              <w:t>2.</w:t>
            </w:r>
            <w:r w:rsidRPr="00C30C06">
              <w:rPr>
                <w:rFonts w:ascii="GHEA Grapalat" w:hAnsi="GHEA Grapalat"/>
                <w:sz w:val="20"/>
              </w:rPr>
              <w:tab/>
              <w:t xml:space="preserve">Номер </w:t>
            </w:r>
          </w:p>
        </w:tc>
      </w:tr>
      <w:tr w:rsidR="00FF452E" w:rsidRPr="00B138F3" w:rsidTr="00FF45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3390"/>
              </w:tabs>
              <w:spacing w:after="160"/>
              <w:rPr>
                <w:rFonts w:ascii="GHEA Grapalat" w:hAnsi="GHEA Grapalat" w:cs="Sylfaen"/>
                <w:sz w:val="20"/>
              </w:rPr>
            </w:pPr>
            <w:r w:rsidRPr="00C30C06">
              <w:rPr>
                <w:rFonts w:ascii="GHEA Grapalat" w:hAnsi="GHEA Grapalat"/>
                <w:sz w:val="20"/>
              </w:rPr>
              <w:t>3</w:t>
            </w:r>
            <w:r w:rsidRPr="00C30C06">
              <w:rPr>
                <w:rFonts w:ascii="GHEA Grapalat" w:hAnsi="GHEA Grapalat"/>
                <w:sz w:val="20"/>
              </w:rPr>
              <w:tab/>
              <w:t>Дата представления: "___" ___ 20___г.</w:t>
            </w:r>
          </w:p>
        </w:tc>
      </w:tr>
      <w:tr w:rsidR="00FF452E" w:rsidRPr="00B138F3" w:rsidTr="00FF45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4.</w:t>
            </w:r>
            <w:r w:rsidRPr="00C30C06">
              <w:rPr>
                <w:rFonts w:ascii="GHEA Grapalat" w:hAnsi="GHEA Grapalat"/>
                <w:sz w:val="20"/>
              </w:rPr>
              <w:t>Наименование, или имя, фамилия плательщика (Компания:</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5.</w:t>
            </w:r>
            <w:r w:rsidRPr="00C30C06">
              <w:rPr>
                <w:rFonts w:ascii="GHEA Grapalat" w:hAnsi="GHEA Grapalat"/>
                <w:sz w:val="20"/>
              </w:rPr>
              <w:t>Обслуживающая плательщика Финансовая организация (банк):</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6.</w:t>
            </w:r>
            <w:r w:rsidRPr="00C30C06">
              <w:rPr>
                <w:rFonts w:ascii="GHEA Grapalat" w:hAnsi="GHEA Grapalat"/>
                <w:sz w:val="20"/>
              </w:rPr>
              <w:t>Номер счета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lang w:val="en-US"/>
              </w:rPr>
            </w:pPr>
            <w:r>
              <w:rPr>
                <w:rFonts w:ascii="GHEA Grapalat" w:hAnsi="GHEA Grapalat"/>
                <w:sz w:val="20"/>
              </w:rPr>
              <w:t>7.</w:t>
            </w:r>
            <w:r w:rsidRPr="00272F09">
              <w:rPr>
                <w:rFonts w:ascii="GHEA Grapalat" w:hAnsi="GHEA Grapalat"/>
                <w:sz w:val="20"/>
              </w:rPr>
              <w:t>УНН плательщика:</w:t>
            </w:r>
            <w:r>
              <w:rPr>
                <w:rFonts w:ascii="GHEA Grapalat" w:hAnsi="GHEA Grapalat"/>
                <w:sz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8.</w:t>
            </w:r>
            <w:r w:rsidRPr="00C30C06">
              <w:rPr>
                <w:rFonts w:ascii="GHEA Grapalat" w:hAnsi="GHEA Grapalat"/>
                <w:sz w:val="20"/>
              </w:rPr>
              <w:t>НЗОУ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94007" w:rsidRDefault="00FF452E" w:rsidP="00FF452E">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w:t>
            </w:r>
            <w:r w:rsidR="00F978EA" w:rsidRPr="00F978EA">
              <w:rPr>
                <w:rFonts w:ascii="GHEA Grapalat" w:hAnsi="GHEA Grapalat"/>
                <w:sz w:val="20"/>
              </w:rPr>
              <w:t xml:space="preserve"> </w:t>
            </w:r>
            <w:r w:rsidR="00F978EA">
              <w:rPr>
                <w:rFonts w:ascii="GHEA Grapalat" w:hAnsi="GHEA Grapalat"/>
                <w:sz w:val="20"/>
              </w:rPr>
              <w:t>МАРМАРАШЕНА</w:t>
            </w:r>
            <w:r w:rsidRPr="003F1DD7">
              <w:rPr>
                <w:rFonts w:ascii="GHEA Grapalat" w:hAnsi="GHEA Grapalat"/>
                <w:sz w:val="20"/>
              </w:rPr>
              <w:t>"</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FF452E" w:rsidRPr="00B138F3" w:rsidTr="00FF45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F978EA" w:rsidRDefault="00FF452E" w:rsidP="00F978EA">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sidR="00F978EA">
              <w:rPr>
                <w:rFonts w:ascii="GHEA Grapalat" w:hAnsi="GHEA Grapalat"/>
                <w:color w:val="000000"/>
                <w:sz w:val="17"/>
                <w:szCs w:val="17"/>
                <w:shd w:val="clear" w:color="auto" w:fill="FFFFFF"/>
                <w:lang w:val="en-US"/>
              </w:rPr>
              <w:t xml:space="preserve"> </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F978EA" w:rsidRDefault="00FF452E" w:rsidP="00F978E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(сч.№)</w:t>
            </w:r>
            <w:r>
              <w:rPr>
                <w:rFonts w:ascii="GHEA Grapalat" w:hAnsi="GHEA Grapalat"/>
                <w:sz w:val="20"/>
                <w:lang w:val="en-US"/>
              </w:rPr>
              <w:t xml:space="preserve"> </w:t>
            </w:r>
            <w:r w:rsidR="00F978EA">
              <w:rPr>
                <w:rFonts w:ascii="GHEA Grapalat" w:hAnsi="GHEA Grapalat" w:cs="Sylfaen"/>
                <w:sz w:val="20"/>
                <w:szCs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14.</w:t>
            </w:r>
            <w:r w:rsidRPr="00C30C06">
              <w:rPr>
                <w:rFonts w:ascii="GHEA Grapalat" w:hAnsi="GHEA Grapalat"/>
                <w:sz w:val="20"/>
              </w:rPr>
              <w:t>Сумма (цифрами и прописью):</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15.</w:t>
            </w:r>
            <w:r w:rsidRPr="00C30C06">
              <w:rPr>
                <w:rFonts w:ascii="GHEA Grapalat" w:hAnsi="GHEA Grapalat"/>
                <w:sz w:val="20"/>
              </w:rPr>
              <w:t>Акцептованная сумма (цифрами и прописью) (предусмотрена для частичного акцепта указанной суммы, который не применяется)</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16.</w:t>
            </w:r>
            <w:r w:rsidRPr="00C30C06">
              <w:rPr>
                <w:rFonts w:ascii="GHEA Grapalat" w:hAnsi="GHEA Grapalat"/>
                <w:sz w:val="20"/>
              </w:rPr>
              <w:t>Валюта (прописью и по коду):</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17.</w:t>
            </w:r>
            <w:r w:rsidRPr="00C30C06">
              <w:rPr>
                <w:rFonts w:ascii="GHEA Grapalat" w:hAnsi="GHEA Grapalat"/>
                <w:sz w:val="20"/>
              </w:rPr>
              <w:t>Цель сделки (уплаты): (для обеспечения исполнения договора)</w:t>
            </w:r>
          </w:p>
        </w:tc>
      </w:tr>
      <w:tr w:rsidR="00FF452E" w:rsidRPr="00B138F3" w:rsidTr="00FF452E">
        <w:trPr>
          <w:trHeight w:val="424"/>
        </w:trPr>
        <w:tc>
          <w:tcPr>
            <w:tcW w:w="10980" w:type="dxa"/>
            <w:gridSpan w:val="2"/>
            <w:tcBorders>
              <w:top w:val="single" w:sz="4" w:space="0" w:color="auto"/>
              <w:left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18.</w:t>
            </w:r>
            <w:r w:rsidRPr="00C30C06">
              <w:rPr>
                <w:rFonts w:ascii="GHEA Grapalat" w:hAnsi="GHEA Grapalat"/>
                <w:sz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19</w:t>
            </w:r>
            <w:r>
              <w:rPr>
                <w:rFonts w:ascii="GHEA Grapalat" w:hAnsi="GHEA Grapalat"/>
                <w:sz w:val="20"/>
                <w:lang w:val="en-US"/>
              </w:rPr>
              <w:t>.</w:t>
            </w:r>
            <w:r w:rsidRPr="00C30C06">
              <w:rPr>
                <w:rFonts w:ascii="GHEA Grapalat" w:hAnsi="GHEA Grapalat"/>
                <w:sz w:val="20"/>
              </w:rPr>
              <w:t>Условия оплаты: &lt;акцептованный платеж&gt;</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sidRPr="00C30C06">
              <w:rPr>
                <w:rFonts w:ascii="GHEA Grapalat" w:hAnsi="GHEA Grapalat"/>
                <w:sz w:val="20"/>
              </w:rPr>
              <w:t>20.Количество прилагаемых страниц: --- страниц</w:t>
            </w: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141B71" w:rsidRDefault="00FF452E" w:rsidP="00FF452E">
            <w:pPr>
              <w:widowControl w:val="0"/>
              <w:tabs>
                <w:tab w:val="left" w:pos="851"/>
              </w:tabs>
              <w:spacing w:after="160"/>
              <w:rPr>
                <w:rFonts w:ascii="GHEA Grapalat" w:hAnsi="GHEA Grapalat" w:cs="Sylfaen"/>
                <w:sz w:val="20"/>
              </w:rPr>
            </w:pPr>
            <w:r w:rsidRPr="00141B71">
              <w:rPr>
                <w:rFonts w:ascii="GHEA Grapalat" w:hAnsi="GHEA Grapalat"/>
                <w:sz w:val="20"/>
              </w:rPr>
              <w:t>22.а.</w:t>
            </w:r>
            <w:r w:rsidRPr="00141B71">
              <w:rPr>
                <w:rFonts w:ascii="GHEA Grapalat" w:hAnsi="GHEA Grapalat"/>
                <w:sz w:val="20"/>
              </w:rPr>
              <w:tab/>
              <w:t>Подписи бенефициара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45"/>
              </w:tabs>
              <w:spacing w:after="160"/>
              <w:rPr>
                <w:rFonts w:ascii="GHEA Grapalat" w:hAnsi="GHEA Grapalat" w:cs="Sylfaen"/>
              </w:rPr>
            </w:pPr>
            <w:r w:rsidRPr="00141B71">
              <w:rPr>
                <w:rFonts w:ascii="GHEA Grapalat" w:hAnsi="GHEA Grapalat"/>
                <w:sz w:val="20"/>
              </w:rPr>
              <w:t>22.б.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F452E" w:rsidRPr="00141B71" w:rsidRDefault="00FF452E" w:rsidP="00FF452E">
            <w:pPr>
              <w:widowControl w:val="0"/>
              <w:tabs>
                <w:tab w:val="left" w:pos="905"/>
              </w:tabs>
              <w:spacing w:after="160"/>
              <w:rPr>
                <w:rFonts w:ascii="GHEA Grapalat" w:hAnsi="GHEA Grapalat" w:cs="Sylfaen"/>
                <w:sz w:val="20"/>
              </w:rPr>
            </w:pPr>
            <w:r w:rsidRPr="00141B71">
              <w:rPr>
                <w:rFonts w:ascii="GHEA Grapalat" w:hAnsi="GHEA Grapalat"/>
                <w:sz w:val="20"/>
              </w:rPr>
              <w:t>21.а.</w:t>
            </w:r>
            <w:r w:rsidRPr="00141B71">
              <w:rPr>
                <w:rFonts w:ascii="GHEA Grapalat" w:hAnsi="GHEA Grapalat"/>
                <w:sz w:val="20"/>
              </w:rPr>
              <w:tab/>
            </w:r>
            <w:r w:rsidRPr="00141B71">
              <w:rPr>
                <w:rFonts w:ascii="Courier New" w:hAnsi="Courier New"/>
                <w:sz w:val="20"/>
              </w:rPr>
              <w:t> </w:t>
            </w:r>
            <w:r w:rsidRPr="00141B71">
              <w:rPr>
                <w:rFonts w:ascii="GHEA Grapalat" w:hAnsi="GHEA Grapalat"/>
                <w:sz w:val="20"/>
              </w:rPr>
              <w:t>Подписи плательщика: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jc w:val="right"/>
              <w:rPr>
                <w:rFonts w:ascii="GHEA Grapalat" w:hAnsi="GHEA Grapalat" w:cs="Tahoma"/>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39"/>
              </w:tabs>
              <w:spacing w:after="160"/>
              <w:rPr>
                <w:rFonts w:ascii="GHEA Grapalat" w:hAnsi="GHEA Grapalat" w:cs="Sylfaen"/>
              </w:rPr>
            </w:pPr>
            <w:r w:rsidRPr="00141B71">
              <w:rPr>
                <w:rFonts w:ascii="GHEA Grapalat" w:hAnsi="GHEA Grapalat"/>
                <w:sz w:val="20"/>
              </w:rPr>
              <w:t>21.б.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tc>
      </w:tr>
      <w:tr w:rsidR="00FF452E" w:rsidRPr="00B138F3" w:rsidTr="00FF452E">
        <w:trPr>
          <w:trHeight w:val="2194"/>
        </w:trPr>
        <w:tc>
          <w:tcPr>
            <w:tcW w:w="5616" w:type="dxa"/>
            <w:tcBorders>
              <w:top w:val="single" w:sz="4" w:space="0" w:color="auto"/>
              <w:left w:val="single" w:sz="4" w:space="0" w:color="auto"/>
              <w:right w:val="single" w:sz="4" w:space="0" w:color="auto"/>
            </w:tcBorders>
            <w:noWrap/>
            <w:vAlign w:val="bottom"/>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lastRenderedPageBreak/>
              <w:t>24.а.</w:t>
            </w:r>
            <w:r w:rsidRPr="00141B71">
              <w:rPr>
                <w:rFonts w:ascii="GHEA Grapalat" w:hAnsi="GHEA Grapalat"/>
                <w:sz w:val="20"/>
              </w:rPr>
              <w:tab/>
              <w:t xml:space="preserve"> Обслуживающая бенефициара финансовая организация </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t>23.а.</w:t>
            </w:r>
            <w:r w:rsidRPr="00141B71">
              <w:rPr>
                <w:rFonts w:ascii="GHEA Grapalat" w:hAnsi="GHEA Grapalat"/>
                <w:sz w:val="20"/>
              </w:rPr>
              <w:tab/>
              <w:t xml:space="preserve"> Обслуживающая плательщика финансовая организация </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Arial"/>
              </w:rPr>
            </w:pP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B138F3" w:rsidRDefault="00FF452E" w:rsidP="00FF452E">
            <w:pPr>
              <w:widowControl w:val="0"/>
              <w:tabs>
                <w:tab w:val="left" w:pos="4678"/>
              </w:tabs>
              <w:spacing w:after="160"/>
              <w:rPr>
                <w:rFonts w:ascii="GHEA Grapalat" w:hAnsi="GHEA Grapalat" w:cs="Sylfaen"/>
              </w:rPr>
            </w:pPr>
            <w:r w:rsidRPr="00141B71">
              <w:rPr>
                <w:rFonts w:ascii="GHEA Grapalat" w:hAnsi="GHEA Grapalat"/>
                <w:sz w:val="20"/>
              </w:rPr>
              <w:t>24.б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F452E" w:rsidRPr="00B138F3" w:rsidRDefault="00FF452E" w:rsidP="00FF452E">
            <w:pPr>
              <w:widowControl w:val="0"/>
              <w:tabs>
                <w:tab w:val="left" w:pos="4554"/>
              </w:tabs>
              <w:spacing w:after="160"/>
              <w:rPr>
                <w:rFonts w:ascii="GHEA Grapalat" w:hAnsi="GHEA Grapalat" w:cs="Sylfaen"/>
              </w:rPr>
            </w:pPr>
            <w:r w:rsidRPr="00141B71">
              <w:rPr>
                <w:rFonts w:ascii="GHEA Grapalat" w:hAnsi="GHEA Grapalat"/>
                <w:sz w:val="20"/>
              </w:rPr>
              <w:t>23.б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FF452E" w:rsidRDefault="001005B0" w:rsidP="00B46D58">
      <w:pPr>
        <w:widowControl w:val="0"/>
        <w:spacing w:after="160"/>
        <w:ind w:left="567" w:right="565"/>
        <w:jc w:val="center"/>
        <w:rPr>
          <w:rFonts w:ascii="GHEA Grapalat" w:hAnsi="GHEA Grapalat"/>
          <w:b/>
          <w:sz w:val="22"/>
          <w:szCs w:val="22"/>
          <w:lang w:val="en-US"/>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FF452E" w:rsidRDefault="001005B0" w:rsidP="00E6417E">
      <w:pPr>
        <w:widowControl w:val="0"/>
        <w:spacing w:after="160"/>
        <w:ind w:right="565"/>
        <w:rPr>
          <w:rFonts w:ascii="GHEA Grapalat" w:hAnsi="GHEA Grapalat"/>
          <w:b/>
          <w:lang w:val="en-US"/>
        </w:rPr>
      </w:pPr>
    </w:p>
    <w:p w:rsidR="00C3421C" w:rsidRPr="00B138F3" w:rsidRDefault="00C3421C" w:rsidP="00C3421C">
      <w:pPr>
        <w:widowControl w:val="0"/>
        <w:spacing w:after="160"/>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lang w:val="en-US"/>
        </w:rPr>
      </w:pPr>
    </w:p>
    <w:p w:rsidR="00141B71" w:rsidRPr="00FF452E" w:rsidRDefault="00141B71" w:rsidP="00C3421C">
      <w:pPr>
        <w:widowControl w:val="0"/>
        <w:spacing w:after="160"/>
        <w:ind w:left="567" w:right="565"/>
        <w:jc w:val="center"/>
        <w:rPr>
          <w:rFonts w:ascii="GHEA Grapalat" w:hAnsi="GHEA Grapalat" w:cs="Sylfaen"/>
        </w:rPr>
      </w:pP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94007" w:rsidRDefault="001005B0"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0A214C" w:rsidRPr="006F3BCE" w:rsidRDefault="000A214C" w:rsidP="003F1DD7">
      <w:pPr>
        <w:widowControl w:val="0"/>
        <w:ind w:right="-851"/>
        <w:jc w:val="right"/>
        <w:rPr>
          <w:rFonts w:ascii="GHEA Grapalat" w:hAnsi="GHEA Grapalat" w:cs="GHEA Grapalat"/>
          <w:b/>
          <w:i/>
          <w:sz w:val="20"/>
          <w:szCs w:val="20"/>
        </w:rPr>
      </w:pPr>
      <w:r w:rsidRPr="006F3BCE">
        <w:rPr>
          <w:rFonts w:ascii="GHEA Grapalat" w:hAnsi="GHEA Grapalat"/>
          <w:b/>
          <w:i/>
          <w:sz w:val="20"/>
          <w:szCs w:val="20"/>
        </w:rPr>
        <w:lastRenderedPageBreak/>
        <w:t>Приложение № 5.1</w:t>
      </w:r>
    </w:p>
    <w:p w:rsidR="00AF4211" w:rsidRPr="006F3BCE" w:rsidRDefault="003F1DD7" w:rsidP="003F1DD7">
      <w:pPr>
        <w:widowControl w:val="0"/>
        <w:ind w:right="-851"/>
        <w:jc w:val="right"/>
        <w:rPr>
          <w:rFonts w:ascii="GHEA Grapalat" w:hAnsi="GHEA Grapalat"/>
          <w:b/>
          <w:sz w:val="20"/>
          <w:szCs w:val="20"/>
        </w:rPr>
      </w:pPr>
      <w:r w:rsidRPr="006F3BCE">
        <w:rPr>
          <w:rFonts w:ascii="GHEA Grapalat" w:hAnsi="GHEA Grapalat"/>
          <w:b/>
          <w:i/>
          <w:sz w:val="20"/>
          <w:szCs w:val="20"/>
        </w:rPr>
        <w:t>к Приглашению на запрос котировок</w:t>
      </w:r>
      <w:r w:rsidRPr="006F3BCE">
        <w:rPr>
          <w:rFonts w:ascii="GHEA Grapalat" w:hAnsi="GHEA Grapalat" w:cs="Arial"/>
          <w:b/>
          <w:i/>
          <w:sz w:val="20"/>
          <w:szCs w:val="20"/>
        </w:rPr>
        <w:br/>
      </w:r>
      <w:r w:rsidRPr="006F3BCE">
        <w:rPr>
          <w:rFonts w:ascii="GHEA Grapalat" w:hAnsi="GHEA Grapalat"/>
          <w:b/>
          <w:i/>
          <w:sz w:val="20"/>
          <w:szCs w:val="20"/>
        </w:rPr>
        <w:t xml:space="preserve">под кодом </w:t>
      </w:r>
      <w:r w:rsidR="00E60179">
        <w:rPr>
          <w:rFonts w:ascii="GHEA Grapalat" w:hAnsi="GHEA Grapalat"/>
          <w:b/>
          <w:i/>
          <w:sz w:val="20"/>
          <w:szCs w:val="20"/>
        </w:rPr>
        <w:t>MMAAPK-GHAPDzB-2020/1</w:t>
      </w:r>
    </w:p>
    <w:p w:rsidR="003F1DD7" w:rsidRPr="00B94007" w:rsidRDefault="003F1DD7" w:rsidP="000A214C">
      <w:pPr>
        <w:widowControl w:val="0"/>
        <w:spacing w:after="160"/>
        <w:jc w:val="center"/>
        <w:rPr>
          <w:rFonts w:ascii="GHEA Grapalat" w:hAnsi="GHEA Grapalat"/>
          <w:b/>
        </w:rPr>
      </w:pPr>
    </w:p>
    <w:p w:rsidR="000A214C" w:rsidRPr="006F3BCE" w:rsidRDefault="000A214C" w:rsidP="000A214C">
      <w:pPr>
        <w:widowControl w:val="0"/>
        <w:jc w:val="center"/>
        <w:rPr>
          <w:rFonts w:ascii="GHEA Grapalat" w:hAnsi="GHEA Grapalat" w:cs="GHEA Grapalat"/>
          <w:b/>
          <w:sz w:val="22"/>
        </w:rPr>
      </w:pPr>
      <w:r w:rsidRPr="006F3BCE">
        <w:rPr>
          <w:rFonts w:ascii="GHEA Grapalat" w:hAnsi="GHEA Grapalat"/>
          <w:b/>
          <w:sz w:val="20"/>
        </w:rPr>
        <w:t xml:space="preserve">СОГЛАШЕНИЕ О НЕУСТОЙКЕ </w:t>
      </w:r>
    </w:p>
    <w:p w:rsidR="000A214C" w:rsidRPr="00B94007" w:rsidRDefault="000A214C" w:rsidP="000A214C">
      <w:pPr>
        <w:widowControl w:val="0"/>
        <w:jc w:val="center"/>
        <w:rPr>
          <w:rFonts w:ascii="GHEA Grapalat" w:hAnsi="GHEA Grapalat"/>
          <w:b/>
          <w:sz w:val="22"/>
        </w:rPr>
      </w:pPr>
      <w:r w:rsidRPr="006F3BCE">
        <w:rPr>
          <w:rFonts w:ascii="GHEA Grapalat" w:hAnsi="GHEA Grapalat"/>
          <w:b/>
          <w:sz w:val="22"/>
        </w:rPr>
        <w:t>(обеспечение договора)</w:t>
      </w:r>
    </w:p>
    <w:p w:rsidR="003F1DD7" w:rsidRPr="00B94007" w:rsidRDefault="003F1DD7" w:rsidP="000A214C">
      <w:pPr>
        <w:widowControl w:val="0"/>
        <w:jc w:val="center"/>
        <w:rPr>
          <w:rFonts w:ascii="GHEA Grapalat" w:hAnsi="GHEA Grapalat" w:cs="GHEA Grapalat"/>
          <w:b/>
          <w:sz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422E39">
        <w:tc>
          <w:tcPr>
            <w:tcW w:w="4786" w:type="dxa"/>
          </w:tcPr>
          <w:p w:rsidR="000A214C" w:rsidRPr="00B138F3" w:rsidRDefault="000A214C" w:rsidP="00422E39">
            <w:pPr>
              <w:widowControl w:val="0"/>
              <w:spacing w:after="160"/>
              <w:rPr>
                <w:rFonts w:ascii="GHEA Grapalat" w:hAnsi="GHEA Grapalat" w:cs="GHEA Grapalat"/>
                <w:b/>
                <w:lang w:val="en-US"/>
              </w:rPr>
            </w:pPr>
            <w:r w:rsidRPr="003F1DD7">
              <w:rPr>
                <w:rFonts w:ascii="GHEA Grapalat" w:hAnsi="GHEA Grapalat"/>
                <w:sz w:val="20"/>
              </w:rPr>
              <w:t>г. Ереван</w:t>
            </w:r>
          </w:p>
        </w:tc>
        <w:tc>
          <w:tcPr>
            <w:tcW w:w="4500" w:type="dxa"/>
          </w:tcPr>
          <w:p w:rsidR="000A214C" w:rsidRPr="00B138F3" w:rsidRDefault="000A214C" w:rsidP="003F1DD7">
            <w:pPr>
              <w:widowControl w:val="0"/>
              <w:spacing w:after="160"/>
              <w:jc w:val="right"/>
              <w:rPr>
                <w:rFonts w:ascii="GHEA Grapalat" w:hAnsi="GHEA Grapalat" w:cs="GHEA Grapalat"/>
                <w:b/>
              </w:rPr>
            </w:pPr>
            <w:r w:rsidRPr="003F1DD7">
              <w:rPr>
                <w:rFonts w:ascii="GHEA Grapalat" w:hAnsi="GHEA Grapalat"/>
                <w:sz w:val="20"/>
              </w:rPr>
              <w:t>"</w:t>
            </w:r>
            <w:r w:rsidRPr="003F1DD7">
              <w:rPr>
                <w:rFonts w:ascii="GHEA Grapalat" w:hAnsi="GHEA Grapalat"/>
                <w:sz w:val="20"/>
                <w:lang w:val="en-US"/>
              </w:rPr>
              <w:tab/>
            </w:r>
            <w:r w:rsidRPr="003F1DD7">
              <w:rPr>
                <w:rFonts w:ascii="GHEA Grapalat" w:hAnsi="GHEA Grapalat"/>
                <w:sz w:val="20"/>
              </w:rPr>
              <w:t xml:space="preserve">" </w:t>
            </w:r>
            <w:r w:rsidRPr="003F1DD7">
              <w:rPr>
                <w:rFonts w:ascii="GHEA Grapalat" w:hAnsi="GHEA Grapalat"/>
                <w:sz w:val="20"/>
                <w:lang w:val="en-US"/>
              </w:rPr>
              <w:tab/>
            </w:r>
            <w:r w:rsidRPr="003F1DD7">
              <w:rPr>
                <w:rFonts w:ascii="GHEA Grapalat" w:hAnsi="GHEA Grapalat"/>
                <w:sz w:val="20"/>
              </w:rPr>
              <w:t>20</w:t>
            </w:r>
            <w:r w:rsidRPr="003F1DD7">
              <w:rPr>
                <w:rFonts w:ascii="GHEA Grapalat" w:hAnsi="GHEA Grapalat"/>
                <w:sz w:val="20"/>
                <w:lang w:val="en-US"/>
              </w:rPr>
              <w:tab/>
            </w:r>
            <w:r w:rsidRPr="003F1DD7">
              <w:rPr>
                <w:rFonts w:ascii="GHEA Grapalat" w:hAnsi="GHEA Grapalat"/>
                <w:sz w:val="20"/>
              </w:rPr>
              <w:t>г.</w:t>
            </w:r>
          </w:p>
        </w:tc>
      </w:tr>
    </w:tbl>
    <w:p w:rsidR="000A214C" w:rsidRPr="006F3BCE" w:rsidRDefault="000A214C" w:rsidP="000A214C">
      <w:pPr>
        <w:widowControl w:val="0"/>
        <w:spacing w:after="160"/>
        <w:rPr>
          <w:rFonts w:ascii="GHEA Grapalat" w:hAnsi="GHEA Grapalat" w:cs="GHEA Grapalat"/>
          <w:b/>
          <w:lang w:val="en-US"/>
        </w:rPr>
      </w:pPr>
    </w:p>
    <w:p w:rsidR="000A214C" w:rsidRPr="00B138F3" w:rsidRDefault="000A214C" w:rsidP="00D67696">
      <w:pPr>
        <w:widowControl w:val="0"/>
        <w:ind w:right="-851"/>
        <w:jc w:val="both"/>
        <w:rPr>
          <w:rFonts w:ascii="GHEA Grapalat" w:hAnsi="GHEA Grapalat" w:cs="GHEA Grapalat"/>
          <w:u w:val="single"/>
          <w:vertAlign w:val="subscript"/>
        </w:rPr>
      </w:pPr>
      <w:r w:rsidRPr="00B138F3">
        <w:rPr>
          <w:rFonts w:ascii="GHEA Grapalat" w:hAnsi="GHEA Grapalat"/>
        </w:rPr>
        <w:t xml:space="preserve">_______________________________________________, </w:t>
      </w:r>
      <w:r w:rsidRPr="00D67696">
        <w:rPr>
          <w:rFonts w:ascii="GHEA Grapalat" w:hAnsi="GHEA Grapalat"/>
          <w:sz w:val="20"/>
        </w:rPr>
        <w:t>в лице директора Компании</w:t>
      </w:r>
      <w:r w:rsidRPr="00B138F3">
        <w:rPr>
          <w:rFonts w:ascii="GHEA Grapalat" w:hAnsi="GHEA Grapalat"/>
        </w:rPr>
        <w:t>,</w:t>
      </w:r>
    </w:p>
    <w:p w:rsidR="000A214C" w:rsidRPr="006F3BC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6F3BCE" w:rsidRDefault="000A214C" w:rsidP="000A214C">
      <w:pPr>
        <w:widowControl w:val="0"/>
        <w:jc w:val="both"/>
        <w:rPr>
          <w:rFonts w:ascii="GHEA Grapalat" w:hAnsi="GHEA Grapalat"/>
        </w:rPr>
      </w:pPr>
      <w:r w:rsidRPr="006F3BCE">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D67696" w:rsidRDefault="000A214C" w:rsidP="00D67696">
      <w:pPr>
        <w:widowControl w:val="0"/>
        <w:spacing w:after="160"/>
        <w:ind w:right="-851"/>
        <w:jc w:val="both"/>
        <w:rPr>
          <w:rFonts w:ascii="GHEA Grapalat" w:hAnsi="GHEA Grapalat"/>
          <w:sz w:val="20"/>
        </w:rPr>
      </w:pPr>
      <w:r w:rsidRPr="00D67696">
        <w:rPr>
          <w:rFonts w:ascii="GHEA Grapalat" w:hAnsi="GHEA Grapalat"/>
          <w:sz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448B4" w:rsidRDefault="000A214C" w:rsidP="000A214C">
      <w:pPr>
        <w:widowControl w:val="0"/>
        <w:spacing w:after="160"/>
        <w:jc w:val="center"/>
        <w:rPr>
          <w:rFonts w:ascii="GHEA Grapalat" w:hAnsi="GHEA Grapalat" w:cs="GHEA Grapalat"/>
          <w:b/>
          <w:bCs/>
          <w:sz w:val="22"/>
        </w:rPr>
      </w:pPr>
      <w:r w:rsidRPr="002448B4">
        <w:rPr>
          <w:rFonts w:ascii="GHEA Grapalat" w:hAnsi="GHEA Grapalat"/>
          <w:b/>
          <w:sz w:val="22"/>
        </w:rPr>
        <w:t>1. Предмет соглашения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w:t>
      </w:r>
      <w:r w:rsidR="002448B4">
        <w:rPr>
          <w:rFonts w:ascii="GHEA Grapalat" w:hAnsi="GHEA Grapalat"/>
          <w:sz w:val="20"/>
        </w:rPr>
        <w:t>.1.</w:t>
      </w:r>
      <w:r w:rsidRPr="002448B4">
        <w:rPr>
          <w:rFonts w:ascii="GHEA Grapalat" w:hAnsi="GHEA Grapalat"/>
          <w:sz w:val="20"/>
        </w:rPr>
        <w:t xml:space="preserve">Компания участвует в организованной </w:t>
      </w:r>
      <w:r w:rsidR="003F1DD7" w:rsidRPr="002448B4">
        <w:rPr>
          <w:rFonts w:ascii="GHEA Grapalat" w:hAnsi="GHEA Grapalat"/>
          <w:sz w:val="20"/>
        </w:rPr>
        <w:t>ГНКО "ЦЕНТР ПЕРВИЧНОЙ ОХРАНЫ ЗДОРОВЬЯ</w:t>
      </w:r>
      <w:r w:rsidR="00F978EA" w:rsidRPr="00F978EA">
        <w:rPr>
          <w:rFonts w:ascii="GHEA Grapalat" w:hAnsi="GHEA Grapalat"/>
          <w:sz w:val="20"/>
        </w:rPr>
        <w:t xml:space="preserve"> </w:t>
      </w:r>
      <w:r w:rsidR="00F978EA">
        <w:rPr>
          <w:rFonts w:ascii="GHEA Grapalat" w:hAnsi="GHEA Grapalat"/>
          <w:sz w:val="20"/>
        </w:rPr>
        <w:t>МАРМАРАШЕНА</w:t>
      </w:r>
      <w:r w:rsidR="003F1DD7" w:rsidRPr="002448B4">
        <w:rPr>
          <w:rFonts w:ascii="GHEA Grapalat" w:hAnsi="GHEA Grapalat"/>
          <w:sz w:val="20"/>
        </w:rPr>
        <w:t>"</w:t>
      </w:r>
      <w:r w:rsidRPr="002448B4">
        <w:rPr>
          <w:rFonts w:ascii="GHEA Grapalat" w:hAnsi="GHEA Grapalat"/>
          <w:sz w:val="20"/>
        </w:rPr>
        <w:t>(далее — Заказчик) процедуре закупок под кодом</w:t>
      </w:r>
      <w:r w:rsidR="003F1DD7" w:rsidRPr="002448B4">
        <w:rPr>
          <w:rFonts w:ascii="GHEA Grapalat" w:hAnsi="GHEA Grapalat"/>
          <w:sz w:val="20"/>
        </w:rPr>
        <w:t xml:space="preserve"> </w:t>
      </w:r>
      <w:r w:rsidR="00E60179">
        <w:rPr>
          <w:rFonts w:ascii="GHEA Grapalat" w:hAnsi="GHEA Grapalat"/>
          <w:sz w:val="20"/>
        </w:rPr>
        <w:t>MMAAPK-GHAPDzB-2020/1</w:t>
      </w:r>
      <w:r w:rsidRPr="002448B4">
        <w:rPr>
          <w:rFonts w:ascii="GHEA Grapalat" w:hAnsi="GHEA Grapalat"/>
          <w:sz w:val="20"/>
        </w:rPr>
        <w:t>.</w:t>
      </w:r>
    </w:p>
    <w:p w:rsidR="000A214C" w:rsidRPr="002448B4" w:rsidRDefault="002448B4" w:rsidP="002448B4">
      <w:pPr>
        <w:rPr>
          <w:rFonts w:ascii="GHEA Grapalat" w:hAnsi="GHEA Grapalat"/>
        </w:rPr>
      </w:pPr>
      <w:r>
        <w:rPr>
          <w:rFonts w:ascii="GHEA Grapalat" w:hAnsi="GHEA Grapalat"/>
          <w:sz w:val="20"/>
        </w:rPr>
        <w:t>1.2.</w:t>
      </w:r>
      <w:r w:rsidR="000A214C" w:rsidRPr="002448B4">
        <w:rPr>
          <w:rFonts w:ascii="GHEA Grapalat" w:hAnsi="GHEA Grapalat"/>
          <w:sz w:val="20"/>
        </w:rPr>
        <w:t xml:space="preserve">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1.3.</w:t>
      </w:r>
      <w:r w:rsidR="000A214C" w:rsidRPr="002448B4">
        <w:rPr>
          <w:rFonts w:ascii="GHEA Grapalat" w:hAnsi="GHEA Grapalat"/>
          <w:sz w:val="2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а)</w:t>
      </w:r>
      <w:r w:rsidR="000A214C" w:rsidRPr="002448B4">
        <w:rPr>
          <w:rFonts w:ascii="GHEA Grapalat" w:hAnsi="GHEA Grapalat"/>
          <w:sz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б)</w:t>
      </w:r>
      <w:r w:rsidR="000A214C" w:rsidRPr="002448B4">
        <w:rPr>
          <w:rFonts w:ascii="GHEA Grapalat" w:hAnsi="GHEA Grapalat"/>
          <w:sz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в)</w:t>
      </w:r>
      <w:r w:rsidR="000A214C" w:rsidRPr="002448B4">
        <w:rPr>
          <w:rFonts w:ascii="GHEA Grapalat" w:hAnsi="GHEA Grapalat"/>
          <w:sz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г)</w:t>
      </w:r>
      <w:r w:rsidR="000A214C" w:rsidRPr="002448B4">
        <w:rPr>
          <w:rFonts w:ascii="GHEA Grapalat" w:hAnsi="GHEA Grapalat"/>
          <w:sz w:val="20"/>
        </w:rPr>
        <w:t>Компания подтверждает, что акцептовала Требование в полном размере суммы неустойки.</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д)</w:t>
      </w:r>
      <w:r w:rsidR="000A214C" w:rsidRPr="002448B4">
        <w:rPr>
          <w:rFonts w:ascii="GHEA Grapalat" w:hAnsi="GHEA Grapalat"/>
          <w:sz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1.5.</w:t>
      </w:r>
      <w:r w:rsidR="000A214C" w:rsidRPr="002448B4">
        <w:rPr>
          <w:rFonts w:ascii="GHEA Grapalat" w:hAnsi="GHEA Grapalat"/>
          <w:sz w:val="20"/>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1.6.</w:t>
      </w:r>
      <w:r w:rsidR="000A214C" w:rsidRPr="002448B4">
        <w:rPr>
          <w:rFonts w:ascii="GHEA Grapalat" w:hAnsi="GHEA Grapalat"/>
          <w:sz w:val="20"/>
        </w:rPr>
        <w:t>Заказчик может представить в Банк-плательщик иные дополнительные документы.</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448B4" w:rsidRPr="00B94007"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1.8.</w:t>
      </w:r>
      <w:r w:rsidRPr="002448B4">
        <w:rPr>
          <w:rFonts w:ascii="GHEA Grapalat" w:hAnsi="GHEA Grapalat"/>
          <w:sz w:val="20"/>
        </w:rPr>
        <w:tab/>
        <w:t xml:space="preserve">В случае если имеющихся на счете Компании средств недостаточно, Банк-плательщик в течение 2 </w:t>
      </w:r>
    </w:p>
    <w:p w:rsidR="000A214C" w:rsidRPr="002448B4"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(двух) рабочих дней после получения платежного требования должен в письменной форме уведомить Заказчика.</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1.9.</w:t>
      </w:r>
      <w:r w:rsidRPr="002448B4">
        <w:rPr>
          <w:rFonts w:ascii="GHEA Grapalat" w:hAnsi="GHEA Grapalat"/>
          <w:sz w:val="20"/>
        </w:rPr>
        <w:tab/>
        <w:t xml:space="preserve">В случае если в течение десяти рабочих дней после представления в Банк настоящего Соглашения и </w:t>
      </w:r>
      <w:r w:rsidRPr="002448B4">
        <w:rPr>
          <w:rFonts w:ascii="GHEA Grapalat" w:hAnsi="GHEA Grapalat"/>
          <w:sz w:val="20"/>
        </w:rPr>
        <w:lastRenderedPageBreak/>
        <w:t>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46DEA" w:rsidRPr="00B94007" w:rsidRDefault="00C46DEA" w:rsidP="000A214C">
      <w:pPr>
        <w:widowControl w:val="0"/>
        <w:jc w:val="center"/>
        <w:rPr>
          <w:rFonts w:ascii="GHEA Grapalat" w:hAnsi="GHEA Grapalat"/>
          <w:b/>
          <w:sz w:val="22"/>
        </w:rPr>
      </w:pPr>
    </w:p>
    <w:p w:rsidR="000A214C" w:rsidRPr="002448B4" w:rsidRDefault="000A214C" w:rsidP="000A214C">
      <w:pPr>
        <w:widowControl w:val="0"/>
        <w:jc w:val="center"/>
        <w:rPr>
          <w:rFonts w:ascii="GHEA Grapalat" w:hAnsi="GHEA Grapalat" w:cs="GHEA Grapalat"/>
          <w:b/>
          <w:bCs/>
          <w:sz w:val="22"/>
        </w:rPr>
      </w:pPr>
      <w:r w:rsidRPr="002448B4">
        <w:rPr>
          <w:rFonts w:ascii="GHEA Grapalat" w:hAnsi="GHEA Grapalat"/>
          <w:b/>
          <w:sz w:val="22"/>
        </w:rPr>
        <w:t>2. Иные условия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2.1.</w:t>
      </w:r>
      <w:r w:rsidRPr="002448B4">
        <w:rPr>
          <w:rFonts w:ascii="GHEA Grapalat" w:hAnsi="GHEA Grapalat"/>
          <w:sz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w:t>
      </w:r>
      <w:r w:rsidRPr="002448B4">
        <w:rPr>
          <w:rFonts w:ascii="GHEA Grapalat" w:hAnsi="GHEA Grapalat"/>
          <w:sz w:val="20"/>
        </w:rPr>
        <w:tab/>
        <w:t xml:space="preserve">Представив настоящее Соглашение и прилагаемое Требование в Банк-плательщик: </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2.2.1.</w:t>
      </w:r>
      <w:r w:rsidRPr="002448B4">
        <w:rPr>
          <w:rFonts w:ascii="GHEA Grapalat" w:hAnsi="GHEA Grapalat"/>
          <w:sz w:val="20"/>
        </w:rPr>
        <w:tab/>
        <w:t>Заказчик подтверждает, что Компания допустила нарушение договорных обязательств, а</w:t>
      </w:r>
    </w:p>
    <w:p w:rsidR="000A214C" w:rsidRPr="002448B4" w:rsidDel="00A13215" w:rsidRDefault="000A214C" w:rsidP="002448B4">
      <w:pPr>
        <w:widowControl w:val="0"/>
        <w:ind w:right="-851"/>
        <w:jc w:val="both"/>
        <w:rPr>
          <w:rFonts w:ascii="GHEA Grapalat" w:hAnsi="GHEA Grapalat"/>
          <w:sz w:val="20"/>
        </w:rPr>
      </w:pPr>
      <w:r w:rsidRPr="002448B4">
        <w:rPr>
          <w:rFonts w:ascii="GHEA Grapalat" w:hAnsi="GHEA Grapalat"/>
          <w:sz w:val="20"/>
        </w:rPr>
        <w:t>2.2.2.</w:t>
      </w:r>
      <w:r w:rsidRPr="002448B4">
        <w:rPr>
          <w:rFonts w:ascii="GHEA Grapalat" w:hAnsi="GHEA Grapalat"/>
          <w:sz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2.3.</w:t>
      </w:r>
      <w:r w:rsidRPr="002448B4">
        <w:rPr>
          <w:rFonts w:ascii="GHEA Grapalat" w:hAnsi="GHEA Grapalat"/>
          <w:sz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46DEA" w:rsidRPr="00B94007" w:rsidRDefault="00C46DEA" w:rsidP="000A214C">
      <w:pPr>
        <w:widowControl w:val="0"/>
        <w:spacing w:after="160"/>
        <w:ind w:firstLine="567"/>
        <w:jc w:val="center"/>
        <w:rPr>
          <w:rFonts w:ascii="GHEA Grapalat" w:hAnsi="GHEA Grapalat"/>
          <w:b/>
          <w:sz w:val="22"/>
        </w:rPr>
      </w:pPr>
    </w:p>
    <w:p w:rsidR="000A214C" w:rsidRPr="002448B4" w:rsidRDefault="000A214C" w:rsidP="000A214C">
      <w:pPr>
        <w:widowControl w:val="0"/>
        <w:spacing w:after="160"/>
        <w:ind w:firstLine="567"/>
        <w:jc w:val="center"/>
        <w:rPr>
          <w:rFonts w:ascii="GHEA Grapalat" w:hAnsi="GHEA Grapalat"/>
          <w:b/>
          <w:sz w:val="22"/>
        </w:rPr>
      </w:pPr>
      <w:r w:rsidRPr="002448B4">
        <w:rPr>
          <w:rFonts w:ascii="GHEA Grapalat" w:hAnsi="GHEA Grapalat"/>
          <w:b/>
          <w:sz w:val="22"/>
        </w:rPr>
        <w:t>3. Адрес, банковские реквизиты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адрес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обслуживающего компанию банка</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номер банковского счета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учетный номер налогоплательщика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B138F3" w:rsidRDefault="000A214C" w:rsidP="002448B4">
      <w:pPr>
        <w:widowControl w:val="0"/>
        <w:spacing w:after="160" w:line="200" w:lineRule="exact"/>
        <w:ind w:right="4250"/>
        <w:jc w:val="center"/>
        <w:rPr>
          <w:rFonts w:ascii="GHEA Grapalat" w:hAnsi="GHEA Grapalat"/>
        </w:rPr>
      </w:pPr>
      <w:r w:rsidRPr="002448B4">
        <w:rPr>
          <w:rFonts w:ascii="GHEA Grapalat" w:hAnsi="GHEA Grapalat"/>
          <w:sz w:val="22"/>
          <w:szCs w:val="22"/>
          <w:vertAlign w:val="superscript"/>
        </w:rPr>
        <w:t>имя, фамилия и подпись директора</w:t>
      </w:r>
      <w:r w:rsidRPr="00B138F3">
        <w:rPr>
          <w:rFonts w:ascii="GHEA Grapalat" w:hAnsi="GHEA Grapalat"/>
          <w:vertAlign w:val="superscript"/>
        </w:rPr>
        <w:t xml:space="preserve"> компании</w:t>
      </w:r>
    </w:p>
    <w:p w:rsidR="000A214C" w:rsidRPr="002448B4" w:rsidRDefault="00632AC2" w:rsidP="00632AC2">
      <w:pPr>
        <w:widowControl w:val="0"/>
        <w:spacing w:after="160"/>
        <w:rPr>
          <w:rFonts w:ascii="GHEA Grapalat" w:hAnsi="GHEA Grapalat"/>
          <w:sz w:val="22"/>
        </w:rPr>
      </w:pPr>
      <w:r w:rsidRPr="002448B4">
        <w:rPr>
          <w:rFonts w:ascii="GHEA Grapalat" w:hAnsi="GHEA Grapalat"/>
          <w:sz w:val="22"/>
        </w:rPr>
        <w:t xml:space="preserve">День/месяц/год                                                                                    </w:t>
      </w:r>
      <w:r w:rsidR="000A214C" w:rsidRPr="002448B4">
        <w:rPr>
          <w:rFonts w:ascii="GHEA Grapalat" w:hAnsi="GHEA Grapalat"/>
          <w:sz w:val="22"/>
        </w:rPr>
        <w:t>М. П.</w:t>
      </w:r>
    </w:p>
    <w:p w:rsidR="00BE2572" w:rsidRPr="00B138F3" w:rsidRDefault="00BE2572" w:rsidP="00BE2572">
      <w:pPr>
        <w:widowControl w:val="0"/>
        <w:spacing w:after="160"/>
        <w:jc w:val="center"/>
        <w:rPr>
          <w:rFonts w:ascii="GHEA Grapalat" w:hAnsi="GHEA Grapalat" w:cs="Sylfaen"/>
        </w:rPr>
      </w:pPr>
    </w:p>
    <w:p w:rsidR="00BE2572" w:rsidRPr="00B94007"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page" w:tblpX="815" w:tblpY="1"/>
        <w:tblW w:w="10980" w:type="dxa"/>
        <w:tblLook w:val="0000" w:firstRow="0" w:lastRow="0" w:firstColumn="0" w:lastColumn="0" w:noHBand="0" w:noVBand="0"/>
      </w:tblPr>
      <w:tblGrid>
        <w:gridCol w:w="5616"/>
        <w:gridCol w:w="5364"/>
      </w:tblGrid>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B138F3" w:rsidRDefault="006F3BCE" w:rsidP="006F3BCE">
            <w:pPr>
              <w:widowControl w:val="0"/>
              <w:tabs>
                <w:tab w:val="left" w:pos="3402"/>
              </w:tabs>
              <w:spacing w:after="1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cs="Sylfaen"/>
                <w:sz w:val="20"/>
              </w:rPr>
            </w:pPr>
            <w:r w:rsidRPr="002448B4">
              <w:rPr>
                <w:rFonts w:ascii="GHEA Grapalat" w:hAnsi="GHEA Grapalat"/>
                <w:sz w:val="20"/>
              </w:rPr>
              <w:t xml:space="preserve">2.Номер </w:t>
            </w:r>
          </w:p>
        </w:tc>
      </w:tr>
      <w:tr w:rsidR="006F3BCE" w:rsidRPr="00B138F3" w:rsidTr="006F3BC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3390"/>
              </w:tabs>
              <w:spacing w:after="160"/>
              <w:rPr>
                <w:rFonts w:ascii="GHEA Grapalat" w:hAnsi="GHEA Grapalat" w:cs="Sylfaen"/>
                <w:sz w:val="20"/>
              </w:rPr>
            </w:pPr>
            <w:r w:rsidRPr="002448B4">
              <w:rPr>
                <w:rFonts w:ascii="GHEA Grapalat" w:hAnsi="GHEA Grapalat"/>
                <w:sz w:val="20"/>
              </w:rPr>
              <w:t>3</w:t>
            </w:r>
            <w:r w:rsidRPr="002448B4">
              <w:rPr>
                <w:rFonts w:ascii="GHEA Grapalat" w:hAnsi="GHEA Grapalat"/>
                <w:sz w:val="20"/>
              </w:rPr>
              <w:tab/>
              <w:t>Дата представления: "___" ___ 20___г.</w:t>
            </w:r>
          </w:p>
        </w:tc>
      </w:tr>
      <w:tr w:rsidR="006F3BCE" w:rsidRPr="00B138F3" w:rsidTr="006F3BC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4.Наименование, или имя, фамилия плательщика (Компания:</w:t>
            </w:r>
          </w:p>
        </w:tc>
      </w:tr>
      <w:tr w:rsidR="006F3BCE"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5.Обслуживающая плательщика Финансовая организация (банк):</w:t>
            </w:r>
          </w:p>
        </w:tc>
      </w:tr>
      <w:tr w:rsidR="006F3BCE"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6.Номер счета плательщика:</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7.УНН плательщика:</w:t>
            </w:r>
          </w:p>
        </w:tc>
      </w:tr>
      <w:tr w:rsidR="006F3BCE"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8.НЗОУ плательщика:</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46DEA" w:rsidRDefault="00C46DEA" w:rsidP="00C46DEA">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w:t>
            </w:r>
            <w:r w:rsidR="00F978EA" w:rsidRPr="00F978EA">
              <w:rPr>
                <w:rFonts w:ascii="GHEA Grapalat" w:hAnsi="GHEA Grapalat"/>
                <w:sz w:val="20"/>
              </w:rPr>
              <w:t xml:space="preserve"> </w:t>
            </w:r>
            <w:r w:rsidR="00F978EA">
              <w:rPr>
                <w:rFonts w:ascii="GHEA Grapalat" w:hAnsi="GHEA Grapalat"/>
                <w:sz w:val="20"/>
              </w:rPr>
              <w:t>МАРМАРАШЕНА</w:t>
            </w:r>
            <w:r w:rsidRPr="003F1DD7">
              <w:rPr>
                <w:rFonts w:ascii="GHEA Grapalat" w:hAnsi="GHEA Grapalat"/>
                <w:sz w:val="20"/>
              </w:rPr>
              <w:t>"</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30C06" w:rsidRDefault="00C46DEA" w:rsidP="00C46DEA">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C46DEA" w:rsidRPr="00B138F3" w:rsidTr="006F3BC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F978EA">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Pr>
                <w:rFonts w:ascii="GHEA Grapalat" w:hAnsi="GHEA Grapalat"/>
                <w:sz w:val="20"/>
                <w:lang w:val="en-US"/>
              </w:rPr>
              <w:t xml:space="preserve"> </w:t>
            </w:r>
          </w:p>
        </w:tc>
      </w:tr>
      <w:tr w:rsidR="00C46DEA"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C46DEA">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C46DEA"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3F1DD7" w:rsidRDefault="00C46DEA" w:rsidP="00F978E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(сч.№)</w:t>
            </w:r>
            <w:r>
              <w:rPr>
                <w:rFonts w:ascii="GHEA Grapalat" w:hAnsi="GHEA Grapalat"/>
                <w:sz w:val="20"/>
                <w:lang w:val="en-US"/>
              </w:rPr>
              <w:t xml:space="preserve"> </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14.Сумма (цифрами и прописью):</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15.Акцептованная сумма (цифрами и прописью) (предусмотрена для частичного акцепта указанной суммы, который не применяется)</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16.Валюта (прописью и по коду):</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17.Цель сделки (уплаты): (для обеспечения исполнения договора)</w:t>
            </w:r>
          </w:p>
        </w:tc>
      </w:tr>
      <w:tr w:rsidR="00C46DEA" w:rsidRPr="00B138F3" w:rsidTr="006F3BCE">
        <w:trPr>
          <w:trHeight w:val="424"/>
        </w:trPr>
        <w:tc>
          <w:tcPr>
            <w:tcW w:w="10980" w:type="dxa"/>
            <w:gridSpan w:val="2"/>
            <w:tcBorders>
              <w:top w:val="single" w:sz="4" w:space="0" w:color="auto"/>
              <w:left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18.Основания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19.Условия оплаты: &lt;акцептованный платеж&gt;</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20.Количество прилагаемых страниц: --- страниц</w:t>
            </w: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851"/>
              </w:tabs>
              <w:spacing w:after="160"/>
              <w:rPr>
                <w:rFonts w:ascii="GHEA Grapalat" w:hAnsi="GHEA Grapalat"/>
                <w:sz w:val="20"/>
              </w:rPr>
            </w:pPr>
            <w:r w:rsidRPr="006F3BCE">
              <w:rPr>
                <w:rFonts w:ascii="GHEA Grapalat" w:hAnsi="GHEA Grapalat"/>
                <w:sz w:val="20"/>
              </w:rPr>
              <w:t>22.а.</w:t>
            </w:r>
            <w:r w:rsidRPr="006F3BCE">
              <w:rPr>
                <w:rFonts w:ascii="GHEA Grapalat" w:hAnsi="GHEA Grapalat"/>
                <w:sz w:val="20"/>
              </w:rPr>
              <w:tab/>
              <w:t>Подписи бенефициара</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45"/>
              </w:tabs>
              <w:spacing w:after="160"/>
              <w:rPr>
                <w:rFonts w:ascii="GHEA Grapalat" w:hAnsi="GHEA Grapalat" w:cs="Sylfaen"/>
              </w:rPr>
            </w:pPr>
            <w:r w:rsidRPr="006F3BCE">
              <w:rPr>
                <w:rFonts w:ascii="GHEA Grapalat" w:hAnsi="GHEA Grapalat"/>
                <w:sz w:val="20"/>
              </w:rPr>
              <w:t>22.б.</w:t>
            </w:r>
            <w:r w:rsidRPr="00B138F3">
              <w:rPr>
                <w:rFonts w:ascii="GHEA Grapalat" w:hAnsi="GHEA Grapalat"/>
              </w:rPr>
              <w:tab/>
            </w:r>
            <w:r w:rsidRPr="006F3BCE">
              <w:rPr>
                <w:rFonts w:ascii="GHEA Grapalat" w:hAnsi="GHEA Grapalat"/>
                <w:sz w:val="20"/>
              </w:rPr>
              <w:t>М. П</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46DEA" w:rsidRPr="00B138F3" w:rsidRDefault="00C46DEA" w:rsidP="00C46DEA">
            <w:pPr>
              <w:widowControl w:val="0"/>
              <w:tabs>
                <w:tab w:val="left" w:pos="905"/>
              </w:tabs>
              <w:spacing w:after="160"/>
              <w:rPr>
                <w:rFonts w:ascii="GHEA Grapalat" w:hAnsi="GHEA Grapalat" w:cs="Sylfaen"/>
              </w:rPr>
            </w:pPr>
            <w:r w:rsidRPr="006F3BCE">
              <w:rPr>
                <w:rFonts w:ascii="GHEA Grapalat" w:hAnsi="GHEA Grapalat"/>
                <w:sz w:val="20"/>
              </w:rPr>
              <w:t>21.а.</w:t>
            </w:r>
            <w:r w:rsidRPr="006F3BCE">
              <w:rPr>
                <w:rFonts w:ascii="GHEA Grapalat" w:hAnsi="GHEA Grapalat"/>
                <w:sz w:val="20"/>
              </w:rPr>
              <w:tab/>
            </w:r>
            <w:r w:rsidRPr="006F3BCE">
              <w:rPr>
                <w:rFonts w:ascii="Courier New" w:hAnsi="Courier New" w:cs="Courier New"/>
                <w:sz w:val="20"/>
              </w:rPr>
              <w:t> </w:t>
            </w:r>
            <w:r w:rsidRPr="006F3BCE">
              <w:rPr>
                <w:rFonts w:ascii="GHEA Grapalat" w:hAnsi="GHEA Grapalat"/>
                <w:sz w:val="20"/>
              </w:rPr>
              <w:t>Подписи плательщика</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jc w:val="right"/>
              <w:rPr>
                <w:rFonts w:ascii="GHEA Grapalat" w:hAnsi="GHEA Grapalat" w:cs="Tahoma"/>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39"/>
              </w:tabs>
              <w:spacing w:after="160"/>
              <w:rPr>
                <w:rFonts w:ascii="GHEA Grapalat" w:hAnsi="GHEA Grapalat" w:cs="Sylfaen"/>
              </w:rPr>
            </w:pPr>
            <w:r w:rsidRPr="006F3BCE">
              <w:rPr>
                <w:rFonts w:ascii="GHEA Grapalat" w:hAnsi="GHEA Grapalat"/>
                <w:sz w:val="20"/>
              </w:rPr>
              <w:t>21.б.</w:t>
            </w:r>
            <w:r w:rsidRPr="00B138F3">
              <w:rPr>
                <w:rFonts w:ascii="GHEA Grapalat" w:hAnsi="GHEA Grapalat"/>
              </w:rPr>
              <w:tab/>
            </w:r>
            <w:r w:rsidRPr="006F3BCE">
              <w:rPr>
                <w:rFonts w:ascii="GHEA Grapalat" w:hAnsi="GHEA Grapalat"/>
                <w:sz w:val="20"/>
              </w:rPr>
              <w:t>М. П.</w:t>
            </w:r>
          </w:p>
        </w:tc>
      </w:tr>
      <w:tr w:rsidR="00C46DEA" w:rsidRPr="00B138F3" w:rsidTr="006F3BCE">
        <w:trPr>
          <w:trHeight w:val="2194"/>
        </w:trPr>
        <w:tc>
          <w:tcPr>
            <w:tcW w:w="5616" w:type="dxa"/>
            <w:tcBorders>
              <w:top w:val="single" w:sz="4" w:space="0" w:color="auto"/>
              <w:left w:val="single" w:sz="4" w:space="0" w:color="auto"/>
              <w:right w:val="single" w:sz="4" w:space="0" w:color="auto"/>
            </w:tcBorders>
            <w:noWrap/>
            <w:vAlign w:val="bottom"/>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lastRenderedPageBreak/>
              <w:t>24.а.</w:t>
            </w:r>
            <w:r w:rsidRPr="006F3BCE">
              <w:rPr>
                <w:rFonts w:ascii="GHEA Grapalat" w:hAnsi="GHEA Grapalat"/>
                <w:sz w:val="20"/>
              </w:rPr>
              <w:tab/>
              <w:t xml:space="preserve"> Обслуживающая бенефициара финансовая организация </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t>23.а.</w:t>
            </w:r>
            <w:r w:rsidRPr="006F3BCE">
              <w:rPr>
                <w:rFonts w:ascii="GHEA Grapalat" w:hAnsi="GHEA Grapalat"/>
                <w:sz w:val="20"/>
              </w:rPr>
              <w:tab/>
              <w:t xml:space="preserve"> Обслуживающая плательщика финансовая организация </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Arial"/>
              </w:rPr>
            </w:pP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4678"/>
              </w:tabs>
              <w:spacing w:after="160"/>
              <w:rPr>
                <w:rFonts w:ascii="GHEA Grapalat" w:hAnsi="GHEA Grapalat" w:cs="Sylfaen"/>
                <w:sz w:val="20"/>
              </w:rPr>
            </w:pPr>
            <w:r w:rsidRPr="006F3BCE">
              <w:rPr>
                <w:rFonts w:ascii="GHEA Grapalat" w:hAnsi="GHEA Grapalat"/>
                <w:sz w:val="20"/>
              </w:rPr>
              <w:t>24.б.</w:t>
            </w:r>
            <w:r w:rsidRPr="006F3BCE">
              <w:rPr>
                <w:rFonts w:ascii="GHEA Grapalat" w:hAnsi="GHEA Grapalat"/>
                <w:sz w:val="20"/>
              </w:rPr>
              <w:tab/>
              <w:t>М. П.</w:t>
            </w:r>
          </w:p>
          <w:p w:rsidR="00C46DEA" w:rsidRPr="006F3BCE" w:rsidRDefault="00C46DEA" w:rsidP="00C46DEA">
            <w:pPr>
              <w:widowControl w:val="0"/>
              <w:spacing w:after="160"/>
              <w:rPr>
                <w:rFonts w:ascii="GHEA Grapalat" w:hAnsi="GHEA Grapalat" w:cs="Sylfaen"/>
                <w:sz w:val="20"/>
              </w:rPr>
            </w:pPr>
          </w:p>
          <w:p w:rsidR="00C46DEA" w:rsidRPr="00B138F3" w:rsidRDefault="00C46DEA" w:rsidP="00C46DEA">
            <w:pPr>
              <w:widowControl w:val="0"/>
              <w:spacing w:after="160"/>
              <w:ind w:right="155"/>
              <w:jc w:val="right"/>
              <w:rPr>
                <w:rFonts w:ascii="GHEA Grapalat" w:hAnsi="GHEA Grapalat" w:cs="Sylfaen"/>
                <w:lang w:val="en-US"/>
              </w:rPr>
            </w:pPr>
            <w:r w:rsidRPr="006F3BCE">
              <w:rPr>
                <w:rFonts w:ascii="GHEA Grapalat" w:hAnsi="GHEA Grapalat"/>
                <w:sz w:val="20"/>
              </w:rPr>
              <w:t>24.в"___" ___ 20___ г</w:t>
            </w:r>
            <w:r w:rsidRPr="00B138F3">
              <w:rPr>
                <w:rFonts w:ascii="GHEA Grapalat" w:hAnsi="GHEA Grapalat"/>
              </w:rPr>
              <w:t xml:space="preserve">. </w:t>
            </w:r>
          </w:p>
        </w:tc>
        <w:tc>
          <w:tcPr>
            <w:tcW w:w="5364" w:type="dxa"/>
            <w:tcBorders>
              <w:top w:val="nil"/>
              <w:left w:val="nil"/>
              <w:bottom w:val="single" w:sz="4" w:space="0" w:color="auto"/>
              <w:right w:val="single" w:sz="4" w:space="0" w:color="auto"/>
            </w:tcBorders>
            <w:noWrap/>
            <w:vAlign w:val="bottom"/>
          </w:tcPr>
          <w:p w:rsidR="00C46DEA" w:rsidRPr="00B138F3" w:rsidRDefault="00C46DEA" w:rsidP="00C46DEA">
            <w:pPr>
              <w:widowControl w:val="0"/>
              <w:tabs>
                <w:tab w:val="left" w:pos="4554"/>
              </w:tabs>
              <w:spacing w:after="160"/>
              <w:rPr>
                <w:rFonts w:ascii="GHEA Grapalat" w:hAnsi="GHEA Grapalat" w:cs="Sylfaen"/>
              </w:rPr>
            </w:pPr>
            <w:r w:rsidRPr="00C46DEA">
              <w:rPr>
                <w:rFonts w:ascii="GHEA Grapalat" w:hAnsi="GHEA Grapalat"/>
                <w:sz w:val="20"/>
              </w:rPr>
              <w:t>23.б.</w:t>
            </w:r>
            <w:r w:rsidRPr="00B138F3">
              <w:rPr>
                <w:rFonts w:ascii="GHEA Grapalat" w:hAnsi="GHEA Grapalat"/>
              </w:rPr>
              <w:tab/>
              <w:t>М. П.</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spacing w:after="160"/>
              <w:jc w:val="right"/>
              <w:rPr>
                <w:rFonts w:ascii="GHEA Grapalat" w:hAnsi="GHEA Grapalat" w:cs="Sylfaen"/>
              </w:rPr>
            </w:pPr>
            <w:r w:rsidRPr="00C46DEA">
              <w:rPr>
                <w:rFonts w:ascii="GHEA Grapalat" w:hAnsi="GHEA Grapalat"/>
                <w:sz w:val="20"/>
              </w:rPr>
              <w:t>23.в Дата исполнения: "___" ___ 20___г.</w:t>
            </w:r>
          </w:p>
        </w:tc>
      </w:tr>
    </w:tbl>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005B0" w:rsidRPr="002A493C" w:rsidRDefault="000A214C" w:rsidP="00FF452E">
      <w:pPr>
        <w:widowControl w:val="0"/>
        <w:spacing w:after="160"/>
        <w:jc w:val="both"/>
        <w:rPr>
          <w:rFonts w:ascii="GHEA Grapalat" w:hAnsi="GHEA Grapalat"/>
        </w:rPr>
      </w:pPr>
      <w:r w:rsidRPr="00B138F3">
        <w:rPr>
          <w:rFonts w:ascii="GHEA Grapalat" w:hAnsi="GHEA Grapalat"/>
        </w:rPr>
        <w:br w:type="page"/>
      </w:r>
    </w:p>
    <w:p w:rsidR="00071D1C" w:rsidRPr="00FF452E" w:rsidRDefault="00B2572B" w:rsidP="001D1C96">
      <w:pPr>
        <w:pStyle w:val="31"/>
        <w:widowControl w:val="0"/>
        <w:spacing w:line="240" w:lineRule="auto"/>
        <w:ind w:right="-851"/>
        <w:jc w:val="right"/>
        <w:rPr>
          <w:rFonts w:ascii="GHEA Grapalat" w:hAnsi="GHEA Grapalat" w:cs="Sylfaen"/>
          <w:b/>
          <w:i/>
          <w:szCs w:val="24"/>
        </w:rPr>
      </w:pPr>
      <w:r w:rsidRPr="00FF452E">
        <w:rPr>
          <w:rFonts w:ascii="GHEA Grapalat" w:hAnsi="GHEA Grapalat"/>
          <w:b/>
          <w:i/>
          <w:szCs w:val="24"/>
        </w:rPr>
        <w:lastRenderedPageBreak/>
        <w:t xml:space="preserve">Приложение № </w:t>
      </w:r>
      <w:r w:rsidR="004A51CE" w:rsidRPr="00FF452E">
        <w:rPr>
          <w:rFonts w:ascii="GHEA Grapalat" w:hAnsi="GHEA Grapalat"/>
          <w:b/>
          <w:i/>
          <w:szCs w:val="24"/>
        </w:rPr>
        <w:t>6</w:t>
      </w:r>
    </w:p>
    <w:p w:rsidR="001D1C96" w:rsidRPr="00FF452E" w:rsidRDefault="001D1C96" w:rsidP="001D1C96">
      <w:pPr>
        <w:pStyle w:val="31"/>
        <w:widowControl w:val="0"/>
        <w:spacing w:line="240" w:lineRule="auto"/>
        <w:ind w:right="-851"/>
        <w:jc w:val="right"/>
        <w:rPr>
          <w:rFonts w:ascii="GHEA Grapalat" w:hAnsi="GHEA Grapalat"/>
          <w:b/>
          <w:i/>
          <w:szCs w:val="24"/>
        </w:rPr>
      </w:pPr>
      <w:r w:rsidRPr="00FF452E">
        <w:rPr>
          <w:rFonts w:ascii="GHEA Grapalat" w:hAnsi="GHEA Grapalat"/>
          <w:b/>
          <w:i/>
          <w:szCs w:val="24"/>
        </w:rPr>
        <w:t>к Приглашению на запрос котировок</w:t>
      </w:r>
      <w:r w:rsidRPr="00FF452E">
        <w:rPr>
          <w:rFonts w:ascii="GHEA Grapalat" w:hAnsi="GHEA Grapalat"/>
          <w:b/>
          <w:i/>
          <w:szCs w:val="24"/>
        </w:rPr>
        <w:br/>
        <w:t xml:space="preserve">под кодом </w:t>
      </w:r>
      <w:r w:rsidR="00E60179">
        <w:rPr>
          <w:rFonts w:ascii="GHEA Grapalat" w:hAnsi="GHEA Grapalat"/>
          <w:b/>
          <w:i/>
          <w:szCs w:val="24"/>
        </w:rPr>
        <w:t>MMAAPK-GHAPDzB-2020/1</w:t>
      </w:r>
      <w:r w:rsidRPr="00FF452E">
        <w:rPr>
          <w:rFonts w:ascii="GHEA Grapalat" w:hAnsi="GHEA Grapalat"/>
          <w:b/>
          <w:i/>
          <w:szCs w:val="24"/>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FF452E" w:rsidRDefault="00071D1C" w:rsidP="00B46D58">
      <w:pPr>
        <w:widowControl w:val="0"/>
        <w:ind w:left="-142" w:firstLine="142"/>
        <w:jc w:val="center"/>
        <w:rPr>
          <w:rFonts w:ascii="GHEA Grapalat" w:hAnsi="GHEA Grapalat"/>
          <w:b/>
          <w:sz w:val="22"/>
        </w:rPr>
      </w:pPr>
      <w:r w:rsidRPr="00FF452E">
        <w:rPr>
          <w:rFonts w:ascii="GHEA Grapalat" w:hAnsi="GHEA Grapalat"/>
          <w:b/>
          <w:sz w:val="22"/>
        </w:rPr>
        <w:t xml:space="preserve">ДОГОВОР </w:t>
      </w:r>
    </w:p>
    <w:p w:rsidR="00071D1C" w:rsidRPr="00FF452E" w:rsidRDefault="00071D1C" w:rsidP="00B46D58">
      <w:pPr>
        <w:widowControl w:val="0"/>
        <w:ind w:left="-142" w:firstLine="142"/>
        <w:jc w:val="center"/>
        <w:rPr>
          <w:rFonts w:ascii="GHEA Grapalat" w:hAnsi="GHEA Grapalat" w:cs="Times Armenian"/>
          <w:b/>
          <w:sz w:val="22"/>
        </w:rPr>
      </w:pPr>
      <w:r w:rsidRPr="00FF452E">
        <w:rPr>
          <w:rFonts w:ascii="GHEA Grapalat" w:hAnsi="GHEA Grapalat"/>
          <w:b/>
          <w:sz w:val="22"/>
        </w:rPr>
        <w:t>ПОСТАВК</w:t>
      </w:r>
      <w:r w:rsidR="00F15CED" w:rsidRPr="00FF452E">
        <w:rPr>
          <w:rFonts w:ascii="GHEA Grapalat" w:hAnsi="GHEA Grapalat"/>
          <w:b/>
          <w:sz w:val="22"/>
        </w:rPr>
        <w:t>И ТОВАРА ДЛЯ НУЖД ГОСУДАРСТВА</w:t>
      </w:r>
    </w:p>
    <w:p w:rsidR="00071D1C" w:rsidRPr="00FF452E" w:rsidRDefault="00071D1C" w:rsidP="00FF452E">
      <w:pPr>
        <w:widowControl w:val="0"/>
        <w:spacing w:after="160"/>
        <w:ind w:left="-142" w:firstLine="142"/>
        <w:jc w:val="center"/>
        <w:rPr>
          <w:rFonts w:ascii="GHEA Grapalat" w:hAnsi="GHEA Grapalat"/>
          <w:b/>
          <w:sz w:val="22"/>
          <w:u w:val="single"/>
          <w:lang w:val="en-US"/>
        </w:rPr>
      </w:pPr>
      <w:r w:rsidRPr="00FF452E">
        <w:rPr>
          <w:rFonts w:ascii="GHEA Grapalat" w:hAnsi="GHEA Grapalat"/>
          <w:b/>
          <w:sz w:val="22"/>
        </w:rPr>
        <w:t xml:space="preserve">№ </w:t>
      </w:r>
      <w:r w:rsidR="00E60179">
        <w:rPr>
          <w:rFonts w:ascii="GHEA Grapalat" w:hAnsi="GHEA Grapalat"/>
          <w:b/>
          <w:sz w:val="22"/>
        </w:rPr>
        <w:t>MMAAPK-GHAPDzB-2020/1</w:t>
      </w:r>
      <w:r w:rsidR="001D1C96" w:rsidRPr="00FF452E">
        <w:rPr>
          <w:rFonts w:ascii="GHEA Grapalat" w:hAnsi="GHEA Grapalat"/>
          <w:b/>
          <w:sz w:val="20"/>
        </w:rPr>
        <w:t xml:space="preserve">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D1C96" w:rsidTr="00F15CED">
        <w:tc>
          <w:tcPr>
            <w:tcW w:w="4643" w:type="dxa"/>
          </w:tcPr>
          <w:p w:rsidR="00F15CED" w:rsidRPr="001D1C96"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1D1C96" w:rsidRPr="001D1C96">
              <w:rPr>
                <w:rFonts w:ascii="GHEA Grapalat" w:hAnsi="GHEA Grapalat"/>
                <w:sz w:val="20"/>
              </w:rPr>
              <w:t>Г</w:t>
            </w:r>
            <w:r w:rsidR="001D1C96" w:rsidRPr="001D1C96">
              <w:rPr>
                <w:rFonts w:ascii="GHEA Grapalat" w:hAnsi="GHEA Grapalat"/>
                <w:sz w:val="20"/>
                <w:lang w:val="en-US"/>
              </w:rPr>
              <w:t>.</w:t>
            </w:r>
          </w:p>
        </w:tc>
        <w:tc>
          <w:tcPr>
            <w:tcW w:w="4643" w:type="dxa"/>
          </w:tcPr>
          <w:p w:rsidR="00F15CED" w:rsidRPr="001D1C96" w:rsidRDefault="00F15CED" w:rsidP="00B46D58">
            <w:pPr>
              <w:widowControl w:val="0"/>
              <w:spacing w:after="160"/>
              <w:jc w:val="right"/>
              <w:rPr>
                <w:rFonts w:ascii="GHEA Grapalat" w:hAnsi="GHEA Grapalat" w:cs="Sylfaen"/>
                <w:sz w:val="20"/>
                <w:lang w:val="en-US"/>
              </w:rPr>
            </w:pPr>
            <w:r w:rsidRPr="001D1C96">
              <w:rPr>
                <w:rFonts w:ascii="GHEA Grapalat" w:hAnsi="GHEA Grapalat"/>
                <w:sz w:val="20"/>
              </w:rPr>
              <w:t>"</w:t>
            </w:r>
            <w:r w:rsidR="00F83E0A" w:rsidRPr="001D1C96">
              <w:rPr>
                <w:rFonts w:ascii="GHEA Grapalat" w:hAnsi="GHEA Grapalat"/>
                <w:sz w:val="20"/>
                <w:lang w:val="en-US"/>
              </w:rPr>
              <w:tab/>
            </w:r>
            <w:r w:rsidRPr="001D1C96">
              <w:rPr>
                <w:rFonts w:ascii="GHEA Grapalat" w:hAnsi="GHEA Grapalat"/>
                <w:sz w:val="20"/>
              </w:rPr>
              <w:t xml:space="preserve">" </w:t>
            </w:r>
            <w:r w:rsidR="00F83E0A" w:rsidRPr="001D1C96">
              <w:rPr>
                <w:rFonts w:ascii="GHEA Grapalat" w:hAnsi="GHEA Grapalat"/>
                <w:sz w:val="20"/>
                <w:lang w:val="en-US"/>
              </w:rPr>
              <w:tab/>
            </w:r>
            <w:r w:rsidRPr="001D1C96">
              <w:rPr>
                <w:rFonts w:ascii="GHEA Grapalat" w:hAnsi="GHEA Grapalat"/>
                <w:sz w:val="20"/>
                <w:lang w:val="en-US"/>
              </w:rPr>
              <w:t xml:space="preserve"> </w:t>
            </w:r>
            <w:r w:rsidRPr="001D1C96">
              <w:rPr>
                <w:rFonts w:ascii="GHEA Grapalat" w:hAnsi="GHEA Grapalat"/>
                <w:sz w:val="20"/>
              </w:rPr>
              <w:t>20</w:t>
            </w:r>
            <w:r w:rsidR="00F83E0A" w:rsidRPr="001D1C96">
              <w:rPr>
                <w:rFonts w:ascii="GHEA Grapalat" w:hAnsi="GHEA Grapalat"/>
                <w:sz w:val="20"/>
                <w:lang w:val="en-US"/>
              </w:rPr>
              <w:tab/>
            </w:r>
            <w:r w:rsidRPr="001D1C96">
              <w:rPr>
                <w:rFonts w:ascii="GHEA Grapalat" w:hAnsi="GHEA Grapalat"/>
                <w:sz w:val="20"/>
              </w:rPr>
              <w:t>г.</w:t>
            </w:r>
          </w:p>
        </w:tc>
      </w:tr>
    </w:tbl>
    <w:p w:rsidR="00071D1C" w:rsidRPr="001D1C96" w:rsidRDefault="00071D1C" w:rsidP="001D1C96">
      <w:pPr>
        <w:widowControl w:val="0"/>
        <w:tabs>
          <w:tab w:val="left" w:pos="720"/>
          <w:tab w:val="left" w:pos="1440"/>
          <w:tab w:val="left" w:pos="8865"/>
        </w:tabs>
        <w:spacing w:after="160"/>
        <w:rPr>
          <w:rFonts w:ascii="GHEA Grapalat" w:hAnsi="GHEA Grapalat" w:cs="Sylfaen"/>
          <w:lang w:val="en-US"/>
        </w:rPr>
      </w:pPr>
    </w:p>
    <w:p w:rsidR="00071D1C" w:rsidRPr="00B94007" w:rsidRDefault="006B3AE3" w:rsidP="001D1C96">
      <w:pPr>
        <w:widowControl w:val="0"/>
        <w:spacing w:after="160"/>
        <w:ind w:right="-851"/>
        <w:jc w:val="both"/>
        <w:rPr>
          <w:rFonts w:ascii="GHEA Grapalat" w:hAnsi="GHEA Grapalat"/>
          <w:sz w:val="20"/>
        </w:rPr>
      </w:pPr>
      <w:r w:rsidRPr="001D1C96">
        <w:rPr>
          <w:rFonts w:ascii="GHEA Grapalat" w:hAnsi="GHEA Grapalat"/>
          <w:sz w:val="20"/>
        </w:rPr>
        <w:t>_____________, в лице _______________________, действующего на основании устава _____________, далее — "Покупатель", с одной стороны, и</w:t>
      </w:r>
      <w:r w:rsidR="00D5443D" w:rsidRPr="001D1C96">
        <w:rPr>
          <w:rFonts w:ascii="GHEA Grapalat" w:hAnsi="GHEA Grapalat"/>
          <w:sz w:val="20"/>
        </w:rPr>
        <w:t xml:space="preserve"> </w:t>
      </w:r>
      <w:r w:rsidRPr="001D1C96">
        <w:rPr>
          <w:rFonts w:ascii="GHEA Grapalat" w:hAnsi="GHEA Grapalat"/>
          <w:sz w:val="20"/>
        </w:rPr>
        <w:t>__________________, в лице директора</w:t>
      </w:r>
      <w:r w:rsidR="00D5443D" w:rsidRPr="001D1C96">
        <w:rPr>
          <w:rFonts w:ascii="GHEA Grapalat" w:hAnsi="GHEA Grapalat"/>
          <w:sz w:val="20"/>
        </w:rPr>
        <w:t xml:space="preserve"> </w:t>
      </w:r>
      <w:r w:rsidRPr="001D1C96">
        <w:rPr>
          <w:rFonts w:ascii="GHEA Grapalat" w:hAnsi="GHEA Grapalat"/>
          <w:sz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1D1C96" w:rsidRDefault="00071D1C" w:rsidP="00B46D58">
      <w:pPr>
        <w:widowControl w:val="0"/>
        <w:spacing w:after="160"/>
        <w:jc w:val="center"/>
        <w:rPr>
          <w:rFonts w:ascii="GHEA Grapalat" w:hAnsi="GHEA Grapalat" w:cs="Times Armenian"/>
          <w:b/>
          <w:sz w:val="22"/>
        </w:rPr>
      </w:pPr>
      <w:r w:rsidRPr="001D1C96">
        <w:rPr>
          <w:rFonts w:ascii="GHEA Grapalat" w:hAnsi="GHEA Grapalat"/>
          <w:b/>
          <w:sz w:val="22"/>
        </w:rPr>
        <w:t>1. ПРЕДМЕТ ДОГОВОРА</w:t>
      </w:r>
    </w:p>
    <w:p w:rsidR="00071D1C" w:rsidRPr="00B94007" w:rsidRDefault="001D1C96" w:rsidP="001D1C96">
      <w:pPr>
        <w:widowControl w:val="0"/>
        <w:spacing w:after="160"/>
        <w:ind w:right="-851"/>
        <w:jc w:val="both"/>
        <w:rPr>
          <w:rFonts w:ascii="GHEA Grapalat" w:hAnsi="GHEA Grapalat"/>
          <w:sz w:val="20"/>
        </w:rPr>
      </w:pPr>
      <w:r>
        <w:rPr>
          <w:rFonts w:ascii="GHEA Grapalat" w:hAnsi="GHEA Grapalat"/>
          <w:sz w:val="20"/>
        </w:rPr>
        <w:t>1.1</w:t>
      </w:r>
      <w:r w:rsidRPr="001D1C96">
        <w:rPr>
          <w:rFonts w:ascii="GHEA Grapalat" w:hAnsi="GHEA Grapalat"/>
          <w:sz w:val="20"/>
        </w:rPr>
        <w:t xml:space="preserve"> </w:t>
      </w:r>
      <w:r w:rsidR="00071D1C" w:rsidRPr="001D1C96">
        <w:rPr>
          <w:rFonts w:ascii="GHEA Grapalat" w:hAnsi="GHEA Grapalat"/>
          <w:sz w:val="20"/>
        </w:rPr>
        <w:t>Продавец обязуется в установленном настоящим Договором (далее</w:t>
      </w:r>
      <w:r w:rsidR="00F15CED" w:rsidRPr="001D1C96">
        <w:rPr>
          <w:rFonts w:ascii="GHEA Grapalat" w:hAnsi="GHEA Grapalat"/>
          <w:sz w:val="20"/>
        </w:rPr>
        <w:t> </w:t>
      </w:r>
      <w:r w:rsidR="00071D1C" w:rsidRPr="001D1C96">
        <w:rPr>
          <w:rFonts w:ascii="GHEA Grapalat" w:hAnsi="GHEA Grapalat"/>
          <w:sz w:val="20"/>
        </w:rPr>
        <w:t xml:space="preserve">— договор) 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D1C96" w:rsidRDefault="00071D1C" w:rsidP="00B46D58">
      <w:pPr>
        <w:widowControl w:val="0"/>
        <w:jc w:val="center"/>
        <w:rPr>
          <w:rFonts w:ascii="GHEA Grapalat" w:hAnsi="GHEA Grapalat"/>
          <w:b/>
          <w:sz w:val="22"/>
        </w:rPr>
      </w:pPr>
      <w:r w:rsidRPr="001D1C96">
        <w:rPr>
          <w:rFonts w:ascii="GHEA Grapalat" w:hAnsi="GHEA Grapalat"/>
          <w:b/>
          <w:sz w:val="22"/>
        </w:rPr>
        <w:t>2.ПРАВА И ОБЯЗАННОСТИ СТОРОН</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9D71F8" w:rsidRPr="001D1C96">
        <w:rPr>
          <w:rFonts w:ascii="GHEA Grapalat" w:hAnsi="GHEA Grapalat"/>
          <w:b/>
          <w:sz w:val="22"/>
        </w:rPr>
        <w:t>1.</w:t>
      </w:r>
      <w:r w:rsidR="009D71F8" w:rsidRPr="001D1C96">
        <w:rPr>
          <w:rFonts w:ascii="GHEA Grapalat" w:hAnsi="GHEA Grapalat"/>
          <w:b/>
          <w:sz w:val="22"/>
        </w:rPr>
        <w:tab/>
      </w:r>
      <w:r w:rsidRPr="001D1C96">
        <w:rPr>
          <w:rFonts w:ascii="GHEA Grapalat" w:hAnsi="GHEA Grapalat"/>
          <w:b/>
          <w:sz w:val="22"/>
        </w:rPr>
        <w:t>Покупатель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Отказываться от товара в случае непоставки товара Продавцом в</w:t>
      </w:r>
      <w:r w:rsidR="005250C2" w:rsidRPr="001D1C96">
        <w:rPr>
          <w:rFonts w:ascii="GHEA Grapalat" w:hAnsi="GHEA Grapalat"/>
          <w:sz w:val="20"/>
        </w:rPr>
        <w:t> </w:t>
      </w:r>
      <w:r w:rsidRPr="001D1C96">
        <w:rPr>
          <w:rFonts w:ascii="GHEA Grapalat" w:hAnsi="GHEA Grapalat"/>
          <w:sz w:val="20"/>
        </w:rPr>
        <w:t xml:space="preserve">установленный договором срок, если сроки поставки были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возмещения расходов, произведенных им по причине ненадлежащего качества 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отказываться от исполнения договора и требовать возврата уплаченной за товар суммы.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 xml:space="preserve">Если передан товар в количестве меньше оговоренного в договоре, то: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восполнения недопереданного количества</w:t>
      </w:r>
      <w:r w:rsidR="00AA7117" w:rsidRPr="001D1C96">
        <w:rPr>
          <w:rFonts w:ascii="GHEA Grapalat" w:hAnsi="GHEA Grapalat"/>
          <w:sz w:val="20"/>
        </w:rPr>
        <w:t xml:space="preserve"> </w:t>
      </w:r>
      <w:r w:rsidRPr="001D1C96">
        <w:rPr>
          <w:rFonts w:ascii="GHEA Grapalat" w:hAnsi="GHEA Grapalat"/>
          <w:sz w:val="20"/>
        </w:rPr>
        <w:t>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2.1.4</w:t>
      </w:r>
      <w:r w:rsidR="005250C2" w:rsidRPr="001D1C96">
        <w:rPr>
          <w:rFonts w:ascii="GHEA Grapalat" w:hAnsi="GHEA Grapalat"/>
          <w:sz w:val="20"/>
        </w:rPr>
        <w:t>.</w:t>
      </w:r>
      <w:r w:rsidR="005250C2" w:rsidRPr="001D1C96">
        <w:rPr>
          <w:rFonts w:ascii="GHEA Grapalat" w:hAnsi="GHEA Grapalat"/>
          <w:sz w:val="20"/>
        </w:rPr>
        <w:tab/>
      </w:r>
      <w:r w:rsidRPr="001D1C96">
        <w:rPr>
          <w:rFonts w:ascii="GHEA Grapalat" w:hAnsi="GHEA Grapalat"/>
          <w:sz w:val="20"/>
        </w:rPr>
        <w:t>Если передан товар с нарушением условия его вида, по своему усмотрению: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принимать товар, соответствующий условию относительно его вида, и отказываться от остальных товаров;</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отказываться от всех переданных товаров и требовать уплаты пени, предусмотренной пунктом 6.2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D1C96">
        <w:rPr>
          <w:rFonts w:ascii="GHEA Grapalat" w:hAnsi="GHEA Grapalat"/>
          <w:sz w:val="20"/>
        </w:rPr>
        <w:t> </w:t>
      </w:r>
      <w:r w:rsidRPr="001D1C96">
        <w:rPr>
          <w:rFonts w:ascii="GHEA Grapalat" w:hAnsi="GHEA Grapalat"/>
          <w:sz w:val="20"/>
        </w:rPr>
        <w:t>виду.</w:t>
      </w:r>
    </w:p>
    <w:p w:rsidR="009E45F3"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Требовать у Продавца возмещения убытков, если Покупатель в</w:t>
      </w:r>
      <w:r w:rsidR="005250C2" w:rsidRPr="001D1C96">
        <w:rPr>
          <w:rFonts w:ascii="GHEA Grapalat" w:hAnsi="GHEA Grapalat"/>
          <w:sz w:val="20"/>
        </w:rPr>
        <w:t> </w:t>
      </w:r>
      <w:r w:rsidRPr="001D1C96">
        <w:rPr>
          <w:rFonts w:ascii="GHEA Grapalat" w:hAnsi="GHEA Grapalat"/>
          <w:sz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Продавец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2.1.7.</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Продавцом считается существенным, если: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lastRenderedPageBreak/>
        <w:t>а)</w:t>
      </w:r>
      <w:r w:rsidR="005250C2" w:rsidRPr="001D1C96">
        <w:rPr>
          <w:rFonts w:ascii="GHEA Grapalat" w:hAnsi="GHEA Grapalat"/>
          <w:sz w:val="20"/>
        </w:rPr>
        <w:tab/>
      </w:r>
      <w:r w:rsidRPr="001D1C96">
        <w:rPr>
          <w:rFonts w:ascii="GHEA Grapalat" w:hAnsi="GHEA Grapalat"/>
          <w:sz w:val="20"/>
        </w:rPr>
        <w:t>был поставлен товар ненадлежащего качества, который не может быть заменен в приемлемый для Покупателя срок;</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сроки поставки товара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1D1C96" w:rsidRPr="002A493C" w:rsidRDefault="00071D1C" w:rsidP="00FF452E">
      <w:pPr>
        <w:widowControl w:val="0"/>
        <w:ind w:right="-851"/>
        <w:jc w:val="both"/>
        <w:rPr>
          <w:rFonts w:ascii="GHEA Grapalat" w:hAnsi="GHEA Grapalat"/>
          <w:sz w:val="20"/>
        </w:rPr>
      </w:pPr>
      <w:r w:rsidRPr="001D1C96">
        <w:rPr>
          <w:rFonts w:ascii="GHEA Grapalat" w:hAnsi="GHEA Grapalat"/>
          <w:sz w:val="20"/>
        </w:rPr>
        <w:t>2.1.</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Осматривать товар и незамедлительно уведомлять Продавца о</w:t>
      </w:r>
      <w:r w:rsidR="005250C2" w:rsidRPr="001D1C96">
        <w:rPr>
          <w:rFonts w:ascii="GHEA Grapalat" w:hAnsi="GHEA Grapalat"/>
          <w:sz w:val="20"/>
        </w:rPr>
        <w:t> </w:t>
      </w:r>
      <w:r w:rsidRPr="001D1C96">
        <w:rPr>
          <w:rFonts w:ascii="GHEA Grapalat" w:hAnsi="GHEA Grapalat"/>
          <w:sz w:val="20"/>
        </w:rPr>
        <w:t>выявленных дефектах.</w:t>
      </w:r>
    </w:p>
    <w:p w:rsidR="00071D1C" w:rsidRPr="00B138F3" w:rsidRDefault="00071D1C" w:rsidP="00B46D58">
      <w:pPr>
        <w:widowControl w:val="0"/>
        <w:tabs>
          <w:tab w:val="left" w:pos="1134"/>
        </w:tabs>
        <w:ind w:firstLine="567"/>
        <w:jc w:val="both"/>
        <w:rPr>
          <w:rFonts w:ascii="GHEA Grapalat" w:hAnsi="GHEA Grapalat"/>
          <w:b/>
        </w:rPr>
      </w:pPr>
      <w:r w:rsidRPr="001D1C96">
        <w:rPr>
          <w:rFonts w:ascii="GHEA Grapalat" w:hAnsi="GHEA Grapalat"/>
          <w:b/>
          <w:sz w:val="22"/>
        </w:rPr>
        <w:t>2.</w:t>
      </w:r>
      <w:r w:rsidR="009D71F8" w:rsidRPr="001D1C96">
        <w:rPr>
          <w:rFonts w:ascii="GHEA Grapalat" w:hAnsi="GHEA Grapalat"/>
          <w:b/>
          <w:sz w:val="22"/>
        </w:rPr>
        <w:t>2.</w:t>
      </w:r>
      <w:r w:rsidR="009D71F8" w:rsidRPr="001D1C96">
        <w:rPr>
          <w:rFonts w:ascii="GHEA Grapalat" w:hAnsi="GHEA Grapalat"/>
          <w:b/>
          <w:sz w:val="22"/>
        </w:rPr>
        <w:tab/>
      </w:r>
      <w:r w:rsidRPr="001D1C96">
        <w:rPr>
          <w:rFonts w:ascii="GHEA Grapalat" w:hAnsi="GHEA Grapalat"/>
          <w:b/>
          <w:sz w:val="22"/>
        </w:rPr>
        <w:t>Покупатель обязан</w:t>
      </w:r>
      <w:r w:rsidRPr="00B138F3">
        <w:rPr>
          <w:rFonts w:ascii="GHEA Grapalat" w:hAnsi="GHEA Grapalat"/>
          <w:b/>
        </w:rPr>
        <w:t>:</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Выполнять все необходимые действия, обеспечивающие прием товара, поставленного в соответствии с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D1C96" w:rsidRDefault="00071D1C" w:rsidP="00B46D58">
      <w:pPr>
        <w:widowControl w:val="0"/>
        <w:tabs>
          <w:tab w:val="left" w:pos="1276"/>
        </w:tabs>
        <w:ind w:firstLine="567"/>
        <w:jc w:val="both"/>
        <w:rPr>
          <w:rFonts w:ascii="GHEA Grapalat" w:hAnsi="GHEA Grapalat"/>
          <w:b/>
          <w:sz w:val="22"/>
          <w:szCs w:val="22"/>
        </w:rPr>
      </w:pPr>
      <w:r w:rsidRPr="001D1C96">
        <w:rPr>
          <w:rFonts w:ascii="GHEA Grapalat" w:hAnsi="GHEA Grapalat"/>
          <w:b/>
          <w:sz w:val="22"/>
          <w:szCs w:val="22"/>
        </w:rPr>
        <w:t>2.</w:t>
      </w:r>
      <w:r w:rsidR="005B2A24" w:rsidRPr="001D1C96">
        <w:rPr>
          <w:rFonts w:ascii="GHEA Grapalat" w:hAnsi="GHEA Grapalat"/>
          <w:b/>
          <w:sz w:val="22"/>
          <w:szCs w:val="22"/>
        </w:rPr>
        <w:t>3.</w:t>
      </w:r>
      <w:r w:rsidR="005B2A24" w:rsidRPr="001D1C96">
        <w:rPr>
          <w:rFonts w:ascii="GHEA Grapalat" w:hAnsi="GHEA Grapalat"/>
          <w:b/>
          <w:sz w:val="22"/>
          <w:szCs w:val="22"/>
        </w:rPr>
        <w:tab/>
      </w:r>
      <w:r w:rsidRPr="001D1C96">
        <w:rPr>
          <w:rFonts w:ascii="GHEA Grapalat" w:hAnsi="GHEA Grapalat"/>
          <w:b/>
          <w:sz w:val="22"/>
          <w:szCs w:val="22"/>
        </w:rPr>
        <w:t>Продавец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Покупатель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Покупателем считается существенным, если сроки оплаты товара нарушены неоднократно.</w:t>
      </w:r>
    </w:p>
    <w:p w:rsidR="00FF452E" w:rsidRPr="002A493C" w:rsidRDefault="00071D1C" w:rsidP="001D1C96">
      <w:pPr>
        <w:widowControl w:val="0"/>
        <w:ind w:right="-851"/>
        <w:jc w:val="both"/>
        <w:rPr>
          <w:rFonts w:ascii="GHEA Grapalat" w:hAnsi="GHEA Grapalat"/>
          <w:sz w:val="20"/>
        </w:rPr>
      </w:pPr>
      <w:r w:rsidRPr="001D1C96">
        <w:rPr>
          <w:rFonts w:ascii="GHEA Grapalat" w:hAnsi="GHEA Grapalat"/>
          <w:sz w:val="20"/>
        </w:rPr>
        <w:t>2.3.</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Досрочно поставля</w:t>
      </w:r>
      <w:r w:rsidR="00C45B20" w:rsidRPr="001D1C96">
        <w:rPr>
          <w:rFonts w:ascii="GHEA Grapalat" w:hAnsi="GHEA Grapalat"/>
          <w:sz w:val="20"/>
        </w:rPr>
        <w:t>ть товар с согласия Покупателя.</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552934" w:rsidRPr="001D1C96">
        <w:rPr>
          <w:rFonts w:ascii="GHEA Grapalat" w:hAnsi="GHEA Grapalat"/>
          <w:b/>
          <w:sz w:val="22"/>
        </w:rPr>
        <w:t>4.</w:t>
      </w:r>
      <w:r w:rsidR="00552934" w:rsidRPr="001D1C96">
        <w:rPr>
          <w:rFonts w:ascii="GHEA Grapalat" w:hAnsi="GHEA Grapalat"/>
          <w:b/>
          <w:sz w:val="22"/>
        </w:rPr>
        <w:tab/>
      </w:r>
      <w:r w:rsidRPr="001D1C96">
        <w:rPr>
          <w:rFonts w:ascii="GHEA Grapalat" w:hAnsi="GHEA Grapalat"/>
          <w:b/>
          <w:sz w:val="22"/>
        </w:rPr>
        <w:t>Продавец обязан:</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Передавать товар Покупателю в порядке, объемах, сроки и по адресу, предусмотренные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Обеспечивать поставку товара в соответствии с подпунктом б) пункта 2.1.2 и (или) пунктом 2.1.5 договора в ус</w:t>
      </w:r>
      <w:r w:rsidR="00C45B20" w:rsidRPr="001D1C96">
        <w:rPr>
          <w:rFonts w:ascii="GHEA Grapalat" w:hAnsi="GHEA Grapalat"/>
          <w:sz w:val="20"/>
        </w:rPr>
        <w:t>тановленные Покупателем сроки.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Передавать Покупателю товар, свободный от прав третьих лиц.</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Передавать Покупателю товар предусмотренного</w:t>
      </w:r>
      <w:r w:rsidR="00AA7117" w:rsidRPr="001D1C96">
        <w:rPr>
          <w:rFonts w:ascii="GHEA Grapalat" w:hAnsi="GHEA Grapalat"/>
          <w:sz w:val="20"/>
        </w:rPr>
        <w:t xml:space="preserve"> </w:t>
      </w:r>
      <w:r w:rsidRPr="001D1C96">
        <w:rPr>
          <w:rFonts w:ascii="GHEA Grapalat" w:hAnsi="GHEA Grapalat"/>
          <w:sz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В случае допущения недопоставки, в установленном договором порядке восполнять недопоставку.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В предусмотренных договором случаях уплачивать предусмотренные пунктами 6.2 и 6.3 договора пеню и штраф.</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9.</w:t>
      </w:r>
      <w:r w:rsidR="006E15CD" w:rsidRPr="001D1C96">
        <w:rPr>
          <w:rFonts w:ascii="GHEA Grapalat" w:hAnsi="GHEA Grapalat"/>
          <w:sz w:val="20"/>
        </w:rPr>
        <w:tab/>
      </w:r>
      <w:r w:rsidRPr="001D1C96">
        <w:rPr>
          <w:rFonts w:ascii="GHEA Grapalat" w:hAnsi="GHEA Grapalat"/>
          <w:sz w:val="20"/>
        </w:rPr>
        <w:t>Передавать Покупателю принадлежности товара и соответствующие документы.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6E15CD" w:rsidRPr="001D1C96">
        <w:rPr>
          <w:rFonts w:ascii="GHEA Grapalat" w:hAnsi="GHEA Grapalat"/>
          <w:sz w:val="20"/>
        </w:rPr>
        <w:t>0.</w:t>
      </w:r>
      <w:r w:rsidR="006E15CD" w:rsidRPr="001D1C96">
        <w:rPr>
          <w:rFonts w:ascii="GHEA Grapalat" w:hAnsi="GHEA Grapalat"/>
          <w:sz w:val="20"/>
        </w:rPr>
        <w:tab/>
      </w:r>
      <w:r w:rsidRPr="001D1C96">
        <w:rPr>
          <w:rFonts w:ascii="GHEA Grapalat" w:hAnsi="GHEA Grapalat"/>
          <w:sz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9D71F8" w:rsidRPr="001D1C96">
        <w:rPr>
          <w:rFonts w:ascii="GHEA Grapalat" w:hAnsi="GHEA Grapalat"/>
          <w:sz w:val="20"/>
        </w:rPr>
        <w:t>1.</w:t>
      </w:r>
      <w:r w:rsidR="009D71F8" w:rsidRPr="001D1C96">
        <w:rPr>
          <w:rFonts w:ascii="GHEA Grapalat" w:hAnsi="GHEA Grapalat"/>
          <w:sz w:val="20"/>
        </w:rPr>
        <w:tab/>
      </w:r>
      <w:r w:rsidR="00011CB9" w:rsidRPr="001D1C96">
        <w:rPr>
          <w:rFonts w:ascii="GHEA Grapalat" w:hAnsi="GHEA Grapalat"/>
          <w:sz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F452E" w:rsidRPr="002A493C" w:rsidRDefault="00FF452E" w:rsidP="00B46D58">
      <w:pPr>
        <w:widowControl w:val="0"/>
        <w:spacing w:after="160"/>
        <w:jc w:val="center"/>
        <w:rPr>
          <w:rFonts w:ascii="GHEA Grapalat" w:hAnsi="GHEA Grapalat"/>
          <w:b/>
          <w:sz w:val="22"/>
        </w:rPr>
      </w:pPr>
    </w:p>
    <w:p w:rsidR="00FF452E" w:rsidRPr="002A493C" w:rsidRDefault="00FF452E" w:rsidP="00B46D58">
      <w:pPr>
        <w:widowControl w:val="0"/>
        <w:spacing w:after="160"/>
        <w:jc w:val="center"/>
        <w:rPr>
          <w:rFonts w:ascii="GHEA Grapalat" w:hAnsi="GHEA Grapalat"/>
          <w:b/>
          <w:sz w:val="22"/>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3. ЦЕНА ДОГОВОРА И ПОРЯДОК ОПЛАТЫ</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Цена договора составляет ________</w:t>
      </w:r>
      <w:r w:rsidR="00C45B20" w:rsidRPr="001D1C96">
        <w:rPr>
          <w:rFonts w:ascii="GHEA Grapalat" w:hAnsi="GHEA Grapalat"/>
          <w:sz w:val="20"/>
        </w:rPr>
        <w:t>_____</w:t>
      </w:r>
      <w:r w:rsidRPr="001D1C96">
        <w:rPr>
          <w:rFonts w:ascii="GHEA Grapalat" w:hAnsi="GHEA Grapalat"/>
          <w:sz w:val="20"/>
        </w:rPr>
        <w:t>________ драмов Республики</w:t>
      </w:r>
      <w:r w:rsidRPr="00B138F3">
        <w:rPr>
          <w:rFonts w:ascii="GHEA Grapalat" w:hAnsi="GHEA Grapalat"/>
        </w:rPr>
        <w:t xml:space="preserve"> </w:t>
      </w:r>
      <w:r w:rsidRPr="001D1C96">
        <w:rPr>
          <w:rFonts w:ascii="GHEA Grapalat" w:hAnsi="GHEA Grapalat"/>
          <w:sz w:val="20"/>
        </w:rPr>
        <w:t>Армения, включая НДС</w:t>
      </w:r>
      <w:r w:rsidR="00D043FA" w:rsidRPr="00B138F3">
        <w:rPr>
          <w:rStyle w:val="af6"/>
          <w:rFonts w:ascii="GHEA Grapalat" w:hAnsi="GHEA Grapalat"/>
        </w:rPr>
        <w:footnoteReference w:customMarkFollows="1" w:id="10"/>
        <w:t>17</w:t>
      </w:r>
      <w:r w:rsidRPr="001D1C96">
        <w:rPr>
          <w:rFonts w:ascii="GHEA Grapalat" w:hAnsi="GHEA Grapalat"/>
          <w:sz w:val="20"/>
        </w:rPr>
        <w:t xml:space="preserve">. </w:t>
      </w:r>
      <w:r w:rsidRPr="001D1C96">
        <w:rPr>
          <w:rFonts w:ascii="GHEA Grapalat" w:hAnsi="GHEA Grapalat"/>
          <w:sz w:val="20"/>
        </w:rPr>
        <w:lastRenderedPageBreak/>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Цена поставки товара стабильна, и Продавец не вправе требовать увеличения, а Покупатель — снижения этой цены.</w:t>
      </w:r>
    </w:p>
    <w:p w:rsidR="00071D1C" w:rsidRPr="001D1C96" w:rsidRDefault="00071D1C" w:rsidP="006C6037">
      <w:pPr>
        <w:widowControl w:val="0"/>
        <w:tabs>
          <w:tab w:val="left" w:pos="1134"/>
        </w:tabs>
        <w:ind w:right="-851" w:firstLine="567"/>
        <w:jc w:val="both"/>
        <w:rPr>
          <w:rFonts w:ascii="GHEA Grapalat" w:hAnsi="GHEA Grapalat"/>
          <w:sz w:val="20"/>
        </w:rPr>
      </w:pPr>
      <w:r w:rsidRPr="001D1C96">
        <w:rPr>
          <w:rFonts w:ascii="GHEA Grapalat" w:hAnsi="GHEA Grapalat"/>
          <w:sz w:val="20"/>
        </w:rPr>
        <w:t>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D1C96">
        <w:rPr>
          <w:rFonts w:ascii="GHEA Grapalat" w:hAnsi="GHEA Grapalat"/>
          <w:sz w:val="20"/>
        </w:rPr>
        <w:t> </w:t>
      </w:r>
      <w:r w:rsidRPr="001D1C96">
        <w:rPr>
          <w:rFonts w:ascii="GHEA Grapalat" w:hAnsi="GHEA Grapalat"/>
          <w:sz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D1C96">
        <w:rPr>
          <w:rFonts w:ascii="GHEA Grapalat" w:hAnsi="GHEA Grapalat"/>
          <w:sz w:val="20"/>
        </w:rPr>
        <w:t> </w:t>
      </w:r>
      <w:r w:rsidRPr="001D1C96">
        <w:rPr>
          <w:rFonts w:ascii="GHEA Grapalat" w:hAnsi="GHEA Grapalat"/>
          <w:sz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D1C96">
        <w:rPr>
          <w:rFonts w:ascii="GHEA Grapalat" w:hAnsi="GHEA Grapalat"/>
          <w:sz w:val="20"/>
        </w:rPr>
        <w:t> </w:t>
      </w:r>
      <w:r w:rsidRPr="001D1C96">
        <w:rPr>
          <w:rFonts w:ascii="GHEA Grapalat" w:hAnsi="GHEA Grapalat"/>
          <w:sz w:val="20"/>
        </w:rPr>
        <w:t xml:space="preserve">не позднее чем до </w:t>
      </w:r>
      <w:r w:rsidR="000A5316" w:rsidRPr="001D1C96">
        <w:rPr>
          <w:rFonts w:ascii="GHEA Grapalat" w:hAnsi="GHEA Grapalat"/>
          <w:sz w:val="20"/>
        </w:rPr>
        <w:t>3</w:t>
      </w:r>
      <w:r w:rsidRPr="001D1C96">
        <w:rPr>
          <w:rFonts w:ascii="GHEA Grapalat" w:hAnsi="GHEA Grapalat"/>
          <w:sz w:val="20"/>
        </w:rPr>
        <w:t xml:space="preserve">0 декабря данного года. </w:t>
      </w:r>
    </w:p>
    <w:p w:rsidR="00071D1C" w:rsidRPr="00B138F3" w:rsidRDefault="00071D1C" w:rsidP="00B46D58">
      <w:pPr>
        <w:widowControl w:val="0"/>
        <w:ind w:firstLine="720"/>
        <w:jc w:val="both"/>
        <w:rPr>
          <w:rFonts w:ascii="GHEA Grapalat" w:hAnsi="GHEA Grapalat" w:cs="Sylfaen"/>
          <w:i/>
          <w:u w:val="single"/>
          <w:lang w:val="hy-AM"/>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4. КАЧЕСТВО И ГАРАНТИЯ ТОВАРА</w:t>
      </w:r>
    </w:p>
    <w:p w:rsidR="00071D1C" w:rsidRPr="00F062E5" w:rsidRDefault="00071D1C"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4.</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Продавец гарантирует соответствие качества поставленного товара требованиям государственного стандарта.</w:t>
      </w:r>
    </w:p>
    <w:p w:rsidR="009E45F3" w:rsidRPr="001D1C96" w:rsidRDefault="009E45F3" w:rsidP="00B46D58">
      <w:pPr>
        <w:widowControl w:val="0"/>
        <w:jc w:val="center"/>
        <w:rPr>
          <w:rFonts w:ascii="GHEA Grapalat" w:hAnsi="GHEA Grapalat"/>
          <w:b/>
          <w:sz w:val="22"/>
        </w:rPr>
      </w:pPr>
      <w:r w:rsidRPr="001D1C96">
        <w:rPr>
          <w:rFonts w:ascii="GHEA Grapalat" w:hAnsi="GHEA Grapalat"/>
          <w:b/>
          <w:sz w:val="22"/>
        </w:rPr>
        <w:t>5. ПЕРЕДАЧА И ПРИЕМ ТОВАРА</w:t>
      </w:r>
    </w:p>
    <w:p w:rsidR="009E45F3" w:rsidRPr="00F062E5" w:rsidRDefault="009E45F3"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062E5">
        <w:rPr>
          <w:rFonts w:ascii="GHEA Grapalat" w:hAnsi="GHEA Grapalat"/>
          <w:sz w:val="20"/>
        </w:rPr>
        <w:t>ием даты составления документа.</w:t>
      </w:r>
    </w:p>
    <w:p w:rsidR="00CE1E11" w:rsidRPr="00F062E5" w:rsidRDefault="00CE1E11"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062E5" w:rsidRPr="006C6037">
        <w:rPr>
          <w:rFonts w:ascii="GHEA Grapalat" w:hAnsi="GHEA Grapalat"/>
          <w:sz w:val="20"/>
        </w:rPr>
        <w:t>2</w:t>
      </w:r>
      <w:r w:rsidRPr="00F062E5">
        <w:rPr>
          <w:rFonts w:ascii="GHEA Grapalat" w:hAnsi="GHEA Grapalat"/>
          <w:sz w:val="20"/>
        </w:rPr>
        <w:t xml:space="preserve"> экземпляр акта приема-передачи (Приложение № 3). </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5.2.</w:t>
      </w:r>
      <w:r w:rsidRPr="00F062E5">
        <w:rPr>
          <w:rFonts w:ascii="GHEA Grapalat" w:hAnsi="GHEA Grapalat"/>
          <w:sz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а)</w:t>
      </w:r>
      <w:r w:rsidRPr="00F062E5">
        <w:rPr>
          <w:rFonts w:ascii="GHEA Grapalat" w:hAnsi="GHEA Grapalat"/>
          <w:sz w:val="20"/>
        </w:rPr>
        <w:tab/>
        <w:t>для урегулирования вопроса предпринимает меры, предусмотренные договором для подобной ситуации;</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б)</w:t>
      </w:r>
      <w:r w:rsidRPr="00F062E5">
        <w:rPr>
          <w:rFonts w:ascii="GHEA Grapalat" w:hAnsi="GHEA Grapalat"/>
          <w:sz w:val="20"/>
        </w:rPr>
        <w:tab/>
        <w:t>в отношении Продавца применяет меры ответственности, предусмотренные договором.</w:t>
      </w:r>
    </w:p>
    <w:p w:rsidR="00371CF8" w:rsidRPr="006C6037" w:rsidRDefault="00CB1211"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5</w:t>
      </w:r>
      <w:r w:rsidR="009123CA" w:rsidRPr="006C6037">
        <w:rPr>
          <w:rFonts w:ascii="GHEA Grapalat" w:hAnsi="GHEA Grapalat"/>
          <w:sz w:val="20"/>
        </w:rPr>
        <w:t>.</w:t>
      </w:r>
      <w:r w:rsidR="005B2A24" w:rsidRPr="006C6037">
        <w:rPr>
          <w:rFonts w:ascii="GHEA Grapalat" w:hAnsi="GHEA Grapalat"/>
          <w:sz w:val="20"/>
        </w:rPr>
        <w:t>3.</w:t>
      </w:r>
      <w:r w:rsidR="005B2A24" w:rsidRPr="006C6037">
        <w:rPr>
          <w:rFonts w:ascii="GHEA Grapalat" w:hAnsi="GHEA Grapalat"/>
          <w:sz w:val="20"/>
        </w:rPr>
        <w:tab/>
      </w:r>
      <w:r w:rsidR="00371CF8" w:rsidRPr="006C6037">
        <w:rPr>
          <w:rFonts w:ascii="GHEA Grapalat" w:hAnsi="GHEA Grapalat"/>
          <w:sz w:val="20"/>
        </w:rPr>
        <w:t xml:space="preserve">Покупатель в течение </w:t>
      </w:r>
      <w:r w:rsidR="00F062E5" w:rsidRPr="006C6037">
        <w:rPr>
          <w:rFonts w:ascii="GHEA Grapalat" w:hAnsi="GHEA Grapalat"/>
          <w:sz w:val="20"/>
        </w:rPr>
        <w:t>10</w:t>
      </w:r>
      <w:r w:rsidR="00371CF8" w:rsidRPr="006C6037">
        <w:rPr>
          <w:rFonts w:ascii="GHEA Grapalat" w:hAnsi="GHEA Grapalat"/>
          <w:sz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E5F44" w:rsidRPr="00B94007" w:rsidRDefault="00371CF8" w:rsidP="006C6037">
      <w:pPr>
        <w:widowControl w:val="0"/>
        <w:tabs>
          <w:tab w:val="left" w:pos="1134"/>
        </w:tabs>
        <w:ind w:right="-851" w:firstLine="567"/>
        <w:jc w:val="both"/>
        <w:rPr>
          <w:rFonts w:ascii="GHEA Grapalat" w:hAnsi="GHEA Grapalat" w:cs="Sylfaen"/>
        </w:rPr>
      </w:pPr>
      <w:r w:rsidRPr="006C6037">
        <w:rPr>
          <w:rFonts w:ascii="GHEA Grapalat" w:hAnsi="GHEA Grapalat"/>
          <w:sz w:val="20"/>
        </w:rPr>
        <w:t>5.4.</w:t>
      </w:r>
      <w:r w:rsidRPr="006C6037">
        <w:rPr>
          <w:rFonts w:ascii="GHEA Grapalat" w:hAnsi="GHEA Grapalat"/>
          <w:sz w:val="20"/>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w:t>
      </w:r>
      <w:r>
        <w:rPr>
          <w:rFonts w:ascii="GHEA Grapalat" w:hAnsi="GHEA Grapalat"/>
        </w:rPr>
        <w:t xml:space="preserve"> </w:t>
      </w:r>
      <w:r w:rsidRPr="006C6037">
        <w:rPr>
          <w:rFonts w:ascii="GHEA Grapalat" w:hAnsi="GHEA Grapalat"/>
          <w:sz w:val="20"/>
        </w:rPr>
        <w:t>установленного пунктом 5.3 договора окончательного срока Покупатель предоставляет Продавцу подтвержденный им акт приема-передачи.</w:t>
      </w:r>
      <w:r>
        <w:rPr>
          <w:rFonts w:ascii="GHEA Grapalat" w:hAnsi="GHEA Grapalat"/>
        </w:rPr>
        <w:t xml:space="preserve"> </w:t>
      </w:r>
    </w:p>
    <w:p w:rsidR="006C6037" w:rsidRPr="00B94007" w:rsidRDefault="006C6037" w:rsidP="006C6037">
      <w:pPr>
        <w:widowControl w:val="0"/>
        <w:tabs>
          <w:tab w:val="left" w:pos="1134"/>
        </w:tabs>
        <w:ind w:right="-851" w:firstLine="567"/>
        <w:jc w:val="both"/>
        <w:rPr>
          <w:rFonts w:ascii="GHEA Grapalat" w:hAnsi="GHEA Grapalat" w:cs="Sylfaen"/>
        </w:rPr>
      </w:pPr>
    </w:p>
    <w:p w:rsidR="009123CA" w:rsidRPr="006C6037" w:rsidRDefault="009123CA" w:rsidP="00B46D58">
      <w:pPr>
        <w:widowControl w:val="0"/>
        <w:jc w:val="center"/>
        <w:rPr>
          <w:rFonts w:ascii="GHEA Grapalat" w:hAnsi="GHEA Grapalat"/>
          <w:b/>
          <w:sz w:val="22"/>
        </w:rPr>
      </w:pPr>
      <w:r w:rsidRPr="006C6037">
        <w:rPr>
          <w:rFonts w:ascii="GHEA Grapalat" w:hAnsi="GHEA Grapalat"/>
          <w:b/>
          <w:sz w:val="22"/>
        </w:rPr>
        <w:t>6. ОТВЕТСТВЕННОСТЬ СТОРОН</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Продавец несет ответственность за качество переданного товара и соблюдение предусмотренных договором сроков поставки.</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 случае нарушения Продавцом предусмотренных договором сроков поставки товара с Продавца за каждый просроченный</w:t>
      </w:r>
      <w:r w:rsidR="00E91A69" w:rsidRPr="006C6037">
        <w:rPr>
          <w:rFonts w:ascii="GHEA Grapalat" w:hAnsi="GHEA Grapalat"/>
          <w:sz w:val="20"/>
        </w:rPr>
        <w:t xml:space="preserve"> рабочий</w:t>
      </w:r>
      <w:r w:rsidRPr="006C6037">
        <w:rPr>
          <w:rFonts w:ascii="GHEA Grapalat" w:hAnsi="GHEA Grapalat"/>
          <w:sz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каждом случае поставки товара, не соответствующего указанной</w:t>
      </w:r>
      <w:r w:rsidRPr="00B138F3">
        <w:rPr>
          <w:rFonts w:ascii="GHEA Grapalat" w:hAnsi="GHEA Grapalat"/>
        </w:rPr>
        <w:t xml:space="preserve"> </w:t>
      </w:r>
      <w:r w:rsidRPr="006C6037">
        <w:rPr>
          <w:rFonts w:ascii="GHEA Grapalat" w:hAnsi="GHEA Grapalat"/>
          <w:sz w:val="20"/>
        </w:rPr>
        <w:t>в</w:t>
      </w:r>
      <w:r w:rsidR="00D52566" w:rsidRPr="006C6037">
        <w:rPr>
          <w:rFonts w:ascii="GHEA Grapalat" w:hAnsi="GHEA Grapalat"/>
          <w:sz w:val="20"/>
        </w:rPr>
        <w:t> </w:t>
      </w:r>
      <w:r w:rsidRPr="006C6037">
        <w:rPr>
          <w:rFonts w:ascii="GHEA Grapalat" w:hAnsi="GHEA Grapalat"/>
          <w:sz w:val="20"/>
        </w:rPr>
        <w:t>пункте 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C6037">
        <w:rPr>
          <w:sz w:val="20"/>
        </w:rPr>
        <w:footnoteReference w:customMarkFollows="1" w:id="11"/>
        <w:t>20</w:t>
      </w:r>
      <w:r w:rsidRPr="006C6037">
        <w:rPr>
          <w:rFonts w:ascii="GHEA Grapalat" w:hAnsi="GHEA Grapalat"/>
          <w:sz w:val="20"/>
        </w:rPr>
        <w:t>.</w:t>
      </w:r>
      <w:r w:rsidR="00DF0BD2" w:rsidRPr="006C6037">
        <w:rPr>
          <w:rFonts w:ascii="GHEA Grapalat" w:hAnsi="GHEA Grapalat"/>
          <w:sz w:val="20"/>
        </w:rPr>
        <w:t xml:space="preserve">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За нарушение Покупателем предусмотренного пунктом 3.3 договора срока, в отношении Покупателя за каждый просроченный </w:t>
      </w:r>
      <w:r w:rsidR="00E17450" w:rsidRPr="006C6037">
        <w:rPr>
          <w:rFonts w:ascii="GHEA Grapalat" w:hAnsi="GHEA Grapalat"/>
          <w:sz w:val="20"/>
        </w:rPr>
        <w:t xml:space="preserve">рабочий </w:t>
      </w:r>
      <w:r w:rsidRPr="006C6037">
        <w:rPr>
          <w:rFonts w:ascii="GHEA Grapalat" w:hAnsi="GHEA Grapalat"/>
          <w:sz w:val="20"/>
        </w:rPr>
        <w:t>день исчисляется пеня в размере 0,05 (ноль целых пять сотых) процента от подлежащей уплате, но не уплаченной суммы.</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6.</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2566" w:rsidRPr="002A493C" w:rsidRDefault="00BE5525"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4684E" w:rsidRPr="006C6037">
        <w:rPr>
          <w:rFonts w:ascii="GHEA Grapalat" w:hAnsi="GHEA Grapalat"/>
          <w:sz w:val="20"/>
        </w:rPr>
        <w:t>.</w:t>
      </w:r>
      <w:r w:rsidR="00AC30D5" w:rsidRPr="006C6037">
        <w:rPr>
          <w:rFonts w:ascii="GHEA Grapalat" w:hAnsi="GHEA Grapalat"/>
          <w:sz w:val="20"/>
        </w:rPr>
        <w:t>7.</w:t>
      </w:r>
      <w:r w:rsidR="00AC30D5" w:rsidRPr="006C6037">
        <w:rPr>
          <w:rFonts w:ascii="GHEA Grapalat" w:hAnsi="GHEA Grapalat"/>
          <w:sz w:val="20"/>
        </w:rPr>
        <w:tab/>
      </w:r>
      <w:r w:rsidR="0094684E" w:rsidRPr="006C6037">
        <w:rPr>
          <w:rFonts w:ascii="GHEA Grapalat" w:hAnsi="GHEA Grapalat"/>
          <w:sz w:val="20"/>
        </w:rPr>
        <w:t>Уплата пеней и (или) штрафов не освобождает стороны от полного исполнения своих договорных обязательств.</w:t>
      </w:r>
    </w:p>
    <w:p w:rsidR="009F337A" w:rsidRPr="006C6037" w:rsidRDefault="009F337A" w:rsidP="00B46D58">
      <w:pPr>
        <w:widowControl w:val="0"/>
        <w:jc w:val="center"/>
        <w:rPr>
          <w:rFonts w:ascii="GHEA Grapalat" w:hAnsi="GHEA Grapalat"/>
          <w:b/>
          <w:sz w:val="22"/>
        </w:rPr>
      </w:pPr>
      <w:r w:rsidRPr="006C6037">
        <w:rPr>
          <w:rFonts w:ascii="GHEA Grapalat" w:hAnsi="GHEA Grapalat"/>
          <w:b/>
          <w:sz w:val="22"/>
        </w:rPr>
        <w:t>7. ДЕЙСТВИЕ НЕПРЕОДОЛИМОЙ СИЛЫ (ФОРС-МАЖОР)</w:t>
      </w:r>
    </w:p>
    <w:p w:rsidR="0094684E" w:rsidRPr="002A493C" w:rsidRDefault="009F337A"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6C6037" w:rsidRDefault="00071D1C" w:rsidP="00B46D58">
      <w:pPr>
        <w:widowControl w:val="0"/>
        <w:jc w:val="center"/>
        <w:rPr>
          <w:rFonts w:ascii="GHEA Grapalat" w:hAnsi="GHEA Grapalat"/>
          <w:b/>
          <w:sz w:val="22"/>
        </w:rPr>
      </w:pPr>
      <w:r w:rsidRPr="006C6037">
        <w:rPr>
          <w:rFonts w:ascii="GHEA Grapalat" w:hAnsi="GHEA Grapalat"/>
          <w:b/>
          <w:sz w:val="22"/>
        </w:rPr>
        <w:t>8. ИНЫЕ УСЛОВИЯ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C6037">
        <w:rPr>
          <w:rFonts w:ascii="GHEA Grapalat" w:hAnsi="GHEA Grapalat"/>
          <w:sz w:val="20"/>
        </w:rPr>
        <w:t> </w:t>
      </w:r>
      <w:r w:rsidRPr="006C6037">
        <w:rPr>
          <w:rFonts w:ascii="GHEA Grapalat" w:hAnsi="GHEA Grapalat"/>
          <w:sz w:val="20"/>
        </w:rPr>
        <w:t>тре</w:t>
      </w:r>
      <w:r w:rsidR="00D52566" w:rsidRPr="006C6037">
        <w:rPr>
          <w:rFonts w:ascii="GHEA Grapalat" w:hAnsi="GHEA Grapalat"/>
          <w:sz w:val="20"/>
        </w:rPr>
        <w:t>бования, вытекающее из договора</w:t>
      </w:r>
      <w:r w:rsidRPr="006C6037">
        <w:rPr>
          <w:rFonts w:ascii="GHEA Grapalat" w:hAnsi="GHEA Grapalat"/>
          <w:sz w:val="20"/>
        </w:rPr>
        <w:t xml:space="preserve">, не может быть передано другому лицу без письменного согласия стороны должника.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C6037">
        <w:rPr>
          <w:rFonts w:ascii="GHEA Grapalat" w:hAnsi="GHEA Grapalat"/>
          <w:sz w:val="20"/>
        </w:rPr>
        <w:t xml:space="preserve"> расторгает договор</w:t>
      </w:r>
      <w:r w:rsidRPr="006C6037">
        <w:rPr>
          <w:rFonts w:ascii="GHEA Grapalat" w:hAnsi="GHEA Grapalat"/>
          <w:sz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Споры в связи с договором подлежат рассмотрению в судах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8.5</w:t>
      </w:r>
      <w:r w:rsidRPr="006C6037">
        <w:rPr>
          <w:rFonts w:ascii="GHEA Grapalat" w:hAnsi="GHEA Grapalat"/>
          <w:sz w:val="20"/>
        </w:rPr>
        <w:tab/>
        <w:t xml:space="preserve">Изменения и дополнения могут быть внесены в договор исключительно с взаимного согласия сторон </w:t>
      </w:r>
      <w:r w:rsidR="009F10E4" w:rsidRPr="006C6037">
        <w:rPr>
          <w:rFonts w:ascii="GHEA Grapalat" w:hAnsi="GHEA Grapalat"/>
          <w:sz w:val="20"/>
        </w:rPr>
        <w:t>—</w:t>
      </w:r>
      <w:r w:rsidRPr="006C6037">
        <w:rPr>
          <w:rFonts w:ascii="GHEA Grapalat" w:hAnsi="GHEA Grapalat"/>
          <w:sz w:val="20"/>
        </w:rPr>
        <w:t xml:space="preserve"> посредством заключения соглашения, которое будет являться неотъемлемой частью договора.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агентского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1)</w:t>
      </w:r>
      <w:r w:rsidR="00E95CE6" w:rsidRPr="006C6037">
        <w:rPr>
          <w:rFonts w:ascii="GHEA Grapalat" w:hAnsi="GHEA Grapalat"/>
          <w:sz w:val="20"/>
        </w:rPr>
        <w:tab/>
      </w:r>
      <w:r w:rsidRPr="006C6037">
        <w:rPr>
          <w:rFonts w:ascii="GHEA Grapalat" w:hAnsi="GHEA Grapalat"/>
          <w:sz w:val="20"/>
        </w:rPr>
        <w:t>Продавец несет ответственность за неисполнение или ненадлежащее исполнение обязательств агента;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2)</w:t>
      </w:r>
      <w:r w:rsidR="00E95CE6" w:rsidRPr="006C6037">
        <w:rPr>
          <w:rFonts w:ascii="GHEA Grapalat" w:hAnsi="GHEA Grapalat"/>
          <w:sz w:val="20"/>
        </w:rPr>
        <w:tab/>
      </w:r>
      <w:r w:rsidRPr="006C6037">
        <w:rPr>
          <w:rFonts w:ascii="GHEA Grapalat" w:hAnsi="GHEA Grapalat"/>
          <w:sz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C6037">
        <w:rPr>
          <w:sz w:val="20"/>
        </w:rPr>
        <w:footnoteReference w:customMarkFollows="1" w:id="12"/>
        <w:t>22</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7.</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C6037">
        <w:rPr>
          <w:sz w:val="20"/>
        </w:rPr>
        <w:footnoteReference w:customMarkFollows="1" w:id="13"/>
        <w:t>23</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8.</w:t>
      </w:r>
      <w:r w:rsidR="006E15CD" w:rsidRPr="006C6037">
        <w:rPr>
          <w:rFonts w:ascii="GHEA Grapalat" w:hAnsi="GHEA Grapalat"/>
          <w:sz w:val="20"/>
        </w:rPr>
        <w:t>8.</w:t>
      </w:r>
      <w:r w:rsidR="006E15CD" w:rsidRPr="006C6037">
        <w:rPr>
          <w:rFonts w:ascii="GHEA Grapalat" w:hAnsi="GHEA Grapalat"/>
          <w:sz w:val="20"/>
        </w:rPr>
        <w:tab/>
      </w:r>
      <w:r w:rsidRPr="006C6037">
        <w:rPr>
          <w:rFonts w:ascii="GHEA Grapalat" w:hAnsi="GHEA Grapalat"/>
          <w:sz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C6037">
        <w:rPr>
          <w:rFonts w:ascii="GHEA Grapalat" w:hAnsi="GHEA Grapalat"/>
          <w:sz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C6037">
        <w:rPr>
          <w:rFonts w:ascii="GHEA Grapalat" w:hAnsi="GHEA Grapalat"/>
          <w:sz w:val="20"/>
        </w:rPr>
        <w:t xml:space="preserve">. </w:t>
      </w:r>
      <w:r w:rsidRPr="006C6037">
        <w:rPr>
          <w:rFonts w:ascii="GHEA Grapalat" w:hAnsi="GHEA Grapalat"/>
          <w:sz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6E15CD" w:rsidRPr="006C6037">
        <w:rPr>
          <w:rFonts w:ascii="GHEA Grapalat" w:hAnsi="GHEA Grapalat"/>
          <w:sz w:val="20"/>
        </w:rPr>
        <w:t>9.</w:t>
      </w:r>
      <w:r w:rsidR="006E15CD" w:rsidRPr="006C6037">
        <w:rPr>
          <w:rFonts w:ascii="GHEA Grapalat" w:hAnsi="GHEA Grapalat"/>
          <w:sz w:val="20"/>
        </w:rPr>
        <w:tab/>
      </w:r>
      <w:r w:rsidRPr="006C6037">
        <w:rPr>
          <w:rFonts w:ascii="GHEA Grapalat" w:hAnsi="GHEA Grapalat"/>
          <w:sz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C6037">
        <w:rPr>
          <w:rFonts w:ascii="GHEA Grapalat" w:hAnsi="GHEA Grapalat"/>
          <w:sz w:val="20"/>
        </w:rPr>
        <w:t>—</w:t>
      </w:r>
      <w:r w:rsidRPr="006C6037">
        <w:rPr>
          <w:rFonts w:ascii="GHEA Grapalat" w:hAnsi="GHEA Grapalat"/>
          <w:sz w:val="20"/>
        </w:rPr>
        <w:t xml:space="preserve"> это выгода или убытки, понесенные данной стороной.</w:t>
      </w:r>
      <w:r w:rsidR="003A39AC" w:rsidRPr="006C6037" w:rsidDel="003A39AC">
        <w:rPr>
          <w:rFonts w:ascii="GHEA Grapalat" w:hAnsi="GHEA Grapalat"/>
          <w:sz w:val="20"/>
        </w:rPr>
        <w:t xml:space="preserve"> </w:t>
      </w:r>
      <w:r w:rsidRPr="006C6037">
        <w:rPr>
          <w:rFonts w:ascii="GHEA Grapalat" w:hAnsi="GHEA Grapalat"/>
          <w:sz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E3606B" w:rsidRPr="006C6037">
        <w:rPr>
          <w:rFonts w:ascii="GHEA Grapalat" w:hAnsi="GHEA Grapalat"/>
          <w:sz w:val="20"/>
        </w:rPr>
        <w:t>0.</w:t>
      </w:r>
      <w:r w:rsidR="00E3606B" w:rsidRPr="006C6037">
        <w:rPr>
          <w:rFonts w:ascii="GHEA Grapalat" w:hAnsi="GHEA Grapalat"/>
          <w:sz w:val="20"/>
        </w:rPr>
        <w:tab/>
      </w:r>
      <w:r w:rsidRPr="006C6037">
        <w:rPr>
          <w:rFonts w:ascii="GHEA Grapalat" w:hAnsi="GHEA Grapalat"/>
          <w:sz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C6037">
        <w:rPr>
          <w:rFonts w:ascii="GHEA Grapalat" w:hAnsi="GHEA Grapalat"/>
          <w:sz w:val="20"/>
        </w:rPr>
        <w:t> </w:t>
      </w:r>
      <w:r w:rsidRPr="006C6037">
        <w:rPr>
          <w:rFonts w:ascii="GHEA Grapalat" w:hAnsi="GHEA Grapalat"/>
          <w:sz w:val="20"/>
        </w:rPr>
        <w:t xml:space="preserve">Армения.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C6037">
        <w:rPr>
          <w:rFonts w:ascii="GHEA Grapalat" w:hAnsi="GHEA Grapalat"/>
          <w:sz w:val="20"/>
        </w:rPr>
        <w:t> </w:t>
      </w:r>
      <w:r w:rsidRPr="006C6037">
        <w:rPr>
          <w:rFonts w:ascii="GHEA Grapalat" w:hAnsi="GHEA Grapalat"/>
          <w:sz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C6037">
        <w:rPr>
          <w:rFonts w:ascii="GHEA Grapalat" w:hAnsi="GHEA Grapalat"/>
          <w:sz w:val="20"/>
        </w:rPr>
        <w:t> </w:t>
      </w:r>
      <w:r w:rsidRPr="006C6037">
        <w:rPr>
          <w:rFonts w:ascii="GHEA Grapalat" w:hAnsi="GHEA Grapalat"/>
          <w:sz w:val="20"/>
        </w:rPr>
        <w:t>следующего за опубликованием уведомления дня, установленного настоящим пунктом.</w:t>
      </w:r>
      <w:r w:rsidR="00DD41E4" w:rsidRPr="006C6037">
        <w:rPr>
          <w:rFonts w:ascii="GHEA Grapalat" w:hAnsi="GHEA Grapalat"/>
          <w:sz w:val="20"/>
        </w:rPr>
        <w:t xml:space="preserve"> В день публикации в бюллетене уведомления о полном или частичном одностороннем расторжении договора Покупатель </w:t>
      </w:r>
      <w:r w:rsidR="00D43420" w:rsidRPr="006C6037">
        <w:rPr>
          <w:rFonts w:ascii="GHEA Grapalat" w:hAnsi="GHEA Grapalat"/>
          <w:sz w:val="20"/>
        </w:rPr>
        <w:t xml:space="preserve">высылает </w:t>
      </w:r>
      <w:r w:rsidR="00DD41E4" w:rsidRPr="006C6037">
        <w:rPr>
          <w:rFonts w:ascii="GHEA Grapalat" w:hAnsi="GHEA Grapalat"/>
          <w:sz w:val="20"/>
        </w:rPr>
        <w:t>его также на электронную почту Продавца.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Договор составлен на ____</w:t>
      </w:r>
      <w:r w:rsidR="00E95CE6" w:rsidRPr="006C6037">
        <w:rPr>
          <w:rFonts w:ascii="GHEA Grapalat" w:hAnsi="GHEA Grapalat"/>
          <w:sz w:val="20"/>
        </w:rPr>
        <w:t>_______</w:t>
      </w:r>
      <w:r w:rsidRPr="006C6037">
        <w:rPr>
          <w:rFonts w:ascii="GHEA Grapalat" w:hAnsi="GHEA Grapalat"/>
          <w:sz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C6037">
        <w:rPr>
          <w:rFonts w:ascii="GHEA Grapalat" w:hAnsi="GHEA Grapalat"/>
          <w:sz w:val="20"/>
        </w:rPr>
        <w:t>1.</w:t>
      </w:r>
      <w:r w:rsidR="00E95CE6" w:rsidRPr="006C6037">
        <w:rPr>
          <w:rFonts w:ascii="GHEA Grapalat" w:hAnsi="GHEA Grapalat"/>
          <w:sz w:val="20"/>
        </w:rPr>
        <w:t xml:space="preserve"> </w:t>
      </w:r>
      <w:r w:rsidRPr="006C6037">
        <w:rPr>
          <w:rFonts w:ascii="GHEA Grapalat" w:hAnsi="GHEA Grapalat"/>
          <w:sz w:val="20"/>
        </w:rPr>
        <w:t>к</w:t>
      </w:r>
      <w:r w:rsidR="00E95CE6" w:rsidRPr="006C6037">
        <w:rPr>
          <w:rFonts w:ascii="GHEA Grapalat" w:hAnsi="GHEA Grapalat"/>
          <w:sz w:val="20"/>
        </w:rPr>
        <w:t> </w:t>
      </w:r>
      <w:r w:rsidRPr="006C6037">
        <w:rPr>
          <w:rFonts w:ascii="GHEA Grapalat" w:hAnsi="GHEA Grapalat"/>
          <w:sz w:val="20"/>
        </w:rPr>
        <w:t>договору считаются неотъемлемой частью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К отношениям, связанным с договором, применяется право Республики Армения.</w:t>
      </w:r>
    </w:p>
    <w:p w:rsidR="00071D1C" w:rsidRPr="00B94007" w:rsidRDefault="00071D1C" w:rsidP="006C6037">
      <w:pPr>
        <w:widowControl w:val="0"/>
        <w:tabs>
          <w:tab w:val="left" w:pos="1134"/>
        </w:tabs>
        <w:ind w:right="-851" w:firstLine="567"/>
        <w:jc w:val="both"/>
        <w:rPr>
          <w:sz w:val="20"/>
        </w:rPr>
      </w:pPr>
      <w:r w:rsidRPr="006C6037">
        <w:rPr>
          <w:rFonts w:ascii="GHEA Grapalat" w:hAnsi="GHEA Grapalat"/>
          <w:sz w:val="20"/>
        </w:rPr>
        <w:t>8.1</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w:t>
      </w:r>
      <w:r w:rsidR="00602182" w:rsidRPr="00602182">
        <w:rPr>
          <w:rFonts w:ascii="GHEA Grapalat" w:hAnsi="GHEA Grapalat"/>
          <w:sz w:val="20"/>
        </w:rPr>
        <w:t>и</w:t>
      </w:r>
      <w:r w:rsidRPr="006C6037">
        <w:rPr>
          <w:rFonts w:ascii="GHEA Grapalat" w:hAnsi="GHEA Grapalat"/>
          <w:sz w:val="20"/>
        </w:rPr>
        <w:t xml:space="preserve"> также представляет Покупателю </w:t>
      </w:r>
      <w:r w:rsidR="00CD7A4F" w:rsidRPr="006C6037">
        <w:rPr>
          <w:rFonts w:ascii="GHEA Grapalat" w:hAnsi="GHEA Grapalat"/>
          <w:sz w:val="20"/>
        </w:rPr>
        <w:t xml:space="preserve">новые обеспечения </w:t>
      </w:r>
      <w:r w:rsidRPr="006C6037">
        <w:rPr>
          <w:rFonts w:ascii="GHEA Grapalat" w:hAnsi="GHEA Grapalat"/>
          <w:sz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C6037">
        <w:rPr>
          <w:sz w:val="20"/>
        </w:rPr>
        <w:footnoteReference w:customMarkFollows="1" w:id="14"/>
        <w:t>24</w:t>
      </w:r>
    </w:p>
    <w:p w:rsidR="006C6037" w:rsidRPr="002A493C" w:rsidRDefault="006C6037" w:rsidP="006C6037">
      <w:pPr>
        <w:widowControl w:val="0"/>
        <w:tabs>
          <w:tab w:val="left" w:pos="1134"/>
        </w:tabs>
        <w:ind w:right="-851" w:firstLine="567"/>
        <w:jc w:val="both"/>
        <w:rPr>
          <w:rFonts w:ascii="GHEA Grapalat" w:hAnsi="GHEA Grapalat"/>
          <w:sz w:val="20"/>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382B60" w:rsidRDefault="00071D1C" w:rsidP="00B46D58">
      <w:pPr>
        <w:widowControl w:val="0"/>
        <w:spacing w:after="160"/>
        <w:jc w:val="right"/>
        <w:rPr>
          <w:rFonts w:ascii="GHEA Grapalat" w:hAnsi="GHEA Grapalat"/>
        </w:rPr>
        <w:sectPr w:rsidR="00071D1C" w:rsidRPr="00382B60" w:rsidSect="002448B4">
          <w:footerReference w:type="default" r:id="rId14"/>
          <w:footnotePr>
            <w:pos w:val="beneathText"/>
          </w:footnotePr>
          <w:pgSz w:w="11906" w:h="16838" w:code="9"/>
          <w:pgMar w:top="426" w:right="1416" w:bottom="1418" w:left="1418" w:header="561" w:footer="561" w:gutter="0"/>
          <w:cols w:space="720"/>
          <w:docGrid w:linePitch="326"/>
        </w:sectPr>
      </w:pPr>
    </w:p>
    <w:p w:rsidR="00071D1C" w:rsidRPr="00602182" w:rsidRDefault="00071D1C" w:rsidP="00602182">
      <w:pPr>
        <w:widowControl w:val="0"/>
        <w:ind w:right="-1166"/>
        <w:jc w:val="right"/>
        <w:rPr>
          <w:rFonts w:ascii="GHEA Grapalat" w:hAnsi="GHEA Grapalat"/>
          <w:b/>
          <w:i/>
          <w:sz w:val="20"/>
        </w:rPr>
      </w:pPr>
      <w:r w:rsidRPr="00602182">
        <w:rPr>
          <w:rFonts w:ascii="GHEA Grapalat" w:hAnsi="GHEA Grapalat"/>
          <w:b/>
          <w:i/>
          <w:sz w:val="20"/>
        </w:rPr>
        <w:lastRenderedPageBreak/>
        <w:t>Приложение № 1</w:t>
      </w:r>
    </w:p>
    <w:p w:rsidR="00602182" w:rsidRPr="002A493C" w:rsidRDefault="00602182" w:rsidP="00602182">
      <w:pPr>
        <w:widowControl w:val="0"/>
        <w:ind w:right="-1166"/>
        <w:jc w:val="right"/>
        <w:rPr>
          <w:rFonts w:ascii="GHEA Grapalat" w:hAnsi="GHEA Grapalat"/>
          <w:b/>
          <w:i/>
          <w:sz w:val="20"/>
        </w:rPr>
      </w:pPr>
      <w:r w:rsidRPr="00602182">
        <w:rPr>
          <w:rFonts w:ascii="GHEA Grapalat" w:hAnsi="GHEA Grapalat"/>
          <w:b/>
          <w:i/>
          <w:sz w:val="20"/>
        </w:rPr>
        <w:t xml:space="preserve">к Договору под кодом </w:t>
      </w:r>
      <w:r w:rsidR="00E60179">
        <w:rPr>
          <w:rFonts w:ascii="GHEA Grapalat" w:hAnsi="GHEA Grapalat"/>
          <w:b/>
          <w:i/>
          <w:sz w:val="20"/>
        </w:rPr>
        <w:t>MMAAPK-GHAPDzB-2020/1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602182" w:rsidRPr="002A493C" w:rsidRDefault="00602182" w:rsidP="00B46D58">
      <w:pPr>
        <w:widowControl w:val="0"/>
        <w:spacing w:after="160"/>
        <w:jc w:val="center"/>
        <w:rPr>
          <w:rFonts w:ascii="GHEA Grapalat" w:hAnsi="GHEA Grapalat"/>
        </w:rPr>
      </w:pP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5"/>
        <w:t>*</w:t>
      </w:r>
    </w:p>
    <w:p w:rsidR="00071D1C" w:rsidRPr="00602182" w:rsidRDefault="00071D1C" w:rsidP="00602182">
      <w:pPr>
        <w:widowControl w:val="0"/>
        <w:ind w:right="-1166"/>
        <w:jc w:val="right"/>
        <w:rPr>
          <w:rFonts w:ascii="GHEA Grapalat" w:hAnsi="GHEA Grapalat"/>
          <w:sz w:val="20"/>
        </w:rPr>
      </w:pPr>
      <w:r w:rsidRPr="00602182">
        <w:rPr>
          <w:rFonts w:ascii="GHEA Grapalat" w:hAnsi="GHEA Grapalat"/>
          <w:sz w:val="20"/>
        </w:rPr>
        <w:t>Драмов РА</w:t>
      </w:r>
    </w:p>
    <w:tbl>
      <w:tblPr>
        <w:tblW w:w="16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895"/>
        <w:gridCol w:w="1589"/>
        <w:gridCol w:w="1597"/>
        <w:gridCol w:w="955"/>
        <w:gridCol w:w="887"/>
        <w:gridCol w:w="851"/>
        <w:gridCol w:w="850"/>
        <w:gridCol w:w="1664"/>
        <w:gridCol w:w="1158"/>
        <w:gridCol w:w="1080"/>
      </w:tblGrid>
      <w:tr w:rsidR="00B138F3" w:rsidRPr="00B138F3" w:rsidTr="005D00F9">
        <w:trPr>
          <w:jc w:val="center"/>
        </w:trPr>
        <w:tc>
          <w:tcPr>
            <w:tcW w:w="16483"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B254D">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9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589"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6"/>
              <w:t>**</w:t>
            </w:r>
          </w:p>
        </w:tc>
        <w:tc>
          <w:tcPr>
            <w:tcW w:w="159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5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51"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F978EA" w:rsidRDefault="00F978EA" w:rsidP="00B46D58">
            <w:pPr>
              <w:widowControl w:val="0"/>
              <w:ind w:left="-126" w:right="-108"/>
              <w:jc w:val="center"/>
              <w:rPr>
                <w:rFonts w:ascii="GHEA Grapalat" w:hAnsi="GHEA Grapalat"/>
                <w:sz w:val="16"/>
                <w:szCs w:val="16"/>
                <w:lang w:val="en-US"/>
              </w:rPr>
            </w:pPr>
            <w:r w:rsidRPr="00B138F3">
              <w:rPr>
                <w:rFonts w:ascii="GHEA Grapalat" w:hAnsi="GHEA Grapalat"/>
                <w:sz w:val="16"/>
                <w:szCs w:val="16"/>
              </w:rPr>
              <w:t>О</w:t>
            </w:r>
            <w:r w:rsidR="00071D1C" w:rsidRPr="00B138F3">
              <w:rPr>
                <w:rFonts w:ascii="GHEA Grapalat" w:hAnsi="GHEA Grapalat"/>
                <w:sz w:val="16"/>
                <w:szCs w:val="16"/>
              </w:rPr>
              <w:t>бщий</w:t>
            </w:r>
          </w:p>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 xml:space="preserve"> объем</w:t>
            </w:r>
          </w:p>
        </w:tc>
        <w:tc>
          <w:tcPr>
            <w:tcW w:w="3902"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CB254D">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895" w:type="dxa"/>
            <w:vMerge/>
            <w:vAlign w:val="center"/>
          </w:tcPr>
          <w:p w:rsidR="00071D1C" w:rsidRPr="00B138F3" w:rsidRDefault="00071D1C" w:rsidP="00B46D58">
            <w:pPr>
              <w:widowControl w:val="0"/>
              <w:jc w:val="center"/>
              <w:rPr>
                <w:rFonts w:ascii="GHEA Grapalat" w:hAnsi="GHEA Grapalat"/>
                <w:sz w:val="16"/>
                <w:szCs w:val="16"/>
              </w:rPr>
            </w:pPr>
          </w:p>
        </w:tc>
        <w:tc>
          <w:tcPr>
            <w:tcW w:w="1589" w:type="dxa"/>
            <w:vMerge/>
            <w:vAlign w:val="center"/>
          </w:tcPr>
          <w:p w:rsidR="00071D1C" w:rsidRPr="00B138F3" w:rsidRDefault="00071D1C" w:rsidP="00B46D58">
            <w:pPr>
              <w:widowControl w:val="0"/>
              <w:jc w:val="center"/>
              <w:rPr>
                <w:rFonts w:ascii="GHEA Grapalat" w:hAnsi="GHEA Grapalat"/>
                <w:sz w:val="16"/>
                <w:szCs w:val="16"/>
              </w:rPr>
            </w:pPr>
          </w:p>
        </w:tc>
        <w:tc>
          <w:tcPr>
            <w:tcW w:w="1597" w:type="dxa"/>
            <w:vMerge/>
            <w:vAlign w:val="center"/>
          </w:tcPr>
          <w:p w:rsidR="00071D1C" w:rsidRPr="00B138F3" w:rsidRDefault="00071D1C" w:rsidP="00B46D58">
            <w:pPr>
              <w:widowControl w:val="0"/>
              <w:jc w:val="center"/>
              <w:rPr>
                <w:rFonts w:ascii="GHEA Grapalat" w:hAnsi="GHEA Grapalat"/>
                <w:sz w:val="16"/>
                <w:szCs w:val="16"/>
              </w:rPr>
            </w:pPr>
          </w:p>
        </w:tc>
        <w:tc>
          <w:tcPr>
            <w:tcW w:w="955" w:type="dxa"/>
            <w:vMerge/>
            <w:vAlign w:val="center"/>
          </w:tcPr>
          <w:p w:rsidR="00071D1C" w:rsidRPr="00B138F3" w:rsidRDefault="00071D1C" w:rsidP="00B46D58">
            <w:pPr>
              <w:widowControl w:val="0"/>
              <w:jc w:val="center"/>
              <w:rPr>
                <w:rFonts w:ascii="GHEA Grapalat" w:hAnsi="GHEA Grapalat"/>
                <w:sz w:val="16"/>
                <w:szCs w:val="16"/>
              </w:rPr>
            </w:pPr>
          </w:p>
        </w:tc>
        <w:tc>
          <w:tcPr>
            <w:tcW w:w="887"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1664"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080"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7"/>
              <w:t>***</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33621761</w:t>
            </w:r>
          </w:p>
        </w:tc>
        <w:tc>
          <w:tcPr>
            <w:tcW w:w="1895" w:type="dxa"/>
            <w:vAlign w:val="center"/>
          </w:tcPr>
          <w:p w:rsidR="00CB254D" w:rsidRPr="006245D1" w:rsidRDefault="00CB254D" w:rsidP="00E751D1">
            <w:pPr>
              <w:pStyle w:val="23"/>
              <w:spacing w:line="240" w:lineRule="auto"/>
              <w:ind w:firstLine="0"/>
              <w:jc w:val="center"/>
              <w:rPr>
                <w:rFonts w:ascii="GHEA Grapalat" w:hAnsi="GHEA Grapalat"/>
                <w:b/>
                <w:sz w:val="18"/>
                <w:szCs w:val="18"/>
              </w:rPr>
            </w:pPr>
            <w:r w:rsidRPr="006B4B31">
              <w:rPr>
                <w:rFonts w:ascii="GHEA Grapalat" w:hAnsi="GHEA Grapalat"/>
                <w:sz w:val="18"/>
                <w:szCs w:val="18"/>
              </w:rPr>
              <w:t>ацетилсалициловая кислота</w:t>
            </w:r>
            <w:r>
              <w:rPr>
                <w:rFonts w:ascii="GHEA Grapalat" w:hAnsi="GHEA Grapalat"/>
                <w:sz w:val="18"/>
                <w:szCs w:val="18"/>
              </w:rPr>
              <w:t xml:space="preserve"> 100</w:t>
            </w:r>
            <w:r w:rsidRPr="006B4B31">
              <w:rPr>
                <w:rFonts w:ascii="GHEA Grapalat" w:hAnsi="GHEA Grapalat"/>
                <w:sz w:val="18"/>
                <w:szCs w:val="18"/>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6245D1" w:rsidRDefault="00CB254D" w:rsidP="00E751D1">
            <w:pPr>
              <w:pStyle w:val="23"/>
              <w:spacing w:line="240" w:lineRule="auto"/>
              <w:ind w:firstLine="0"/>
              <w:jc w:val="center"/>
              <w:rPr>
                <w:rFonts w:ascii="GHEA Grapalat" w:hAnsi="GHEA Grapalat"/>
                <w:b/>
                <w:sz w:val="18"/>
                <w:szCs w:val="18"/>
              </w:rPr>
            </w:pPr>
            <w:r w:rsidRPr="006B4B31">
              <w:rPr>
                <w:rFonts w:ascii="GHEA Grapalat" w:hAnsi="GHEA Grapalat"/>
                <w:sz w:val="18"/>
                <w:szCs w:val="18"/>
              </w:rPr>
              <w:t>ацетилсалициловая кислота</w:t>
            </w:r>
            <w:r>
              <w:rPr>
                <w:rFonts w:ascii="GHEA Grapalat" w:hAnsi="GHEA Grapalat"/>
                <w:sz w:val="18"/>
                <w:szCs w:val="18"/>
              </w:rPr>
              <w:t xml:space="preserve"> 100</w:t>
            </w:r>
            <w:r w:rsidRPr="006B4B31">
              <w:rPr>
                <w:rFonts w:ascii="GHEA Grapalat" w:hAnsi="GHEA Grapalat"/>
                <w:sz w:val="18"/>
                <w:szCs w:val="18"/>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4200</w:t>
            </w:r>
          </w:p>
        </w:tc>
        <w:tc>
          <w:tcPr>
            <w:tcW w:w="1664" w:type="dxa"/>
            <w:vAlign w:val="center"/>
          </w:tcPr>
          <w:p w:rsidR="00CB254D" w:rsidRPr="00CB254D" w:rsidRDefault="00CB254D" w:rsidP="00CB254D">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4200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33631310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мазь диклофенак</w:t>
            </w:r>
            <w:r w:rsidRPr="0056296B">
              <w:rPr>
                <w:rFonts w:ascii="GHEA Grapalat" w:hAnsi="GHEA Grapalat"/>
                <w:sz w:val="16"/>
              </w:rPr>
              <w:t xml:space="preserve"> 100 </w:t>
            </w:r>
            <w:r>
              <w:rPr>
                <w:rFonts w:ascii="GHEA Grapalat" w:hAnsi="GHEA Grapalat"/>
                <w:sz w:val="16"/>
              </w:rPr>
              <w:t>мг</w:t>
            </w:r>
            <w:r w:rsidRPr="0056296B">
              <w:rPr>
                <w:rFonts w:ascii="GHEA Grapalat" w:hAnsi="GHEA Grapalat"/>
                <w:sz w:val="16"/>
              </w:rPr>
              <w:t xml:space="preserve">,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мазь диклофенак</w:t>
            </w:r>
            <w:r w:rsidRPr="0056296B">
              <w:rPr>
                <w:rFonts w:ascii="GHEA Grapalat" w:hAnsi="GHEA Grapalat"/>
                <w:sz w:val="16"/>
              </w:rPr>
              <w:t xml:space="preserve"> 100 </w:t>
            </w:r>
            <w:r>
              <w:rPr>
                <w:rFonts w:ascii="GHEA Grapalat" w:hAnsi="GHEA Grapalat"/>
                <w:sz w:val="16"/>
              </w:rPr>
              <w:t>мг</w:t>
            </w:r>
            <w:r w:rsidRPr="0056296B">
              <w:rPr>
                <w:rFonts w:ascii="GHEA Grapalat" w:hAnsi="GHEA Grapalat"/>
                <w:sz w:val="16"/>
              </w:rPr>
              <w:t xml:space="preserve">, </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ампула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33631310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мазь диклофенак</w:t>
            </w:r>
            <w:r w:rsidRPr="0056296B">
              <w:rPr>
                <w:rFonts w:ascii="GHEA Grapalat" w:hAnsi="GHEA Grapalat"/>
                <w:sz w:val="16"/>
              </w:rPr>
              <w:t xml:space="preserve"> 25 </w:t>
            </w:r>
            <w:r>
              <w:rPr>
                <w:rFonts w:ascii="GHEA Grapalat" w:hAnsi="GHEA Grapalat"/>
                <w:sz w:val="16"/>
              </w:rPr>
              <w:t>мг</w:t>
            </w:r>
            <w:r w:rsidRPr="0056296B">
              <w:rPr>
                <w:rFonts w:ascii="GHEA Grapalat" w:hAnsi="GHEA Grapalat"/>
                <w:sz w:val="16"/>
              </w:rPr>
              <w:t>/</w:t>
            </w:r>
            <w:r>
              <w:rPr>
                <w:rFonts w:ascii="GHEA Grapalat" w:hAnsi="GHEA Grapalat"/>
                <w:sz w:val="16"/>
              </w:rPr>
              <w:t>мл</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мазь диклофенак</w:t>
            </w:r>
            <w:r w:rsidRPr="0056296B">
              <w:rPr>
                <w:rFonts w:ascii="GHEA Grapalat" w:hAnsi="GHEA Grapalat"/>
                <w:sz w:val="16"/>
              </w:rPr>
              <w:t xml:space="preserve"> 25 </w:t>
            </w:r>
            <w:r>
              <w:rPr>
                <w:rFonts w:ascii="GHEA Grapalat" w:hAnsi="GHEA Grapalat"/>
                <w:sz w:val="16"/>
              </w:rPr>
              <w:t>мг</w:t>
            </w:r>
            <w:r w:rsidRPr="0056296B">
              <w:rPr>
                <w:rFonts w:ascii="GHEA Grapalat" w:hAnsi="GHEA Grapalat"/>
                <w:sz w:val="16"/>
              </w:rPr>
              <w:t>/</w:t>
            </w:r>
            <w:r>
              <w:rPr>
                <w:rFonts w:ascii="GHEA Grapalat" w:hAnsi="GHEA Grapalat"/>
                <w:sz w:val="16"/>
              </w:rPr>
              <w:t>мл</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33631290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ибупрофен</w:t>
            </w:r>
            <w:r>
              <w:rPr>
                <w:rFonts w:ascii="GHEA Grapalat" w:hAnsi="GHEA Grapalat"/>
                <w:sz w:val="18"/>
                <w:szCs w:val="18"/>
              </w:rPr>
              <w:t xml:space="preserve"> </w:t>
            </w:r>
            <w:r w:rsidRPr="0056296B">
              <w:rPr>
                <w:rFonts w:ascii="GHEA Grapalat" w:hAnsi="GHEA Grapalat"/>
                <w:sz w:val="16"/>
              </w:rPr>
              <w:t>100</w:t>
            </w:r>
            <w:r>
              <w:rPr>
                <w:rFonts w:ascii="GHEA Grapalat" w:hAnsi="GHEA Grapalat"/>
                <w:sz w:val="16"/>
              </w:rPr>
              <w:t>мг</w:t>
            </w:r>
            <w:r w:rsidRPr="0056296B">
              <w:rPr>
                <w:rFonts w:ascii="GHEA Grapalat" w:hAnsi="GHEA Grapalat"/>
                <w:sz w:val="16"/>
              </w:rPr>
              <w:t xml:space="preserve"> /5</w:t>
            </w:r>
            <w:r>
              <w:rPr>
                <w:rFonts w:ascii="GHEA Grapalat" w:hAnsi="GHEA Grapalat"/>
                <w:sz w:val="16"/>
              </w:rPr>
              <w:t>мл</w:t>
            </w:r>
            <w:r w:rsidRPr="0056296B">
              <w:rPr>
                <w:rFonts w:ascii="GHEA Grapalat" w:hAnsi="GHEA Grapalat"/>
                <w:sz w:val="16"/>
              </w:rPr>
              <w:t xml:space="preserve">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ибупрофен</w:t>
            </w:r>
            <w:r>
              <w:rPr>
                <w:rFonts w:ascii="GHEA Grapalat" w:hAnsi="GHEA Grapalat"/>
                <w:sz w:val="18"/>
                <w:szCs w:val="18"/>
              </w:rPr>
              <w:t xml:space="preserve"> </w:t>
            </w:r>
            <w:r w:rsidRPr="0056296B">
              <w:rPr>
                <w:rFonts w:ascii="GHEA Grapalat" w:hAnsi="GHEA Grapalat"/>
                <w:sz w:val="16"/>
              </w:rPr>
              <w:t>100</w:t>
            </w:r>
            <w:r>
              <w:rPr>
                <w:rFonts w:ascii="GHEA Grapalat" w:hAnsi="GHEA Grapalat"/>
                <w:sz w:val="16"/>
              </w:rPr>
              <w:t>мг</w:t>
            </w:r>
            <w:r w:rsidRPr="0056296B">
              <w:rPr>
                <w:rFonts w:ascii="GHEA Grapalat" w:hAnsi="GHEA Grapalat"/>
                <w:sz w:val="16"/>
              </w:rPr>
              <w:t xml:space="preserve"> /5</w:t>
            </w:r>
            <w:r>
              <w:rPr>
                <w:rFonts w:ascii="GHEA Grapalat" w:hAnsi="GHEA Grapalat"/>
                <w:sz w:val="16"/>
              </w:rPr>
              <w:t>мл</w:t>
            </w:r>
            <w:r w:rsidRPr="0056296B">
              <w:rPr>
                <w:rFonts w:ascii="GHEA Grapalat" w:hAnsi="GHEA Grapalat"/>
                <w:sz w:val="16"/>
              </w:rPr>
              <w:t xml:space="preserve"> </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33631290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ибупрофен</w:t>
            </w:r>
            <w:r>
              <w:rPr>
                <w:rFonts w:ascii="GHEA Grapalat" w:hAnsi="GHEA Grapalat"/>
                <w:sz w:val="18"/>
                <w:szCs w:val="18"/>
              </w:rPr>
              <w:t xml:space="preserve"> </w:t>
            </w:r>
            <w:r w:rsidRPr="0056296B">
              <w:rPr>
                <w:rFonts w:ascii="GHEA Grapalat" w:hAnsi="GHEA Grapalat"/>
                <w:sz w:val="16"/>
              </w:rPr>
              <w:t xml:space="preserve">400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ибупрофен</w:t>
            </w:r>
            <w:r>
              <w:rPr>
                <w:rFonts w:ascii="GHEA Grapalat" w:hAnsi="GHEA Grapalat"/>
                <w:sz w:val="18"/>
                <w:szCs w:val="18"/>
              </w:rPr>
              <w:t xml:space="preserve"> </w:t>
            </w:r>
            <w:r w:rsidRPr="0056296B">
              <w:rPr>
                <w:rFonts w:ascii="GHEA Grapalat" w:hAnsi="GHEA Grapalat"/>
                <w:sz w:val="16"/>
              </w:rPr>
              <w:t xml:space="preserve">400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600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600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33631300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кетопрофен</w:t>
            </w:r>
            <w:r>
              <w:rPr>
                <w:rFonts w:ascii="GHEA Grapalat" w:hAnsi="GHEA Grapalat"/>
                <w:sz w:val="18"/>
                <w:szCs w:val="18"/>
              </w:rPr>
              <w:t xml:space="preserve"> </w:t>
            </w:r>
            <w:r w:rsidRPr="0056296B">
              <w:rPr>
                <w:rFonts w:ascii="GHEA Grapalat" w:hAnsi="GHEA Grapalat"/>
                <w:sz w:val="16"/>
              </w:rPr>
              <w:t xml:space="preserve">150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кетопрофен</w:t>
            </w:r>
            <w:r>
              <w:rPr>
                <w:rFonts w:ascii="GHEA Grapalat" w:hAnsi="GHEA Grapalat"/>
                <w:sz w:val="18"/>
                <w:szCs w:val="18"/>
              </w:rPr>
              <w:t xml:space="preserve"> </w:t>
            </w:r>
            <w:r w:rsidRPr="0056296B">
              <w:rPr>
                <w:rFonts w:ascii="GHEA Grapalat" w:hAnsi="GHEA Grapalat"/>
                <w:sz w:val="16"/>
              </w:rPr>
              <w:t xml:space="preserve">150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33651145</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дексаметазон </w:t>
            </w:r>
            <w:r w:rsidRPr="0056296B">
              <w:rPr>
                <w:rFonts w:ascii="GHEA Grapalat" w:hAnsi="GHEA Grapalat"/>
                <w:sz w:val="16"/>
              </w:rPr>
              <w:t xml:space="preserve">4 </w:t>
            </w:r>
            <w:r>
              <w:rPr>
                <w:rFonts w:ascii="GHEA Grapalat" w:hAnsi="GHEA Grapalat"/>
                <w:sz w:val="16"/>
              </w:rPr>
              <w:t>мг</w:t>
            </w:r>
            <w:r w:rsidRPr="0056296B">
              <w:rPr>
                <w:rFonts w:ascii="GHEA Grapalat" w:hAnsi="GHEA Grapalat"/>
                <w:sz w:val="16"/>
              </w:rPr>
              <w:t xml:space="preserve">/ </w:t>
            </w:r>
            <w:r>
              <w:rPr>
                <w:rFonts w:ascii="GHEA Grapalat" w:hAnsi="GHEA Grapalat"/>
                <w:sz w:val="16"/>
              </w:rPr>
              <w:t>мл</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дексаметазон </w:t>
            </w:r>
            <w:r w:rsidRPr="0056296B">
              <w:rPr>
                <w:rFonts w:ascii="GHEA Grapalat" w:hAnsi="GHEA Grapalat"/>
                <w:sz w:val="16"/>
              </w:rPr>
              <w:t xml:space="preserve">4 </w:t>
            </w:r>
            <w:r>
              <w:rPr>
                <w:rFonts w:ascii="GHEA Grapalat" w:hAnsi="GHEA Grapalat"/>
                <w:sz w:val="16"/>
              </w:rPr>
              <w:t>мг</w:t>
            </w:r>
            <w:r w:rsidRPr="0056296B">
              <w:rPr>
                <w:rFonts w:ascii="GHEA Grapalat" w:hAnsi="GHEA Grapalat"/>
                <w:sz w:val="16"/>
              </w:rPr>
              <w:t xml:space="preserve">/ </w:t>
            </w:r>
            <w:r>
              <w:rPr>
                <w:rFonts w:ascii="GHEA Grapalat" w:hAnsi="GHEA Grapalat"/>
                <w:sz w:val="16"/>
              </w:rPr>
              <w:t>мл</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8</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33671131</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Pr>
                <w:rFonts w:ascii="GHEA Grapalat" w:hAnsi="GHEA Grapalat"/>
                <w:sz w:val="16"/>
                <w:lang w:val="en-US"/>
              </w:rPr>
              <w:t>лоратадин</w:t>
            </w:r>
            <w:r w:rsidRPr="0056296B">
              <w:rPr>
                <w:rFonts w:ascii="GHEA Grapalat" w:hAnsi="GHEA Grapalat"/>
                <w:sz w:val="16"/>
              </w:rPr>
              <w:t xml:space="preserve"> 10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Pr>
                <w:rFonts w:ascii="GHEA Grapalat" w:hAnsi="GHEA Grapalat"/>
                <w:sz w:val="16"/>
                <w:lang w:val="en-US"/>
              </w:rPr>
              <w:t>лоратадин</w:t>
            </w:r>
            <w:r w:rsidRPr="0056296B">
              <w:rPr>
                <w:rFonts w:ascii="GHEA Grapalat" w:hAnsi="GHEA Grapalat"/>
                <w:sz w:val="16"/>
              </w:rPr>
              <w:t xml:space="preserve"> 10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lastRenderedPageBreak/>
              <w:t>9</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33642210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преднизолон</w:t>
            </w:r>
            <w:r>
              <w:rPr>
                <w:rFonts w:ascii="GHEA Grapalat" w:hAnsi="GHEA Grapalat"/>
                <w:sz w:val="18"/>
                <w:szCs w:val="18"/>
              </w:rPr>
              <w:t xml:space="preserve"> </w:t>
            </w:r>
            <w:r w:rsidRPr="0056296B">
              <w:rPr>
                <w:rFonts w:ascii="GHEA Grapalat" w:hAnsi="GHEA Grapalat"/>
                <w:sz w:val="16"/>
              </w:rPr>
              <w:t xml:space="preserve">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преднизолон</w:t>
            </w:r>
            <w:r>
              <w:rPr>
                <w:rFonts w:ascii="GHEA Grapalat" w:hAnsi="GHEA Grapalat"/>
                <w:sz w:val="18"/>
                <w:szCs w:val="18"/>
              </w:rPr>
              <w:t xml:space="preserve"> </w:t>
            </w:r>
            <w:r w:rsidRPr="0056296B">
              <w:rPr>
                <w:rFonts w:ascii="GHEA Grapalat" w:hAnsi="GHEA Grapalat"/>
                <w:sz w:val="16"/>
              </w:rPr>
              <w:t xml:space="preserve">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10</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33691144</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355678">
              <w:rPr>
                <w:rFonts w:ascii="GHEA Grapalat" w:hAnsi="GHEA Grapalat"/>
                <w:sz w:val="16"/>
              </w:rPr>
              <w:t>Тиосульфат натрия</w:t>
            </w:r>
            <w:r w:rsidRPr="0056296B">
              <w:rPr>
                <w:rFonts w:ascii="GHEA Grapalat" w:hAnsi="GHEA Grapalat"/>
                <w:sz w:val="16"/>
              </w:rPr>
              <w:t xml:space="preserve"> 30 %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355678">
              <w:rPr>
                <w:rFonts w:ascii="GHEA Grapalat" w:hAnsi="GHEA Grapalat"/>
                <w:sz w:val="16"/>
              </w:rPr>
              <w:t>Тиосульфат натрия</w:t>
            </w:r>
            <w:r w:rsidRPr="0056296B">
              <w:rPr>
                <w:rFonts w:ascii="GHEA Grapalat" w:hAnsi="GHEA Grapalat"/>
                <w:sz w:val="16"/>
              </w:rPr>
              <w:t xml:space="preserve"> 30 %</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33651111</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 xml:space="preserve">250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 xml:space="preserve">250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33651111</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 xml:space="preserve">500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 xml:space="preserve">500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33651111</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 xml:space="preserve">(500 </w:t>
            </w:r>
            <w:r>
              <w:rPr>
                <w:rFonts w:ascii="GHEA Grapalat" w:hAnsi="GHEA Grapalat"/>
                <w:sz w:val="16"/>
              </w:rPr>
              <w:t>мг</w:t>
            </w:r>
            <w:r w:rsidRPr="0056296B">
              <w:rPr>
                <w:rFonts w:ascii="GHEA Grapalat" w:hAnsi="GHEA Grapalat"/>
                <w:sz w:val="16"/>
              </w:rPr>
              <w:t xml:space="preserve"> + 125 </w:t>
            </w:r>
            <w:r>
              <w:rPr>
                <w:rFonts w:ascii="GHEA Grapalat" w:hAnsi="GHEA Grapalat"/>
                <w:sz w:val="16"/>
              </w:rPr>
              <w:t>мг</w:t>
            </w:r>
            <w:r w:rsidRPr="0056296B">
              <w:rPr>
                <w:rFonts w:ascii="GHEA Grapalat" w:hAnsi="GHEA Grapalat"/>
                <w:sz w:val="16"/>
              </w:rPr>
              <w:t>)</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 xml:space="preserve">(500 </w:t>
            </w:r>
            <w:r>
              <w:rPr>
                <w:rFonts w:ascii="GHEA Grapalat" w:hAnsi="GHEA Grapalat"/>
                <w:sz w:val="16"/>
              </w:rPr>
              <w:t>мг</w:t>
            </w:r>
            <w:r w:rsidRPr="0056296B">
              <w:rPr>
                <w:rFonts w:ascii="GHEA Grapalat" w:hAnsi="GHEA Grapalat"/>
                <w:sz w:val="16"/>
              </w:rPr>
              <w:t xml:space="preserve"> + 125 </w:t>
            </w:r>
            <w:r>
              <w:rPr>
                <w:rFonts w:ascii="GHEA Grapalat" w:hAnsi="GHEA Grapalat"/>
                <w:sz w:val="16"/>
              </w:rPr>
              <w:t>мг</w:t>
            </w:r>
            <w:r w:rsidRPr="0056296B">
              <w:rPr>
                <w:rFonts w:ascii="GHEA Grapalat" w:hAnsi="GHEA Grapalat"/>
                <w:sz w:val="16"/>
              </w:rPr>
              <w:t>)</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33651111</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(125</w:t>
            </w:r>
            <w:r>
              <w:rPr>
                <w:rFonts w:ascii="GHEA Grapalat" w:hAnsi="GHEA Grapalat"/>
                <w:sz w:val="16"/>
              </w:rPr>
              <w:t>мг</w:t>
            </w:r>
            <w:r w:rsidRPr="0056296B">
              <w:rPr>
                <w:rFonts w:ascii="GHEA Grapalat" w:hAnsi="GHEA Grapalat"/>
                <w:sz w:val="16"/>
              </w:rPr>
              <w:t xml:space="preserve">+31.25 </w:t>
            </w:r>
            <w:r>
              <w:rPr>
                <w:rFonts w:ascii="GHEA Grapalat" w:hAnsi="GHEA Grapalat"/>
                <w:sz w:val="16"/>
              </w:rPr>
              <w:t>мг</w:t>
            </w:r>
            <w:r w:rsidRPr="0056296B">
              <w:rPr>
                <w:rFonts w:ascii="GHEA Grapalat" w:hAnsi="GHEA Grapalat"/>
                <w:sz w:val="16"/>
              </w:rPr>
              <w:t xml:space="preserve">)/5 </w:t>
            </w:r>
            <w:r>
              <w:rPr>
                <w:rFonts w:ascii="GHEA Grapalat" w:hAnsi="GHEA Grapalat"/>
                <w:sz w:val="16"/>
              </w:rPr>
              <w:t>мл</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(125</w:t>
            </w:r>
            <w:r>
              <w:rPr>
                <w:rFonts w:ascii="GHEA Grapalat" w:hAnsi="GHEA Grapalat"/>
                <w:sz w:val="16"/>
              </w:rPr>
              <w:t>мг</w:t>
            </w:r>
            <w:r w:rsidRPr="0056296B">
              <w:rPr>
                <w:rFonts w:ascii="GHEA Grapalat" w:hAnsi="GHEA Grapalat"/>
                <w:sz w:val="16"/>
              </w:rPr>
              <w:t xml:space="preserve">+31.25 </w:t>
            </w:r>
            <w:r>
              <w:rPr>
                <w:rFonts w:ascii="GHEA Grapalat" w:hAnsi="GHEA Grapalat"/>
                <w:sz w:val="16"/>
              </w:rPr>
              <w:t>мг</w:t>
            </w:r>
            <w:r w:rsidRPr="0056296B">
              <w:rPr>
                <w:rFonts w:ascii="GHEA Grapalat" w:hAnsi="GHEA Grapalat"/>
                <w:sz w:val="16"/>
              </w:rPr>
              <w:t xml:space="preserve">)/5 </w:t>
            </w:r>
            <w:r>
              <w:rPr>
                <w:rFonts w:ascii="GHEA Grapalat" w:hAnsi="GHEA Grapalat"/>
                <w:sz w:val="16"/>
              </w:rPr>
              <w:t>мл</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33651111</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(250</w:t>
            </w:r>
            <w:r>
              <w:rPr>
                <w:rFonts w:ascii="GHEA Grapalat" w:hAnsi="GHEA Grapalat"/>
                <w:sz w:val="16"/>
              </w:rPr>
              <w:t>мг</w:t>
            </w:r>
            <w:r w:rsidRPr="0056296B">
              <w:rPr>
                <w:rFonts w:ascii="GHEA Grapalat" w:hAnsi="GHEA Grapalat"/>
                <w:sz w:val="16"/>
              </w:rPr>
              <w:t xml:space="preserve">+62.5 </w:t>
            </w:r>
            <w:r>
              <w:rPr>
                <w:rFonts w:ascii="GHEA Grapalat" w:hAnsi="GHEA Grapalat"/>
                <w:sz w:val="16"/>
              </w:rPr>
              <w:t>мг</w:t>
            </w:r>
            <w:r w:rsidRPr="0056296B">
              <w:rPr>
                <w:rFonts w:ascii="GHEA Grapalat" w:hAnsi="GHEA Grapalat"/>
                <w:sz w:val="16"/>
              </w:rPr>
              <w:t xml:space="preserve">)/5 </w:t>
            </w:r>
            <w:r>
              <w:rPr>
                <w:rFonts w:ascii="GHEA Grapalat" w:hAnsi="GHEA Grapalat"/>
                <w:sz w:val="16"/>
              </w:rPr>
              <w:t>мл</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(250</w:t>
            </w:r>
            <w:r>
              <w:rPr>
                <w:rFonts w:ascii="GHEA Grapalat" w:hAnsi="GHEA Grapalat"/>
                <w:sz w:val="16"/>
              </w:rPr>
              <w:t>мг</w:t>
            </w:r>
            <w:r w:rsidRPr="0056296B">
              <w:rPr>
                <w:rFonts w:ascii="GHEA Grapalat" w:hAnsi="GHEA Grapalat"/>
                <w:sz w:val="16"/>
              </w:rPr>
              <w:t xml:space="preserve">+62.5 </w:t>
            </w:r>
            <w:r>
              <w:rPr>
                <w:rFonts w:ascii="GHEA Grapalat" w:hAnsi="GHEA Grapalat"/>
                <w:sz w:val="16"/>
              </w:rPr>
              <w:t>мг</w:t>
            </w:r>
            <w:r w:rsidRPr="0056296B">
              <w:rPr>
                <w:rFonts w:ascii="GHEA Grapalat" w:hAnsi="GHEA Grapalat"/>
                <w:sz w:val="16"/>
              </w:rPr>
              <w:t xml:space="preserve">)/5 </w:t>
            </w:r>
            <w:r>
              <w:rPr>
                <w:rFonts w:ascii="GHEA Grapalat" w:hAnsi="GHEA Grapalat"/>
                <w:sz w:val="16"/>
              </w:rPr>
              <w:t>мл</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33651115</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цефалексин </w:t>
            </w:r>
            <w:r w:rsidRPr="0056296B">
              <w:rPr>
                <w:rFonts w:ascii="GHEA Grapalat" w:hAnsi="GHEA Grapalat"/>
                <w:sz w:val="16"/>
              </w:rPr>
              <w:t xml:space="preserve">125 </w:t>
            </w:r>
            <w:r>
              <w:rPr>
                <w:rFonts w:ascii="GHEA Grapalat" w:hAnsi="GHEA Grapalat"/>
                <w:sz w:val="16"/>
              </w:rPr>
              <w:t>мг</w:t>
            </w:r>
            <w:r w:rsidRPr="0056296B">
              <w:rPr>
                <w:rFonts w:ascii="GHEA Grapalat" w:hAnsi="GHEA Grapalat"/>
                <w:sz w:val="16"/>
              </w:rPr>
              <w:t>/5</w:t>
            </w:r>
            <w:r>
              <w:rPr>
                <w:rFonts w:ascii="GHEA Grapalat" w:hAnsi="GHEA Grapalat"/>
                <w:sz w:val="16"/>
              </w:rPr>
              <w:t>мл</w:t>
            </w:r>
            <w:r w:rsidRPr="0056296B">
              <w:rPr>
                <w:rFonts w:ascii="GHEA Grapalat" w:hAnsi="GHEA Grapalat"/>
                <w:sz w:val="16"/>
              </w:rPr>
              <w:t>, 250</w:t>
            </w:r>
            <w:r>
              <w:rPr>
                <w:rFonts w:ascii="GHEA Grapalat" w:hAnsi="GHEA Grapalat"/>
                <w:sz w:val="16"/>
              </w:rPr>
              <w:t>мг</w:t>
            </w:r>
            <w:r w:rsidRPr="0056296B">
              <w:rPr>
                <w:rFonts w:ascii="GHEA Grapalat" w:hAnsi="GHEA Grapalat"/>
                <w:sz w:val="16"/>
              </w:rPr>
              <w:t>/5</w:t>
            </w:r>
            <w:r>
              <w:rPr>
                <w:rFonts w:ascii="GHEA Grapalat" w:hAnsi="GHEA Grapalat"/>
                <w:sz w:val="16"/>
              </w:rPr>
              <w:t>мл</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цефалексин </w:t>
            </w:r>
            <w:r w:rsidRPr="0056296B">
              <w:rPr>
                <w:rFonts w:ascii="GHEA Grapalat" w:hAnsi="GHEA Grapalat"/>
                <w:sz w:val="16"/>
              </w:rPr>
              <w:t xml:space="preserve">125 </w:t>
            </w:r>
            <w:r>
              <w:rPr>
                <w:rFonts w:ascii="GHEA Grapalat" w:hAnsi="GHEA Grapalat"/>
                <w:sz w:val="16"/>
              </w:rPr>
              <w:t>мг</w:t>
            </w:r>
            <w:r w:rsidRPr="0056296B">
              <w:rPr>
                <w:rFonts w:ascii="GHEA Grapalat" w:hAnsi="GHEA Grapalat"/>
                <w:sz w:val="16"/>
              </w:rPr>
              <w:t>/5</w:t>
            </w:r>
            <w:r>
              <w:rPr>
                <w:rFonts w:ascii="GHEA Grapalat" w:hAnsi="GHEA Grapalat"/>
                <w:sz w:val="16"/>
              </w:rPr>
              <w:t>мл</w:t>
            </w:r>
            <w:r w:rsidRPr="0056296B">
              <w:rPr>
                <w:rFonts w:ascii="GHEA Grapalat" w:hAnsi="GHEA Grapalat"/>
                <w:sz w:val="16"/>
              </w:rPr>
              <w:t>, 250</w:t>
            </w:r>
            <w:r>
              <w:rPr>
                <w:rFonts w:ascii="GHEA Grapalat" w:hAnsi="GHEA Grapalat"/>
                <w:sz w:val="16"/>
              </w:rPr>
              <w:t>мг</w:t>
            </w:r>
            <w:r w:rsidRPr="0056296B">
              <w:rPr>
                <w:rFonts w:ascii="GHEA Grapalat" w:hAnsi="GHEA Grapalat"/>
                <w:sz w:val="16"/>
              </w:rPr>
              <w:t>/5</w:t>
            </w:r>
            <w:r>
              <w:rPr>
                <w:rFonts w:ascii="GHEA Grapalat" w:hAnsi="GHEA Grapalat"/>
                <w:sz w:val="16"/>
              </w:rPr>
              <w:t>мл</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33651125</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250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250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18</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33651125</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 xml:space="preserve">500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 xml:space="preserve">500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19</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33651125</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 xml:space="preserve">100 </w:t>
            </w:r>
            <w:r>
              <w:rPr>
                <w:rFonts w:ascii="GHEA Grapalat" w:hAnsi="GHEA Grapalat"/>
                <w:sz w:val="16"/>
              </w:rPr>
              <w:t>мг</w:t>
            </w:r>
            <w:r w:rsidRPr="0056296B">
              <w:rPr>
                <w:rFonts w:ascii="GHEA Grapalat" w:hAnsi="GHEA Grapalat"/>
                <w:sz w:val="16"/>
              </w:rPr>
              <w:t>/ 5</w:t>
            </w:r>
            <w:r>
              <w:rPr>
                <w:rFonts w:ascii="GHEA Grapalat" w:hAnsi="GHEA Grapalat"/>
                <w:sz w:val="16"/>
              </w:rPr>
              <w:t>мл</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 xml:space="preserve">100 </w:t>
            </w:r>
            <w:r>
              <w:rPr>
                <w:rFonts w:ascii="GHEA Grapalat" w:hAnsi="GHEA Grapalat"/>
                <w:sz w:val="16"/>
              </w:rPr>
              <w:t>мг</w:t>
            </w:r>
            <w:r w:rsidRPr="0056296B">
              <w:rPr>
                <w:rFonts w:ascii="GHEA Grapalat" w:hAnsi="GHEA Grapalat"/>
                <w:sz w:val="16"/>
              </w:rPr>
              <w:t>/ 5</w:t>
            </w:r>
            <w:r>
              <w:rPr>
                <w:rFonts w:ascii="GHEA Grapalat" w:hAnsi="GHEA Grapalat"/>
                <w:sz w:val="16"/>
              </w:rPr>
              <w:t>мл</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20</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33651127</w:t>
            </w:r>
          </w:p>
        </w:tc>
        <w:tc>
          <w:tcPr>
            <w:tcW w:w="1895" w:type="dxa"/>
            <w:vAlign w:val="center"/>
          </w:tcPr>
          <w:p w:rsidR="00CB254D" w:rsidRPr="003D0361" w:rsidRDefault="00CB254D" w:rsidP="00E751D1">
            <w:pPr>
              <w:pStyle w:val="23"/>
              <w:spacing w:line="240" w:lineRule="auto"/>
              <w:ind w:firstLine="0"/>
              <w:jc w:val="center"/>
              <w:rPr>
                <w:rFonts w:ascii="GHEA Grapalat" w:hAnsi="GHEA Grapalat"/>
                <w:sz w:val="16"/>
              </w:rPr>
            </w:pPr>
            <w:hyperlink r:id="rId15" w:history="1">
              <w:r w:rsidRPr="003D0361">
                <w:rPr>
                  <w:rFonts w:ascii="GHEA Grapalat" w:hAnsi="GHEA Grapalat"/>
                  <w:sz w:val="16"/>
                </w:rPr>
                <w:t>Доксициклин 100 мг</w:t>
              </w:r>
            </w:hyperlink>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3D0361" w:rsidRDefault="00CB254D" w:rsidP="00E751D1">
            <w:pPr>
              <w:pStyle w:val="23"/>
              <w:spacing w:line="240" w:lineRule="auto"/>
              <w:ind w:firstLine="0"/>
              <w:jc w:val="center"/>
              <w:rPr>
                <w:rFonts w:ascii="GHEA Grapalat" w:hAnsi="GHEA Grapalat"/>
                <w:sz w:val="16"/>
              </w:rPr>
            </w:pPr>
            <w:hyperlink r:id="rId16" w:history="1">
              <w:r w:rsidRPr="003D0361">
                <w:rPr>
                  <w:rFonts w:ascii="GHEA Grapalat" w:hAnsi="GHEA Grapalat"/>
                  <w:sz w:val="16"/>
                </w:rPr>
                <w:t>Доксициклин 100 мг</w:t>
              </w:r>
            </w:hyperlink>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33691112</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3D0361">
              <w:rPr>
                <w:rFonts w:ascii="GHEA Grapalat" w:hAnsi="GHEA Grapalat"/>
                <w:sz w:val="16"/>
              </w:rPr>
              <w:t>Метронидазол</w:t>
            </w:r>
            <w:r w:rsidRPr="003D0361">
              <w:rPr>
                <w:rFonts w:ascii="Courier New" w:hAnsi="Courier New" w:cs="Courier New"/>
                <w:sz w:val="16"/>
              </w:rPr>
              <w:t> </w:t>
            </w:r>
            <w:r w:rsidRPr="0056296B">
              <w:rPr>
                <w:rFonts w:ascii="GHEA Grapalat" w:hAnsi="GHEA Grapalat"/>
                <w:sz w:val="16"/>
              </w:rPr>
              <w:t xml:space="preserve"> 200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3D0361">
              <w:rPr>
                <w:rFonts w:ascii="GHEA Grapalat" w:hAnsi="GHEA Grapalat"/>
                <w:sz w:val="16"/>
              </w:rPr>
              <w:t>Метронидазол</w:t>
            </w:r>
            <w:r w:rsidRPr="003D0361">
              <w:rPr>
                <w:rFonts w:ascii="Courier New" w:hAnsi="Courier New" w:cs="Courier New"/>
                <w:sz w:val="16"/>
              </w:rPr>
              <w:t> </w:t>
            </w:r>
            <w:r w:rsidRPr="0056296B">
              <w:rPr>
                <w:rFonts w:ascii="GHEA Grapalat" w:hAnsi="GHEA Grapalat"/>
                <w:sz w:val="16"/>
              </w:rPr>
              <w:t xml:space="preserve"> 200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lastRenderedPageBreak/>
              <w:t>22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33691112</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3D0361">
              <w:rPr>
                <w:rFonts w:ascii="GHEA Grapalat" w:hAnsi="GHEA Grapalat"/>
                <w:sz w:val="16"/>
              </w:rPr>
              <w:t>Метронидазол</w:t>
            </w:r>
            <w:r w:rsidRPr="003D0361">
              <w:rPr>
                <w:rFonts w:ascii="Courier New" w:hAnsi="Courier New" w:cs="Courier New"/>
                <w:sz w:val="16"/>
              </w:rPr>
              <w:t> </w:t>
            </w:r>
            <w:r w:rsidRPr="0056296B">
              <w:rPr>
                <w:rFonts w:ascii="GHEA Grapalat" w:hAnsi="GHEA Grapalat"/>
                <w:sz w:val="16"/>
              </w:rPr>
              <w:t xml:space="preserve"> 500 </w:t>
            </w:r>
            <w:r>
              <w:rPr>
                <w:rFonts w:ascii="GHEA Grapalat" w:hAnsi="GHEA Grapalat"/>
                <w:sz w:val="16"/>
              </w:rPr>
              <w:t>мг</w:t>
            </w:r>
            <w:r w:rsidRPr="0056296B">
              <w:rPr>
                <w:rFonts w:ascii="GHEA Grapalat" w:hAnsi="GHEA Grapalat"/>
                <w:sz w:val="16"/>
              </w:rPr>
              <w:t xml:space="preserve">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3D0361">
              <w:rPr>
                <w:rFonts w:ascii="GHEA Grapalat" w:hAnsi="GHEA Grapalat"/>
                <w:sz w:val="16"/>
              </w:rPr>
              <w:t>Метронидазол</w:t>
            </w:r>
            <w:r w:rsidRPr="003D0361">
              <w:rPr>
                <w:rFonts w:ascii="Courier New" w:hAnsi="Courier New" w:cs="Courier New"/>
                <w:sz w:val="16"/>
              </w:rPr>
              <w:t> </w:t>
            </w:r>
            <w:r w:rsidRPr="0056296B">
              <w:rPr>
                <w:rFonts w:ascii="GHEA Grapalat" w:hAnsi="GHEA Grapalat"/>
                <w:sz w:val="16"/>
              </w:rPr>
              <w:t xml:space="preserve"> 500 </w:t>
            </w:r>
            <w:r>
              <w:rPr>
                <w:rFonts w:ascii="GHEA Grapalat" w:hAnsi="GHEA Grapalat"/>
                <w:sz w:val="16"/>
              </w:rPr>
              <w:t>мг</w:t>
            </w:r>
            <w:r w:rsidRPr="0056296B">
              <w:rPr>
                <w:rFonts w:ascii="GHEA Grapalat" w:hAnsi="GHEA Grapalat"/>
                <w:sz w:val="16"/>
              </w:rPr>
              <w:t xml:space="preserve">  </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33651148</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EA6128">
              <w:rPr>
                <w:rFonts w:ascii="GHEA Grapalat" w:hAnsi="GHEA Grapalat"/>
                <w:sz w:val="16"/>
              </w:rPr>
              <w:t>Клотримазол</w:t>
            </w:r>
            <w:r w:rsidRPr="0056296B">
              <w:rPr>
                <w:rFonts w:ascii="GHEA Grapalat" w:hAnsi="GHEA Grapalat"/>
                <w:sz w:val="16"/>
              </w:rPr>
              <w:t xml:space="preserve"> 10%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EA6128">
              <w:rPr>
                <w:rFonts w:ascii="GHEA Grapalat" w:hAnsi="GHEA Grapalat"/>
                <w:sz w:val="16"/>
              </w:rPr>
              <w:t>Клотримазол</w:t>
            </w:r>
            <w:r w:rsidRPr="0056296B">
              <w:rPr>
                <w:rFonts w:ascii="GHEA Grapalat" w:hAnsi="GHEA Grapalat"/>
                <w:sz w:val="16"/>
              </w:rPr>
              <w:t xml:space="preserve"> 10% </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33651148</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EA6128">
              <w:rPr>
                <w:rFonts w:ascii="GHEA Grapalat" w:hAnsi="GHEA Grapalat"/>
                <w:sz w:val="16"/>
              </w:rPr>
              <w:t>Клотримазол</w:t>
            </w:r>
            <w:r w:rsidRPr="0056296B">
              <w:rPr>
                <w:rFonts w:ascii="GHEA Grapalat" w:hAnsi="GHEA Grapalat"/>
                <w:sz w:val="16"/>
              </w:rPr>
              <w:t xml:space="preserve"> 500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EA6128">
              <w:rPr>
                <w:rFonts w:ascii="GHEA Grapalat" w:hAnsi="GHEA Grapalat"/>
                <w:sz w:val="16"/>
              </w:rPr>
              <w:t>Клотримазол</w:t>
            </w:r>
            <w:r w:rsidRPr="0056296B">
              <w:rPr>
                <w:rFonts w:ascii="GHEA Grapalat" w:hAnsi="GHEA Grapalat"/>
                <w:sz w:val="16"/>
              </w:rPr>
              <w:t xml:space="preserve"> 500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33651150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флуконазол</w:t>
            </w:r>
            <w:r>
              <w:rPr>
                <w:rFonts w:ascii="GHEA Grapalat" w:hAnsi="GHEA Grapalat"/>
                <w:sz w:val="18"/>
                <w:szCs w:val="18"/>
              </w:rPr>
              <w:t xml:space="preserve"> </w:t>
            </w:r>
            <w:r w:rsidRPr="0056296B">
              <w:rPr>
                <w:rFonts w:ascii="GHEA Grapalat" w:hAnsi="GHEA Grapalat"/>
                <w:sz w:val="16"/>
              </w:rPr>
              <w:t xml:space="preserve">50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флуконазол</w:t>
            </w:r>
            <w:r>
              <w:rPr>
                <w:rFonts w:ascii="GHEA Grapalat" w:hAnsi="GHEA Grapalat"/>
                <w:sz w:val="18"/>
                <w:szCs w:val="18"/>
              </w:rPr>
              <w:t xml:space="preserve"> </w:t>
            </w:r>
            <w:r w:rsidRPr="0056296B">
              <w:rPr>
                <w:rFonts w:ascii="GHEA Grapalat" w:hAnsi="GHEA Grapalat"/>
                <w:sz w:val="16"/>
              </w:rPr>
              <w:t xml:space="preserve">50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33651170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ацикловир</w:t>
            </w:r>
            <w:r>
              <w:rPr>
                <w:rFonts w:ascii="GHEA Grapalat" w:hAnsi="GHEA Grapalat"/>
                <w:sz w:val="18"/>
                <w:szCs w:val="18"/>
              </w:rPr>
              <w:t xml:space="preserve"> </w:t>
            </w:r>
            <w:r w:rsidRPr="0056296B">
              <w:rPr>
                <w:rFonts w:ascii="GHEA Grapalat" w:hAnsi="GHEA Grapalat"/>
                <w:sz w:val="16"/>
              </w:rPr>
              <w:t xml:space="preserve">200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ацикловир</w:t>
            </w:r>
            <w:r>
              <w:rPr>
                <w:rFonts w:ascii="GHEA Grapalat" w:hAnsi="GHEA Grapalat"/>
                <w:sz w:val="18"/>
                <w:szCs w:val="18"/>
              </w:rPr>
              <w:t xml:space="preserve"> </w:t>
            </w:r>
            <w:r w:rsidRPr="0056296B">
              <w:rPr>
                <w:rFonts w:ascii="GHEA Grapalat" w:hAnsi="GHEA Grapalat"/>
                <w:sz w:val="16"/>
              </w:rPr>
              <w:t xml:space="preserve">200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33621110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варфарин </w:t>
            </w:r>
            <w:r w:rsidRPr="0056296B">
              <w:rPr>
                <w:rFonts w:ascii="GHEA Grapalat" w:hAnsi="GHEA Grapalat"/>
                <w:sz w:val="16"/>
              </w:rPr>
              <w:t xml:space="preserve">2,5 </w:t>
            </w:r>
            <w:r>
              <w:rPr>
                <w:rFonts w:ascii="GHEA Grapalat" w:hAnsi="GHEA Grapalat"/>
                <w:sz w:val="16"/>
              </w:rPr>
              <w:t>мг</w:t>
            </w:r>
            <w:r w:rsidRPr="0056296B">
              <w:rPr>
                <w:rFonts w:ascii="GHEA Grapalat" w:hAnsi="GHEA Grapalat"/>
                <w:sz w:val="16"/>
              </w:rPr>
              <w:t xml:space="preserve">, </w:t>
            </w:r>
            <w:r w:rsidRPr="001C32CE">
              <w:rPr>
                <w:rFonts w:ascii="GHEA Grapalat" w:hAnsi="GHEA Grapalat"/>
                <w:sz w:val="16"/>
              </w:rPr>
              <w:t xml:space="preserve">варфарин </w:t>
            </w:r>
            <w:r w:rsidRPr="0056296B">
              <w:rPr>
                <w:rFonts w:ascii="GHEA Grapalat" w:hAnsi="GHEA Grapalat"/>
                <w:sz w:val="16"/>
              </w:rPr>
              <w:t>5</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варфарин </w:t>
            </w:r>
            <w:r w:rsidRPr="0056296B">
              <w:rPr>
                <w:rFonts w:ascii="GHEA Grapalat" w:hAnsi="GHEA Grapalat"/>
                <w:sz w:val="16"/>
              </w:rPr>
              <w:t xml:space="preserve">2,5 </w:t>
            </w:r>
            <w:r>
              <w:rPr>
                <w:rFonts w:ascii="GHEA Grapalat" w:hAnsi="GHEA Grapalat"/>
                <w:sz w:val="16"/>
              </w:rPr>
              <w:t>мг</w:t>
            </w:r>
            <w:r w:rsidRPr="0056296B">
              <w:rPr>
                <w:rFonts w:ascii="GHEA Grapalat" w:hAnsi="GHEA Grapalat"/>
                <w:sz w:val="16"/>
              </w:rPr>
              <w:t xml:space="preserve">, </w:t>
            </w:r>
            <w:r w:rsidRPr="001C32CE">
              <w:rPr>
                <w:rFonts w:ascii="GHEA Grapalat" w:hAnsi="GHEA Grapalat"/>
                <w:sz w:val="16"/>
              </w:rPr>
              <w:t xml:space="preserve">варфарин </w:t>
            </w:r>
            <w:r w:rsidRPr="0056296B">
              <w:rPr>
                <w:rFonts w:ascii="GHEA Grapalat" w:hAnsi="GHEA Grapalat"/>
                <w:sz w:val="16"/>
              </w:rPr>
              <w:t>5</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450.45</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450.45</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28</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33621690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6.25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6.25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600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600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29</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33621690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25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25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30</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33621690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12,5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12,5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33621370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47BF0">
              <w:rPr>
                <w:rFonts w:ascii="GHEA Grapalat" w:hAnsi="GHEA Grapalat"/>
                <w:sz w:val="16"/>
              </w:rPr>
              <w:t xml:space="preserve">изосорбид динитрат </w:t>
            </w:r>
            <w:r w:rsidRPr="0056296B">
              <w:rPr>
                <w:rFonts w:ascii="GHEA Grapalat" w:hAnsi="GHEA Grapalat"/>
                <w:sz w:val="16"/>
              </w:rPr>
              <w:t>10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47BF0">
              <w:rPr>
                <w:rFonts w:ascii="GHEA Grapalat" w:hAnsi="GHEA Grapalat"/>
                <w:sz w:val="16"/>
              </w:rPr>
              <w:t xml:space="preserve">изосорбид динитрат </w:t>
            </w:r>
            <w:r w:rsidRPr="0056296B">
              <w:rPr>
                <w:rFonts w:ascii="GHEA Grapalat" w:hAnsi="GHEA Grapalat"/>
                <w:sz w:val="16"/>
              </w:rPr>
              <w:t>10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33621370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47BF0">
              <w:rPr>
                <w:rFonts w:ascii="GHEA Grapalat" w:hAnsi="GHEA Grapalat"/>
                <w:sz w:val="16"/>
              </w:rPr>
              <w:t xml:space="preserve">изосорбид динитрат </w:t>
            </w:r>
            <w:r w:rsidRPr="0056296B">
              <w:rPr>
                <w:rFonts w:ascii="GHEA Grapalat" w:hAnsi="GHEA Grapalat"/>
                <w:sz w:val="16"/>
              </w:rPr>
              <w:t xml:space="preserve">20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47BF0">
              <w:rPr>
                <w:rFonts w:ascii="GHEA Grapalat" w:hAnsi="GHEA Grapalat"/>
                <w:sz w:val="16"/>
              </w:rPr>
              <w:t xml:space="preserve">изосорбид динитрат </w:t>
            </w:r>
            <w:r w:rsidRPr="0056296B">
              <w:rPr>
                <w:rFonts w:ascii="GHEA Grapalat" w:hAnsi="GHEA Grapalat"/>
                <w:sz w:val="16"/>
              </w:rPr>
              <w:t xml:space="preserve">20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33621730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верапамил </w:t>
            </w:r>
            <w:r w:rsidRPr="0056296B">
              <w:rPr>
                <w:rFonts w:ascii="GHEA Grapalat" w:hAnsi="GHEA Grapalat"/>
                <w:sz w:val="16"/>
              </w:rPr>
              <w:t xml:space="preserve">80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верапамил </w:t>
            </w:r>
            <w:r w:rsidRPr="0056296B">
              <w:rPr>
                <w:rFonts w:ascii="GHEA Grapalat" w:hAnsi="GHEA Grapalat"/>
                <w:sz w:val="16"/>
              </w:rPr>
              <w:t xml:space="preserve">80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33621700</w:t>
            </w:r>
          </w:p>
        </w:tc>
        <w:tc>
          <w:tcPr>
            <w:tcW w:w="1895"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25мг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25мг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33621700</w:t>
            </w:r>
          </w:p>
        </w:tc>
        <w:tc>
          <w:tcPr>
            <w:tcW w:w="1895"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50 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50 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33621700</w:t>
            </w:r>
          </w:p>
        </w:tc>
        <w:tc>
          <w:tcPr>
            <w:tcW w:w="1895"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100мг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100мг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lastRenderedPageBreak/>
              <w:t>37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33621380</w:t>
            </w:r>
          </w:p>
        </w:tc>
        <w:tc>
          <w:tcPr>
            <w:tcW w:w="1895"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Дигоксин 12.5 мкг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Дигоксин 12.5 мкг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38</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33621380</w:t>
            </w:r>
          </w:p>
        </w:tc>
        <w:tc>
          <w:tcPr>
            <w:tcW w:w="1895"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Дигоксин 250 мкг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Дигоксин 250 мкг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39</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1895"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Амиодарон</w:t>
            </w:r>
            <w:r w:rsidRPr="001C32CE">
              <w:rPr>
                <w:rFonts w:ascii="Courier New" w:hAnsi="Courier New" w:cs="Courier New"/>
                <w:sz w:val="16"/>
              </w:rPr>
              <w:t> </w:t>
            </w:r>
            <w:r w:rsidRPr="001C32CE">
              <w:rPr>
                <w:rFonts w:ascii="GHEA Grapalat" w:hAnsi="GHEA Grapalat"/>
                <w:sz w:val="16"/>
              </w:rPr>
              <w:t xml:space="preserve"> 200 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Амиодарон</w:t>
            </w:r>
            <w:r w:rsidRPr="001C32CE">
              <w:rPr>
                <w:rFonts w:ascii="Courier New" w:hAnsi="Courier New" w:cs="Courier New"/>
                <w:sz w:val="16"/>
              </w:rPr>
              <w:t> </w:t>
            </w:r>
            <w:r w:rsidRPr="001C32CE">
              <w:rPr>
                <w:rFonts w:ascii="GHEA Grapalat" w:hAnsi="GHEA Grapalat"/>
                <w:sz w:val="16"/>
              </w:rPr>
              <w:t xml:space="preserve"> 200 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40</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33621740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10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10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Эналаприл</w:t>
            </w:r>
            <w:r w:rsidRPr="0056296B">
              <w:rPr>
                <w:rFonts w:ascii="GHEA Grapalat" w:hAnsi="GHEA Grapalat"/>
                <w:sz w:val="16"/>
              </w:rPr>
              <w:t xml:space="preserve"> 10</w:t>
            </w:r>
            <w:r>
              <w:rPr>
                <w:rFonts w:ascii="GHEA Grapalat" w:hAnsi="GHEA Grapalat"/>
                <w:sz w:val="16"/>
              </w:rPr>
              <w:t>мг</w:t>
            </w:r>
            <w:r w:rsidRPr="0056296B">
              <w:rPr>
                <w:rFonts w:ascii="GHEA Grapalat" w:hAnsi="GHEA Grapalat"/>
                <w:sz w:val="16"/>
              </w:rPr>
              <w:t>,20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Эналаприл</w:t>
            </w:r>
            <w:r w:rsidRPr="0056296B">
              <w:rPr>
                <w:rFonts w:ascii="GHEA Grapalat" w:hAnsi="GHEA Grapalat"/>
                <w:sz w:val="16"/>
              </w:rPr>
              <w:t xml:space="preserve"> 10</w:t>
            </w:r>
            <w:r>
              <w:rPr>
                <w:rFonts w:ascii="GHEA Grapalat" w:hAnsi="GHEA Grapalat"/>
                <w:sz w:val="16"/>
              </w:rPr>
              <w:t>мг</w:t>
            </w:r>
            <w:r w:rsidRPr="0056296B">
              <w:rPr>
                <w:rFonts w:ascii="GHEA Grapalat" w:hAnsi="GHEA Grapalat"/>
                <w:sz w:val="16"/>
              </w:rPr>
              <w:t>,20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33621769</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гидрохлортиазид </w:t>
            </w:r>
            <w:r w:rsidRPr="0056296B">
              <w:rPr>
                <w:rFonts w:ascii="GHEA Grapalat" w:hAnsi="GHEA Grapalat"/>
                <w:sz w:val="16"/>
              </w:rPr>
              <w:t xml:space="preserve">25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гидрохлортиазид </w:t>
            </w:r>
            <w:r w:rsidRPr="0056296B">
              <w:rPr>
                <w:rFonts w:ascii="GHEA Grapalat" w:hAnsi="GHEA Grapalat"/>
                <w:sz w:val="16"/>
              </w:rPr>
              <w:t xml:space="preserve">25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33621750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Нифедипин</w:t>
            </w:r>
            <w:r w:rsidRPr="0056296B">
              <w:rPr>
                <w:rFonts w:ascii="GHEA Grapalat" w:hAnsi="GHEA Grapalat"/>
                <w:sz w:val="16"/>
              </w:rPr>
              <w:t xml:space="preserve"> 25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Нифедипин</w:t>
            </w:r>
            <w:r w:rsidRPr="0056296B">
              <w:rPr>
                <w:rFonts w:ascii="GHEA Grapalat" w:hAnsi="GHEA Grapalat"/>
                <w:sz w:val="16"/>
              </w:rPr>
              <w:t xml:space="preserve"> 25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600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600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33621710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Атенолол</w:t>
            </w:r>
            <w:r w:rsidRPr="0056296B">
              <w:rPr>
                <w:rFonts w:ascii="GHEA Grapalat" w:hAnsi="GHEA Grapalat"/>
                <w:sz w:val="16"/>
              </w:rPr>
              <w:t xml:space="preserve"> 50 </w:t>
            </w:r>
            <w:r>
              <w:rPr>
                <w:rFonts w:ascii="GHEA Grapalat" w:hAnsi="GHEA Grapalat"/>
                <w:sz w:val="16"/>
              </w:rPr>
              <w:t>мг</w:t>
            </w:r>
            <w:r w:rsidRPr="0056296B">
              <w:rPr>
                <w:rFonts w:ascii="GHEA Grapalat" w:hAnsi="GHEA Grapalat"/>
                <w:sz w:val="16"/>
              </w:rPr>
              <w:t xml:space="preserve">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Атенолол</w:t>
            </w:r>
            <w:r w:rsidRPr="0056296B">
              <w:rPr>
                <w:rFonts w:ascii="GHEA Grapalat" w:hAnsi="GHEA Grapalat"/>
                <w:sz w:val="16"/>
              </w:rPr>
              <w:t xml:space="preserve"> 50 </w:t>
            </w:r>
            <w:r>
              <w:rPr>
                <w:rFonts w:ascii="GHEA Grapalat" w:hAnsi="GHEA Grapalat"/>
                <w:sz w:val="16"/>
              </w:rPr>
              <w:t>мг</w:t>
            </w:r>
            <w:r w:rsidRPr="0056296B">
              <w:rPr>
                <w:rFonts w:ascii="GHEA Grapalat" w:hAnsi="GHEA Grapalat"/>
                <w:sz w:val="16"/>
              </w:rPr>
              <w:t xml:space="preserve"> </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800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800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33621710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Атенолол</w:t>
            </w:r>
            <w:r w:rsidRPr="0056296B">
              <w:rPr>
                <w:rFonts w:ascii="GHEA Grapalat" w:hAnsi="GHEA Grapalat"/>
                <w:sz w:val="16"/>
              </w:rPr>
              <w:t xml:space="preserve"> 100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Атенолол</w:t>
            </w:r>
            <w:r w:rsidRPr="0056296B">
              <w:rPr>
                <w:rFonts w:ascii="GHEA Grapalat" w:hAnsi="GHEA Grapalat"/>
                <w:sz w:val="16"/>
              </w:rPr>
              <w:t xml:space="preserve"> 100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2.50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2.50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48</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10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10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49</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33621590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Фуросемид</w:t>
            </w:r>
            <w:r w:rsidRPr="0056296B">
              <w:rPr>
                <w:rFonts w:ascii="GHEA Grapalat" w:hAnsi="GHEA Grapalat"/>
                <w:sz w:val="16"/>
              </w:rPr>
              <w:t xml:space="preserve"> 40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Фуросемид</w:t>
            </w:r>
            <w:r w:rsidRPr="0056296B">
              <w:rPr>
                <w:rFonts w:ascii="GHEA Grapalat" w:hAnsi="GHEA Grapalat"/>
                <w:sz w:val="16"/>
              </w:rPr>
              <w:t xml:space="preserve"> 40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50</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33621590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Фуросемид</w:t>
            </w:r>
            <w:r w:rsidRPr="0056296B">
              <w:rPr>
                <w:rFonts w:ascii="GHEA Grapalat" w:hAnsi="GHEA Grapalat"/>
                <w:sz w:val="16"/>
              </w:rPr>
              <w:t xml:space="preserve"> 10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Фуросемид</w:t>
            </w:r>
            <w:r w:rsidRPr="0056296B">
              <w:rPr>
                <w:rFonts w:ascii="GHEA Grapalat" w:hAnsi="GHEA Grapalat"/>
                <w:sz w:val="16"/>
              </w:rPr>
              <w:t xml:space="preserve"> 10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33621140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Клопидогрел</w:t>
            </w:r>
            <w:r w:rsidRPr="0056296B">
              <w:rPr>
                <w:rFonts w:ascii="GHEA Grapalat" w:hAnsi="GHEA Grapalat"/>
                <w:sz w:val="16"/>
              </w:rPr>
              <w:t xml:space="preserve"> 75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Клопидогрел</w:t>
            </w:r>
            <w:r w:rsidRPr="0056296B">
              <w:rPr>
                <w:rFonts w:ascii="GHEA Grapalat" w:hAnsi="GHEA Grapalat"/>
                <w:sz w:val="16"/>
              </w:rPr>
              <w:t xml:space="preserve"> 75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lastRenderedPageBreak/>
              <w:t>52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33621420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Аторвастатин</w:t>
            </w:r>
            <w:r w:rsidRPr="0056296B">
              <w:rPr>
                <w:rFonts w:ascii="GHEA Grapalat" w:hAnsi="GHEA Grapalat"/>
                <w:sz w:val="16"/>
              </w:rPr>
              <w:t xml:space="preserve"> 40 </w:t>
            </w:r>
            <w:r>
              <w:rPr>
                <w:rFonts w:ascii="GHEA Grapalat" w:hAnsi="GHEA Grapalat"/>
                <w:sz w:val="16"/>
              </w:rPr>
              <w:t>мг</w:t>
            </w:r>
            <w:r w:rsidRPr="0056296B">
              <w:rPr>
                <w:rFonts w:ascii="GHEA Grapalat" w:hAnsi="GHEA Grapalat"/>
                <w:sz w:val="16"/>
              </w:rPr>
              <w:t xml:space="preserve"> , </w:t>
            </w:r>
            <w:r w:rsidRPr="004C7F91">
              <w:rPr>
                <w:rFonts w:ascii="GHEA Grapalat" w:hAnsi="GHEA Grapalat"/>
                <w:sz w:val="16"/>
              </w:rPr>
              <w:t>Аторвастатин</w:t>
            </w:r>
            <w:r w:rsidRPr="0056296B">
              <w:rPr>
                <w:rFonts w:ascii="GHEA Grapalat" w:hAnsi="GHEA Grapalat"/>
                <w:sz w:val="16"/>
              </w:rPr>
              <w:t xml:space="preserve"> 10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Аторвастатин</w:t>
            </w:r>
            <w:r w:rsidRPr="0056296B">
              <w:rPr>
                <w:rFonts w:ascii="GHEA Grapalat" w:hAnsi="GHEA Grapalat"/>
                <w:sz w:val="16"/>
              </w:rPr>
              <w:t xml:space="preserve"> 40 </w:t>
            </w:r>
            <w:r>
              <w:rPr>
                <w:rFonts w:ascii="GHEA Grapalat" w:hAnsi="GHEA Grapalat"/>
                <w:sz w:val="16"/>
              </w:rPr>
              <w:t>мг</w:t>
            </w:r>
            <w:r w:rsidRPr="0056296B">
              <w:rPr>
                <w:rFonts w:ascii="GHEA Grapalat" w:hAnsi="GHEA Grapalat"/>
                <w:sz w:val="16"/>
              </w:rPr>
              <w:t xml:space="preserve"> , </w:t>
            </w:r>
            <w:r w:rsidRPr="004C7F91">
              <w:rPr>
                <w:rFonts w:ascii="GHEA Grapalat" w:hAnsi="GHEA Grapalat"/>
                <w:sz w:val="16"/>
              </w:rPr>
              <w:t>Аторвастатин</w:t>
            </w:r>
            <w:r w:rsidRPr="0056296B">
              <w:rPr>
                <w:rFonts w:ascii="GHEA Grapalat" w:hAnsi="GHEA Grapalat"/>
                <w:sz w:val="16"/>
              </w:rPr>
              <w:t xml:space="preserve"> 10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1000.5</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1000.5</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33621420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Аторвастатин</w:t>
            </w:r>
            <w:r w:rsidRPr="0056296B">
              <w:rPr>
                <w:rFonts w:ascii="GHEA Grapalat" w:hAnsi="GHEA Grapalat"/>
                <w:sz w:val="16"/>
              </w:rPr>
              <w:t xml:space="preserve"> 20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Аторвастатин</w:t>
            </w:r>
            <w:r w:rsidRPr="0056296B">
              <w:rPr>
                <w:rFonts w:ascii="GHEA Grapalat" w:hAnsi="GHEA Grapalat"/>
                <w:sz w:val="16"/>
              </w:rPr>
              <w:t xml:space="preserve"> 20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33631180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сульфадиазин серебра </w:t>
            </w:r>
            <w:r w:rsidRPr="0056296B">
              <w:rPr>
                <w:rFonts w:ascii="GHEA Grapalat" w:hAnsi="GHEA Grapalat"/>
                <w:sz w:val="16"/>
              </w:rPr>
              <w:t>1%</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сульфадиазин серебра </w:t>
            </w:r>
            <w:r w:rsidRPr="0056296B">
              <w:rPr>
                <w:rFonts w:ascii="GHEA Grapalat" w:hAnsi="GHEA Grapalat"/>
                <w:sz w:val="16"/>
              </w:rPr>
              <w:t>1%</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33621600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Индапамид</w:t>
            </w:r>
            <w:r w:rsidRPr="0056296B">
              <w:rPr>
                <w:rFonts w:ascii="GHEA Grapalat" w:hAnsi="GHEA Grapalat"/>
                <w:sz w:val="16"/>
              </w:rPr>
              <w:t xml:space="preserve"> 2.5 </w:t>
            </w:r>
            <w:r>
              <w:rPr>
                <w:rFonts w:ascii="GHEA Grapalat" w:hAnsi="GHEA Grapalat"/>
                <w:sz w:val="16"/>
              </w:rPr>
              <w:t>мг</w:t>
            </w:r>
            <w:r w:rsidRPr="0056296B">
              <w:rPr>
                <w:rFonts w:ascii="GHEA Grapalat" w:hAnsi="GHEA Grapalat"/>
                <w:sz w:val="16"/>
              </w:rPr>
              <w:t xml:space="preserve">, </w:t>
            </w:r>
            <w:r w:rsidRPr="004C7F91">
              <w:rPr>
                <w:rFonts w:ascii="GHEA Grapalat" w:hAnsi="GHEA Grapalat"/>
                <w:sz w:val="16"/>
              </w:rPr>
              <w:t>Индапамид</w:t>
            </w:r>
            <w:r w:rsidRPr="0056296B">
              <w:rPr>
                <w:rFonts w:ascii="GHEA Grapalat" w:hAnsi="GHEA Grapalat"/>
                <w:sz w:val="16"/>
              </w:rPr>
              <w:t>,5</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Индапамид</w:t>
            </w:r>
            <w:r w:rsidRPr="0056296B">
              <w:rPr>
                <w:rFonts w:ascii="GHEA Grapalat" w:hAnsi="GHEA Grapalat"/>
                <w:sz w:val="16"/>
              </w:rPr>
              <w:t xml:space="preserve"> 2.5 </w:t>
            </w:r>
            <w:r>
              <w:rPr>
                <w:rFonts w:ascii="GHEA Grapalat" w:hAnsi="GHEA Grapalat"/>
                <w:sz w:val="16"/>
              </w:rPr>
              <w:t>мг</w:t>
            </w:r>
            <w:r w:rsidRPr="0056296B">
              <w:rPr>
                <w:rFonts w:ascii="GHEA Grapalat" w:hAnsi="GHEA Grapalat"/>
                <w:sz w:val="16"/>
              </w:rPr>
              <w:t xml:space="preserve">, </w:t>
            </w:r>
            <w:r w:rsidRPr="004C7F91">
              <w:rPr>
                <w:rFonts w:ascii="GHEA Grapalat" w:hAnsi="GHEA Grapalat"/>
                <w:sz w:val="16"/>
              </w:rPr>
              <w:t>Индапамид</w:t>
            </w:r>
            <w:r w:rsidRPr="0056296B">
              <w:rPr>
                <w:rFonts w:ascii="GHEA Grapalat" w:hAnsi="GHEA Grapalat"/>
                <w:sz w:val="16"/>
              </w:rPr>
              <w:t>,5</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1000.1</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1000.1</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33621620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Спиронолактон</w:t>
            </w:r>
            <w:r w:rsidRPr="0056296B">
              <w:rPr>
                <w:rFonts w:ascii="GHEA Grapalat" w:hAnsi="GHEA Grapalat"/>
                <w:sz w:val="16"/>
              </w:rPr>
              <w:t xml:space="preserve"> 25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Спиронолактон</w:t>
            </w:r>
            <w:r w:rsidRPr="0056296B">
              <w:rPr>
                <w:rFonts w:ascii="GHEA Grapalat" w:hAnsi="GHEA Grapalat"/>
                <w:sz w:val="16"/>
              </w:rPr>
              <w:t xml:space="preserve"> 25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33611150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панкреатин</w:t>
            </w:r>
            <w:r w:rsidRPr="0056296B">
              <w:rPr>
                <w:rFonts w:ascii="GHEA Grapalat" w:hAnsi="GHEA Grapalat"/>
                <w:sz w:val="16"/>
              </w:rPr>
              <w:t xml:space="preserve"> 400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панкреатин</w:t>
            </w:r>
            <w:r w:rsidRPr="0056296B">
              <w:rPr>
                <w:rFonts w:ascii="GHEA Grapalat" w:hAnsi="GHEA Grapalat"/>
                <w:sz w:val="16"/>
              </w:rPr>
              <w:t xml:space="preserve"> 400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58</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33611100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Омепразол</w:t>
            </w:r>
            <w:r w:rsidRPr="0056296B">
              <w:rPr>
                <w:rFonts w:ascii="GHEA Grapalat" w:hAnsi="GHEA Grapalat"/>
                <w:sz w:val="16"/>
              </w:rPr>
              <w:t xml:space="preserve"> 20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Омепразол</w:t>
            </w:r>
            <w:r w:rsidRPr="0056296B">
              <w:rPr>
                <w:rFonts w:ascii="GHEA Grapalat" w:hAnsi="GHEA Grapalat"/>
                <w:sz w:val="16"/>
              </w:rPr>
              <w:t xml:space="preserve"> 20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59</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33642230</w:t>
            </w:r>
          </w:p>
        </w:tc>
        <w:tc>
          <w:tcPr>
            <w:tcW w:w="1895" w:type="dxa"/>
            <w:vAlign w:val="center"/>
          </w:tcPr>
          <w:p w:rsidR="00CB254D" w:rsidRPr="004C7F91"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левотироксин</w:t>
            </w:r>
            <w:r w:rsidRPr="0056296B">
              <w:rPr>
                <w:rFonts w:ascii="GHEA Grapalat" w:hAnsi="GHEA Grapalat"/>
                <w:sz w:val="16"/>
              </w:rPr>
              <w:t xml:space="preserve">  50 </w:t>
            </w:r>
            <w:r w:rsidRPr="004C7F91">
              <w:rPr>
                <w:rFonts w:ascii="GHEA Grapalat" w:hAnsi="GHEA Grapalat"/>
                <w:sz w:val="16"/>
              </w:rPr>
              <w:t>мкг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4C7F91"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левотироксин</w:t>
            </w:r>
            <w:r w:rsidRPr="0056296B">
              <w:rPr>
                <w:rFonts w:ascii="GHEA Grapalat" w:hAnsi="GHEA Grapalat"/>
                <w:sz w:val="16"/>
              </w:rPr>
              <w:t xml:space="preserve">  50 </w:t>
            </w:r>
            <w:r w:rsidRPr="004C7F91">
              <w:rPr>
                <w:rFonts w:ascii="GHEA Grapalat" w:hAnsi="GHEA Grapalat"/>
                <w:sz w:val="16"/>
              </w:rPr>
              <w:t>мкг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60</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33642230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левотироксин </w:t>
            </w:r>
            <w:r w:rsidRPr="0056296B">
              <w:rPr>
                <w:rFonts w:ascii="GHEA Grapalat" w:hAnsi="GHEA Grapalat"/>
                <w:sz w:val="16"/>
              </w:rPr>
              <w:t xml:space="preserve">100 </w:t>
            </w:r>
            <w:r w:rsidRPr="004C7F91">
              <w:rPr>
                <w:rFonts w:ascii="GHEA Grapalat" w:hAnsi="GHEA Grapalat"/>
                <w:sz w:val="16"/>
              </w:rPr>
              <w:t>мкг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левотироксин </w:t>
            </w:r>
            <w:r w:rsidRPr="0056296B">
              <w:rPr>
                <w:rFonts w:ascii="GHEA Grapalat" w:hAnsi="GHEA Grapalat"/>
                <w:sz w:val="16"/>
              </w:rPr>
              <w:t xml:space="preserve">100 </w:t>
            </w:r>
            <w:r w:rsidRPr="004C7F91">
              <w:rPr>
                <w:rFonts w:ascii="GHEA Grapalat" w:hAnsi="GHEA Grapalat"/>
                <w:sz w:val="16"/>
              </w:rPr>
              <w:t>мкг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33661153</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дексаметазон </w:t>
            </w:r>
            <w:r w:rsidRPr="0056296B">
              <w:rPr>
                <w:rFonts w:ascii="GHEA Grapalat" w:hAnsi="GHEA Grapalat"/>
                <w:sz w:val="16"/>
              </w:rPr>
              <w:t>0,1%</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дексаметазон </w:t>
            </w:r>
            <w:r w:rsidRPr="0056296B">
              <w:rPr>
                <w:rFonts w:ascii="GHEA Grapalat" w:hAnsi="GHEA Grapalat"/>
                <w:sz w:val="16"/>
              </w:rPr>
              <w:t>0,1%</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24</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24</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33661156</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Тимолол</w:t>
            </w:r>
            <w:r w:rsidRPr="0056296B">
              <w:rPr>
                <w:rFonts w:ascii="GHEA Grapalat" w:hAnsi="GHEA Grapalat"/>
                <w:sz w:val="16"/>
              </w:rPr>
              <w:t xml:space="preserve"> 0.50</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Тимолол</w:t>
            </w:r>
            <w:r w:rsidRPr="0056296B">
              <w:rPr>
                <w:rFonts w:ascii="GHEA Grapalat" w:hAnsi="GHEA Grapalat"/>
                <w:sz w:val="16"/>
              </w:rPr>
              <w:t xml:space="preserve"> 0.50</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24</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24</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33671112</w:t>
            </w:r>
          </w:p>
        </w:tc>
        <w:tc>
          <w:tcPr>
            <w:tcW w:w="1895" w:type="dxa"/>
            <w:vAlign w:val="center"/>
          </w:tcPr>
          <w:p w:rsidR="00CB254D" w:rsidRPr="00B83D86"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Ипратропия бромид</w:t>
            </w:r>
            <w:r w:rsidRPr="0056296B">
              <w:rPr>
                <w:rFonts w:ascii="GHEA Grapalat" w:hAnsi="GHEA Grapalat"/>
                <w:sz w:val="16"/>
              </w:rPr>
              <w:t xml:space="preserve"> 20 </w:t>
            </w:r>
            <w:r w:rsidRPr="00B83D86">
              <w:rPr>
                <w:rFonts w:ascii="GHEA Grapalat" w:hAnsi="GHEA Grapalat"/>
                <w:sz w:val="16"/>
              </w:rPr>
              <w:t>мкг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B83D86"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Ипратропия бромид</w:t>
            </w:r>
            <w:r w:rsidRPr="0056296B">
              <w:rPr>
                <w:rFonts w:ascii="GHEA Grapalat" w:hAnsi="GHEA Grapalat"/>
                <w:sz w:val="16"/>
              </w:rPr>
              <w:t xml:space="preserve"> 20 </w:t>
            </w:r>
            <w:r w:rsidRPr="00B83D86">
              <w:rPr>
                <w:rFonts w:ascii="GHEA Grapalat" w:hAnsi="GHEA Grapalat"/>
                <w:sz w:val="16"/>
              </w:rPr>
              <w:t>мкг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33671113</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Сальбутамол</w:t>
            </w:r>
            <w:r w:rsidRPr="0056296B">
              <w:rPr>
                <w:rFonts w:ascii="GHEA Grapalat" w:hAnsi="GHEA Grapalat"/>
                <w:sz w:val="16"/>
              </w:rPr>
              <w:t xml:space="preserve"> 2</w:t>
            </w:r>
            <w:r>
              <w:rPr>
                <w:rFonts w:ascii="GHEA Grapalat" w:hAnsi="GHEA Grapalat"/>
                <w:sz w:val="16"/>
              </w:rPr>
              <w:t>мг</w:t>
            </w:r>
            <w:r w:rsidRPr="0056296B">
              <w:rPr>
                <w:rFonts w:ascii="GHEA Grapalat" w:hAnsi="GHEA Grapalat"/>
                <w:sz w:val="16"/>
              </w:rPr>
              <w:t xml:space="preserve">, </w:t>
            </w:r>
            <w:r w:rsidRPr="00B83D86">
              <w:rPr>
                <w:rFonts w:ascii="GHEA Grapalat" w:hAnsi="GHEA Grapalat"/>
                <w:sz w:val="16"/>
              </w:rPr>
              <w:t>Сальбутамол</w:t>
            </w:r>
            <w:r w:rsidRPr="0056296B">
              <w:rPr>
                <w:rFonts w:ascii="GHEA Grapalat" w:hAnsi="GHEA Grapalat"/>
                <w:sz w:val="16"/>
              </w:rPr>
              <w:t xml:space="preserve"> 4</w:t>
            </w:r>
            <w:r>
              <w:rPr>
                <w:rFonts w:ascii="GHEA Grapalat" w:hAnsi="GHEA Grapalat"/>
                <w:sz w:val="16"/>
              </w:rPr>
              <w:t>мг</w:t>
            </w:r>
            <w:r w:rsidRPr="0056296B">
              <w:rPr>
                <w:rFonts w:ascii="GHEA Grapalat" w:hAnsi="GHEA Grapalat"/>
                <w:sz w:val="16"/>
              </w:rPr>
              <w:t xml:space="preserve">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Сальбутамол</w:t>
            </w:r>
            <w:r w:rsidRPr="0056296B">
              <w:rPr>
                <w:rFonts w:ascii="GHEA Grapalat" w:hAnsi="GHEA Grapalat"/>
                <w:sz w:val="16"/>
              </w:rPr>
              <w:t xml:space="preserve"> 2</w:t>
            </w:r>
            <w:r>
              <w:rPr>
                <w:rFonts w:ascii="GHEA Grapalat" w:hAnsi="GHEA Grapalat"/>
                <w:sz w:val="16"/>
              </w:rPr>
              <w:t>мг</w:t>
            </w:r>
            <w:r w:rsidRPr="0056296B">
              <w:rPr>
                <w:rFonts w:ascii="GHEA Grapalat" w:hAnsi="GHEA Grapalat"/>
                <w:sz w:val="16"/>
              </w:rPr>
              <w:t xml:space="preserve">, </w:t>
            </w:r>
            <w:r w:rsidRPr="00B83D86">
              <w:rPr>
                <w:rFonts w:ascii="GHEA Grapalat" w:hAnsi="GHEA Grapalat"/>
                <w:sz w:val="16"/>
              </w:rPr>
              <w:t>Сальбутамол</w:t>
            </w:r>
            <w:r w:rsidRPr="0056296B">
              <w:rPr>
                <w:rFonts w:ascii="GHEA Grapalat" w:hAnsi="GHEA Grapalat"/>
                <w:sz w:val="16"/>
              </w:rPr>
              <w:t xml:space="preserve"> 4</w:t>
            </w:r>
            <w:r>
              <w:rPr>
                <w:rFonts w:ascii="GHEA Grapalat" w:hAnsi="GHEA Grapalat"/>
                <w:sz w:val="16"/>
              </w:rPr>
              <w:t>мг</w:t>
            </w:r>
            <w:r w:rsidRPr="0056296B">
              <w:rPr>
                <w:rFonts w:ascii="GHEA Grapalat" w:hAnsi="GHEA Grapalat"/>
                <w:sz w:val="16"/>
              </w:rPr>
              <w:t xml:space="preserve"> </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50.5</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50.5</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33611360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холекальциферол</w:t>
            </w:r>
            <w:r w:rsidRPr="0056296B">
              <w:rPr>
                <w:rFonts w:ascii="GHEA Grapalat" w:hAnsi="GHEA Grapalat"/>
                <w:sz w:val="16"/>
              </w:rPr>
              <w:t xml:space="preserve"> 5</w:t>
            </w:r>
            <w:r>
              <w:rPr>
                <w:rFonts w:ascii="GHEA Grapalat" w:hAnsi="GHEA Grapalat"/>
                <w:sz w:val="16"/>
              </w:rPr>
              <w:t>мг</w:t>
            </w:r>
            <w:r w:rsidRPr="0056296B">
              <w:rPr>
                <w:rFonts w:ascii="GHEA Grapalat" w:hAnsi="GHEA Grapalat"/>
                <w:sz w:val="16"/>
              </w:rPr>
              <w:t xml:space="preserve">/ </w:t>
            </w:r>
            <w:r>
              <w:rPr>
                <w:rFonts w:ascii="GHEA Grapalat" w:hAnsi="GHEA Grapalat"/>
                <w:sz w:val="16"/>
              </w:rPr>
              <w:t>мл</w:t>
            </w:r>
            <w:r w:rsidRPr="0056296B">
              <w:rPr>
                <w:rFonts w:ascii="GHEA Grapalat" w:hAnsi="GHEA Grapalat"/>
                <w:sz w:val="16"/>
              </w:rPr>
              <w:t xml:space="preserve"> (200 000 </w:t>
            </w:r>
            <w:r w:rsidRPr="0096404E">
              <w:rPr>
                <w:rFonts w:ascii="GHEA Grapalat" w:hAnsi="GHEA Grapalat"/>
                <w:sz w:val="16"/>
              </w:rPr>
              <w:t>ММ</w:t>
            </w:r>
            <w:r w:rsidRPr="0056296B">
              <w:rPr>
                <w:rFonts w:ascii="GHEA Grapalat" w:hAnsi="GHEA Grapalat"/>
                <w:sz w:val="16"/>
              </w:rPr>
              <w:t xml:space="preserve">/ </w:t>
            </w:r>
            <w:r>
              <w:rPr>
                <w:rFonts w:ascii="GHEA Grapalat" w:hAnsi="GHEA Grapalat"/>
                <w:sz w:val="16"/>
              </w:rPr>
              <w:t>мл</w:t>
            </w:r>
            <w:r w:rsidRPr="0056296B">
              <w:rPr>
                <w:rFonts w:ascii="GHEA Grapalat" w:hAnsi="GHEA Grapalat"/>
                <w:sz w:val="16"/>
              </w:rPr>
              <w:t>)</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холекальциферол</w:t>
            </w:r>
            <w:r w:rsidRPr="0056296B">
              <w:rPr>
                <w:rFonts w:ascii="GHEA Grapalat" w:hAnsi="GHEA Grapalat"/>
                <w:sz w:val="16"/>
              </w:rPr>
              <w:t xml:space="preserve"> 5</w:t>
            </w:r>
            <w:r>
              <w:rPr>
                <w:rFonts w:ascii="GHEA Grapalat" w:hAnsi="GHEA Grapalat"/>
                <w:sz w:val="16"/>
              </w:rPr>
              <w:t>мг</w:t>
            </w:r>
            <w:r w:rsidRPr="0056296B">
              <w:rPr>
                <w:rFonts w:ascii="GHEA Grapalat" w:hAnsi="GHEA Grapalat"/>
                <w:sz w:val="16"/>
              </w:rPr>
              <w:t xml:space="preserve">/ </w:t>
            </w:r>
            <w:r>
              <w:rPr>
                <w:rFonts w:ascii="GHEA Grapalat" w:hAnsi="GHEA Grapalat"/>
                <w:sz w:val="16"/>
              </w:rPr>
              <w:t>мл</w:t>
            </w:r>
            <w:r w:rsidRPr="0056296B">
              <w:rPr>
                <w:rFonts w:ascii="GHEA Grapalat" w:hAnsi="GHEA Grapalat"/>
                <w:sz w:val="16"/>
              </w:rPr>
              <w:t xml:space="preserve"> (200 000 </w:t>
            </w:r>
            <w:r w:rsidRPr="0096404E">
              <w:rPr>
                <w:rFonts w:ascii="GHEA Grapalat" w:hAnsi="GHEA Grapalat"/>
                <w:sz w:val="16"/>
              </w:rPr>
              <w:t>ММ</w:t>
            </w:r>
            <w:r w:rsidRPr="0056296B">
              <w:rPr>
                <w:rFonts w:ascii="GHEA Grapalat" w:hAnsi="GHEA Grapalat"/>
                <w:sz w:val="16"/>
              </w:rPr>
              <w:t xml:space="preserve">/ </w:t>
            </w:r>
            <w:r>
              <w:rPr>
                <w:rFonts w:ascii="GHEA Grapalat" w:hAnsi="GHEA Grapalat"/>
                <w:sz w:val="16"/>
              </w:rPr>
              <w:t>мл</w:t>
            </w:r>
            <w:r w:rsidRPr="0056296B">
              <w:rPr>
                <w:rFonts w:ascii="GHEA Grapalat" w:hAnsi="GHEA Grapalat"/>
                <w:sz w:val="16"/>
              </w:rPr>
              <w:t>)</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70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70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33651134</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ципрофлоксацин</w:t>
            </w:r>
            <w:r w:rsidRPr="0056296B">
              <w:rPr>
                <w:rFonts w:ascii="GHEA Grapalat" w:hAnsi="GHEA Grapalat"/>
                <w:sz w:val="16"/>
              </w:rPr>
              <w:t xml:space="preserve"> 0.3%</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ципрофлоксацин</w:t>
            </w:r>
            <w:r w:rsidRPr="0056296B">
              <w:rPr>
                <w:rFonts w:ascii="GHEA Grapalat" w:hAnsi="GHEA Grapalat"/>
                <w:sz w:val="16"/>
              </w:rPr>
              <w:t xml:space="preserve"> 0.3%</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lastRenderedPageBreak/>
              <w:t>67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33671116</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Ксилометазолин</w:t>
            </w:r>
            <w:r w:rsidRPr="0056296B">
              <w:rPr>
                <w:rFonts w:ascii="GHEA Grapalat" w:hAnsi="GHEA Grapalat"/>
                <w:sz w:val="16"/>
              </w:rPr>
              <w:t xml:space="preserve"> 0.05%</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Ксилометазолин</w:t>
            </w:r>
            <w:r w:rsidRPr="0056296B">
              <w:rPr>
                <w:rFonts w:ascii="GHEA Grapalat" w:hAnsi="GHEA Grapalat"/>
                <w:sz w:val="16"/>
              </w:rPr>
              <w:t xml:space="preserve"> 0.05%</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68</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33691231</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Калциум</w:t>
            </w:r>
            <w:r w:rsidRPr="0056296B">
              <w:rPr>
                <w:rFonts w:ascii="GHEA Grapalat" w:hAnsi="GHEA Grapalat"/>
                <w:sz w:val="16"/>
              </w:rPr>
              <w:t xml:space="preserve">  D3</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Калциум</w:t>
            </w:r>
            <w:r w:rsidRPr="0056296B">
              <w:rPr>
                <w:rFonts w:ascii="GHEA Grapalat" w:hAnsi="GHEA Grapalat"/>
                <w:sz w:val="16"/>
              </w:rPr>
              <w:t xml:space="preserve">  D3</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69</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50 </w:t>
            </w:r>
            <w:r>
              <w:rPr>
                <w:rFonts w:ascii="GHEA Grapalat" w:hAnsi="GHEA Grapalat"/>
                <w:sz w:val="16"/>
              </w:rPr>
              <w:t>мг</w:t>
            </w:r>
            <w:r w:rsidRPr="0056296B">
              <w:rPr>
                <w:rFonts w:ascii="GHEA Grapalat" w:hAnsi="GHEA Grapalat"/>
                <w:sz w:val="16"/>
              </w:rPr>
              <w:t xml:space="preserve">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50 </w:t>
            </w:r>
            <w:r>
              <w:rPr>
                <w:rFonts w:ascii="GHEA Grapalat" w:hAnsi="GHEA Grapalat"/>
                <w:sz w:val="16"/>
              </w:rPr>
              <w:t>мг</w:t>
            </w:r>
            <w:r w:rsidRPr="0056296B">
              <w:rPr>
                <w:rFonts w:ascii="GHEA Grapalat" w:hAnsi="GHEA Grapalat"/>
                <w:sz w:val="16"/>
              </w:rPr>
              <w:t xml:space="preserve"> </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70</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100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100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600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600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33621460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10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10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33621310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Триметазидин</w:t>
            </w:r>
            <w:r w:rsidRPr="0056296B">
              <w:rPr>
                <w:rFonts w:ascii="GHEA Grapalat" w:hAnsi="GHEA Grapalat"/>
                <w:sz w:val="16"/>
              </w:rPr>
              <w:t xml:space="preserve"> (</w:t>
            </w:r>
            <w:r w:rsidRPr="0096404E">
              <w:rPr>
                <w:rFonts w:ascii="GHEA Grapalat" w:hAnsi="GHEA Grapalat"/>
                <w:sz w:val="16"/>
              </w:rPr>
              <w:t>триметазидин дигидрохлорид</w:t>
            </w:r>
            <w:r w:rsidRPr="0056296B">
              <w:rPr>
                <w:rFonts w:ascii="GHEA Grapalat" w:hAnsi="GHEA Grapalat"/>
                <w:sz w:val="16"/>
              </w:rPr>
              <w:t>) /</w:t>
            </w:r>
            <w:r w:rsidRPr="0096404E">
              <w:rPr>
                <w:rFonts w:ascii="GHEA Grapalat" w:hAnsi="GHEA Grapalat"/>
                <w:sz w:val="16"/>
              </w:rPr>
              <w:t xml:space="preserve"> предуктал </w:t>
            </w:r>
            <w:r w:rsidRPr="0056296B">
              <w:rPr>
                <w:rFonts w:ascii="GHEA Grapalat" w:hAnsi="GHEA Grapalat"/>
                <w:sz w:val="16"/>
              </w:rPr>
              <w:t>MR/</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Триметазидин</w:t>
            </w:r>
            <w:r w:rsidRPr="0056296B">
              <w:rPr>
                <w:rFonts w:ascii="GHEA Grapalat" w:hAnsi="GHEA Grapalat"/>
                <w:sz w:val="16"/>
              </w:rPr>
              <w:t xml:space="preserve"> (</w:t>
            </w:r>
            <w:r w:rsidRPr="0096404E">
              <w:rPr>
                <w:rFonts w:ascii="GHEA Grapalat" w:hAnsi="GHEA Grapalat"/>
                <w:sz w:val="16"/>
              </w:rPr>
              <w:t>триметазидин дигидрохлорид</w:t>
            </w:r>
            <w:r w:rsidRPr="0056296B">
              <w:rPr>
                <w:rFonts w:ascii="GHEA Grapalat" w:hAnsi="GHEA Grapalat"/>
                <w:sz w:val="16"/>
              </w:rPr>
              <w:t>) /</w:t>
            </w:r>
            <w:r w:rsidRPr="0096404E">
              <w:rPr>
                <w:rFonts w:ascii="GHEA Grapalat" w:hAnsi="GHEA Grapalat"/>
                <w:sz w:val="16"/>
              </w:rPr>
              <w:t xml:space="preserve"> предуктал </w:t>
            </w:r>
            <w:r w:rsidRPr="0056296B">
              <w:rPr>
                <w:rFonts w:ascii="GHEA Grapalat" w:hAnsi="GHEA Grapalat"/>
                <w:sz w:val="16"/>
              </w:rPr>
              <w:t>MR/</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33691310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Метотрексат</w:t>
            </w:r>
            <w:r w:rsidRPr="0056296B">
              <w:rPr>
                <w:rFonts w:ascii="GHEA Grapalat" w:hAnsi="GHEA Grapalat"/>
                <w:sz w:val="16"/>
              </w:rPr>
              <w:t xml:space="preserve"> 10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Метотрексат</w:t>
            </w:r>
            <w:r w:rsidRPr="0056296B">
              <w:rPr>
                <w:rFonts w:ascii="GHEA Grapalat" w:hAnsi="GHEA Grapalat"/>
                <w:sz w:val="16"/>
              </w:rPr>
              <w:t xml:space="preserve"> 10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120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33642220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Метилпреднизолон</w:t>
            </w:r>
            <w:r w:rsidRPr="0056296B">
              <w:rPr>
                <w:rFonts w:ascii="GHEA Grapalat" w:hAnsi="GHEA Grapalat"/>
                <w:sz w:val="16"/>
              </w:rPr>
              <w:t xml:space="preserve"> 16</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Метилпреднизолон</w:t>
            </w:r>
            <w:r w:rsidRPr="0056296B">
              <w:rPr>
                <w:rFonts w:ascii="GHEA Grapalat" w:hAnsi="GHEA Grapalat"/>
                <w:sz w:val="16"/>
              </w:rPr>
              <w:t xml:space="preserve"> 16</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360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360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100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100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960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960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76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33621764</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4/1.25</w:t>
            </w:r>
            <w:r>
              <w:rPr>
                <w:rFonts w:ascii="GHEA Grapalat" w:hAnsi="GHEA Grapalat"/>
                <w:sz w:val="16"/>
              </w:rPr>
              <w:t>мг</w:t>
            </w:r>
            <w:r w:rsidRPr="0056296B">
              <w:rPr>
                <w:rFonts w:ascii="GHEA Grapalat" w:hAnsi="GHEA Grapalat"/>
                <w:sz w:val="16"/>
              </w:rPr>
              <w:t xml:space="preserve">  ,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4/1.25</w:t>
            </w:r>
            <w:r>
              <w:rPr>
                <w:rFonts w:ascii="GHEA Grapalat" w:hAnsi="GHEA Grapalat"/>
                <w:sz w:val="16"/>
              </w:rPr>
              <w:t>мг</w:t>
            </w:r>
            <w:r w:rsidRPr="0056296B">
              <w:rPr>
                <w:rFonts w:ascii="GHEA Grapalat" w:hAnsi="GHEA Grapalat"/>
                <w:sz w:val="16"/>
              </w:rPr>
              <w:t xml:space="preserve">  ,   </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2200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2200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77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33621764</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лозартан</w:t>
            </w:r>
            <w:r w:rsidRPr="0056296B">
              <w:rPr>
                <w:rFonts w:ascii="GHEA Grapalat" w:hAnsi="GHEA Grapalat"/>
                <w:sz w:val="16"/>
              </w:rPr>
              <w:t xml:space="preserve"> 8/2.5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лозартан</w:t>
            </w:r>
            <w:r w:rsidRPr="0056296B">
              <w:rPr>
                <w:rFonts w:ascii="GHEA Grapalat" w:hAnsi="GHEA Grapalat"/>
                <w:sz w:val="16"/>
              </w:rPr>
              <w:t xml:space="preserve"> 8/2.5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2200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2200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78</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 </w:t>
            </w:r>
            <w:r w:rsidRPr="0096404E">
              <w:rPr>
                <w:rFonts w:ascii="GHEA Grapalat" w:hAnsi="GHEA Grapalat"/>
                <w:sz w:val="16"/>
              </w:rPr>
              <w:t>лозартан</w:t>
            </w:r>
            <w:r w:rsidRPr="0056296B">
              <w:rPr>
                <w:rFonts w:ascii="GHEA Grapalat" w:hAnsi="GHEA Grapalat"/>
                <w:sz w:val="16"/>
              </w:rPr>
              <w:t xml:space="preserve"> 10/100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 </w:t>
            </w:r>
            <w:r w:rsidRPr="0096404E">
              <w:rPr>
                <w:rFonts w:ascii="GHEA Grapalat" w:hAnsi="GHEA Grapalat"/>
                <w:sz w:val="16"/>
              </w:rPr>
              <w:t>лозартан</w:t>
            </w:r>
            <w:r w:rsidRPr="0056296B">
              <w:rPr>
                <w:rFonts w:ascii="GHEA Grapalat" w:hAnsi="GHEA Grapalat"/>
                <w:sz w:val="16"/>
              </w:rPr>
              <w:t xml:space="preserve"> 10/100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79</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w:t>
            </w:r>
            <w:r w:rsidRPr="0096404E">
              <w:rPr>
                <w:rFonts w:ascii="GHEA Grapalat" w:hAnsi="GHEA Grapalat"/>
                <w:sz w:val="16"/>
              </w:rPr>
              <w:t xml:space="preserve"> лозартан</w:t>
            </w:r>
            <w:r w:rsidRPr="0056296B">
              <w:rPr>
                <w:rFonts w:ascii="GHEA Grapalat" w:hAnsi="GHEA Grapalat"/>
                <w:sz w:val="16"/>
              </w:rPr>
              <w:t xml:space="preserve"> 5/100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w:t>
            </w:r>
            <w:r w:rsidRPr="0096404E">
              <w:rPr>
                <w:rFonts w:ascii="GHEA Grapalat" w:hAnsi="GHEA Grapalat"/>
                <w:sz w:val="16"/>
              </w:rPr>
              <w:t xml:space="preserve"> лозартан</w:t>
            </w:r>
            <w:r w:rsidRPr="0056296B">
              <w:rPr>
                <w:rFonts w:ascii="GHEA Grapalat" w:hAnsi="GHEA Grapalat"/>
                <w:sz w:val="16"/>
              </w:rPr>
              <w:t xml:space="preserve"> 5/100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80</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33621764</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Амлодипин</w:t>
            </w:r>
            <w:r w:rsidRPr="001C32CE">
              <w:rPr>
                <w:rFonts w:ascii="Courier New" w:hAnsi="Courier New" w:cs="Courier New"/>
                <w:sz w:val="16"/>
              </w:rPr>
              <w:t> </w:t>
            </w:r>
            <w:r w:rsidRPr="0056296B">
              <w:rPr>
                <w:rFonts w:ascii="GHEA Grapalat" w:hAnsi="GHEA Grapalat"/>
                <w:sz w:val="16"/>
              </w:rPr>
              <w:t xml:space="preserve"> 8/2.5/10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Амлодипин</w:t>
            </w:r>
            <w:r w:rsidRPr="001C32CE">
              <w:rPr>
                <w:rFonts w:ascii="Courier New" w:hAnsi="Courier New" w:cs="Courier New"/>
                <w:sz w:val="16"/>
              </w:rPr>
              <w:t> </w:t>
            </w:r>
            <w:r w:rsidRPr="0056296B">
              <w:rPr>
                <w:rFonts w:ascii="GHEA Grapalat" w:hAnsi="GHEA Grapalat"/>
                <w:sz w:val="16"/>
              </w:rPr>
              <w:t xml:space="preserve"> 8/2.5/10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81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33621764</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w:t>
            </w:r>
            <w:r w:rsidRPr="001C32CE">
              <w:rPr>
                <w:rFonts w:ascii="GHEA Grapalat" w:hAnsi="GHEA Grapalat"/>
                <w:sz w:val="16"/>
              </w:rPr>
              <w:lastRenderedPageBreak/>
              <w:t>Амлодипин</w:t>
            </w:r>
            <w:r w:rsidRPr="001C32CE">
              <w:rPr>
                <w:rFonts w:ascii="Courier New" w:hAnsi="Courier New" w:cs="Courier New"/>
                <w:sz w:val="16"/>
              </w:rPr>
              <w:t> </w:t>
            </w:r>
            <w:r w:rsidRPr="0056296B">
              <w:rPr>
                <w:rFonts w:ascii="GHEA Grapalat" w:hAnsi="GHEA Grapalat"/>
                <w:sz w:val="16"/>
              </w:rPr>
              <w:t xml:space="preserve"> 4/1.25/5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w:t>
            </w:r>
            <w:r w:rsidRPr="001C32CE">
              <w:rPr>
                <w:rFonts w:ascii="GHEA Grapalat" w:hAnsi="GHEA Grapalat"/>
                <w:sz w:val="16"/>
              </w:rPr>
              <w:lastRenderedPageBreak/>
              <w:t>Амлодипин</w:t>
            </w:r>
            <w:r w:rsidRPr="001C32CE">
              <w:rPr>
                <w:rFonts w:ascii="Courier New" w:hAnsi="Courier New" w:cs="Courier New"/>
                <w:sz w:val="16"/>
              </w:rPr>
              <w:t> </w:t>
            </w:r>
            <w:r w:rsidRPr="0056296B">
              <w:rPr>
                <w:rFonts w:ascii="GHEA Grapalat" w:hAnsi="GHEA Grapalat"/>
                <w:sz w:val="16"/>
              </w:rPr>
              <w:t xml:space="preserve"> 4/1.25/5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lastRenderedPageBreak/>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Мармарашена, Араратской  области </w:t>
            </w:r>
            <w:r w:rsidRPr="00CB254D">
              <w:rPr>
                <w:rFonts w:ascii="GHEA Grapalat" w:hAnsi="GHEA Grapalat"/>
                <w:sz w:val="16"/>
                <w:szCs w:val="16"/>
              </w:rPr>
              <w:lastRenderedPageBreak/>
              <w:t>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lastRenderedPageBreak/>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lastRenderedPageBreak/>
              <w:t>82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33621764</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Амлодипин</w:t>
            </w:r>
            <w:r w:rsidRPr="001C32CE">
              <w:rPr>
                <w:rFonts w:ascii="Courier New" w:hAnsi="Courier New" w:cs="Courier New"/>
                <w:sz w:val="16"/>
              </w:rPr>
              <w:t> </w:t>
            </w:r>
            <w:r w:rsidRPr="0056296B">
              <w:rPr>
                <w:rFonts w:ascii="GHEA Grapalat" w:hAnsi="GHEA Grapalat"/>
                <w:sz w:val="16"/>
              </w:rPr>
              <w:t xml:space="preserve"> 8/2.5/5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Амлодипин</w:t>
            </w:r>
            <w:r w:rsidRPr="001C32CE">
              <w:rPr>
                <w:rFonts w:ascii="Courier New" w:hAnsi="Courier New" w:cs="Courier New"/>
                <w:sz w:val="16"/>
              </w:rPr>
              <w:t> </w:t>
            </w:r>
            <w:r w:rsidRPr="0056296B">
              <w:rPr>
                <w:rFonts w:ascii="GHEA Grapalat" w:hAnsi="GHEA Grapalat"/>
                <w:sz w:val="16"/>
              </w:rPr>
              <w:t xml:space="preserve"> 8/2.5/5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800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800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83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  </w:t>
            </w:r>
            <w:r w:rsidRPr="009448C3">
              <w:rPr>
                <w:rFonts w:ascii="GHEA Grapalat" w:hAnsi="GHEA Grapalat"/>
                <w:sz w:val="16"/>
              </w:rPr>
              <w:t>Рамиприл</w:t>
            </w:r>
            <w:r w:rsidRPr="0056296B">
              <w:rPr>
                <w:rFonts w:ascii="GHEA Grapalat" w:hAnsi="GHEA Grapalat"/>
                <w:sz w:val="16"/>
              </w:rPr>
              <w:t xml:space="preserve"> 10/10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  </w:t>
            </w:r>
            <w:r w:rsidRPr="009448C3">
              <w:rPr>
                <w:rFonts w:ascii="GHEA Grapalat" w:hAnsi="GHEA Grapalat"/>
                <w:sz w:val="16"/>
              </w:rPr>
              <w:t>Рамиприл</w:t>
            </w:r>
            <w:r w:rsidRPr="0056296B">
              <w:rPr>
                <w:rFonts w:ascii="GHEA Grapalat" w:hAnsi="GHEA Grapalat"/>
                <w:sz w:val="16"/>
              </w:rPr>
              <w:t xml:space="preserve"> 10/10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1800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1800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33621460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Периндоприл</w:t>
            </w:r>
            <w:r w:rsidRPr="0056296B">
              <w:rPr>
                <w:rFonts w:ascii="GHEA Grapalat" w:hAnsi="GHEA Grapalat"/>
                <w:sz w:val="16"/>
              </w:rPr>
              <w:t xml:space="preserve"> +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5/5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Периндоприл</w:t>
            </w:r>
            <w:r w:rsidRPr="0056296B">
              <w:rPr>
                <w:rFonts w:ascii="GHEA Grapalat" w:hAnsi="GHEA Grapalat"/>
                <w:sz w:val="16"/>
              </w:rPr>
              <w:t xml:space="preserve"> +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5/5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33621460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Периндоприл</w:t>
            </w:r>
            <w:r w:rsidRPr="0056296B">
              <w:rPr>
                <w:rFonts w:ascii="GHEA Grapalat" w:hAnsi="GHEA Grapalat"/>
                <w:sz w:val="16"/>
              </w:rPr>
              <w:t xml:space="preserve">   +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10/5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Периндоприл</w:t>
            </w:r>
            <w:r w:rsidRPr="0056296B">
              <w:rPr>
                <w:rFonts w:ascii="GHEA Grapalat" w:hAnsi="GHEA Grapalat"/>
                <w:sz w:val="16"/>
              </w:rPr>
              <w:t xml:space="preserve">   +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10/5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800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800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33651134</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Ципрофлоксацин</w:t>
            </w:r>
            <w:r w:rsidRPr="0056296B">
              <w:rPr>
                <w:rFonts w:ascii="GHEA Grapalat" w:hAnsi="GHEA Grapalat"/>
                <w:sz w:val="16"/>
              </w:rPr>
              <w:t xml:space="preserve"> + </w:t>
            </w:r>
            <w:r w:rsidRPr="004C7F91">
              <w:rPr>
                <w:rFonts w:ascii="GHEA Grapalat" w:hAnsi="GHEA Grapalat"/>
                <w:sz w:val="16"/>
              </w:rPr>
              <w:t>дексаметазон</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Ципрофлоксацин</w:t>
            </w:r>
            <w:r w:rsidRPr="0056296B">
              <w:rPr>
                <w:rFonts w:ascii="GHEA Grapalat" w:hAnsi="GHEA Grapalat"/>
                <w:sz w:val="16"/>
              </w:rPr>
              <w:t xml:space="preserve"> + </w:t>
            </w:r>
            <w:r w:rsidRPr="004C7F91">
              <w:rPr>
                <w:rFonts w:ascii="GHEA Grapalat" w:hAnsi="GHEA Grapalat"/>
                <w:sz w:val="16"/>
              </w:rPr>
              <w:t>дексаметазон</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33611470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Пантопразол</w:t>
            </w:r>
            <w:r w:rsidRPr="009448C3">
              <w:rPr>
                <w:rFonts w:ascii="Courier New" w:hAnsi="Courier New" w:cs="Courier New"/>
                <w:sz w:val="16"/>
              </w:rPr>
              <w:t> </w:t>
            </w:r>
            <w:r w:rsidRPr="0056296B">
              <w:rPr>
                <w:rFonts w:ascii="GHEA Grapalat" w:hAnsi="GHEA Grapalat"/>
                <w:sz w:val="16"/>
              </w:rPr>
              <w:t xml:space="preserve"> 20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Пантопразол</w:t>
            </w:r>
            <w:r w:rsidRPr="009448C3">
              <w:rPr>
                <w:rFonts w:ascii="Courier New" w:hAnsi="Courier New" w:cs="Courier New"/>
                <w:sz w:val="16"/>
              </w:rPr>
              <w:t> </w:t>
            </w:r>
            <w:r w:rsidRPr="0056296B">
              <w:rPr>
                <w:rFonts w:ascii="GHEA Grapalat" w:hAnsi="GHEA Grapalat"/>
                <w:sz w:val="16"/>
              </w:rPr>
              <w:t xml:space="preserve"> 20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88</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33671125</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Амброксол</w:t>
            </w:r>
            <w:r w:rsidRPr="009448C3">
              <w:rPr>
                <w:rFonts w:ascii="Courier New" w:hAnsi="Courier New" w:cs="Courier New"/>
                <w:sz w:val="16"/>
              </w:rPr>
              <w:t> </w:t>
            </w:r>
            <w:r w:rsidRPr="0056296B">
              <w:rPr>
                <w:rFonts w:ascii="GHEA Grapalat" w:hAnsi="GHEA Grapalat"/>
                <w:sz w:val="16"/>
              </w:rPr>
              <w:t xml:space="preserve">  30 </w:t>
            </w:r>
            <w:r>
              <w:rPr>
                <w:rFonts w:ascii="GHEA Grapalat" w:hAnsi="GHEA Grapalat"/>
                <w:sz w:val="16"/>
              </w:rPr>
              <w:t>мг</w:t>
            </w:r>
            <w:r w:rsidRPr="0056296B">
              <w:rPr>
                <w:rFonts w:ascii="GHEA Grapalat" w:hAnsi="GHEA Grapalat"/>
                <w:sz w:val="16"/>
              </w:rPr>
              <w:t xml:space="preserve">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Амброксол</w:t>
            </w:r>
            <w:r w:rsidRPr="009448C3">
              <w:rPr>
                <w:rFonts w:ascii="Courier New" w:hAnsi="Courier New" w:cs="Courier New"/>
                <w:sz w:val="16"/>
              </w:rPr>
              <w:t> </w:t>
            </w:r>
            <w:r w:rsidRPr="0056296B">
              <w:rPr>
                <w:rFonts w:ascii="GHEA Grapalat" w:hAnsi="GHEA Grapalat"/>
                <w:sz w:val="16"/>
              </w:rPr>
              <w:t xml:space="preserve">  30 </w:t>
            </w:r>
            <w:r>
              <w:rPr>
                <w:rFonts w:ascii="GHEA Grapalat" w:hAnsi="GHEA Grapalat"/>
                <w:sz w:val="16"/>
              </w:rPr>
              <w:t>мг</w:t>
            </w:r>
            <w:r w:rsidRPr="0056296B">
              <w:rPr>
                <w:rFonts w:ascii="GHEA Grapalat" w:hAnsi="GHEA Grapalat"/>
                <w:sz w:val="16"/>
              </w:rPr>
              <w:t xml:space="preserve"> </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89</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33621767</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20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20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90</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33621767</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40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40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33621767</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60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60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300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Бетагистин</w:t>
            </w:r>
            <w:r w:rsidRPr="0056296B">
              <w:rPr>
                <w:rFonts w:ascii="GHEA Grapalat" w:hAnsi="GHEA Grapalat"/>
                <w:sz w:val="16"/>
              </w:rPr>
              <w:t xml:space="preserve"> </w:t>
            </w:r>
            <w:r w:rsidRPr="009448C3">
              <w:rPr>
                <w:rFonts w:ascii="GHEA Grapalat" w:hAnsi="GHEA Grapalat"/>
                <w:sz w:val="16"/>
              </w:rPr>
              <w:t xml:space="preserve">дигидрохлорид </w:t>
            </w:r>
            <w:r w:rsidRPr="0056296B">
              <w:rPr>
                <w:rFonts w:ascii="GHEA Grapalat" w:hAnsi="GHEA Grapalat"/>
                <w:sz w:val="16"/>
              </w:rPr>
              <w:t>16</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Бетагистин</w:t>
            </w:r>
            <w:r w:rsidRPr="0056296B">
              <w:rPr>
                <w:rFonts w:ascii="GHEA Grapalat" w:hAnsi="GHEA Grapalat"/>
                <w:sz w:val="16"/>
              </w:rPr>
              <w:t xml:space="preserve"> </w:t>
            </w:r>
            <w:r w:rsidRPr="009448C3">
              <w:rPr>
                <w:rFonts w:ascii="GHEA Grapalat" w:hAnsi="GHEA Grapalat"/>
                <w:sz w:val="16"/>
              </w:rPr>
              <w:t xml:space="preserve">дигидрохлорид </w:t>
            </w:r>
            <w:r w:rsidRPr="0056296B">
              <w:rPr>
                <w:rFonts w:ascii="GHEA Grapalat" w:hAnsi="GHEA Grapalat"/>
                <w:sz w:val="16"/>
              </w:rPr>
              <w:t>16</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400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5/10/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5/10/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10/10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10/10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600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600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9448C3">
              <w:rPr>
                <w:rFonts w:ascii="GHEA Grapalat" w:hAnsi="GHEA Grapalat"/>
                <w:sz w:val="16"/>
              </w:rPr>
              <w:t xml:space="preserve">Периндоприл </w:t>
            </w:r>
            <w:r w:rsidRPr="0056296B">
              <w:rPr>
                <w:rFonts w:ascii="GHEA Grapalat" w:hAnsi="GHEA Grapalat"/>
                <w:sz w:val="16"/>
              </w:rPr>
              <w:t xml:space="preserve">5/5 </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9448C3">
              <w:rPr>
                <w:rFonts w:ascii="GHEA Grapalat" w:hAnsi="GHEA Grapalat"/>
                <w:sz w:val="16"/>
              </w:rPr>
              <w:t xml:space="preserve">Периндоприл </w:t>
            </w:r>
            <w:r w:rsidRPr="0056296B">
              <w:rPr>
                <w:rFonts w:ascii="GHEA Grapalat" w:hAnsi="GHEA Grapalat"/>
                <w:sz w:val="16"/>
              </w:rPr>
              <w:t xml:space="preserve">5/5 </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lastRenderedPageBreak/>
              <w:t>96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9448C3">
              <w:rPr>
                <w:rFonts w:ascii="GHEA Grapalat" w:hAnsi="GHEA Grapalat"/>
                <w:sz w:val="16"/>
              </w:rPr>
              <w:t xml:space="preserve">Периндоприл </w:t>
            </w:r>
            <w:r w:rsidRPr="0056296B">
              <w:rPr>
                <w:rFonts w:ascii="GHEA Grapalat" w:hAnsi="GHEA Grapalat"/>
                <w:sz w:val="16"/>
              </w:rPr>
              <w:t>5/10</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9448C3">
              <w:rPr>
                <w:rFonts w:ascii="GHEA Grapalat" w:hAnsi="GHEA Grapalat"/>
                <w:sz w:val="16"/>
              </w:rPr>
              <w:t xml:space="preserve">Периндоприл </w:t>
            </w:r>
            <w:r w:rsidRPr="0056296B">
              <w:rPr>
                <w:rFonts w:ascii="GHEA Grapalat" w:hAnsi="GHEA Grapalat"/>
                <w:sz w:val="16"/>
              </w:rPr>
              <w:t>5/10</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110B62">
              <w:rPr>
                <w:rFonts w:ascii="GHEA Grapalat" w:hAnsi="GHEA Grapalat"/>
                <w:sz w:val="16"/>
              </w:rPr>
              <w:t>лозартан</w:t>
            </w:r>
            <w:r>
              <w:rPr>
                <w:rFonts w:ascii="GHEA Grapalat" w:hAnsi="GHEA Grapalat"/>
                <w:sz w:val="16"/>
              </w:rPr>
              <w:t xml:space="preserve"> </w:t>
            </w:r>
            <w:r w:rsidRPr="00110B62">
              <w:rPr>
                <w:rFonts w:ascii="GHEA Grapalat" w:hAnsi="GHEA Grapalat"/>
                <w:sz w:val="16"/>
              </w:rPr>
              <w:t xml:space="preserve">гидрохлортиазид </w:t>
            </w:r>
            <w:r w:rsidRPr="0056296B">
              <w:rPr>
                <w:rFonts w:ascii="GHEA Grapalat" w:hAnsi="GHEA Grapalat"/>
                <w:sz w:val="16"/>
              </w:rPr>
              <w:t>100+25</w:t>
            </w:r>
            <w:r>
              <w:rPr>
                <w:rFonts w:ascii="GHEA Grapalat" w:hAnsi="GHEA Grapalat"/>
                <w:sz w:val="16"/>
              </w:rPr>
              <w:t>мг</w:t>
            </w:r>
            <w:r w:rsidRPr="0056296B">
              <w:rPr>
                <w:rFonts w:ascii="GHEA Grapalat" w:hAnsi="GHEA Grapalat"/>
                <w:sz w:val="16"/>
              </w:rPr>
              <w:t xml:space="preserve"> </w:t>
            </w:r>
            <w:r w:rsidRPr="006F6CE2">
              <w:rPr>
                <w:rFonts w:ascii="GHEA Grapalat" w:hAnsi="GHEA Grapalat"/>
                <w:sz w:val="16"/>
              </w:rPr>
              <w:t>лориста</w:t>
            </w:r>
            <w:r w:rsidRPr="0056296B">
              <w:rPr>
                <w:rFonts w:ascii="GHEA Grapalat" w:hAnsi="GHEA Grapalat"/>
                <w:sz w:val="16"/>
              </w:rPr>
              <w:t xml:space="preserve"> HD</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110B62">
              <w:rPr>
                <w:rFonts w:ascii="GHEA Grapalat" w:hAnsi="GHEA Grapalat"/>
                <w:sz w:val="16"/>
              </w:rPr>
              <w:t>лозартан</w:t>
            </w:r>
            <w:r>
              <w:rPr>
                <w:rFonts w:ascii="GHEA Grapalat" w:hAnsi="GHEA Grapalat"/>
                <w:sz w:val="16"/>
              </w:rPr>
              <w:t xml:space="preserve"> </w:t>
            </w:r>
            <w:r w:rsidRPr="00110B62">
              <w:rPr>
                <w:rFonts w:ascii="GHEA Grapalat" w:hAnsi="GHEA Grapalat"/>
                <w:sz w:val="16"/>
              </w:rPr>
              <w:t xml:space="preserve">гидрохлортиазид </w:t>
            </w:r>
            <w:r w:rsidRPr="0056296B">
              <w:rPr>
                <w:rFonts w:ascii="GHEA Grapalat" w:hAnsi="GHEA Grapalat"/>
                <w:sz w:val="16"/>
              </w:rPr>
              <w:t>100+25</w:t>
            </w:r>
            <w:r>
              <w:rPr>
                <w:rFonts w:ascii="GHEA Grapalat" w:hAnsi="GHEA Grapalat"/>
                <w:sz w:val="16"/>
              </w:rPr>
              <w:t>мг</w:t>
            </w:r>
            <w:r w:rsidRPr="0056296B">
              <w:rPr>
                <w:rFonts w:ascii="GHEA Grapalat" w:hAnsi="GHEA Grapalat"/>
                <w:sz w:val="16"/>
              </w:rPr>
              <w:t xml:space="preserve"> </w:t>
            </w:r>
            <w:r w:rsidRPr="006F6CE2">
              <w:rPr>
                <w:rFonts w:ascii="GHEA Grapalat" w:hAnsi="GHEA Grapalat"/>
                <w:sz w:val="16"/>
              </w:rPr>
              <w:t>лориста</w:t>
            </w:r>
            <w:r w:rsidRPr="0056296B">
              <w:rPr>
                <w:rFonts w:ascii="GHEA Grapalat" w:hAnsi="GHEA Grapalat"/>
                <w:sz w:val="16"/>
              </w:rPr>
              <w:t xml:space="preserve"> HD</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240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240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98</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флоксадекс капли</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флоксадекс капли</w:t>
            </w:r>
          </w:p>
        </w:tc>
        <w:tc>
          <w:tcPr>
            <w:tcW w:w="955" w:type="dxa"/>
            <w:vAlign w:val="center"/>
          </w:tcPr>
          <w:p w:rsidR="00CB254D" w:rsidRPr="00F978EA" w:rsidRDefault="00CB254D" w:rsidP="00F978EA">
            <w:pPr>
              <w:jc w:val="center"/>
              <w:rPr>
                <w:rFonts w:ascii="GHEA Grapalat" w:hAnsi="GHEA Grapalat"/>
                <w:sz w:val="18"/>
                <w:szCs w:val="18"/>
              </w:rPr>
            </w:pPr>
            <w:r w:rsidRPr="00B20500">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99</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бримоптик тимолол </w:t>
            </w:r>
            <w:r w:rsidRPr="0056296B">
              <w:rPr>
                <w:rFonts w:ascii="GHEA Grapalat" w:hAnsi="GHEA Grapalat"/>
                <w:sz w:val="16"/>
              </w:rPr>
              <w:t>5</w:t>
            </w:r>
            <w:r>
              <w:rPr>
                <w:rFonts w:ascii="GHEA Grapalat" w:hAnsi="GHEA Grapalat"/>
                <w:sz w:val="16"/>
              </w:rPr>
              <w:t>мг</w:t>
            </w:r>
            <w:r w:rsidRPr="0056296B">
              <w:rPr>
                <w:rFonts w:ascii="GHEA Grapalat" w:hAnsi="GHEA Grapalat"/>
                <w:sz w:val="16"/>
              </w:rPr>
              <w:t>/2</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бримоптик тимолол </w:t>
            </w:r>
            <w:r w:rsidRPr="0056296B">
              <w:rPr>
                <w:rFonts w:ascii="GHEA Grapalat" w:hAnsi="GHEA Grapalat"/>
                <w:sz w:val="16"/>
              </w:rPr>
              <w:t>5</w:t>
            </w:r>
            <w:r>
              <w:rPr>
                <w:rFonts w:ascii="GHEA Grapalat" w:hAnsi="GHEA Grapalat"/>
                <w:sz w:val="16"/>
              </w:rPr>
              <w:t>мг</w:t>
            </w:r>
            <w:r w:rsidRPr="0056296B">
              <w:rPr>
                <w:rFonts w:ascii="GHEA Grapalat" w:hAnsi="GHEA Grapalat"/>
                <w:sz w:val="16"/>
              </w:rPr>
              <w:t>/2</w:t>
            </w:r>
            <w:r>
              <w:rPr>
                <w:rFonts w:ascii="GHEA Grapalat" w:hAnsi="GHEA Grapalat"/>
                <w:sz w:val="16"/>
              </w:rPr>
              <w:t>мг</w:t>
            </w:r>
          </w:p>
        </w:tc>
        <w:tc>
          <w:tcPr>
            <w:tcW w:w="955" w:type="dxa"/>
            <w:vAlign w:val="center"/>
          </w:tcPr>
          <w:p w:rsidR="00CB254D" w:rsidRPr="00F978EA" w:rsidRDefault="00CB254D" w:rsidP="00F978EA">
            <w:pPr>
              <w:jc w:val="center"/>
              <w:rPr>
                <w:rFonts w:ascii="GHEA Grapalat" w:hAnsi="GHEA Grapalat"/>
                <w:sz w:val="18"/>
                <w:szCs w:val="18"/>
              </w:rPr>
            </w:pPr>
            <w:r w:rsidRPr="00B20500">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100</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33661156</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тимолол </w:t>
            </w:r>
            <w:r w:rsidRPr="0056296B">
              <w:rPr>
                <w:rFonts w:ascii="GHEA Grapalat" w:hAnsi="GHEA Grapalat"/>
                <w:sz w:val="16"/>
              </w:rPr>
              <w:t xml:space="preserve">+ </w:t>
            </w:r>
            <w:r w:rsidRPr="006F6CE2">
              <w:rPr>
                <w:rFonts w:ascii="GHEA Grapalat" w:hAnsi="GHEA Grapalat"/>
                <w:sz w:val="16"/>
              </w:rPr>
              <w:t>бринзоламид</w:t>
            </w:r>
            <w:r w:rsidRPr="0056296B">
              <w:rPr>
                <w:rFonts w:ascii="GHEA Grapalat" w:hAnsi="GHEA Grapalat"/>
                <w:sz w:val="16"/>
              </w:rPr>
              <w:t>,</w:t>
            </w:r>
            <w:r>
              <w:rPr>
                <w:rFonts w:ascii="GHEA Grapalat" w:hAnsi="GHEA Grapalat"/>
                <w:sz w:val="16"/>
                <w:lang w:val="en-US"/>
              </w:rPr>
              <w:t xml:space="preserve"> </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тимолол </w:t>
            </w:r>
            <w:r w:rsidRPr="0056296B">
              <w:rPr>
                <w:rFonts w:ascii="GHEA Grapalat" w:hAnsi="GHEA Grapalat"/>
                <w:sz w:val="16"/>
              </w:rPr>
              <w:t xml:space="preserve">+ </w:t>
            </w:r>
            <w:r w:rsidRPr="006F6CE2">
              <w:rPr>
                <w:rFonts w:ascii="GHEA Grapalat" w:hAnsi="GHEA Grapalat"/>
                <w:sz w:val="16"/>
              </w:rPr>
              <w:t>бринзоламид</w:t>
            </w:r>
            <w:r w:rsidRPr="0056296B">
              <w:rPr>
                <w:rFonts w:ascii="GHEA Grapalat" w:hAnsi="GHEA Grapalat"/>
                <w:sz w:val="16"/>
              </w:rPr>
              <w:t>,</w:t>
            </w:r>
            <w:r>
              <w:rPr>
                <w:rFonts w:ascii="GHEA Grapalat" w:hAnsi="GHEA Grapalat"/>
                <w:sz w:val="16"/>
                <w:lang w:val="en-US"/>
              </w:rPr>
              <w:t xml:space="preserve"> </w:t>
            </w:r>
          </w:p>
        </w:tc>
        <w:tc>
          <w:tcPr>
            <w:tcW w:w="955" w:type="dxa"/>
            <w:vAlign w:val="center"/>
          </w:tcPr>
          <w:p w:rsidR="00CB254D" w:rsidRPr="00F978EA" w:rsidRDefault="00CB254D" w:rsidP="00F978EA">
            <w:pPr>
              <w:jc w:val="center"/>
              <w:rPr>
                <w:rFonts w:ascii="GHEA Grapalat" w:hAnsi="GHEA Grapalat"/>
                <w:sz w:val="18"/>
                <w:szCs w:val="18"/>
              </w:rPr>
            </w:pPr>
            <w:r w:rsidRPr="00B20500">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101</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33671124</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Тобрадекс </w:t>
            </w:r>
            <w:r w:rsidRPr="0056296B">
              <w:rPr>
                <w:rFonts w:ascii="GHEA Grapalat" w:hAnsi="GHEA Grapalat"/>
                <w:sz w:val="16"/>
              </w:rPr>
              <w:t>3</w:t>
            </w:r>
            <w:r>
              <w:rPr>
                <w:rFonts w:ascii="GHEA Grapalat" w:hAnsi="GHEA Grapalat"/>
                <w:sz w:val="16"/>
              </w:rPr>
              <w:t>мг</w:t>
            </w:r>
            <w:r w:rsidRPr="0056296B">
              <w:rPr>
                <w:rFonts w:ascii="GHEA Grapalat" w:hAnsi="GHEA Grapalat"/>
                <w:sz w:val="16"/>
              </w:rPr>
              <w:t>/</w:t>
            </w:r>
            <w:r>
              <w:rPr>
                <w:rFonts w:ascii="GHEA Grapalat" w:hAnsi="GHEA Grapalat"/>
                <w:sz w:val="16"/>
              </w:rPr>
              <w:t>мл</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Тобрадекс </w:t>
            </w:r>
            <w:r w:rsidRPr="0056296B">
              <w:rPr>
                <w:rFonts w:ascii="GHEA Grapalat" w:hAnsi="GHEA Grapalat"/>
                <w:sz w:val="16"/>
              </w:rPr>
              <w:t>3</w:t>
            </w:r>
            <w:r>
              <w:rPr>
                <w:rFonts w:ascii="GHEA Grapalat" w:hAnsi="GHEA Grapalat"/>
                <w:sz w:val="16"/>
              </w:rPr>
              <w:t>мг</w:t>
            </w:r>
            <w:r w:rsidRPr="0056296B">
              <w:rPr>
                <w:rFonts w:ascii="GHEA Grapalat" w:hAnsi="GHEA Grapalat"/>
                <w:sz w:val="16"/>
              </w:rPr>
              <w:t>/</w:t>
            </w:r>
            <w:r>
              <w:rPr>
                <w:rFonts w:ascii="GHEA Grapalat" w:hAnsi="GHEA Grapalat"/>
                <w:sz w:val="16"/>
              </w:rPr>
              <w:t>мл</w:t>
            </w:r>
          </w:p>
        </w:tc>
        <w:tc>
          <w:tcPr>
            <w:tcW w:w="955" w:type="dxa"/>
            <w:vAlign w:val="center"/>
          </w:tcPr>
          <w:p w:rsidR="00CB254D" w:rsidRPr="00F978EA" w:rsidRDefault="00CB254D" w:rsidP="00F978EA">
            <w:pPr>
              <w:jc w:val="center"/>
              <w:rPr>
                <w:rFonts w:ascii="GHEA Grapalat" w:hAnsi="GHEA Grapalat"/>
                <w:sz w:val="18"/>
                <w:szCs w:val="18"/>
              </w:rPr>
            </w:pPr>
            <w:r w:rsidRPr="00B20500">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102</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33611210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Сульфасалазин</w:t>
            </w:r>
            <w:r w:rsidRPr="006F6CE2">
              <w:rPr>
                <w:rFonts w:ascii="Courier New" w:hAnsi="Courier New" w:cs="Courier New"/>
                <w:sz w:val="16"/>
              </w:rPr>
              <w:t> </w:t>
            </w:r>
            <w:r w:rsidRPr="0056296B">
              <w:rPr>
                <w:rFonts w:ascii="GHEA Grapalat" w:hAnsi="GHEA Grapalat"/>
                <w:sz w:val="16"/>
              </w:rPr>
              <w:t xml:space="preserve"> 500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Сульфасалазин</w:t>
            </w:r>
            <w:r w:rsidRPr="006F6CE2">
              <w:rPr>
                <w:rFonts w:ascii="Courier New" w:hAnsi="Courier New" w:cs="Courier New"/>
                <w:sz w:val="16"/>
              </w:rPr>
              <w:t> </w:t>
            </w:r>
            <w:r w:rsidRPr="0056296B">
              <w:rPr>
                <w:rFonts w:ascii="GHEA Grapalat" w:hAnsi="GHEA Grapalat"/>
                <w:sz w:val="16"/>
              </w:rPr>
              <w:t xml:space="preserve"> 500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103</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Ферропол </w:t>
            </w:r>
            <w:r w:rsidRPr="0056296B">
              <w:rPr>
                <w:rFonts w:ascii="GHEA Grapalat" w:hAnsi="GHEA Grapalat"/>
                <w:sz w:val="16"/>
              </w:rPr>
              <w:t>50</w:t>
            </w:r>
            <w:r w:rsidRPr="006F6CE2">
              <w:rPr>
                <w:rFonts w:ascii="GHEA Grapalat" w:hAnsi="GHEA Grapalat"/>
                <w:sz w:val="16"/>
              </w:rPr>
              <w:t>М</w:t>
            </w:r>
            <w:r w:rsidRPr="0056296B">
              <w:rPr>
                <w:rFonts w:ascii="GHEA Grapalat" w:hAnsi="GHEA Grapalat"/>
                <w:sz w:val="16"/>
              </w:rPr>
              <w:t>/30</w:t>
            </w:r>
            <w:r>
              <w:rPr>
                <w:rFonts w:ascii="GHEA Grapalat" w:hAnsi="GHEA Grapalat"/>
                <w:sz w:val="16"/>
              </w:rPr>
              <w:t>МЛ</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Ферропол </w:t>
            </w:r>
            <w:r w:rsidRPr="0056296B">
              <w:rPr>
                <w:rFonts w:ascii="GHEA Grapalat" w:hAnsi="GHEA Grapalat"/>
                <w:sz w:val="16"/>
              </w:rPr>
              <w:t>50</w:t>
            </w:r>
            <w:r w:rsidRPr="006F6CE2">
              <w:rPr>
                <w:rFonts w:ascii="GHEA Grapalat" w:hAnsi="GHEA Grapalat"/>
                <w:sz w:val="16"/>
              </w:rPr>
              <w:t>М</w:t>
            </w:r>
            <w:r w:rsidRPr="0056296B">
              <w:rPr>
                <w:rFonts w:ascii="GHEA Grapalat" w:hAnsi="GHEA Grapalat"/>
                <w:sz w:val="16"/>
              </w:rPr>
              <w:t>/30</w:t>
            </w:r>
            <w:r>
              <w:rPr>
                <w:rFonts w:ascii="GHEA Grapalat" w:hAnsi="GHEA Grapalat"/>
                <w:sz w:val="16"/>
              </w:rPr>
              <w:t>МЛ</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B20500">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104</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33621550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Рамиприл</w:t>
            </w:r>
            <w:r w:rsidRPr="0056296B">
              <w:rPr>
                <w:rFonts w:ascii="GHEA Grapalat" w:hAnsi="GHEA Grapalat"/>
                <w:sz w:val="16"/>
              </w:rPr>
              <w:t xml:space="preserve"> +</w:t>
            </w:r>
            <w:r w:rsidRPr="001C32CE">
              <w:rPr>
                <w:rFonts w:ascii="GHEA Grapalat" w:hAnsi="GHEA Grapalat"/>
                <w:sz w:val="16"/>
              </w:rPr>
              <w:t xml:space="preserve"> Амлодипин</w:t>
            </w:r>
            <w:r w:rsidRPr="0056296B">
              <w:rPr>
                <w:rFonts w:ascii="GHEA Grapalat" w:hAnsi="GHEA Grapalat"/>
                <w:sz w:val="16"/>
              </w:rPr>
              <w:t>10/5</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Рамиприл</w:t>
            </w:r>
            <w:r w:rsidRPr="0056296B">
              <w:rPr>
                <w:rFonts w:ascii="GHEA Grapalat" w:hAnsi="GHEA Grapalat"/>
                <w:sz w:val="16"/>
              </w:rPr>
              <w:t xml:space="preserve"> +</w:t>
            </w:r>
            <w:r w:rsidRPr="001C32CE">
              <w:rPr>
                <w:rFonts w:ascii="GHEA Grapalat" w:hAnsi="GHEA Grapalat"/>
                <w:sz w:val="16"/>
              </w:rPr>
              <w:t xml:space="preserve"> Амлодипин</w:t>
            </w:r>
            <w:r w:rsidRPr="0056296B">
              <w:rPr>
                <w:rFonts w:ascii="GHEA Grapalat" w:hAnsi="GHEA Grapalat"/>
                <w:sz w:val="16"/>
              </w:rPr>
              <w:t>10/5</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240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240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105</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кардиомагнил </w:t>
            </w:r>
            <w:r w:rsidRPr="0056296B">
              <w:rPr>
                <w:rFonts w:ascii="GHEA Grapalat" w:hAnsi="GHEA Grapalat"/>
                <w:sz w:val="16"/>
              </w:rPr>
              <w:t>75</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кардиомагнил </w:t>
            </w:r>
            <w:r w:rsidRPr="0056296B">
              <w:rPr>
                <w:rFonts w:ascii="GHEA Grapalat" w:hAnsi="GHEA Grapalat"/>
                <w:sz w:val="16"/>
              </w:rPr>
              <w:t>75</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106</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кардиомагнил </w:t>
            </w:r>
            <w:r w:rsidRPr="0056296B">
              <w:rPr>
                <w:rFonts w:ascii="GHEA Grapalat" w:hAnsi="GHEA Grapalat"/>
                <w:sz w:val="16"/>
              </w:rPr>
              <w:t>150</w:t>
            </w:r>
            <w:r>
              <w:rPr>
                <w:rFonts w:ascii="GHEA Grapalat" w:hAnsi="GHEA Grapalat"/>
                <w:sz w:val="16"/>
              </w:rPr>
              <w:t>мг</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кардиомагнил </w:t>
            </w:r>
            <w:r w:rsidRPr="0056296B">
              <w:rPr>
                <w:rFonts w:ascii="GHEA Grapalat" w:hAnsi="GHEA Grapalat"/>
                <w:sz w:val="16"/>
              </w:rPr>
              <w:t>150</w:t>
            </w:r>
            <w:r>
              <w:rPr>
                <w:rFonts w:ascii="GHEA Grapalat" w:hAnsi="GHEA Grapalat"/>
                <w:sz w:val="16"/>
              </w:rPr>
              <w:t>мг</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таблетка</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1500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1500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CB254D" w:rsidRPr="00B138F3" w:rsidTr="00CB254D">
        <w:trPr>
          <w:trHeight w:val="445"/>
          <w:jc w:val="center"/>
        </w:trPr>
        <w:tc>
          <w:tcPr>
            <w:tcW w:w="1242"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107</w:t>
            </w:r>
          </w:p>
        </w:tc>
        <w:tc>
          <w:tcPr>
            <w:tcW w:w="2715"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33621550</w:t>
            </w:r>
          </w:p>
        </w:tc>
        <w:tc>
          <w:tcPr>
            <w:tcW w:w="1895"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Рамиприл</w:t>
            </w:r>
            <w:r w:rsidRPr="0056296B">
              <w:rPr>
                <w:rFonts w:ascii="GHEA Grapalat" w:hAnsi="GHEA Grapalat"/>
                <w:sz w:val="16"/>
              </w:rPr>
              <w:t xml:space="preserve"> +</w:t>
            </w:r>
            <w:r w:rsidRPr="001C32CE">
              <w:rPr>
                <w:rFonts w:ascii="GHEA Grapalat" w:hAnsi="GHEA Grapalat"/>
                <w:sz w:val="16"/>
              </w:rPr>
              <w:t xml:space="preserve"> Амлодипин</w:t>
            </w:r>
            <w:r w:rsidRPr="006F6CE2">
              <w:rPr>
                <w:rFonts w:ascii="Courier New" w:hAnsi="Courier New" w:cs="Courier New"/>
                <w:sz w:val="16"/>
              </w:rPr>
              <w:t> </w:t>
            </w:r>
            <w:r w:rsidRPr="0056296B">
              <w:rPr>
                <w:rFonts w:ascii="GHEA Grapalat" w:hAnsi="GHEA Grapalat"/>
                <w:sz w:val="16"/>
              </w:rPr>
              <w:t xml:space="preserve"> 5/5</w:t>
            </w:r>
          </w:p>
        </w:tc>
        <w:tc>
          <w:tcPr>
            <w:tcW w:w="1589" w:type="dxa"/>
            <w:vAlign w:val="center"/>
          </w:tcPr>
          <w:p w:rsidR="00CB254D" w:rsidRPr="00B138F3" w:rsidRDefault="00CB254D" w:rsidP="00B46D58">
            <w:pPr>
              <w:widowControl w:val="0"/>
              <w:jc w:val="center"/>
              <w:rPr>
                <w:rFonts w:ascii="GHEA Grapalat" w:hAnsi="GHEA Grapalat"/>
                <w:sz w:val="16"/>
                <w:szCs w:val="16"/>
              </w:rPr>
            </w:pPr>
          </w:p>
        </w:tc>
        <w:tc>
          <w:tcPr>
            <w:tcW w:w="1597"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Рамиприл</w:t>
            </w:r>
            <w:r w:rsidRPr="0056296B">
              <w:rPr>
                <w:rFonts w:ascii="GHEA Grapalat" w:hAnsi="GHEA Grapalat"/>
                <w:sz w:val="16"/>
              </w:rPr>
              <w:t xml:space="preserve"> +</w:t>
            </w:r>
            <w:r w:rsidRPr="001C32CE">
              <w:rPr>
                <w:rFonts w:ascii="GHEA Grapalat" w:hAnsi="GHEA Grapalat"/>
                <w:sz w:val="16"/>
              </w:rPr>
              <w:t xml:space="preserve"> Амлодипин</w:t>
            </w:r>
            <w:r w:rsidRPr="006F6CE2">
              <w:rPr>
                <w:rFonts w:ascii="Courier New" w:hAnsi="Courier New" w:cs="Courier New"/>
                <w:sz w:val="16"/>
              </w:rPr>
              <w:t> </w:t>
            </w:r>
            <w:r w:rsidRPr="0056296B">
              <w:rPr>
                <w:rFonts w:ascii="GHEA Grapalat" w:hAnsi="GHEA Grapalat"/>
                <w:sz w:val="16"/>
              </w:rPr>
              <w:t xml:space="preserve"> 5/5</w:t>
            </w:r>
          </w:p>
        </w:tc>
        <w:tc>
          <w:tcPr>
            <w:tcW w:w="955"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Pr>
                <w:rFonts w:ascii="GHEA Grapalat" w:hAnsi="GHEA Grapalat"/>
                <w:sz w:val="18"/>
                <w:szCs w:val="18"/>
              </w:rPr>
              <w:t>шт</w:t>
            </w:r>
          </w:p>
        </w:tc>
        <w:tc>
          <w:tcPr>
            <w:tcW w:w="887" w:type="dxa"/>
            <w:vAlign w:val="center"/>
          </w:tcPr>
          <w:p w:rsidR="00CB254D" w:rsidRPr="00B138F3" w:rsidRDefault="00CB254D" w:rsidP="00B46D58">
            <w:pPr>
              <w:widowControl w:val="0"/>
              <w:jc w:val="center"/>
              <w:rPr>
                <w:rFonts w:ascii="GHEA Grapalat" w:hAnsi="GHEA Grapalat"/>
                <w:sz w:val="16"/>
                <w:szCs w:val="16"/>
              </w:rPr>
            </w:pPr>
          </w:p>
        </w:tc>
        <w:tc>
          <w:tcPr>
            <w:tcW w:w="851" w:type="dxa"/>
            <w:vAlign w:val="center"/>
          </w:tcPr>
          <w:p w:rsidR="00CB254D" w:rsidRPr="00B138F3" w:rsidRDefault="00CB254D" w:rsidP="00B46D58">
            <w:pPr>
              <w:widowControl w:val="0"/>
              <w:jc w:val="center"/>
              <w:rPr>
                <w:rFonts w:ascii="GHEA Grapalat" w:hAnsi="GHEA Grapalat"/>
                <w:sz w:val="16"/>
                <w:szCs w:val="16"/>
              </w:rPr>
            </w:pPr>
          </w:p>
        </w:tc>
        <w:tc>
          <w:tcPr>
            <w:tcW w:w="850"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240</w:t>
            </w:r>
          </w:p>
        </w:tc>
        <w:tc>
          <w:tcPr>
            <w:tcW w:w="1664" w:type="dxa"/>
            <w:vAlign w:val="center"/>
          </w:tcPr>
          <w:p w:rsidR="00CB254D" w:rsidRPr="00CB254D" w:rsidRDefault="00CB254D" w:rsidP="00E751D1">
            <w:pPr>
              <w:widowControl w:val="0"/>
              <w:ind w:left="-132" w:right="-129"/>
              <w:jc w:val="center"/>
              <w:rPr>
                <w:rFonts w:ascii="GHEA Grapalat" w:hAnsi="GHEA Grapalat"/>
                <w:sz w:val="16"/>
                <w:szCs w:val="16"/>
              </w:rPr>
            </w:pPr>
            <w:r w:rsidRPr="00CB254D">
              <w:rPr>
                <w:rFonts w:ascii="GHEA Grapalat" w:hAnsi="GHEA Grapalat"/>
                <w:sz w:val="16"/>
                <w:szCs w:val="16"/>
              </w:rPr>
              <w:t>Села Мармарашена, Араратской  области РА</w:t>
            </w:r>
          </w:p>
        </w:tc>
        <w:tc>
          <w:tcPr>
            <w:tcW w:w="1158" w:type="dxa"/>
            <w:vAlign w:val="center"/>
          </w:tcPr>
          <w:p w:rsidR="00CB254D" w:rsidRPr="00080619" w:rsidRDefault="00CB254D" w:rsidP="00E751D1">
            <w:pPr>
              <w:pStyle w:val="23"/>
              <w:spacing w:line="240" w:lineRule="auto"/>
              <w:ind w:firstLine="0"/>
              <w:jc w:val="center"/>
              <w:rPr>
                <w:rFonts w:ascii="GHEA Grapalat" w:hAnsi="GHEA Grapalat"/>
                <w:sz w:val="18"/>
                <w:szCs w:val="18"/>
              </w:rPr>
            </w:pPr>
            <w:r w:rsidRPr="00080619">
              <w:rPr>
                <w:rFonts w:ascii="GHEA Grapalat" w:hAnsi="GHEA Grapalat"/>
                <w:sz w:val="18"/>
                <w:szCs w:val="18"/>
              </w:rPr>
              <w:t>240</w:t>
            </w:r>
          </w:p>
        </w:tc>
        <w:tc>
          <w:tcPr>
            <w:tcW w:w="1080" w:type="dxa"/>
            <w:vAlign w:val="center"/>
          </w:tcPr>
          <w:p w:rsidR="00CB254D" w:rsidRPr="005D00F9" w:rsidRDefault="00CB254D" w:rsidP="00E751D1">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bl>
    <w:p w:rsidR="005D00F9" w:rsidRPr="005D00F9" w:rsidRDefault="005D00F9" w:rsidP="005D00F9">
      <w:pPr>
        <w:pStyle w:val="23"/>
        <w:spacing w:line="240" w:lineRule="auto"/>
        <w:ind w:firstLine="0"/>
        <w:jc w:val="left"/>
        <w:rPr>
          <w:rFonts w:ascii="GHEA Grapalat" w:hAnsi="GHEA Grapalat"/>
          <w:sz w:val="18"/>
          <w:szCs w:val="18"/>
        </w:rPr>
      </w:pPr>
      <w:r w:rsidRPr="005D00F9">
        <w:rPr>
          <w:rFonts w:ascii="GHEA Grapalat" w:hAnsi="GHEA Grapalat"/>
          <w:sz w:val="18"/>
          <w:szCs w:val="18"/>
        </w:rPr>
        <w:t>2/3 срока действия на момент подачи.</w:t>
      </w:r>
    </w:p>
    <w:p w:rsidR="00602182" w:rsidRPr="00CB254D" w:rsidRDefault="00602182" w:rsidP="00B46D58">
      <w:pPr>
        <w:widowControl w:val="0"/>
        <w:jc w:val="both"/>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602182" w:rsidRPr="00602182" w:rsidRDefault="00071D1C" w:rsidP="00602182">
      <w:pPr>
        <w:widowControl w:val="0"/>
        <w:ind w:right="-882"/>
        <w:jc w:val="right"/>
        <w:rPr>
          <w:rFonts w:ascii="GHEA Grapalat" w:hAnsi="GHEA Grapalat"/>
          <w:b/>
          <w:i/>
          <w:sz w:val="20"/>
        </w:rPr>
      </w:pPr>
      <w:r w:rsidRPr="00B138F3">
        <w:rPr>
          <w:rFonts w:ascii="GHEA Grapalat" w:hAnsi="GHEA Grapalat"/>
        </w:rPr>
        <w:br w:type="page"/>
      </w:r>
      <w:r w:rsidRPr="00602182">
        <w:rPr>
          <w:rFonts w:ascii="GHEA Grapalat" w:hAnsi="GHEA Grapalat"/>
          <w:b/>
          <w:i/>
          <w:sz w:val="20"/>
        </w:rPr>
        <w:lastRenderedPageBreak/>
        <w:t>Приложение № 2</w:t>
      </w:r>
    </w:p>
    <w:p w:rsidR="00071D1C" w:rsidRPr="00602182" w:rsidRDefault="00071D1C" w:rsidP="00602182">
      <w:pPr>
        <w:widowControl w:val="0"/>
        <w:ind w:right="-882"/>
        <w:jc w:val="right"/>
        <w:rPr>
          <w:rFonts w:ascii="GHEA Grapalat" w:hAnsi="GHEA Grapalat"/>
          <w:b/>
          <w:i/>
          <w:sz w:val="20"/>
        </w:rPr>
      </w:pPr>
      <w:r w:rsidRPr="00602182">
        <w:rPr>
          <w:rFonts w:ascii="GHEA Grapalat" w:hAnsi="GHEA Grapalat"/>
          <w:b/>
          <w:i/>
          <w:sz w:val="20"/>
        </w:rPr>
        <w:t xml:space="preserve">к Договору под кодом </w:t>
      </w:r>
      <w:r w:rsidR="00E60179">
        <w:rPr>
          <w:rFonts w:ascii="GHEA Grapalat" w:hAnsi="GHEA Grapalat"/>
          <w:b/>
          <w:i/>
          <w:sz w:val="20"/>
        </w:rPr>
        <w:t>MMAAPK-GHAPDzB-2020/1</w:t>
      </w:r>
      <w:r w:rsidR="00602182" w:rsidRPr="00602182">
        <w:rPr>
          <w:rFonts w:ascii="GHEA Grapalat" w:hAnsi="GHEA Grapalat"/>
          <w:b/>
          <w:i/>
          <w:sz w:val="20"/>
        </w:rPr>
        <w:t xml:space="preserve">  </w:t>
      </w:r>
      <w:r w:rsidR="005A57B8" w:rsidRPr="00602182">
        <w:rPr>
          <w:rFonts w:ascii="GHEA Grapalat" w:hAnsi="GHEA Grapalat"/>
          <w:b/>
          <w:i/>
          <w:sz w:val="20"/>
        </w:rPr>
        <w:br/>
      </w:r>
      <w:r w:rsidRPr="00602182">
        <w:rPr>
          <w:rFonts w:ascii="GHEA Grapalat" w:hAnsi="GHEA Grapalat"/>
          <w:b/>
          <w:i/>
          <w:sz w:val="20"/>
        </w:rPr>
        <w:t xml:space="preserve">заключенному </w:t>
      </w:r>
      <w:r w:rsidR="006132ED" w:rsidRPr="00602182">
        <w:rPr>
          <w:rFonts w:ascii="GHEA Grapalat" w:hAnsi="GHEA Grapalat"/>
          <w:b/>
          <w:i/>
          <w:sz w:val="20"/>
        </w:rPr>
        <w:t>"</w:t>
      </w:r>
      <w:r w:rsidR="00D52566" w:rsidRPr="00602182">
        <w:rPr>
          <w:rFonts w:ascii="GHEA Grapalat" w:hAnsi="GHEA Grapalat"/>
          <w:b/>
          <w:i/>
          <w:sz w:val="20"/>
        </w:rPr>
        <w:tab/>
      </w:r>
      <w:r w:rsidR="006132ED" w:rsidRPr="00602182">
        <w:rPr>
          <w:rFonts w:ascii="GHEA Grapalat" w:hAnsi="GHEA Grapalat"/>
          <w:b/>
          <w:i/>
          <w:sz w:val="20"/>
        </w:rPr>
        <w:t>"</w:t>
      </w:r>
      <w:r w:rsidR="00D52566" w:rsidRPr="00602182">
        <w:rPr>
          <w:rFonts w:ascii="GHEA Grapalat" w:hAnsi="GHEA Grapalat"/>
          <w:b/>
          <w:i/>
          <w:sz w:val="20"/>
        </w:rPr>
        <w:tab/>
      </w:r>
      <w:r w:rsidRPr="00602182">
        <w:rPr>
          <w:rFonts w:ascii="GHEA Grapalat" w:hAnsi="GHEA Grapalat"/>
          <w:b/>
          <w:i/>
          <w:sz w:val="20"/>
        </w:rPr>
        <w:t>20</w:t>
      </w:r>
      <w:r w:rsidR="00D52566" w:rsidRPr="00602182">
        <w:rPr>
          <w:rFonts w:ascii="GHEA Grapalat" w:hAnsi="GHEA Grapalat"/>
          <w:b/>
          <w:i/>
          <w:sz w:val="20"/>
        </w:rPr>
        <w:tab/>
      </w:r>
      <w:r w:rsidRPr="00602182">
        <w:rPr>
          <w:rFonts w:ascii="GHEA Grapalat" w:hAnsi="GHEA Grapalat"/>
          <w:b/>
          <w:i/>
          <w:sz w:val="20"/>
        </w:rPr>
        <w:t>г.</w:t>
      </w:r>
    </w:p>
    <w:p w:rsidR="00602182" w:rsidRPr="002A493C" w:rsidRDefault="00602182" w:rsidP="00602182">
      <w:pPr>
        <w:widowControl w:val="0"/>
        <w:spacing w:after="160"/>
        <w:rPr>
          <w:rFonts w:ascii="GHEA Grapalat" w:hAnsi="GHEA Grapalat"/>
        </w:rPr>
      </w:pPr>
    </w:p>
    <w:p w:rsidR="00071D1C" w:rsidRPr="00602182" w:rsidRDefault="00071D1C" w:rsidP="00B46D58">
      <w:pPr>
        <w:widowControl w:val="0"/>
        <w:spacing w:after="160"/>
        <w:jc w:val="center"/>
        <w:rPr>
          <w:rFonts w:ascii="GHEA Grapalat" w:hAnsi="GHEA Grapalat"/>
          <w:sz w:val="22"/>
        </w:rPr>
      </w:pPr>
      <w:r w:rsidRPr="00602182">
        <w:rPr>
          <w:rFonts w:ascii="GHEA Grapalat" w:hAnsi="GHEA Grapalat"/>
          <w:sz w:val="22"/>
        </w:rPr>
        <w:t>ГРАФИК ОПЛАТЫ</w:t>
      </w:r>
      <w:r w:rsidR="00E67FD5" w:rsidRPr="00602182">
        <w:rPr>
          <w:rStyle w:val="af6"/>
          <w:rFonts w:ascii="GHEA Grapalat" w:hAnsi="GHEA Grapalat"/>
          <w:sz w:val="22"/>
        </w:rPr>
        <w:footnoteReference w:customMarkFollows="1" w:id="18"/>
        <w:t>*</w:t>
      </w:r>
    </w:p>
    <w:p w:rsidR="00071D1C" w:rsidRPr="00602182" w:rsidRDefault="00602182" w:rsidP="00602182">
      <w:pPr>
        <w:widowControl w:val="0"/>
        <w:spacing w:after="160"/>
        <w:ind w:right="-599"/>
        <w:jc w:val="right"/>
        <w:rPr>
          <w:rFonts w:ascii="GHEA Grapalat" w:hAnsi="GHEA Grapalat"/>
          <w:sz w:val="20"/>
        </w:rPr>
      </w:pPr>
      <w:r>
        <w:rPr>
          <w:rFonts w:ascii="GHEA Grapalat" w:hAnsi="GHEA Grapalat"/>
          <w:sz w:val="20"/>
          <w:lang w:val="en-US"/>
        </w:rPr>
        <w:t xml:space="preserve">                </w:t>
      </w:r>
      <w:r w:rsidR="00071D1C" w:rsidRPr="00602182">
        <w:rPr>
          <w:rFonts w:ascii="GHEA Grapalat" w:hAnsi="GHEA Grapalat"/>
          <w:sz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2000"/>
        <w:gridCol w:w="2170"/>
        <w:gridCol w:w="712"/>
        <w:gridCol w:w="963"/>
        <w:gridCol w:w="676"/>
        <w:gridCol w:w="823"/>
        <w:gridCol w:w="529"/>
        <w:gridCol w:w="604"/>
        <w:gridCol w:w="686"/>
        <w:gridCol w:w="804"/>
        <w:gridCol w:w="865"/>
        <w:gridCol w:w="841"/>
        <w:gridCol w:w="936"/>
        <w:gridCol w:w="844"/>
        <w:gridCol w:w="771"/>
      </w:tblGrid>
      <w:tr w:rsidR="00B138F3" w:rsidRPr="00B138F3" w:rsidTr="005D00F9">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B254D">
        <w:trPr>
          <w:trHeight w:val="747"/>
          <w:jc w:val="center"/>
        </w:trPr>
        <w:tc>
          <w:tcPr>
            <w:tcW w:w="168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7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054"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9"/>
              <w:t>**</w:t>
            </w:r>
          </w:p>
        </w:tc>
      </w:tr>
      <w:tr w:rsidR="00B138F3" w:rsidRPr="00B138F3" w:rsidTr="00CB254D">
        <w:trPr>
          <w:trHeight w:val="594"/>
          <w:jc w:val="center"/>
        </w:trPr>
        <w:tc>
          <w:tcPr>
            <w:tcW w:w="1681" w:type="dxa"/>
          </w:tcPr>
          <w:p w:rsidR="00071D1C" w:rsidRPr="00B138F3" w:rsidRDefault="00071D1C" w:rsidP="00B46D58">
            <w:pPr>
              <w:widowControl w:val="0"/>
              <w:jc w:val="center"/>
              <w:rPr>
                <w:rFonts w:ascii="GHEA Grapalat" w:hAnsi="GHEA Grapalat"/>
                <w:sz w:val="16"/>
                <w:szCs w:val="16"/>
              </w:rPr>
            </w:pPr>
          </w:p>
        </w:tc>
        <w:tc>
          <w:tcPr>
            <w:tcW w:w="2000" w:type="dxa"/>
          </w:tcPr>
          <w:p w:rsidR="00071D1C" w:rsidRPr="00B138F3" w:rsidRDefault="00071D1C" w:rsidP="00B46D58">
            <w:pPr>
              <w:widowControl w:val="0"/>
              <w:jc w:val="center"/>
              <w:rPr>
                <w:rFonts w:ascii="GHEA Grapalat" w:hAnsi="GHEA Grapalat"/>
                <w:sz w:val="16"/>
                <w:szCs w:val="16"/>
              </w:rPr>
            </w:pPr>
          </w:p>
        </w:tc>
        <w:tc>
          <w:tcPr>
            <w:tcW w:w="2170" w:type="dxa"/>
          </w:tcPr>
          <w:p w:rsidR="00071D1C" w:rsidRPr="00B138F3" w:rsidRDefault="00071D1C" w:rsidP="00B46D58">
            <w:pPr>
              <w:widowControl w:val="0"/>
              <w:jc w:val="center"/>
              <w:rPr>
                <w:rFonts w:ascii="GHEA Grapalat" w:hAnsi="GHEA Grapalat"/>
                <w:sz w:val="16"/>
                <w:szCs w:val="16"/>
              </w:rPr>
            </w:pPr>
          </w:p>
        </w:tc>
        <w:tc>
          <w:tcPr>
            <w:tcW w:w="7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33621761</w:t>
            </w:r>
          </w:p>
        </w:tc>
        <w:tc>
          <w:tcPr>
            <w:tcW w:w="2170" w:type="dxa"/>
            <w:vAlign w:val="center"/>
          </w:tcPr>
          <w:p w:rsidR="00CB254D" w:rsidRPr="006245D1" w:rsidRDefault="00CB254D" w:rsidP="00E751D1">
            <w:pPr>
              <w:pStyle w:val="23"/>
              <w:spacing w:line="240" w:lineRule="auto"/>
              <w:ind w:firstLine="0"/>
              <w:jc w:val="center"/>
              <w:rPr>
                <w:rFonts w:ascii="GHEA Grapalat" w:hAnsi="GHEA Grapalat"/>
                <w:b/>
                <w:sz w:val="18"/>
                <w:szCs w:val="18"/>
              </w:rPr>
            </w:pPr>
            <w:r w:rsidRPr="006B4B31">
              <w:rPr>
                <w:rFonts w:ascii="GHEA Grapalat" w:hAnsi="GHEA Grapalat"/>
                <w:sz w:val="18"/>
                <w:szCs w:val="18"/>
              </w:rPr>
              <w:t>ацетилсалициловая кислота</w:t>
            </w:r>
            <w:r>
              <w:rPr>
                <w:rFonts w:ascii="GHEA Grapalat" w:hAnsi="GHEA Grapalat"/>
                <w:sz w:val="18"/>
                <w:szCs w:val="18"/>
              </w:rPr>
              <w:t xml:space="preserve"> 100</w:t>
            </w:r>
            <w:r w:rsidRPr="006B4B31">
              <w:rPr>
                <w:rFonts w:ascii="GHEA Grapalat" w:hAnsi="GHEA Grapalat"/>
                <w:sz w:val="18"/>
                <w:szCs w:val="18"/>
              </w:rPr>
              <w:t>мг</w:t>
            </w:r>
          </w:p>
        </w:tc>
        <w:tc>
          <w:tcPr>
            <w:tcW w:w="712" w:type="dxa"/>
            <w:vAlign w:val="center"/>
          </w:tcPr>
          <w:p w:rsidR="00CB254D" w:rsidRPr="00B138F3" w:rsidRDefault="00CB254D" w:rsidP="00B46D58">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B46D58">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B46D58">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33631310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мазь диклофенак</w:t>
            </w:r>
            <w:r w:rsidRPr="0056296B">
              <w:rPr>
                <w:rFonts w:ascii="GHEA Grapalat" w:hAnsi="GHEA Grapalat"/>
                <w:sz w:val="16"/>
              </w:rPr>
              <w:t xml:space="preserve"> 100 </w:t>
            </w:r>
            <w:r>
              <w:rPr>
                <w:rFonts w:ascii="GHEA Grapalat" w:hAnsi="GHEA Grapalat"/>
                <w:sz w:val="16"/>
              </w:rPr>
              <w:t>мг</w:t>
            </w:r>
            <w:r w:rsidRPr="0056296B">
              <w:rPr>
                <w:rFonts w:ascii="GHEA Grapalat" w:hAnsi="GHEA Grapalat"/>
                <w:sz w:val="16"/>
              </w:rPr>
              <w:t xml:space="preserve">, </w:t>
            </w:r>
          </w:p>
        </w:tc>
        <w:tc>
          <w:tcPr>
            <w:tcW w:w="712"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33631310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мазь диклофенак</w:t>
            </w:r>
            <w:r w:rsidRPr="0056296B">
              <w:rPr>
                <w:rFonts w:ascii="GHEA Grapalat" w:hAnsi="GHEA Grapalat"/>
                <w:sz w:val="16"/>
              </w:rPr>
              <w:t xml:space="preserve"> 25 </w:t>
            </w:r>
            <w:r>
              <w:rPr>
                <w:rFonts w:ascii="GHEA Grapalat" w:hAnsi="GHEA Grapalat"/>
                <w:sz w:val="16"/>
              </w:rPr>
              <w:t>мг</w:t>
            </w:r>
            <w:r w:rsidRPr="0056296B">
              <w:rPr>
                <w:rFonts w:ascii="GHEA Grapalat" w:hAnsi="GHEA Grapalat"/>
                <w:sz w:val="16"/>
              </w:rPr>
              <w:t>/</w:t>
            </w:r>
            <w:r>
              <w:rPr>
                <w:rFonts w:ascii="GHEA Grapalat" w:hAnsi="GHEA Grapalat"/>
                <w:sz w:val="16"/>
              </w:rPr>
              <w:t>мл</w:t>
            </w:r>
          </w:p>
        </w:tc>
        <w:tc>
          <w:tcPr>
            <w:tcW w:w="712"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33631290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ибупрофен</w:t>
            </w:r>
            <w:r>
              <w:rPr>
                <w:rFonts w:ascii="GHEA Grapalat" w:hAnsi="GHEA Grapalat"/>
                <w:sz w:val="18"/>
                <w:szCs w:val="18"/>
              </w:rPr>
              <w:t xml:space="preserve"> </w:t>
            </w:r>
            <w:r w:rsidRPr="0056296B">
              <w:rPr>
                <w:rFonts w:ascii="GHEA Grapalat" w:hAnsi="GHEA Grapalat"/>
                <w:sz w:val="16"/>
              </w:rPr>
              <w:t>100</w:t>
            </w:r>
            <w:r>
              <w:rPr>
                <w:rFonts w:ascii="GHEA Grapalat" w:hAnsi="GHEA Grapalat"/>
                <w:sz w:val="16"/>
              </w:rPr>
              <w:t>мг</w:t>
            </w:r>
            <w:r w:rsidRPr="0056296B">
              <w:rPr>
                <w:rFonts w:ascii="GHEA Grapalat" w:hAnsi="GHEA Grapalat"/>
                <w:sz w:val="16"/>
              </w:rPr>
              <w:t xml:space="preserve"> /5</w:t>
            </w:r>
            <w:r>
              <w:rPr>
                <w:rFonts w:ascii="GHEA Grapalat" w:hAnsi="GHEA Grapalat"/>
                <w:sz w:val="16"/>
              </w:rPr>
              <w:t>мл</w:t>
            </w:r>
            <w:r w:rsidRPr="0056296B">
              <w:rPr>
                <w:rFonts w:ascii="GHEA Grapalat" w:hAnsi="GHEA Grapalat"/>
                <w:sz w:val="16"/>
              </w:rPr>
              <w:t xml:space="preserve"> </w:t>
            </w:r>
          </w:p>
        </w:tc>
        <w:tc>
          <w:tcPr>
            <w:tcW w:w="712"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33631290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ибупрофен</w:t>
            </w:r>
            <w:r>
              <w:rPr>
                <w:rFonts w:ascii="GHEA Grapalat" w:hAnsi="GHEA Grapalat"/>
                <w:sz w:val="18"/>
                <w:szCs w:val="18"/>
              </w:rPr>
              <w:t xml:space="preserve"> </w:t>
            </w:r>
            <w:r w:rsidRPr="0056296B">
              <w:rPr>
                <w:rFonts w:ascii="GHEA Grapalat" w:hAnsi="GHEA Grapalat"/>
                <w:sz w:val="16"/>
              </w:rPr>
              <w:t xml:space="preserve">400 </w:t>
            </w:r>
            <w:r>
              <w:rPr>
                <w:rFonts w:ascii="GHEA Grapalat" w:hAnsi="GHEA Grapalat"/>
                <w:sz w:val="16"/>
              </w:rPr>
              <w:t>мг</w:t>
            </w:r>
          </w:p>
        </w:tc>
        <w:tc>
          <w:tcPr>
            <w:tcW w:w="712"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33631300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кетопрофен</w:t>
            </w:r>
            <w:r>
              <w:rPr>
                <w:rFonts w:ascii="GHEA Grapalat" w:hAnsi="GHEA Grapalat"/>
                <w:sz w:val="18"/>
                <w:szCs w:val="18"/>
              </w:rPr>
              <w:t xml:space="preserve"> </w:t>
            </w:r>
            <w:r w:rsidRPr="0056296B">
              <w:rPr>
                <w:rFonts w:ascii="GHEA Grapalat" w:hAnsi="GHEA Grapalat"/>
                <w:sz w:val="16"/>
              </w:rPr>
              <w:t xml:space="preserve">150 </w:t>
            </w:r>
            <w:r>
              <w:rPr>
                <w:rFonts w:ascii="GHEA Grapalat" w:hAnsi="GHEA Grapalat"/>
                <w:sz w:val="16"/>
              </w:rPr>
              <w:t>мг</w:t>
            </w:r>
          </w:p>
        </w:tc>
        <w:tc>
          <w:tcPr>
            <w:tcW w:w="712"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33651145</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дексаметазон </w:t>
            </w:r>
            <w:r w:rsidRPr="0056296B">
              <w:rPr>
                <w:rFonts w:ascii="GHEA Grapalat" w:hAnsi="GHEA Grapalat"/>
                <w:sz w:val="16"/>
              </w:rPr>
              <w:t xml:space="preserve">4 </w:t>
            </w:r>
            <w:r>
              <w:rPr>
                <w:rFonts w:ascii="GHEA Grapalat" w:hAnsi="GHEA Grapalat"/>
                <w:sz w:val="16"/>
              </w:rPr>
              <w:t>мг</w:t>
            </w:r>
            <w:r w:rsidRPr="0056296B">
              <w:rPr>
                <w:rFonts w:ascii="GHEA Grapalat" w:hAnsi="GHEA Grapalat"/>
                <w:sz w:val="16"/>
              </w:rPr>
              <w:t xml:space="preserve">/ </w:t>
            </w:r>
            <w:r>
              <w:rPr>
                <w:rFonts w:ascii="GHEA Grapalat" w:hAnsi="GHEA Grapalat"/>
                <w:sz w:val="16"/>
              </w:rPr>
              <w:t>мл</w:t>
            </w:r>
          </w:p>
        </w:tc>
        <w:tc>
          <w:tcPr>
            <w:tcW w:w="712"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8</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33671131</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Pr>
                <w:rFonts w:ascii="GHEA Grapalat" w:hAnsi="GHEA Grapalat"/>
                <w:sz w:val="16"/>
                <w:lang w:val="en-US"/>
              </w:rPr>
              <w:t>лоратадин</w:t>
            </w:r>
            <w:r w:rsidRPr="0056296B">
              <w:rPr>
                <w:rFonts w:ascii="GHEA Grapalat" w:hAnsi="GHEA Grapalat"/>
                <w:sz w:val="16"/>
              </w:rPr>
              <w:t xml:space="preserve"> 10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9</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33642210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преднизолон</w:t>
            </w:r>
            <w:r>
              <w:rPr>
                <w:rFonts w:ascii="GHEA Grapalat" w:hAnsi="GHEA Grapalat"/>
                <w:sz w:val="18"/>
                <w:szCs w:val="18"/>
              </w:rPr>
              <w:t xml:space="preserve"> </w:t>
            </w:r>
            <w:r w:rsidRPr="0056296B">
              <w:rPr>
                <w:rFonts w:ascii="GHEA Grapalat" w:hAnsi="GHEA Grapalat"/>
                <w:sz w:val="16"/>
              </w:rPr>
              <w:t xml:space="preserve">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10</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33691144</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355678">
              <w:rPr>
                <w:rFonts w:ascii="GHEA Grapalat" w:hAnsi="GHEA Grapalat"/>
                <w:sz w:val="16"/>
              </w:rPr>
              <w:t>Тиосульфат натрия</w:t>
            </w:r>
            <w:r w:rsidRPr="0056296B">
              <w:rPr>
                <w:rFonts w:ascii="GHEA Grapalat" w:hAnsi="GHEA Grapalat"/>
                <w:sz w:val="16"/>
              </w:rPr>
              <w:t xml:space="preserve"> 30 %</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33651111</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 xml:space="preserve">250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33651111</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 xml:space="preserve">500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lastRenderedPageBreak/>
              <w:t>13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33651111</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 xml:space="preserve">(500 </w:t>
            </w:r>
            <w:r>
              <w:rPr>
                <w:rFonts w:ascii="GHEA Grapalat" w:hAnsi="GHEA Grapalat"/>
                <w:sz w:val="16"/>
              </w:rPr>
              <w:t>мг</w:t>
            </w:r>
            <w:r w:rsidRPr="0056296B">
              <w:rPr>
                <w:rFonts w:ascii="GHEA Grapalat" w:hAnsi="GHEA Grapalat"/>
                <w:sz w:val="16"/>
              </w:rPr>
              <w:t xml:space="preserve"> + 125 </w:t>
            </w:r>
            <w:r>
              <w:rPr>
                <w:rFonts w:ascii="GHEA Grapalat" w:hAnsi="GHEA Grapalat"/>
                <w:sz w:val="16"/>
              </w:rPr>
              <w:t>мг</w:t>
            </w:r>
            <w:r w:rsidRPr="0056296B">
              <w:rPr>
                <w:rFonts w:ascii="GHEA Grapalat" w:hAnsi="GHEA Grapalat"/>
                <w:sz w:val="16"/>
              </w:rPr>
              <w:t>)</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33651111</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(125</w:t>
            </w:r>
            <w:r>
              <w:rPr>
                <w:rFonts w:ascii="GHEA Grapalat" w:hAnsi="GHEA Grapalat"/>
                <w:sz w:val="16"/>
              </w:rPr>
              <w:t>мг</w:t>
            </w:r>
            <w:r w:rsidRPr="0056296B">
              <w:rPr>
                <w:rFonts w:ascii="GHEA Grapalat" w:hAnsi="GHEA Grapalat"/>
                <w:sz w:val="16"/>
              </w:rPr>
              <w:t xml:space="preserve">+31.25 </w:t>
            </w:r>
            <w:r>
              <w:rPr>
                <w:rFonts w:ascii="GHEA Grapalat" w:hAnsi="GHEA Grapalat"/>
                <w:sz w:val="16"/>
              </w:rPr>
              <w:t>мг</w:t>
            </w:r>
            <w:r w:rsidRPr="0056296B">
              <w:rPr>
                <w:rFonts w:ascii="GHEA Grapalat" w:hAnsi="GHEA Grapalat"/>
                <w:sz w:val="16"/>
              </w:rPr>
              <w:t xml:space="preserve">)/5 </w:t>
            </w:r>
            <w:r>
              <w:rPr>
                <w:rFonts w:ascii="GHEA Grapalat" w:hAnsi="GHEA Grapalat"/>
                <w:sz w:val="16"/>
              </w:rPr>
              <w:t>мл</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33651111</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амоксициллин </w:t>
            </w:r>
            <w:r w:rsidRPr="0056296B">
              <w:rPr>
                <w:rFonts w:ascii="GHEA Grapalat" w:hAnsi="GHEA Grapalat"/>
                <w:sz w:val="16"/>
              </w:rPr>
              <w:t>+</w:t>
            </w:r>
            <w:r w:rsidRPr="006B4B31">
              <w:rPr>
                <w:rFonts w:ascii="GHEA Grapalat" w:hAnsi="GHEA Grapalat"/>
                <w:sz w:val="18"/>
                <w:szCs w:val="18"/>
              </w:rPr>
              <w:t xml:space="preserve"> клавулановая кислота </w:t>
            </w:r>
            <w:r w:rsidRPr="0056296B">
              <w:rPr>
                <w:rFonts w:ascii="GHEA Grapalat" w:hAnsi="GHEA Grapalat"/>
                <w:sz w:val="16"/>
              </w:rPr>
              <w:t>(250</w:t>
            </w:r>
            <w:r>
              <w:rPr>
                <w:rFonts w:ascii="GHEA Grapalat" w:hAnsi="GHEA Grapalat"/>
                <w:sz w:val="16"/>
              </w:rPr>
              <w:t>мг</w:t>
            </w:r>
            <w:r w:rsidRPr="0056296B">
              <w:rPr>
                <w:rFonts w:ascii="GHEA Grapalat" w:hAnsi="GHEA Grapalat"/>
                <w:sz w:val="16"/>
              </w:rPr>
              <w:t xml:space="preserve">+62.5 </w:t>
            </w:r>
            <w:r>
              <w:rPr>
                <w:rFonts w:ascii="GHEA Grapalat" w:hAnsi="GHEA Grapalat"/>
                <w:sz w:val="16"/>
              </w:rPr>
              <w:t>мг</w:t>
            </w:r>
            <w:r w:rsidRPr="0056296B">
              <w:rPr>
                <w:rFonts w:ascii="GHEA Grapalat" w:hAnsi="GHEA Grapalat"/>
                <w:sz w:val="16"/>
              </w:rPr>
              <w:t xml:space="preserve">)/5 </w:t>
            </w:r>
            <w:r>
              <w:rPr>
                <w:rFonts w:ascii="GHEA Grapalat" w:hAnsi="GHEA Grapalat"/>
                <w:sz w:val="16"/>
              </w:rPr>
              <w:t>мл</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33651115</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цефалексин </w:t>
            </w:r>
            <w:r w:rsidRPr="0056296B">
              <w:rPr>
                <w:rFonts w:ascii="GHEA Grapalat" w:hAnsi="GHEA Grapalat"/>
                <w:sz w:val="16"/>
              </w:rPr>
              <w:t xml:space="preserve">125 </w:t>
            </w:r>
            <w:r>
              <w:rPr>
                <w:rFonts w:ascii="GHEA Grapalat" w:hAnsi="GHEA Grapalat"/>
                <w:sz w:val="16"/>
              </w:rPr>
              <w:t>мг</w:t>
            </w:r>
            <w:r w:rsidRPr="0056296B">
              <w:rPr>
                <w:rFonts w:ascii="GHEA Grapalat" w:hAnsi="GHEA Grapalat"/>
                <w:sz w:val="16"/>
              </w:rPr>
              <w:t>/5</w:t>
            </w:r>
            <w:r>
              <w:rPr>
                <w:rFonts w:ascii="GHEA Grapalat" w:hAnsi="GHEA Grapalat"/>
                <w:sz w:val="16"/>
              </w:rPr>
              <w:t>мл</w:t>
            </w:r>
            <w:r w:rsidRPr="0056296B">
              <w:rPr>
                <w:rFonts w:ascii="GHEA Grapalat" w:hAnsi="GHEA Grapalat"/>
                <w:sz w:val="16"/>
              </w:rPr>
              <w:t>, 250</w:t>
            </w:r>
            <w:r>
              <w:rPr>
                <w:rFonts w:ascii="GHEA Grapalat" w:hAnsi="GHEA Grapalat"/>
                <w:sz w:val="16"/>
              </w:rPr>
              <w:t>мг</w:t>
            </w:r>
            <w:r w:rsidRPr="0056296B">
              <w:rPr>
                <w:rFonts w:ascii="GHEA Grapalat" w:hAnsi="GHEA Grapalat"/>
                <w:sz w:val="16"/>
              </w:rPr>
              <w:t>/5</w:t>
            </w:r>
            <w:r>
              <w:rPr>
                <w:rFonts w:ascii="GHEA Grapalat" w:hAnsi="GHEA Grapalat"/>
                <w:sz w:val="16"/>
              </w:rPr>
              <w:t>мл</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33651125</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250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18</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33651125</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 xml:space="preserve">500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19</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33651125</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 xml:space="preserve">азитромицин </w:t>
            </w:r>
            <w:r w:rsidRPr="0056296B">
              <w:rPr>
                <w:rFonts w:ascii="GHEA Grapalat" w:hAnsi="GHEA Grapalat"/>
                <w:sz w:val="16"/>
              </w:rPr>
              <w:t xml:space="preserve">100 </w:t>
            </w:r>
            <w:r>
              <w:rPr>
                <w:rFonts w:ascii="GHEA Grapalat" w:hAnsi="GHEA Grapalat"/>
                <w:sz w:val="16"/>
              </w:rPr>
              <w:t>мг</w:t>
            </w:r>
            <w:r w:rsidRPr="0056296B">
              <w:rPr>
                <w:rFonts w:ascii="GHEA Grapalat" w:hAnsi="GHEA Grapalat"/>
                <w:sz w:val="16"/>
              </w:rPr>
              <w:t>/ 5</w:t>
            </w:r>
            <w:r>
              <w:rPr>
                <w:rFonts w:ascii="GHEA Grapalat" w:hAnsi="GHEA Grapalat"/>
                <w:sz w:val="16"/>
              </w:rPr>
              <w:t>мл</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20</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33651127</w:t>
            </w:r>
          </w:p>
        </w:tc>
        <w:tc>
          <w:tcPr>
            <w:tcW w:w="2170" w:type="dxa"/>
            <w:vAlign w:val="center"/>
          </w:tcPr>
          <w:p w:rsidR="00CB254D" w:rsidRPr="003D0361" w:rsidRDefault="00CB254D" w:rsidP="00E751D1">
            <w:pPr>
              <w:pStyle w:val="23"/>
              <w:spacing w:line="240" w:lineRule="auto"/>
              <w:ind w:firstLine="0"/>
              <w:jc w:val="center"/>
              <w:rPr>
                <w:rFonts w:ascii="GHEA Grapalat" w:hAnsi="GHEA Grapalat"/>
                <w:sz w:val="16"/>
              </w:rPr>
            </w:pPr>
            <w:hyperlink r:id="rId17" w:history="1">
              <w:r w:rsidRPr="003D0361">
                <w:rPr>
                  <w:rFonts w:ascii="GHEA Grapalat" w:hAnsi="GHEA Grapalat"/>
                  <w:sz w:val="16"/>
                </w:rPr>
                <w:t>Доксициклин 100 мг</w:t>
              </w:r>
            </w:hyperlink>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33691112</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3D0361">
              <w:rPr>
                <w:rFonts w:ascii="GHEA Grapalat" w:hAnsi="GHEA Grapalat"/>
                <w:sz w:val="16"/>
              </w:rPr>
              <w:t>Метронидазол</w:t>
            </w:r>
            <w:r w:rsidRPr="003D0361">
              <w:rPr>
                <w:rFonts w:ascii="Courier New" w:hAnsi="Courier New" w:cs="Courier New"/>
                <w:sz w:val="16"/>
              </w:rPr>
              <w:t> </w:t>
            </w:r>
            <w:r w:rsidRPr="0056296B">
              <w:rPr>
                <w:rFonts w:ascii="GHEA Grapalat" w:hAnsi="GHEA Grapalat"/>
                <w:sz w:val="16"/>
              </w:rPr>
              <w:t xml:space="preserve"> 200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33691112</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3D0361">
              <w:rPr>
                <w:rFonts w:ascii="GHEA Grapalat" w:hAnsi="GHEA Grapalat"/>
                <w:sz w:val="16"/>
              </w:rPr>
              <w:t>Метронидазол</w:t>
            </w:r>
            <w:r w:rsidRPr="003D0361">
              <w:rPr>
                <w:rFonts w:ascii="Courier New" w:hAnsi="Courier New" w:cs="Courier New"/>
                <w:sz w:val="16"/>
              </w:rPr>
              <w:t> </w:t>
            </w:r>
            <w:r w:rsidRPr="0056296B">
              <w:rPr>
                <w:rFonts w:ascii="GHEA Grapalat" w:hAnsi="GHEA Grapalat"/>
                <w:sz w:val="16"/>
              </w:rPr>
              <w:t xml:space="preserve"> 500 </w:t>
            </w:r>
            <w:r>
              <w:rPr>
                <w:rFonts w:ascii="GHEA Grapalat" w:hAnsi="GHEA Grapalat"/>
                <w:sz w:val="16"/>
              </w:rPr>
              <w:t>мг</w:t>
            </w:r>
            <w:r w:rsidRPr="0056296B">
              <w:rPr>
                <w:rFonts w:ascii="GHEA Grapalat" w:hAnsi="GHEA Grapalat"/>
                <w:sz w:val="16"/>
              </w:rPr>
              <w:t xml:space="preserve">  </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33651148</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EA6128">
              <w:rPr>
                <w:rFonts w:ascii="GHEA Grapalat" w:hAnsi="GHEA Grapalat"/>
                <w:sz w:val="16"/>
              </w:rPr>
              <w:t>Клотримазол</w:t>
            </w:r>
            <w:r w:rsidRPr="0056296B">
              <w:rPr>
                <w:rFonts w:ascii="GHEA Grapalat" w:hAnsi="GHEA Grapalat"/>
                <w:sz w:val="16"/>
              </w:rPr>
              <w:t xml:space="preserve"> 10% </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33651148</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EA6128">
              <w:rPr>
                <w:rFonts w:ascii="GHEA Grapalat" w:hAnsi="GHEA Grapalat"/>
                <w:sz w:val="16"/>
              </w:rPr>
              <w:t>Клотримазол</w:t>
            </w:r>
            <w:r w:rsidRPr="0056296B">
              <w:rPr>
                <w:rFonts w:ascii="GHEA Grapalat" w:hAnsi="GHEA Grapalat"/>
                <w:sz w:val="16"/>
              </w:rPr>
              <w:t xml:space="preserve"> 500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33651150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флуконазол</w:t>
            </w:r>
            <w:r>
              <w:rPr>
                <w:rFonts w:ascii="GHEA Grapalat" w:hAnsi="GHEA Grapalat"/>
                <w:sz w:val="18"/>
                <w:szCs w:val="18"/>
              </w:rPr>
              <w:t xml:space="preserve"> </w:t>
            </w:r>
            <w:r w:rsidRPr="0056296B">
              <w:rPr>
                <w:rFonts w:ascii="GHEA Grapalat" w:hAnsi="GHEA Grapalat"/>
                <w:sz w:val="16"/>
              </w:rPr>
              <w:t xml:space="preserve">50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33651170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B4B31">
              <w:rPr>
                <w:rFonts w:ascii="GHEA Grapalat" w:hAnsi="GHEA Grapalat"/>
                <w:sz w:val="18"/>
                <w:szCs w:val="18"/>
              </w:rPr>
              <w:t>ацикловир</w:t>
            </w:r>
            <w:r>
              <w:rPr>
                <w:rFonts w:ascii="GHEA Grapalat" w:hAnsi="GHEA Grapalat"/>
                <w:sz w:val="18"/>
                <w:szCs w:val="18"/>
              </w:rPr>
              <w:t xml:space="preserve"> </w:t>
            </w:r>
            <w:r w:rsidRPr="0056296B">
              <w:rPr>
                <w:rFonts w:ascii="GHEA Grapalat" w:hAnsi="GHEA Grapalat"/>
                <w:sz w:val="16"/>
              </w:rPr>
              <w:t xml:space="preserve">200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33621110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варфарин </w:t>
            </w:r>
            <w:r w:rsidRPr="0056296B">
              <w:rPr>
                <w:rFonts w:ascii="GHEA Grapalat" w:hAnsi="GHEA Grapalat"/>
                <w:sz w:val="16"/>
              </w:rPr>
              <w:t xml:space="preserve">2,5 </w:t>
            </w:r>
            <w:r>
              <w:rPr>
                <w:rFonts w:ascii="GHEA Grapalat" w:hAnsi="GHEA Grapalat"/>
                <w:sz w:val="16"/>
              </w:rPr>
              <w:t>мг</w:t>
            </w:r>
            <w:r w:rsidRPr="0056296B">
              <w:rPr>
                <w:rFonts w:ascii="GHEA Grapalat" w:hAnsi="GHEA Grapalat"/>
                <w:sz w:val="16"/>
              </w:rPr>
              <w:t xml:space="preserve">, </w:t>
            </w:r>
            <w:r w:rsidRPr="001C32CE">
              <w:rPr>
                <w:rFonts w:ascii="GHEA Grapalat" w:hAnsi="GHEA Grapalat"/>
                <w:sz w:val="16"/>
              </w:rPr>
              <w:t xml:space="preserve">варфарин </w:t>
            </w:r>
            <w:r w:rsidRPr="0056296B">
              <w:rPr>
                <w:rFonts w:ascii="GHEA Grapalat" w:hAnsi="GHEA Grapalat"/>
                <w:sz w:val="16"/>
              </w:rPr>
              <w:t>5</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28</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33621690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6.25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29</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33621690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25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30</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33621690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Карведилол </w:t>
            </w:r>
            <w:r w:rsidRPr="0056296B">
              <w:rPr>
                <w:rFonts w:ascii="GHEA Grapalat" w:hAnsi="GHEA Grapalat"/>
                <w:sz w:val="16"/>
              </w:rPr>
              <w:t xml:space="preserve">12,5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33621370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47BF0">
              <w:rPr>
                <w:rFonts w:ascii="GHEA Grapalat" w:hAnsi="GHEA Grapalat"/>
                <w:sz w:val="16"/>
              </w:rPr>
              <w:t xml:space="preserve">изосорбид динитрат </w:t>
            </w:r>
            <w:r w:rsidRPr="0056296B">
              <w:rPr>
                <w:rFonts w:ascii="GHEA Grapalat" w:hAnsi="GHEA Grapalat"/>
                <w:sz w:val="16"/>
              </w:rPr>
              <w:t>10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33621370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47BF0">
              <w:rPr>
                <w:rFonts w:ascii="GHEA Grapalat" w:hAnsi="GHEA Grapalat"/>
                <w:sz w:val="16"/>
              </w:rPr>
              <w:t xml:space="preserve">изосорбид динитрат </w:t>
            </w:r>
            <w:r w:rsidRPr="0056296B">
              <w:rPr>
                <w:rFonts w:ascii="GHEA Grapalat" w:hAnsi="GHEA Grapalat"/>
                <w:sz w:val="16"/>
              </w:rPr>
              <w:t xml:space="preserve">20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33621730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 xml:space="preserve">верапамил </w:t>
            </w:r>
            <w:r w:rsidRPr="0056296B">
              <w:rPr>
                <w:rFonts w:ascii="GHEA Grapalat" w:hAnsi="GHEA Grapalat"/>
                <w:sz w:val="16"/>
              </w:rPr>
              <w:t xml:space="preserve">80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33621700</w:t>
            </w:r>
          </w:p>
        </w:tc>
        <w:tc>
          <w:tcPr>
            <w:tcW w:w="2170"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25мг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lastRenderedPageBreak/>
              <w:t>35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33621700</w:t>
            </w:r>
          </w:p>
        </w:tc>
        <w:tc>
          <w:tcPr>
            <w:tcW w:w="2170"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50 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33621700</w:t>
            </w:r>
          </w:p>
        </w:tc>
        <w:tc>
          <w:tcPr>
            <w:tcW w:w="2170"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Метопролол 100мг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33621380</w:t>
            </w:r>
          </w:p>
        </w:tc>
        <w:tc>
          <w:tcPr>
            <w:tcW w:w="2170"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Дигоксин 12.5 мкг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38</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33621380</w:t>
            </w:r>
          </w:p>
        </w:tc>
        <w:tc>
          <w:tcPr>
            <w:tcW w:w="2170"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Дигоксин 250 мкг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39</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2170" w:type="dxa"/>
            <w:vAlign w:val="center"/>
          </w:tcPr>
          <w:p w:rsidR="00CB254D" w:rsidRPr="001C32CE"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Амиодарон</w:t>
            </w:r>
            <w:r w:rsidRPr="001C32CE">
              <w:rPr>
                <w:rFonts w:ascii="Courier New" w:hAnsi="Courier New" w:cs="Courier New"/>
                <w:sz w:val="16"/>
              </w:rPr>
              <w:t> </w:t>
            </w:r>
            <w:r w:rsidRPr="001C32CE">
              <w:rPr>
                <w:rFonts w:ascii="GHEA Grapalat" w:hAnsi="GHEA Grapalat"/>
                <w:sz w:val="16"/>
              </w:rPr>
              <w:t xml:space="preserve"> 200 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40</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33621740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10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Эналаприл</w:t>
            </w:r>
            <w:r w:rsidRPr="0056296B">
              <w:rPr>
                <w:rFonts w:ascii="GHEA Grapalat" w:hAnsi="GHEA Grapalat"/>
                <w:sz w:val="16"/>
              </w:rPr>
              <w:t xml:space="preserve"> 10</w:t>
            </w:r>
            <w:r>
              <w:rPr>
                <w:rFonts w:ascii="GHEA Grapalat" w:hAnsi="GHEA Grapalat"/>
                <w:sz w:val="16"/>
              </w:rPr>
              <w:t>мг</w:t>
            </w:r>
            <w:r w:rsidRPr="0056296B">
              <w:rPr>
                <w:rFonts w:ascii="GHEA Grapalat" w:hAnsi="GHEA Grapalat"/>
                <w:sz w:val="16"/>
              </w:rPr>
              <w:t>,20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33621769</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гидрохлортиазид </w:t>
            </w:r>
            <w:r w:rsidRPr="0056296B">
              <w:rPr>
                <w:rFonts w:ascii="GHEA Grapalat" w:hAnsi="GHEA Grapalat"/>
                <w:sz w:val="16"/>
              </w:rPr>
              <w:t xml:space="preserve">25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33621750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Нифедипин</w:t>
            </w:r>
            <w:r w:rsidRPr="0056296B">
              <w:rPr>
                <w:rFonts w:ascii="GHEA Grapalat" w:hAnsi="GHEA Grapalat"/>
                <w:sz w:val="16"/>
              </w:rPr>
              <w:t xml:space="preserve"> 25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33621710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Атенолол</w:t>
            </w:r>
            <w:r w:rsidRPr="0056296B">
              <w:rPr>
                <w:rFonts w:ascii="GHEA Grapalat" w:hAnsi="GHEA Grapalat"/>
                <w:sz w:val="16"/>
              </w:rPr>
              <w:t xml:space="preserve"> 50 </w:t>
            </w:r>
            <w:r>
              <w:rPr>
                <w:rFonts w:ascii="GHEA Grapalat" w:hAnsi="GHEA Grapalat"/>
                <w:sz w:val="16"/>
              </w:rPr>
              <w:t>мг</w:t>
            </w:r>
            <w:r w:rsidRPr="0056296B">
              <w:rPr>
                <w:rFonts w:ascii="GHEA Grapalat" w:hAnsi="GHEA Grapalat"/>
                <w:sz w:val="16"/>
              </w:rPr>
              <w:t xml:space="preserve"> </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33621710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Атенолол</w:t>
            </w:r>
            <w:r w:rsidRPr="0056296B">
              <w:rPr>
                <w:rFonts w:ascii="GHEA Grapalat" w:hAnsi="GHEA Grapalat"/>
                <w:sz w:val="16"/>
              </w:rPr>
              <w:t xml:space="preserve"> 100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2.50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48</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Бисопролол</w:t>
            </w:r>
            <w:r w:rsidRPr="0056296B">
              <w:rPr>
                <w:rFonts w:ascii="GHEA Grapalat" w:hAnsi="GHEA Grapalat"/>
                <w:sz w:val="16"/>
              </w:rPr>
              <w:t xml:space="preserve"> 10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49</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33621590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Фуросемид</w:t>
            </w:r>
            <w:r w:rsidRPr="0056296B">
              <w:rPr>
                <w:rFonts w:ascii="GHEA Grapalat" w:hAnsi="GHEA Grapalat"/>
                <w:sz w:val="16"/>
              </w:rPr>
              <w:t xml:space="preserve"> 40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50</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33621590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Фуросемид</w:t>
            </w:r>
            <w:r w:rsidRPr="0056296B">
              <w:rPr>
                <w:rFonts w:ascii="GHEA Grapalat" w:hAnsi="GHEA Grapalat"/>
                <w:sz w:val="16"/>
              </w:rPr>
              <w:t xml:space="preserve"> 10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33621140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Клопидогрел</w:t>
            </w:r>
            <w:r w:rsidRPr="0056296B">
              <w:rPr>
                <w:rFonts w:ascii="GHEA Grapalat" w:hAnsi="GHEA Grapalat"/>
                <w:sz w:val="16"/>
              </w:rPr>
              <w:t xml:space="preserve"> 75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33621420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Аторвастатин</w:t>
            </w:r>
            <w:r w:rsidRPr="0056296B">
              <w:rPr>
                <w:rFonts w:ascii="GHEA Grapalat" w:hAnsi="GHEA Grapalat"/>
                <w:sz w:val="16"/>
              </w:rPr>
              <w:t xml:space="preserve"> 40 </w:t>
            </w:r>
            <w:r>
              <w:rPr>
                <w:rFonts w:ascii="GHEA Grapalat" w:hAnsi="GHEA Grapalat"/>
                <w:sz w:val="16"/>
              </w:rPr>
              <w:t>мг</w:t>
            </w:r>
            <w:r w:rsidRPr="0056296B">
              <w:rPr>
                <w:rFonts w:ascii="GHEA Grapalat" w:hAnsi="GHEA Grapalat"/>
                <w:sz w:val="16"/>
              </w:rPr>
              <w:t xml:space="preserve"> , </w:t>
            </w:r>
            <w:r w:rsidRPr="004C7F91">
              <w:rPr>
                <w:rFonts w:ascii="GHEA Grapalat" w:hAnsi="GHEA Grapalat"/>
                <w:sz w:val="16"/>
              </w:rPr>
              <w:t>Аторвастатин</w:t>
            </w:r>
            <w:r w:rsidRPr="0056296B">
              <w:rPr>
                <w:rFonts w:ascii="GHEA Grapalat" w:hAnsi="GHEA Grapalat"/>
                <w:sz w:val="16"/>
              </w:rPr>
              <w:t xml:space="preserve"> 10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33621420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Аторвастатин</w:t>
            </w:r>
            <w:r w:rsidRPr="0056296B">
              <w:rPr>
                <w:rFonts w:ascii="GHEA Grapalat" w:hAnsi="GHEA Grapalat"/>
                <w:sz w:val="16"/>
              </w:rPr>
              <w:t xml:space="preserve"> 20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33631180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сульфадиазин серебра </w:t>
            </w:r>
            <w:r w:rsidRPr="0056296B">
              <w:rPr>
                <w:rFonts w:ascii="GHEA Grapalat" w:hAnsi="GHEA Grapalat"/>
                <w:sz w:val="16"/>
              </w:rPr>
              <w:t>1%</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33621600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Индапамид</w:t>
            </w:r>
            <w:r w:rsidRPr="0056296B">
              <w:rPr>
                <w:rFonts w:ascii="GHEA Grapalat" w:hAnsi="GHEA Grapalat"/>
                <w:sz w:val="16"/>
              </w:rPr>
              <w:t xml:space="preserve"> 2.5 </w:t>
            </w:r>
            <w:r>
              <w:rPr>
                <w:rFonts w:ascii="GHEA Grapalat" w:hAnsi="GHEA Grapalat"/>
                <w:sz w:val="16"/>
              </w:rPr>
              <w:t>мг</w:t>
            </w:r>
            <w:r w:rsidRPr="0056296B">
              <w:rPr>
                <w:rFonts w:ascii="GHEA Grapalat" w:hAnsi="GHEA Grapalat"/>
                <w:sz w:val="16"/>
              </w:rPr>
              <w:t xml:space="preserve">, </w:t>
            </w:r>
            <w:r w:rsidRPr="004C7F91">
              <w:rPr>
                <w:rFonts w:ascii="GHEA Grapalat" w:hAnsi="GHEA Grapalat"/>
                <w:sz w:val="16"/>
              </w:rPr>
              <w:t>Индапамид</w:t>
            </w:r>
            <w:r w:rsidRPr="0056296B">
              <w:rPr>
                <w:rFonts w:ascii="GHEA Grapalat" w:hAnsi="GHEA Grapalat"/>
                <w:sz w:val="16"/>
              </w:rPr>
              <w:t>,5</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33621620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Спиронолактон</w:t>
            </w:r>
            <w:r w:rsidRPr="0056296B">
              <w:rPr>
                <w:rFonts w:ascii="GHEA Grapalat" w:hAnsi="GHEA Grapalat"/>
                <w:sz w:val="16"/>
              </w:rPr>
              <w:t xml:space="preserve"> 25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33611150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панкреатин</w:t>
            </w:r>
            <w:r w:rsidRPr="0056296B">
              <w:rPr>
                <w:rFonts w:ascii="GHEA Grapalat" w:hAnsi="GHEA Grapalat"/>
                <w:sz w:val="16"/>
              </w:rPr>
              <w:t xml:space="preserve"> 400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58</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33611100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Омепразол</w:t>
            </w:r>
            <w:r w:rsidRPr="0056296B">
              <w:rPr>
                <w:rFonts w:ascii="GHEA Grapalat" w:hAnsi="GHEA Grapalat"/>
                <w:sz w:val="16"/>
              </w:rPr>
              <w:t xml:space="preserve"> 20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lastRenderedPageBreak/>
              <w:t>59</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33642230</w:t>
            </w:r>
          </w:p>
        </w:tc>
        <w:tc>
          <w:tcPr>
            <w:tcW w:w="2170" w:type="dxa"/>
            <w:vAlign w:val="center"/>
          </w:tcPr>
          <w:p w:rsidR="00CB254D" w:rsidRPr="004C7F91"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левотироксин</w:t>
            </w:r>
            <w:r w:rsidRPr="0056296B">
              <w:rPr>
                <w:rFonts w:ascii="GHEA Grapalat" w:hAnsi="GHEA Grapalat"/>
                <w:sz w:val="16"/>
              </w:rPr>
              <w:t xml:space="preserve">  50 </w:t>
            </w:r>
            <w:r w:rsidRPr="004C7F91">
              <w:rPr>
                <w:rFonts w:ascii="GHEA Grapalat" w:hAnsi="GHEA Grapalat"/>
                <w:sz w:val="16"/>
              </w:rPr>
              <w:t>мкг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60</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33642230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левотироксин </w:t>
            </w:r>
            <w:r w:rsidRPr="0056296B">
              <w:rPr>
                <w:rFonts w:ascii="GHEA Grapalat" w:hAnsi="GHEA Grapalat"/>
                <w:sz w:val="16"/>
              </w:rPr>
              <w:t xml:space="preserve">100 </w:t>
            </w:r>
            <w:r w:rsidRPr="004C7F91">
              <w:rPr>
                <w:rFonts w:ascii="GHEA Grapalat" w:hAnsi="GHEA Grapalat"/>
                <w:sz w:val="16"/>
              </w:rPr>
              <w:t>мкг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33661153</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4C7F91">
              <w:rPr>
                <w:rFonts w:ascii="GHEA Grapalat" w:hAnsi="GHEA Grapalat"/>
                <w:sz w:val="16"/>
              </w:rPr>
              <w:t xml:space="preserve">дексаметазон </w:t>
            </w:r>
            <w:r w:rsidRPr="0056296B">
              <w:rPr>
                <w:rFonts w:ascii="GHEA Grapalat" w:hAnsi="GHEA Grapalat"/>
                <w:sz w:val="16"/>
              </w:rPr>
              <w:t>0,1%</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33661156</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Тимолол</w:t>
            </w:r>
            <w:r w:rsidRPr="0056296B">
              <w:rPr>
                <w:rFonts w:ascii="GHEA Grapalat" w:hAnsi="GHEA Grapalat"/>
                <w:sz w:val="16"/>
              </w:rPr>
              <w:t xml:space="preserve"> 0.50</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33671112</w:t>
            </w:r>
          </w:p>
        </w:tc>
        <w:tc>
          <w:tcPr>
            <w:tcW w:w="2170" w:type="dxa"/>
            <w:vAlign w:val="center"/>
          </w:tcPr>
          <w:p w:rsidR="00CB254D" w:rsidRPr="00B83D86"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Ипратропия бромид</w:t>
            </w:r>
            <w:r w:rsidRPr="0056296B">
              <w:rPr>
                <w:rFonts w:ascii="GHEA Grapalat" w:hAnsi="GHEA Grapalat"/>
                <w:sz w:val="16"/>
              </w:rPr>
              <w:t xml:space="preserve"> 20 </w:t>
            </w:r>
            <w:r w:rsidRPr="00B83D86">
              <w:rPr>
                <w:rFonts w:ascii="GHEA Grapalat" w:hAnsi="GHEA Grapalat"/>
                <w:sz w:val="16"/>
              </w:rPr>
              <w:t>мкг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33671113</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Сальбутамол</w:t>
            </w:r>
            <w:r w:rsidRPr="0056296B">
              <w:rPr>
                <w:rFonts w:ascii="GHEA Grapalat" w:hAnsi="GHEA Grapalat"/>
                <w:sz w:val="16"/>
              </w:rPr>
              <w:t xml:space="preserve"> 2</w:t>
            </w:r>
            <w:r>
              <w:rPr>
                <w:rFonts w:ascii="GHEA Grapalat" w:hAnsi="GHEA Grapalat"/>
                <w:sz w:val="16"/>
              </w:rPr>
              <w:t>мг</w:t>
            </w:r>
            <w:r w:rsidRPr="0056296B">
              <w:rPr>
                <w:rFonts w:ascii="GHEA Grapalat" w:hAnsi="GHEA Grapalat"/>
                <w:sz w:val="16"/>
              </w:rPr>
              <w:t xml:space="preserve">, </w:t>
            </w:r>
            <w:r w:rsidRPr="00B83D86">
              <w:rPr>
                <w:rFonts w:ascii="GHEA Grapalat" w:hAnsi="GHEA Grapalat"/>
                <w:sz w:val="16"/>
              </w:rPr>
              <w:t>Сальбутамол</w:t>
            </w:r>
            <w:r w:rsidRPr="0056296B">
              <w:rPr>
                <w:rFonts w:ascii="GHEA Grapalat" w:hAnsi="GHEA Grapalat"/>
                <w:sz w:val="16"/>
              </w:rPr>
              <w:t xml:space="preserve"> 4</w:t>
            </w:r>
            <w:r>
              <w:rPr>
                <w:rFonts w:ascii="GHEA Grapalat" w:hAnsi="GHEA Grapalat"/>
                <w:sz w:val="16"/>
              </w:rPr>
              <w:t>мг</w:t>
            </w:r>
            <w:r w:rsidRPr="0056296B">
              <w:rPr>
                <w:rFonts w:ascii="GHEA Grapalat" w:hAnsi="GHEA Grapalat"/>
                <w:sz w:val="16"/>
              </w:rPr>
              <w:t xml:space="preserve"> </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33611360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B83D86">
              <w:rPr>
                <w:rFonts w:ascii="GHEA Grapalat" w:hAnsi="GHEA Grapalat"/>
                <w:sz w:val="16"/>
              </w:rPr>
              <w:t>холекальциферол</w:t>
            </w:r>
            <w:r w:rsidRPr="0056296B">
              <w:rPr>
                <w:rFonts w:ascii="GHEA Grapalat" w:hAnsi="GHEA Grapalat"/>
                <w:sz w:val="16"/>
              </w:rPr>
              <w:t xml:space="preserve"> 5</w:t>
            </w:r>
            <w:r>
              <w:rPr>
                <w:rFonts w:ascii="GHEA Grapalat" w:hAnsi="GHEA Grapalat"/>
                <w:sz w:val="16"/>
              </w:rPr>
              <w:t>мг</w:t>
            </w:r>
            <w:r w:rsidRPr="0056296B">
              <w:rPr>
                <w:rFonts w:ascii="GHEA Grapalat" w:hAnsi="GHEA Grapalat"/>
                <w:sz w:val="16"/>
              </w:rPr>
              <w:t xml:space="preserve">/ </w:t>
            </w:r>
            <w:r>
              <w:rPr>
                <w:rFonts w:ascii="GHEA Grapalat" w:hAnsi="GHEA Grapalat"/>
                <w:sz w:val="16"/>
              </w:rPr>
              <w:t>мл</w:t>
            </w:r>
            <w:r w:rsidRPr="0056296B">
              <w:rPr>
                <w:rFonts w:ascii="GHEA Grapalat" w:hAnsi="GHEA Grapalat"/>
                <w:sz w:val="16"/>
              </w:rPr>
              <w:t xml:space="preserve"> (200 000 </w:t>
            </w:r>
            <w:r w:rsidRPr="0096404E">
              <w:rPr>
                <w:rFonts w:ascii="GHEA Grapalat" w:hAnsi="GHEA Grapalat"/>
                <w:sz w:val="16"/>
              </w:rPr>
              <w:t>ММ</w:t>
            </w:r>
            <w:r w:rsidRPr="0056296B">
              <w:rPr>
                <w:rFonts w:ascii="GHEA Grapalat" w:hAnsi="GHEA Grapalat"/>
                <w:sz w:val="16"/>
              </w:rPr>
              <w:t xml:space="preserve">/ </w:t>
            </w:r>
            <w:r>
              <w:rPr>
                <w:rFonts w:ascii="GHEA Grapalat" w:hAnsi="GHEA Grapalat"/>
                <w:sz w:val="16"/>
              </w:rPr>
              <w:t>мл</w:t>
            </w:r>
            <w:r w:rsidRPr="0056296B">
              <w:rPr>
                <w:rFonts w:ascii="GHEA Grapalat" w:hAnsi="GHEA Grapalat"/>
                <w:sz w:val="16"/>
              </w:rPr>
              <w:t>)</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33651134</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ципрофлоксацин</w:t>
            </w:r>
            <w:r w:rsidRPr="0056296B">
              <w:rPr>
                <w:rFonts w:ascii="GHEA Grapalat" w:hAnsi="GHEA Grapalat"/>
                <w:sz w:val="16"/>
              </w:rPr>
              <w:t xml:space="preserve"> 0.3%</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33671116</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Ксилометазолин</w:t>
            </w:r>
            <w:r w:rsidRPr="0056296B">
              <w:rPr>
                <w:rFonts w:ascii="GHEA Grapalat" w:hAnsi="GHEA Grapalat"/>
                <w:sz w:val="16"/>
              </w:rPr>
              <w:t xml:space="preserve"> 0.05%</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68</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33691231</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Калциум</w:t>
            </w:r>
            <w:r w:rsidRPr="0056296B">
              <w:rPr>
                <w:rFonts w:ascii="GHEA Grapalat" w:hAnsi="GHEA Grapalat"/>
                <w:sz w:val="16"/>
              </w:rPr>
              <w:t xml:space="preserve">  D3</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69</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50 </w:t>
            </w:r>
            <w:r>
              <w:rPr>
                <w:rFonts w:ascii="GHEA Grapalat" w:hAnsi="GHEA Grapalat"/>
                <w:sz w:val="16"/>
              </w:rPr>
              <w:t>мг</w:t>
            </w:r>
            <w:r w:rsidRPr="0056296B">
              <w:rPr>
                <w:rFonts w:ascii="GHEA Grapalat" w:hAnsi="GHEA Grapalat"/>
                <w:sz w:val="16"/>
              </w:rPr>
              <w:t xml:space="preserve"> </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70</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100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33621460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10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33621310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Триметазидин</w:t>
            </w:r>
            <w:r w:rsidRPr="0056296B">
              <w:rPr>
                <w:rFonts w:ascii="GHEA Grapalat" w:hAnsi="GHEA Grapalat"/>
                <w:sz w:val="16"/>
              </w:rPr>
              <w:t xml:space="preserve"> (</w:t>
            </w:r>
            <w:r w:rsidRPr="0096404E">
              <w:rPr>
                <w:rFonts w:ascii="GHEA Grapalat" w:hAnsi="GHEA Grapalat"/>
                <w:sz w:val="16"/>
              </w:rPr>
              <w:t>триметазидин дигидрохлорид</w:t>
            </w:r>
            <w:r w:rsidRPr="0056296B">
              <w:rPr>
                <w:rFonts w:ascii="GHEA Grapalat" w:hAnsi="GHEA Grapalat"/>
                <w:sz w:val="16"/>
              </w:rPr>
              <w:t>) /</w:t>
            </w:r>
            <w:r w:rsidRPr="0096404E">
              <w:rPr>
                <w:rFonts w:ascii="GHEA Grapalat" w:hAnsi="GHEA Grapalat"/>
                <w:sz w:val="16"/>
              </w:rPr>
              <w:t xml:space="preserve"> предуктал </w:t>
            </w:r>
            <w:r w:rsidRPr="0056296B">
              <w:rPr>
                <w:rFonts w:ascii="GHEA Grapalat" w:hAnsi="GHEA Grapalat"/>
                <w:sz w:val="16"/>
              </w:rPr>
              <w:t>MR/</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33691310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Метотрексат</w:t>
            </w:r>
            <w:r w:rsidRPr="0056296B">
              <w:rPr>
                <w:rFonts w:ascii="GHEA Grapalat" w:hAnsi="GHEA Grapalat"/>
                <w:sz w:val="16"/>
              </w:rPr>
              <w:t xml:space="preserve"> 10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33642220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Метилпреднизолон</w:t>
            </w:r>
            <w:r w:rsidRPr="0056296B">
              <w:rPr>
                <w:rFonts w:ascii="GHEA Grapalat" w:hAnsi="GHEA Grapalat"/>
                <w:sz w:val="16"/>
              </w:rPr>
              <w:t xml:space="preserve"> 16</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AE2768" w:rsidRDefault="00CB254D" w:rsidP="00E751D1">
            <w:pPr>
              <w:pStyle w:val="23"/>
              <w:spacing w:line="240" w:lineRule="auto"/>
              <w:ind w:firstLine="0"/>
              <w:jc w:val="center"/>
              <w:rPr>
                <w:rFonts w:ascii="GHEA Grapalat" w:hAnsi="GHEA Grapalat"/>
                <w:sz w:val="16"/>
              </w:rPr>
            </w:pPr>
            <w:r>
              <w:rPr>
                <w:rFonts w:ascii="GHEA Grapalat" w:hAnsi="GHEA Grapalat"/>
                <w:sz w:val="16"/>
              </w:rPr>
              <w:t>75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лозартан</w:t>
            </w:r>
            <w:r w:rsidRPr="0056296B">
              <w:rPr>
                <w:rFonts w:ascii="GHEA Grapalat" w:hAnsi="GHEA Grapalat"/>
                <w:sz w:val="16"/>
              </w:rPr>
              <w:t xml:space="preserve"> 100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76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33621764</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4/1.25</w:t>
            </w:r>
            <w:r>
              <w:rPr>
                <w:rFonts w:ascii="GHEA Grapalat" w:hAnsi="GHEA Grapalat"/>
                <w:sz w:val="16"/>
              </w:rPr>
              <w:t>мг</w:t>
            </w:r>
            <w:r w:rsidRPr="0056296B">
              <w:rPr>
                <w:rFonts w:ascii="GHEA Grapalat" w:hAnsi="GHEA Grapalat"/>
                <w:sz w:val="16"/>
              </w:rPr>
              <w:t xml:space="preserve">  ,   </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77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33621764</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лозартан</w:t>
            </w:r>
            <w:r w:rsidRPr="0056296B">
              <w:rPr>
                <w:rFonts w:ascii="GHEA Grapalat" w:hAnsi="GHEA Grapalat"/>
                <w:sz w:val="16"/>
              </w:rPr>
              <w:t xml:space="preserve"> 8/2.5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78</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 </w:t>
            </w:r>
            <w:r w:rsidRPr="0096404E">
              <w:rPr>
                <w:rFonts w:ascii="GHEA Grapalat" w:hAnsi="GHEA Grapalat"/>
                <w:sz w:val="16"/>
              </w:rPr>
              <w:t>лозартан</w:t>
            </w:r>
            <w:r w:rsidRPr="0056296B">
              <w:rPr>
                <w:rFonts w:ascii="GHEA Grapalat" w:hAnsi="GHEA Grapalat"/>
                <w:sz w:val="16"/>
              </w:rPr>
              <w:t xml:space="preserve"> 10/100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79</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1C32CE">
              <w:rPr>
                <w:rFonts w:ascii="Courier New" w:hAnsi="Courier New" w:cs="Courier New"/>
                <w:sz w:val="16"/>
              </w:rPr>
              <w:t> </w:t>
            </w:r>
            <w:r w:rsidRPr="0056296B">
              <w:rPr>
                <w:rFonts w:ascii="GHEA Grapalat" w:hAnsi="GHEA Grapalat"/>
                <w:sz w:val="16"/>
              </w:rPr>
              <w:t xml:space="preserve"> +</w:t>
            </w:r>
            <w:r w:rsidRPr="0096404E">
              <w:rPr>
                <w:rFonts w:ascii="GHEA Grapalat" w:hAnsi="GHEA Grapalat"/>
                <w:sz w:val="16"/>
              </w:rPr>
              <w:t xml:space="preserve"> лозартан</w:t>
            </w:r>
            <w:r w:rsidRPr="0056296B">
              <w:rPr>
                <w:rFonts w:ascii="GHEA Grapalat" w:hAnsi="GHEA Grapalat"/>
                <w:sz w:val="16"/>
              </w:rPr>
              <w:t xml:space="preserve"> 5/100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80</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33621764</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Амлодипин</w:t>
            </w:r>
            <w:r w:rsidRPr="001C32CE">
              <w:rPr>
                <w:rFonts w:ascii="Courier New" w:hAnsi="Courier New" w:cs="Courier New"/>
                <w:sz w:val="16"/>
              </w:rPr>
              <w:t> </w:t>
            </w:r>
            <w:r w:rsidRPr="0056296B">
              <w:rPr>
                <w:rFonts w:ascii="GHEA Grapalat" w:hAnsi="GHEA Grapalat"/>
                <w:sz w:val="16"/>
              </w:rPr>
              <w:t xml:space="preserve"> 8/2.5/10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lastRenderedPageBreak/>
              <w:t>81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33621764</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Амлодипин</w:t>
            </w:r>
            <w:r w:rsidRPr="001C32CE">
              <w:rPr>
                <w:rFonts w:ascii="Courier New" w:hAnsi="Courier New" w:cs="Courier New"/>
                <w:sz w:val="16"/>
              </w:rPr>
              <w:t> </w:t>
            </w:r>
            <w:r w:rsidRPr="0056296B">
              <w:rPr>
                <w:rFonts w:ascii="GHEA Grapalat" w:hAnsi="GHEA Grapalat"/>
                <w:sz w:val="16"/>
              </w:rPr>
              <w:t xml:space="preserve"> 4/1.25/5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82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33621764</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6404E">
              <w:rPr>
                <w:rFonts w:ascii="GHEA Grapalat" w:hAnsi="GHEA Grapalat"/>
                <w:sz w:val="16"/>
              </w:rPr>
              <w:t>Периндоприл</w:t>
            </w:r>
            <w:r w:rsidRPr="0056296B">
              <w:rPr>
                <w:rFonts w:ascii="GHEA Grapalat" w:hAnsi="GHEA Grapalat"/>
                <w:sz w:val="16"/>
              </w:rPr>
              <w:t xml:space="preserve"> +</w:t>
            </w:r>
            <w:r w:rsidRPr="0096404E">
              <w:rPr>
                <w:rFonts w:ascii="GHEA Grapalat" w:hAnsi="GHEA Grapalat"/>
                <w:sz w:val="16"/>
              </w:rPr>
              <w:t xml:space="preserve"> Индапамид</w:t>
            </w:r>
            <w:r w:rsidRPr="0056296B">
              <w:rPr>
                <w:rFonts w:ascii="GHEA Grapalat" w:hAnsi="GHEA Grapalat"/>
                <w:sz w:val="16"/>
              </w:rPr>
              <w:t xml:space="preserve"> +</w:t>
            </w:r>
            <w:r w:rsidRPr="001C32CE">
              <w:rPr>
                <w:rFonts w:ascii="GHEA Grapalat" w:hAnsi="GHEA Grapalat"/>
                <w:sz w:val="16"/>
              </w:rPr>
              <w:t xml:space="preserve"> Амлодипин</w:t>
            </w:r>
            <w:r w:rsidRPr="001C32CE">
              <w:rPr>
                <w:rFonts w:ascii="Courier New" w:hAnsi="Courier New" w:cs="Courier New"/>
                <w:sz w:val="16"/>
              </w:rPr>
              <w:t> </w:t>
            </w:r>
            <w:r w:rsidRPr="0056296B">
              <w:rPr>
                <w:rFonts w:ascii="GHEA Grapalat" w:hAnsi="GHEA Grapalat"/>
                <w:sz w:val="16"/>
              </w:rPr>
              <w:t xml:space="preserve"> 8/2.5/5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Default="00CB254D" w:rsidP="00E751D1">
            <w:pPr>
              <w:pStyle w:val="23"/>
              <w:spacing w:line="240" w:lineRule="auto"/>
              <w:ind w:firstLine="0"/>
              <w:jc w:val="center"/>
              <w:rPr>
                <w:rFonts w:ascii="GHEA Grapalat" w:hAnsi="GHEA Grapalat"/>
                <w:sz w:val="16"/>
              </w:rPr>
            </w:pPr>
            <w:r>
              <w:rPr>
                <w:rFonts w:ascii="GHEA Grapalat" w:hAnsi="GHEA Grapalat"/>
                <w:sz w:val="16"/>
              </w:rPr>
              <w:t>83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  </w:t>
            </w:r>
            <w:r w:rsidRPr="009448C3">
              <w:rPr>
                <w:rFonts w:ascii="GHEA Grapalat" w:hAnsi="GHEA Grapalat"/>
                <w:sz w:val="16"/>
              </w:rPr>
              <w:t>Рамиприл</w:t>
            </w:r>
            <w:r w:rsidRPr="0056296B">
              <w:rPr>
                <w:rFonts w:ascii="GHEA Grapalat" w:hAnsi="GHEA Grapalat"/>
                <w:sz w:val="16"/>
              </w:rPr>
              <w:t xml:space="preserve"> 10/10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33621460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Периндоприл</w:t>
            </w:r>
            <w:r w:rsidRPr="0056296B">
              <w:rPr>
                <w:rFonts w:ascii="GHEA Grapalat" w:hAnsi="GHEA Grapalat"/>
                <w:sz w:val="16"/>
              </w:rPr>
              <w:t xml:space="preserve"> +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5/5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33621460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Периндоприл</w:t>
            </w:r>
            <w:r w:rsidRPr="0056296B">
              <w:rPr>
                <w:rFonts w:ascii="GHEA Grapalat" w:hAnsi="GHEA Grapalat"/>
                <w:sz w:val="16"/>
              </w:rPr>
              <w:t xml:space="preserve">   +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10/5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33651134</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Ципрофлоксацин</w:t>
            </w:r>
            <w:r w:rsidRPr="0056296B">
              <w:rPr>
                <w:rFonts w:ascii="GHEA Grapalat" w:hAnsi="GHEA Grapalat"/>
                <w:sz w:val="16"/>
              </w:rPr>
              <w:t xml:space="preserve"> + </w:t>
            </w:r>
            <w:r w:rsidRPr="004C7F91">
              <w:rPr>
                <w:rFonts w:ascii="GHEA Grapalat" w:hAnsi="GHEA Grapalat"/>
                <w:sz w:val="16"/>
              </w:rPr>
              <w:t>дексаметазон</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33611470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Пантопразол</w:t>
            </w:r>
            <w:r w:rsidRPr="009448C3">
              <w:rPr>
                <w:rFonts w:ascii="Courier New" w:hAnsi="Courier New" w:cs="Courier New"/>
                <w:sz w:val="16"/>
              </w:rPr>
              <w:t> </w:t>
            </w:r>
            <w:r w:rsidRPr="0056296B">
              <w:rPr>
                <w:rFonts w:ascii="GHEA Grapalat" w:hAnsi="GHEA Grapalat"/>
                <w:sz w:val="16"/>
              </w:rPr>
              <w:t xml:space="preserve"> 20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88</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33671125</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Амброксол</w:t>
            </w:r>
            <w:r w:rsidRPr="009448C3">
              <w:rPr>
                <w:rFonts w:ascii="Courier New" w:hAnsi="Courier New" w:cs="Courier New"/>
                <w:sz w:val="16"/>
              </w:rPr>
              <w:t> </w:t>
            </w:r>
            <w:r w:rsidRPr="0056296B">
              <w:rPr>
                <w:rFonts w:ascii="GHEA Grapalat" w:hAnsi="GHEA Grapalat"/>
                <w:sz w:val="16"/>
              </w:rPr>
              <w:t xml:space="preserve">  30 </w:t>
            </w:r>
            <w:r>
              <w:rPr>
                <w:rFonts w:ascii="GHEA Grapalat" w:hAnsi="GHEA Grapalat"/>
                <w:sz w:val="16"/>
              </w:rPr>
              <w:t>мг</w:t>
            </w:r>
            <w:r w:rsidRPr="0056296B">
              <w:rPr>
                <w:rFonts w:ascii="GHEA Grapalat" w:hAnsi="GHEA Grapalat"/>
                <w:sz w:val="16"/>
              </w:rPr>
              <w:t xml:space="preserve"> </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89</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33621767</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20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90</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33621767</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40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33621767</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изосорбид</w:t>
            </w:r>
            <w:r w:rsidRPr="0056296B">
              <w:rPr>
                <w:rFonts w:ascii="GHEA Grapalat" w:hAnsi="GHEA Grapalat"/>
                <w:sz w:val="16"/>
              </w:rPr>
              <w:t xml:space="preserve"> + </w:t>
            </w:r>
            <w:r w:rsidRPr="009448C3">
              <w:rPr>
                <w:rFonts w:ascii="GHEA Grapalat" w:hAnsi="GHEA Grapalat"/>
                <w:sz w:val="16"/>
              </w:rPr>
              <w:t>мононитрат</w:t>
            </w:r>
            <w:r w:rsidRPr="0056296B">
              <w:rPr>
                <w:rFonts w:ascii="GHEA Grapalat" w:hAnsi="GHEA Grapalat"/>
                <w:sz w:val="16"/>
              </w:rPr>
              <w:t xml:space="preserve"> 60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Бетагистин</w:t>
            </w:r>
            <w:r w:rsidRPr="0056296B">
              <w:rPr>
                <w:rFonts w:ascii="GHEA Grapalat" w:hAnsi="GHEA Grapalat"/>
                <w:sz w:val="16"/>
              </w:rPr>
              <w:t xml:space="preserve"> </w:t>
            </w:r>
            <w:r w:rsidRPr="009448C3">
              <w:rPr>
                <w:rFonts w:ascii="GHEA Grapalat" w:hAnsi="GHEA Grapalat"/>
                <w:sz w:val="16"/>
              </w:rPr>
              <w:t xml:space="preserve">дигидрохлорид </w:t>
            </w:r>
            <w:r w:rsidRPr="0056296B">
              <w:rPr>
                <w:rFonts w:ascii="GHEA Grapalat" w:hAnsi="GHEA Grapalat"/>
                <w:sz w:val="16"/>
              </w:rPr>
              <w:t>16</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5/10/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1C32CE">
              <w:rPr>
                <w:rFonts w:ascii="GHEA Grapalat" w:hAnsi="GHEA Grapalat"/>
                <w:sz w:val="16"/>
              </w:rPr>
              <w:t>Амлодипин</w:t>
            </w:r>
            <w:r w:rsidRPr="009448C3">
              <w:rPr>
                <w:rFonts w:ascii="Courier New" w:hAnsi="Courier New" w:cs="Courier New"/>
                <w:sz w:val="16"/>
              </w:rPr>
              <w:t> </w:t>
            </w:r>
            <w:r w:rsidRPr="0056296B">
              <w:rPr>
                <w:rFonts w:ascii="GHEA Grapalat" w:hAnsi="GHEA Grapalat"/>
                <w:sz w:val="16"/>
              </w:rPr>
              <w:t xml:space="preserve"> 10/10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9448C3">
              <w:rPr>
                <w:rFonts w:ascii="GHEA Grapalat" w:hAnsi="GHEA Grapalat"/>
                <w:sz w:val="16"/>
              </w:rPr>
              <w:t xml:space="preserve">Периндоприл </w:t>
            </w:r>
            <w:r w:rsidRPr="0056296B">
              <w:rPr>
                <w:rFonts w:ascii="GHEA Grapalat" w:hAnsi="GHEA Grapalat"/>
                <w:sz w:val="16"/>
              </w:rPr>
              <w:t xml:space="preserve">5/5 </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33621720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9448C3">
              <w:rPr>
                <w:rFonts w:ascii="GHEA Grapalat" w:hAnsi="GHEA Grapalat"/>
                <w:sz w:val="16"/>
              </w:rPr>
              <w:t xml:space="preserve">Бисопролол </w:t>
            </w:r>
            <w:r w:rsidRPr="0056296B">
              <w:rPr>
                <w:rFonts w:ascii="GHEA Grapalat" w:hAnsi="GHEA Grapalat"/>
                <w:sz w:val="16"/>
              </w:rPr>
              <w:t xml:space="preserve">+ </w:t>
            </w:r>
            <w:r w:rsidRPr="009448C3">
              <w:rPr>
                <w:rFonts w:ascii="GHEA Grapalat" w:hAnsi="GHEA Grapalat"/>
                <w:sz w:val="16"/>
              </w:rPr>
              <w:t xml:space="preserve">Периндоприл </w:t>
            </w:r>
            <w:r w:rsidRPr="0056296B">
              <w:rPr>
                <w:rFonts w:ascii="GHEA Grapalat" w:hAnsi="GHEA Grapalat"/>
                <w:sz w:val="16"/>
              </w:rPr>
              <w:t>5/10</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33691203</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110B62">
              <w:rPr>
                <w:rFonts w:ascii="GHEA Grapalat" w:hAnsi="GHEA Grapalat"/>
                <w:sz w:val="16"/>
              </w:rPr>
              <w:t>лозартан</w:t>
            </w:r>
            <w:r>
              <w:rPr>
                <w:rFonts w:ascii="GHEA Grapalat" w:hAnsi="GHEA Grapalat"/>
                <w:sz w:val="16"/>
              </w:rPr>
              <w:t xml:space="preserve"> </w:t>
            </w:r>
            <w:r w:rsidRPr="00110B62">
              <w:rPr>
                <w:rFonts w:ascii="GHEA Grapalat" w:hAnsi="GHEA Grapalat"/>
                <w:sz w:val="16"/>
              </w:rPr>
              <w:t xml:space="preserve">гидрохлортиазид </w:t>
            </w:r>
            <w:r w:rsidRPr="0056296B">
              <w:rPr>
                <w:rFonts w:ascii="GHEA Grapalat" w:hAnsi="GHEA Grapalat"/>
                <w:sz w:val="16"/>
              </w:rPr>
              <w:t>100+25</w:t>
            </w:r>
            <w:r>
              <w:rPr>
                <w:rFonts w:ascii="GHEA Grapalat" w:hAnsi="GHEA Grapalat"/>
                <w:sz w:val="16"/>
              </w:rPr>
              <w:t>мг</w:t>
            </w:r>
            <w:r w:rsidRPr="0056296B">
              <w:rPr>
                <w:rFonts w:ascii="GHEA Grapalat" w:hAnsi="GHEA Grapalat"/>
                <w:sz w:val="16"/>
              </w:rPr>
              <w:t xml:space="preserve"> </w:t>
            </w:r>
            <w:r w:rsidRPr="006F6CE2">
              <w:rPr>
                <w:rFonts w:ascii="GHEA Grapalat" w:hAnsi="GHEA Grapalat"/>
                <w:sz w:val="16"/>
              </w:rPr>
              <w:t>лориста</w:t>
            </w:r>
            <w:r w:rsidRPr="0056296B">
              <w:rPr>
                <w:rFonts w:ascii="GHEA Grapalat" w:hAnsi="GHEA Grapalat"/>
                <w:sz w:val="16"/>
              </w:rPr>
              <w:t xml:space="preserve"> HD</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98</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флоксадекс капли</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99</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бримоптик тимолол </w:t>
            </w:r>
            <w:r w:rsidRPr="0056296B">
              <w:rPr>
                <w:rFonts w:ascii="GHEA Grapalat" w:hAnsi="GHEA Grapalat"/>
                <w:sz w:val="16"/>
              </w:rPr>
              <w:t>5</w:t>
            </w:r>
            <w:r>
              <w:rPr>
                <w:rFonts w:ascii="GHEA Grapalat" w:hAnsi="GHEA Grapalat"/>
                <w:sz w:val="16"/>
              </w:rPr>
              <w:t>мг</w:t>
            </w:r>
            <w:r w:rsidRPr="0056296B">
              <w:rPr>
                <w:rFonts w:ascii="GHEA Grapalat" w:hAnsi="GHEA Grapalat"/>
                <w:sz w:val="16"/>
              </w:rPr>
              <w:t>/2</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100</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33661156</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тимолол </w:t>
            </w:r>
            <w:r w:rsidRPr="0056296B">
              <w:rPr>
                <w:rFonts w:ascii="GHEA Grapalat" w:hAnsi="GHEA Grapalat"/>
                <w:sz w:val="16"/>
              </w:rPr>
              <w:t xml:space="preserve">+ </w:t>
            </w:r>
            <w:r w:rsidRPr="006F6CE2">
              <w:rPr>
                <w:rFonts w:ascii="GHEA Grapalat" w:hAnsi="GHEA Grapalat"/>
                <w:sz w:val="16"/>
              </w:rPr>
              <w:t>бринзоламид</w:t>
            </w:r>
            <w:r w:rsidRPr="0056296B">
              <w:rPr>
                <w:rFonts w:ascii="GHEA Grapalat" w:hAnsi="GHEA Grapalat"/>
                <w:sz w:val="16"/>
              </w:rPr>
              <w:t>,</w:t>
            </w:r>
            <w:r>
              <w:rPr>
                <w:rFonts w:ascii="GHEA Grapalat" w:hAnsi="GHEA Grapalat"/>
                <w:sz w:val="16"/>
                <w:lang w:val="en-US"/>
              </w:rPr>
              <w:t xml:space="preserve"> </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101</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33671124</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Тобрадекс </w:t>
            </w:r>
            <w:r w:rsidRPr="0056296B">
              <w:rPr>
                <w:rFonts w:ascii="GHEA Grapalat" w:hAnsi="GHEA Grapalat"/>
                <w:sz w:val="16"/>
              </w:rPr>
              <w:t>3</w:t>
            </w:r>
            <w:r>
              <w:rPr>
                <w:rFonts w:ascii="GHEA Grapalat" w:hAnsi="GHEA Grapalat"/>
                <w:sz w:val="16"/>
              </w:rPr>
              <w:t>мг</w:t>
            </w:r>
            <w:r w:rsidRPr="0056296B">
              <w:rPr>
                <w:rFonts w:ascii="GHEA Grapalat" w:hAnsi="GHEA Grapalat"/>
                <w:sz w:val="16"/>
              </w:rPr>
              <w:t>/</w:t>
            </w:r>
            <w:r>
              <w:rPr>
                <w:rFonts w:ascii="GHEA Grapalat" w:hAnsi="GHEA Grapalat"/>
                <w:sz w:val="16"/>
              </w:rPr>
              <w:t>мл</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102</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33611210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Сульфасалазин</w:t>
            </w:r>
            <w:r w:rsidRPr="006F6CE2">
              <w:rPr>
                <w:rFonts w:ascii="Courier New" w:hAnsi="Courier New" w:cs="Courier New"/>
                <w:sz w:val="16"/>
              </w:rPr>
              <w:t> </w:t>
            </w:r>
            <w:r w:rsidRPr="0056296B">
              <w:rPr>
                <w:rFonts w:ascii="GHEA Grapalat" w:hAnsi="GHEA Grapalat"/>
                <w:sz w:val="16"/>
              </w:rPr>
              <w:t xml:space="preserve"> 500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lastRenderedPageBreak/>
              <w:t>103</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Ферропол </w:t>
            </w:r>
            <w:r w:rsidRPr="0056296B">
              <w:rPr>
                <w:rFonts w:ascii="GHEA Grapalat" w:hAnsi="GHEA Grapalat"/>
                <w:sz w:val="16"/>
              </w:rPr>
              <w:t>50</w:t>
            </w:r>
            <w:r w:rsidRPr="006F6CE2">
              <w:rPr>
                <w:rFonts w:ascii="GHEA Grapalat" w:hAnsi="GHEA Grapalat"/>
                <w:sz w:val="16"/>
              </w:rPr>
              <w:t>М</w:t>
            </w:r>
            <w:r w:rsidRPr="0056296B">
              <w:rPr>
                <w:rFonts w:ascii="GHEA Grapalat" w:hAnsi="GHEA Grapalat"/>
                <w:sz w:val="16"/>
              </w:rPr>
              <w:t>/30</w:t>
            </w:r>
            <w:r>
              <w:rPr>
                <w:rFonts w:ascii="GHEA Grapalat" w:hAnsi="GHEA Grapalat"/>
                <w:sz w:val="16"/>
              </w:rPr>
              <w:t>МЛ</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104</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33621550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Рамиприл</w:t>
            </w:r>
            <w:r w:rsidRPr="0056296B">
              <w:rPr>
                <w:rFonts w:ascii="GHEA Grapalat" w:hAnsi="GHEA Grapalat"/>
                <w:sz w:val="16"/>
              </w:rPr>
              <w:t xml:space="preserve"> +</w:t>
            </w:r>
            <w:r w:rsidRPr="001C32CE">
              <w:rPr>
                <w:rFonts w:ascii="GHEA Grapalat" w:hAnsi="GHEA Grapalat"/>
                <w:sz w:val="16"/>
              </w:rPr>
              <w:t xml:space="preserve"> Амлодипин</w:t>
            </w:r>
            <w:r w:rsidRPr="0056296B">
              <w:rPr>
                <w:rFonts w:ascii="GHEA Grapalat" w:hAnsi="GHEA Grapalat"/>
                <w:sz w:val="16"/>
              </w:rPr>
              <w:t>10/5</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105</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кардиомагнил </w:t>
            </w:r>
            <w:r w:rsidRPr="0056296B">
              <w:rPr>
                <w:rFonts w:ascii="GHEA Grapalat" w:hAnsi="GHEA Grapalat"/>
                <w:sz w:val="16"/>
              </w:rPr>
              <w:t>75</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106</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33691176</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 xml:space="preserve">кардиомагнил </w:t>
            </w:r>
            <w:r w:rsidRPr="0056296B">
              <w:rPr>
                <w:rFonts w:ascii="GHEA Grapalat" w:hAnsi="GHEA Grapalat"/>
                <w:sz w:val="16"/>
              </w:rPr>
              <w:t>150</w:t>
            </w:r>
            <w:r>
              <w:rPr>
                <w:rFonts w:ascii="GHEA Grapalat" w:hAnsi="GHEA Grapalat"/>
                <w:sz w:val="16"/>
              </w:rPr>
              <w:t>мг</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CB254D" w:rsidRPr="00B138F3" w:rsidTr="00CB254D">
        <w:trPr>
          <w:trHeight w:val="404"/>
          <w:jc w:val="center"/>
        </w:trPr>
        <w:tc>
          <w:tcPr>
            <w:tcW w:w="1681" w:type="dxa"/>
            <w:vAlign w:val="center"/>
          </w:tcPr>
          <w:p w:rsidR="00CB254D" w:rsidRPr="0056296B" w:rsidRDefault="00CB254D" w:rsidP="00E751D1">
            <w:pPr>
              <w:pStyle w:val="23"/>
              <w:spacing w:line="240" w:lineRule="auto"/>
              <w:ind w:firstLine="0"/>
              <w:jc w:val="center"/>
              <w:rPr>
                <w:rFonts w:ascii="GHEA Grapalat" w:hAnsi="GHEA Grapalat"/>
                <w:sz w:val="16"/>
              </w:rPr>
            </w:pPr>
            <w:r w:rsidRPr="0056296B">
              <w:rPr>
                <w:rFonts w:ascii="GHEA Grapalat" w:hAnsi="GHEA Grapalat"/>
                <w:sz w:val="16"/>
              </w:rPr>
              <w:t>107</w:t>
            </w:r>
          </w:p>
        </w:tc>
        <w:tc>
          <w:tcPr>
            <w:tcW w:w="2000" w:type="dxa"/>
            <w:vAlign w:val="center"/>
          </w:tcPr>
          <w:p w:rsidR="00CB254D" w:rsidRPr="00080619" w:rsidRDefault="00CB254D" w:rsidP="00E751D1">
            <w:pPr>
              <w:jc w:val="center"/>
              <w:rPr>
                <w:rFonts w:ascii="GHEA Grapalat" w:hAnsi="GHEA Grapalat"/>
                <w:sz w:val="18"/>
                <w:szCs w:val="18"/>
                <w:lang w:val="af-ZA"/>
              </w:rPr>
            </w:pPr>
            <w:r w:rsidRPr="00080619">
              <w:rPr>
                <w:rFonts w:ascii="GHEA Grapalat" w:hAnsi="GHEA Grapalat"/>
                <w:sz w:val="18"/>
                <w:szCs w:val="18"/>
                <w:lang w:val="af-ZA"/>
              </w:rPr>
              <w:t>33621550</w:t>
            </w:r>
          </w:p>
        </w:tc>
        <w:tc>
          <w:tcPr>
            <w:tcW w:w="2170" w:type="dxa"/>
            <w:vAlign w:val="center"/>
          </w:tcPr>
          <w:p w:rsidR="00CB254D" w:rsidRPr="0056296B" w:rsidRDefault="00CB254D" w:rsidP="00E751D1">
            <w:pPr>
              <w:pStyle w:val="23"/>
              <w:spacing w:line="240" w:lineRule="auto"/>
              <w:ind w:firstLine="0"/>
              <w:jc w:val="center"/>
              <w:rPr>
                <w:rFonts w:ascii="GHEA Grapalat" w:hAnsi="GHEA Grapalat"/>
                <w:sz w:val="16"/>
              </w:rPr>
            </w:pPr>
            <w:r w:rsidRPr="006F6CE2">
              <w:rPr>
                <w:rFonts w:ascii="GHEA Grapalat" w:hAnsi="GHEA Grapalat"/>
                <w:sz w:val="16"/>
              </w:rPr>
              <w:t>Рамиприл</w:t>
            </w:r>
            <w:r w:rsidRPr="0056296B">
              <w:rPr>
                <w:rFonts w:ascii="GHEA Grapalat" w:hAnsi="GHEA Grapalat"/>
                <w:sz w:val="16"/>
              </w:rPr>
              <w:t xml:space="preserve"> +</w:t>
            </w:r>
            <w:r w:rsidRPr="001C32CE">
              <w:rPr>
                <w:rFonts w:ascii="GHEA Grapalat" w:hAnsi="GHEA Grapalat"/>
                <w:sz w:val="16"/>
              </w:rPr>
              <w:t xml:space="preserve"> Амлодипин</w:t>
            </w:r>
            <w:r w:rsidRPr="006F6CE2">
              <w:rPr>
                <w:rFonts w:ascii="Courier New" w:hAnsi="Courier New" w:cs="Courier New"/>
                <w:sz w:val="16"/>
              </w:rPr>
              <w:t> </w:t>
            </w:r>
            <w:r w:rsidRPr="0056296B">
              <w:rPr>
                <w:rFonts w:ascii="GHEA Grapalat" w:hAnsi="GHEA Grapalat"/>
                <w:sz w:val="16"/>
              </w:rPr>
              <w:t xml:space="preserve"> 5/5</w:t>
            </w:r>
          </w:p>
        </w:tc>
        <w:tc>
          <w:tcPr>
            <w:tcW w:w="712"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CB254D" w:rsidRPr="00B138F3" w:rsidRDefault="00CB254D"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CB254D" w:rsidRPr="00B138F3" w:rsidRDefault="00CB254D"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CB254D" w:rsidRPr="00B138F3" w:rsidRDefault="00CB254D" w:rsidP="00E751D1">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5D00F9">
          <w:footnotePr>
            <w:pos w:val="beneathText"/>
          </w:footnotePr>
          <w:pgSz w:w="16838" w:h="11906" w:orient="landscape" w:code="9"/>
          <w:pgMar w:top="709" w:right="1418" w:bottom="993" w:left="1418" w:header="561" w:footer="561" w:gutter="0"/>
          <w:cols w:space="720"/>
        </w:sectPr>
      </w:pPr>
    </w:p>
    <w:p w:rsidR="00071D1C" w:rsidRPr="00602182" w:rsidRDefault="00071D1C" w:rsidP="00602182">
      <w:pPr>
        <w:widowControl w:val="0"/>
        <w:spacing w:after="160"/>
        <w:ind w:right="-853"/>
        <w:jc w:val="right"/>
        <w:rPr>
          <w:rFonts w:ascii="GHEA Grapalat" w:hAnsi="GHEA Grapalat"/>
          <w:b/>
          <w:i/>
          <w:sz w:val="20"/>
        </w:rPr>
      </w:pPr>
      <w:r w:rsidRPr="00602182">
        <w:rPr>
          <w:rFonts w:ascii="GHEA Grapalat" w:hAnsi="GHEA Grapalat"/>
          <w:b/>
          <w:i/>
          <w:sz w:val="20"/>
        </w:rPr>
        <w:lastRenderedPageBreak/>
        <w:t>Приложение № 3</w:t>
      </w:r>
    </w:p>
    <w:p w:rsidR="00071D1C" w:rsidRPr="002A493C"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E60179">
        <w:rPr>
          <w:rFonts w:ascii="GHEA Grapalat" w:hAnsi="GHEA Grapalat"/>
          <w:b/>
          <w:i/>
          <w:sz w:val="20"/>
        </w:rPr>
        <w:t>MMAAPK-GHAPDzB-2020/1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602182">
        <w:trPr>
          <w:trHeight w:val="2154"/>
          <w:tblCellSpacing w:w="7" w:type="dxa"/>
          <w:jc w:val="center"/>
        </w:trPr>
        <w:tc>
          <w:tcPr>
            <w:tcW w:w="0" w:type="auto"/>
            <w:vAlign w:val="center"/>
          </w:tcPr>
          <w:p w:rsidR="0038400D" w:rsidRPr="00602182" w:rsidRDefault="00EB713D" w:rsidP="00B46D58">
            <w:pPr>
              <w:widowControl w:val="0"/>
              <w:jc w:val="center"/>
              <w:rPr>
                <w:rFonts w:ascii="GHEA Grapalat" w:hAnsi="GHEA Grapalat"/>
                <w:iCs/>
                <w:sz w:val="20"/>
              </w:rPr>
            </w:pPr>
            <w:r w:rsidRPr="00602182">
              <w:rPr>
                <w:rFonts w:ascii="GHEA Grapalat" w:hAnsi="GHEA Grapalat"/>
                <w:sz w:val="20"/>
              </w:rPr>
              <w:t xml:space="preserve">Сторона договора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______________________</w:t>
            </w:r>
            <w:r w:rsidR="00E67FD5" w:rsidRPr="00602182">
              <w:rPr>
                <w:rFonts w:ascii="GHEA Grapalat" w:hAnsi="GHEA Grapalat"/>
                <w:sz w:val="20"/>
              </w:rPr>
              <w:t>___</w:t>
            </w:r>
            <w:r w:rsidRPr="00602182">
              <w:rPr>
                <w:rFonts w:ascii="GHEA Grapalat" w:hAnsi="GHEA Grapalat"/>
                <w:sz w:val="20"/>
              </w:rPr>
              <w:t>_</w:t>
            </w:r>
            <w:r w:rsidR="00E67FD5" w:rsidRPr="00602182">
              <w:rPr>
                <w:rFonts w:ascii="GHEA Grapalat" w:hAnsi="GHEA Grapalat"/>
                <w:sz w:val="20"/>
              </w:rPr>
              <w:t>_</w:t>
            </w:r>
            <w:r w:rsidRPr="00602182">
              <w:rPr>
                <w:rFonts w:ascii="GHEA Grapalat" w:hAnsi="GHEA Grapalat"/>
                <w:sz w:val="20"/>
              </w:rPr>
              <w:t>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w:t>
            </w:r>
            <w:r w:rsidR="00E67FD5" w:rsidRPr="00602182">
              <w:rPr>
                <w:rFonts w:ascii="GHEA Grapalat" w:hAnsi="GHEA Grapalat"/>
                <w:sz w:val="20"/>
              </w:rPr>
              <w:t>__</w:t>
            </w:r>
            <w:r w:rsidRPr="00602182">
              <w:rPr>
                <w:rFonts w:ascii="GHEA Grapalat" w:hAnsi="GHEA Grapalat"/>
                <w:sz w:val="20"/>
              </w:rPr>
              <w:t>_______</w:t>
            </w:r>
            <w:r w:rsidR="00E67FD5" w:rsidRPr="00602182">
              <w:rPr>
                <w:rFonts w:ascii="GHEA Grapalat" w:hAnsi="GHEA Grapalat"/>
                <w:sz w:val="20"/>
              </w:rPr>
              <w:t>_</w:t>
            </w:r>
            <w:r w:rsidRPr="00602182">
              <w:rPr>
                <w:rFonts w:ascii="GHEA Grapalat" w:hAnsi="GHEA Grapalat"/>
                <w:sz w:val="20"/>
              </w:rPr>
              <w:t>___</w:t>
            </w:r>
            <w:r w:rsidR="00E67FD5" w:rsidRPr="00602182">
              <w:rPr>
                <w:rFonts w:ascii="GHEA Grapalat" w:hAnsi="GHEA Grapalat"/>
                <w:sz w:val="20"/>
              </w:rPr>
              <w:t>_</w:t>
            </w:r>
            <w:r w:rsidRPr="00602182">
              <w:rPr>
                <w:rFonts w:ascii="GHEA Grapalat" w:hAnsi="GHEA Grapalat"/>
                <w:sz w:val="20"/>
              </w:rPr>
              <w:t>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место нахождения ____________</w:t>
            </w:r>
            <w:r w:rsidR="00E67FD5" w:rsidRPr="00602182">
              <w:rPr>
                <w:rFonts w:ascii="GHEA Grapalat" w:hAnsi="GHEA Grapalat"/>
                <w:sz w:val="20"/>
              </w:rPr>
              <w:t>_</w:t>
            </w:r>
            <w:r w:rsidRPr="00602182">
              <w:rPr>
                <w:rFonts w:ascii="GHEA Grapalat" w:hAnsi="GHEA Grapalat"/>
                <w:sz w:val="20"/>
              </w:rPr>
              <w:t>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Р/С____________________________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____</w:t>
            </w:r>
            <w:r w:rsidRPr="00602182">
              <w:rPr>
                <w:rFonts w:ascii="GHEA Grapalat" w:hAnsi="GHEA Grapalat"/>
                <w:sz w:val="20"/>
              </w:rPr>
              <w:t>_</w:t>
            </w:r>
          </w:p>
        </w:tc>
        <w:tc>
          <w:tcPr>
            <w:tcW w:w="0" w:type="auto"/>
            <w:vAlign w:val="center"/>
          </w:tcPr>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Заказчик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место нахождения </w:t>
            </w:r>
            <w:r w:rsidR="0038400D" w:rsidRPr="00602182">
              <w:rPr>
                <w:rFonts w:ascii="GHEA Grapalat" w:hAnsi="GHEA Grapalat"/>
                <w:sz w:val="20"/>
              </w:rPr>
              <w:t>_________________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Р/С________________________</w:t>
            </w:r>
            <w:r w:rsidR="00E67FD5" w:rsidRPr="00602182">
              <w:rPr>
                <w:rFonts w:ascii="GHEA Grapalat" w:hAnsi="GHEA Grapalat"/>
                <w:sz w:val="20"/>
              </w:rPr>
              <w:t>___</w:t>
            </w:r>
            <w:r w:rsidRPr="00602182">
              <w:rPr>
                <w:rFonts w:ascii="GHEA Grapalat" w:hAnsi="GHEA Grapalat"/>
                <w:sz w:val="20"/>
              </w:rPr>
              <w:t>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w:t>
            </w:r>
            <w:r w:rsidRPr="00602182">
              <w:rPr>
                <w:rFonts w:ascii="GHEA Grapalat" w:hAnsi="GHEA Grapalat"/>
                <w:sz w:val="20"/>
              </w:rPr>
              <w:t>_____</w:t>
            </w:r>
          </w:p>
        </w:tc>
      </w:tr>
    </w:tbl>
    <w:p w:rsidR="0038400D" w:rsidRPr="00B138F3" w:rsidRDefault="0038400D" w:rsidP="00B46D58">
      <w:pPr>
        <w:widowControl w:val="0"/>
        <w:spacing w:after="160"/>
        <w:ind w:firstLine="375"/>
        <w:rPr>
          <w:rFonts w:ascii="GHEA Grapalat" w:hAnsi="GHEA Grapalat"/>
          <w:iCs/>
        </w:rPr>
      </w:pPr>
    </w:p>
    <w:p w:rsidR="0038400D" w:rsidRPr="00602182" w:rsidRDefault="0038400D" w:rsidP="00B46D58">
      <w:pPr>
        <w:widowControl w:val="0"/>
        <w:spacing w:after="160"/>
        <w:ind w:left="567" w:right="467"/>
        <w:jc w:val="center"/>
        <w:rPr>
          <w:rFonts w:ascii="GHEA Grapalat" w:hAnsi="GHEA Grapalat"/>
          <w:iCs/>
          <w:sz w:val="22"/>
        </w:rPr>
      </w:pPr>
      <w:r w:rsidRPr="00602182">
        <w:rPr>
          <w:rFonts w:ascii="GHEA Grapalat" w:hAnsi="GHEA Grapalat"/>
          <w:b/>
          <w:sz w:val="22"/>
        </w:rPr>
        <w:t>АКТ №</w:t>
      </w:r>
    </w:p>
    <w:p w:rsidR="0038400D" w:rsidRPr="00602182" w:rsidRDefault="0038400D" w:rsidP="00602182">
      <w:pPr>
        <w:widowControl w:val="0"/>
        <w:spacing w:after="160"/>
        <w:ind w:left="567" w:right="467"/>
        <w:jc w:val="center"/>
        <w:rPr>
          <w:rFonts w:ascii="GHEA Grapalat" w:hAnsi="GHEA Grapalat"/>
          <w:b/>
          <w:bCs/>
          <w:iCs/>
          <w:sz w:val="20"/>
        </w:rPr>
      </w:pPr>
      <w:r w:rsidRPr="00602182">
        <w:rPr>
          <w:rFonts w:ascii="GHEA Grapalat" w:hAnsi="GHEA Grapalat"/>
          <w:b/>
          <w:sz w:val="20"/>
        </w:rPr>
        <w:t xml:space="preserve">ПРИЕМА-ПЕРЕДАЧИ РЕЗУЛЬТАТОВ </w:t>
      </w:r>
      <w:r w:rsidR="00AB4EAB" w:rsidRPr="00602182">
        <w:rPr>
          <w:rFonts w:ascii="GHEA Grapalat" w:hAnsi="GHEA Grapalat"/>
          <w:b/>
          <w:sz w:val="20"/>
        </w:rPr>
        <w:br/>
      </w:r>
      <w:r w:rsidRPr="00602182">
        <w:rPr>
          <w:rFonts w:ascii="GHEA Grapalat" w:hAnsi="GHEA Grapalat"/>
          <w:b/>
          <w:sz w:val="20"/>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Наименование договора (далее — Договор)</w:t>
      </w:r>
      <w:r w:rsidR="00F71F29" w:rsidRPr="00602182">
        <w:rPr>
          <w:rFonts w:ascii="GHEA Grapalat" w:hAnsi="GHEA Grapalat"/>
          <w:sz w:val="20"/>
        </w:rPr>
        <w:t xml:space="preserve"> </w:t>
      </w:r>
      <w:r w:rsidR="00196F14" w:rsidRPr="00602182">
        <w:rPr>
          <w:rFonts w:ascii="GHEA Grapalat" w:hAnsi="GHEA Grapalat"/>
          <w:sz w:val="20"/>
        </w:rPr>
        <w:t>_</w:t>
      </w:r>
      <w:r w:rsidR="00F71F29" w:rsidRPr="00602182">
        <w:rPr>
          <w:rFonts w:ascii="GHEA Grapalat" w:hAnsi="GHEA Grapalat"/>
          <w:sz w:val="20"/>
        </w:rPr>
        <w:t>_______</w:t>
      </w:r>
      <w:r w:rsidR="00196F14" w:rsidRPr="00602182">
        <w:rPr>
          <w:rFonts w:ascii="GHEA Grapalat" w:hAnsi="GHEA Grapalat"/>
          <w:sz w:val="20"/>
        </w:rPr>
        <w:t>_</w:t>
      </w:r>
      <w:r w:rsidR="00F71F29" w:rsidRPr="00602182">
        <w:rPr>
          <w:rFonts w:ascii="GHEA Grapalat" w:hAnsi="GHEA Grapalat"/>
          <w:sz w:val="20"/>
        </w:rPr>
        <w:t>__</w:t>
      </w:r>
      <w:r w:rsidR="00196F14" w:rsidRPr="00602182">
        <w:rPr>
          <w:rFonts w:ascii="GHEA Grapalat" w:hAnsi="GHEA Grapalat"/>
          <w:sz w:val="20"/>
        </w:rPr>
        <w:t>_____</w:t>
      </w:r>
      <w:r w:rsidRPr="00602182">
        <w:rPr>
          <w:rFonts w:ascii="GHEA Grapalat" w:hAnsi="GHEA Grapalat"/>
          <w:sz w:val="20"/>
        </w:rPr>
        <w:t>__________________</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Дата заключения Договора "___</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_" "______</w:t>
      </w:r>
      <w:r w:rsidR="00196F14" w:rsidRPr="00602182">
        <w:rPr>
          <w:rFonts w:ascii="GHEA Grapalat" w:hAnsi="GHEA Grapalat"/>
          <w:sz w:val="20"/>
        </w:rPr>
        <w:t>_______</w:t>
      </w:r>
      <w:r w:rsidRPr="00602182">
        <w:rPr>
          <w:rFonts w:ascii="GHEA Grapalat" w:hAnsi="GHEA Grapalat"/>
          <w:sz w:val="20"/>
        </w:rPr>
        <w:t xml:space="preserve">__________" 20 </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 xml:space="preserve"> 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Номер Договора ____</w:t>
      </w:r>
      <w:r w:rsidR="00196F14" w:rsidRPr="00602182">
        <w:rPr>
          <w:rFonts w:ascii="GHEA Grapalat" w:hAnsi="GHEA Grapalat"/>
          <w:sz w:val="20"/>
        </w:rPr>
        <w:t>_____________</w:t>
      </w:r>
      <w:r w:rsidR="00F71F29" w:rsidRPr="00602182">
        <w:rPr>
          <w:rFonts w:ascii="GHEA Grapalat" w:hAnsi="GHEA Grapalat"/>
          <w:sz w:val="20"/>
        </w:rPr>
        <w:t>___________________________________</w:t>
      </w:r>
      <w:r w:rsidRPr="00602182">
        <w:rPr>
          <w:rFonts w:ascii="GHEA Grapalat" w:hAnsi="GHEA Grapalat"/>
          <w:sz w:val="20"/>
        </w:rPr>
        <w:t>______</w:t>
      </w:r>
    </w:p>
    <w:p w:rsidR="00602182" w:rsidRPr="002A493C" w:rsidRDefault="0038400D" w:rsidP="00602182">
      <w:pPr>
        <w:widowControl w:val="0"/>
        <w:tabs>
          <w:tab w:val="left" w:pos="5954"/>
          <w:tab w:val="left" w:pos="6663"/>
          <w:tab w:val="left" w:pos="7513"/>
        </w:tabs>
        <w:ind w:right="-853"/>
        <w:jc w:val="both"/>
        <w:rPr>
          <w:rFonts w:ascii="GHEA Grapalat" w:hAnsi="GHEA Grapalat"/>
          <w:sz w:val="20"/>
        </w:rPr>
      </w:pPr>
      <w:r w:rsidRPr="00602182">
        <w:rPr>
          <w:rFonts w:ascii="GHEA Grapalat" w:hAnsi="GHEA Grapalat"/>
          <w:sz w:val="20"/>
        </w:rPr>
        <w:t>Заказчик и сторона Договора, принимая за основание относящийся к исполнению договора счет-фактуру N __</w:t>
      </w:r>
      <w:r w:rsidR="00F71F29" w:rsidRPr="00602182">
        <w:rPr>
          <w:rFonts w:ascii="GHEA Grapalat" w:hAnsi="GHEA Grapalat"/>
          <w:sz w:val="20"/>
        </w:rPr>
        <w:t>_____</w:t>
      </w:r>
      <w:r w:rsidRPr="00602182">
        <w:rPr>
          <w:rFonts w:ascii="GHEA Grapalat" w:hAnsi="GHEA Grapalat"/>
          <w:sz w:val="20"/>
        </w:rPr>
        <w:t>_ , выписанный "</w:t>
      </w:r>
      <w:r w:rsidR="00D52566" w:rsidRPr="00602182">
        <w:rPr>
          <w:rFonts w:ascii="GHEA Grapalat" w:hAnsi="GHEA Grapalat"/>
          <w:sz w:val="20"/>
        </w:rPr>
        <w:tab/>
      </w:r>
      <w:r w:rsidRPr="00602182">
        <w:rPr>
          <w:rFonts w:ascii="GHEA Grapalat" w:hAnsi="GHEA Grapalat"/>
          <w:sz w:val="20"/>
        </w:rPr>
        <w:t>"</w:t>
      </w:r>
      <w:r w:rsidR="00AA7117" w:rsidRPr="00602182">
        <w:rPr>
          <w:rFonts w:ascii="GHEA Grapalat" w:hAnsi="GHEA Grapalat"/>
          <w:sz w:val="20"/>
        </w:rPr>
        <w:t xml:space="preserve"> </w:t>
      </w:r>
      <w:r w:rsidRPr="00602182">
        <w:rPr>
          <w:rFonts w:ascii="GHEA Grapalat" w:hAnsi="GHEA Grapalat"/>
          <w:sz w:val="20"/>
        </w:rPr>
        <w:t>"</w:t>
      </w:r>
      <w:r w:rsidR="00D52566" w:rsidRPr="00602182">
        <w:rPr>
          <w:rFonts w:ascii="GHEA Grapalat" w:hAnsi="GHEA Grapalat"/>
          <w:sz w:val="20"/>
        </w:rPr>
        <w:tab/>
      </w:r>
      <w:r w:rsidR="00AB4EAB" w:rsidRPr="00602182">
        <w:rPr>
          <w:rFonts w:ascii="GHEA Grapalat" w:hAnsi="GHEA Grapalat"/>
          <w:sz w:val="20"/>
        </w:rPr>
        <w:t>"</w:t>
      </w:r>
      <w:r w:rsidRPr="00602182">
        <w:rPr>
          <w:rFonts w:ascii="GHEA Grapalat" w:hAnsi="GHEA Grapalat"/>
          <w:sz w:val="20"/>
        </w:rPr>
        <w:t xml:space="preserve"> 20</w:t>
      </w:r>
      <w:r w:rsidR="00D52566" w:rsidRPr="00602182">
        <w:rPr>
          <w:rFonts w:ascii="GHEA Grapalat" w:hAnsi="GHEA Grapalat"/>
          <w:sz w:val="20"/>
        </w:rPr>
        <w:tab/>
      </w:r>
      <w:r w:rsidRPr="00602182">
        <w:rPr>
          <w:rFonts w:ascii="GHEA Grapalat" w:hAnsi="GHEA Grapalat"/>
          <w:sz w:val="20"/>
        </w:rPr>
        <w:t>г., составили настоящий акт о следующем:</w:t>
      </w:r>
    </w:p>
    <w:p w:rsidR="00602182" w:rsidRPr="00B138F3" w:rsidRDefault="00602182" w:rsidP="00602182">
      <w:pPr>
        <w:widowControl w:val="0"/>
        <w:spacing w:after="160"/>
        <w:ind w:firstLine="567"/>
        <w:jc w:val="both"/>
        <w:rPr>
          <w:rFonts w:ascii="GHEA Grapalat" w:hAnsi="GHEA Grapalat"/>
          <w:iCs/>
        </w:rPr>
      </w:pPr>
      <w:r w:rsidRPr="00602182">
        <w:rPr>
          <w:rFonts w:ascii="GHEA Grapalat" w:hAnsi="GHEA Grapalat"/>
          <w:sz w:val="20"/>
        </w:rPr>
        <w:t>В рамках Договора сторона Договора поставила следующие товары</w:t>
      </w:r>
      <w:r w:rsidRPr="00B138F3">
        <w:rPr>
          <w:rFonts w:ascii="GHEA Grapalat" w:hAnsi="GHEA Grapalat"/>
        </w:rPr>
        <w:t>:</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02182" w:rsidRPr="00B138F3" w:rsidTr="00C938B2">
        <w:trPr>
          <w:jc w:val="center"/>
        </w:trPr>
        <w:tc>
          <w:tcPr>
            <w:tcW w:w="442" w:type="dxa"/>
            <w:vMerge w:val="restart"/>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602182" w:rsidRPr="00B138F3" w:rsidRDefault="00602182" w:rsidP="00C938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602182" w:rsidRPr="00B138F3" w:rsidTr="00C938B2">
        <w:trPr>
          <w:jc w:val="center"/>
        </w:trPr>
        <w:tc>
          <w:tcPr>
            <w:tcW w:w="442" w:type="dxa"/>
            <w:vMerge/>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602182" w:rsidRPr="00B138F3" w:rsidTr="00C938B2">
        <w:trPr>
          <w:trHeight w:val="1105"/>
          <w:jc w:val="center"/>
        </w:trPr>
        <w:tc>
          <w:tcPr>
            <w:tcW w:w="442" w:type="dxa"/>
            <w:vMerge/>
            <w:tcBorders>
              <w:bottom w:val="single" w:sz="4" w:space="0" w:color="auto"/>
            </w:tcBorders>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r>
      <w:tr w:rsidR="00602182" w:rsidRPr="00B138F3" w:rsidTr="00C938B2">
        <w:trPr>
          <w:jc w:val="center"/>
        </w:trPr>
        <w:tc>
          <w:tcPr>
            <w:tcW w:w="442"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r>
      <w:tr w:rsidR="00602182" w:rsidRPr="00B138F3" w:rsidTr="00C938B2">
        <w:trPr>
          <w:jc w:val="center"/>
        </w:trPr>
        <w:tc>
          <w:tcPr>
            <w:tcW w:w="442"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r>
    </w:tbl>
    <w:p w:rsidR="00602182" w:rsidRPr="00602182" w:rsidRDefault="00602182" w:rsidP="00602182">
      <w:pPr>
        <w:widowControl w:val="0"/>
        <w:spacing w:after="160"/>
        <w:ind w:right="-853" w:firstLine="567"/>
        <w:jc w:val="both"/>
        <w:rPr>
          <w:rFonts w:ascii="GHEA Grapalat" w:hAnsi="GHEA Grapalat"/>
          <w:iCs/>
          <w:snapToGrid w:val="0"/>
          <w:sz w:val="20"/>
        </w:rPr>
      </w:pPr>
      <w:r w:rsidRPr="00602182">
        <w:rPr>
          <w:rFonts w:ascii="GHEA Grapalat" w:hAnsi="GHEA Grapalat"/>
          <w:snapToGrid w:val="0"/>
          <w:sz w:val="20"/>
        </w:rPr>
        <w:t>Счет-фактура и положительное заключение, послужившие основанием для подтверждения в двустороннем порядке настоящего Акта,</w:t>
      </w:r>
      <w:r w:rsidRPr="00602182">
        <w:rPr>
          <w:rFonts w:ascii="GHEA Grapalat" w:hAnsi="GHEA Grapalat"/>
          <w:sz w:val="20"/>
        </w:rPr>
        <w:t>являются составляющей частью настоящего Акта и прилагаются.</w:t>
      </w:r>
    </w:p>
    <w:p w:rsidR="00602182" w:rsidRPr="002A493C" w:rsidRDefault="00602182" w:rsidP="00B46D58">
      <w:pPr>
        <w:widowControl w:val="0"/>
        <w:tabs>
          <w:tab w:val="left" w:pos="5954"/>
          <w:tab w:val="left" w:pos="6663"/>
          <w:tab w:val="left" w:pos="7513"/>
        </w:tabs>
        <w:spacing w:after="160"/>
        <w:jc w:val="both"/>
        <w:rPr>
          <w:rFonts w:ascii="GHEA Grapalat" w:hAnsi="GHEA Grapalat"/>
        </w:rPr>
      </w:pPr>
    </w:p>
    <w:tbl>
      <w:tblPr>
        <w:tblW w:w="10408" w:type="dxa"/>
        <w:jc w:val="center"/>
        <w:tblCellSpacing w:w="7" w:type="dxa"/>
        <w:tblCellMar>
          <w:left w:w="0" w:type="dxa"/>
          <w:right w:w="0" w:type="dxa"/>
        </w:tblCellMar>
        <w:tblLook w:val="0000" w:firstRow="0" w:lastRow="0" w:firstColumn="0" w:lastColumn="0" w:noHBand="0" w:noVBand="0"/>
      </w:tblPr>
      <w:tblGrid>
        <w:gridCol w:w="5204"/>
        <w:gridCol w:w="5204"/>
      </w:tblGrid>
      <w:tr w:rsidR="00602182" w:rsidRPr="00B138F3" w:rsidTr="00C938B2">
        <w:trPr>
          <w:trHeight w:val="196"/>
          <w:tblCellSpacing w:w="7" w:type="dxa"/>
          <w:jc w:val="center"/>
        </w:trPr>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 xml:space="preserve">Товар передал </w:t>
            </w:r>
          </w:p>
        </w:tc>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Товар принят</w:t>
            </w:r>
          </w:p>
        </w:tc>
      </w:tr>
      <w:tr w:rsidR="00602182" w:rsidRPr="00B138F3" w:rsidTr="00C938B2">
        <w:trPr>
          <w:trHeight w:val="627"/>
          <w:tblCellSpacing w:w="7" w:type="dxa"/>
          <w:jc w:val="center"/>
        </w:trPr>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 xml:space="preserve">_______________________ </w:t>
            </w:r>
          </w:p>
          <w:p w:rsidR="00602182" w:rsidRPr="00602182" w:rsidRDefault="00602182" w:rsidP="00C938B2">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 xml:space="preserve">подпись </w:t>
            </w:r>
          </w:p>
        </w:tc>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C938B2">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 xml:space="preserve">подпись </w:t>
            </w:r>
          </w:p>
        </w:tc>
      </w:tr>
      <w:tr w:rsidR="00602182" w:rsidRPr="00B138F3" w:rsidTr="00C938B2">
        <w:trPr>
          <w:trHeight w:val="627"/>
          <w:tblCellSpacing w:w="7" w:type="dxa"/>
          <w:jc w:val="center"/>
        </w:trPr>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 xml:space="preserve">______________________ </w:t>
            </w:r>
          </w:p>
          <w:p w:rsidR="00602182" w:rsidRPr="00602182" w:rsidRDefault="00602182" w:rsidP="00C938B2">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фамилия, имя</w:t>
            </w:r>
          </w:p>
        </w:tc>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C938B2">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фамилия, имя</w:t>
            </w:r>
          </w:p>
        </w:tc>
      </w:tr>
      <w:tr w:rsidR="00602182" w:rsidRPr="00B138F3" w:rsidTr="00C938B2">
        <w:trPr>
          <w:trHeight w:val="207"/>
          <w:tblCellSpacing w:w="7" w:type="dxa"/>
          <w:jc w:val="center"/>
        </w:trPr>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М. П.</w:t>
            </w:r>
          </w:p>
        </w:tc>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М. П.</w:t>
            </w:r>
          </w:p>
        </w:tc>
      </w:tr>
    </w:tbl>
    <w:p w:rsidR="00AB4EAB" w:rsidRPr="00B138F3" w:rsidRDefault="00AB4EAB" w:rsidP="00B46D58">
      <w:pPr>
        <w:widowControl w:val="0"/>
        <w:tabs>
          <w:tab w:val="left" w:pos="5954"/>
          <w:tab w:val="left" w:pos="6663"/>
          <w:tab w:val="left" w:pos="7513"/>
        </w:tabs>
        <w:spacing w:after="160"/>
        <w:jc w:val="both"/>
        <w:rPr>
          <w:rFonts w:ascii="GHEA Grapalat" w:hAnsi="GHEA Grapalat"/>
        </w:rPr>
      </w:pPr>
    </w:p>
    <w:p w:rsidR="0038400D" w:rsidRPr="00602182" w:rsidRDefault="0038400D" w:rsidP="00B46D58">
      <w:pPr>
        <w:widowControl w:val="0"/>
        <w:spacing w:after="160"/>
        <w:ind w:firstLine="375"/>
        <w:jc w:val="both"/>
        <w:rPr>
          <w:rFonts w:ascii="GHEA Grapalat" w:hAnsi="GHEA Grapalat" w:cs="Arial"/>
          <w:iCs/>
        </w:rPr>
      </w:pPr>
    </w:p>
    <w:p w:rsidR="00602182" w:rsidRPr="00602182" w:rsidRDefault="00602182" w:rsidP="00602182">
      <w:pPr>
        <w:widowControl w:val="0"/>
        <w:spacing w:after="160"/>
        <w:ind w:right="-853"/>
        <w:jc w:val="right"/>
        <w:rPr>
          <w:rFonts w:ascii="GHEA Grapalat" w:hAnsi="GHEA Grapalat"/>
          <w:b/>
          <w:i/>
          <w:sz w:val="20"/>
          <w:lang w:val="en-US"/>
        </w:rPr>
      </w:pPr>
      <w:r w:rsidRPr="00602182">
        <w:rPr>
          <w:rFonts w:ascii="GHEA Grapalat" w:hAnsi="GHEA Grapalat"/>
          <w:b/>
          <w:i/>
          <w:sz w:val="20"/>
        </w:rPr>
        <w:t>Приложение № 3</w:t>
      </w:r>
      <w:r>
        <w:rPr>
          <w:rFonts w:ascii="GHEA Grapalat" w:hAnsi="GHEA Grapalat"/>
          <w:b/>
          <w:i/>
          <w:sz w:val="20"/>
          <w:lang w:val="en-US"/>
        </w:rPr>
        <w:t>.1</w:t>
      </w:r>
    </w:p>
    <w:p w:rsidR="00602182" w:rsidRPr="00602182"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E60179">
        <w:rPr>
          <w:rFonts w:ascii="GHEA Grapalat" w:hAnsi="GHEA Grapalat"/>
          <w:b/>
          <w:i/>
          <w:sz w:val="20"/>
        </w:rPr>
        <w:t>MMAAPK-GHAPDzB-2020/1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341A74" w:rsidRPr="00B138F3" w:rsidRDefault="00341A74" w:rsidP="00B46D58">
      <w:pPr>
        <w:widowControl w:val="0"/>
        <w:spacing w:after="160"/>
        <w:jc w:val="right"/>
        <w:rPr>
          <w:rFonts w:ascii="GHEA Grapalat" w:hAnsi="GHEA Grapalat" w:cs="Sylfaen"/>
          <w:i/>
        </w:rPr>
      </w:pP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602182" w:rsidRDefault="00196F14" w:rsidP="00B46D58">
      <w:pPr>
        <w:widowControl w:val="0"/>
        <w:spacing w:after="160"/>
        <w:jc w:val="center"/>
        <w:rPr>
          <w:rFonts w:ascii="GHEA Grapalat" w:hAnsi="GHEA Grapalat" w:cs="Sylfaen"/>
          <w:bCs/>
          <w:sz w:val="20"/>
        </w:rPr>
      </w:pPr>
      <w:r w:rsidRPr="00602182">
        <w:rPr>
          <w:rFonts w:ascii="GHEA Grapalat" w:hAnsi="GHEA Grapalat"/>
          <w:sz w:val="20"/>
        </w:rPr>
        <w:t>АКТ №———</w:t>
      </w:r>
    </w:p>
    <w:p w:rsidR="00071D1C" w:rsidRPr="00602182" w:rsidRDefault="00071D1C" w:rsidP="00B46D58">
      <w:pPr>
        <w:widowControl w:val="0"/>
        <w:spacing w:after="160"/>
        <w:jc w:val="center"/>
        <w:rPr>
          <w:rFonts w:ascii="GHEA Grapalat" w:hAnsi="GHEA Grapalat" w:cs="Sylfaen"/>
          <w:b/>
          <w:bCs/>
          <w:sz w:val="20"/>
        </w:rPr>
      </w:pPr>
      <w:r w:rsidRPr="00602182">
        <w:rPr>
          <w:rFonts w:ascii="GHEA Grapalat" w:hAnsi="GHEA Grapalat"/>
          <w:sz w:val="20"/>
        </w:rPr>
        <w:t xml:space="preserve">относительно фиксирования факта передачи Покупателю результата договора </w:t>
      </w:r>
    </w:p>
    <w:p w:rsidR="00071D1C" w:rsidRPr="00602182" w:rsidRDefault="00071D1C" w:rsidP="00B46D58">
      <w:pPr>
        <w:widowControl w:val="0"/>
        <w:tabs>
          <w:tab w:val="left" w:pos="360"/>
          <w:tab w:val="left" w:pos="540"/>
        </w:tabs>
        <w:spacing w:after="160"/>
        <w:jc w:val="center"/>
        <w:rPr>
          <w:rFonts w:ascii="GHEA Grapalat" w:hAnsi="GHEA Grapalat" w:cs="Sylfaen"/>
          <w:sz w:val="20"/>
        </w:rPr>
      </w:pPr>
    </w:p>
    <w:p w:rsidR="006B3AE3" w:rsidRPr="00B138F3" w:rsidRDefault="006B3AE3" w:rsidP="00B46D58">
      <w:pPr>
        <w:widowControl w:val="0"/>
        <w:ind w:firstLine="567"/>
        <w:jc w:val="both"/>
        <w:rPr>
          <w:rFonts w:ascii="GHEA Grapalat" w:hAnsi="GHEA Grapalat"/>
        </w:rPr>
      </w:pPr>
      <w:r w:rsidRPr="00602182">
        <w:rPr>
          <w:rFonts w:ascii="GHEA Grapalat" w:hAnsi="GHEA Grapalat"/>
          <w:sz w:val="20"/>
        </w:rPr>
        <w:t xml:space="preserve">Настоящим фиксируется, что в рамках договора закупки № </w:t>
      </w:r>
      <w:r w:rsidRPr="00B138F3">
        <w:rPr>
          <w:rFonts w:ascii="GHEA Grapalat" w:hAnsi="GHEA Grapalat"/>
        </w:rPr>
        <w:t>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602182">
        <w:rPr>
          <w:rFonts w:ascii="GHEA Grapalat" w:hAnsi="GHEA Grapalat"/>
          <w:sz w:val="20"/>
        </w:rPr>
        <w:t>заключенного</w:t>
      </w:r>
      <w:r w:rsidRPr="00B138F3">
        <w:rPr>
          <w:rFonts w:ascii="GHEA Grapalat" w:hAnsi="GHEA Grapalat"/>
        </w:rPr>
        <w:t xml:space="preserve"> __________________ </w:t>
      </w:r>
      <w:r w:rsidRPr="00602182">
        <w:rPr>
          <w:rFonts w:ascii="GHEA Grapalat" w:hAnsi="GHEA Grapalat"/>
          <w:sz w:val="20"/>
        </w:rPr>
        <w:t>20</w:t>
      </w:r>
      <w:r w:rsidRPr="00602182">
        <w:rPr>
          <w:rFonts w:ascii="GHEA Grapalat" w:hAnsi="GHEA Grapalat"/>
          <w:sz w:val="20"/>
        </w:rPr>
        <w:tab/>
        <w:t xml:space="preserve">г. между </w:t>
      </w:r>
      <w:r w:rsidRPr="00B138F3">
        <w:rPr>
          <w:rFonts w:ascii="GHEA Grapalat" w:hAnsi="GHEA Grapalat"/>
        </w:rPr>
        <w:t>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602182">
        <w:rPr>
          <w:rFonts w:ascii="GHEA Grapalat" w:hAnsi="GHEA Grapalat"/>
          <w:sz w:val="20"/>
        </w:rPr>
        <w:t xml:space="preserve">(далее — Покупатель) и </w:t>
      </w:r>
      <w:r w:rsidRPr="00B138F3">
        <w:rPr>
          <w:rFonts w:ascii="GHEA Grapalat" w:hAnsi="GHEA Grapalat"/>
        </w:rPr>
        <w:t xml:space="preserve">________________________________ </w:t>
      </w:r>
      <w:r w:rsidRPr="00602182">
        <w:rPr>
          <w:rFonts w:ascii="GHEA Grapalat" w:hAnsi="GHEA Grapalat"/>
          <w:sz w:val="20"/>
        </w:rPr>
        <w:t xml:space="preserve">(далее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602182" w:rsidRDefault="006B3AE3" w:rsidP="00B46D58">
      <w:pPr>
        <w:widowControl w:val="0"/>
        <w:tabs>
          <w:tab w:val="left" w:pos="360"/>
          <w:tab w:val="left" w:pos="540"/>
        </w:tabs>
        <w:spacing w:after="160"/>
        <w:jc w:val="both"/>
        <w:rPr>
          <w:rFonts w:ascii="GHEA Grapalat" w:hAnsi="GHEA Grapalat" w:cs="Sylfaen"/>
          <w:sz w:val="20"/>
        </w:rPr>
      </w:pPr>
      <w:r w:rsidRPr="00602182">
        <w:rPr>
          <w:rFonts w:ascii="GHEA Grapalat" w:hAnsi="GHEA Grapalat"/>
          <w:sz w:val="20"/>
        </w:rPr>
        <w:t>Продавец _______ 20</w:t>
      </w:r>
      <w:r w:rsidRPr="00602182">
        <w:rPr>
          <w:rFonts w:ascii="GHEA Grapalat" w:hAnsi="GHEA Grapalat"/>
          <w:sz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602182" w:rsidRDefault="00071D1C" w:rsidP="00B46D58">
      <w:pPr>
        <w:widowControl w:val="0"/>
        <w:spacing w:after="160"/>
        <w:ind w:firstLine="567"/>
        <w:jc w:val="both"/>
        <w:rPr>
          <w:rFonts w:ascii="GHEA Grapalat" w:hAnsi="GHEA Grapalat" w:cs="Sylfaen"/>
          <w:sz w:val="20"/>
        </w:rPr>
      </w:pPr>
      <w:r w:rsidRPr="00602182">
        <w:rPr>
          <w:rFonts w:ascii="GHEA Grapalat" w:hAnsi="GHEA Grapalat"/>
          <w:sz w:val="20"/>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ind w:left="-142" w:firstLine="142"/>
        <w:jc w:val="center"/>
        <w:rPr>
          <w:rFonts w:ascii="GHEA Grapalat" w:hAnsi="GHEA Grapalat" w:cs="Sylfaen"/>
          <w:b/>
        </w:rPr>
      </w:pPr>
    </w:p>
    <w:sectPr w:rsidR="00071D1C" w:rsidRPr="00B138F3" w:rsidSect="00602182">
      <w:pgSz w:w="11906" w:h="16838" w:code="9"/>
      <w:pgMar w:top="426"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215" w:rsidRDefault="00342215">
      <w:r>
        <w:separator/>
      </w:r>
    </w:p>
  </w:endnote>
  <w:endnote w:type="continuationSeparator" w:id="0">
    <w:p w:rsidR="00342215" w:rsidRDefault="00342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auto"/>
    <w:pitch w:val="default"/>
  </w:font>
  <w:font w:name="Baltica">
    <w:altName w:val="Arial"/>
    <w:charset w:val="00"/>
    <w:family w:val="swiss"/>
    <w:pitch w:val="variable"/>
    <w:sig w:usb0="00000203" w:usb1="00000000" w:usb2="00000000" w:usb3="00000000" w:csb0="00000005"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6201"/>
      <w:docPartObj>
        <w:docPartGallery w:val="Page Numbers (Bottom of Page)"/>
        <w:docPartUnique/>
      </w:docPartObj>
    </w:sdtPr>
    <w:sdtEndPr>
      <w:rPr>
        <w:rFonts w:ascii="GHEA Grapalat" w:hAnsi="GHEA Grapalat"/>
        <w:sz w:val="24"/>
        <w:szCs w:val="24"/>
      </w:rPr>
    </w:sdtEndPr>
    <w:sdtContent>
      <w:p w:rsidR="00FF452E" w:rsidRPr="00C861E9" w:rsidRDefault="00F27922">
        <w:pPr>
          <w:pStyle w:val="a5"/>
          <w:jc w:val="center"/>
          <w:rPr>
            <w:rFonts w:ascii="GHEA Grapalat" w:hAnsi="GHEA Grapalat"/>
            <w:sz w:val="24"/>
            <w:szCs w:val="24"/>
          </w:rPr>
        </w:pPr>
        <w:r w:rsidRPr="00C861E9">
          <w:rPr>
            <w:rFonts w:ascii="GHEA Grapalat" w:hAnsi="GHEA Grapalat"/>
            <w:sz w:val="24"/>
            <w:szCs w:val="24"/>
          </w:rPr>
          <w:fldChar w:fldCharType="begin"/>
        </w:r>
        <w:r w:rsidR="00FF452E"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77C35">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215" w:rsidRDefault="00342215">
      <w:r>
        <w:separator/>
      </w:r>
    </w:p>
  </w:footnote>
  <w:footnote w:type="continuationSeparator" w:id="0">
    <w:p w:rsidR="00342215" w:rsidRDefault="00342215">
      <w:r>
        <w:continuationSeparator/>
      </w:r>
    </w:p>
  </w:footnote>
  <w:footnote w:id="1">
    <w:p w:rsidR="00FF452E" w:rsidRPr="00B94007" w:rsidRDefault="00FF452E" w:rsidP="00FC69A8">
      <w:pPr>
        <w:pStyle w:val="af2"/>
        <w:jc w:val="both"/>
        <w:rPr>
          <w:rFonts w:ascii="GHEA Grapalat" w:hAnsi="GHEA Grapalat"/>
          <w:i/>
        </w:rPr>
      </w:pPr>
    </w:p>
  </w:footnote>
  <w:footnote w:id="2">
    <w:p w:rsidR="00FF452E" w:rsidRPr="0049623A" w:rsidDel="00932115" w:rsidRDefault="00FF452E" w:rsidP="00AF1F59">
      <w:pPr>
        <w:pStyle w:val="af2"/>
        <w:jc w:val="both"/>
        <w:rPr>
          <w:del w:id="1" w:author="Inesa Kocharyan" w:date="2019-10-29T12:18:00Z"/>
        </w:rPr>
      </w:pPr>
    </w:p>
  </w:footnote>
  <w:footnote w:id="3">
    <w:p w:rsidR="00FF452E" w:rsidRPr="002C2499" w:rsidRDefault="00FF452E"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FF452E" w:rsidRPr="000811C1" w:rsidRDefault="00FF452E">
      <w:pPr>
        <w:pStyle w:val="af2"/>
        <w:rPr>
          <w:rFonts w:asciiTheme="minorHAnsi" w:hAnsiTheme="minorHAnsi"/>
        </w:rPr>
      </w:pPr>
    </w:p>
  </w:footnote>
  <w:footnote w:id="4">
    <w:p w:rsidR="00FF452E" w:rsidRPr="008842CE" w:rsidRDefault="00FF452E"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F452E" w:rsidRPr="000811C1" w:rsidRDefault="00FF452E">
      <w:pPr>
        <w:pStyle w:val="af2"/>
        <w:rPr>
          <w:lang w:val="af-ZA"/>
        </w:rPr>
      </w:pPr>
    </w:p>
  </w:footnote>
  <w:footnote w:id="5">
    <w:p w:rsidR="00FF452E" w:rsidRPr="000811C1" w:rsidRDefault="00FF452E" w:rsidP="0027573B">
      <w:pPr>
        <w:pStyle w:val="af2"/>
        <w:rPr>
          <w:rFonts w:ascii="Sylfaen" w:hAnsi="Sylfaen"/>
          <w:sz w:val="18"/>
          <w:szCs w:val="18"/>
        </w:rPr>
      </w:pPr>
    </w:p>
  </w:footnote>
  <w:footnote w:id="6">
    <w:p w:rsidR="00FF452E" w:rsidRPr="00A31673" w:rsidRDefault="00FF452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FF452E" w:rsidRDefault="00FF452E"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F452E" w:rsidRDefault="00FF452E" w:rsidP="006B3E56">
      <w:pPr>
        <w:pStyle w:val="af2"/>
        <w:rPr>
          <w:rFonts w:asciiTheme="minorHAnsi" w:hAnsiTheme="minorHAnsi"/>
          <w:lang w:val="af-ZA"/>
        </w:rPr>
      </w:pPr>
    </w:p>
  </w:footnote>
  <w:footnote w:id="8">
    <w:p w:rsidR="00FF452E" w:rsidRPr="00B94007" w:rsidRDefault="00FF452E" w:rsidP="003C670C">
      <w:pPr>
        <w:widowControl w:val="0"/>
        <w:ind w:right="309"/>
        <w:jc w:val="both"/>
        <w:rPr>
          <w:rFonts w:ascii="GHEA Grapalat" w:hAnsi="GHEA Grapalat"/>
          <w:i/>
          <w:sz w:val="20"/>
          <w:szCs w:val="20"/>
        </w:rPr>
      </w:pPr>
    </w:p>
    <w:p w:rsidR="00FF452E" w:rsidRPr="00D3436F" w:rsidRDefault="00FF452E">
      <w:pPr>
        <w:pStyle w:val="af2"/>
        <w:rPr>
          <w:lang w:val="es-ES"/>
        </w:rPr>
      </w:pPr>
    </w:p>
  </w:footnote>
  <w:footnote w:id="9">
    <w:p w:rsidR="00FF452E" w:rsidRPr="008842CE" w:rsidRDefault="00FF452E" w:rsidP="003D2FE2">
      <w:pPr>
        <w:pStyle w:val="af2"/>
        <w:jc w:val="both"/>
      </w:pPr>
    </w:p>
  </w:footnote>
  <w:footnote w:id="10">
    <w:p w:rsidR="00FF452E" w:rsidRPr="00B94007" w:rsidRDefault="00FF452E" w:rsidP="00D3436F">
      <w:pPr>
        <w:pStyle w:val="af2"/>
        <w:widowControl w:val="0"/>
        <w:jc w:val="both"/>
      </w:pPr>
    </w:p>
  </w:footnote>
  <w:footnote w:id="11">
    <w:p w:rsidR="00FF452E" w:rsidRPr="00B94007" w:rsidRDefault="00FF452E" w:rsidP="000D6018">
      <w:pPr>
        <w:pStyle w:val="af2"/>
        <w:jc w:val="both"/>
        <w:rPr>
          <w:rFonts w:ascii="GHEA Grapalat" w:hAnsi="GHEA Grapalat"/>
        </w:rPr>
      </w:pPr>
    </w:p>
    <w:p w:rsidR="00FF452E" w:rsidRPr="00D3436F" w:rsidRDefault="00FF452E">
      <w:pPr>
        <w:pStyle w:val="af2"/>
        <w:rPr>
          <w:lang w:val="hy-AM"/>
        </w:rPr>
      </w:pPr>
    </w:p>
  </w:footnote>
  <w:footnote w:id="12">
    <w:p w:rsidR="00FF452E" w:rsidRPr="00D3436F" w:rsidRDefault="00FF452E"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FF452E" w:rsidRPr="008842CE" w:rsidRDefault="00FF452E"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F452E" w:rsidRPr="00D3436F" w:rsidRDefault="00FF452E">
      <w:pPr>
        <w:pStyle w:val="af2"/>
        <w:rPr>
          <w:lang w:val="hy-AM"/>
        </w:rPr>
      </w:pPr>
    </w:p>
  </w:footnote>
  <w:footnote w:id="14">
    <w:p w:rsidR="00422E39" w:rsidRPr="002A493C" w:rsidRDefault="00422E39" w:rsidP="00602182">
      <w:pPr>
        <w:pStyle w:val="af2"/>
        <w:widowControl w:val="0"/>
        <w:jc w:val="both"/>
        <w:rPr>
          <w:rFonts w:ascii="GHEA Grapalat" w:hAnsi="GHEA Grapalat"/>
          <w:i/>
          <w:lang w:eastAsia="en-US"/>
        </w:rPr>
      </w:pPr>
    </w:p>
    <w:p w:rsidR="00422E39" w:rsidRPr="00D3436F" w:rsidRDefault="00422E39">
      <w:pPr>
        <w:pStyle w:val="af2"/>
        <w:rPr>
          <w:lang w:val="hy-AM"/>
        </w:rPr>
      </w:pPr>
    </w:p>
  </w:footnote>
  <w:footnote w:id="15">
    <w:p w:rsidR="00FF452E" w:rsidRPr="00E861BF" w:rsidRDefault="00FF452E" w:rsidP="008842CE">
      <w:pPr>
        <w:pStyle w:val="af2"/>
        <w:widowControl w:val="0"/>
        <w:jc w:val="both"/>
        <w:rPr>
          <w:rFonts w:ascii="GHEA Grapalat" w:hAnsi="GHEA Grapalat"/>
          <w:i/>
        </w:rPr>
      </w:pPr>
      <w:r w:rsidRPr="008842CE">
        <w:rPr>
          <w:rFonts w:ascii="GHEA Grapalat" w:hAnsi="GHEA Grapalat"/>
          <w:i/>
        </w:rPr>
        <w:t>.</w:t>
      </w:r>
    </w:p>
  </w:footnote>
  <w:footnote w:id="16">
    <w:p w:rsidR="00602182" w:rsidRPr="00602182" w:rsidRDefault="00602182" w:rsidP="00602182">
      <w:pPr>
        <w:pStyle w:val="af2"/>
        <w:widowControl w:val="0"/>
        <w:jc w:val="both"/>
        <w:rPr>
          <w:rFonts w:ascii="GHEA Grapalat" w:hAnsi="GHEA Grapalat"/>
          <w:i/>
        </w:rPr>
      </w:pPr>
    </w:p>
    <w:p w:rsidR="00FF452E" w:rsidRPr="00E861BF" w:rsidRDefault="00FF452E" w:rsidP="00B64ECA">
      <w:pPr>
        <w:pStyle w:val="af2"/>
        <w:widowControl w:val="0"/>
        <w:jc w:val="both"/>
        <w:rPr>
          <w:rFonts w:ascii="GHEA Grapalat" w:hAnsi="GHEA Grapalat"/>
          <w:i/>
        </w:rPr>
      </w:pPr>
    </w:p>
  </w:footnote>
  <w:footnote w:id="17">
    <w:p w:rsidR="00FF452E" w:rsidRPr="00602182" w:rsidRDefault="00FF452E" w:rsidP="008842CE">
      <w:pPr>
        <w:pStyle w:val="af2"/>
        <w:widowControl w:val="0"/>
        <w:jc w:val="both"/>
        <w:rPr>
          <w:rFonts w:ascii="GHEA Grapalat" w:hAnsi="GHEA Grapalat"/>
          <w:i/>
        </w:rPr>
      </w:pPr>
    </w:p>
  </w:footnote>
  <w:footnote w:id="18">
    <w:p w:rsidR="00FF452E" w:rsidRPr="005D00F9" w:rsidRDefault="00FF452E" w:rsidP="008842CE">
      <w:pPr>
        <w:pStyle w:val="af2"/>
        <w:widowControl w:val="0"/>
        <w:jc w:val="both"/>
        <w:rPr>
          <w:lang w:val="en-US"/>
        </w:rPr>
      </w:pPr>
    </w:p>
  </w:footnote>
  <w:footnote w:id="19">
    <w:p w:rsidR="00FF452E" w:rsidRPr="005D00F9" w:rsidRDefault="00FF452E"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96D"/>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832"/>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DC9"/>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0D4"/>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56B"/>
    <w:rsid w:val="00106D44"/>
    <w:rsid w:val="00106DEE"/>
    <w:rsid w:val="00110534"/>
    <w:rsid w:val="00110B62"/>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B71"/>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477A"/>
    <w:rsid w:val="00195F24"/>
    <w:rsid w:val="00196487"/>
    <w:rsid w:val="00196F14"/>
    <w:rsid w:val="00197271"/>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2CE"/>
    <w:rsid w:val="001C3D83"/>
    <w:rsid w:val="001C3F6C"/>
    <w:rsid w:val="001C6688"/>
    <w:rsid w:val="001C76F7"/>
    <w:rsid w:val="001D0249"/>
    <w:rsid w:val="001D129F"/>
    <w:rsid w:val="001D1C96"/>
    <w:rsid w:val="001D1D00"/>
    <w:rsid w:val="001D209D"/>
    <w:rsid w:val="001D2D62"/>
    <w:rsid w:val="001D5785"/>
    <w:rsid w:val="001D5FF7"/>
    <w:rsid w:val="001D626F"/>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C01"/>
    <w:rsid w:val="00210F0C"/>
    <w:rsid w:val="00211425"/>
    <w:rsid w:val="002137E6"/>
    <w:rsid w:val="00213830"/>
    <w:rsid w:val="00213EB8"/>
    <w:rsid w:val="00214462"/>
    <w:rsid w:val="0021589C"/>
    <w:rsid w:val="00216405"/>
    <w:rsid w:val="002166CE"/>
    <w:rsid w:val="00217344"/>
    <w:rsid w:val="00217710"/>
    <w:rsid w:val="00220ACB"/>
    <w:rsid w:val="00220C7C"/>
    <w:rsid w:val="002218FE"/>
    <w:rsid w:val="00221C7B"/>
    <w:rsid w:val="0022247D"/>
    <w:rsid w:val="00222F8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019"/>
    <w:rsid w:val="002448B4"/>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2F09"/>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93C"/>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86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215"/>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678"/>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A31"/>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DD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ABE"/>
    <w:rsid w:val="003A5049"/>
    <w:rsid w:val="003A5533"/>
    <w:rsid w:val="003A62A4"/>
    <w:rsid w:val="003A645E"/>
    <w:rsid w:val="003A6791"/>
    <w:rsid w:val="003A6E51"/>
    <w:rsid w:val="003A734A"/>
    <w:rsid w:val="003B0D6E"/>
    <w:rsid w:val="003B1FC0"/>
    <w:rsid w:val="003B2119"/>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361"/>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DD7"/>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2E39"/>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BF0"/>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C7F91"/>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379"/>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3E49"/>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4907"/>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0F9"/>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2182"/>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5D1"/>
    <w:rsid w:val="00624A8D"/>
    <w:rsid w:val="00625515"/>
    <w:rsid w:val="00625529"/>
    <w:rsid w:val="00627BE1"/>
    <w:rsid w:val="00627E00"/>
    <w:rsid w:val="0063020B"/>
    <w:rsid w:val="0063094A"/>
    <w:rsid w:val="00630BF1"/>
    <w:rsid w:val="00630CC3"/>
    <w:rsid w:val="0063101C"/>
    <w:rsid w:val="00631432"/>
    <w:rsid w:val="00631744"/>
    <w:rsid w:val="00632AC2"/>
    <w:rsid w:val="00632EAC"/>
    <w:rsid w:val="00633389"/>
    <w:rsid w:val="006333F6"/>
    <w:rsid w:val="00633D03"/>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E53"/>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037"/>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3BCE"/>
    <w:rsid w:val="006F49AA"/>
    <w:rsid w:val="006F58E6"/>
    <w:rsid w:val="006F6413"/>
    <w:rsid w:val="006F69A0"/>
    <w:rsid w:val="006F6CE2"/>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56"/>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285"/>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0E7"/>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997"/>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54"/>
    <w:rsid w:val="00842193"/>
    <w:rsid w:val="00842CDF"/>
    <w:rsid w:val="008435A4"/>
    <w:rsid w:val="008435DB"/>
    <w:rsid w:val="00843892"/>
    <w:rsid w:val="00844434"/>
    <w:rsid w:val="00845AA5"/>
    <w:rsid w:val="00845E2F"/>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0B22"/>
    <w:rsid w:val="0087175D"/>
    <w:rsid w:val="00871E55"/>
    <w:rsid w:val="0087222B"/>
    <w:rsid w:val="008730A8"/>
    <w:rsid w:val="00873162"/>
    <w:rsid w:val="0087341E"/>
    <w:rsid w:val="0087360C"/>
    <w:rsid w:val="00873672"/>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06F16"/>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8C3"/>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04E"/>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07A"/>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9C7"/>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2F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2D76"/>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5B8"/>
    <w:rsid w:val="00A779D8"/>
    <w:rsid w:val="00A77FBD"/>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710"/>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1C8"/>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AFE"/>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24C"/>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53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3D86"/>
    <w:rsid w:val="00B853BF"/>
    <w:rsid w:val="00B8636F"/>
    <w:rsid w:val="00B86BCB"/>
    <w:rsid w:val="00B86C5F"/>
    <w:rsid w:val="00B9100A"/>
    <w:rsid w:val="00B916D0"/>
    <w:rsid w:val="00B925B0"/>
    <w:rsid w:val="00B92CA7"/>
    <w:rsid w:val="00B932B8"/>
    <w:rsid w:val="00B94007"/>
    <w:rsid w:val="00B941D0"/>
    <w:rsid w:val="00B95FE0"/>
    <w:rsid w:val="00B96B73"/>
    <w:rsid w:val="00B975FA"/>
    <w:rsid w:val="00B9778A"/>
    <w:rsid w:val="00B9796D"/>
    <w:rsid w:val="00BA0026"/>
    <w:rsid w:val="00BA17C2"/>
    <w:rsid w:val="00BA2853"/>
    <w:rsid w:val="00BA3554"/>
    <w:rsid w:val="00BA632C"/>
    <w:rsid w:val="00BA6E63"/>
    <w:rsid w:val="00BA7128"/>
    <w:rsid w:val="00BB1C9B"/>
    <w:rsid w:val="00BB332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4C2"/>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005"/>
    <w:rsid w:val="00C22421"/>
    <w:rsid w:val="00C232E0"/>
    <w:rsid w:val="00C23B1B"/>
    <w:rsid w:val="00C23D48"/>
    <w:rsid w:val="00C23F1D"/>
    <w:rsid w:val="00C24256"/>
    <w:rsid w:val="00C24CA6"/>
    <w:rsid w:val="00C26B4D"/>
    <w:rsid w:val="00C26CF7"/>
    <w:rsid w:val="00C27A88"/>
    <w:rsid w:val="00C27BA4"/>
    <w:rsid w:val="00C3071E"/>
    <w:rsid w:val="00C30BFB"/>
    <w:rsid w:val="00C30C06"/>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6DE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3DB"/>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54D"/>
    <w:rsid w:val="00CB3CB1"/>
    <w:rsid w:val="00CB41AB"/>
    <w:rsid w:val="00CB4B5C"/>
    <w:rsid w:val="00CB4C1E"/>
    <w:rsid w:val="00CB5290"/>
    <w:rsid w:val="00CB68EF"/>
    <w:rsid w:val="00CB759C"/>
    <w:rsid w:val="00CB79A4"/>
    <w:rsid w:val="00CC0326"/>
    <w:rsid w:val="00CC09CC"/>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D9F"/>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696"/>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97A13"/>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2A8"/>
    <w:rsid w:val="00DC5332"/>
    <w:rsid w:val="00DC567F"/>
    <w:rsid w:val="00DC59F5"/>
    <w:rsid w:val="00DC619D"/>
    <w:rsid w:val="00DC64B5"/>
    <w:rsid w:val="00DC6FEB"/>
    <w:rsid w:val="00DC769E"/>
    <w:rsid w:val="00DD0158"/>
    <w:rsid w:val="00DD0FED"/>
    <w:rsid w:val="00DD2498"/>
    <w:rsid w:val="00DD27B0"/>
    <w:rsid w:val="00DD2F66"/>
    <w:rsid w:val="00DD322C"/>
    <w:rsid w:val="00DD38D7"/>
    <w:rsid w:val="00DD3E3D"/>
    <w:rsid w:val="00DD41E4"/>
    <w:rsid w:val="00DD4F48"/>
    <w:rsid w:val="00DD51F0"/>
    <w:rsid w:val="00DD541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991"/>
    <w:rsid w:val="00E55EBF"/>
    <w:rsid w:val="00E6008B"/>
    <w:rsid w:val="00E60179"/>
    <w:rsid w:val="00E6044F"/>
    <w:rsid w:val="00E60526"/>
    <w:rsid w:val="00E6288F"/>
    <w:rsid w:val="00E63619"/>
    <w:rsid w:val="00E6367A"/>
    <w:rsid w:val="00E63C8D"/>
    <w:rsid w:val="00E6417E"/>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6913"/>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12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39A"/>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2E5"/>
    <w:rsid w:val="00F06F30"/>
    <w:rsid w:val="00F0759D"/>
    <w:rsid w:val="00F102AB"/>
    <w:rsid w:val="00F11794"/>
    <w:rsid w:val="00F11AC7"/>
    <w:rsid w:val="00F11D9C"/>
    <w:rsid w:val="00F11E5A"/>
    <w:rsid w:val="00F125C4"/>
    <w:rsid w:val="00F12D9A"/>
    <w:rsid w:val="00F130E4"/>
    <w:rsid w:val="00F13811"/>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27922"/>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C35"/>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8EA"/>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452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72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726C56"/>
    <w:rPr>
      <w:rFonts w:ascii="Courier New"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9328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70177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8633297">
      <w:bodyDiv w:val="1"/>
      <w:marLeft w:val="0"/>
      <w:marRight w:val="0"/>
      <w:marTop w:val="0"/>
      <w:marBottom w:val="0"/>
      <w:divBdr>
        <w:top w:val="none" w:sz="0" w:space="0" w:color="auto"/>
        <w:left w:val="none" w:sz="0" w:space="0" w:color="auto"/>
        <w:bottom w:val="none" w:sz="0" w:space="0" w:color="auto"/>
        <w:right w:val="none" w:sz="0" w:space="0" w:color="auto"/>
      </w:divBdr>
    </w:div>
    <w:div w:id="203136789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lsnet.ru/mnn_index_id_98.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cretariat@minfin.am" TargetMode="External"/><Relationship Id="rId17" Type="http://schemas.openxmlformats.org/officeDocument/2006/relationships/hyperlink" Target="https://www.rlsnet.ru/mnn_index_id_98.htm" TargetMode="External"/><Relationship Id="rId2" Type="http://schemas.openxmlformats.org/officeDocument/2006/relationships/numbering" Target="numbering.xml"/><Relationship Id="rId16" Type="http://schemas.openxmlformats.org/officeDocument/2006/relationships/hyperlink" Target="https://www.rlsnet.ru/mnn_index_id_98.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lsnet.ru/mnn_index_id_98.htm" TargetMode="External"/><Relationship Id="rId5" Type="http://schemas.openxmlformats.org/officeDocument/2006/relationships/settings" Target="settings.xml"/><Relationship Id="rId15" Type="http://schemas.openxmlformats.org/officeDocument/2006/relationships/hyperlink" Target="https://www.rlsnet.ru/mnn_index_id_98.htm" TargetMode="External"/><Relationship Id="rId10" Type="http://schemas.openxmlformats.org/officeDocument/2006/relationships/hyperlink" Target="mailto:aida.ayvazyan@legesgroup.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ida.ayvazyan@legesgroup.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E3D62-03C9-4713-AF6C-3DB005190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1561</TotalTime>
  <Pages>1</Pages>
  <Words>22264</Words>
  <Characters>126907</Characters>
  <Application>Microsoft Office Word</Application>
  <DocSecurity>0</DocSecurity>
  <Lines>1057</Lines>
  <Paragraphs>297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148874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MES</cp:lastModifiedBy>
  <cp:revision>758</cp:revision>
  <cp:lastPrinted>2018-02-16T07:12:00Z</cp:lastPrinted>
  <dcterms:created xsi:type="dcterms:W3CDTF">2019-10-28T07:04:00Z</dcterms:created>
  <dcterms:modified xsi:type="dcterms:W3CDTF">2020-01-16T07:55:00Z</dcterms:modified>
</cp:coreProperties>
</file>