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004D2D">
        <w:rPr>
          <w:rFonts w:ascii="GHEA Grapalat" w:hAnsi="GHEA Grapalat"/>
          <w:i w:val="0"/>
          <w:sz w:val="24"/>
          <w:szCs w:val="24"/>
          <w:lang w:val="hy-AM"/>
        </w:rPr>
        <w:t>03</w:t>
      </w:r>
      <w:r w:rsidR="005E73C5">
        <w:rPr>
          <w:rFonts w:ascii="GHEA Grapalat" w:hAnsi="GHEA Grapalat"/>
          <w:i w:val="0"/>
          <w:sz w:val="24"/>
          <w:szCs w:val="24"/>
          <w:lang w:val="hy-AM"/>
        </w:rPr>
        <w:t xml:space="preserve"> </w:t>
      </w:r>
      <w:r w:rsidR="00004D2D">
        <w:rPr>
          <w:rFonts w:ascii="GHEA Grapalat" w:hAnsi="GHEA Grapalat"/>
          <w:i w:val="0"/>
          <w:sz w:val="24"/>
          <w:szCs w:val="24"/>
        </w:rPr>
        <w:t>дека</w:t>
      </w:r>
      <w:r w:rsidR="00E121A3">
        <w:rPr>
          <w:rFonts w:ascii="GHEA Grapalat" w:hAnsi="GHEA Grapalat"/>
          <w:i w:val="0"/>
          <w:sz w:val="24"/>
          <w:szCs w:val="24"/>
        </w:rPr>
        <w:t>бря</w:t>
      </w:r>
      <w:r w:rsidR="006702D2">
        <w:rPr>
          <w:rFonts w:ascii="GHEA Grapalat" w:hAnsi="GHEA Grapalat"/>
          <w:i w:val="0"/>
          <w:sz w:val="24"/>
          <w:szCs w:val="24"/>
        </w:rPr>
        <w:t xml:space="preserve"> </w:t>
      </w:r>
      <w:r w:rsidRPr="00651E7B">
        <w:rPr>
          <w:rFonts w:ascii="GHEA Grapalat" w:hAnsi="GHEA Grapalat"/>
          <w:i w:val="0"/>
          <w:sz w:val="24"/>
          <w:szCs w:val="24"/>
        </w:rPr>
        <w:t>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w:t>
      </w:r>
      <w:r w:rsidR="007B7AEF">
        <w:rPr>
          <w:rFonts w:ascii="GHEA Grapalat" w:hAnsi="GHEA Grapalat"/>
          <w:i w:val="0"/>
          <w:sz w:val="24"/>
          <w:szCs w:val="24"/>
        </w:rPr>
        <w:t>1</w:t>
      </w:r>
      <w:r w:rsidRPr="009044F1">
        <w:rPr>
          <w:rFonts w:ascii="GHEA Grapalat" w:hAnsi="GHEA Grapalat"/>
          <w:i w:val="0"/>
          <w:sz w:val="24"/>
          <w:szCs w:val="24"/>
        </w:rPr>
        <w:t xml:space="preserve"> </w:t>
      </w: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7B7AEF">
        <w:rPr>
          <w:rFonts w:ascii="GHEA Grapalat" w:hAnsi="GHEA Grapalat"/>
          <w:b/>
          <w:i w:val="0"/>
          <w:sz w:val="24"/>
          <w:szCs w:val="24"/>
        </w:rPr>
        <w:t>GHTsDzB-HVKAK-2021-</w:t>
      </w:r>
      <w:r w:rsidR="00E121A3">
        <w:rPr>
          <w:rFonts w:ascii="GHEA Grapalat" w:hAnsi="GHEA Grapalat"/>
          <w:b/>
          <w:i w:val="0"/>
          <w:sz w:val="24"/>
          <w:szCs w:val="24"/>
        </w:rPr>
        <w:t>9</w:t>
      </w:r>
      <w:r w:rsidR="00004D2D">
        <w:rPr>
          <w:rFonts w:ascii="GHEA Grapalat" w:hAnsi="GHEA Grapalat"/>
          <w:b/>
          <w:i w:val="0"/>
          <w:sz w:val="24"/>
          <w:szCs w:val="24"/>
        </w:rPr>
        <w:t>7</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637AEC" w:rsidRPr="00004D2D" w:rsidRDefault="00A20B69" w:rsidP="00004D2D">
      <w:pPr>
        <w:pStyle w:val="BodyTextIndent"/>
        <w:widowControl w:val="0"/>
        <w:spacing w:line="240" w:lineRule="auto"/>
        <w:ind w:firstLine="709"/>
        <w:rPr>
          <w:rFonts w:ascii="GHEA Grapalat" w:hAnsi="GHEA Grapalat"/>
          <w:i w:val="0"/>
          <w:spacing w:val="6"/>
          <w:sz w:val="22"/>
          <w:szCs w:val="22"/>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004D2D" w:rsidRPr="001968CD">
        <w:rPr>
          <w:rFonts w:ascii="GHEA Grapalat" w:hAnsi="GHEA Grapalat"/>
          <w:i w:val="0"/>
          <w:spacing w:val="6"/>
          <w:sz w:val="22"/>
          <w:szCs w:val="22"/>
        </w:rPr>
        <w:t xml:space="preserve">на поставку </w:t>
      </w:r>
      <w:r w:rsidR="00004D2D" w:rsidRPr="009C4172">
        <w:rPr>
          <w:rFonts w:ascii="GHEA Grapalat" w:hAnsi="GHEA Grapalat"/>
          <w:b/>
          <w:i w:val="0"/>
          <w:spacing w:val="6"/>
          <w:sz w:val="22"/>
          <w:szCs w:val="22"/>
        </w:rPr>
        <w:t>услуги технической поддержки по приему и сопровождению программ для журналистов</w:t>
      </w:r>
      <w:r w:rsidR="00004D2D" w:rsidRPr="00A836FE">
        <w:rPr>
          <w:rFonts w:ascii="GHEA Grapalat" w:hAnsi="GHEA Grapalat"/>
          <w:i w:val="0"/>
          <w:spacing w:val="6"/>
          <w:sz w:val="22"/>
          <w:szCs w:val="22"/>
        </w:rPr>
        <w:t xml:space="preserve"> (далее —</w:t>
      </w:r>
      <w:r w:rsidR="00004D2D" w:rsidRPr="001968CD">
        <w:rPr>
          <w:rFonts w:ascii="GHEA Grapalat" w:hAnsi="GHEA Grapalat"/>
          <w:i w:val="0"/>
          <w:sz w:val="22"/>
          <w:szCs w:val="22"/>
        </w:rPr>
        <w:t xml:space="preserve"> договор).</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:00 часов</w:t>
      </w:r>
      <w:r w:rsidR="00761D06">
        <w:rPr>
          <w:rFonts w:ascii="GHEA Grapalat" w:hAnsi="GHEA Grapalat"/>
          <w:b/>
          <w:i w:val="0"/>
          <w:sz w:val="24"/>
          <w:szCs w:val="24"/>
        </w:rPr>
        <w:t xml:space="preserve"> </w:t>
      </w:r>
      <w:r w:rsidR="00E121A3">
        <w:rPr>
          <w:rFonts w:ascii="GHEA Grapalat" w:hAnsi="GHEA Grapalat"/>
          <w:b/>
          <w:i w:val="0"/>
          <w:sz w:val="24"/>
          <w:szCs w:val="24"/>
        </w:rPr>
        <w:t>1</w:t>
      </w:r>
      <w:r w:rsidR="00004D2D">
        <w:rPr>
          <w:rFonts w:ascii="GHEA Grapalat" w:hAnsi="GHEA Grapalat"/>
          <w:b/>
          <w:i w:val="0"/>
          <w:sz w:val="24"/>
          <w:szCs w:val="24"/>
        </w:rPr>
        <w:t>0</w:t>
      </w:r>
      <w:r w:rsidR="009A2C91">
        <w:rPr>
          <w:rFonts w:ascii="GHEA Grapalat" w:hAnsi="GHEA Grapalat"/>
          <w:b/>
          <w:i w:val="0"/>
          <w:sz w:val="24"/>
          <w:szCs w:val="24"/>
        </w:rPr>
        <w:t xml:space="preserve">-го </w:t>
      </w:r>
      <w:r w:rsidR="00004D2D">
        <w:rPr>
          <w:rFonts w:ascii="GHEA Grapalat" w:hAnsi="GHEA Grapalat"/>
          <w:b/>
          <w:i w:val="0"/>
          <w:sz w:val="24"/>
          <w:szCs w:val="24"/>
        </w:rPr>
        <w:t>дека</w:t>
      </w:r>
      <w:r w:rsidR="00EA67F7">
        <w:rPr>
          <w:rFonts w:ascii="GHEA Grapalat" w:hAnsi="GHEA Grapalat"/>
          <w:b/>
          <w:i w:val="0"/>
          <w:sz w:val="24"/>
          <w:szCs w:val="24"/>
        </w:rPr>
        <w:t>бря</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EA67F7">
        <w:rPr>
          <w:rFonts w:ascii="GHEA Grapalat" w:hAnsi="GHEA Grapalat"/>
          <w:b/>
          <w:i w:val="0"/>
          <w:sz w:val="24"/>
          <w:szCs w:val="24"/>
        </w:rPr>
        <w:t>Вануи Погосян</w:t>
      </w:r>
      <w:r>
        <w:rPr>
          <w:rFonts w:ascii="GHEA Grapalat" w:hAnsi="GHEA Grapalat"/>
          <w:i w:val="0"/>
          <w:sz w:val="24"/>
          <w:szCs w:val="24"/>
        </w:rPr>
        <w:t>.</w:t>
      </w: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590A62">
        <w:rPr>
          <w:rFonts w:ascii="GHEA Grapalat" w:hAnsi="GHEA Grapalat"/>
          <w:b/>
          <w:i w:val="0"/>
          <w:sz w:val="24"/>
          <w:szCs w:val="24"/>
        </w:rPr>
        <w:t>012-80-80-83 (6014)</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lastRenderedPageBreak/>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7B7AEF">
        <w:rPr>
          <w:rFonts w:ascii="GHEA Grapalat" w:hAnsi="GHEA Grapalat"/>
          <w:sz w:val="22"/>
          <w:szCs w:val="22"/>
        </w:rPr>
        <w:t>GHTsDzB-HVKAK-2021-</w:t>
      </w:r>
      <w:r w:rsidR="00E121A3">
        <w:rPr>
          <w:rFonts w:ascii="GHEA Grapalat" w:hAnsi="GHEA Grapalat"/>
          <w:sz w:val="22"/>
          <w:szCs w:val="22"/>
        </w:rPr>
        <w:t>9</w:t>
      </w:r>
      <w:r w:rsidR="00004D2D">
        <w:rPr>
          <w:rFonts w:ascii="GHEA Grapalat" w:hAnsi="GHEA Grapalat"/>
          <w:sz w:val="22"/>
          <w:szCs w:val="22"/>
        </w:rPr>
        <w:t>7</w:t>
      </w:r>
      <w:r w:rsidRPr="00FF5217">
        <w:rPr>
          <w:rFonts w:ascii="GHEA Grapalat" w:hAnsi="GHEA Grapalat"/>
          <w:sz w:val="22"/>
          <w:szCs w:val="22"/>
        </w:rPr>
        <w:t>»</w:t>
      </w:r>
      <w:r w:rsidRPr="00FF5217">
        <w:rPr>
          <w:rFonts w:ascii="GHEA Grapalat" w:hAnsi="GHEA Grapalat"/>
          <w:sz w:val="22"/>
          <w:szCs w:val="22"/>
        </w:rPr>
        <w:br/>
        <w:t xml:space="preserve">  № </w:t>
      </w:r>
      <w:r w:rsidR="00F15511">
        <w:rPr>
          <w:rFonts w:ascii="GHEA Grapalat" w:hAnsi="GHEA Grapalat"/>
          <w:sz w:val="22"/>
          <w:szCs w:val="22"/>
        </w:rPr>
        <w:t>1</w:t>
      </w:r>
      <w:r w:rsidRPr="00FF5217">
        <w:rPr>
          <w:rFonts w:ascii="GHEA Grapalat" w:hAnsi="GHEA Grapalat"/>
          <w:sz w:val="22"/>
          <w:szCs w:val="22"/>
        </w:rPr>
        <w:t xml:space="preserve"> от </w:t>
      </w:r>
      <w:r w:rsidR="00004D2D">
        <w:rPr>
          <w:rFonts w:ascii="GHEA Grapalat" w:hAnsi="GHEA Grapalat"/>
          <w:sz w:val="22"/>
          <w:szCs w:val="22"/>
        </w:rPr>
        <w:t>03</w:t>
      </w:r>
      <w:r w:rsidR="00E121A3">
        <w:rPr>
          <w:rFonts w:ascii="GHEA Grapalat" w:hAnsi="GHEA Grapalat"/>
          <w:sz w:val="22"/>
          <w:szCs w:val="22"/>
        </w:rPr>
        <w:t xml:space="preserve"> </w:t>
      </w:r>
      <w:r w:rsidR="00004D2D">
        <w:rPr>
          <w:rFonts w:ascii="GHEA Grapalat" w:hAnsi="GHEA Grapalat"/>
          <w:sz w:val="22"/>
          <w:szCs w:val="22"/>
        </w:rPr>
        <w:t>дека</w:t>
      </w:r>
      <w:r w:rsidR="00EA67F7">
        <w:rPr>
          <w:rFonts w:ascii="GHEA Grapalat" w:hAnsi="GHEA Grapalat"/>
          <w:sz w:val="22"/>
          <w:szCs w:val="22"/>
        </w:rPr>
        <w:t>бря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DC155A" w:rsidRPr="00A70C2E" w:rsidRDefault="002032FF" w:rsidP="00DC155A">
      <w:pPr>
        <w:pStyle w:val="BodyText"/>
        <w:widowControl w:val="0"/>
        <w:spacing w:after="160"/>
        <w:ind w:right="-7"/>
        <w:contextualSpacing/>
        <w:jc w:val="center"/>
        <w:rPr>
          <w:rFonts w:ascii="GHEA Grapalat" w:hAnsi="GHEA Grapalat"/>
          <w:b/>
          <w:color w:val="0D0D0D" w:themeColor="text1" w:themeTint="F2"/>
        </w:rPr>
      </w:pPr>
      <w:r w:rsidRPr="00A70C2E">
        <w:rPr>
          <w:rFonts w:ascii="GHEA Grapalat" w:hAnsi="GHEA Grapalat"/>
          <w:b/>
          <w:sz w:val="22"/>
          <w:szCs w:val="22"/>
        </w:rPr>
        <w:t xml:space="preserve">НА ЗАПРОС КОТИРОВОК, ОБЪЯВЛЕННЫЙ С ЦЕЛЬЮ </w:t>
      </w:r>
      <w:r w:rsidR="00B71016" w:rsidRPr="00A70C2E">
        <w:rPr>
          <w:rFonts w:ascii="GHEA Grapalat" w:hAnsi="GHEA Grapalat"/>
          <w:b/>
        </w:rPr>
        <w:t>ПРИОБРЕТЕНИЯ УСЛУГ</w:t>
      </w:r>
      <w:r w:rsidR="00004D2D">
        <w:rPr>
          <w:rFonts w:ascii="GHEA Grapalat" w:hAnsi="GHEA Grapalat"/>
          <w:b/>
        </w:rPr>
        <w:t>И</w:t>
      </w:r>
      <w:r w:rsidR="00B71016" w:rsidRPr="00A70C2E">
        <w:rPr>
          <w:rFonts w:ascii="GHEA Grapalat" w:hAnsi="GHEA Grapalat"/>
          <w:b/>
        </w:rPr>
        <w:t xml:space="preserve"> </w:t>
      </w:r>
      <w:r w:rsidR="00004D2D" w:rsidRPr="009C4172">
        <w:rPr>
          <w:rFonts w:ascii="GHEA Grapalat" w:hAnsi="GHEA Grapalat"/>
          <w:b/>
          <w:spacing w:val="6"/>
          <w:sz w:val="22"/>
          <w:szCs w:val="22"/>
        </w:rPr>
        <w:t>ТЕХНИЧЕСКОЙ ПОДДЕРЖКИ ПО ПРИЕМУ И СОПРОВОЖДЕНИЮ ПРОГРАММ ДЛЯ ЖУРНАЛИСТОВ</w:t>
      </w:r>
      <w:r w:rsidR="00DC155A" w:rsidRPr="00A70C2E">
        <w:rPr>
          <w:rFonts w:ascii="GHEA Grapalat" w:hAnsi="GHEA Grapalat"/>
          <w:b/>
        </w:rPr>
        <w:t xml:space="preserve"> ГНО «НАЦИОНАЛЬНОГО ЦЕНТРА ПО КОНТРОЛЮ И ПРОФИЛАКТИКЕ</w:t>
      </w:r>
      <w:r w:rsidR="00DC155A" w:rsidRPr="00A70C2E">
        <w:rPr>
          <w:rFonts w:ascii="GHEA Grapalat" w:hAnsi="GHEA Grapalat"/>
          <w:b/>
          <w:color w:val="0D0D0D" w:themeColor="text1" w:themeTint="F2"/>
        </w:rPr>
        <w:t xml:space="preserve"> ЗАБОЛЕВАНИЙ» </w:t>
      </w:r>
      <w:r w:rsidR="00DC155A" w:rsidRPr="00A70C2E">
        <w:rPr>
          <w:rStyle w:val="Emphasis"/>
          <w:rFonts w:ascii="GHEA Grapalat" w:hAnsi="GHEA Grapalat" w:cs="Arial"/>
          <w:b/>
          <w:bCs/>
          <w:i w:val="0"/>
          <w:color w:val="0D0D0D" w:themeColor="text1" w:themeTint="F2"/>
          <w:shd w:val="clear" w:color="auto" w:fill="FFFFFF"/>
        </w:rPr>
        <w:t>МЗ РА</w:t>
      </w:r>
    </w:p>
    <w:p w:rsidR="00CE0D95" w:rsidRPr="009044F1" w:rsidRDefault="00CE0D95" w:rsidP="00DC155A">
      <w:pPr>
        <w:pStyle w:val="BodyTextIndent"/>
        <w:widowControl w:val="0"/>
        <w:spacing w:line="240" w:lineRule="auto"/>
        <w:ind w:firstLine="56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2032FF" w:rsidRDefault="002032FF" w:rsidP="00B46D58">
      <w:pPr>
        <w:widowControl w:val="0"/>
        <w:spacing w:after="160"/>
        <w:jc w:val="center"/>
        <w:rPr>
          <w:rFonts w:ascii="GHEA Grapalat" w:hAnsi="GHEA Grapalat"/>
          <w:b/>
        </w:rPr>
      </w:pPr>
    </w:p>
    <w:p w:rsidR="00A70C2E" w:rsidRDefault="00A70C2E" w:rsidP="00B46D58">
      <w:pPr>
        <w:widowControl w:val="0"/>
        <w:spacing w:after="160"/>
        <w:jc w:val="center"/>
        <w:rPr>
          <w:rFonts w:ascii="GHEA Grapalat" w:hAnsi="GHEA Grapalat"/>
          <w:b/>
        </w:rPr>
      </w:pPr>
    </w:p>
    <w:p w:rsidR="00A70C2E" w:rsidRDefault="00A70C2E"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DC155A" w:rsidRPr="00DC155A" w:rsidRDefault="00CD488D" w:rsidP="00DC155A">
      <w:pPr>
        <w:pStyle w:val="BodyText"/>
        <w:widowControl w:val="0"/>
        <w:spacing w:after="160"/>
        <w:ind w:right="-7"/>
        <w:contextualSpacing/>
        <w:jc w:val="center"/>
        <w:rPr>
          <w:rFonts w:ascii="GHEA Grapalat" w:hAnsi="GHEA Grapalat"/>
          <w:b/>
          <w:i/>
          <w:color w:val="0D0D0D" w:themeColor="text1" w:themeTint="F2"/>
          <w:sz w:val="20"/>
          <w:szCs w:val="20"/>
        </w:rPr>
      </w:pPr>
      <w:r w:rsidRPr="00DC155A">
        <w:rPr>
          <w:rFonts w:ascii="GHEA Grapalat" w:hAnsi="GHEA Grapalat"/>
          <w:b/>
          <w:sz w:val="20"/>
          <w:szCs w:val="20"/>
        </w:rPr>
        <w:t xml:space="preserve">ПРИГЛАШЕНИЯ </w:t>
      </w:r>
      <w:r w:rsidR="001D176D" w:rsidRPr="00DC155A">
        <w:rPr>
          <w:rFonts w:ascii="GHEA Grapalat" w:hAnsi="GHEA Grapalat"/>
          <w:b/>
          <w:sz w:val="20"/>
          <w:szCs w:val="20"/>
        </w:rPr>
        <w:t xml:space="preserve">НА ЗАПРОС КОТИРОВОК, ОБЪЯВЛЕННЫЙ С ЦЕЛЬЮ ПРИОБРЕТЕНИЯ </w:t>
      </w:r>
      <w:r w:rsidR="002032FF" w:rsidRPr="00DC155A">
        <w:rPr>
          <w:rFonts w:ascii="GHEA Grapalat" w:hAnsi="GHEA Grapalat"/>
          <w:b/>
          <w:sz w:val="20"/>
          <w:szCs w:val="20"/>
        </w:rPr>
        <w:t>УСЛУГ</w:t>
      </w:r>
      <w:r w:rsidR="00004D2D">
        <w:rPr>
          <w:rFonts w:ascii="GHEA Grapalat" w:hAnsi="GHEA Grapalat"/>
          <w:b/>
          <w:sz w:val="20"/>
          <w:szCs w:val="20"/>
        </w:rPr>
        <w:t>И</w:t>
      </w:r>
      <w:r w:rsidR="00DC155A" w:rsidRPr="00DC155A">
        <w:rPr>
          <w:rFonts w:ascii="GHEA Grapalat" w:hAnsi="GHEA Grapalat"/>
          <w:b/>
          <w:sz w:val="20"/>
          <w:szCs w:val="20"/>
        </w:rPr>
        <w:t xml:space="preserve"> </w:t>
      </w:r>
      <w:r w:rsidR="00004D2D" w:rsidRPr="00004D2D">
        <w:rPr>
          <w:rFonts w:ascii="GHEA Grapalat" w:hAnsi="GHEA Grapalat"/>
          <w:b/>
          <w:sz w:val="20"/>
          <w:szCs w:val="20"/>
        </w:rPr>
        <w:t>ТЕХНИЧЕСКОЙ ПОДДЕРЖКИ ПО ПРИЕМУ И СОПРОВОЖДЕНИЮ ПРОГРАММ ДЛЯ ЖУРНАЛИСТОВ</w:t>
      </w:r>
      <w:r w:rsidR="00DC155A" w:rsidRPr="00DC155A">
        <w:rPr>
          <w:rFonts w:ascii="GHEA Grapalat" w:hAnsi="GHEA Grapalat"/>
          <w:b/>
          <w:sz w:val="20"/>
          <w:szCs w:val="20"/>
        </w:rPr>
        <w:t xml:space="preserve"> ГНО «НАЦИОНАЛЬНОГО ЦЕНТРА ПО КОНТРОЛЮ И ПРОФИЛАКТИКЕ</w:t>
      </w:r>
      <w:r w:rsidR="00DC155A" w:rsidRPr="00DC155A">
        <w:rPr>
          <w:rFonts w:ascii="GHEA Grapalat" w:hAnsi="GHEA Grapalat"/>
          <w:b/>
          <w:color w:val="0D0D0D" w:themeColor="text1" w:themeTint="F2"/>
          <w:sz w:val="20"/>
          <w:szCs w:val="20"/>
        </w:rPr>
        <w:t xml:space="preserve"> ЗАБОЛЕВАНИЙ» </w:t>
      </w:r>
      <w:r w:rsidR="00DC155A" w:rsidRPr="00DC155A">
        <w:rPr>
          <w:rStyle w:val="Emphasis"/>
          <w:rFonts w:ascii="GHEA Grapalat" w:hAnsi="GHEA Grapalat" w:cs="Arial"/>
          <w:b/>
          <w:bCs/>
          <w:i w:val="0"/>
          <w:color w:val="0D0D0D" w:themeColor="text1" w:themeTint="F2"/>
          <w:sz w:val="20"/>
          <w:szCs w:val="20"/>
          <w:shd w:val="clear" w:color="auto" w:fill="FFFFFF"/>
        </w:rPr>
        <w:t>МЗ РА</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E7C3A" w:rsidRDefault="00845AA5" w:rsidP="00020225">
      <w:pPr>
        <w:pStyle w:val="BodyText"/>
        <w:widowControl w:val="0"/>
        <w:spacing w:after="160"/>
        <w:ind w:right="-7"/>
        <w:contextualSpacing/>
        <w:jc w:val="both"/>
        <w:rPr>
          <w:rFonts w:ascii="GHEA Grapalat" w:hAnsi="GHEA Grapalat"/>
          <w:b/>
          <w:color w:val="0D0D0D" w:themeColor="text1" w:themeTint="F2"/>
        </w:rPr>
      </w:pPr>
      <w:r w:rsidRPr="00267531">
        <w:rPr>
          <w:rFonts w:ascii="GHEA Grapalat" w:hAnsi="GHEA Grapalat"/>
        </w:rPr>
        <w:t>1.1</w:t>
      </w:r>
      <w:r w:rsidR="008E6E51" w:rsidRPr="00267531">
        <w:rPr>
          <w:rFonts w:ascii="GHEA Grapalat" w:hAnsi="GHEA Grapalat"/>
        </w:rPr>
        <w:t>.</w:t>
      </w:r>
      <w:r w:rsidR="00F63BBB" w:rsidRPr="00090699">
        <w:rPr>
          <w:rFonts w:ascii="GHEA Grapalat" w:hAnsi="GHEA Grapalat"/>
          <w:i/>
        </w:rPr>
        <w:tab/>
      </w:r>
      <w:r w:rsidR="009E7C3A">
        <w:rPr>
          <w:rFonts w:ascii="GHEA Grapalat" w:hAnsi="GHEA Grapalat"/>
        </w:rPr>
        <w:t>П</w:t>
      </w:r>
      <w:r w:rsidR="00267531" w:rsidRPr="00267531">
        <w:rPr>
          <w:rFonts w:ascii="GHEA Grapalat" w:hAnsi="GHEA Grapalat"/>
        </w:rPr>
        <w:t>редметом закупки является приобретение услуг</w:t>
      </w:r>
      <w:r w:rsidR="00004D2D">
        <w:rPr>
          <w:rFonts w:ascii="GHEA Grapalat" w:hAnsi="GHEA Grapalat"/>
        </w:rPr>
        <w:t>и</w:t>
      </w:r>
      <w:r w:rsidR="00267531" w:rsidRPr="00267531">
        <w:rPr>
          <w:rFonts w:ascii="GHEA Grapalat" w:hAnsi="GHEA Grapalat"/>
        </w:rPr>
        <w:t xml:space="preserve"> </w:t>
      </w:r>
      <w:r w:rsidR="00004D2D" w:rsidRPr="00004D2D">
        <w:rPr>
          <w:rFonts w:ascii="GHEA Grapalat" w:hAnsi="GHEA Grapalat"/>
          <w:b/>
          <w:spacing w:val="6"/>
          <w:sz w:val="22"/>
          <w:szCs w:val="22"/>
        </w:rPr>
        <w:t>технической поддержки по приему и сопровождению программ для журналистов</w:t>
      </w:r>
      <w:r w:rsidR="00267531" w:rsidRPr="00267531">
        <w:rPr>
          <w:rFonts w:ascii="GHEA Grapalat" w:hAnsi="GHEA Grapalat"/>
          <w:b/>
        </w:rPr>
        <w:t xml:space="preserve"> </w:t>
      </w:r>
      <w:r w:rsidR="009E7C3A" w:rsidRPr="00267531">
        <w:rPr>
          <w:rFonts w:ascii="GHEA Grapalat" w:hAnsi="GHEA Grapalat"/>
          <w:b/>
        </w:rPr>
        <w:t>ГНО</w:t>
      </w:r>
      <w:r w:rsidR="00267531" w:rsidRPr="00267531">
        <w:rPr>
          <w:rFonts w:ascii="GHEA Grapalat" w:hAnsi="GHEA Grapalat"/>
          <w:b/>
        </w:rPr>
        <w:t xml:space="preserve"> «</w:t>
      </w:r>
      <w:r w:rsidR="009E7C3A">
        <w:rPr>
          <w:rFonts w:ascii="GHEA Grapalat" w:hAnsi="GHEA Grapalat"/>
          <w:b/>
        </w:rPr>
        <w:t>Н</w:t>
      </w:r>
      <w:r w:rsidR="00267531" w:rsidRPr="00267531">
        <w:rPr>
          <w:rFonts w:ascii="GHEA Grapalat" w:hAnsi="GHEA Grapalat"/>
          <w:b/>
        </w:rPr>
        <w:t>ационального центра по контролю и профилактике</w:t>
      </w:r>
      <w:r w:rsidR="00267531" w:rsidRPr="00267531">
        <w:rPr>
          <w:rFonts w:ascii="GHEA Grapalat" w:hAnsi="GHEA Grapalat"/>
          <w:b/>
          <w:color w:val="0D0D0D" w:themeColor="text1" w:themeTint="F2"/>
        </w:rPr>
        <w:t xml:space="preserve"> заболеваний» </w:t>
      </w:r>
      <w:r w:rsidR="009E7C3A" w:rsidRPr="009E7C3A">
        <w:rPr>
          <w:rStyle w:val="Emphasis"/>
          <w:rFonts w:ascii="GHEA Grapalat" w:hAnsi="GHEA Grapalat" w:cs="Arial"/>
          <w:b/>
          <w:bCs/>
          <w:i w:val="0"/>
          <w:color w:val="0D0D0D" w:themeColor="text1" w:themeTint="F2"/>
          <w:shd w:val="clear" w:color="auto" w:fill="FFFFFF"/>
        </w:rPr>
        <w:t>МЗ РА</w:t>
      </w:r>
      <w:r w:rsidR="00267531" w:rsidRPr="00267531">
        <w:rPr>
          <w:rFonts w:ascii="GHEA Grapalat" w:hAnsi="GHEA Grapalat"/>
        </w:rPr>
        <w:t xml:space="preserve"> (далее — также услуга), которые сгруппированы в </w:t>
      </w:r>
      <w:r w:rsidR="00244723">
        <w:rPr>
          <w:rFonts w:ascii="GHEA Grapalat" w:hAnsi="GHEA Grapalat"/>
          <w:b/>
        </w:rPr>
        <w:t>1 лот</w:t>
      </w:r>
      <w:r w:rsidR="009E7C3A">
        <w:rPr>
          <w:rFonts w:ascii="GHEA Grapalat" w:hAnsi="GHEA Grapalat"/>
        </w:rPr>
        <w:t xml:space="preserve"> (представлено отдельно </w:t>
      </w:r>
      <w:r w:rsidR="00267531" w:rsidRPr="00267531">
        <w:rPr>
          <w:rFonts w:ascii="GHEA Grapalat" w:hAnsi="GHEA Grapalat"/>
        </w:rPr>
        <w:t>прикрепленными приложениям № 1, 1.1):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5A0D47" w:rsidP="005A0D47">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sz w:val="24"/>
                <w:szCs w:val="24"/>
              </w:rPr>
              <w:t xml:space="preserve">Согласно </w:t>
            </w:r>
            <w:r w:rsidRPr="005A0D47">
              <w:rPr>
                <w:rFonts w:ascii="GHEA Grapalat" w:hAnsi="GHEA Grapalat"/>
                <w:sz w:val="24"/>
                <w:szCs w:val="24"/>
              </w:rPr>
              <w:t>Приложениям № 1, 1.1</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w:t>
      </w:r>
      <w:r w:rsidRPr="009044F1">
        <w:rPr>
          <w:rFonts w:ascii="GHEA Grapalat" w:hAnsi="GHEA Grapalat"/>
        </w:rPr>
        <w:lastRenderedPageBreak/>
        <w:t>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A0D47" w:rsidRPr="001115E9"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экономических </w:t>
      </w:r>
      <w:r w:rsidRPr="009044F1">
        <w:rPr>
          <w:rFonts w:ascii="GHEA Grapalat" w:hAnsi="GHEA Grapalat"/>
          <w:color w:val="000000"/>
        </w:rPr>
        <w:lastRenderedPageBreak/>
        <w:t>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A0D47" w:rsidRPr="005A0D47" w:rsidRDefault="005A0D47" w:rsidP="005A0D47">
      <w:pPr>
        <w:widowControl w:val="0"/>
        <w:tabs>
          <w:tab w:val="left" w:pos="1134"/>
        </w:tabs>
        <w:ind w:firstLine="567"/>
        <w:contextualSpacing/>
        <w:jc w:val="both"/>
        <w:rPr>
          <w:rFonts w:ascii="GHEA Grapalat" w:hAnsi="GHEA Grapalat" w:cs="Arial Armenian"/>
          <w:b/>
          <w:color w:val="FF0000"/>
        </w:rPr>
      </w:pPr>
      <w:r w:rsidRPr="00CC18C4">
        <w:rPr>
          <w:rFonts w:ascii="GHEA Grapalat" w:hAnsi="GHEA Grapalat"/>
        </w:rPr>
        <w:t>2.4.</w:t>
      </w:r>
      <w:r w:rsidRPr="005A0D47">
        <w:rPr>
          <w:rFonts w:ascii="GHEA Grapalat" w:hAnsi="GHEA Grapalat"/>
          <w:b/>
          <w:color w:val="FF0000"/>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w:t>
      </w:r>
      <w:r w:rsidRPr="009044F1">
        <w:rPr>
          <w:rFonts w:ascii="GHEA Grapalat" w:hAnsi="GHEA Grapalat"/>
        </w:rPr>
        <w:lastRenderedPageBreak/>
        <w:t xml:space="preserve">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716239">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w:t>
      </w:r>
      <w:r w:rsidR="00EA67F7">
        <w:rPr>
          <w:rFonts w:ascii="GHEA Grapalat" w:hAnsi="GHEA Grapalat"/>
          <w:b/>
          <w:sz w:val="22"/>
          <w:szCs w:val="22"/>
        </w:rPr>
        <w:t>0</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A67F7">
        <w:rPr>
          <w:rFonts w:ascii="GHEA Grapalat" w:hAnsi="GHEA Grapalat"/>
          <w:b/>
          <w:sz w:val="24"/>
          <w:szCs w:val="24"/>
        </w:rPr>
        <w:t>Вануи Погосян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05403" w:rsidRDefault="00005403" w:rsidP="00005403">
      <w:pPr>
        <w:pStyle w:val="norm"/>
        <w:widowControl w:val="0"/>
        <w:tabs>
          <w:tab w:val="left" w:pos="1134"/>
        </w:tabs>
        <w:spacing w:line="240" w:lineRule="auto"/>
        <w:ind w:firstLine="0"/>
        <w:contextualSpacing/>
        <w:rPr>
          <w:rFonts w:ascii="GHEA Grapalat" w:hAnsi="GHEA Grapalat"/>
        </w:rPr>
      </w:pPr>
      <w:r w:rsidRPr="00005403">
        <w:rPr>
          <w:rFonts w:ascii="GHEA Grapalat" w:hAnsi="GHEA Grapalat"/>
        </w:rPr>
        <w:t xml:space="preserve">   </w:t>
      </w:r>
      <w:r w:rsidR="001361B2">
        <w:rPr>
          <w:rFonts w:ascii="GHEA Grapalat" w:hAnsi="GHEA Grapalat"/>
        </w:rPr>
        <w:t xml:space="preserve">д) </w:t>
      </w:r>
      <w:r w:rsidRPr="00270F2A">
        <w:rPr>
          <w:rFonts w:ascii="GHEA Grapalat" w:hAnsi="GHEA Grapalat"/>
          <w:spacing w:val="-6"/>
          <w:sz w:val="24"/>
          <w:szCs w:val="24"/>
        </w:rPr>
        <w:t xml:space="preserve">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 xml:space="preserve">При этом, если участник объявляется отобранным участником, то предусмотренная </w:t>
      </w:r>
      <w:r>
        <w:rPr>
          <w:rFonts w:ascii="GHEA Grapalat" w:hAnsi="GHEA Grapalat"/>
          <w:spacing w:val="-6"/>
          <w:sz w:val="24"/>
          <w:szCs w:val="24"/>
        </w:rPr>
        <w:lastRenderedPageBreak/>
        <w:t>настоящим абзацем информация,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B67CCD" w:rsidRPr="009044F1" w:rsidRDefault="00005403" w:rsidP="00005403">
      <w:pPr>
        <w:pStyle w:val="norm"/>
        <w:widowControl w:val="0"/>
        <w:tabs>
          <w:tab w:val="left" w:pos="1134"/>
        </w:tabs>
        <w:spacing w:line="240" w:lineRule="auto"/>
        <w:ind w:firstLine="284"/>
        <w:contextualSpacing/>
        <w:rPr>
          <w:rFonts w:ascii="GHEA Grapalat" w:hAnsi="GHEA Grapalat" w:cs="Sylfaen"/>
          <w:sz w:val="24"/>
          <w:szCs w:val="24"/>
        </w:rPr>
      </w:pPr>
      <w:r w:rsidRPr="00E121A3">
        <w:rPr>
          <w:rFonts w:ascii="GHEA Grapalat" w:hAnsi="GHEA Grapalat"/>
          <w:sz w:val="24"/>
          <w:szCs w:val="24"/>
        </w:rPr>
        <w:t xml:space="preserve">    </w:t>
      </w:r>
      <w:r w:rsidR="008E58A2">
        <w:rPr>
          <w:rFonts w:ascii="GHEA Grapalat" w:hAnsi="GHEA Grapalat"/>
          <w:sz w:val="24"/>
          <w:szCs w:val="24"/>
        </w:rPr>
        <w:t>2</w:t>
      </w:r>
      <w:r w:rsidR="0047117B" w:rsidRPr="009044F1">
        <w:rPr>
          <w:rFonts w:ascii="GHEA Grapalat" w:hAnsi="GHEA Grapalat"/>
          <w:sz w:val="24"/>
          <w:szCs w:val="24"/>
        </w:rPr>
        <w:t>)</w:t>
      </w:r>
      <w:r w:rsidRPr="009044F1">
        <w:rPr>
          <w:rFonts w:ascii="GHEA Grapalat" w:hAnsi="GHEA Grapalat"/>
          <w:sz w:val="24"/>
          <w:szCs w:val="24"/>
        </w:rPr>
        <w:t xml:space="preserve"> </w:t>
      </w:r>
      <w:r w:rsidRPr="00E121A3">
        <w:rPr>
          <w:rFonts w:ascii="GHEA Grapalat" w:hAnsi="GHEA Grapalat"/>
          <w:sz w:val="24"/>
          <w:szCs w:val="24"/>
        </w:rPr>
        <w:t xml:space="preserve">    </w:t>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б)</w:t>
      </w:r>
      <w:r w:rsidRPr="00020225">
        <w:t xml:space="preserve"> </w:t>
      </w:r>
      <w:r w:rsidRPr="00020225">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20225">
        <w:rPr>
          <w:rFonts w:ascii="GHEA Grapalat" w:hAnsi="GHEA Grapalat"/>
          <w:sz w:val="24"/>
          <w:szCs w:val="24"/>
          <w:lang w:val="hy-AM"/>
        </w:rPr>
        <w:t xml:space="preserve">, </w:t>
      </w:r>
      <w:r w:rsidRPr="00020225">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020225">
        <w:rPr>
          <w:rFonts w:ascii="GHEA Grapalat" w:hAnsi="GHEA Grapalat"/>
          <w:sz w:val="24"/>
          <w:szCs w:val="24"/>
        </w:rPr>
        <w:t>ц</w:t>
      </w:r>
      <w:r w:rsidRPr="00020225">
        <w:rPr>
          <w:rFonts w:ascii="GHEA Grapalat" w:hAnsi="GHEA Grapalat"/>
          <w:sz w:val="24"/>
          <w:szCs w:val="24"/>
        </w:rPr>
        <w:t>xУxК</w:t>
      </w:r>
      <w:r w:rsidR="007861DD" w:rsidRPr="00020225">
        <w:rPr>
          <w:rFonts w:ascii="GHEA Grapalat" w:hAnsi="GHEA Grapalat"/>
          <w:sz w:val="24"/>
          <w:szCs w:val="24"/>
        </w:rPr>
        <w:t>, где:</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ВС-сумма, выплачиваемая за оказание отдельных видов услуг, установленных договором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 xml:space="preserve">ЦУ -итоговая цена, предложенная </w:t>
      </w:r>
      <w:r w:rsidR="0038256B" w:rsidRPr="00020225">
        <w:rPr>
          <w:rFonts w:ascii="GHEA Grapalat" w:hAnsi="GHEA Grapalat"/>
          <w:sz w:val="24"/>
          <w:szCs w:val="24"/>
        </w:rPr>
        <w:t>ото</w:t>
      </w:r>
      <w:r w:rsidRPr="00020225">
        <w:rPr>
          <w:rFonts w:ascii="GHEA Grapalat" w:hAnsi="GHEA Grapalat"/>
          <w:sz w:val="24"/>
          <w:szCs w:val="24"/>
        </w:rPr>
        <w:t>бранным участником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СЦ- совокупность максимальных единиц цен, установленных для оказания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У-цена на максимальную единицу предоставленной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 xml:space="preserve">заполнены только цифрами, а графа "общая цена" — и прописью, и цифрами или только </w:t>
      </w:r>
      <w:r w:rsidRPr="009044F1">
        <w:rPr>
          <w:rFonts w:ascii="GHEA Grapalat" w:hAnsi="GHEA Grapalat"/>
          <w:sz w:val="24"/>
          <w:szCs w:val="24"/>
        </w:rPr>
        <w:lastRenderedPageBreak/>
        <w:t>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20225" w:rsidRDefault="00020225"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w:t>
      </w:r>
      <w:r w:rsidR="00EA67F7">
        <w:rPr>
          <w:rFonts w:ascii="GHEA Grapalat" w:hAnsi="GHEA Grapalat"/>
          <w:b/>
          <w:sz w:val="24"/>
          <w:szCs w:val="24"/>
        </w:rPr>
        <w:t>0</w:t>
      </w:r>
      <w:r w:rsidR="00956A6C" w:rsidRPr="006D693E">
        <w:rPr>
          <w:rFonts w:ascii="GHEA Grapalat" w:hAnsi="GHEA Grapalat"/>
          <w:b/>
          <w:sz w:val="24"/>
          <w:szCs w:val="24"/>
        </w:rPr>
        <w:t>:00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lastRenderedPageBreak/>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lastRenderedPageBreak/>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lastRenderedPageBreak/>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w:t>
      </w:r>
      <w:r w:rsidRPr="009044F1">
        <w:rPr>
          <w:rFonts w:ascii="GHEA Grapalat" w:hAnsi="GHEA Grapalat"/>
          <w:sz w:val="24"/>
          <w:szCs w:val="24"/>
        </w:rPr>
        <w:lastRenderedPageBreak/>
        <w:t>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lastRenderedPageBreak/>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w:t>
      </w:r>
      <w:r w:rsidRPr="000E4039">
        <w:rPr>
          <w:rFonts w:ascii="GHEA Grapalat" w:hAnsi="GHEA Grapalat"/>
        </w:rPr>
        <w:lastRenderedPageBreak/>
        <w:t xml:space="preserve">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Pr="008D2394">
        <w:rPr>
          <w:rFonts w:ascii="GHEA Grapalat" w:hAnsi="GHEA Grapalat"/>
        </w:rPr>
        <w:t xml:space="preserve"> отобранного участника.</w:t>
      </w:r>
      <w:r>
        <w:rPr>
          <w:rFonts w:ascii="GHEA Grapalat" w:hAnsi="GHEA Grapalat"/>
        </w:rPr>
        <w:t xml:space="preserve"> </w:t>
      </w:r>
      <w:r w:rsidR="00837099" w:rsidRPr="00FD5D6F">
        <w:rPr>
          <w:rFonts w:ascii="GHEA Grapalat" w:hAnsi="GHEA Grapalat"/>
          <w:b/>
        </w:rPr>
        <w:t>Обеспечение квалификации представляется в виде соглаш</w:t>
      </w:r>
      <w:r w:rsidR="00837099">
        <w:rPr>
          <w:rFonts w:ascii="GHEA Grapalat" w:hAnsi="GHEA Grapalat"/>
          <w:b/>
        </w:rPr>
        <w:t>ения о неустойке (приложение 4.</w:t>
      </w:r>
      <w:r w:rsidR="00837099" w:rsidRPr="00FD5D6F">
        <w:rPr>
          <w:rFonts w:ascii="GHEA Grapalat" w:hAnsi="GHEA Grapalat"/>
          <w:b/>
        </w:rPr>
        <w:t>2) или наличных денег</w:t>
      </w:r>
      <w:r w:rsidRPr="00244B04">
        <w:rPr>
          <w:rFonts w:ascii="GHEA Grapalat" w:hAnsi="GHEA Grapalat"/>
          <w:b/>
        </w:rPr>
        <w:t>.</w:t>
      </w:r>
      <w:r w:rsidRPr="008D2394">
        <w:rPr>
          <w:rFonts w:ascii="GHEA Grapalat" w:hAnsi="GHEA Grapalat"/>
        </w:rPr>
        <w:t xml:space="preserve"> Причем  обеспечение должно быть 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lastRenderedPageBreak/>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6027F" w:rsidRDefault="002807DD" w:rsidP="002807DD">
      <w:pPr>
        <w:rPr>
          <w:rFonts w:ascii="GHEA Grapalat" w:hAnsi="GHEA Grapalat"/>
          <w:b/>
        </w:rPr>
      </w:pPr>
      <w:r>
        <w:rPr>
          <w:rFonts w:ascii="GHEA Grapalat" w:hAnsi="GHEA Grapalat"/>
          <w:b/>
        </w:rPr>
        <w:t xml:space="preserve">                  </w:t>
      </w:r>
    </w:p>
    <w:p w:rsidR="00096865" w:rsidRDefault="008D5016" w:rsidP="0006027F">
      <w:pPr>
        <w:jc w:val="cente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w:t>
      </w:r>
      <w:r w:rsidR="00A677CD">
        <w:rPr>
          <w:rFonts w:ascii="GHEA Grapalat" w:hAnsi="GHEA Grapalat" w:cs="Sylfaen"/>
        </w:rPr>
        <w:lastRenderedPageBreak/>
        <w:t>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w:t>
      </w:r>
      <w:r w:rsidRPr="009044F1">
        <w:rPr>
          <w:rFonts w:ascii="GHEA Grapalat" w:hAnsi="GHEA Grapalat"/>
        </w:rPr>
        <w:lastRenderedPageBreak/>
        <w:t>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w:t>
      </w:r>
      <w:r>
        <w:rPr>
          <w:rFonts w:ascii="GHEA Grapalat" w:hAnsi="GHEA Grapalat"/>
        </w:rPr>
        <w:lastRenderedPageBreak/>
        <w:t>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7B7AEF">
        <w:rPr>
          <w:rFonts w:ascii="GHEA Grapalat" w:hAnsi="GHEA Grapalat"/>
          <w:b/>
          <w:sz w:val="22"/>
          <w:szCs w:val="22"/>
        </w:rPr>
        <w:t>GHTsDzB-HVKA</w:t>
      </w:r>
      <w:r w:rsidR="00837099">
        <w:rPr>
          <w:rFonts w:ascii="GHEA Grapalat" w:hAnsi="GHEA Grapalat"/>
          <w:b/>
          <w:sz w:val="22"/>
          <w:szCs w:val="22"/>
        </w:rPr>
        <w:t>K-2021-</w:t>
      </w:r>
      <w:r w:rsidR="00E121A3">
        <w:rPr>
          <w:rFonts w:ascii="GHEA Grapalat" w:hAnsi="GHEA Grapalat"/>
          <w:b/>
          <w:sz w:val="22"/>
          <w:szCs w:val="22"/>
        </w:rPr>
        <w:t>9</w:t>
      </w:r>
      <w:r w:rsidR="00004D2D">
        <w:rPr>
          <w:rFonts w:ascii="GHEA Grapalat" w:hAnsi="GHEA Grapalat"/>
          <w:b/>
          <w:sz w:val="22"/>
          <w:szCs w:val="22"/>
        </w:rPr>
        <w:t>7</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r>
        <w:rPr>
          <w:rFonts w:ascii="GHEA Grapalat" w:hAnsi="GHEA Grapalat"/>
        </w:rPr>
        <w:lastRenderedPageBreak/>
        <w:t>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1B6F2D" w:rsidP="00837099">
      <w:pPr>
        <w:rPr>
          <w:rFonts w:ascii="GHEA Grapalat" w:hAnsi="GHEA Grapalat"/>
          <w:b/>
        </w:rPr>
      </w:pPr>
      <w:r>
        <w:rPr>
          <w:rFonts w:ascii="GHEA Grapalat" w:hAnsi="GHEA Grapalat"/>
          <w:b/>
        </w:rPr>
        <w:br w:type="page"/>
      </w:r>
      <w:r w:rsidR="00837099" w:rsidRPr="00837099">
        <w:rPr>
          <w:rFonts w:ascii="GHEA Grapalat" w:hAnsi="GHEA Grapalat"/>
          <w:b/>
        </w:rPr>
        <w:lastRenderedPageBreak/>
        <w:t xml:space="preserve">                                                                                                                   </w:t>
      </w:r>
      <w:r w:rsidR="00837099" w:rsidRPr="002E2C90">
        <w:rPr>
          <w:rFonts w:ascii="GHEA Grapalat" w:hAnsi="GHEA Grapalat"/>
          <w:b/>
        </w:rPr>
        <w:t>Приложение 1.2**</w:t>
      </w:r>
      <w:r w:rsidR="00837099">
        <w:rPr>
          <w:rFonts w:ascii="GHEA Grapalat" w:hAnsi="GHEA Grapalat"/>
          <w:b/>
        </w:rPr>
        <w:t xml:space="preserve"> </w:t>
      </w:r>
    </w:p>
    <w:p w:rsidR="00837099" w:rsidRPr="00374F4A" w:rsidRDefault="00837099" w:rsidP="00837099">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r>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8C7B19">
        <w:rPr>
          <w:rFonts w:ascii="GHEA Grapalat" w:hAnsi="GHEA Grapalat"/>
          <w:b/>
          <w:sz w:val="24"/>
          <w:szCs w:val="24"/>
        </w:rPr>
        <w:t>»</w:t>
      </w:r>
    </w:p>
    <w:p w:rsidR="00837099" w:rsidRDefault="00837099" w:rsidP="00837099">
      <w:pPr>
        <w:ind w:left="360" w:hanging="360"/>
        <w:jc w:val="center"/>
        <w:rPr>
          <w:rFonts w:ascii="GHEA Grapalat" w:hAnsi="GHEA Grapalat"/>
          <w:b/>
        </w:rPr>
      </w:pPr>
    </w:p>
    <w:p w:rsidR="00837099" w:rsidRDefault="00837099" w:rsidP="00837099">
      <w:pPr>
        <w:ind w:left="360" w:hanging="360"/>
        <w:jc w:val="center"/>
        <w:rPr>
          <w:rFonts w:ascii="GHEA Grapalat" w:hAnsi="GHEA Grapalat"/>
          <w:b/>
        </w:rPr>
      </w:pPr>
      <w:r>
        <w:rPr>
          <w:rFonts w:ascii="GHEA Grapalat" w:hAnsi="GHEA Grapalat"/>
          <w:b/>
        </w:rPr>
        <w:t>ФОРМА</w:t>
      </w:r>
    </w:p>
    <w:p w:rsidR="00837099" w:rsidRPr="00C76978" w:rsidRDefault="00837099" w:rsidP="008370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837099" w:rsidRPr="00ED3A13" w:rsidRDefault="00837099" w:rsidP="00837099">
      <w:pPr>
        <w:ind w:left="360" w:hanging="360"/>
        <w:jc w:val="cente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837099" w:rsidRPr="00FD1EE4" w:rsidRDefault="00837099" w:rsidP="00255761">
            <w:pPr>
              <w:spacing w:before="240" w:after="240"/>
              <w:ind w:left="993" w:hanging="851"/>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255761">
            <w:pPr>
              <w:spacing w:before="240" w:after="240"/>
              <w:ind w:left="993" w:hanging="851"/>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487"/>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rPr>
          <w:rFonts w:ascii="GHEA Grapalat" w:eastAsia="GHEA Grapalat" w:hAnsi="GHEA Grapalat" w:cs="GHEA Grapalat"/>
        </w:rPr>
      </w:pPr>
    </w:p>
    <w:p w:rsidR="00837099" w:rsidRPr="00FD1EE4" w:rsidRDefault="00837099" w:rsidP="00837099">
      <w:pPr>
        <w:rPr>
          <w:rFonts w:ascii="GHEA Grapalat" w:eastAsia="GHEA Grapalat" w:hAnsi="GHEA Grapalat" w:cs="GHEA Grapalat"/>
        </w:rPr>
      </w:pPr>
    </w:p>
    <w:p w:rsidR="00837099" w:rsidRPr="009A52BE"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837099" w:rsidRPr="004E2F96"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361"/>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574FF7"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837099" w:rsidRPr="00FD1EE4" w:rsidRDefault="00081281" w:rsidP="00255761">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081281" w:rsidP="00255761">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pBdr>
          <w:top w:val="nil"/>
          <w:left w:val="nil"/>
          <w:bottom w:val="nil"/>
          <w:right w:val="nil"/>
          <w:between w:val="nil"/>
        </w:pBdr>
        <w:spacing w:before="240"/>
        <w:rPr>
          <w:rFonts w:ascii="GHEA Grapalat" w:eastAsia="GHEA Grapalat" w:hAnsi="GHEA Grapalat" w:cs="GHEA Grapalat"/>
        </w:rPr>
      </w:pPr>
    </w:p>
    <w:p w:rsidR="00837099" w:rsidRPr="00CB7DFD"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081281" w:rsidP="00255761">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081281" w:rsidP="00255761">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B047A2"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081281" w:rsidP="00255761">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081281" w:rsidP="00255761">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8C665F"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255761">
        <w:trPr>
          <w:trHeight w:val="924"/>
        </w:trPr>
        <w:tc>
          <w:tcPr>
            <w:tcW w:w="9016" w:type="dxa"/>
            <w:gridSpan w:val="2"/>
            <w:vAlign w:val="center"/>
          </w:tcPr>
          <w:p w:rsidR="00837099" w:rsidRPr="00FD1EE4" w:rsidRDefault="00081281" w:rsidP="00255761">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B34CB6">
              <w:rPr>
                <w:rFonts w:ascii="GHEA Grapalat" w:eastAsia="GHEA Grapalat" w:hAnsi="GHEA Grapalat" w:cs="GHEA Grapalat"/>
                <w:lang w:val="hy-AM"/>
              </w:rPr>
              <w:t>а</w:t>
            </w:r>
            <w:r w:rsidR="00837099">
              <w:rPr>
                <w:rFonts w:ascii="GHEA Grapalat" w:eastAsia="GHEA Grapalat" w:hAnsi="GHEA Grapalat" w:cs="GHEA Grapalat"/>
              </w:rPr>
              <w:t>.</w:t>
            </w:r>
            <w:r w:rsidR="00837099" w:rsidRPr="00FD1EE4">
              <w:rPr>
                <w:rFonts w:ascii="GHEA Grapalat" w:eastAsia="GHEA Grapalat" w:hAnsi="GHEA Grapalat" w:cs="GHEA Grapalat"/>
              </w:rPr>
              <w:t xml:space="preserve"> </w:t>
            </w:r>
            <w:r w:rsidR="00837099" w:rsidRPr="00C76DD8">
              <w:rPr>
                <w:rFonts w:ascii="GHEA Grapalat" w:eastAsia="GHEA Grapalat" w:hAnsi="GHEA Grapalat" w:cs="GHEA Grapalat"/>
              </w:rPr>
              <w:t xml:space="preserve">прямо или косвенно владеет 20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37099" w:rsidRPr="00FD1EE4" w:rsidTr="00255761">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837099" w:rsidRPr="006B364D" w:rsidRDefault="00081281"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F10CBA" w:rsidRDefault="00081281"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255761">
        <w:tc>
          <w:tcPr>
            <w:tcW w:w="9016" w:type="dxa"/>
            <w:gridSpan w:val="2"/>
            <w:vAlign w:val="center"/>
          </w:tcPr>
          <w:p w:rsidR="00837099" w:rsidRPr="00FD1EE4" w:rsidRDefault="00081281" w:rsidP="00255761">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6F16E4">
              <w:rPr>
                <w:rFonts w:ascii="GHEA Grapalat" w:eastAsia="GHEA Grapalat" w:hAnsi="GHEA Grapalat" w:cs="GHEA Grapalat"/>
                <w:lang w:val="hy-AM"/>
              </w:rPr>
              <w:t>б</w:t>
            </w:r>
            <w:r w:rsidR="00837099" w:rsidRPr="006F16E4">
              <w:rPr>
                <w:rFonts w:eastAsia="Cambria Math"/>
              </w:rPr>
              <w:t>․</w:t>
            </w:r>
            <w:r w:rsidR="008370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837099" w:rsidRPr="00FD1EE4" w:rsidTr="00255761">
        <w:tc>
          <w:tcPr>
            <w:tcW w:w="9016" w:type="dxa"/>
            <w:gridSpan w:val="2"/>
            <w:vAlign w:val="center"/>
          </w:tcPr>
          <w:p w:rsidR="00837099" w:rsidRPr="00FD1EE4" w:rsidRDefault="00081281" w:rsidP="00255761">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801B2D">
              <w:rPr>
                <w:rFonts w:ascii="GHEA Grapalat" w:eastAsia="GHEA Grapalat" w:hAnsi="GHEA Grapalat" w:cs="GHEA Grapalat"/>
                <w:lang w:val="hy-AM"/>
              </w:rPr>
              <w:t>в</w:t>
            </w:r>
            <w:r w:rsidR="00837099">
              <w:rPr>
                <w:rFonts w:ascii="GHEA Grapalat" w:eastAsia="GHEA Grapalat" w:hAnsi="GHEA Grapalat" w:cs="GHEA Grapalat"/>
              </w:rPr>
              <w:t>.</w:t>
            </w:r>
            <w:r w:rsidR="008370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837099" w:rsidRPr="00BA30D4">
              <w:rPr>
                <w:rFonts w:ascii="GHEA Grapalat" w:eastAsia="GHEA Grapalat" w:hAnsi="GHEA Grapalat" w:cs="GHEA Grapalat"/>
                <w:lang w:val="hy-AM"/>
              </w:rPr>
              <w:t>б</w:t>
            </w:r>
            <w:r w:rsidR="00837099" w:rsidRPr="00BA30D4">
              <w:rPr>
                <w:rFonts w:ascii="GHEA Grapalat" w:eastAsia="GHEA Grapalat" w:hAnsi="GHEA Grapalat" w:cs="GHEA Grapalat"/>
              </w:rPr>
              <w:t>"</w:t>
            </w:r>
          </w:p>
        </w:tc>
      </w:tr>
    </w:tbl>
    <w:p w:rsidR="00837099" w:rsidRPr="00A5193B"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255761">
        <w:trPr>
          <w:trHeight w:val="924"/>
        </w:trPr>
        <w:tc>
          <w:tcPr>
            <w:tcW w:w="9016" w:type="dxa"/>
            <w:gridSpan w:val="2"/>
            <w:vAlign w:val="center"/>
          </w:tcPr>
          <w:p w:rsidR="00837099" w:rsidRPr="00FD1EE4" w:rsidRDefault="00081281" w:rsidP="00255761">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C7B43">
              <w:rPr>
                <w:rFonts w:ascii="GHEA Grapalat" w:eastAsia="GHEA Grapalat" w:hAnsi="GHEA Grapalat" w:cs="GHEA Grapalat"/>
                <w:lang w:val="hy-AM"/>
              </w:rPr>
              <w:t>а</w:t>
            </w:r>
            <w:r w:rsidR="00837099" w:rsidRPr="00FD1EE4">
              <w:rPr>
                <w:rFonts w:eastAsia="Cambria Math"/>
              </w:rPr>
              <w:t>․</w:t>
            </w:r>
            <w:r w:rsidR="00837099" w:rsidRPr="00FD1EE4">
              <w:rPr>
                <w:rFonts w:ascii="GHEA Grapalat" w:eastAsia="Cambria Math" w:hAnsi="GHEA Grapalat" w:cs="Cambria Math"/>
              </w:rPr>
              <w:t xml:space="preserve"> </w:t>
            </w:r>
            <w:r w:rsidR="00837099" w:rsidRPr="00BC0F3A">
              <w:rPr>
                <w:rFonts w:ascii="GHEA Grapalat" w:eastAsia="GHEA Grapalat" w:hAnsi="GHEA Grapalat" w:cs="GHEA Grapalat"/>
              </w:rPr>
              <w:t xml:space="preserve">прямо или косвенно владеет 10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w:t>
            </w:r>
            <w:r w:rsidR="008370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837099" w:rsidRPr="00FD1EE4" w:rsidTr="00255761">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837099" w:rsidRPr="00C843BA" w:rsidRDefault="00081281"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C843BA" w:rsidRDefault="00081281"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255761">
        <w:tc>
          <w:tcPr>
            <w:tcW w:w="9016" w:type="dxa"/>
            <w:gridSpan w:val="2"/>
            <w:vAlign w:val="center"/>
          </w:tcPr>
          <w:p w:rsidR="00837099" w:rsidRPr="00FD1EE4" w:rsidRDefault="00081281" w:rsidP="00255761">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D654B4">
              <w:rPr>
                <w:rFonts w:ascii="GHEA Grapalat" w:eastAsia="GHEA Grapalat" w:hAnsi="GHEA Grapalat" w:cs="GHEA Grapalat"/>
                <w:lang w:val="hy-AM"/>
              </w:rPr>
              <w:t>б</w:t>
            </w:r>
            <w:r w:rsidR="00837099" w:rsidRPr="00D654B4">
              <w:rPr>
                <w:rFonts w:eastAsia="Cambria Math"/>
              </w:rPr>
              <w:t>․</w:t>
            </w:r>
            <w:r w:rsidR="00837099" w:rsidRPr="00D654B4">
              <w:rPr>
                <w:rFonts w:ascii="GHEA Grapalat" w:eastAsia="Cambria Math" w:hAnsi="GHEA Grapalat" w:cs="Cambria Math"/>
              </w:rPr>
              <w:t xml:space="preserve"> </w:t>
            </w:r>
            <w:r w:rsidR="00837099" w:rsidRPr="00D654B4">
              <w:rPr>
                <w:rFonts w:ascii="GHEA Grapalat" w:eastAsia="GHEA Grapalat" w:hAnsi="GHEA Grapalat" w:cs="GHEA Grapalat"/>
              </w:rPr>
              <w:t xml:space="preserve">имеет право назначать или </w:t>
            </w:r>
            <w:r w:rsidR="00837099" w:rsidRPr="00D654B4">
              <w:rPr>
                <w:rFonts w:ascii="GHEA Grapalat" w:eastAsia="GHEA Grapalat" w:hAnsi="GHEA Grapalat" w:cs="GHEA Grapalat"/>
                <w:lang w:eastAsia="hy-AM"/>
              </w:rPr>
              <w:t>освобождать</w:t>
            </w:r>
            <w:r w:rsidR="00837099" w:rsidRPr="00D654B4">
              <w:rPr>
                <w:rFonts w:ascii="GHEA Grapalat" w:eastAsia="GHEA Grapalat" w:hAnsi="GHEA Grapalat" w:cs="GHEA Grapalat"/>
              </w:rPr>
              <w:t xml:space="preserve"> большинство членов органов управления юридического лица</w:t>
            </w:r>
          </w:p>
        </w:tc>
      </w:tr>
      <w:tr w:rsidR="00837099" w:rsidRPr="00FD1EE4" w:rsidTr="00255761">
        <w:tc>
          <w:tcPr>
            <w:tcW w:w="9016" w:type="dxa"/>
            <w:gridSpan w:val="2"/>
            <w:vAlign w:val="center"/>
          </w:tcPr>
          <w:p w:rsidR="00837099" w:rsidRPr="00FD1EE4" w:rsidRDefault="00081281" w:rsidP="00255761">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1104ED">
              <w:rPr>
                <w:rFonts w:ascii="GHEA Grapalat" w:eastAsia="GHEA Grapalat" w:hAnsi="GHEA Grapalat" w:cs="GHEA Grapalat"/>
                <w:lang w:val="hy-AM"/>
              </w:rPr>
              <w:t>в</w:t>
            </w:r>
            <w:r w:rsidR="00837099" w:rsidRPr="00FD1EE4">
              <w:rPr>
                <w:rFonts w:eastAsia="Cambria Math"/>
              </w:rPr>
              <w:t>․</w:t>
            </w:r>
            <w:r w:rsidR="00837099" w:rsidRPr="00FD1EE4">
              <w:rPr>
                <w:rFonts w:ascii="GHEA Grapalat" w:eastAsia="Cambria Math" w:hAnsi="GHEA Grapalat" w:cs="Cambria Math"/>
              </w:rPr>
              <w:t xml:space="preserve"> </w:t>
            </w:r>
            <w:r w:rsidR="008370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37099" w:rsidRPr="00FD1EE4" w:rsidTr="00255761">
        <w:tc>
          <w:tcPr>
            <w:tcW w:w="9016" w:type="dxa"/>
            <w:gridSpan w:val="2"/>
            <w:vAlign w:val="center"/>
          </w:tcPr>
          <w:p w:rsidR="00837099" w:rsidRPr="00FD1EE4" w:rsidRDefault="00081281" w:rsidP="00255761">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839CB">
              <w:rPr>
                <w:rFonts w:ascii="GHEA Grapalat" w:eastAsia="GHEA Grapalat" w:hAnsi="GHEA Grapalat" w:cs="GHEA Grapalat"/>
                <w:lang w:val="hy-AM"/>
              </w:rPr>
              <w:t>г</w:t>
            </w:r>
            <w:r w:rsidR="00837099" w:rsidRPr="00FD1EE4">
              <w:rPr>
                <w:rFonts w:eastAsia="Cambria Math"/>
              </w:rPr>
              <w:t>․</w:t>
            </w:r>
            <w:r w:rsidR="00837099" w:rsidRPr="00FD1EE4">
              <w:rPr>
                <w:rFonts w:ascii="GHEA Grapalat" w:eastAsia="Cambria Math" w:hAnsi="GHEA Grapalat" w:cs="Cambria Math"/>
              </w:rPr>
              <w:t xml:space="preserve"> </w:t>
            </w:r>
            <w:r w:rsidR="00837099" w:rsidRPr="00F84F06">
              <w:rPr>
                <w:rFonts w:ascii="GHEA Grapalat" w:eastAsia="GHEA Grapalat" w:hAnsi="GHEA Grapalat" w:cs="GHEA Grapalat"/>
              </w:rPr>
              <w:t xml:space="preserve">осуществляет реальный (фактический) контроль за юридическим лицом </w:t>
            </w:r>
            <w:r w:rsidR="00837099">
              <w:rPr>
                <w:rFonts w:ascii="GHEA Grapalat" w:eastAsia="GHEA Grapalat" w:hAnsi="GHEA Grapalat" w:cs="GHEA Grapalat"/>
              </w:rPr>
              <w:t>иными</w:t>
            </w:r>
            <w:r w:rsidR="00837099" w:rsidRPr="00F84F06">
              <w:rPr>
                <w:rFonts w:ascii="GHEA Grapalat" w:eastAsia="GHEA Grapalat" w:hAnsi="GHEA Grapalat" w:cs="GHEA Grapalat"/>
              </w:rPr>
              <w:t xml:space="preserve"> средствами</w:t>
            </w:r>
          </w:p>
        </w:tc>
      </w:tr>
      <w:tr w:rsidR="00837099" w:rsidRPr="00FD1EE4" w:rsidTr="00255761">
        <w:tc>
          <w:tcPr>
            <w:tcW w:w="9016" w:type="dxa"/>
            <w:gridSpan w:val="2"/>
            <w:vAlign w:val="center"/>
          </w:tcPr>
          <w:p w:rsidR="00837099" w:rsidRPr="00FD1EE4" w:rsidRDefault="00081281" w:rsidP="00255761">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331D0E">
              <w:rPr>
                <w:rFonts w:ascii="GHEA Grapalat" w:eastAsia="GHEA Grapalat" w:hAnsi="GHEA Grapalat" w:cs="GHEA Grapalat"/>
                <w:lang w:val="hy-AM"/>
              </w:rPr>
              <w:t>д</w:t>
            </w:r>
            <w:r w:rsidR="00837099" w:rsidRPr="00FD1EE4">
              <w:rPr>
                <w:rFonts w:eastAsia="Cambria Math"/>
              </w:rPr>
              <w:t>․</w:t>
            </w:r>
            <w:r w:rsidR="00837099" w:rsidRPr="00FD1EE4">
              <w:rPr>
                <w:rFonts w:ascii="GHEA Grapalat" w:eastAsia="Cambria Math" w:hAnsi="GHEA Grapalat" w:cs="Cambria Math"/>
              </w:rPr>
              <w:t xml:space="preserve"> </w:t>
            </w:r>
            <w:r w:rsidR="008370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837099" w:rsidRPr="00F36505">
              <w:rPr>
                <w:rFonts w:ascii="GHEA Grapalat" w:eastAsia="GHEA Grapalat" w:hAnsi="GHEA Grapalat" w:cs="GHEA Grapalat"/>
              </w:rPr>
              <w:t xml:space="preserve"> "а" - "г"</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837099" w:rsidRPr="00B23852" w:rsidRDefault="00081281"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Отдельно</w:t>
            </w:r>
          </w:p>
          <w:p w:rsidR="00837099" w:rsidRPr="00FD1EE4" w:rsidRDefault="00081281" w:rsidP="00255761">
            <w:pPr>
              <w:rPr>
                <w:rFonts w:ascii="GHEA Grapalat" w:eastAsia="GHEA Grapalat" w:hAnsi="GHEA Grapalat" w:cs="GHEA Grapalat"/>
              </w:rPr>
            </w:pPr>
            <w:sdt>
              <w:sdtPr>
                <w:rPr>
                  <w:rFonts w:ascii="GHEA Grapalat" w:eastAsia="GHEA Grapalat" w:hAnsi="GHEA Grapalat" w:cs="GHEA Grapalat"/>
                </w:rPr>
                <w:id w:val="45428789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558FC">
              <w:rPr>
                <w:rFonts w:ascii="GHEA Grapalat" w:eastAsia="GHEA Grapalat" w:hAnsi="GHEA Grapalat" w:cs="GHEA Grapalat"/>
              </w:rPr>
              <w:t>Совместно с аффилированными лицами</w:t>
            </w: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837099" w:rsidRPr="005600B4" w:rsidRDefault="00081281"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Да</w:t>
            </w:r>
          </w:p>
          <w:p w:rsidR="00837099" w:rsidRPr="005600B4" w:rsidRDefault="00081281"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Нет</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pBdr>
          <w:top w:val="nil"/>
          <w:left w:val="nil"/>
          <w:bottom w:val="nil"/>
          <w:right w:val="nil"/>
          <w:between w:val="nil"/>
        </w:pBdr>
        <w:ind w:left="792"/>
        <w:rPr>
          <w:rFonts w:ascii="GHEA Grapalat" w:eastAsia="GHEA Grapalat" w:hAnsi="GHEA Grapalat" w:cs="GHEA Grapalat"/>
          <w:i/>
          <w:color w:val="000000"/>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rPr>
          <w:trHeight w:val="853"/>
        </w:trPr>
        <w:tc>
          <w:tcPr>
            <w:tcW w:w="2835" w:type="dxa"/>
            <w:vMerge w:val="restart"/>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bl>
    <w:p w:rsidR="00837099"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lastRenderedPageBreak/>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37099" w:rsidRPr="00FD1EE4" w:rsidTr="00255761">
        <w:tc>
          <w:tcPr>
            <w:tcW w:w="9016" w:type="dxa"/>
            <w:shd w:val="clear" w:color="auto" w:fill="DBE5F1" w:themeFill="accent1" w:themeFillTint="33"/>
          </w:tcPr>
          <w:p w:rsidR="00837099" w:rsidRPr="00FD1EE4" w:rsidRDefault="00837099" w:rsidP="00255761">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37099" w:rsidRPr="00FD1EE4" w:rsidTr="00255761">
        <w:trPr>
          <w:trHeight w:val="10187"/>
        </w:trPr>
        <w:tc>
          <w:tcPr>
            <w:tcW w:w="9016" w:type="dxa"/>
          </w:tcPr>
          <w:p w:rsidR="00837099" w:rsidRPr="00FD1EE4" w:rsidRDefault="00837099" w:rsidP="00255761">
            <w:pPr>
              <w:rPr>
                <w:rFonts w:ascii="GHEA Grapalat" w:eastAsia="GHEA Grapalat" w:hAnsi="GHEA Grapalat" w:cs="GHEA Grapalat"/>
                <w:b/>
                <w:color w:val="000000"/>
              </w:rPr>
            </w:pPr>
          </w:p>
        </w:tc>
      </w:tr>
    </w:tbl>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Default="00837099" w:rsidP="00837099">
      <w:pPr>
        <w:rPr>
          <w:rFonts w:ascii="GHEA Grapalat" w:hAnsi="GHEA Grapalat"/>
          <w:b/>
          <w:sz w:val="28"/>
          <w:szCs w:val="28"/>
          <w:lang w:val="hy-AM"/>
        </w:rPr>
      </w:pPr>
      <w:r>
        <w:rPr>
          <w:rFonts w:ascii="GHEA Grapalat" w:hAnsi="GHEA Grapalat"/>
          <w:b/>
        </w:rPr>
        <w:br w:type="page"/>
      </w:r>
      <w:r w:rsidRPr="00490465">
        <w:rPr>
          <w:rFonts w:ascii="GHEA Grapalat" w:hAnsi="GHEA Grapalat"/>
          <w:b/>
          <w:sz w:val="28"/>
          <w:szCs w:val="28"/>
        </w:rPr>
        <w:lastRenderedPageBreak/>
        <w:t>Порядок заполнения декларации</w:t>
      </w:r>
    </w:p>
    <w:p w:rsidR="00837099" w:rsidRPr="00490465" w:rsidRDefault="00837099" w:rsidP="00837099">
      <w:pPr>
        <w:spacing w:line="360" w:lineRule="auto"/>
        <w:jc w:val="center"/>
        <w:rPr>
          <w:rFonts w:ascii="GHEA Grapalat" w:hAnsi="GHEA Grapalat"/>
          <w:b/>
          <w:sz w:val="28"/>
          <w:szCs w:val="28"/>
          <w:lang w:val="hy-AM"/>
        </w:rPr>
      </w:pP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37099" w:rsidRPr="00092E73" w:rsidRDefault="00837099" w:rsidP="00837099">
      <w:pPr>
        <w:pStyle w:val="ListParagraph"/>
        <w:numPr>
          <w:ilvl w:val="0"/>
          <w:numId w:val="27"/>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37099" w:rsidRPr="00092E73" w:rsidRDefault="00837099" w:rsidP="00837099">
      <w:pPr>
        <w:pStyle w:val="ListParagraph"/>
        <w:numPr>
          <w:ilvl w:val="0"/>
          <w:numId w:val="27"/>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837099" w:rsidRPr="00092E73" w:rsidRDefault="00837099" w:rsidP="00837099">
      <w:pPr>
        <w:pStyle w:val="ListParagraph"/>
        <w:numPr>
          <w:ilvl w:val="0"/>
          <w:numId w:val="27"/>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37099" w:rsidRPr="00092E73" w:rsidRDefault="00837099" w:rsidP="00837099">
      <w:pPr>
        <w:pStyle w:val="ListParagraph"/>
        <w:numPr>
          <w:ilvl w:val="0"/>
          <w:numId w:val="26"/>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092E73">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29"/>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30"/>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37099" w:rsidRPr="00092E73" w:rsidRDefault="00837099" w:rsidP="008370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092E73">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837099" w:rsidRPr="00092E73" w:rsidRDefault="00837099" w:rsidP="008370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lang w:val="hy-AM"/>
        </w:rPr>
        <w:lastRenderedPageBreak/>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837099" w:rsidRPr="00092E73" w:rsidRDefault="00837099" w:rsidP="008370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37099" w:rsidRPr="00092E73" w:rsidRDefault="00837099" w:rsidP="008370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37099" w:rsidRPr="00092E73" w:rsidRDefault="00837099" w:rsidP="008370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37099" w:rsidRPr="00092E73" w:rsidRDefault="00837099" w:rsidP="008370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bookmarkStart w:id="1" w:name="_GoBack"/>
      <w:bookmarkEnd w:id="1"/>
    </w:p>
    <w:p w:rsidR="00837099" w:rsidRDefault="00837099" w:rsidP="00837099">
      <w:pPr>
        <w:contextualSpacing/>
        <w:jc w:val="both"/>
        <w:rPr>
          <w:rFonts w:ascii="GHEA Grapalat" w:hAnsi="GHEA Grapalat"/>
          <w:sz w:val="28"/>
          <w:szCs w:val="28"/>
        </w:rPr>
      </w:pPr>
    </w:p>
    <w:p w:rsidR="00837099" w:rsidRDefault="00837099" w:rsidP="00837099">
      <w:pPr>
        <w:contextualSpacing/>
        <w:jc w:val="both"/>
        <w:rPr>
          <w:rFonts w:ascii="GHEA Grapalat" w:hAnsi="GHEA Grapalat"/>
          <w:sz w:val="28"/>
          <w:szCs w:val="28"/>
        </w:rPr>
      </w:pPr>
    </w:p>
    <w:p w:rsidR="00837099" w:rsidRPr="009E5671" w:rsidRDefault="00837099" w:rsidP="00837099">
      <w:pPr>
        <w:contextualSpacing/>
        <w:jc w:val="both"/>
        <w:rPr>
          <w:rFonts w:ascii="GHEA Grapalat" w:hAnsi="GHEA Grapalat"/>
          <w:i/>
          <w:sz w:val="20"/>
          <w:szCs w:val="20"/>
        </w:rPr>
      </w:pPr>
      <w:r w:rsidRPr="00B27FD9">
        <w:rPr>
          <w:rFonts w:ascii="GHEA Grapalat" w:hAnsi="GHEA Grapalat"/>
          <w:i/>
          <w:sz w:val="20"/>
          <w:szCs w:val="20"/>
        </w:rPr>
        <w:t>** Приложение 1.2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w:t>
      </w:r>
      <w:r w:rsidRPr="00B138F3">
        <w:rPr>
          <w:rFonts w:ascii="GHEA Grapalat" w:hAnsi="GHEA Grapalat"/>
          <w:sz w:val="22"/>
          <w:szCs w:val="22"/>
        </w:rPr>
        <w:lastRenderedPageBreak/>
        <w:t>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w:t>
      </w:r>
      <w:r w:rsidRPr="00B138F3">
        <w:rPr>
          <w:rFonts w:ascii="GHEA Grapalat" w:hAnsi="GHEA Grapalat"/>
        </w:rPr>
        <w:lastRenderedPageBreak/>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lastRenderedPageBreak/>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8815B3" w:rsidRPr="00936B04" w:rsidRDefault="008815B3" w:rsidP="008815B3">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Pr="001B1E5E">
        <w:rPr>
          <w:rFonts w:ascii="GHEA Grapalat" w:hAnsi="GHEA Grapalat"/>
          <w:b/>
        </w:rPr>
        <w:t>УСЛУГ</w:t>
      </w:r>
      <w:r w:rsidR="00004D2D">
        <w:rPr>
          <w:rFonts w:ascii="GHEA Grapalat" w:hAnsi="GHEA Grapalat"/>
          <w:b/>
        </w:rPr>
        <w:t>И</w:t>
      </w:r>
      <w:r w:rsidRPr="001B1E5E">
        <w:rPr>
          <w:rFonts w:ascii="GHEA Grapalat" w:hAnsi="GHEA Grapalat"/>
          <w:b/>
        </w:rPr>
        <w:t xml:space="preserve"> </w:t>
      </w:r>
      <w:r w:rsidR="00004D2D" w:rsidRPr="00E063D7">
        <w:rPr>
          <w:rFonts w:ascii="GHEA Grapalat" w:hAnsi="GHEA Grapalat"/>
          <w:b/>
          <w:sz w:val="22"/>
          <w:szCs w:val="22"/>
        </w:rPr>
        <w:t xml:space="preserve">ПРИОБРЕТЕНИЯ </w:t>
      </w:r>
      <w:r w:rsidR="00004D2D" w:rsidRPr="009C4172">
        <w:rPr>
          <w:rFonts w:ascii="GHEA Grapalat" w:hAnsi="GHEA Grapalat"/>
          <w:b/>
          <w:spacing w:val="6"/>
          <w:sz w:val="22"/>
          <w:szCs w:val="22"/>
        </w:rPr>
        <w:t>УСЛУГИ ТЕХНИЧЕСКОЙ ПОДДЕРЖКИ ПО ПРИЕМУ И СОПРОВОЖДЕНИЮ ПРОГРАММ ДЛЯ ЖУРНАЛИСТОВ</w:t>
      </w:r>
      <w:r>
        <w:rPr>
          <w:rFonts w:ascii="GHEA Grapalat" w:hAnsi="GHEA Grapalat"/>
          <w:b/>
          <w:i/>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EC3943" w:rsidRPr="001C59C6">
        <w:rPr>
          <w:rFonts w:ascii="GHEA Grapalat" w:hAnsi="GHEA Grapalat"/>
          <w:b/>
          <w:spacing w:val="6"/>
        </w:rPr>
        <w:t xml:space="preserve">на </w:t>
      </w:r>
      <w:r w:rsidR="00EC3943" w:rsidRPr="001C59C6">
        <w:rPr>
          <w:rFonts w:ascii="GHEA Grapalat" w:hAnsi="GHEA Grapalat"/>
          <w:b/>
        </w:rPr>
        <w:t xml:space="preserve">предоставление </w:t>
      </w:r>
      <w:r w:rsidR="00CF37A5" w:rsidRPr="001B1E5E">
        <w:rPr>
          <w:rFonts w:ascii="GHEA Grapalat" w:hAnsi="GHEA Grapalat"/>
          <w:b/>
        </w:rPr>
        <w:t>услуг</w:t>
      </w:r>
      <w:r w:rsidR="00004D2D">
        <w:rPr>
          <w:rFonts w:ascii="GHEA Grapalat" w:hAnsi="GHEA Grapalat"/>
          <w:b/>
        </w:rPr>
        <w:t>и</w:t>
      </w:r>
      <w:r w:rsidR="00CF37A5" w:rsidRPr="001B1E5E">
        <w:rPr>
          <w:rFonts w:ascii="GHEA Grapalat" w:hAnsi="GHEA Grapalat"/>
          <w:b/>
        </w:rPr>
        <w:t xml:space="preserve"> </w:t>
      </w:r>
      <w:r w:rsidR="00004D2D" w:rsidRPr="00004D2D">
        <w:rPr>
          <w:rFonts w:ascii="GHEA Grapalat" w:hAnsi="GHEA Grapalat"/>
          <w:b/>
          <w:spacing w:val="6"/>
          <w:sz w:val="22"/>
          <w:szCs w:val="22"/>
        </w:rPr>
        <w:t>технической поддержки по приему и сопровождению программ для журналистов</w:t>
      </w:r>
      <w:r w:rsidR="00CF37A5"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lastRenderedPageBreak/>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Pr>
          <w:rFonts w:ascii="GHEA Grapalat" w:hAnsi="GHEA Grapalat"/>
        </w:rPr>
        <w:t>.</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lastRenderedPageBreak/>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w:t>
      </w:r>
      <w:r w:rsidRPr="00AD29CE">
        <w:rPr>
          <w:rFonts w:ascii="GHEA Grapalat" w:hAnsi="GHEA Grapalat"/>
        </w:rPr>
        <w:lastRenderedPageBreak/>
        <w:t>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1D44E0">
        <w:rPr>
          <w:rFonts w:ascii="GHEA Grapalat" w:hAnsi="GHEA Grapalat"/>
        </w:rPr>
        <w:t>1.1</w:t>
      </w:r>
      <w:r w:rsidR="001B1E5E">
        <w:rPr>
          <w:rFonts w:ascii="GHEA Grapalat" w:hAnsi="GHEA Grapalat"/>
        </w:rPr>
        <w:t xml:space="preserve">, </w:t>
      </w:r>
      <w:r w:rsidRPr="00AD29CE">
        <w:rPr>
          <w:rFonts w:ascii="GHEA Grapalat" w:hAnsi="GHEA Grapalat"/>
        </w:rPr>
        <w:t xml:space="preserve">№ 3 и № 3.1 </w:t>
      </w:r>
      <w:r w:rsidR="00CF37A5">
        <w:rPr>
          <w:rFonts w:ascii="GHEA Grapalat" w:hAnsi="GHEA Grapalat"/>
        </w:rPr>
        <w:t xml:space="preserve">и </w:t>
      </w:r>
      <w:r w:rsidRPr="00AD29CE">
        <w:rPr>
          <w:rFonts w:ascii="GHEA Grapalat" w:hAnsi="GHEA Grapalat"/>
        </w:rPr>
        <w:t xml:space="preserve">к </w:t>
      </w:r>
      <w:r w:rsidRPr="00AD29CE">
        <w:rPr>
          <w:rFonts w:ascii="GHEA Grapalat" w:hAnsi="GHEA Grapalat"/>
        </w:rPr>
        <w:lastRenderedPageBreak/>
        <w:t>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1B5530" w:rsidRPr="00AD29CE" w:rsidRDefault="001B5530" w:rsidP="008542BA">
      <w:pPr>
        <w:widowControl w:val="0"/>
        <w:tabs>
          <w:tab w:val="left" w:pos="1276"/>
        </w:tabs>
        <w:ind w:firstLine="567"/>
        <w:contextualSpacing/>
        <w:jc w:val="both"/>
        <w:rPr>
          <w:rFonts w:ascii="GHEA Grapalat" w:hAnsi="GHEA Grapalat"/>
          <w:bCs/>
        </w:rPr>
      </w:pPr>
      <w:r>
        <w:rPr>
          <w:rFonts w:ascii="GHEA Grapalat" w:hAnsi="GHEA Grapalat"/>
        </w:rPr>
        <w:t>7.15.</w:t>
      </w:r>
      <w:r w:rsidRPr="001B5530">
        <w:rPr>
          <w:rFonts w:ascii="GHEA Grapalat" w:hAnsi="GHEA Grapalat"/>
        </w:rPr>
        <w:t xml:space="preserve"> </w:t>
      </w:r>
      <w:r w:rsidRPr="001B5530">
        <w:rPr>
          <w:rFonts w:ascii="GHEA Grapalat" w:hAnsi="GHEA Grapalat"/>
          <w:b/>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 xml:space="preserve">Счет-фактура и положительное заключение, послужившие основанием для подтверждения </w:t>
      </w:r>
      <w:r w:rsidRPr="00AD29CE">
        <w:rPr>
          <w:rFonts w:ascii="GHEA Grapalat" w:hAnsi="GHEA Grapalat"/>
        </w:rPr>
        <w:lastRenderedPageBreak/>
        <w:t>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F15511">
      <w:footerReference w:type="default" r:id="rId9"/>
      <w:footnotePr>
        <w:pos w:val="beneathText"/>
      </w:footnotePr>
      <w:pgSz w:w="11906" w:h="16838" w:code="9"/>
      <w:pgMar w:top="567" w:right="566" w:bottom="56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7F7" w:rsidRDefault="00EA67F7">
      <w:r>
        <w:separator/>
      </w:r>
    </w:p>
  </w:endnote>
  <w:endnote w:type="continuationSeparator" w:id="0">
    <w:p w:rsidR="00EA67F7" w:rsidRDefault="00EA67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EA67F7" w:rsidRPr="00305BEC" w:rsidRDefault="00081281">
        <w:pPr>
          <w:pStyle w:val="Footer"/>
          <w:jc w:val="center"/>
          <w:rPr>
            <w:rFonts w:ascii="GHEA Grapalat" w:hAnsi="GHEA Grapalat"/>
            <w:sz w:val="24"/>
            <w:szCs w:val="24"/>
          </w:rPr>
        </w:pPr>
        <w:r w:rsidRPr="00305BEC">
          <w:rPr>
            <w:rFonts w:ascii="GHEA Grapalat" w:hAnsi="GHEA Grapalat"/>
            <w:sz w:val="24"/>
            <w:szCs w:val="24"/>
          </w:rPr>
          <w:fldChar w:fldCharType="begin"/>
        </w:r>
        <w:r w:rsidR="00EA67F7"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004D2D">
          <w:rPr>
            <w:rFonts w:ascii="GHEA Grapalat" w:hAnsi="GHEA Grapalat"/>
            <w:noProof/>
            <w:sz w:val="24"/>
            <w:szCs w:val="24"/>
          </w:rPr>
          <w:t>62</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7F7" w:rsidRDefault="00EA67F7">
      <w:r>
        <w:separator/>
      </w:r>
    </w:p>
  </w:footnote>
  <w:footnote w:type="continuationSeparator" w:id="0">
    <w:p w:rsidR="00EA67F7" w:rsidRDefault="00EA67F7">
      <w:r>
        <w:continuationSeparator/>
      </w:r>
    </w:p>
  </w:footnote>
  <w:footnote w:id="1">
    <w:p w:rsidR="00EA67F7" w:rsidRPr="00A31673" w:rsidRDefault="00EA67F7">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A67F7" w:rsidRDefault="00EA67F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A67F7" w:rsidRDefault="00EA67F7" w:rsidP="006B3E56">
      <w:pPr>
        <w:pStyle w:val="FootnoteText"/>
        <w:rPr>
          <w:rFonts w:asciiTheme="minorHAnsi" w:hAnsiTheme="minorHAnsi"/>
          <w:lang w:val="af-ZA"/>
        </w:rPr>
      </w:pPr>
    </w:p>
  </w:footnote>
  <w:footnote w:id="3">
    <w:p w:rsidR="00EA67F7" w:rsidRPr="00D3436F" w:rsidRDefault="00EA67F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EA67F7" w:rsidRPr="00FF5217" w:rsidRDefault="00EA67F7" w:rsidP="0006027F">
      <w:pPr>
        <w:widowControl w:val="0"/>
        <w:ind w:right="309"/>
        <w:jc w:val="both"/>
        <w:rPr>
          <w:b/>
          <w:color w:val="FF0000"/>
          <w:sz w:val="32"/>
          <w:szCs w:val="32"/>
        </w:rPr>
      </w:pPr>
      <w:r w:rsidRPr="00FF5217">
        <w:rPr>
          <w:b/>
          <w:color w:val="FF0000"/>
          <w:sz w:val="32"/>
          <w:szCs w:val="32"/>
        </w:rPr>
        <w:t>* Приложение N 1.1 считается неотъемлемой частью ценового предложения и подается вместе с заявкой.</w:t>
      </w:r>
      <w:r w:rsidRPr="00FF5217">
        <w:rPr>
          <w:rStyle w:val="FootnoteReference"/>
          <w:b/>
          <w:color w:val="FF0000"/>
          <w:sz w:val="32"/>
          <w:szCs w:val="32"/>
          <w:vertAlign w:val="baseline"/>
        </w:rPr>
        <w:t xml:space="preserve"> </w:t>
      </w:r>
    </w:p>
    <w:p w:rsidR="00EA67F7" w:rsidRPr="0006027F" w:rsidRDefault="00EA67F7">
      <w:pPr>
        <w:pStyle w:val="FootnoteText"/>
      </w:pPr>
    </w:p>
  </w:footnote>
  <w:footnote w:id="4">
    <w:p w:rsidR="00EA67F7" w:rsidRDefault="00EA67F7" w:rsidP="003D2FE2">
      <w:pPr>
        <w:pStyle w:val="FootnoteText"/>
        <w:jc w:val="both"/>
        <w:rPr>
          <w:rFonts w:asciiTheme="minorHAnsi" w:hAnsiTheme="minorHAnsi"/>
        </w:rPr>
      </w:pPr>
    </w:p>
    <w:p w:rsidR="00EA67F7" w:rsidRDefault="00EA67F7" w:rsidP="003D2FE2">
      <w:pPr>
        <w:pStyle w:val="FootnoteText"/>
        <w:jc w:val="both"/>
        <w:rPr>
          <w:rFonts w:asciiTheme="minorHAnsi" w:hAnsiTheme="minorHAnsi"/>
        </w:rPr>
      </w:pPr>
    </w:p>
    <w:p w:rsidR="00EA67F7" w:rsidRPr="0006027F" w:rsidRDefault="00EA67F7" w:rsidP="003D2FE2">
      <w:pPr>
        <w:pStyle w:val="FootnoteText"/>
        <w:jc w:val="both"/>
        <w:rPr>
          <w:rFonts w:asciiTheme="minorHAnsi" w:hAnsiTheme="minorHAnsi"/>
        </w:rPr>
      </w:pPr>
    </w:p>
  </w:footnote>
  <w:footnote w:id="5">
    <w:p w:rsidR="00EA67F7" w:rsidRPr="008842CE" w:rsidRDefault="00EA67F7" w:rsidP="000A214C">
      <w:pPr>
        <w:pStyle w:val="FootnoteText"/>
        <w:jc w:val="both"/>
      </w:pPr>
    </w:p>
  </w:footnote>
  <w:footnote w:id="6">
    <w:p w:rsidR="00EA67F7" w:rsidRPr="006F5F33" w:rsidRDefault="00EA67F7"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EA67F7" w:rsidRPr="006F5F33" w:rsidRDefault="00EA67F7"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EA67F7" w:rsidRPr="006F5F33" w:rsidRDefault="00EA67F7"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EA67F7" w:rsidRPr="00E40AC8" w:rsidRDefault="00EA67F7"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4D2D"/>
    <w:rsid w:val="000050DF"/>
    <w:rsid w:val="00005403"/>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225"/>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27F"/>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28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723"/>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531"/>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0C6"/>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0A6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2D2"/>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2CE"/>
    <w:rsid w:val="0069380F"/>
    <w:rsid w:val="00693C4E"/>
    <w:rsid w:val="006953B6"/>
    <w:rsid w:val="006968E8"/>
    <w:rsid w:val="00697C38"/>
    <w:rsid w:val="006A0D8B"/>
    <w:rsid w:val="006A11B6"/>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1D06"/>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B7AEF"/>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099"/>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5B3"/>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460"/>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743"/>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C3A"/>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363"/>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0C2E"/>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61FB"/>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A7A38"/>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39F"/>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7A5"/>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55A"/>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21A3"/>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67F7"/>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8CD"/>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511"/>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34F"/>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0F23F-8943-4692-95A0-BCB89C0FE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2472</TotalTime>
  <Pages>65</Pages>
  <Words>15572</Words>
  <Characters>112745</Characters>
  <Application>Microsoft Office Word</Application>
  <DocSecurity>0</DocSecurity>
  <Lines>939</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128061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1159</cp:revision>
  <cp:lastPrinted>2018-02-16T07:12:00Z</cp:lastPrinted>
  <dcterms:created xsi:type="dcterms:W3CDTF">2019-10-28T07:04:00Z</dcterms:created>
  <dcterms:modified xsi:type="dcterms:W3CDTF">2021-12-03T10:49:00Z</dcterms:modified>
</cp:coreProperties>
</file>