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sidR="00D54C2E" w:rsidRPr="00D54C2E">
        <w:rPr>
          <w:rFonts w:ascii="GHEA Grapalat" w:hAnsi="GHEA Grapalat"/>
          <w:i w:val="0"/>
          <w:sz w:val="24"/>
          <w:szCs w:val="24"/>
        </w:rPr>
        <w:t xml:space="preserve">01 </w:t>
      </w:r>
      <w:r w:rsidR="00D54C2E">
        <w:rPr>
          <w:rFonts w:ascii="GHEA Grapalat" w:hAnsi="GHEA Grapalat"/>
          <w:i w:val="0"/>
          <w:sz w:val="24"/>
          <w:szCs w:val="24"/>
        </w:rPr>
        <w:t>ноябр</w:t>
      </w:r>
      <w:r w:rsidR="009610A8">
        <w:rPr>
          <w:rFonts w:ascii="GHEA Grapalat" w:hAnsi="GHEA Grapalat"/>
          <w:i w:val="0"/>
          <w:sz w:val="24"/>
          <w:szCs w:val="24"/>
        </w:rPr>
        <w:t xml:space="preserve">я </w:t>
      </w:r>
      <w:r w:rsidRPr="00080C03">
        <w:rPr>
          <w:rFonts w:ascii="GHEA Grapalat" w:hAnsi="GHEA Grapalat"/>
          <w:i w:val="0"/>
          <w:sz w:val="24"/>
          <w:szCs w:val="24"/>
        </w:rPr>
        <w:t xml:space="preserve"> 20</w:t>
      </w:r>
      <w:r w:rsidRPr="00D47807">
        <w:rPr>
          <w:rFonts w:ascii="GHEA Grapalat" w:hAnsi="GHEA Grapalat"/>
          <w:i w:val="0"/>
          <w:sz w:val="24"/>
          <w:szCs w:val="24"/>
        </w:rPr>
        <w:t>19</w:t>
      </w:r>
      <w:r w:rsidR="00D54C2E">
        <w:rPr>
          <w:rFonts w:ascii="GHEA Grapalat" w:hAnsi="GHEA Grapalat"/>
          <w:i w:val="0"/>
          <w:sz w:val="24"/>
          <w:szCs w:val="24"/>
        </w:rPr>
        <w:t xml:space="preserve"> года № 2</w:t>
      </w:r>
      <w:r w:rsidRPr="00080C03">
        <w:rPr>
          <w:rFonts w:ascii="GHEA Grapalat" w:hAnsi="GHEA Grapalat"/>
          <w:i w:val="0"/>
          <w:sz w:val="24"/>
          <w:szCs w:val="24"/>
        </w:rPr>
        <w:t xml:space="preserve">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r w:rsidR="00476D2F">
        <w:rPr>
          <w:rFonts w:ascii="GHEA Grapalat" w:hAnsi="GHEA Grapalat"/>
          <w:b/>
          <w:i w:val="0"/>
          <w:sz w:val="24"/>
          <w:szCs w:val="24"/>
        </w:rPr>
        <w:t>GHAPDzB-HVKAK-2019-60</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476D2F">
        <w:rPr>
          <w:rFonts w:ascii="GHEA Grapalat" w:hAnsi="GHEA Grapalat"/>
          <w:b/>
          <w:i w:val="0"/>
          <w:sz w:val="24"/>
          <w:szCs w:val="24"/>
        </w:rPr>
        <w:t>автозапчастей</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7406AA">
        <w:rPr>
          <w:rFonts w:ascii="GHEA Grapalat" w:hAnsi="GHEA Grapalat"/>
          <w:b/>
          <w:i w:val="0"/>
          <w:sz w:val="24"/>
          <w:szCs w:val="24"/>
        </w:rPr>
        <w:t>1</w:t>
      </w:r>
      <w:r w:rsidR="006342F2">
        <w:rPr>
          <w:rFonts w:ascii="GHEA Grapalat" w:hAnsi="GHEA Grapalat"/>
          <w:b/>
          <w:i w:val="0"/>
          <w:sz w:val="24"/>
          <w:szCs w:val="24"/>
        </w:rPr>
        <w:t>1</w:t>
      </w:r>
      <w:r w:rsidRPr="0012441D">
        <w:rPr>
          <w:rFonts w:ascii="GHEA Grapalat" w:hAnsi="GHEA Grapalat"/>
          <w:b/>
          <w:i w:val="0"/>
          <w:sz w:val="24"/>
          <w:szCs w:val="24"/>
        </w:rPr>
        <w:t xml:space="preserve">:00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 xml:space="preserve">Ереван, ул. </w:t>
      </w:r>
      <w:proofErr w:type="spellStart"/>
      <w:r w:rsidRPr="00445565">
        <w:rPr>
          <w:rFonts w:ascii="GHEA Grapalat" w:hAnsi="GHEA Grapalat"/>
          <w:b/>
          <w:i w:val="0"/>
          <w:sz w:val="24"/>
          <w:szCs w:val="24"/>
        </w:rPr>
        <w:t>М.Гераци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006342F2">
        <w:rPr>
          <w:rFonts w:ascii="GHEA Grapalat" w:hAnsi="GHEA Grapalat"/>
          <w:b/>
          <w:i w:val="0"/>
          <w:sz w:val="24"/>
          <w:szCs w:val="24"/>
        </w:rPr>
        <w:t>до 11</w:t>
      </w:r>
      <w:r w:rsidRPr="00445565">
        <w:rPr>
          <w:rFonts w:ascii="GHEA Grapalat" w:hAnsi="GHEA Grapalat"/>
          <w:b/>
          <w:i w:val="0"/>
          <w:sz w:val="24"/>
          <w:szCs w:val="24"/>
        </w:rPr>
        <w:t>:00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sidR="0009221C">
        <w:rPr>
          <w:rFonts w:ascii="GHEA Grapalat" w:hAnsi="GHEA Grapalat"/>
          <w:i w:val="0"/>
          <w:sz w:val="24"/>
          <w:szCs w:val="24"/>
        </w:rPr>
        <w:t xml:space="preserve"> </w:t>
      </w:r>
      <w:r w:rsidRPr="00B02E29">
        <w:rPr>
          <w:rFonts w:ascii="GHEA Grapalat" w:hAnsi="GHEA Grapalat"/>
          <w:i w:val="0"/>
          <w:sz w:val="24"/>
          <w:szCs w:val="24"/>
        </w:rPr>
        <w:t>Кроме</w:t>
      </w:r>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7727BC" w:rsidRDefault="00F9158E" w:rsidP="00F9158E">
      <w:pPr>
        <w:pStyle w:val="BodyTextIndent"/>
        <w:widowControl w:val="0"/>
        <w:spacing w:after="160" w:line="240" w:lineRule="auto"/>
        <w:ind w:firstLine="567"/>
        <w:contextualSpacing/>
        <w:rPr>
          <w:rFonts w:ascii="GHEA Grapalat" w:hAnsi="GHEA Grapalat"/>
          <w:b/>
          <w:i w:val="0"/>
          <w:sz w:val="24"/>
          <w:szCs w:val="24"/>
        </w:rPr>
      </w:pPr>
      <w:r w:rsidRPr="00BC13C0">
        <w:rPr>
          <w:rFonts w:ascii="GHEA Grapalat" w:hAnsi="GHEA Grapalat"/>
          <w:i w:val="0"/>
          <w:sz w:val="24"/>
          <w:szCs w:val="24"/>
        </w:rPr>
        <w:t xml:space="preserve">Вскрытие заявок будет проводиться по адресу </w:t>
      </w:r>
      <w:r w:rsidRPr="00BC13C0">
        <w:rPr>
          <w:rFonts w:ascii="GHEA Grapalat" w:hAnsi="GHEA Grapalat"/>
          <w:b/>
          <w:i w:val="0"/>
          <w:sz w:val="24"/>
          <w:szCs w:val="24"/>
        </w:rPr>
        <w:t>г.</w:t>
      </w:r>
      <w:r w:rsidRPr="00BC13C0">
        <w:rPr>
          <w:rFonts w:ascii="GHEA Grapalat" w:hAnsi="GHEA Grapalat"/>
          <w:b/>
          <w:i w:val="0"/>
          <w:sz w:val="24"/>
          <w:szCs w:val="24"/>
          <w:lang w:val="hy-AM"/>
        </w:rPr>
        <w:t xml:space="preserve"> </w:t>
      </w:r>
      <w:r w:rsidRPr="00BC13C0">
        <w:rPr>
          <w:rFonts w:ascii="GHEA Grapalat" w:hAnsi="GHEA Grapalat"/>
          <w:b/>
          <w:i w:val="0"/>
          <w:sz w:val="24"/>
          <w:szCs w:val="24"/>
        </w:rPr>
        <w:t xml:space="preserve">Ереван, ул. </w:t>
      </w:r>
      <w:proofErr w:type="spellStart"/>
      <w:r w:rsidRPr="00BC13C0">
        <w:rPr>
          <w:rFonts w:ascii="GHEA Grapalat" w:hAnsi="GHEA Grapalat"/>
          <w:b/>
          <w:i w:val="0"/>
          <w:sz w:val="24"/>
          <w:szCs w:val="24"/>
        </w:rPr>
        <w:t>М.Гераци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00CD7D98">
        <w:rPr>
          <w:rFonts w:ascii="GHEA Grapalat" w:hAnsi="GHEA Grapalat"/>
          <w:b/>
          <w:i w:val="0"/>
          <w:sz w:val="24"/>
          <w:szCs w:val="24"/>
        </w:rPr>
        <w:t>11</w:t>
      </w:r>
      <w:r w:rsidRPr="00BC13C0">
        <w:rPr>
          <w:rFonts w:ascii="GHEA Grapalat" w:hAnsi="GHEA Grapalat"/>
          <w:b/>
          <w:i w:val="0"/>
          <w:sz w:val="24"/>
          <w:szCs w:val="24"/>
        </w:rPr>
        <w:t xml:space="preserve">:00 </w:t>
      </w:r>
      <w:r w:rsidRPr="005953B1">
        <w:rPr>
          <w:rFonts w:ascii="GHEA Grapalat" w:hAnsi="GHEA Grapalat"/>
          <w:i w:val="0"/>
          <w:sz w:val="24"/>
          <w:szCs w:val="24"/>
        </w:rPr>
        <w:t xml:space="preserve">часов </w:t>
      </w:r>
      <w:r w:rsidR="00D54C2E">
        <w:rPr>
          <w:rFonts w:ascii="GHEA Grapalat" w:hAnsi="GHEA Grapalat"/>
          <w:b/>
          <w:i w:val="0"/>
          <w:sz w:val="24"/>
          <w:szCs w:val="24"/>
        </w:rPr>
        <w:t>08</w:t>
      </w:r>
      <w:r w:rsidR="00FD5342" w:rsidRPr="007727BC">
        <w:rPr>
          <w:rFonts w:ascii="GHEA Grapalat" w:hAnsi="GHEA Grapalat"/>
          <w:b/>
          <w:i w:val="0"/>
          <w:sz w:val="24"/>
          <w:szCs w:val="24"/>
        </w:rPr>
        <w:t xml:space="preserve"> ноября</w:t>
      </w:r>
      <w:r w:rsidRPr="007727BC">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относительно</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процедуры</w:t>
      </w:r>
      <w:r>
        <w:rPr>
          <w:rFonts w:ascii="GHEA Grapalat" w:hAnsi="GHEA Grapalat"/>
          <w:i w:val="0"/>
          <w:sz w:val="24"/>
          <w:szCs w:val="24"/>
        </w:rPr>
        <w:t xml:space="preserve"> </w:t>
      </w:r>
      <w:r w:rsidRPr="00B02E29">
        <w:rPr>
          <w:rFonts w:ascii="GHEA Grapalat" w:hAnsi="GHEA Grapalat"/>
          <w:i w:val="0"/>
          <w:sz w:val="24"/>
          <w:szCs w:val="24"/>
        </w:rPr>
        <w:t>должны</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лицу,</w:t>
      </w:r>
      <w:r>
        <w:rPr>
          <w:rFonts w:ascii="GHEA Grapalat" w:hAnsi="GHEA Grapalat"/>
          <w:i w:val="0"/>
          <w:sz w:val="24"/>
          <w:szCs w:val="24"/>
        </w:rPr>
        <w:t xml:space="preserve"> </w:t>
      </w:r>
      <w:r w:rsidRPr="00B02E29">
        <w:rPr>
          <w:rFonts w:ascii="GHEA Grapalat" w:hAnsi="GHEA Grapalat"/>
          <w:i w:val="0"/>
          <w:sz w:val="24"/>
          <w:szCs w:val="24"/>
        </w:rPr>
        <w:t>рассматривающему</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связи</w:t>
      </w:r>
      <w:r>
        <w:rPr>
          <w:rFonts w:ascii="GHEA Grapalat" w:hAnsi="GHEA Grapalat"/>
          <w:i w:val="0"/>
          <w:sz w:val="24"/>
          <w:szCs w:val="24"/>
        </w:rPr>
        <w:t xml:space="preserve"> </w:t>
      </w:r>
      <w:r w:rsidRPr="00B02E29">
        <w:rPr>
          <w:rFonts w:ascii="GHEA Grapalat" w:hAnsi="GHEA Grapalat"/>
          <w:i w:val="0"/>
          <w:sz w:val="24"/>
          <w:szCs w:val="24"/>
        </w:rPr>
        <w:t>с</w:t>
      </w:r>
      <w:r>
        <w:rPr>
          <w:rFonts w:ascii="GHEA Grapalat" w:hAnsi="GHEA Grapalat"/>
          <w:i w:val="0"/>
          <w:sz w:val="24"/>
          <w:szCs w:val="24"/>
        </w:rPr>
        <w:t xml:space="preserve"> </w:t>
      </w:r>
      <w:r w:rsidRPr="00B02E29">
        <w:rPr>
          <w:rFonts w:ascii="GHEA Grapalat" w:hAnsi="GHEA Grapalat"/>
          <w:i w:val="0"/>
          <w:sz w:val="24"/>
          <w:szCs w:val="24"/>
        </w:rPr>
        <w:t>закупками</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адресу:</w:t>
      </w:r>
      <w:r>
        <w:rPr>
          <w:rFonts w:ascii="GHEA Grapalat" w:hAnsi="GHEA Grapalat"/>
          <w:i w:val="0"/>
          <w:sz w:val="24"/>
          <w:szCs w:val="24"/>
        </w:rPr>
        <w:t xml:space="preserve"> </w:t>
      </w:r>
      <w:r w:rsidRPr="00B02E29">
        <w:rPr>
          <w:rFonts w:ascii="GHEA Grapalat" w:hAnsi="GHEA Grapalat"/>
          <w:i w:val="0"/>
          <w:sz w:val="24"/>
          <w:szCs w:val="24"/>
        </w:rPr>
        <w:t>ул.</w:t>
      </w:r>
      <w:r>
        <w:rPr>
          <w:rFonts w:ascii="GHEA Grapalat" w:hAnsi="GHEA Grapalat"/>
          <w:i w:val="0"/>
          <w:sz w:val="24"/>
          <w:szCs w:val="24"/>
        </w:rPr>
        <w:t xml:space="preserve"> </w:t>
      </w:r>
      <w:proofErr w:type="spellStart"/>
      <w:r w:rsidRPr="00B02E29">
        <w:rPr>
          <w:rFonts w:ascii="GHEA Grapalat" w:hAnsi="GHEA Grapalat"/>
          <w:i w:val="0"/>
          <w:sz w:val="24"/>
          <w:szCs w:val="24"/>
        </w:rPr>
        <w:t>Мелик</w:t>
      </w:r>
      <w:r>
        <w:rPr>
          <w:rFonts w:ascii="GHEA Grapalat" w:hAnsi="GHEA Grapalat"/>
          <w:i w:val="0"/>
          <w:sz w:val="24"/>
          <w:szCs w:val="24"/>
        </w:rPr>
        <w:t>-</w:t>
      </w:r>
      <w:r w:rsidRPr="00B02E29">
        <w:rPr>
          <w:rFonts w:ascii="GHEA Grapalat" w:hAnsi="GHEA Grapalat"/>
          <w:i w:val="0"/>
          <w:sz w:val="24"/>
          <w:szCs w:val="24"/>
        </w:rPr>
        <w:t>Адамяна</w:t>
      </w:r>
      <w:proofErr w:type="spellEnd"/>
      <w:r>
        <w:rPr>
          <w:rFonts w:ascii="GHEA Grapalat" w:hAnsi="GHEA Grapalat"/>
          <w:i w:val="0"/>
          <w:sz w:val="24"/>
          <w:szCs w:val="24"/>
        </w:rPr>
        <w:t xml:space="preserve"> </w:t>
      </w:r>
      <w:r w:rsidRPr="00B02E29">
        <w:rPr>
          <w:rFonts w:ascii="GHEA Grapalat" w:hAnsi="GHEA Grapalat"/>
          <w:i w:val="0"/>
          <w:sz w:val="24"/>
          <w:szCs w:val="24"/>
        </w:rPr>
        <w:t>1,</w:t>
      </w:r>
      <w:r>
        <w:rPr>
          <w:rFonts w:ascii="GHEA Grapalat" w:hAnsi="GHEA Grapalat"/>
          <w:i w:val="0"/>
          <w:sz w:val="24"/>
          <w:szCs w:val="24"/>
        </w:rPr>
        <w:t xml:space="preserve"> </w:t>
      </w:r>
      <w:r w:rsidRPr="00B02E29">
        <w:rPr>
          <w:rFonts w:ascii="GHEA Grapalat" w:hAnsi="GHEA Grapalat"/>
          <w:i w:val="0"/>
          <w:sz w:val="24"/>
          <w:szCs w:val="24"/>
        </w:rPr>
        <w:t>Ереван.</w:t>
      </w:r>
      <w:r>
        <w:rPr>
          <w:rFonts w:ascii="GHEA Grapalat" w:hAnsi="GHEA Grapalat"/>
          <w:i w:val="0"/>
          <w:sz w:val="24"/>
          <w:szCs w:val="24"/>
        </w:rPr>
        <w:t xml:space="preserve"> </w:t>
      </w:r>
      <w:r w:rsidRPr="00B02E29">
        <w:rPr>
          <w:rFonts w:ascii="GHEA Grapalat" w:hAnsi="GHEA Grapalat"/>
          <w:i w:val="0"/>
          <w:sz w:val="24"/>
          <w:szCs w:val="24"/>
        </w:rPr>
        <w:t>Обжалование</w:t>
      </w:r>
      <w:r>
        <w:rPr>
          <w:rFonts w:ascii="GHEA Grapalat" w:hAnsi="GHEA Grapalat"/>
          <w:i w:val="0"/>
          <w:sz w:val="24"/>
          <w:szCs w:val="24"/>
        </w:rPr>
        <w:t xml:space="preserve"> </w:t>
      </w:r>
      <w:r w:rsidRPr="00B02E29">
        <w:rPr>
          <w:rFonts w:ascii="GHEA Grapalat" w:hAnsi="GHEA Grapalat"/>
          <w:i w:val="0"/>
          <w:sz w:val="24"/>
          <w:szCs w:val="24"/>
        </w:rPr>
        <w:t>осуществляется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приглашением</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lastRenderedPageBreak/>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sidR="00F4089F">
        <w:rPr>
          <w:rFonts w:ascii="GHEA Grapalat" w:hAnsi="GHEA Grapalat"/>
          <w:i w:val="0"/>
          <w:sz w:val="24"/>
          <w:szCs w:val="24"/>
        </w:rPr>
        <w:t>ц</w:t>
      </w:r>
      <w:r w:rsidR="00090464">
        <w:rPr>
          <w:rFonts w:ascii="GHEA Grapalat" w:hAnsi="GHEA Grapalat"/>
          <w:i w:val="0"/>
          <w:sz w:val="24"/>
          <w:szCs w:val="24"/>
        </w:rPr>
        <w:t xml:space="preserve">еночной комиссии </w:t>
      </w:r>
      <w:proofErr w:type="spellStart"/>
      <w:r w:rsidR="00090464">
        <w:rPr>
          <w:rFonts w:ascii="GHEA Grapalat" w:hAnsi="GHEA Grapalat"/>
          <w:i w:val="0"/>
          <w:sz w:val="24"/>
          <w:szCs w:val="24"/>
        </w:rPr>
        <w:t>Налбандян</w:t>
      </w:r>
      <w:proofErr w:type="spellEnd"/>
      <w:r w:rsidR="00090464">
        <w:rPr>
          <w:rFonts w:ascii="GHEA Grapalat" w:hAnsi="GHEA Grapalat"/>
          <w:i w:val="0"/>
          <w:sz w:val="24"/>
          <w:szCs w:val="24"/>
        </w:rPr>
        <w:t xml:space="preserve"> Луизе</w:t>
      </w:r>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00F50A90">
        <w:rPr>
          <w:rFonts w:ascii="GHEA Grapalat" w:hAnsi="GHEA Grapalat"/>
          <w:i/>
        </w:rPr>
        <w:t xml:space="preserve">№ </w:t>
      </w:r>
      <w:r w:rsidR="00783269">
        <w:rPr>
          <w:rFonts w:ascii="GHEA Grapalat" w:hAnsi="GHEA Grapalat"/>
          <w:i/>
          <w:lang w:val="hy-AM"/>
        </w:rPr>
        <w:t>2</w:t>
      </w:r>
      <w:r w:rsidR="00F50A90">
        <w:rPr>
          <w:rFonts w:ascii="GHEA Grapalat" w:hAnsi="GHEA Grapalat"/>
          <w:i/>
        </w:rPr>
        <w:t xml:space="preserve"> от 01 ноябр</w:t>
      </w:r>
      <w:r w:rsidR="00F4089F">
        <w:rPr>
          <w:rFonts w:ascii="GHEA Grapalat" w:hAnsi="GHEA Grapalat"/>
          <w:i/>
        </w:rPr>
        <w:t>я</w:t>
      </w:r>
      <w:r w:rsidR="0009221C">
        <w:rPr>
          <w:rFonts w:ascii="GHEA Grapalat" w:hAnsi="GHEA Grapalat"/>
          <w:i/>
        </w:rPr>
        <w:t xml:space="preserve">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r w:rsidR="00476D2F">
        <w:rPr>
          <w:rFonts w:ascii="GHEA Grapalat" w:hAnsi="GHEA Grapalat"/>
          <w:i/>
        </w:rPr>
        <w:t>GHAPDzB-HVKAK-2019-60</w:t>
      </w:r>
      <w:r>
        <w:rPr>
          <w:rFonts w:ascii="GHEA Grapalat" w:hAnsi="GHEA Grapalat"/>
          <w:i/>
        </w:rPr>
        <w:t>»</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bookmarkStart w:id="0" w:name="_GoBack"/>
      <w:bookmarkEnd w:id="0"/>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09221C">
        <w:rPr>
          <w:rFonts w:ascii="GHEA Grapalat" w:hAnsi="GHEA Grapalat"/>
          <w:b/>
        </w:rPr>
        <w:t>АВТОЗАПЧАСТЕЙ</w:t>
      </w:r>
      <w:r w:rsidRPr="00735E49">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9221C" w:rsidRDefault="009749D5" w:rsidP="0009221C">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r w:rsidR="0009221C">
        <w:rPr>
          <w:rFonts w:ascii="GHEA Grapalat" w:hAnsi="GHEA Grapalat"/>
          <w:b/>
        </w:rPr>
        <w:t xml:space="preserve"> АВТОЗАПЧАСТЕЙ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r w:rsidR="00476D2F">
        <w:rPr>
          <w:rFonts w:ascii="GHEA Grapalat" w:hAnsi="GHEA Grapalat"/>
          <w:b/>
        </w:rPr>
        <w:t>GHAPDzB-HVKAK-2019-60</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 xml:space="preserve">предмете </w:t>
      </w:r>
      <w:r w:rsidRPr="00DB60D1">
        <w:rPr>
          <w:rFonts w:ascii="GHEA Grapalat" w:hAnsi="GHEA Grapalat"/>
          <w:spacing w:val="-6"/>
        </w:rPr>
        <w:lastRenderedPageBreak/>
        <w:t>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 xml:space="preserve">Предметом закупки является приобретение </w:t>
      </w:r>
      <w:r w:rsidR="0009221C">
        <w:rPr>
          <w:rFonts w:ascii="GHEA Grapalat" w:hAnsi="GHEA Grapalat"/>
          <w:b/>
          <w:i w:val="0"/>
          <w:sz w:val="24"/>
          <w:szCs w:val="24"/>
        </w:rPr>
        <w:t>автозапчастей</w:t>
      </w:r>
      <w:r w:rsidR="00B731AB" w:rsidRPr="00245197">
        <w:rPr>
          <w:rFonts w:ascii="GHEA Grapalat" w:hAnsi="GHEA Grapalat"/>
          <w:i w:val="0"/>
          <w:sz w:val="24"/>
          <w:szCs w:val="24"/>
        </w:rPr>
        <w:t xml:space="preserve"> (далее — также товар) для нужд </w:t>
      </w:r>
      <w:r w:rsidR="00B731AB" w:rsidRPr="00245197">
        <w:rPr>
          <w:rFonts w:ascii="GHEA Grapalat" w:hAnsi="GHEA Grapalat"/>
          <w:i w:val="0"/>
          <w:color w:val="0D0D0D" w:themeColor="text1" w:themeTint="F2"/>
          <w:sz w:val="24"/>
          <w:szCs w:val="24"/>
        </w:rPr>
        <w:t xml:space="preserve">ГНО «Национального центра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09221C">
        <w:rPr>
          <w:rFonts w:ascii="GHEA Grapalat" w:hAnsi="GHEA Grapalat"/>
          <w:b/>
          <w:i w:val="0"/>
          <w:sz w:val="24"/>
          <w:szCs w:val="24"/>
        </w:rPr>
        <w:t>5</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B731AB">
        <w:rPr>
          <w:rFonts w:ascii="GHEA Grapalat" w:hAnsi="GHEA Grapalat"/>
          <w:b/>
          <w:i w:val="0"/>
          <w:sz w:val="24"/>
          <w:szCs w:val="24"/>
        </w:rPr>
        <w:t>ов</w:t>
      </w:r>
      <w:r w:rsidR="00783269">
        <w:rPr>
          <w:rFonts w:ascii="GHEA Grapalat" w:hAnsi="GHEA Grapalat"/>
          <w:b/>
          <w:i w:val="0"/>
          <w:sz w:val="24"/>
          <w:szCs w:val="24"/>
          <w:lang w:val="hy-AM"/>
        </w:rPr>
        <w:t xml:space="preserve"> </w:t>
      </w:r>
      <w:r w:rsidR="00783269">
        <w:rPr>
          <w:rFonts w:ascii="GHEA Grapalat" w:hAnsi="GHEA Grapalat"/>
          <w:b/>
          <w:i w:val="0"/>
          <w:sz w:val="24"/>
          <w:szCs w:val="24"/>
        </w:rPr>
        <w:t xml:space="preserve">(согласно прикрепленному Приложению № </w:t>
      </w:r>
      <w:r w:rsidR="006B03B1">
        <w:rPr>
          <w:rFonts w:ascii="GHEA Grapalat" w:hAnsi="GHEA Grapalat"/>
          <w:b/>
          <w:i w:val="0"/>
          <w:sz w:val="24"/>
          <w:szCs w:val="24"/>
        </w:rPr>
        <w:t>1</w:t>
      </w:r>
      <w:r w:rsidR="00783269">
        <w:rPr>
          <w:rFonts w:ascii="GHEA Grapalat" w:hAnsi="GHEA Grapalat"/>
          <w:b/>
          <w:i w:val="0"/>
          <w:sz w:val="24"/>
          <w:szCs w:val="24"/>
        </w:rPr>
        <w:t>)</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1</w:t>
            </w:r>
          </w:p>
        </w:tc>
        <w:tc>
          <w:tcPr>
            <w:tcW w:w="8820" w:type="dxa"/>
            <w:vAlign w:val="center"/>
          </w:tcPr>
          <w:p w:rsidR="00096865"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195/75/R16C</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2</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205/70/R15</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3</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Всесезонная шина 225/85/R15C</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4</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Накопительный аккумулятор 60А</w:t>
            </w:r>
          </w:p>
        </w:tc>
      </w:tr>
      <w:tr w:rsidR="003E57CB" w:rsidRPr="00AA5BD2" w:rsidTr="00BF09D6">
        <w:trPr>
          <w:jc w:val="center"/>
        </w:trPr>
        <w:tc>
          <w:tcPr>
            <w:tcW w:w="1530" w:type="dxa"/>
            <w:vAlign w:val="center"/>
          </w:tcPr>
          <w:p w:rsidR="003E57CB" w:rsidRPr="00AA5BD2" w:rsidRDefault="003E57CB" w:rsidP="00E417DA">
            <w:pPr>
              <w:pStyle w:val="BodyTextIndent2"/>
              <w:widowControl w:val="0"/>
              <w:spacing w:line="240" w:lineRule="auto"/>
              <w:ind w:firstLine="0"/>
              <w:contextualSpacing/>
              <w:jc w:val="center"/>
              <w:rPr>
                <w:rFonts w:ascii="GHEA Grapalat" w:hAnsi="GHEA Grapalat"/>
                <w:szCs w:val="24"/>
              </w:rPr>
            </w:pPr>
            <w:r>
              <w:rPr>
                <w:rFonts w:ascii="GHEA Grapalat" w:hAnsi="GHEA Grapalat"/>
                <w:szCs w:val="24"/>
              </w:rPr>
              <w:t>5</w:t>
            </w:r>
          </w:p>
        </w:tc>
        <w:tc>
          <w:tcPr>
            <w:tcW w:w="8820" w:type="dxa"/>
            <w:vAlign w:val="center"/>
          </w:tcPr>
          <w:p w:rsidR="003E57CB" w:rsidRPr="00BA3568" w:rsidRDefault="00BA3568" w:rsidP="00B731AB">
            <w:pPr>
              <w:pStyle w:val="BodyTextIndent2"/>
              <w:widowControl w:val="0"/>
              <w:autoSpaceDE w:val="0"/>
              <w:autoSpaceDN w:val="0"/>
              <w:adjustRightInd w:val="0"/>
              <w:spacing w:line="240" w:lineRule="auto"/>
              <w:ind w:firstLine="0"/>
              <w:contextualSpacing/>
              <w:rPr>
                <w:rFonts w:ascii="GHEA Grapalat" w:hAnsi="GHEA Grapalat"/>
                <w:sz w:val="24"/>
                <w:szCs w:val="24"/>
              </w:rPr>
            </w:pPr>
            <w:r w:rsidRPr="00BA3568">
              <w:rPr>
                <w:rFonts w:ascii="GHEA Grapalat" w:hAnsi="GHEA Grapalat"/>
                <w:sz w:val="24"/>
                <w:szCs w:val="24"/>
              </w:rPr>
              <w:t>Накопительный аккумулятор 75А</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w:t>
      </w:r>
      <w:r w:rsidRPr="00AA5BD2">
        <w:rPr>
          <w:rFonts w:ascii="GHEA Grapalat" w:hAnsi="GHEA Grapalat"/>
          <w:color w:val="000000"/>
        </w:rPr>
        <w:lastRenderedPageBreak/>
        <w:t>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D85D67">
        <w:rPr>
          <w:rFonts w:ascii="GHEA Grapalat" w:hAnsi="GHEA Grapalat"/>
          <w:b/>
        </w:rPr>
        <w:t>автозапчастей</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 xml:space="preserve">количество </w:t>
      </w:r>
      <w:r w:rsidR="00EA2DEF" w:rsidRPr="00C6146A">
        <w:rPr>
          <w:rFonts w:ascii="GHEA Grapalat" w:hAnsi="GHEA Grapalat"/>
        </w:rPr>
        <w:lastRenderedPageBreak/>
        <w:t>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w:t>
      </w:r>
      <w:r w:rsidRPr="00AA5BD2">
        <w:rPr>
          <w:rFonts w:ascii="GHEA Grapalat" w:hAnsi="GHEA Grapalat"/>
        </w:rPr>
        <w:lastRenderedPageBreak/>
        <w:t xml:space="preserve">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заявку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r w:rsidRPr="00522235">
        <w:rPr>
          <w:rFonts w:ascii="GHEA Grapalat" w:hAnsi="GHEA Grapalat"/>
          <w:b/>
          <w:sz w:val="24"/>
          <w:szCs w:val="24"/>
        </w:rPr>
        <w:t xml:space="preserve">г.Ереван, ул. </w:t>
      </w:r>
      <w:proofErr w:type="spellStart"/>
      <w:r w:rsidRPr="00522235">
        <w:rPr>
          <w:rFonts w:ascii="GHEA Grapalat" w:hAnsi="GHEA Grapalat"/>
          <w:b/>
          <w:sz w:val="24"/>
          <w:szCs w:val="24"/>
        </w:rPr>
        <w:t>М.Гераци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006342F2">
        <w:rPr>
          <w:rFonts w:ascii="GHEA Grapalat" w:hAnsi="GHEA Grapalat"/>
          <w:b/>
          <w:sz w:val="24"/>
          <w:szCs w:val="24"/>
          <w:lang w:val="hy-AM"/>
        </w:rPr>
        <w:t>1</w:t>
      </w:r>
      <w:r w:rsidR="006342F2">
        <w:rPr>
          <w:rFonts w:ascii="GHEA Grapalat" w:hAnsi="GHEA Grapalat"/>
          <w:b/>
          <w:sz w:val="24"/>
          <w:szCs w:val="24"/>
        </w:rPr>
        <w:t>1</w:t>
      </w:r>
      <w:r w:rsidRPr="001B7D08">
        <w:rPr>
          <w:rFonts w:ascii="GHEA Grapalat" w:hAnsi="GHEA Grapalat"/>
          <w:b/>
          <w:sz w:val="24"/>
          <w:szCs w:val="24"/>
          <w:lang w:val="hy-AM"/>
        </w:rPr>
        <w:t>:00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D81D88">
        <w:rPr>
          <w:rFonts w:ascii="GHEA Grapalat" w:hAnsi="GHEA Grapalat"/>
          <w:b/>
          <w:sz w:val="24"/>
          <w:szCs w:val="24"/>
        </w:rPr>
        <w:t xml:space="preserve">Луиза </w:t>
      </w:r>
      <w:proofErr w:type="spellStart"/>
      <w:r w:rsidR="00D81D88">
        <w:rPr>
          <w:rFonts w:ascii="GHEA Grapalat" w:hAnsi="GHEA Grapalat"/>
          <w:b/>
          <w:sz w:val="24"/>
          <w:szCs w:val="24"/>
        </w:rPr>
        <w:t>Налбандян</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 xml:space="preserve">прибыли, полученной в результате осуществления участником </w:t>
      </w:r>
      <w:r w:rsidR="0040794F" w:rsidRPr="00AA5BD2">
        <w:rPr>
          <w:rFonts w:ascii="GHEA Grapalat" w:hAnsi="GHEA Grapalat"/>
          <w:spacing w:val="-6"/>
          <w:sz w:val="24"/>
          <w:szCs w:val="24"/>
        </w:rPr>
        <w:lastRenderedPageBreak/>
        <w:t>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 xml:space="preserve">графы "стоимость ценового предложения" и "налог на добавленную стоимость" </w:t>
      </w:r>
      <w:r w:rsidRPr="00AA5BD2">
        <w:rPr>
          <w:rFonts w:ascii="GHEA Grapalat" w:hAnsi="GHEA Grapalat"/>
          <w:sz w:val="24"/>
          <w:szCs w:val="24"/>
        </w:rPr>
        <w:lastRenderedPageBreak/>
        <w:t>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r w:rsidR="007A663E" w:rsidRPr="00074D3B">
        <w:rPr>
          <w:rFonts w:ascii="GHEA Grapalat" w:hAnsi="GHEA Grapalat"/>
          <w:b/>
          <w:sz w:val="24"/>
          <w:szCs w:val="24"/>
        </w:rPr>
        <w:t>г.Ереван</w:t>
      </w:r>
      <w:r w:rsidR="007A663E" w:rsidRPr="007A663E">
        <w:rPr>
          <w:rFonts w:ascii="GHEA Grapalat" w:hAnsi="GHEA Grapalat"/>
          <w:b/>
          <w:sz w:val="24"/>
          <w:szCs w:val="24"/>
        </w:rPr>
        <w:t xml:space="preserve">, ул. </w:t>
      </w:r>
      <w:proofErr w:type="spellStart"/>
      <w:r w:rsidR="007A663E" w:rsidRPr="007A663E">
        <w:rPr>
          <w:rFonts w:ascii="GHEA Grapalat" w:hAnsi="GHEA Grapalat"/>
          <w:b/>
          <w:sz w:val="24"/>
          <w:szCs w:val="24"/>
        </w:rPr>
        <w:t>М.Гераци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12:00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б.</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403AF8">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lastRenderedPageBreak/>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E417DA">
      <w:pPr>
        <w:widowControl w:val="0"/>
        <w:ind w:firstLine="567"/>
        <w:contextualSpacing/>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331F73">
        <w:rPr>
          <w:rFonts w:ascii="GHEA Grapalat" w:hAnsi="GHEA Grapalat"/>
        </w:rPr>
        <w:t>.</w:t>
      </w:r>
    </w:p>
    <w:p w:rsidR="00FF60C2" w:rsidRPr="00AA5BD2" w:rsidRDefault="00745561" w:rsidP="00E417DA">
      <w:pPr>
        <w:widowControl w:val="0"/>
        <w:ind w:firstLine="567"/>
        <w:contextualSpacing/>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lastRenderedPageBreak/>
        <w:t>б.</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w:t>
      </w:r>
      <w:r w:rsidRPr="00AA5BD2">
        <w:rPr>
          <w:rFonts w:ascii="GHEA Grapalat" w:hAnsi="GHEA Grapalat"/>
          <w:sz w:val="24"/>
          <w:szCs w:val="24"/>
        </w:rPr>
        <w:lastRenderedPageBreak/>
        <w:t>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Заказчик в течение пяти рабочих дней, следующих за днем возникновения </w:t>
      </w:r>
      <w:r w:rsidRPr="00C6146A">
        <w:rPr>
          <w:rFonts w:ascii="GHEA Grapalat" w:hAnsi="GHEA Grapalat"/>
        </w:rPr>
        <w:lastRenderedPageBreak/>
        <w:t xml:space="preserve">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инициирует процедуру включения данного участника в список участников, не имеющих права</w:t>
      </w:r>
      <w:r w:rsidR="00FE0057">
        <w:rPr>
          <w:rFonts w:ascii="GHEA Grapalat" w:hAnsi="GHEA Grapalat"/>
        </w:rPr>
        <w:t xml:space="preserve"> участвовать в процессе закупок</w:t>
      </w:r>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xml:space="preserve">.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r w:rsidR="00B03AF5">
        <w:rPr>
          <w:rFonts w:ascii="GHEA Grapalat" w:hAnsi="GHEA Grapalat"/>
          <w:sz w:val="24"/>
          <w:szCs w:val="24"/>
        </w:rPr>
        <w:t xml:space="preserve"> </w:t>
      </w:r>
      <w:r w:rsidR="005F53AD" w:rsidRPr="00FA0EBF">
        <w:rPr>
          <w:rFonts w:ascii="GHEA Grapalat" w:hAnsi="GHEA Grapalat"/>
          <w:sz w:val="24"/>
          <w:szCs w:val="24"/>
        </w:rPr>
        <w:t>При этом,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указанному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w:t>
      </w:r>
      <w:r w:rsidRPr="00C6146A">
        <w:rPr>
          <w:rFonts w:ascii="GHEA Grapalat" w:hAnsi="GHEA Grapalat"/>
        </w:rPr>
        <w:lastRenderedPageBreak/>
        <w:t>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r w:rsidRPr="00C6146A">
        <w:rPr>
          <w:rFonts w:ascii="GHEA Grapalat" w:hAnsi="GHEA Grapalat"/>
          <w:sz w:val="24"/>
          <w:szCs w:val="24"/>
        </w:rPr>
        <w:t xml:space="preserve">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w:t>
      </w:r>
      <w:r w:rsidR="00786D58" w:rsidRPr="00080C03">
        <w:rPr>
          <w:rFonts w:ascii="GHEA Grapalat" w:hAnsi="GHEA Grapalat"/>
          <w:sz w:val="24"/>
          <w:szCs w:val="24"/>
        </w:rPr>
        <w:lastRenderedPageBreak/>
        <w:t>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На основании требования о предоставлении обеспечения договора отобранный </w:t>
      </w:r>
      <w:r w:rsidRPr="00AA5BD2">
        <w:rPr>
          <w:rFonts w:ascii="GHEA Grapalat" w:hAnsi="GHEA Grapalat"/>
        </w:rPr>
        <w:lastRenderedPageBreak/>
        <w:t>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w:t>
      </w:r>
      <w:r w:rsidRPr="00AA5BD2">
        <w:rPr>
          <w:rFonts w:ascii="GHEA Grapalat" w:hAnsi="GHEA Grapalat"/>
        </w:rPr>
        <w:lastRenderedPageBreak/>
        <w:t>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w:t>
      </w:r>
      <w:r w:rsidRPr="00AA5BD2">
        <w:rPr>
          <w:rFonts w:ascii="GHEA Grapalat" w:hAnsi="GHEA Grapalat"/>
        </w:rPr>
        <w:lastRenderedPageBreak/>
        <w:t>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 xml:space="preserve">При этом в день вынесения промежуточного решения лицо, рассматривающее связанные с </w:t>
      </w:r>
      <w:r w:rsidR="001728F6" w:rsidRPr="00AA5BD2">
        <w:rPr>
          <w:rFonts w:ascii="GHEA Grapalat" w:hAnsi="GHEA Grapalat"/>
        </w:rPr>
        <w:lastRenderedPageBreak/>
        <w:t>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w:t>
      </w:r>
      <w:r w:rsidR="00133017" w:rsidRPr="00AA5BD2">
        <w:rPr>
          <w:rFonts w:ascii="GHEA Grapalat" w:hAnsi="GHEA Grapalat"/>
        </w:rPr>
        <w:lastRenderedPageBreak/>
        <w:t xml:space="preserve">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Участник заявкой представляет утвержденные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1"/>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w:t>
      </w:r>
      <w:r w:rsidRPr="00AA5BD2">
        <w:rPr>
          <w:rFonts w:ascii="GHEA Grapalat" w:hAnsi="GHEA Grapalat"/>
        </w:rPr>
        <w:lastRenderedPageBreak/>
        <w:t>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r w:rsidRPr="00080C03">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r w:rsidR="00476D2F">
        <w:rPr>
          <w:rFonts w:ascii="GHEA Grapalat" w:hAnsi="GHEA Grapalat"/>
          <w:b/>
          <w:sz w:val="24"/>
          <w:szCs w:val="24"/>
        </w:rPr>
        <w:t>GHAPDzB-HVKAK-2019-60</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r w:rsidR="00476D2F">
        <w:rPr>
          <w:rFonts w:ascii="GHEA Grapalat" w:hAnsi="GHEA Grapalat"/>
          <w:b/>
        </w:rPr>
        <w:t>GHAPDzB-HVKAK-2019-60</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r w:rsidR="00476D2F">
        <w:rPr>
          <w:rFonts w:ascii="GHEA Grapalat" w:hAnsi="GHEA Grapalat"/>
          <w:b/>
        </w:rPr>
        <w:t>GHAPDzB-HVKAK-2019-60</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r w:rsidR="00476D2F">
        <w:rPr>
          <w:rFonts w:ascii="GHEA Grapalat" w:hAnsi="GHEA Grapalat"/>
          <w:b/>
        </w:rPr>
        <w:t>GHAPDzB-HVKAK-2019-60</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r w:rsidR="00476D2F">
        <w:rPr>
          <w:rFonts w:ascii="GHEA Grapalat" w:hAnsi="GHEA Grapalat"/>
          <w:b/>
        </w:rPr>
        <w:t>GHAPDzB-HVKAK-2019-60</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r w:rsidR="00476D2F">
        <w:rPr>
          <w:rFonts w:ascii="GHEA Grapalat" w:hAnsi="GHEA Grapalat"/>
          <w:b/>
        </w:rPr>
        <w:t>GHAPDzB-HVKAK-2019-60</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lastRenderedPageBreak/>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476D2F">
        <w:rPr>
          <w:rFonts w:ascii="GHEA Grapalat" w:hAnsi="GHEA Grapalat"/>
          <w:b/>
          <w:sz w:val="24"/>
          <w:szCs w:val="24"/>
        </w:rPr>
        <w:t>GHAPDzB-HVKAK-2019-60</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r w:rsidR="00476D2F">
        <w:rPr>
          <w:rFonts w:ascii="GHEA Grapalat" w:hAnsi="GHEA Grapalat"/>
          <w:b/>
        </w:rPr>
        <w:t>GHAPDzB-HVKAK-2019-60</w:t>
      </w:r>
      <w:r w:rsidR="00044569" w:rsidRPr="00080C03">
        <w:rPr>
          <w:rFonts w:ascii="GHEA Grapalat" w:hAnsi="GHEA Grapalat"/>
          <w:b/>
          <w:lang w:val="hy-AM"/>
        </w:rPr>
        <w:t>»</w:t>
      </w:r>
      <w:r w:rsidR="00574405" w:rsidRPr="00AA5BD2">
        <w:rPr>
          <w:rFonts w:ascii="GHEA Grapalat" w:hAnsi="GHEA Grapalat"/>
        </w:rPr>
        <w:t>, в</w:t>
      </w:r>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2"/>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1" w:author="Vardan" w:date="2019-06-13T07:44:00Z"/>
          <w:rFonts w:ascii="GHEA Grapalat" w:hAnsi="GHEA Grapalat"/>
          <w:b/>
        </w:rPr>
      </w:pPr>
      <w:ins w:id="2"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476D2F">
        <w:rPr>
          <w:rFonts w:ascii="GHEA Grapalat" w:hAnsi="GHEA Grapalat"/>
          <w:b/>
          <w:sz w:val="24"/>
          <w:szCs w:val="24"/>
        </w:rPr>
        <w:t>GHAPDzB-HVKAK-2019-60</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476D2F">
        <w:rPr>
          <w:rFonts w:ascii="GHEA Grapalat" w:hAnsi="GHEA Grapalat"/>
          <w:b/>
        </w:rPr>
        <w:t>GHAPDzB-HVKAK-2019-60</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476D2F">
        <w:rPr>
          <w:rFonts w:ascii="GHEA Grapalat" w:hAnsi="GHEA Grapalat"/>
          <w:b/>
          <w:sz w:val="24"/>
          <w:szCs w:val="24"/>
        </w:rPr>
        <w:t>GHAPDzB-HVKAK-2019-60</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r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476D2F">
        <w:rPr>
          <w:rFonts w:ascii="GHEA Grapalat" w:hAnsi="GHEA Grapalat"/>
          <w:b/>
        </w:rPr>
        <w:t>GHAPDzB-HVKAK-2019-60</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476D2F">
        <w:rPr>
          <w:rFonts w:ascii="GHEA Grapalat" w:hAnsi="GHEA Grapalat"/>
          <w:b/>
          <w:sz w:val="24"/>
          <w:szCs w:val="24"/>
        </w:rPr>
        <w:t>GHAPDzB-HVKAK-2019-60</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D85D67">
        <w:rPr>
          <w:rFonts w:ascii="GHEA Grapalat" w:hAnsi="GHEA Grapalat"/>
          <w:b/>
        </w:rPr>
        <w:t>АВТОЗАПЧАСТЕЙ</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Нарушение договора Покупателем считается существенным, если сроки оплаты </w:t>
      </w:r>
      <w:r w:rsidRPr="00AA5BD2">
        <w:rPr>
          <w:rFonts w:ascii="GHEA Grapalat" w:hAnsi="GHEA Grapalat"/>
        </w:rPr>
        <w:lastRenderedPageBreak/>
        <w:t>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3"/>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D85D67" w:rsidRDefault="00D85D67" w:rsidP="00E417DA">
      <w:pPr>
        <w:widowControl w:val="0"/>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w:t>
      </w:r>
      <w:r w:rsidRPr="00AA5BD2">
        <w:rPr>
          <w:rFonts w:ascii="GHEA Grapalat" w:hAnsi="GHEA Grapalat"/>
          <w:spacing w:val="-6"/>
        </w:rPr>
        <w:lastRenderedPageBreak/>
        <w:t>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4"/>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5"/>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w:t>
      </w:r>
      <w:r w:rsidRPr="00AA5BD2">
        <w:rPr>
          <w:rFonts w:ascii="GHEA Grapalat" w:hAnsi="GHEA Grapalat"/>
        </w:rPr>
        <w:lastRenderedPageBreak/>
        <w:t>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w:t>
      </w:r>
      <w:r w:rsidR="00397BFE">
        <w:rPr>
          <w:rFonts w:ascii="GHEA Grapalat" w:hAnsi="GHEA Grapalat"/>
        </w:rPr>
        <w:t xml:space="preserve">№ </w:t>
      </w:r>
      <w:r w:rsidR="00397BFE" w:rsidRPr="00D54C2E">
        <w:rPr>
          <w:rFonts w:ascii="GHEA Grapalat" w:hAnsi="GHEA Grapalat"/>
        </w:rPr>
        <w:t>2</w:t>
      </w:r>
      <w:r w:rsidR="00397BFE" w:rsidRPr="00AA5BD2">
        <w:rPr>
          <w:rFonts w:ascii="GHEA Grapalat" w:hAnsi="GHEA Grapalat"/>
        </w:rPr>
        <w:t xml:space="preserve">, </w:t>
      </w:r>
      <w:r w:rsidRPr="00AA5BD2">
        <w:rPr>
          <w:rFonts w:ascii="GHEA Grapalat" w:hAnsi="GHEA Grapalat"/>
        </w:rPr>
        <w:t>№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6"/>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F44D3F" w:rsidRDefault="00F44D3F" w:rsidP="00E417DA">
      <w:pPr>
        <w:widowControl w:val="0"/>
        <w:contextualSpacing/>
        <w:rPr>
          <w:rFonts w:ascii="GHEA Grapalat" w:hAnsi="GHEA Grapalat"/>
          <w:lang w:val="en-US"/>
        </w:rPr>
      </w:pPr>
    </w:p>
    <w:p w:rsidR="00F44D3F" w:rsidRDefault="00F44D3F">
      <w:pPr>
        <w:rPr>
          <w:rFonts w:ascii="GHEA Grapalat" w:hAnsi="GHEA Grapalat"/>
          <w:lang w:val="en-US"/>
        </w:rPr>
      </w:pPr>
      <w:r>
        <w:rPr>
          <w:rFonts w:ascii="GHEA Grapalat" w:hAnsi="GHEA Grapalat"/>
          <w:lang w:val="en-US"/>
        </w:rPr>
        <w:br w:type="page"/>
      </w:r>
    </w:p>
    <w:p w:rsidR="00F44D3F" w:rsidRPr="004C2D28" w:rsidRDefault="00F44D3F" w:rsidP="00F44D3F">
      <w:pPr>
        <w:widowControl w:val="0"/>
        <w:contextualSpacing/>
        <w:jc w:val="right"/>
        <w:rPr>
          <w:rFonts w:ascii="GHEA Grapalat" w:hAnsi="GHEA Grapalat"/>
          <w:i/>
        </w:rPr>
      </w:pPr>
      <w:r w:rsidRPr="004C2D28">
        <w:rPr>
          <w:rFonts w:ascii="GHEA Grapalat" w:hAnsi="GHEA Grapalat"/>
          <w:i/>
        </w:rPr>
        <w:lastRenderedPageBreak/>
        <w:t>Приложение № 2</w:t>
      </w:r>
    </w:p>
    <w:p w:rsidR="00F44D3F" w:rsidRPr="004C2D28" w:rsidRDefault="00F44D3F" w:rsidP="00F44D3F">
      <w:pPr>
        <w:widowControl w:val="0"/>
        <w:contextualSpacing/>
        <w:jc w:val="right"/>
        <w:rPr>
          <w:rFonts w:ascii="GHEA Grapalat" w:hAnsi="GHEA Grapalat"/>
          <w:i/>
        </w:rPr>
      </w:pPr>
      <w:r w:rsidRPr="004C2D28">
        <w:rPr>
          <w:rFonts w:ascii="GHEA Grapalat" w:hAnsi="GHEA Grapalat"/>
          <w:i/>
        </w:rPr>
        <w:t xml:space="preserve">к Договору под кодом </w:t>
      </w:r>
      <w:r w:rsidRPr="004C2D28">
        <w:rPr>
          <w:rFonts w:ascii="GHEA Grapalat" w:hAnsi="GHEA Grapalat"/>
          <w:i/>
        </w:rPr>
        <w:br/>
        <w:t>заключенному "</w:t>
      </w:r>
      <w:r w:rsidRPr="004C2D28">
        <w:rPr>
          <w:rFonts w:ascii="GHEA Grapalat" w:hAnsi="GHEA Grapalat"/>
          <w:i/>
        </w:rPr>
        <w:tab/>
        <w:t>"</w:t>
      </w:r>
      <w:r w:rsidRPr="004C2D28">
        <w:rPr>
          <w:rFonts w:ascii="GHEA Grapalat" w:hAnsi="GHEA Grapalat"/>
          <w:i/>
        </w:rPr>
        <w:tab/>
        <w:t>20</w:t>
      </w:r>
      <w:r w:rsidRPr="004C2D28">
        <w:rPr>
          <w:rFonts w:ascii="GHEA Grapalat" w:hAnsi="GHEA Grapalat"/>
          <w:i/>
        </w:rPr>
        <w:tab/>
        <w:t>г.</w:t>
      </w:r>
    </w:p>
    <w:p w:rsidR="00F44D3F" w:rsidRPr="004C2D28" w:rsidRDefault="00F44D3F" w:rsidP="00F44D3F">
      <w:pPr>
        <w:widowControl w:val="0"/>
        <w:contextualSpacing/>
        <w:jc w:val="center"/>
        <w:rPr>
          <w:rFonts w:ascii="GHEA Grapalat" w:hAnsi="GHEA Grapalat"/>
        </w:rPr>
      </w:pPr>
      <w:r w:rsidRPr="004C2D28">
        <w:rPr>
          <w:rFonts w:ascii="GHEA Grapalat" w:hAnsi="GHEA Grapalat"/>
        </w:rPr>
        <w:t>ГРАФИК ОПЛАТЫ</w:t>
      </w:r>
      <w:r w:rsidRPr="004C2D28">
        <w:rPr>
          <w:rStyle w:val="FootnoteReference"/>
          <w:rFonts w:ascii="GHEA Grapalat" w:hAnsi="GHEA Grapalat"/>
        </w:rPr>
        <w:footnoteReference w:customMarkFollows="1" w:id="7"/>
        <w:sym w:font="Symbol" w:char="F02A"/>
      </w:r>
    </w:p>
    <w:p w:rsidR="00F44D3F" w:rsidRDefault="00F44D3F" w:rsidP="00F44D3F">
      <w:pPr>
        <w:widowControl w:val="0"/>
        <w:contextualSpacing/>
        <w:jc w:val="right"/>
        <w:rPr>
          <w:rFonts w:ascii="GHEA Grapalat" w:hAnsi="GHEA Grapalat"/>
        </w:rPr>
      </w:pPr>
    </w:p>
    <w:p w:rsidR="00F44D3F" w:rsidRDefault="00F44D3F" w:rsidP="00F44D3F">
      <w:pPr>
        <w:widowControl w:val="0"/>
        <w:spacing w:after="160"/>
        <w:contextualSpacing/>
        <w:jc w:val="center"/>
        <w:rPr>
          <w:rFonts w:ascii="GHEA Grapalat" w:hAnsi="GHEA Grapalat"/>
          <w:b/>
        </w:rPr>
      </w:pPr>
    </w:p>
    <w:p w:rsidR="00F44D3F" w:rsidRDefault="00F44D3F" w:rsidP="00F44D3F">
      <w:pPr>
        <w:widowControl w:val="0"/>
        <w:spacing w:after="160"/>
        <w:contextualSpacing/>
        <w:jc w:val="center"/>
        <w:rPr>
          <w:rFonts w:ascii="GHEA Grapalat" w:hAnsi="GHEA Grapalat"/>
          <w:b/>
        </w:rPr>
      </w:pPr>
    </w:p>
    <w:p w:rsidR="00F44D3F" w:rsidRDefault="00F44D3F" w:rsidP="00F44D3F">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F44D3F" w:rsidRDefault="00F44D3F" w:rsidP="00F44D3F">
      <w:pPr>
        <w:widowControl w:val="0"/>
        <w:spacing w:after="160"/>
        <w:contextualSpacing/>
        <w:jc w:val="center"/>
        <w:rPr>
          <w:rFonts w:ascii="GHEA Grapalat" w:hAnsi="GHEA Grapalat"/>
          <w:b/>
        </w:rPr>
      </w:pPr>
    </w:p>
    <w:p w:rsidR="00F44D3F" w:rsidRDefault="00F44D3F" w:rsidP="00F44D3F">
      <w:pPr>
        <w:widowControl w:val="0"/>
        <w:spacing w:after="160"/>
        <w:contextualSpacing/>
        <w:jc w:val="center"/>
        <w:rPr>
          <w:rFonts w:ascii="GHEA Grapalat" w:hAnsi="GHEA Grapalat"/>
          <w:b/>
        </w:rPr>
      </w:pPr>
    </w:p>
    <w:p w:rsidR="00F44D3F" w:rsidRPr="00664685" w:rsidRDefault="00F44D3F" w:rsidP="00F44D3F">
      <w:pPr>
        <w:widowControl w:val="0"/>
        <w:spacing w:after="160"/>
        <w:contextualSpacing/>
        <w:jc w:val="center"/>
        <w:rPr>
          <w:rFonts w:ascii="GHEA Grapalat" w:hAnsi="GHEA Grapalat"/>
          <w:b/>
        </w:rPr>
      </w:pPr>
    </w:p>
    <w:p w:rsidR="00F44D3F" w:rsidRDefault="00F44D3F" w:rsidP="00F44D3F">
      <w:pPr>
        <w:widowControl w:val="0"/>
        <w:contextualSpacing/>
        <w:jc w:val="right"/>
        <w:rPr>
          <w:rFonts w:ascii="GHEA Grapalat" w:hAnsi="GHEA Grapalat"/>
        </w:rPr>
      </w:pPr>
    </w:p>
    <w:tbl>
      <w:tblPr>
        <w:tblW w:w="9639" w:type="dxa"/>
        <w:jc w:val="center"/>
        <w:tblInd w:w="409" w:type="dxa"/>
        <w:tblLayout w:type="fixed"/>
        <w:tblLook w:val="0000"/>
      </w:tblPr>
      <w:tblGrid>
        <w:gridCol w:w="4536"/>
        <w:gridCol w:w="760"/>
        <w:gridCol w:w="4343"/>
      </w:tblGrid>
      <w:tr w:rsidR="00F44D3F" w:rsidRPr="004C2D28" w:rsidTr="00A21064">
        <w:trPr>
          <w:jc w:val="center"/>
        </w:trPr>
        <w:tc>
          <w:tcPr>
            <w:tcW w:w="4536" w:type="dxa"/>
          </w:tcPr>
          <w:p w:rsidR="00F44D3F" w:rsidRPr="004C2D28" w:rsidRDefault="00F44D3F" w:rsidP="00A21064">
            <w:pPr>
              <w:widowControl w:val="0"/>
              <w:contextualSpacing/>
              <w:jc w:val="center"/>
              <w:rPr>
                <w:rFonts w:ascii="GHEA Grapalat" w:hAnsi="GHEA Grapalat"/>
                <w:b/>
                <w:lang w:val="en-US"/>
              </w:rPr>
            </w:pPr>
            <w:r w:rsidRPr="004C2D28">
              <w:rPr>
                <w:rFonts w:ascii="GHEA Grapalat" w:hAnsi="GHEA Grapalat"/>
                <w:b/>
              </w:rPr>
              <w:t>ЗАКАЗЧИК</w:t>
            </w:r>
          </w:p>
          <w:p w:rsidR="00F44D3F" w:rsidRPr="004C2D28" w:rsidRDefault="00F44D3F" w:rsidP="00A21064">
            <w:pPr>
              <w:widowControl w:val="0"/>
              <w:contextualSpacing/>
              <w:jc w:val="center"/>
              <w:rPr>
                <w:rFonts w:ascii="GHEA Grapalat" w:hAnsi="GHEA Grapalat" w:cs="Sylfaen"/>
                <w:b/>
                <w:bCs/>
                <w:lang w:val="en-US"/>
              </w:rPr>
            </w:pPr>
          </w:p>
          <w:p w:rsidR="00F44D3F" w:rsidRPr="004C2D28" w:rsidRDefault="00F44D3F" w:rsidP="00A21064">
            <w:pPr>
              <w:widowControl w:val="0"/>
              <w:contextualSpacing/>
              <w:jc w:val="center"/>
              <w:rPr>
                <w:rFonts w:ascii="GHEA Grapalat" w:hAnsi="GHEA Grapalat"/>
                <w:lang w:val="en-US"/>
              </w:rPr>
            </w:pPr>
            <w:r w:rsidRPr="004C2D28">
              <w:rPr>
                <w:rFonts w:ascii="GHEA Grapalat" w:hAnsi="GHEA Grapalat"/>
                <w:lang w:val="en-US"/>
              </w:rPr>
              <w:t>_________________________</w:t>
            </w:r>
          </w:p>
          <w:p w:rsidR="00F44D3F" w:rsidRPr="004C2D28" w:rsidRDefault="00F44D3F" w:rsidP="00A21064">
            <w:pPr>
              <w:widowControl w:val="0"/>
              <w:contextualSpacing/>
              <w:jc w:val="center"/>
              <w:rPr>
                <w:rFonts w:ascii="GHEA Grapalat" w:hAnsi="GHEA Grapalat"/>
                <w:sz w:val="16"/>
              </w:rPr>
            </w:pPr>
            <w:r w:rsidRPr="004C2D28">
              <w:rPr>
                <w:rFonts w:ascii="GHEA Grapalat" w:hAnsi="GHEA Grapalat"/>
                <w:sz w:val="16"/>
              </w:rPr>
              <w:t>/подпись/</w:t>
            </w:r>
          </w:p>
          <w:p w:rsidR="00F44D3F" w:rsidRPr="004C2D28" w:rsidRDefault="00F44D3F" w:rsidP="00A21064">
            <w:pPr>
              <w:widowControl w:val="0"/>
              <w:contextualSpacing/>
              <w:jc w:val="center"/>
              <w:rPr>
                <w:rFonts w:ascii="GHEA Grapalat" w:hAnsi="GHEA Grapalat"/>
              </w:rPr>
            </w:pPr>
          </w:p>
          <w:p w:rsidR="00F44D3F" w:rsidRPr="004C2D28" w:rsidRDefault="00F44D3F" w:rsidP="00A21064">
            <w:pPr>
              <w:widowControl w:val="0"/>
              <w:contextualSpacing/>
              <w:jc w:val="center"/>
              <w:rPr>
                <w:rFonts w:ascii="GHEA Grapalat" w:hAnsi="GHEA Grapalat"/>
              </w:rPr>
            </w:pPr>
            <w:r w:rsidRPr="004C2D28">
              <w:rPr>
                <w:rFonts w:ascii="GHEA Grapalat" w:hAnsi="GHEA Grapalat"/>
              </w:rPr>
              <w:t>М. П.</w:t>
            </w:r>
          </w:p>
        </w:tc>
        <w:tc>
          <w:tcPr>
            <w:tcW w:w="760" w:type="dxa"/>
          </w:tcPr>
          <w:p w:rsidR="00F44D3F" w:rsidRPr="004C2D28" w:rsidRDefault="00F44D3F" w:rsidP="00A21064">
            <w:pPr>
              <w:widowControl w:val="0"/>
              <w:contextualSpacing/>
              <w:jc w:val="center"/>
              <w:rPr>
                <w:rFonts w:ascii="GHEA Grapalat" w:hAnsi="GHEA Grapalat"/>
              </w:rPr>
            </w:pPr>
          </w:p>
        </w:tc>
        <w:tc>
          <w:tcPr>
            <w:tcW w:w="4343" w:type="dxa"/>
          </w:tcPr>
          <w:p w:rsidR="00F44D3F" w:rsidRPr="004C2D28" w:rsidRDefault="00F44D3F" w:rsidP="00A21064">
            <w:pPr>
              <w:widowControl w:val="0"/>
              <w:contextualSpacing/>
              <w:jc w:val="center"/>
              <w:rPr>
                <w:rFonts w:ascii="GHEA Grapalat" w:hAnsi="GHEA Grapalat" w:cs="Sylfaen"/>
                <w:b/>
                <w:bCs/>
              </w:rPr>
            </w:pPr>
            <w:r w:rsidRPr="004C2D28">
              <w:rPr>
                <w:rFonts w:ascii="GHEA Grapalat" w:hAnsi="GHEA Grapalat"/>
                <w:b/>
              </w:rPr>
              <w:t>ИСПОЛНИТЕЛЬ</w:t>
            </w:r>
          </w:p>
          <w:p w:rsidR="00F44D3F" w:rsidRPr="004C2D28" w:rsidRDefault="00F44D3F" w:rsidP="00A21064">
            <w:pPr>
              <w:widowControl w:val="0"/>
              <w:contextualSpacing/>
              <w:jc w:val="center"/>
              <w:rPr>
                <w:rFonts w:ascii="GHEA Grapalat" w:hAnsi="GHEA Grapalat"/>
                <w:lang w:val="en-US"/>
              </w:rPr>
            </w:pPr>
          </w:p>
          <w:p w:rsidR="00F44D3F" w:rsidRPr="004C2D28" w:rsidRDefault="00F44D3F" w:rsidP="00A21064">
            <w:pPr>
              <w:widowControl w:val="0"/>
              <w:contextualSpacing/>
              <w:jc w:val="center"/>
              <w:rPr>
                <w:rFonts w:ascii="GHEA Grapalat" w:hAnsi="GHEA Grapalat"/>
                <w:lang w:val="en-US"/>
              </w:rPr>
            </w:pPr>
            <w:r w:rsidRPr="004C2D28">
              <w:rPr>
                <w:rFonts w:ascii="GHEA Grapalat" w:hAnsi="GHEA Grapalat"/>
                <w:lang w:val="en-US"/>
              </w:rPr>
              <w:t>_________________________</w:t>
            </w:r>
          </w:p>
          <w:p w:rsidR="00F44D3F" w:rsidRPr="004C2D28" w:rsidRDefault="00F44D3F" w:rsidP="00A21064">
            <w:pPr>
              <w:widowControl w:val="0"/>
              <w:contextualSpacing/>
              <w:jc w:val="center"/>
              <w:rPr>
                <w:rFonts w:ascii="GHEA Grapalat" w:hAnsi="GHEA Grapalat"/>
                <w:sz w:val="16"/>
              </w:rPr>
            </w:pPr>
            <w:r w:rsidRPr="004C2D28">
              <w:rPr>
                <w:rFonts w:ascii="GHEA Grapalat" w:hAnsi="GHEA Grapalat"/>
                <w:sz w:val="16"/>
              </w:rPr>
              <w:t>/подпись/</w:t>
            </w:r>
          </w:p>
          <w:p w:rsidR="00F44D3F" w:rsidRPr="004C2D28" w:rsidRDefault="00F44D3F" w:rsidP="00A21064">
            <w:pPr>
              <w:widowControl w:val="0"/>
              <w:contextualSpacing/>
              <w:jc w:val="center"/>
              <w:rPr>
                <w:rFonts w:ascii="GHEA Grapalat" w:hAnsi="GHEA Grapalat"/>
              </w:rPr>
            </w:pPr>
          </w:p>
          <w:p w:rsidR="00F44D3F" w:rsidRPr="004C2D28" w:rsidRDefault="00F44D3F" w:rsidP="00A21064">
            <w:pPr>
              <w:widowControl w:val="0"/>
              <w:contextualSpacing/>
              <w:jc w:val="center"/>
              <w:rPr>
                <w:rFonts w:ascii="GHEA Grapalat" w:hAnsi="GHEA Grapalat"/>
              </w:rPr>
            </w:pPr>
            <w:r w:rsidRPr="004C2D28">
              <w:rPr>
                <w:rFonts w:ascii="GHEA Grapalat" w:hAnsi="GHEA Grapalat"/>
              </w:rPr>
              <w:t>М. П.</w:t>
            </w:r>
          </w:p>
        </w:tc>
      </w:tr>
    </w:tbl>
    <w:p w:rsidR="00F44D3F" w:rsidRPr="004C2D28" w:rsidRDefault="00F44D3F" w:rsidP="00F44D3F">
      <w:pPr>
        <w:widowControl w:val="0"/>
        <w:contextualSpacing/>
        <w:jc w:val="center"/>
        <w:rPr>
          <w:rFonts w:ascii="GHEA Grapalat" w:hAnsi="GHEA Grapalat"/>
        </w:rPr>
      </w:pPr>
    </w:p>
    <w:p w:rsidR="00F44D3F" w:rsidRPr="004C2D28" w:rsidRDefault="00F44D3F" w:rsidP="00F44D3F">
      <w:pPr>
        <w:widowControl w:val="0"/>
        <w:contextualSpacing/>
        <w:rPr>
          <w:rFonts w:ascii="GHEA Grapalat" w:hAnsi="GHEA Grapalat"/>
        </w:rPr>
      </w:pPr>
    </w:p>
    <w:p w:rsidR="00F44D3F" w:rsidRDefault="00F44D3F" w:rsidP="00E417DA">
      <w:pPr>
        <w:widowControl w:val="0"/>
        <w:contextualSpacing/>
        <w:rPr>
          <w:rFonts w:ascii="GHEA Grapalat" w:hAnsi="GHEA Grapalat"/>
          <w:lang w:val="en-US"/>
        </w:rPr>
      </w:pPr>
    </w:p>
    <w:p w:rsidR="00F44D3F" w:rsidRDefault="00F44D3F">
      <w:pPr>
        <w:rPr>
          <w:rFonts w:ascii="GHEA Grapalat" w:hAnsi="GHEA Grapalat"/>
          <w:lang w:val="en-US"/>
        </w:rPr>
      </w:pPr>
      <w:r>
        <w:rPr>
          <w:rFonts w:ascii="GHEA Grapalat" w:hAnsi="GHEA Grapalat"/>
          <w:lang w:val="en-US"/>
        </w:rPr>
        <w:br w:type="page"/>
      </w: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r w:rsidR="00476D2F">
        <w:rPr>
          <w:rFonts w:ascii="GHEA Grapalat" w:hAnsi="GHEA Grapalat"/>
          <w:b/>
          <w:sz w:val="24"/>
          <w:szCs w:val="24"/>
        </w:rPr>
        <w:t>GHAPDzB-HVKAK-2019-60</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r w:rsidR="00476D2F">
        <w:rPr>
          <w:rFonts w:ascii="GHEA Grapalat" w:hAnsi="GHEA Grapalat"/>
          <w:b/>
        </w:rPr>
        <w:t>GHAPDzB-HVKAK-2019-60</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r w:rsidR="00476D2F">
        <w:rPr>
          <w:rFonts w:ascii="GHEA Grapalat" w:hAnsi="GHEA Grapalat"/>
          <w:b/>
        </w:rPr>
        <w:t>GHAPDzB-HVKAK-2019-60</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r w:rsidR="00476D2F">
        <w:rPr>
          <w:rFonts w:ascii="GHEA Grapalat" w:hAnsi="GHEA Grapalat"/>
          <w:b/>
          <w:sz w:val="24"/>
          <w:szCs w:val="24"/>
        </w:rPr>
        <w:t>GHAPDzB-HVKAK-2019-60</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r w:rsidR="00476D2F">
        <w:rPr>
          <w:rFonts w:ascii="GHEA Grapalat" w:hAnsi="GHEA Grapalat"/>
          <w:b/>
        </w:rPr>
        <w:t>GHAPDzB-HVKAK-2019-60</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8"/>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r w:rsidR="00476D2F">
        <w:rPr>
          <w:rFonts w:ascii="GHEA Grapalat" w:hAnsi="GHEA Grapalat"/>
          <w:b/>
        </w:rPr>
        <w:t>GHAPDzB-HVKAK-2019-60</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9"/>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r w:rsidRPr="00DA1749">
              <w:rPr>
                <w:rFonts w:ascii="GHEA Grapalat" w:hAnsi="GHEA Grapalat"/>
                <w:b/>
                <w:sz w:val="20"/>
                <w:szCs w:val="20"/>
              </w:rPr>
              <w:t>г.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D85D6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D3B" w:rsidRDefault="00074D3B">
      <w:r>
        <w:separator/>
      </w:r>
    </w:p>
  </w:endnote>
  <w:endnote w:type="continuationSeparator" w:id="0">
    <w:p w:rsidR="00074D3B" w:rsidRDefault="00074D3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074D3B" w:rsidRPr="00FF02AE" w:rsidRDefault="00AB416A"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074D3B"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F44D3F">
          <w:rPr>
            <w:rFonts w:ascii="GHEA Grapalat" w:hAnsi="GHEA Grapalat"/>
            <w:noProof/>
            <w:sz w:val="24"/>
            <w:szCs w:val="24"/>
          </w:rPr>
          <w:t>38</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D3B" w:rsidRDefault="00074D3B">
      <w:r>
        <w:separator/>
      </w:r>
    </w:p>
  </w:footnote>
  <w:footnote w:type="continuationSeparator" w:id="0">
    <w:p w:rsidR="00074D3B" w:rsidRDefault="00074D3B">
      <w:r>
        <w:continuationSeparator/>
      </w:r>
    </w:p>
  </w:footnote>
  <w:footnote w:id="1">
    <w:p w:rsidR="00074D3B" w:rsidRPr="00C6146A" w:rsidRDefault="00074D3B">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074D3B" w:rsidRPr="00F653BC" w:rsidRDefault="00074D3B"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074D3B" w:rsidRPr="00C6146A" w:rsidRDefault="00074D3B">
      <w:pPr>
        <w:pStyle w:val="FootnoteText"/>
        <w:rPr>
          <w:rFonts w:asciiTheme="minorHAnsi" w:hAnsiTheme="minorHAnsi"/>
        </w:rPr>
      </w:pPr>
    </w:p>
  </w:footnote>
  <w:footnote w:id="3">
    <w:p w:rsidR="00074D3B" w:rsidRPr="00C6146A" w:rsidRDefault="00074D3B">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074D3B" w:rsidRPr="00C6146A" w:rsidRDefault="00074D3B">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074D3B" w:rsidRPr="00F653BC" w:rsidRDefault="00074D3B"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4D3B" w:rsidRPr="00C6146A" w:rsidRDefault="00074D3B">
      <w:pPr>
        <w:pStyle w:val="FootnoteText"/>
        <w:rPr>
          <w:rFonts w:asciiTheme="minorHAnsi" w:hAnsiTheme="minorHAnsi"/>
          <w:lang w:val="hy-AM"/>
        </w:rPr>
      </w:pPr>
    </w:p>
  </w:footnote>
  <w:footnote w:id="6">
    <w:p w:rsidR="00074D3B" w:rsidRPr="00F653BC" w:rsidRDefault="00074D3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7">
    <w:p w:rsidR="00F44D3F" w:rsidRPr="008334DA" w:rsidRDefault="00F44D3F" w:rsidP="00F44D3F">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8334DA">
        <w:rPr>
          <w:rFonts w:ascii="GHEA Grapalat" w:hAnsi="GHEA Grapalat"/>
          <w:i/>
        </w:rPr>
        <w:t>предусмотрения</w:t>
      </w:r>
      <w:proofErr w:type="spellEnd"/>
      <w:r w:rsidRPr="008334DA">
        <w:rPr>
          <w:rFonts w:ascii="GHEA Grapalat" w:hAnsi="GHEA Grapalat"/>
          <w:i/>
        </w:rPr>
        <w:t xml:space="preserve"> финансовых средств, в качестве его неотъемлемой части.</w:t>
      </w:r>
    </w:p>
  </w:footnote>
  <w:footnote w:id="8">
    <w:p w:rsidR="00074D3B" w:rsidRPr="00F653BC" w:rsidRDefault="00074D3B" w:rsidP="00F653BC">
      <w:pPr>
        <w:pStyle w:val="FootnoteText"/>
        <w:jc w:val="both"/>
        <w:rPr>
          <w:rFonts w:ascii="GHEA Grapalat" w:hAnsi="GHEA Grapalat"/>
        </w:rPr>
      </w:pPr>
    </w:p>
  </w:footnote>
  <w:footnote w:id="9">
    <w:p w:rsidR="00074D3B" w:rsidRPr="00DA3A61" w:rsidRDefault="00074D3B"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74D3B" w:rsidRPr="00C6146A" w:rsidRDefault="00074D3B">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4D3B"/>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0464"/>
    <w:rsid w:val="000911CA"/>
    <w:rsid w:val="000920AF"/>
    <w:rsid w:val="0009221C"/>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87C82"/>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56F"/>
    <w:rsid w:val="00263D72"/>
    <w:rsid w:val="0026426F"/>
    <w:rsid w:val="002642EF"/>
    <w:rsid w:val="002642F6"/>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1CBB"/>
    <w:rsid w:val="00372C2B"/>
    <w:rsid w:val="0037351C"/>
    <w:rsid w:val="00373EC9"/>
    <w:rsid w:val="003755FD"/>
    <w:rsid w:val="00375D38"/>
    <w:rsid w:val="00375FD2"/>
    <w:rsid w:val="003760B7"/>
    <w:rsid w:val="00377003"/>
    <w:rsid w:val="003777B3"/>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BFE"/>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0560"/>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57CB"/>
    <w:rsid w:val="003E68A7"/>
    <w:rsid w:val="003E6971"/>
    <w:rsid w:val="003E7802"/>
    <w:rsid w:val="003F1EEA"/>
    <w:rsid w:val="003F208A"/>
    <w:rsid w:val="003F264A"/>
    <w:rsid w:val="003F4C5E"/>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E4C"/>
    <w:rsid w:val="00475591"/>
    <w:rsid w:val="0047619C"/>
    <w:rsid w:val="00476A47"/>
    <w:rsid w:val="00476D2F"/>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B1"/>
    <w:rsid w:val="005953D0"/>
    <w:rsid w:val="00595A1B"/>
    <w:rsid w:val="005960B4"/>
    <w:rsid w:val="0059636E"/>
    <w:rsid w:val="005A180A"/>
    <w:rsid w:val="005A3A35"/>
    <w:rsid w:val="005A3DC6"/>
    <w:rsid w:val="005A3EB8"/>
    <w:rsid w:val="005A4F8E"/>
    <w:rsid w:val="005A6A1E"/>
    <w:rsid w:val="005A7585"/>
    <w:rsid w:val="005A7FD2"/>
    <w:rsid w:val="005B0547"/>
    <w:rsid w:val="005B18D8"/>
    <w:rsid w:val="005B1CFC"/>
    <w:rsid w:val="005B1DD6"/>
    <w:rsid w:val="005B1E95"/>
    <w:rsid w:val="005B20E7"/>
    <w:rsid w:val="005B2225"/>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C93"/>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42F2"/>
    <w:rsid w:val="00635D52"/>
    <w:rsid w:val="00640D42"/>
    <w:rsid w:val="00642EFE"/>
    <w:rsid w:val="00644CE2"/>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42C3"/>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3B1"/>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6AA"/>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7BC"/>
    <w:rsid w:val="00772F69"/>
    <w:rsid w:val="00773485"/>
    <w:rsid w:val="0077364F"/>
    <w:rsid w:val="00774C67"/>
    <w:rsid w:val="0077504D"/>
    <w:rsid w:val="00775162"/>
    <w:rsid w:val="00775410"/>
    <w:rsid w:val="007801B2"/>
    <w:rsid w:val="007811AE"/>
    <w:rsid w:val="00781688"/>
    <w:rsid w:val="00782D3C"/>
    <w:rsid w:val="00783269"/>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0A8"/>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1FDA"/>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16A"/>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3568"/>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BB2"/>
    <w:rsid w:val="00C56BBA"/>
    <w:rsid w:val="00C57D7E"/>
    <w:rsid w:val="00C611EE"/>
    <w:rsid w:val="00C6146A"/>
    <w:rsid w:val="00C61A9F"/>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D7D98"/>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807"/>
    <w:rsid w:val="00D47A5B"/>
    <w:rsid w:val="00D47A9C"/>
    <w:rsid w:val="00D50B56"/>
    <w:rsid w:val="00D516BE"/>
    <w:rsid w:val="00D52CC7"/>
    <w:rsid w:val="00D52D0B"/>
    <w:rsid w:val="00D52FA0"/>
    <w:rsid w:val="00D5440E"/>
    <w:rsid w:val="00D54C2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1D88"/>
    <w:rsid w:val="00D820D2"/>
    <w:rsid w:val="00D82DAD"/>
    <w:rsid w:val="00D83043"/>
    <w:rsid w:val="00D8313C"/>
    <w:rsid w:val="00D84988"/>
    <w:rsid w:val="00D84B27"/>
    <w:rsid w:val="00D856BA"/>
    <w:rsid w:val="00D85D67"/>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17DA"/>
    <w:rsid w:val="00E4239E"/>
    <w:rsid w:val="00E42FEB"/>
    <w:rsid w:val="00E430BF"/>
    <w:rsid w:val="00E43C2F"/>
    <w:rsid w:val="00E43CEB"/>
    <w:rsid w:val="00E45007"/>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89F"/>
    <w:rsid w:val="00F40D4D"/>
    <w:rsid w:val="00F4140F"/>
    <w:rsid w:val="00F42543"/>
    <w:rsid w:val="00F42A99"/>
    <w:rsid w:val="00F42E9B"/>
    <w:rsid w:val="00F430A4"/>
    <w:rsid w:val="00F4395E"/>
    <w:rsid w:val="00F449C0"/>
    <w:rsid w:val="00F44D3F"/>
    <w:rsid w:val="00F45B4D"/>
    <w:rsid w:val="00F45B8B"/>
    <w:rsid w:val="00F50A90"/>
    <w:rsid w:val="00F513DC"/>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14CF"/>
    <w:rsid w:val="00F9158E"/>
    <w:rsid w:val="00F930CD"/>
    <w:rsid w:val="00F932ED"/>
    <w:rsid w:val="00F93C32"/>
    <w:rsid w:val="00F93D23"/>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42"/>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F15DF-1252-44A5-BAA8-1ED79EE24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3580</TotalTime>
  <Pages>52</Pages>
  <Words>12613</Words>
  <Characters>91509</Characters>
  <Application>Microsoft Office Word</Application>
  <DocSecurity>0</DocSecurity>
  <Lines>762</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103915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443</cp:revision>
  <cp:lastPrinted>2017-05-25T08:10:00Z</cp:lastPrinted>
  <dcterms:created xsi:type="dcterms:W3CDTF">2018-09-19T06:54:00Z</dcterms:created>
  <dcterms:modified xsi:type="dcterms:W3CDTF">2019-11-01T10:36:00Z</dcterms:modified>
</cp:coreProperties>
</file>