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A902" w14:textId="29B54A56" w:rsidR="00100688" w:rsidRPr="00911CFE" w:rsidRDefault="00100688" w:rsidP="00100688">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100688">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217AABF1" w14:textId="77777777" w:rsidR="00100688" w:rsidRPr="00A2575E" w:rsidRDefault="00100688" w:rsidP="00100688">
      <w:pPr>
        <w:pStyle w:val="aa"/>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4E37DE70" w14:textId="65696BD0" w:rsidR="00096865" w:rsidRPr="009E1915" w:rsidRDefault="007B188A" w:rsidP="00EF3662">
      <w:pPr>
        <w:pStyle w:val="aa"/>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A16BE7">
      <w:pPr>
        <w:pStyle w:val="aa"/>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3333CB04" w:rsidR="001F7800" w:rsidRDefault="001F7800" w:rsidP="001F7800">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D72D61">
        <w:rPr>
          <w:rFonts w:ascii="GHEA Grapalat" w:hAnsi="GHEA Grapalat" w:cs="Sylfaen"/>
          <w:i/>
          <w:sz w:val="16"/>
          <w:lang w:val="hy-AM"/>
        </w:rPr>
        <w:t>2024</w:t>
      </w:r>
      <w:r>
        <w:rPr>
          <w:rFonts w:ascii="GHEA Grapalat" w:hAnsi="GHEA Grapalat" w:cs="Sylfaen"/>
          <w:i/>
          <w:sz w:val="16"/>
          <w:lang w:val="hy-AM"/>
        </w:rPr>
        <w:t xml:space="preserve">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350A7DBF" w:rsidR="00642EFE" w:rsidRDefault="00F07F93" w:rsidP="00EF3662">
      <w:pPr>
        <w:pStyle w:val="a3"/>
        <w:spacing w:line="240" w:lineRule="auto"/>
        <w:jc w:val="center"/>
        <w:rPr>
          <w:rFonts w:ascii="GHEA Grapalat" w:hAnsi="GHEA Grapalat"/>
          <w:i w:val="0"/>
          <w:lang w:val="af-ZA"/>
        </w:rPr>
      </w:pPr>
      <w:r>
        <w:rPr>
          <w:rFonts w:ascii="GHEA Grapalat" w:hAnsi="GHEA Grapalat"/>
          <w:i w:val="0"/>
          <w:lang w:val="af-ZA"/>
        </w:rPr>
        <w:t>ՀՐԱՏԱՊ ՄԵԿ ԱՆՁ</w:t>
      </w:r>
      <w:r w:rsidR="00642EFE" w:rsidRPr="00E6597C">
        <w:rPr>
          <w:rFonts w:ascii="GHEA Grapalat" w:hAnsi="GHEA Grapalat"/>
          <w:i w:val="0"/>
          <w:lang w:val="af-ZA"/>
        </w:rPr>
        <w:t>Ի ՄԱՍԻՆ</w:t>
      </w:r>
      <w:r w:rsidR="000C51A3">
        <w:rPr>
          <w:rStyle w:val="af6"/>
          <w:rFonts w:ascii="GHEA Grapalat" w:hAnsi="GHEA Grapalat"/>
          <w:i w:val="0"/>
          <w:lang w:val="af-ZA"/>
        </w:rPr>
        <w:footnoteReference w:id="1"/>
      </w:r>
    </w:p>
    <w:p w14:paraId="6E86C766" w14:textId="56598200" w:rsidR="00E96285" w:rsidRDefault="00E96285" w:rsidP="00EF3662">
      <w:pPr>
        <w:pStyle w:val="a3"/>
        <w:spacing w:line="240" w:lineRule="auto"/>
        <w:jc w:val="center"/>
        <w:rPr>
          <w:rFonts w:ascii="GHEA Grapalat" w:hAnsi="GHEA Grapalat"/>
          <w:i w:val="0"/>
          <w:lang w:val="hy-AM"/>
        </w:rPr>
      </w:pPr>
    </w:p>
    <w:p w14:paraId="42DD0E12" w14:textId="037B03E1" w:rsidR="00E96285" w:rsidRPr="00E96285" w:rsidRDefault="00E96285" w:rsidP="00FA19F5">
      <w:pPr>
        <w:pStyle w:val="a3"/>
        <w:spacing w:line="240" w:lineRule="auto"/>
        <w:ind w:right="-237"/>
        <w:jc w:val="center"/>
        <w:rPr>
          <w:rFonts w:ascii="GHEA Grapalat" w:hAnsi="GHEA Grapalat" w:cs="Sylfaen"/>
          <w:color w:val="FF0000"/>
          <w:lang w:val="en-US"/>
        </w:rPr>
      </w:pPr>
      <w:r w:rsidRPr="00E96285">
        <w:rPr>
          <w:rFonts w:ascii="GHEA Grapalat" w:hAnsi="GHEA Grapalat" w:cs="Sylfaen"/>
          <w:color w:val="FF0000"/>
          <w:lang w:val="en-US"/>
        </w:rPr>
        <w:t xml:space="preserve">Սույն ընթացակարգը կազմակերպվում է </w:t>
      </w:r>
      <w:r w:rsidR="00287DC2">
        <w:rPr>
          <w:rFonts w:ascii="GHEA Grapalat" w:hAnsi="GHEA Grapalat" w:cs="Sylfaen"/>
          <w:color w:val="FF0000"/>
          <w:lang w:val="hy-AM"/>
        </w:rPr>
        <w:t xml:space="preserve">համաձայն </w:t>
      </w:r>
      <w:r>
        <w:rPr>
          <w:rFonts w:ascii="GHEA Grapalat" w:hAnsi="GHEA Grapalat" w:cs="Sylfaen"/>
          <w:color w:val="FF0000"/>
          <w:lang w:val="hy-AM"/>
        </w:rPr>
        <w:t>Գնումների մասին ՀՀ օ</w:t>
      </w:r>
      <w:r w:rsidRPr="00E96285">
        <w:rPr>
          <w:rFonts w:ascii="GHEA Grapalat" w:hAnsi="GHEA Grapalat" w:cs="Sylfaen"/>
          <w:color w:val="FF0000"/>
          <w:lang w:val="en-US"/>
        </w:rPr>
        <w:t>րենքի 15-րդ հոդվածի 6-րդ մասի</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D0272AD"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F07F93">
        <w:rPr>
          <w:rFonts w:ascii="GHEA Grapalat" w:hAnsi="GHEA Grapalat"/>
          <w:i w:val="0"/>
          <w:lang w:val="hy-AM"/>
        </w:rPr>
        <w:t>24</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F07F93">
        <w:rPr>
          <w:rFonts w:ascii="GHEA Grapalat" w:hAnsi="GHEA Grapalat"/>
          <w:i w:val="0"/>
          <w:lang w:val="hy-AM"/>
        </w:rPr>
        <w:t>Սեպտեմբեր</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F07F93">
        <w:rPr>
          <w:rFonts w:ascii="GHEA Grapalat" w:hAnsi="GHEA Grapalat"/>
          <w:i w:val="0"/>
          <w:lang w:val="hy-AM"/>
        </w:rPr>
        <w:t>09</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F07F93">
        <w:rPr>
          <w:rFonts w:ascii="GHEA Grapalat" w:hAnsi="GHEA Grapalat"/>
          <w:i w:val="0"/>
          <w:lang w:val="hy-AM"/>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0F64E029"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B92E42" w:rsidRPr="00B92E42">
        <w:rPr>
          <w:rFonts w:ascii="GHEA Grapalat" w:hAnsi="GHEA Grapalat"/>
          <w:b/>
          <w:i w:val="0"/>
          <w:lang w:val="af-ZA"/>
        </w:rPr>
        <w:t>ՀՀԱՄ-ՈՍԿԵՀԱՏ-ՄԴ-ՀՄԱԱՇՁԲ-24/17</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77FDB349" w:rsidR="00642EFE" w:rsidRPr="00E6597C" w:rsidRDefault="00642EFE" w:rsidP="00D537A9">
      <w:pPr>
        <w:pStyle w:val="a3"/>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570507">
        <w:rPr>
          <w:rFonts w:ascii="GHEA Grapalat" w:hAnsi="GHEA Grapalat"/>
          <w:i w:val="0"/>
          <w:lang w:val="af-ZA"/>
        </w:rPr>
        <w:t>«</w:t>
      </w:r>
      <w:r w:rsidR="006D42CA" w:rsidRPr="006D42CA">
        <w:rPr>
          <w:rFonts w:ascii="GHEA Grapalat" w:hAnsi="GHEA Grapalat"/>
          <w:i w:val="0"/>
          <w:lang w:val="af-ZA"/>
        </w:rPr>
        <w:t>Ոսկեհատի Խրիմյան Հայրիկի անվան</w:t>
      </w:r>
      <w:r w:rsidR="006D42CA">
        <w:rPr>
          <w:rFonts w:ascii="GHEA Grapalat" w:hAnsi="GHEA Grapalat"/>
          <w:i w:val="0"/>
          <w:lang w:val="hy-AM"/>
        </w:rPr>
        <w:t xml:space="preserve"> </w:t>
      </w:r>
      <w:r w:rsidR="006D42CA" w:rsidRPr="006D42CA">
        <w:rPr>
          <w:rFonts w:ascii="GHEA Grapalat" w:hAnsi="GHEA Grapalat"/>
          <w:i w:val="0"/>
          <w:lang w:val="af-ZA"/>
        </w:rPr>
        <w:t>միջնակարգ դպրոց» ՊՈԱԿ</w:t>
      </w:r>
      <w:r w:rsidR="006D42CA">
        <w:rPr>
          <w:rFonts w:ascii="GHEA Grapalat" w:hAnsi="GHEA Grapalat"/>
          <w:i w:val="0"/>
          <w:lang w:val="hy-AM"/>
        </w:rPr>
        <w:t>-ը</w:t>
      </w:r>
      <w:r w:rsidRPr="00E6597C">
        <w:rPr>
          <w:rFonts w:ascii="GHEA Grapalat" w:hAnsi="GHEA Grapalat"/>
          <w:i w:val="0"/>
          <w:lang w:val="af-ZA"/>
        </w:rPr>
        <w:t>, որը գտնվում է</w:t>
      </w:r>
      <w:r w:rsidR="00D537A9">
        <w:rPr>
          <w:rFonts w:ascii="GHEA Grapalat" w:hAnsi="GHEA Grapalat"/>
          <w:i w:val="0"/>
          <w:lang w:val="hy-AM"/>
        </w:rPr>
        <w:t xml:space="preserve"> </w:t>
      </w:r>
      <w:r w:rsidR="00D537A9" w:rsidRPr="00D537A9">
        <w:rPr>
          <w:rFonts w:ascii="GHEA Grapalat" w:hAnsi="GHEA Grapalat"/>
          <w:i w:val="0"/>
          <w:lang w:val="af-ZA"/>
        </w:rPr>
        <w:t>Արագածոտնի մարզ, Ոսկեհատ գյուղ</w:t>
      </w:r>
      <w:r w:rsidR="00D537A9">
        <w:rPr>
          <w:rFonts w:ascii="GHEA Grapalat" w:hAnsi="GHEA Grapalat"/>
          <w:i w:val="0"/>
          <w:lang w:val="hy-AM"/>
        </w:rPr>
        <w:t xml:space="preserve">, </w:t>
      </w:r>
      <w:r w:rsidR="00D537A9" w:rsidRPr="00D537A9">
        <w:rPr>
          <w:rFonts w:ascii="GHEA Grapalat" w:hAnsi="GHEA Grapalat"/>
          <w:i w:val="0"/>
          <w:lang w:val="af-ZA"/>
        </w:rPr>
        <w:t>1-ին փողոց, 3 շենք</w:t>
      </w:r>
      <w:r w:rsidR="00311076" w:rsidRPr="00E6597C">
        <w:rPr>
          <w:rFonts w:ascii="GHEA Grapalat" w:hAnsi="GHEA Grapalat"/>
          <w:i w:val="0"/>
          <w:lang w:val="af-ZA"/>
        </w:rPr>
        <w:t xml:space="preserve"> </w:t>
      </w:r>
      <w:r w:rsidRPr="00E6597C">
        <w:rPr>
          <w:rFonts w:ascii="GHEA Grapalat" w:hAnsi="GHEA Grapalat"/>
          <w:i w:val="0"/>
          <w:lang w:val="af-ZA"/>
        </w:rPr>
        <w:t>հասցեում,</w:t>
      </w:r>
      <w:r w:rsidR="00D537A9">
        <w:rPr>
          <w:rFonts w:ascii="GHEA Grapalat" w:hAnsi="GHEA Grapalat"/>
          <w:i w:val="0"/>
          <w:lang w:val="hy-AM"/>
        </w:rPr>
        <w:t xml:space="preserve"> </w:t>
      </w:r>
      <w:r w:rsidRPr="00E6597C">
        <w:rPr>
          <w:rFonts w:ascii="GHEA Grapalat" w:hAnsi="GHEA Grapalat"/>
          <w:i w:val="0"/>
          <w:lang w:val="af-ZA"/>
        </w:rPr>
        <w:t xml:space="preserve">հայտարարում է </w:t>
      </w:r>
      <w:r w:rsidR="00F07F93">
        <w:rPr>
          <w:rFonts w:ascii="GHEA Grapalat" w:hAnsi="GHEA Grapalat"/>
          <w:i w:val="0"/>
          <w:lang w:val="af-ZA"/>
        </w:rPr>
        <w:t>հրատապ մեկ անձ</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4742A8BB"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495AC8" w:rsidRPr="00495AC8">
        <w:rPr>
          <w:rFonts w:ascii="GHEA Grapalat" w:hAnsi="GHEA Grapalat"/>
          <w:b/>
          <w:i w:val="0"/>
          <w:lang w:val="hy-AM"/>
        </w:rPr>
        <w:t>լաբորատորիաների ընթացիկ վերանորոգման աշխատանքներ</w:t>
      </w:r>
      <w:r w:rsidR="00495AC8">
        <w:rPr>
          <w:rFonts w:ascii="GHEA Grapalat" w:hAnsi="GHEA Grapalat"/>
          <w:i w:val="0"/>
          <w:lang w:val="hy-AM"/>
        </w:rPr>
        <w:t>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43C0AB2B" w:rsidR="00357D48" w:rsidRPr="00E6597C" w:rsidRDefault="003B5AE9" w:rsidP="00D537A9">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D537A9" w:rsidRPr="00D537A9">
        <w:rPr>
          <w:rFonts w:ascii="GHEA Grapalat" w:hAnsi="GHEA Grapalat"/>
          <w:i w:val="0"/>
          <w:lang w:val="af-ZA"/>
        </w:rPr>
        <w:t>Արագածոտնի մարզ, Ոսկեհատ գյուղ</w:t>
      </w:r>
      <w:r w:rsidR="00D537A9">
        <w:rPr>
          <w:rFonts w:ascii="GHEA Grapalat" w:hAnsi="GHEA Grapalat"/>
          <w:i w:val="0"/>
          <w:lang w:val="hy-AM"/>
        </w:rPr>
        <w:t xml:space="preserve">, </w:t>
      </w:r>
      <w:r w:rsidR="00D537A9" w:rsidRPr="00D537A9">
        <w:rPr>
          <w:rFonts w:ascii="GHEA Grapalat" w:hAnsi="GHEA Grapalat"/>
          <w:i w:val="0"/>
          <w:lang w:val="af-ZA"/>
        </w:rPr>
        <w:t>1-ին փողոց, 3 շենք</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13D49">
        <w:rPr>
          <w:rFonts w:ascii="GHEA Grapalat" w:hAnsi="GHEA Grapalat"/>
          <w:i w:val="0"/>
          <w:u w:val="single"/>
          <w:lang w:val="hy-AM"/>
        </w:rPr>
        <w:t>3</w:t>
      </w:r>
      <w:r w:rsidR="00B61894" w:rsidRPr="00E6597C">
        <w:rPr>
          <w:rFonts w:ascii="GHEA Grapalat" w:hAnsi="GHEA Grapalat"/>
          <w:i w:val="0"/>
          <w:lang w:val="af-ZA"/>
        </w:rPr>
        <w:t xml:space="preserve">-րդ օրվա ժամը </w:t>
      </w:r>
      <w:r w:rsidR="00713D49">
        <w:rPr>
          <w:rFonts w:ascii="GHEA Grapalat" w:hAnsi="GHEA Grapalat"/>
          <w:i w:val="0"/>
          <w:u w:val="single"/>
          <w:lang w:val="hy-AM"/>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6532D5CC" w:rsidR="00B61894" w:rsidRPr="00316F83" w:rsidRDefault="00B61894" w:rsidP="00B61894">
      <w:pPr>
        <w:pStyle w:val="a3"/>
        <w:spacing w:line="240" w:lineRule="auto"/>
        <w:ind w:firstLine="708"/>
        <w:rPr>
          <w:rFonts w:ascii="GHEA Grapalat" w:hAnsi="GHEA Grapalat"/>
          <w:b/>
          <w:i w:val="0"/>
          <w:lang w:val="af-ZA"/>
        </w:rPr>
      </w:pPr>
      <w:r w:rsidRPr="00316F83">
        <w:rPr>
          <w:rFonts w:ascii="GHEA Grapalat" w:hAnsi="GHEA Grapalat"/>
          <w:b/>
          <w:i w:val="0"/>
          <w:lang w:val="af-ZA"/>
        </w:rPr>
        <w:t xml:space="preserve">Հայտերի բացումը տեղի կունենա </w:t>
      </w:r>
      <w:r w:rsidR="00D537A9" w:rsidRPr="00316F83">
        <w:rPr>
          <w:rFonts w:ascii="GHEA Grapalat" w:hAnsi="GHEA Grapalat"/>
          <w:b/>
          <w:i w:val="0"/>
          <w:lang w:val="af-ZA"/>
        </w:rPr>
        <w:t>Արագածոտնի մարզ, Ոսկեհատ գյուղ</w:t>
      </w:r>
      <w:r w:rsidR="00D537A9" w:rsidRPr="00316F83">
        <w:rPr>
          <w:rFonts w:ascii="GHEA Grapalat" w:hAnsi="GHEA Grapalat"/>
          <w:b/>
          <w:i w:val="0"/>
          <w:lang w:val="hy-AM"/>
        </w:rPr>
        <w:t xml:space="preserve">, </w:t>
      </w:r>
      <w:r w:rsidR="00D537A9" w:rsidRPr="00316F83">
        <w:rPr>
          <w:rFonts w:ascii="GHEA Grapalat" w:hAnsi="GHEA Grapalat"/>
          <w:b/>
          <w:i w:val="0"/>
          <w:lang w:val="af-ZA"/>
        </w:rPr>
        <w:t xml:space="preserve">1-ին փողոց, 3 շենք </w:t>
      </w:r>
      <w:r w:rsidRPr="00316F83">
        <w:rPr>
          <w:rFonts w:ascii="GHEA Grapalat" w:hAnsi="GHEA Grapalat"/>
          <w:b/>
          <w:i w:val="0"/>
          <w:lang w:val="af-ZA"/>
        </w:rPr>
        <w:t>հասցեում,  «</w:t>
      </w:r>
      <w:r w:rsidR="009B305C" w:rsidRPr="00316F83">
        <w:rPr>
          <w:rFonts w:ascii="GHEA Grapalat" w:hAnsi="GHEA Grapalat"/>
          <w:b/>
          <w:i w:val="0"/>
          <w:lang w:val="hy-AM"/>
        </w:rPr>
        <w:t>2024թ</w:t>
      </w:r>
      <w:r w:rsidR="009B305C" w:rsidRPr="00316F83">
        <w:rPr>
          <w:rFonts w:ascii="Cambria Math" w:hAnsi="Cambria Math"/>
          <w:b/>
          <w:i w:val="0"/>
          <w:lang w:val="hy-AM"/>
        </w:rPr>
        <w:t>․</w:t>
      </w:r>
      <w:r w:rsidR="009B305C" w:rsidRPr="00316F83">
        <w:rPr>
          <w:rFonts w:ascii="GHEA Grapalat" w:hAnsi="GHEA Grapalat"/>
          <w:b/>
          <w:i w:val="0"/>
          <w:lang w:val="af-ZA"/>
        </w:rPr>
        <w:t>» «</w:t>
      </w:r>
      <w:r w:rsidR="009B305C" w:rsidRPr="00316F83">
        <w:rPr>
          <w:rFonts w:ascii="GHEA Grapalat" w:hAnsi="GHEA Grapalat"/>
          <w:b/>
          <w:i w:val="0"/>
          <w:lang w:val="hy-AM"/>
        </w:rPr>
        <w:t>Սեպտեմբերի</w:t>
      </w:r>
      <w:r w:rsidR="009B305C" w:rsidRPr="00316F83">
        <w:rPr>
          <w:rFonts w:ascii="GHEA Grapalat" w:hAnsi="GHEA Grapalat"/>
          <w:b/>
          <w:i w:val="0"/>
          <w:lang w:val="af-ZA"/>
        </w:rPr>
        <w:t>» «</w:t>
      </w:r>
      <w:r w:rsidR="009B305C" w:rsidRPr="00316F83">
        <w:rPr>
          <w:rFonts w:ascii="GHEA Grapalat" w:hAnsi="GHEA Grapalat"/>
          <w:b/>
          <w:i w:val="0"/>
          <w:lang w:val="hy-AM"/>
        </w:rPr>
        <w:t>13</w:t>
      </w:r>
      <w:r w:rsidRPr="00316F83">
        <w:rPr>
          <w:rFonts w:ascii="GHEA Grapalat" w:hAnsi="GHEA Grapalat"/>
          <w:b/>
          <w:i w:val="0"/>
          <w:lang w:val="af-ZA"/>
        </w:rPr>
        <w:t xml:space="preserve">» -ին ժամը  </w:t>
      </w:r>
      <w:r w:rsidR="009B305C" w:rsidRPr="00316F83">
        <w:rPr>
          <w:rFonts w:ascii="GHEA Grapalat" w:hAnsi="GHEA Grapalat"/>
          <w:b/>
          <w:i w:val="0"/>
          <w:u w:val="single"/>
          <w:lang w:val="hy-AM"/>
        </w:rPr>
        <w:t>11։00</w:t>
      </w:r>
      <w:r w:rsidRPr="00316F83">
        <w:rPr>
          <w:rFonts w:ascii="GHEA Grapalat" w:hAnsi="GHEA Grapalat"/>
          <w:b/>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45DC7EE2" w:rsidR="00754697" w:rsidRPr="00E42CF1" w:rsidRDefault="00754697" w:rsidP="00EF3662">
      <w:pPr>
        <w:pStyle w:val="a3"/>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ED7721">
        <w:rPr>
          <w:rFonts w:ascii="GHEA Grapalat" w:hAnsi="GHEA Grapalat"/>
          <w:i w:val="0"/>
          <w:u w:val="single"/>
          <w:lang w:val="hy-AM"/>
        </w:rPr>
        <w:t xml:space="preserve"> Գայանե Դանիելյան</w:t>
      </w:r>
      <w:r w:rsidR="009F18D0" w:rsidRPr="00E6597C">
        <w:rPr>
          <w:rFonts w:ascii="GHEA Grapalat" w:hAnsi="GHEA Grapalat"/>
          <w:i w:val="0"/>
          <w:lang w:val="af-ZA"/>
        </w:rPr>
        <w:t>-ին</w:t>
      </w:r>
      <w:r w:rsidR="00E42CF1">
        <w:rPr>
          <w:rFonts w:ascii="GHEA Grapalat" w:hAnsi="GHEA Grapalat"/>
          <w:i w:val="0"/>
          <w:lang w:val="hy-AM"/>
        </w:rPr>
        <w:t>։</w:t>
      </w:r>
    </w:p>
    <w:p w14:paraId="316DB7BC" w14:textId="77777777"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lastRenderedPageBreak/>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79533A12" w14:textId="77777777" w:rsidR="001D583D" w:rsidRPr="00152B6D" w:rsidRDefault="001D583D" w:rsidP="001D583D">
      <w:pPr>
        <w:ind w:left="1701"/>
        <w:jc w:val="both"/>
        <w:rPr>
          <w:rFonts w:ascii="GHEA Grapalat" w:hAnsi="GHEA Grapalat"/>
          <w:sz w:val="19"/>
          <w:szCs w:val="19"/>
          <w:lang w:val="af-ZA"/>
        </w:rPr>
      </w:pPr>
      <w:r w:rsidRPr="00152B6D">
        <w:rPr>
          <w:rFonts w:ascii="GHEA Grapalat" w:hAnsi="GHEA Grapalat" w:cs="Sylfaen"/>
          <w:sz w:val="19"/>
          <w:szCs w:val="19"/>
          <w:lang w:val="af-ZA"/>
        </w:rPr>
        <w:t>Հեռախոս՝</w:t>
      </w:r>
      <w:r w:rsidRPr="00152B6D">
        <w:rPr>
          <w:rFonts w:ascii="GHEA Grapalat" w:hAnsi="GHEA Grapalat"/>
          <w:sz w:val="19"/>
          <w:szCs w:val="19"/>
          <w:lang w:val="af-ZA"/>
        </w:rPr>
        <w:t xml:space="preserve"> </w:t>
      </w:r>
      <w:r w:rsidRPr="00152B6D">
        <w:rPr>
          <w:rFonts w:ascii="GHEA Grapalat" w:hAnsi="GHEA Grapalat"/>
          <w:sz w:val="19"/>
          <w:szCs w:val="19"/>
          <w:lang w:val="hy-AM"/>
        </w:rPr>
        <w:t>+374 98 77-83-13</w:t>
      </w:r>
      <w:r w:rsidRPr="00152B6D">
        <w:rPr>
          <w:rFonts w:ascii="GHEA Grapalat" w:hAnsi="GHEA Grapalat" w:cs="Arial Armenian"/>
          <w:sz w:val="19"/>
          <w:szCs w:val="19"/>
          <w:lang w:val="af-ZA"/>
        </w:rPr>
        <w:t>։</w:t>
      </w:r>
    </w:p>
    <w:p w14:paraId="08E7C425" w14:textId="77777777" w:rsidR="001D583D" w:rsidRPr="00152B6D" w:rsidRDefault="001D583D" w:rsidP="001D583D">
      <w:pPr>
        <w:ind w:left="1701"/>
        <w:rPr>
          <w:rFonts w:ascii="GHEA Grapalat" w:hAnsi="GHEA Grapalat"/>
          <w:b/>
          <w:i/>
          <w:sz w:val="22"/>
          <w:u w:val="single"/>
          <w:lang w:val="af-ZA"/>
        </w:rPr>
      </w:pPr>
      <w:r w:rsidRPr="00152B6D">
        <w:rPr>
          <w:rFonts w:ascii="GHEA Grapalat" w:hAnsi="GHEA Grapalat" w:cs="Sylfaen"/>
          <w:b/>
          <w:sz w:val="19"/>
          <w:szCs w:val="19"/>
          <w:lang w:val="af-ZA"/>
        </w:rPr>
        <w:t>Էլ</w:t>
      </w:r>
      <w:r w:rsidRPr="00152B6D">
        <w:rPr>
          <w:rFonts w:ascii="GHEA Grapalat" w:hAnsi="GHEA Grapalat"/>
          <w:b/>
          <w:sz w:val="19"/>
          <w:szCs w:val="19"/>
          <w:lang w:val="af-ZA"/>
        </w:rPr>
        <w:t xml:space="preserve">. </w:t>
      </w:r>
      <w:r w:rsidRPr="00152B6D">
        <w:rPr>
          <w:rFonts w:ascii="GHEA Grapalat" w:hAnsi="GHEA Grapalat" w:cs="Sylfaen"/>
          <w:b/>
          <w:sz w:val="19"/>
          <w:szCs w:val="19"/>
          <w:lang w:val="af-ZA"/>
        </w:rPr>
        <w:t>փոստ՝</w:t>
      </w:r>
      <w:r w:rsidRPr="00152B6D">
        <w:rPr>
          <w:rFonts w:ascii="GHEA Grapalat" w:hAnsi="GHEA Grapalat"/>
          <w:b/>
          <w:sz w:val="19"/>
          <w:szCs w:val="19"/>
          <w:lang w:val="af-ZA"/>
        </w:rPr>
        <w:t xml:space="preserve"> gayane_danielyan87@mail.ru  </w:t>
      </w:r>
    </w:p>
    <w:p w14:paraId="752441B9" w14:textId="77777777" w:rsidR="009F18D0" w:rsidRPr="00E6597C" w:rsidRDefault="009F18D0" w:rsidP="00EF3662">
      <w:pPr>
        <w:pStyle w:val="a3"/>
        <w:spacing w:line="240" w:lineRule="auto"/>
        <w:rPr>
          <w:rFonts w:ascii="GHEA Grapalat" w:hAnsi="GHEA Grapalat"/>
          <w:i w:val="0"/>
          <w:lang w:val="af-ZA"/>
        </w:rPr>
      </w:pPr>
    </w:p>
    <w:p w14:paraId="0AFA4E2C" w14:textId="77777777" w:rsidR="009F18D0" w:rsidRPr="00E6597C" w:rsidRDefault="009F18D0" w:rsidP="00EF3662">
      <w:pPr>
        <w:pStyle w:val="a3"/>
        <w:spacing w:line="240" w:lineRule="auto"/>
        <w:rPr>
          <w:rFonts w:ascii="GHEA Grapalat" w:hAnsi="GHEA Grapalat"/>
          <w:i w:val="0"/>
          <w:lang w:val="af-ZA"/>
        </w:rPr>
      </w:pPr>
    </w:p>
    <w:p w14:paraId="3F959A1E" w14:textId="77777777" w:rsidR="009F18D0" w:rsidRPr="00E6597C" w:rsidRDefault="009F18D0" w:rsidP="00EF3662">
      <w:pPr>
        <w:pStyle w:val="a3"/>
        <w:spacing w:line="240" w:lineRule="auto"/>
        <w:rPr>
          <w:rFonts w:ascii="GHEA Grapalat" w:hAnsi="GHEA Grapalat"/>
          <w:i w:val="0"/>
          <w:lang w:val="af-ZA"/>
        </w:rPr>
      </w:pPr>
    </w:p>
    <w:p w14:paraId="69464A36" w14:textId="00E5FB43" w:rsidR="00754697" w:rsidRPr="00E6597C" w:rsidRDefault="00754697" w:rsidP="00EF3662">
      <w:pPr>
        <w:pStyle w:val="a3"/>
        <w:spacing w:line="240" w:lineRule="auto"/>
        <w:ind w:firstLine="0"/>
        <w:jc w:val="left"/>
        <w:rPr>
          <w:rFonts w:ascii="GHEA Grapalat" w:hAnsi="GHEA Grapalat"/>
          <w:i w:val="0"/>
          <w:u w:val="single"/>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416D25">
        <w:rPr>
          <w:rFonts w:ascii="GHEA Grapalat" w:hAnsi="GHEA Grapalat"/>
          <w:i w:val="0"/>
          <w:lang w:val="af-ZA"/>
        </w:rPr>
        <w:t>«</w:t>
      </w:r>
      <w:r w:rsidR="00416D25" w:rsidRPr="006D42CA">
        <w:rPr>
          <w:rFonts w:ascii="GHEA Grapalat" w:hAnsi="GHEA Grapalat"/>
          <w:i w:val="0"/>
          <w:lang w:val="af-ZA"/>
        </w:rPr>
        <w:t>Ոսկեհատի Խրիմյան Հայրիկի անվան</w:t>
      </w:r>
      <w:r w:rsidR="00416D25">
        <w:rPr>
          <w:rFonts w:ascii="GHEA Grapalat" w:hAnsi="GHEA Grapalat"/>
          <w:i w:val="0"/>
          <w:lang w:val="hy-AM"/>
        </w:rPr>
        <w:t xml:space="preserve"> </w:t>
      </w:r>
      <w:r w:rsidR="00416D25" w:rsidRPr="006D42CA">
        <w:rPr>
          <w:rFonts w:ascii="GHEA Grapalat" w:hAnsi="GHEA Grapalat"/>
          <w:i w:val="0"/>
          <w:lang w:val="af-ZA"/>
        </w:rPr>
        <w:t>միջնակարգ դպրոց» ՊՈԱԿ</w:t>
      </w:r>
    </w:p>
    <w:p w14:paraId="4899E73D" w14:textId="77777777"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sz w:val="16"/>
          <w:szCs w:val="16"/>
          <w:lang w:val="af-ZA"/>
        </w:rPr>
        <w:t>անվանումը</w:t>
      </w:r>
    </w:p>
    <w:p w14:paraId="5348DF08" w14:textId="77777777" w:rsidR="00754697" w:rsidRPr="00E6597C" w:rsidRDefault="00754697" w:rsidP="00EF3662">
      <w:pPr>
        <w:pStyle w:val="31"/>
        <w:spacing w:after="240" w:line="240" w:lineRule="auto"/>
        <w:ind w:firstLine="709"/>
        <w:rPr>
          <w:rFonts w:ascii="GHEA Grapalat" w:hAnsi="GHEA Grapalat" w:cs="Sylfaen"/>
          <w:b/>
          <w:lang w:val="es-ES"/>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2679F4B4" w14:textId="77777777" w:rsidR="00037DDE" w:rsidRPr="00E6597C" w:rsidRDefault="00037DDE" w:rsidP="00EF3662">
      <w:pPr>
        <w:pStyle w:val="aa"/>
        <w:ind w:right="-7" w:firstLine="567"/>
        <w:jc w:val="right"/>
        <w:rPr>
          <w:rFonts w:ascii="GHEA Grapalat" w:hAnsi="GHEA Grapalat" w:cs="Sylfaen"/>
          <w:i/>
          <w:sz w:val="22"/>
          <w:lang w:val="af-ZA"/>
        </w:rPr>
      </w:pPr>
    </w:p>
    <w:p w14:paraId="2FAD73A2" w14:textId="77777777" w:rsidR="00037DDE" w:rsidRPr="00E6597C" w:rsidRDefault="00037DDE" w:rsidP="00EF3662">
      <w:pPr>
        <w:pStyle w:val="aa"/>
        <w:ind w:right="-7" w:firstLine="567"/>
        <w:jc w:val="right"/>
        <w:rPr>
          <w:rFonts w:ascii="GHEA Grapalat" w:hAnsi="GHEA Grapalat" w:cs="Sylfaen"/>
          <w:i/>
          <w:sz w:val="22"/>
          <w:lang w:val="af-ZA"/>
        </w:rPr>
      </w:pPr>
    </w:p>
    <w:p w14:paraId="2C39EA51" w14:textId="77777777" w:rsidR="00037DDE" w:rsidRPr="00E6597C" w:rsidRDefault="00037DDE" w:rsidP="00EF3662">
      <w:pPr>
        <w:pStyle w:val="aa"/>
        <w:ind w:right="-7" w:firstLine="567"/>
        <w:jc w:val="right"/>
        <w:rPr>
          <w:rFonts w:ascii="GHEA Grapalat" w:hAnsi="GHEA Grapalat" w:cs="Sylfaen"/>
          <w:i/>
          <w:sz w:val="22"/>
          <w:lang w:val="af-ZA"/>
        </w:rPr>
      </w:pPr>
    </w:p>
    <w:p w14:paraId="44DEDE72" w14:textId="77777777" w:rsidR="00037DDE" w:rsidRPr="00E6597C" w:rsidRDefault="00037DDE" w:rsidP="00EF3662">
      <w:pPr>
        <w:pStyle w:val="aa"/>
        <w:ind w:right="-7" w:firstLine="567"/>
        <w:jc w:val="right"/>
        <w:rPr>
          <w:rFonts w:ascii="GHEA Grapalat" w:hAnsi="GHEA Grapalat" w:cs="Sylfaen"/>
          <w:i/>
          <w:sz w:val="22"/>
          <w:lang w:val="af-ZA"/>
        </w:rPr>
      </w:pPr>
    </w:p>
    <w:p w14:paraId="35089E05" w14:textId="77777777" w:rsidR="00037DDE" w:rsidRPr="00E6597C" w:rsidRDefault="00037DDE" w:rsidP="00EF3662">
      <w:pPr>
        <w:pStyle w:val="aa"/>
        <w:ind w:right="-7" w:firstLine="567"/>
        <w:jc w:val="right"/>
        <w:rPr>
          <w:rFonts w:ascii="GHEA Grapalat" w:hAnsi="GHEA Grapalat" w:cs="Sylfaen"/>
          <w:i/>
          <w:sz w:val="22"/>
          <w:lang w:val="af-ZA"/>
        </w:rPr>
      </w:pPr>
    </w:p>
    <w:p w14:paraId="26A30128" w14:textId="77777777" w:rsidR="00037DDE" w:rsidRPr="00E6597C" w:rsidRDefault="00037DDE" w:rsidP="00EF3662">
      <w:pPr>
        <w:pStyle w:val="aa"/>
        <w:ind w:right="-7" w:firstLine="567"/>
        <w:jc w:val="right"/>
        <w:rPr>
          <w:rFonts w:ascii="GHEA Grapalat" w:hAnsi="GHEA Grapalat" w:cs="Sylfaen"/>
          <w:i/>
          <w:sz w:val="22"/>
          <w:lang w:val="af-ZA"/>
        </w:rPr>
      </w:pPr>
    </w:p>
    <w:p w14:paraId="56701F1E" w14:textId="77777777" w:rsidR="00341A74" w:rsidRPr="00E6597C" w:rsidRDefault="00341A74" w:rsidP="00EF3662">
      <w:pPr>
        <w:pStyle w:val="aa"/>
        <w:ind w:right="-7" w:firstLine="567"/>
        <w:jc w:val="right"/>
        <w:rPr>
          <w:rFonts w:ascii="GHEA Grapalat" w:hAnsi="GHEA Grapalat" w:cs="Sylfaen"/>
          <w:i/>
          <w:sz w:val="22"/>
          <w:lang w:val="af-ZA"/>
        </w:rPr>
      </w:pPr>
    </w:p>
    <w:p w14:paraId="26669598" w14:textId="77777777" w:rsidR="00341A74" w:rsidRPr="00E6597C" w:rsidRDefault="00341A74" w:rsidP="00EF3662">
      <w:pPr>
        <w:pStyle w:val="aa"/>
        <w:ind w:right="-7" w:firstLine="567"/>
        <w:jc w:val="right"/>
        <w:rPr>
          <w:rFonts w:ascii="GHEA Grapalat" w:hAnsi="GHEA Grapalat" w:cs="Sylfaen"/>
          <w:i/>
          <w:sz w:val="22"/>
          <w:lang w:val="af-ZA"/>
        </w:rPr>
      </w:pPr>
    </w:p>
    <w:p w14:paraId="4885BDF0" w14:textId="77777777" w:rsidR="00341A74" w:rsidRPr="00E6597C" w:rsidRDefault="00341A74" w:rsidP="00EF3662">
      <w:pPr>
        <w:pStyle w:val="aa"/>
        <w:ind w:right="-7" w:firstLine="567"/>
        <w:jc w:val="right"/>
        <w:rPr>
          <w:rFonts w:ascii="GHEA Grapalat" w:hAnsi="GHEA Grapalat" w:cs="Sylfaen"/>
          <w:i/>
          <w:sz w:val="22"/>
          <w:lang w:val="af-ZA"/>
        </w:rPr>
      </w:pPr>
    </w:p>
    <w:p w14:paraId="4DD4723C" w14:textId="77777777" w:rsidR="00341A74" w:rsidRPr="00E6597C" w:rsidRDefault="00341A74" w:rsidP="00EF3662">
      <w:pPr>
        <w:pStyle w:val="aa"/>
        <w:ind w:right="-7" w:firstLine="567"/>
        <w:jc w:val="right"/>
        <w:rPr>
          <w:rFonts w:ascii="GHEA Grapalat" w:hAnsi="GHEA Grapalat" w:cs="Sylfaen"/>
          <w:i/>
          <w:sz w:val="22"/>
          <w:lang w:val="af-ZA"/>
        </w:rPr>
      </w:pPr>
    </w:p>
    <w:p w14:paraId="6A2F3DAA" w14:textId="77777777" w:rsidR="00341A74" w:rsidRPr="00E6597C" w:rsidRDefault="00341A74" w:rsidP="00EF3662">
      <w:pPr>
        <w:pStyle w:val="aa"/>
        <w:ind w:right="-7" w:firstLine="567"/>
        <w:jc w:val="right"/>
        <w:rPr>
          <w:rFonts w:ascii="GHEA Grapalat" w:hAnsi="GHEA Grapalat" w:cs="Sylfaen"/>
          <w:i/>
          <w:sz w:val="22"/>
          <w:lang w:val="af-ZA"/>
        </w:rPr>
      </w:pPr>
    </w:p>
    <w:p w14:paraId="315D82BE" w14:textId="77777777" w:rsidR="00341A74" w:rsidRPr="00E6597C" w:rsidRDefault="00341A74" w:rsidP="00EF3662">
      <w:pPr>
        <w:pStyle w:val="aa"/>
        <w:ind w:right="-7" w:firstLine="567"/>
        <w:jc w:val="right"/>
        <w:rPr>
          <w:rFonts w:ascii="GHEA Grapalat" w:hAnsi="GHEA Grapalat" w:cs="Sylfaen"/>
          <w:i/>
          <w:sz w:val="22"/>
          <w:lang w:val="af-ZA"/>
        </w:rPr>
      </w:pPr>
    </w:p>
    <w:p w14:paraId="6B6D80A6" w14:textId="30EAB491" w:rsidR="00341A74" w:rsidRDefault="00341A74" w:rsidP="00EF3662">
      <w:pPr>
        <w:pStyle w:val="aa"/>
        <w:ind w:right="-7" w:firstLine="567"/>
        <w:jc w:val="right"/>
        <w:rPr>
          <w:rFonts w:ascii="GHEA Grapalat" w:hAnsi="GHEA Grapalat" w:cs="Sylfaen"/>
          <w:i/>
          <w:sz w:val="22"/>
          <w:lang w:val="af-ZA"/>
        </w:rPr>
      </w:pPr>
    </w:p>
    <w:p w14:paraId="371DEC14" w14:textId="11F68719" w:rsidR="00265A5A" w:rsidRDefault="00265A5A" w:rsidP="00EF3662">
      <w:pPr>
        <w:pStyle w:val="aa"/>
        <w:ind w:right="-7" w:firstLine="567"/>
        <w:jc w:val="right"/>
        <w:rPr>
          <w:rFonts w:ascii="GHEA Grapalat" w:hAnsi="GHEA Grapalat" w:cs="Sylfaen"/>
          <w:i/>
          <w:sz w:val="22"/>
          <w:lang w:val="af-ZA"/>
        </w:rPr>
      </w:pPr>
    </w:p>
    <w:p w14:paraId="39A976AA" w14:textId="353A3485" w:rsidR="00265A5A" w:rsidRDefault="00265A5A" w:rsidP="00EF3662">
      <w:pPr>
        <w:pStyle w:val="aa"/>
        <w:ind w:right="-7" w:firstLine="567"/>
        <w:jc w:val="right"/>
        <w:rPr>
          <w:rFonts w:ascii="GHEA Grapalat" w:hAnsi="GHEA Grapalat" w:cs="Sylfaen"/>
          <w:i/>
          <w:sz w:val="22"/>
          <w:lang w:val="af-ZA"/>
        </w:rPr>
      </w:pPr>
    </w:p>
    <w:p w14:paraId="14FDA737" w14:textId="620494BD" w:rsidR="00265A5A" w:rsidRDefault="00265A5A" w:rsidP="00EF3662">
      <w:pPr>
        <w:pStyle w:val="aa"/>
        <w:ind w:right="-7" w:firstLine="567"/>
        <w:jc w:val="right"/>
        <w:rPr>
          <w:rFonts w:ascii="GHEA Grapalat" w:hAnsi="GHEA Grapalat" w:cs="Sylfaen"/>
          <w:i/>
          <w:sz w:val="22"/>
          <w:lang w:val="af-ZA"/>
        </w:rPr>
      </w:pPr>
    </w:p>
    <w:p w14:paraId="64CAF37F" w14:textId="58EC2AFF" w:rsidR="00265A5A" w:rsidRDefault="00265A5A" w:rsidP="00EF3662">
      <w:pPr>
        <w:pStyle w:val="aa"/>
        <w:ind w:right="-7" w:firstLine="567"/>
        <w:jc w:val="right"/>
        <w:rPr>
          <w:rFonts w:ascii="GHEA Grapalat" w:hAnsi="GHEA Grapalat" w:cs="Sylfaen"/>
          <w:i/>
          <w:sz w:val="22"/>
          <w:lang w:val="af-ZA"/>
        </w:rPr>
      </w:pPr>
    </w:p>
    <w:p w14:paraId="773A6CFF" w14:textId="17747637" w:rsidR="00265A5A" w:rsidRDefault="00265A5A" w:rsidP="00EF3662">
      <w:pPr>
        <w:pStyle w:val="aa"/>
        <w:ind w:right="-7" w:firstLine="567"/>
        <w:jc w:val="right"/>
        <w:rPr>
          <w:rFonts w:ascii="GHEA Grapalat" w:hAnsi="GHEA Grapalat" w:cs="Sylfaen"/>
          <w:i/>
          <w:sz w:val="22"/>
          <w:lang w:val="af-ZA"/>
        </w:rPr>
      </w:pPr>
    </w:p>
    <w:p w14:paraId="69E7CDF5" w14:textId="7CD50FC2" w:rsidR="00265A5A" w:rsidRDefault="00265A5A" w:rsidP="00EF3662">
      <w:pPr>
        <w:pStyle w:val="aa"/>
        <w:ind w:right="-7" w:firstLine="567"/>
        <w:jc w:val="right"/>
        <w:rPr>
          <w:rFonts w:ascii="GHEA Grapalat" w:hAnsi="GHEA Grapalat" w:cs="Sylfaen"/>
          <w:i/>
          <w:sz w:val="22"/>
          <w:lang w:val="af-ZA"/>
        </w:rPr>
      </w:pPr>
    </w:p>
    <w:p w14:paraId="14CA8AED" w14:textId="39406CE8" w:rsidR="00265A5A" w:rsidRDefault="00265A5A" w:rsidP="00EF3662">
      <w:pPr>
        <w:pStyle w:val="aa"/>
        <w:ind w:right="-7" w:firstLine="567"/>
        <w:jc w:val="right"/>
        <w:rPr>
          <w:rFonts w:ascii="GHEA Grapalat" w:hAnsi="GHEA Grapalat" w:cs="Sylfaen"/>
          <w:i/>
          <w:sz w:val="22"/>
          <w:lang w:val="af-ZA"/>
        </w:rPr>
      </w:pPr>
    </w:p>
    <w:p w14:paraId="779ECCB4" w14:textId="22202016" w:rsidR="00265A5A" w:rsidRDefault="00265A5A" w:rsidP="00EF3662">
      <w:pPr>
        <w:pStyle w:val="aa"/>
        <w:ind w:right="-7" w:firstLine="567"/>
        <w:jc w:val="right"/>
        <w:rPr>
          <w:rFonts w:ascii="GHEA Grapalat" w:hAnsi="GHEA Grapalat" w:cs="Sylfaen"/>
          <w:i/>
          <w:sz w:val="22"/>
          <w:lang w:val="af-ZA"/>
        </w:rPr>
      </w:pPr>
    </w:p>
    <w:p w14:paraId="457BA7DC" w14:textId="33E381C8" w:rsidR="00265A5A" w:rsidRDefault="00265A5A" w:rsidP="00EF3662">
      <w:pPr>
        <w:pStyle w:val="aa"/>
        <w:ind w:right="-7" w:firstLine="567"/>
        <w:jc w:val="right"/>
        <w:rPr>
          <w:rFonts w:ascii="GHEA Grapalat" w:hAnsi="GHEA Grapalat" w:cs="Sylfaen"/>
          <w:i/>
          <w:sz w:val="22"/>
          <w:lang w:val="af-ZA"/>
        </w:rPr>
      </w:pPr>
    </w:p>
    <w:p w14:paraId="64421F7B" w14:textId="77777777" w:rsidR="00BC7892" w:rsidRDefault="00BC7892" w:rsidP="00EF3662">
      <w:pPr>
        <w:pStyle w:val="aa"/>
        <w:spacing w:after="0"/>
        <w:ind w:firstLine="567"/>
        <w:jc w:val="right"/>
        <w:rPr>
          <w:rFonts w:ascii="GHEA Grapalat" w:hAnsi="GHEA Grapalat" w:cs="Sylfaen"/>
          <w:i/>
          <w:sz w:val="20"/>
          <w:szCs w:val="20"/>
        </w:rPr>
      </w:pPr>
    </w:p>
    <w:p w14:paraId="46AA6671" w14:textId="77777777" w:rsidR="00BC7892" w:rsidRDefault="00BC7892" w:rsidP="00EF3662">
      <w:pPr>
        <w:pStyle w:val="aa"/>
        <w:spacing w:after="0"/>
        <w:ind w:firstLine="567"/>
        <w:jc w:val="right"/>
        <w:rPr>
          <w:rFonts w:ascii="GHEA Grapalat" w:hAnsi="GHEA Grapalat" w:cs="Sylfaen"/>
          <w:i/>
          <w:sz w:val="20"/>
          <w:szCs w:val="20"/>
        </w:rPr>
      </w:pPr>
    </w:p>
    <w:p w14:paraId="459785AE" w14:textId="77777777" w:rsidR="00BC7892" w:rsidRDefault="00BC7892" w:rsidP="00EF3662">
      <w:pPr>
        <w:pStyle w:val="aa"/>
        <w:spacing w:after="0"/>
        <w:ind w:firstLine="567"/>
        <w:jc w:val="right"/>
        <w:rPr>
          <w:rFonts w:ascii="GHEA Grapalat" w:hAnsi="GHEA Grapalat" w:cs="Sylfaen"/>
          <w:i/>
          <w:sz w:val="20"/>
          <w:szCs w:val="20"/>
        </w:rPr>
      </w:pPr>
    </w:p>
    <w:p w14:paraId="79C5FEB2" w14:textId="77777777" w:rsidR="00BC7892" w:rsidRDefault="00BC7892" w:rsidP="00EF3662">
      <w:pPr>
        <w:pStyle w:val="aa"/>
        <w:spacing w:after="0"/>
        <w:ind w:firstLine="567"/>
        <w:jc w:val="right"/>
        <w:rPr>
          <w:rFonts w:ascii="GHEA Grapalat" w:hAnsi="GHEA Grapalat" w:cs="Sylfaen"/>
          <w:i/>
          <w:sz w:val="20"/>
          <w:szCs w:val="20"/>
        </w:rPr>
      </w:pPr>
    </w:p>
    <w:p w14:paraId="26426A06" w14:textId="77777777" w:rsidR="00BC7892" w:rsidRDefault="00BC7892" w:rsidP="00EF3662">
      <w:pPr>
        <w:pStyle w:val="aa"/>
        <w:spacing w:after="0"/>
        <w:ind w:firstLine="567"/>
        <w:jc w:val="right"/>
        <w:rPr>
          <w:rFonts w:ascii="GHEA Grapalat" w:hAnsi="GHEA Grapalat" w:cs="Sylfaen"/>
          <w:i/>
          <w:sz w:val="20"/>
          <w:szCs w:val="20"/>
        </w:rPr>
      </w:pPr>
    </w:p>
    <w:p w14:paraId="1C75EABB" w14:textId="77777777" w:rsidR="00BC7892" w:rsidRDefault="00BC7892" w:rsidP="00EF3662">
      <w:pPr>
        <w:pStyle w:val="aa"/>
        <w:spacing w:after="0"/>
        <w:ind w:firstLine="567"/>
        <w:jc w:val="right"/>
        <w:rPr>
          <w:rFonts w:ascii="GHEA Grapalat" w:hAnsi="GHEA Grapalat" w:cs="Sylfaen"/>
          <w:i/>
          <w:sz w:val="20"/>
          <w:szCs w:val="20"/>
        </w:rPr>
      </w:pPr>
    </w:p>
    <w:p w14:paraId="03AE3A8D" w14:textId="77777777" w:rsidR="00BC7892" w:rsidRDefault="00BC7892" w:rsidP="00EF3662">
      <w:pPr>
        <w:pStyle w:val="aa"/>
        <w:spacing w:after="0"/>
        <w:ind w:firstLine="567"/>
        <w:jc w:val="right"/>
        <w:rPr>
          <w:rFonts w:ascii="GHEA Grapalat" w:hAnsi="GHEA Grapalat" w:cs="Sylfaen"/>
          <w:i/>
          <w:sz w:val="20"/>
          <w:szCs w:val="20"/>
        </w:rPr>
      </w:pPr>
    </w:p>
    <w:p w14:paraId="7C1613C0" w14:textId="77777777" w:rsidR="00802DE9" w:rsidRPr="007974F7" w:rsidRDefault="00802DE9" w:rsidP="00802DE9">
      <w:pPr>
        <w:pStyle w:val="a3"/>
        <w:widowControl w:val="0"/>
        <w:spacing w:after="160"/>
        <w:ind w:firstLine="0"/>
        <w:jc w:val="center"/>
        <w:rPr>
          <w:rFonts w:ascii="GHEA Grapalat" w:hAnsi="GHEA Grapalat"/>
          <w:i w:val="0"/>
          <w:sz w:val="24"/>
          <w:szCs w:val="24"/>
        </w:rPr>
      </w:pPr>
    </w:p>
    <w:p w14:paraId="7600A023" w14:textId="77777777" w:rsidR="00802DE9" w:rsidRPr="007974F7" w:rsidRDefault="00802DE9" w:rsidP="00802DE9">
      <w:pPr>
        <w:pStyle w:val="a3"/>
        <w:widowControl w:val="0"/>
        <w:spacing w:after="160"/>
        <w:ind w:firstLine="0"/>
        <w:jc w:val="center"/>
        <w:rPr>
          <w:rFonts w:ascii="GHEA Grapalat" w:hAnsi="GHEA Grapalat"/>
          <w:i w:val="0"/>
          <w:sz w:val="24"/>
          <w:szCs w:val="24"/>
        </w:rPr>
      </w:pPr>
      <w:r w:rsidRPr="007974F7">
        <w:rPr>
          <w:rFonts w:ascii="GHEA Grapalat" w:hAnsi="GHEA Grapalat"/>
          <w:i w:val="0"/>
          <w:sz w:val="24"/>
          <w:szCs w:val="24"/>
        </w:rPr>
        <w:t>ОБЪЯВЛЕНИЕ</w:t>
      </w:r>
    </w:p>
    <w:p w14:paraId="3154AC1A" w14:textId="77777777" w:rsidR="00D72D61" w:rsidRPr="00D72D61" w:rsidRDefault="00D72D61" w:rsidP="00D72D61">
      <w:pPr>
        <w:pStyle w:val="a3"/>
        <w:widowControl w:val="0"/>
        <w:spacing w:after="160"/>
        <w:jc w:val="center"/>
        <w:rPr>
          <w:rFonts w:ascii="GHEA Grapalat" w:hAnsi="GHEA Grapalat"/>
          <w:i w:val="0"/>
          <w:sz w:val="24"/>
          <w:szCs w:val="24"/>
        </w:rPr>
      </w:pPr>
      <w:r w:rsidRPr="00D72D61">
        <w:rPr>
          <w:rFonts w:ascii="GHEA Grapalat" w:hAnsi="GHEA Grapalat"/>
          <w:i w:val="0"/>
          <w:sz w:val="24"/>
          <w:szCs w:val="24"/>
        </w:rPr>
        <w:t>ПРО ОДНОГО ЧЕЛОВЕКА СРОЧНО</w:t>
      </w:r>
    </w:p>
    <w:p w14:paraId="7474898F" w14:textId="7F90CA98" w:rsidR="00802DE9" w:rsidRPr="007974F7" w:rsidRDefault="00D72D61" w:rsidP="00D72D61">
      <w:pPr>
        <w:pStyle w:val="a3"/>
        <w:widowControl w:val="0"/>
        <w:spacing w:after="160"/>
        <w:ind w:firstLine="0"/>
        <w:jc w:val="center"/>
        <w:rPr>
          <w:rFonts w:ascii="GHEA Grapalat" w:hAnsi="GHEA Grapalat"/>
          <w:i w:val="0"/>
          <w:sz w:val="24"/>
          <w:szCs w:val="24"/>
        </w:rPr>
      </w:pPr>
      <w:r w:rsidRPr="00D72D61">
        <w:rPr>
          <w:rFonts w:ascii="GHEA Grapalat" w:hAnsi="GHEA Grapalat"/>
          <w:i w:val="0"/>
          <w:sz w:val="24"/>
          <w:szCs w:val="24"/>
        </w:rPr>
        <w:t>Данная процедура организована в соответствии со статьей 15 части 6 Закона РА «О закупках».</w:t>
      </w:r>
      <w:r w:rsidR="00802DE9" w:rsidRPr="007974F7">
        <w:rPr>
          <w:rFonts w:ascii="GHEA Grapalat" w:hAnsi="GHEA Grapalat"/>
          <w:i w:val="0"/>
          <w:sz w:val="24"/>
          <w:szCs w:val="24"/>
        </w:rPr>
        <w:t>Настоящий текст объявления утвержден решением Комиссии по запросу котировок от "</w:t>
      </w:r>
      <w:r w:rsidR="00FF476E">
        <w:rPr>
          <w:rFonts w:ascii="GHEA Grapalat" w:hAnsi="GHEA Grapalat"/>
          <w:i w:val="0"/>
          <w:sz w:val="24"/>
          <w:szCs w:val="24"/>
          <w:lang w:val="hy-AM"/>
        </w:rPr>
        <w:t>09</w:t>
      </w:r>
      <w:r w:rsidR="00802DE9" w:rsidRPr="007974F7">
        <w:rPr>
          <w:rFonts w:ascii="GHEA Grapalat" w:hAnsi="GHEA Grapalat"/>
          <w:i w:val="0"/>
          <w:sz w:val="24"/>
          <w:szCs w:val="24"/>
        </w:rPr>
        <w:t>" "</w:t>
      </w:r>
      <w:r w:rsidR="00802DE9" w:rsidRPr="00B46F28">
        <w:t xml:space="preserve"> </w:t>
      </w:r>
      <w:r w:rsidR="002442CA" w:rsidRPr="002442CA">
        <w:rPr>
          <w:rFonts w:ascii="GHEA Grapalat" w:hAnsi="GHEA Grapalat"/>
          <w:i w:val="0"/>
          <w:sz w:val="24"/>
          <w:szCs w:val="24"/>
        </w:rPr>
        <w:t>Сентябрь</w:t>
      </w:r>
      <w:r w:rsidR="00802DE9" w:rsidRPr="007974F7">
        <w:rPr>
          <w:rFonts w:ascii="GHEA Grapalat" w:hAnsi="GHEA Grapalat"/>
          <w:i w:val="0"/>
          <w:sz w:val="24"/>
          <w:szCs w:val="24"/>
        </w:rPr>
        <w:t>" 20</w:t>
      </w:r>
      <w:r w:rsidR="00802DE9">
        <w:rPr>
          <w:rFonts w:ascii="GHEA Grapalat" w:hAnsi="GHEA Grapalat"/>
          <w:i w:val="0"/>
          <w:sz w:val="24"/>
          <w:szCs w:val="24"/>
          <w:lang w:val="hy-AM"/>
        </w:rPr>
        <w:t>2</w:t>
      </w:r>
      <w:r w:rsidR="002442CA">
        <w:rPr>
          <w:rFonts w:ascii="GHEA Grapalat" w:hAnsi="GHEA Grapalat"/>
          <w:i w:val="0"/>
          <w:sz w:val="24"/>
          <w:szCs w:val="24"/>
          <w:lang w:val="hy-AM"/>
        </w:rPr>
        <w:t>4</w:t>
      </w:r>
      <w:r w:rsidR="00802DE9" w:rsidRPr="007974F7">
        <w:rPr>
          <w:rFonts w:ascii="GHEA Grapalat" w:hAnsi="GHEA Grapalat"/>
          <w:i w:val="0"/>
          <w:sz w:val="24"/>
          <w:szCs w:val="24"/>
        </w:rPr>
        <w:t xml:space="preserve">  года "</w:t>
      </w:r>
      <w:r w:rsidR="002442CA">
        <w:rPr>
          <w:rFonts w:ascii="GHEA Grapalat" w:hAnsi="GHEA Grapalat"/>
          <w:i w:val="0"/>
          <w:sz w:val="24"/>
          <w:szCs w:val="24"/>
          <w:lang w:val="hy-AM"/>
        </w:rPr>
        <w:t>01</w:t>
      </w:r>
      <w:r w:rsidR="00802DE9" w:rsidRPr="007974F7">
        <w:rPr>
          <w:rFonts w:ascii="GHEA Grapalat" w:hAnsi="GHEA Grapalat"/>
          <w:i w:val="0"/>
          <w:sz w:val="24"/>
          <w:szCs w:val="24"/>
        </w:rPr>
        <w:t>" и опубликовывается</w:t>
      </w:r>
      <w:r w:rsidR="00802DE9" w:rsidRPr="007974F7">
        <w:rPr>
          <w:rFonts w:ascii="GHEA Grapalat" w:hAnsi="GHEA Grapalat"/>
          <w:i w:val="0"/>
          <w:sz w:val="24"/>
          <w:szCs w:val="24"/>
        </w:rPr>
        <w:br/>
        <w:t>согласно статье 27 Закона Республики Армения "О закупках"</w:t>
      </w:r>
    </w:p>
    <w:p w14:paraId="43D4E22C" w14:textId="26A808D9" w:rsidR="00802DE9" w:rsidRPr="00D338C2" w:rsidRDefault="00802DE9" w:rsidP="00EC2BEE">
      <w:pPr>
        <w:pStyle w:val="a3"/>
        <w:widowControl w:val="0"/>
        <w:spacing w:after="160"/>
        <w:ind w:firstLine="0"/>
        <w:jc w:val="center"/>
        <w:rPr>
          <w:rFonts w:ascii="GHEA Grapalat" w:hAnsi="GHEA Grapalat"/>
          <w:i w:val="0"/>
          <w:sz w:val="24"/>
          <w:szCs w:val="24"/>
        </w:rPr>
      </w:pPr>
      <w:r w:rsidRPr="007974F7">
        <w:rPr>
          <w:rFonts w:ascii="GHEA Grapalat" w:hAnsi="GHEA Grapalat"/>
          <w:i w:val="0"/>
          <w:sz w:val="24"/>
          <w:szCs w:val="24"/>
        </w:rPr>
        <w:t xml:space="preserve">Код запроса котировок </w:t>
      </w:r>
      <w:r w:rsidR="00EC2BEE" w:rsidRPr="00B92E42">
        <w:rPr>
          <w:rFonts w:ascii="GHEA Grapalat" w:hAnsi="GHEA Grapalat"/>
          <w:b/>
          <w:i w:val="0"/>
          <w:lang w:val="af-ZA"/>
        </w:rPr>
        <w:t>ՀՀԱՄ-ՈՍԿԵՀԱՏ-ՄԴ-ՀՄԱԱՇՁԲ-24/17</w:t>
      </w:r>
    </w:p>
    <w:p w14:paraId="3C01B1AC"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Клиент, «Средняя школа Воскеат Хримян Айрик», расположенная по адресу село Воскеат, 1-я улица, дом 3, Арагацотнский марз, объявляет о срочном индивидуальном мероприятии, которое проводится в один этап.</w:t>
      </w:r>
    </w:p>
    <w:p w14:paraId="2809ED07"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 xml:space="preserve">  В результате данной процедуры выбранному участнику будет предложено заключить договор на текущий ремонт лабораторий (далее – договор).</w:t>
      </w:r>
    </w:p>
    <w:p w14:paraId="1FD6DB58" w14:textId="77777777" w:rsidR="00142DD6" w:rsidRPr="00142DD6" w:rsidRDefault="00142DD6" w:rsidP="00142DD6">
      <w:pPr>
        <w:pStyle w:val="aa"/>
        <w:ind w:firstLine="567"/>
        <w:jc w:val="both"/>
        <w:rPr>
          <w:rFonts w:ascii="GHEA Grapalat" w:hAnsi="GHEA Grapalat"/>
          <w:lang w:val="en-AU"/>
        </w:rPr>
      </w:pPr>
    </w:p>
    <w:p w14:paraId="10A9827B"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 xml:space="preserve">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51FF7569"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504816FC"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Выбор участника определяется из числа участников, подавших достаточно оцененные заявки с неценовыми условиями, по принципу отдачи предпочтения участнику, подавшему наименьшее ценовое предложение.</w:t>
      </w:r>
    </w:p>
    <w:p w14:paraId="78A69337"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 xml:space="preserve">В случае запроса на оформление приглашения в электронной форме заказчик обеспечивает оформление приглашения в электронной форме бесплатно в течение рабочего дня, следующего за днем </w:t>
      </w:r>
      <w:r w:rsidRPr="00142DD6">
        <w:rPr>
          <w:rFonts w:ascii="Cambria Math" w:hAnsi="Cambria Math" w:cs="Cambria Math"/>
          <w:lang w:val="en-AU"/>
        </w:rPr>
        <w:t>​​</w:t>
      </w:r>
      <w:r w:rsidRPr="00142DD6">
        <w:rPr>
          <w:rFonts w:ascii="GHEA Grapalat" w:hAnsi="GHEA Grapalat" w:cs="GHEA Grapalat"/>
          <w:lang w:val="en-AU"/>
        </w:rPr>
        <w:t>получения</w:t>
      </w:r>
      <w:r w:rsidRPr="00142DD6">
        <w:rPr>
          <w:rFonts w:ascii="GHEA Grapalat" w:hAnsi="GHEA Grapalat"/>
          <w:lang w:val="en-AU"/>
        </w:rPr>
        <w:t xml:space="preserve"> </w:t>
      </w:r>
      <w:r w:rsidRPr="00142DD6">
        <w:rPr>
          <w:rFonts w:ascii="GHEA Grapalat" w:hAnsi="GHEA Grapalat" w:cs="GHEA Grapalat"/>
          <w:lang w:val="en-AU"/>
        </w:rPr>
        <w:t>заявления</w:t>
      </w:r>
      <w:r w:rsidRPr="00142DD6">
        <w:rPr>
          <w:rFonts w:ascii="GHEA Grapalat" w:hAnsi="GHEA Grapalat"/>
          <w:lang w:val="en-AU"/>
        </w:rPr>
        <w:t>.</w:t>
      </w:r>
    </w:p>
    <w:p w14:paraId="296AA4BC"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Заявки на участие в данной процедуре необходимо подать в документальной форме по адресу Арагацотнской области, село Воскеат, улица 1, дом 3, до 11:00 3-го дня со дня публикации настоящего объявления. Помимо армянского языка, заявки можно подавать также на английском или русском языке.</w:t>
      </w:r>
    </w:p>
    <w:p w14:paraId="7B3E8E98"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Вскрытие предложений состоится по адресу «2024», Арагацотнский марз, село Воскеат, улица 1-я, дом 3. На «Сентябрь» «13» в 11:00.</w:t>
      </w:r>
    </w:p>
    <w:p w14:paraId="29F1564E"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Обжалование данной процедуры осуществляется в порядке, установленном Законом РА "О закупках" и Гражданским процессуальным кодексом РА.</w:t>
      </w:r>
    </w:p>
    <w:p w14:paraId="2A88B632"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Дополнительную информацию по данному объявлению можно получить у секретаря оценочной комиссии Гаяне Даниелян.</w:t>
      </w:r>
    </w:p>
    <w:p w14:paraId="59C2570E"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 xml:space="preserve">  имя, фамилия</w:t>
      </w:r>
    </w:p>
    <w:p w14:paraId="0F92AB73"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lastRenderedPageBreak/>
        <w:t>Телефон: +374 98 77-83-13.</w:t>
      </w:r>
    </w:p>
    <w:p w14:paraId="08C81BD2"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Электронная почта почта: gayane_danielyan87@mail.ru</w:t>
      </w:r>
    </w:p>
    <w:p w14:paraId="7FDFEDE0" w14:textId="77777777" w:rsidR="00142DD6" w:rsidRPr="00142DD6" w:rsidRDefault="00142DD6" w:rsidP="00142DD6">
      <w:pPr>
        <w:pStyle w:val="aa"/>
        <w:ind w:firstLine="567"/>
        <w:jc w:val="both"/>
        <w:rPr>
          <w:rFonts w:ascii="GHEA Grapalat" w:hAnsi="GHEA Grapalat"/>
          <w:lang w:val="en-AU"/>
        </w:rPr>
      </w:pPr>
    </w:p>
    <w:p w14:paraId="4CB5991E" w14:textId="77777777" w:rsidR="00142DD6" w:rsidRPr="00142DD6" w:rsidRDefault="00142DD6" w:rsidP="00142DD6">
      <w:pPr>
        <w:pStyle w:val="aa"/>
        <w:ind w:firstLine="567"/>
        <w:jc w:val="both"/>
        <w:rPr>
          <w:rFonts w:ascii="GHEA Grapalat" w:hAnsi="GHEA Grapalat"/>
          <w:lang w:val="en-AU"/>
        </w:rPr>
      </w:pPr>
    </w:p>
    <w:p w14:paraId="6DBFFFB8" w14:textId="77777777" w:rsidR="00142DD6" w:rsidRPr="00142DD6" w:rsidRDefault="00142DD6" w:rsidP="00142DD6">
      <w:pPr>
        <w:pStyle w:val="aa"/>
        <w:ind w:firstLine="567"/>
        <w:jc w:val="both"/>
        <w:rPr>
          <w:rFonts w:ascii="GHEA Grapalat" w:hAnsi="GHEA Grapalat"/>
          <w:lang w:val="en-AU"/>
        </w:rPr>
      </w:pPr>
    </w:p>
    <w:p w14:paraId="79C21E4A" w14:textId="77777777" w:rsidR="00142DD6" w:rsidRPr="00142DD6" w:rsidRDefault="00142DD6" w:rsidP="00142DD6">
      <w:pPr>
        <w:pStyle w:val="aa"/>
        <w:ind w:firstLine="567"/>
        <w:jc w:val="both"/>
        <w:rPr>
          <w:rFonts w:ascii="GHEA Grapalat" w:hAnsi="GHEA Grapalat"/>
          <w:lang w:val="en-AU"/>
        </w:rPr>
      </w:pPr>
      <w:r w:rsidRPr="00142DD6">
        <w:rPr>
          <w:rFonts w:ascii="GHEA Grapalat" w:hAnsi="GHEA Grapalat"/>
          <w:lang w:val="en-AU"/>
        </w:rPr>
        <w:t>Клиент НОЦ «Средняя школа Воскехати Хримян Айрик»</w:t>
      </w:r>
    </w:p>
    <w:p w14:paraId="43C9D241" w14:textId="2711052E" w:rsidR="00BC7892" w:rsidRDefault="00142DD6" w:rsidP="00142DD6">
      <w:pPr>
        <w:pStyle w:val="aa"/>
        <w:spacing w:after="0"/>
        <w:ind w:firstLine="567"/>
        <w:jc w:val="both"/>
        <w:rPr>
          <w:rFonts w:ascii="GHEA Grapalat" w:hAnsi="GHEA Grapalat" w:cs="Sylfaen"/>
          <w:i/>
          <w:sz w:val="20"/>
          <w:szCs w:val="20"/>
        </w:rPr>
      </w:pPr>
      <w:r w:rsidRPr="00142DD6">
        <w:rPr>
          <w:rFonts w:ascii="GHEA Grapalat" w:hAnsi="GHEA Grapalat"/>
          <w:lang w:val="en-AU"/>
        </w:rPr>
        <w:t xml:space="preserve">  имя:</w:t>
      </w:r>
    </w:p>
    <w:p w14:paraId="014C5B84" w14:textId="695F761F" w:rsidR="00802DE9" w:rsidRDefault="00802DE9" w:rsidP="00EF3662">
      <w:pPr>
        <w:pStyle w:val="aa"/>
        <w:spacing w:after="0"/>
        <w:ind w:firstLine="567"/>
        <w:jc w:val="right"/>
        <w:rPr>
          <w:rFonts w:ascii="GHEA Grapalat" w:hAnsi="GHEA Grapalat" w:cs="Sylfaen"/>
          <w:i/>
          <w:sz w:val="20"/>
          <w:szCs w:val="20"/>
        </w:rPr>
      </w:pPr>
    </w:p>
    <w:p w14:paraId="0E4372AF" w14:textId="4C936656" w:rsidR="00802DE9" w:rsidRDefault="00802DE9" w:rsidP="00EF3662">
      <w:pPr>
        <w:pStyle w:val="aa"/>
        <w:spacing w:after="0"/>
        <w:ind w:firstLine="567"/>
        <w:jc w:val="right"/>
        <w:rPr>
          <w:rFonts w:ascii="GHEA Grapalat" w:hAnsi="GHEA Grapalat" w:cs="Sylfaen"/>
          <w:i/>
          <w:sz w:val="20"/>
          <w:szCs w:val="20"/>
        </w:rPr>
      </w:pPr>
    </w:p>
    <w:p w14:paraId="4DC9C503" w14:textId="5097E0C7" w:rsidR="00802DE9" w:rsidRDefault="00802DE9" w:rsidP="00EF3662">
      <w:pPr>
        <w:pStyle w:val="aa"/>
        <w:spacing w:after="0"/>
        <w:ind w:firstLine="567"/>
        <w:jc w:val="right"/>
        <w:rPr>
          <w:rFonts w:ascii="GHEA Grapalat" w:hAnsi="GHEA Grapalat" w:cs="Sylfaen"/>
          <w:i/>
          <w:sz w:val="20"/>
          <w:szCs w:val="20"/>
        </w:rPr>
      </w:pPr>
    </w:p>
    <w:p w14:paraId="6D970037" w14:textId="54F03A96" w:rsidR="00802DE9" w:rsidRDefault="00802DE9" w:rsidP="00EF3662">
      <w:pPr>
        <w:pStyle w:val="aa"/>
        <w:spacing w:after="0"/>
        <w:ind w:firstLine="567"/>
        <w:jc w:val="right"/>
        <w:rPr>
          <w:rFonts w:ascii="GHEA Grapalat" w:hAnsi="GHEA Grapalat" w:cs="Sylfaen"/>
          <w:i/>
          <w:sz w:val="20"/>
          <w:szCs w:val="20"/>
        </w:rPr>
      </w:pPr>
    </w:p>
    <w:p w14:paraId="1F046908" w14:textId="073E17E6" w:rsidR="00802DE9" w:rsidRDefault="00802DE9" w:rsidP="00EF3662">
      <w:pPr>
        <w:pStyle w:val="aa"/>
        <w:spacing w:after="0"/>
        <w:ind w:firstLine="567"/>
        <w:jc w:val="right"/>
        <w:rPr>
          <w:rFonts w:ascii="GHEA Grapalat" w:hAnsi="GHEA Grapalat" w:cs="Sylfaen"/>
          <w:i/>
          <w:sz w:val="20"/>
          <w:szCs w:val="20"/>
        </w:rPr>
      </w:pPr>
    </w:p>
    <w:p w14:paraId="74278AAC" w14:textId="2BFFEA90" w:rsidR="00802DE9" w:rsidRDefault="00802DE9" w:rsidP="00EF3662">
      <w:pPr>
        <w:pStyle w:val="aa"/>
        <w:spacing w:after="0"/>
        <w:ind w:firstLine="567"/>
        <w:jc w:val="right"/>
        <w:rPr>
          <w:rFonts w:ascii="GHEA Grapalat" w:hAnsi="GHEA Grapalat" w:cs="Sylfaen"/>
          <w:i/>
          <w:sz w:val="20"/>
          <w:szCs w:val="20"/>
        </w:rPr>
      </w:pPr>
    </w:p>
    <w:p w14:paraId="13D65661" w14:textId="20BC8655" w:rsidR="00802DE9" w:rsidRDefault="00802DE9" w:rsidP="00EF3662">
      <w:pPr>
        <w:pStyle w:val="aa"/>
        <w:spacing w:after="0"/>
        <w:ind w:firstLine="567"/>
        <w:jc w:val="right"/>
        <w:rPr>
          <w:rFonts w:ascii="GHEA Grapalat" w:hAnsi="GHEA Grapalat" w:cs="Sylfaen"/>
          <w:i/>
          <w:sz w:val="20"/>
          <w:szCs w:val="20"/>
        </w:rPr>
      </w:pPr>
    </w:p>
    <w:p w14:paraId="16951E9D" w14:textId="77777777" w:rsidR="00802DE9" w:rsidRPr="00D224E0" w:rsidRDefault="00802DE9" w:rsidP="00802DE9">
      <w:pPr>
        <w:pStyle w:val="a3"/>
        <w:ind w:left="567" w:right="567" w:firstLine="0"/>
        <w:jc w:val="center"/>
        <w:rPr>
          <w:rFonts w:ascii="GHEA Grapalat" w:hAnsi="GHEA Grapalat"/>
          <w:i w:val="0"/>
          <w:sz w:val="24"/>
          <w:szCs w:val="24"/>
        </w:rPr>
      </w:pPr>
      <w:r w:rsidRPr="00D224E0">
        <w:rPr>
          <w:rFonts w:ascii="GHEA Grapalat" w:hAnsi="GHEA Grapalat"/>
          <w:i w:val="0"/>
          <w:sz w:val="24"/>
          <w:szCs w:val="24"/>
        </w:rPr>
        <w:t>NOTICE</w:t>
      </w:r>
    </w:p>
    <w:p w14:paraId="193CD44C" w14:textId="77777777" w:rsidR="00D72D61" w:rsidRPr="00D72D61" w:rsidRDefault="00D72D61" w:rsidP="00D72D61">
      <w:pPr>
        <w:pStyle w:val="a3"/>
        <w:ind w:left="567" w:right="567"/>
        <w:jc w:val="center"/>
        <w:rPr>
          <w:rFonts w:ascii="GHEA Grapalat" w:hAnsi="GHEA Grapalat"/>
          <w:i w:val="0"/>
          <w:sz w:val="24"/>
          <w:szCs w:val="24"/>
        </w:rPr>
      </w:pPr>
      <w:r w:rsidRPr="00D72D61">
        <w:rPr>
          <w:rFonts w:ascii="GHEA Grapalat" w:hAnsi="GHEA Grapalat"/>
          <w:i w:val="0"/>
          <w:sz w:val="24"/>
          <w:szCs w:val="24"/>
        </w:rPr>
        <w:t>ABOUT ONE PERSON URGENTLY</w:t>
      </w:r>
    </w:p>
    <w:p w14:paraId="0D56854C" w14:textId="64046241" w:rsidR="00802DE9" w:rsidRPr="004D4929" w:rsidRDefault="00D72D61" w:rsidP="00D72D61">
      <w:pPr>
        <w:pStyle w:val="a3"/>
        <w:spacing w:line="240" w:lineRule="auto"/>
        <w:ind w:left="567" w:right="567" w:firstLine="0"/>
        <w:jc w:val="center"/>
        <w:rPr>
          <w:rFonts w:ascii="GHEA Grapalat" w:hAnsi="GHEA Grapalat"/>
          <w:i w:val="0"/>
          <w:sz w:val="22"/>
          <w:szCs w:val="22"/>
        </w:rPr>
      </w:pPr>
      <w:r w:rsidRPr="00D72D61">
        <w:rPr>
          <w:rFonts w:ascii="GHEA Grapalat" w:hAnsi="GHEA Grapalat"/>
          <w:i w:val="0"/>
          <w:sz w:val="24"/>
          <w:szCs w:val="24"/>
        </w:rPr>
        <w:t>This procedure is organized according to Article 15, Part 6 of the RA Law on Procurement</w:t>
      </w:r>
      <w:r w:rsidR="00802DE9" w:rsidRPr="009E141B">
        <w:rPr>
          <w:rFonts w:ascii="GHEA Grapalat" w:hAnsi="GHEA Grapalat"/>
          <w:i w:val="0"/>
          <w:sz w:val="22"/>
          <w:szCs w:val="22"/>
        </w:rPr>
        <w:t xml:space="preserve">This text of the notice is approved by decision of the Price Quotation </w:t>
      </w:r>
      <w:r w:rsidR="00802DE9">
        <w:rPr>
          <w:rFonts w:ascii="GHEA Grapalat" w:hAnsi="GHEA Grapalat"/>
          <w:i w:val="0"/>
          <w:sz w:val="22"/>
          <w:szCs w:val="22"/>
        </w:rPr>
        <w:t>Commission N 1</w:t>
      </w:r>
      <w:r w:rsidR="00802DE9">
        <w:rPr>
          <w:rFonts w:ascii="GHEA Grapalat" w:hAnsi="GHEA Grapalat"/>
          <w:i w:val="0"/>
          <w:color w:val="FF0000"/>
          <w:sz w:val="22"/>
          <w:szCs w:val="22"/>
        </w:rPr>
        <w:t>of 0</w:t>
      </w:r>
      <w:r w:rsidR="00142DD6">
        <w:rPr>
          <w:rFonts w:ascii="GHEA Grapalat" w:hAnsi="GHEA Grapalat"/>
          <w:i w:val="0"/>
          <w:color w:val="FF0000"/>
          <w:sz w:val="22"/>
          <w:szCs w:val="22"/>
          <w:lang w:val="hy-AM"/>
        </w:rPr>
        <w:t>9</w:t>
      </w:r>
      <w:r w:rsidR="00802DE9">
        <w:rPr>
          <w:rFonts w:ascii="GHEA Grapalat" w:hAnsi="GHEA Grapalat"/>
          <w:i w:val="0"/>
          <w:color w:val="FF0000"/>
          <w:sz w:val="22"/>
          <w:szCs w:val="22"/>
        </w:rPr>
        <w:t xml:space="preserve"> </w:t>
      </w:r>
      <w:r w:rsidRPr="00D72D61">
        <w:rPr>
          <w:rFonts w:ascii="GHEA Grapalat" w:hAnsi="GHEA Grapalat"/>
          <w:i w:val="0"/>
          <w:color w:val="FF0000"/>
          <w:sz w:val="22"/>
          <w:szCs w:val="22"/>
        </w:rPr>
        <w:t>September</w:t>
      </w:r>
      <w:r w:rsidR="00802DE9">
        <w:rPr>
          <w:rFonts w:ascii="GHEA Grapalat" w:hAnsi="GHEA Grapalat"/>
          <w:i w:val="0"/>
          <w:color w:val="FF0000"/>
          <w:sz w:val="22"/>
          <w:szCs w:val="22"/>
        </w:rPr>
        <w:t xml:space="preserve"> of </w:t>
      </w:r>
      <w:r>
        <w:rPr>
          <w:rFonts w:ascii="GHEA Grapalat" w:hAnsi="GHEA Grapalat"/>
          <w:i w:val="0"/>
          <w:color w:val="FF0000"/>
          <w:sz w:val="22"/>
          <w:szCs w:val="22"/>
        </w:rPr>
        <w:t>2024</w:t>
      </w:r>
      <w:r w:rsidR="00802DE9" w:rsidRPr="009E141B">
        <w:rPr>
          <w:rFonts w:ascii="GHEA Grapalat" w:hAnsi="GHEA Grapalat"/>
          <w:i w:val="0"/>
          <w:sz w:val="22"/>
          <w:szCs w:val="22"/>
        </w:rPr>
        <w:t xml:space="preserve"> and is published pursuant to Article 27 of the Law of the Republic of Armenia "On procurement"</w:t>
      </w:r>
    </w:p>
    <w:p w14:paraId="4B447712" w14:textId="49F89C40" w:rsidR="00802DE9" w:rsidRPr="00EC2BEE" w:rsidRDefault="00802DE9" w:rsidP="00EC2BEE">
      <w:pPr>
        <w:pStyle w:val="a3"/>
        <w:spacing w:after="160"/>
        <w:ind w:left="567" w:right="565" w:firstLine="0"/>
        <w:jc w:val="center"/>
        <w:rPr>
          <w:rFonts w:ascii="GHEA Grapalat" w:hAnsi="GHEA Grapalat"/>
          <w:i w:val="0"/>
          <w:color w:val="FF0000"/>
          <w:sz w:val="24"/>
          <w:szCs w:val="24"/>
          <w:lang w:val="en-US"/>
        </w:rPr>
      </w:pPr>
      <w:r w:rsidRPr="00D224E0">
        <w:rPr>
          <w:rFonts w:ascii="GHEA Grapalat" w:hAnsi="GHEA Grapalat"/>
          <w:i w:val="0"/>
          <w:sz w:val="24"/>
          <w:szCs w:val="24"/>
        </w:rPr>
        <w:t xml:space="preserve">Code of the price quotation </w:t>
      </w:r>
      <w:r w:rsidR="00EC2BEE" w:rsidRPr="00EC2BEE">
        <w:rPr>
          <w:rFonts w:ascii="GHEA Grapalat" w:hAnsi="GHEA Grapalat"/>
          <w:i w:val="0"/>
          <w:color w:val="FF0000"/>
          <w:sz w:val="24"/>
          <w:szCs w:val="24"/>
          <w:lang w:val="en-US"/>
        </w:rPr>
        <w:t>ՀՀԱՄ-ՈՍԿԵՀԱՏ-ՄԴ-ՀՄԱԱՇՁԲ-24/17</w:t>
      </w:r>
    </w:p>
    <w:p w14:paraId="547CA8B0"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The client, "Voskehat Khrimyan Hayrik Secondary School", located at Voskehat Village, 1st Street, Building 3, Aragatsotn Marz, announces an urgent one-person event, which is carried out in one phase.</w:t>
      </w:r>
    </w:p>
    <w:p w14:paraId="4D6049CB"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 xml:space="preserve">  As a result of this procedure, the selected participant will be offered to sign a contract for the current repair of the laboratories (hereinafter referred to as the contract).</w:t>
      </w:r>
    </w:p>
    <w:p w14:paraId="01FBD322" w14:textId="77777777" w:rsidR="00B24460" w:rsidRPr="00B24460" w:rsidRDefault="00B24460" w:rsidP="00B24460">
      <w:pPr>
        <w:pStyle w:val="aa"/>
        <w:ind w:firstLine="567"/>
        <w:jc w:val="both"/>
        <w:rPr>
          <w:rFonts w:ascii="GHEA Grapalat" w:hAnsi="GHEA Grapalat"/>
          <w:i/>
          <w:sz w:val="20"/>
          <w:szCs w:val="20"/>
          <w:lang w:val="af-ZA"/>
        </w:rPr>
      </w:pPr>
    </w:p>
    <w:p w14:paraId="34DF5F6C"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 xml:space="preserve">  According to Article 7 of the RA Law "On Procurement", any person, regardless of whether he is a foreign individual, organization or stateless person, has an equal right to participate in this procedure.</w:t>
      </w:r>
    </w:p>
    <w:p w14:paraId="785C822F"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The conditions presented to the persons who do not have the right to participate in this procedure, as well as to the participants, are defined in the invitation to this procedure.</w:t>
      </w:r>
    </w:p>
    <w:p w14:paraId="0FFB2EA7"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The selected participant is determined from the number of participants who have submitted sufficiently evaluated bids with non-price conditions, on the principle of giving preference to the participant who submitted the lowest price offer.</w:t>
      </w:r>
    </w:p>
    <w:p w14:paraId="32396D99"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In the event of a request to issue an invitation in electronic form, the customer shall ensure the issuance of the invitation in electronic form free of charge during the working day following the day of receiving the application.</w:t>
      </w:r>
    </w:p>
    <w:p w14:paraId="602E5182"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Applications for participation in this procedure must be submitted in documentary form at the address of 1st street, 3rd building, Voskehat village, Aragatsotn marz, by 11:00 on the 3rd day from the date of publication of this announcement. In addition to Armenian, applications can also be submitted in English or Russian.</w:t>
      </w:r>
    </w:p>
    <w:p w14:paraId="6BF9DAA4"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The opening of bids will take place at the address "2024", 1st street, building 3, Voskehat village, Aragatsotn marz. On "September" "13" at 11:00.</w:t>
      </w:r>
    </w:p>
    <w:p w14:paraId="6B45AD6D"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The appeal regarding this procedure is carried out in accordance with the procedure established by the RA Law "On Purchases" and the RA Civil Procedure Code.</w:t>
      </w:r>
    </w:p>
    <w:p w14:paraId="6B1B2582"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To get additional information related to this announcement, you can contact the secretary of the evaluation commission, Gayane Danielyan.</w:t>
      </w:r>
    </w:p>
    <w:p w14:paraId="0B7AD042"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lastRenderedPageBreak/>
        <w:t xml:space="preserve">  name, surname</w:t>
      </w:r>
      <w:bookmarkStart w:id="3" w:name="_GoBack"/>
      <w:bookmarkEnd w:id="3"/>
    </w:p>
    <w:p w14:paraId="01943A57"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Phone: +374 98 77-83-13.</w:t>
      </w:r>
    </w:p>
    <w:p w14:paraId="2E8EBE39"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Email mail: gayane_danielyan87@mail.ru</w:t>
      </w:r>
    </w:p>
    <w:p w14:paraId="35246767" w14:textId="77777777" w:rsidR="00B24460" w:rsidRPr="00B24460" w:rsidRDefault="00B24460" w:rsidP="00B24460">
      <w:pPr>
        <w:pStyle w:val="aa"/>
        <w:ind w:firstLine="567"/>
        <w:jc w:val="both"/>
        <w:rPr>
          <w:rFonts w:ascii="GHEA Grapalat" w:hAnsi="GHEA Grapalat"/>
          <w:i/>
          <w:sz w:val="20"/>
          <w:szCs w:val="20"/>
          <w:lang w:val="af-ZA"/>
        </w:rPr>
      </w:pPr>
    </w:p>
    <w:p w14:paraId="509F9F77" w14:textId="77777777" w:rsidR="00B24460" w:rsidRPr="00B24460" w:rsidRDefault="00B24460" w:rsidP="00B24460">
      <w:pPr>
        <w:pStyle w:val="aa"/>
        <w:ind w:firstLine="567"/>
        <w:jc w:val="both"/>
        <w:rPr>
          <w:rFonts w:ascii="GHEA Grapalat" w:hAnsi="GHEA Grapalat"/>
          <w:i/>
          <w:sz w:val="20"/>
          <w:szCs w:val="20"/>
          <w:lang w:val="af-ZA"/>
        </w:rPr>
      </w:pPr>
    </w:p>
    <w:p w14:paraId="16B56D8A" w14:textId="77777777" w:rsidR="00B24460" w:rsidRPr="00B24460" w:rsidRDefault="00B24460" w:rsidP="00B24460">
      <w:pPr>
        <w:pStyle w:val="aa"/>
        <w:ind w:firstLine="567"/>
        <w:jc w:val="both"/>
        <w:rPr>
          <w:rFonts w:ascii="GHEA Grapalat" w:hAnsi="GHEA Grapalat"/>
          <w:i/>
          <w:sz w:val="20"/>
          <w:szCs w:val="20"/>
          <w:lang w:val="af-ZA"/>
        </w:rPr>
      </w:pPr>
    </w:p>
    <w:p w14:paraId="49380613" w14:textId="77777777" w:rsidR="00B24460" w:rsidRPr="00B24460" w:rsidRDefault="00B24460" w:rsidP="00B24460">
      <w:pPr>
        <w:pStyle w:val="aa"/>
        <w:ind w:firstLine="567"/>
        <w:jc w:val="both"/>
        <w:rPr>
          <w:rFonts w:ascii="GHEA Grapalat" w:hAnsi="GHEA Grapalat"/>
          <w:i/>
          <w:sz w:val="20"/>
          <w:szCs w:val="20"/>
          <w:lang w:val="af-ZA"/>
        </w:rPr>
      </w:pPr>
      <w:r w:rsidRPr="00B24460">
        <w:rPr>
          <w:rFonts w:ascii="GHEA Grapalat" w:hAnsi="GHEA Grapalat"/>
          <w:i/>
          <w:sz w:val="20"/>
          <w:szCs w:val="20"/>
          <w:lang w:val="af-ZA"/>
        </w:rPr>
        <w:t>Client "Voskehati Khrimyan Hayrik Secondary School" NOC</w:t>
      </w:r>
    </w:p>
    <w:p w14:paraId="7B7A1C1A" w14:textId="054DD090" w:rsidR="00802DE9" w:rsidRPr="00B24460" w:rsidRDefault="00B24460" w:rsidP="00B24460">
      <w:pPr>
        <w:pStyle w:val="aa"/>
        <w:spacing w:after="0"/>
        <w:ind w:firstLine="567"/>
        <w:jc w:val="both"/>
        <w:rPr>
          <w:rFonts w:ascii="GHEA Grapalat" w:hAnsi="GHEA Grapalat" w:cs="Sylfaen"/>
          <w:i/>
          <w:sz w:val="20"/>
          <w:szCs w:val="20"/>
        </w:rPr>
      </w:pPr>
      <w:r w:rsidRPr="00B24460">
        <w:rPr>
          <w:rFonts w:ascii="GHEA Grapalat" w:hAnsi="GHEA Grapalat"/>
          <w:i/>
          <w:sz w:val="20"/>
          <w:szCs w:val="20"/>
          <w:lang w:val="af-ZA"/>
        </w:rPr>
        <w:t xml:space="preserve">  name:</w:t>
      </w:r>
    </w:p>
    <w:p w14:paraId="0A9F600F" w14:textId="4E08D46A"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1F48865D" w:rsidR="00096865" w:rsidRPr="00E6597C" w:rsidRDefault="00B92E4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ՀՀԱՄ-ՈՍԿԵՀԱՏ-ՄԴ-ՀՄԱԱՇՁԲ-24/17</w:t>
      </w:r>
      <w:r w:rsidR="009F18D0"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5AB1AF2A" w:rsidR="00096865" w:rsidRPr="00E6597C" w:rsidRDefault="00F07F93"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 մեկ անձ</w:t>
      </w:r>
      <w:r w:rsidR="008C5FC1" w:rsidRPr="00E6597C">
        <w:rPr>
          <w:rFonts w:ascii="GHEA Grapalat" w:hAnsi="GHEA Grapalat" w:cs="Times Armenian"/>
          <w:i/>
          <w:sz w:val="20"/>
          <w:szCs w:val="20"/>
          <w:lang w:val="af-ZA"/>
        </w:rPr>
        <w:t>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776D8461"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42498A">
        <w:rPr>
          <w:rFonts w:ascii="GHEA Grapalat" w:hAnsi="GHEA Grapalat" w:cs="Sylfaen"/>
          <w:i/>
          <w:sz w:val="20"/>
          <w:szCs w:val="20"/>
          <w:lang w:val="hy-AM"/>
        </w:rPr>
        <w:t>24</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42498A">
        <w:rPr>
          <w:rFonts w:ascii="GHEA Grapalat" w:hAnsi="GHEA Grapalat" w:cs="Times Armenian"/>
          <w:i/>
          <w:sz w:val="20"/>
          <w:szCs w:val="20"/>
          <w:u w:val="single"/>
          <w:lang w:val="hy-AM"/>
        </w:rPr>
        <w:t>Սեպտեմբեր</w:t>
      </w:r>
      <w:r w:rsidR="005C6159" w:rsidRPr="00E6597C">
        <w:rPr>
          <w:rFonts w:ascii="GHEA Grapalat" w:hAnsi="GHEA Grapalat" w:cs="Times Armenian"/>
          <w:i/>
          <w:sz w:val="20"/>
          <w:szCs w:val="20"/>
          <w:lang w:val="af-ZA"/>
        </w:rPr>
        <w:t>ի</w:t>
      </w:r>
      <w:r w:rsidR="004532E0">
        <w:rPr>
          <w:rFonts w:ascii="GHEA Grapalat" w:hAnsi="GHEA Grapalat" w:cs="Times Armenian"/>
          <w:i/>
          <w:sz w:val="20"/>
          <w:szCs w:val="20"/>
          <w:lang w:val="hy-AM"/>
        </w:rPr>
        <w:t xml:space="preserve"> 09-ի</w:t>
      </w:r>
      <w:r w:rsidR="005C6159" w:rsidRPr="00E6597C">
        <w:rPr>
          <w:rFonts w:ascii="GHEA Grapalat" w:hAnsi="GHEA Grapalat" w:cs="Times Armenian"/>
          <w:i/>
          <w:sz w:val="20"/>
          <w:szCs w:val="20"/>
          <w:lang w:val="af-ZA"/>
        </w:rPr>
        <w:t xml:space="preserve">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4532E0">
        <w:rPr>
          <w:rFonts w:ascii="GHEA Grapalat" w:hAnsi="GHEA Grapalat" w:cs="Times Armenian"/>
          <w:i/>
          <w:sz w:val="20"/>
          <w:szCs w:val="20"/>
          <w:u w:val="single"/>
          <w:lang w:val="hy-AM"/>
        </w:rPr>
        <w:t>01</w:t>
      </w:r>
      <w:r w:rsidR="00651E77">
        <w:rPr>
          <w:rFonts w:ascii="GHEA Grapalat" w:hAnsi="GHEA Grapalat" w:cs="Times Armenian"/>
          <w:i/>
          <w:sz w:val="20"/>
          <w:szCs w:val="20"/>
          <w:u w:val="single"/>
          <w:lang w:val="hy-AM"/>
        </w:rPr>
        <w:t xml:space="preserve">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204D6DBB" w14:textId="4D8DA230" w:rsidR="00096865" w:rsidRPr="00E6597C" w:rsidRDefault="00570507" w:rsidP="00EF3662">
      <w:pPr>
        <w:pStyle w:val="aa"/>
        <w:ind w:right="-7" w:firstLine="567"/>
        <w:jc w:val="center"/>
        <w:rPr>
          <w:rFonts w:ascii="GHEA Grapalat" w:hAnsi="GHEA Grapalat"/>
          <w:lang w:val="af-ZA"/>
        </w:rPr>
      </w:pPr>
      <w:r>
        <w:rPr>
          <w:rFonts w:ascii="GHEA Grapalat" w:hAnsi="GHEA Grapalat"/>
          <w:i/>
          <w:lang w:val="af-ZA"/>
        </w:rPr>
        <w:t>«</w:t>
      </w:r>
      <w:r w:rsidRPr="006D42CA">
        <w:rPr>
          <w:rFonts w:ascii="GHEA Grapalat" w:hAnsi="GHEA Grapalat"/>
          <w:lang w:val="af-ZA"/>
        </w:rPr>
        <w:t>Ոսկեհատի Խրիմյան Հայրիկի անվան</w:t>
      </w:r>
      <w:r>
        <w:rPr>
          <w:rFonts w:ascii="GHEA Grapalat" w:hAnsi="GHEA Grapalat"/>
          <w:i/>
          <w:lang w:val="hy-AM"/>
        </w:rPr>
        <w:t xml:space="preserve"> </w:t>
      </w:r>
      <w:r w:rsidRPr="006D42CA">
        <w:rPr>
          <w:rFonts w:ascii="GHEA Grapalat" w:hAnsi="GHEA Grapalat"/>
          <w:lang w:val="af-ZA"/>
        </w:rPr>
        <w:t>միջնակարգ դպրոց» ՊՈԱԿ</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7F72EED7" w:rsidR="00096865" w:rsidRPr="00E6597C" w:rsidRDefault="00570507" w:rsidP="00EF3662">
      <w:pPr>
        <w:pStyle w:val="aa"/>
        <w:ind w:right="-7"/>
        <w:jc w:val="center"/>
        <w:rPr>
          <w:rFonts w:ascii="GHEA Grapalat" w:hAnsi="GHEA Grapalat"/>
          <w:szCs w:val="22"/>
          <w:lang w:val="af-ZA"/>
        </w:rPr>
      </w:pPr>
      <w:r>
        <w:rPr>
          <w:rFonts w:ascii="GHEA Grapalat" w:hAnsi="GHEA Grapalat"/>
          <w:i/>
          <w:lang w:val="af-ZA"/>
        </w:rPr>
        <w:t>«</w:t>
      </w:r>
      <w:r w:rsidRPr="006D42CA">
        <w:rPr>
          <w:rFonts w:ascii="GHEA Grapalat" w:hAnsi="GHEA Grapalat"/>
          <w:lang w:val="af-ZA"/>
        </w:rPr>
        <w:t>Ոսկեհատի Խրիմյան Հայրիկի անվան</w:t>
      </w:r>
      <w:r>
        <w:rPr>
          <w:rFonts w:ascii="GHEA Grapalat" w:hAnsi="GHEA Grapalat"/>
          <w:i/>
          <w:lang w:val="hy-AM"/>
        </w:rPr>
        <w:t xml:space="preserve"> </w:t>
      </w:r>
      <w:r w:rsidRPr="006D42CA">
        <w:rPr>
          <w:rFonts w:ascii="GHEA Grapalat" w:hAnsi="GHEA Grapalat"/>
          <w:lang w:val="af-ZA"/>
        </w:rPr>
        <w:t>միջնակարգ դպրոց» ՊՈԱԿ</w:t>
      </w:r>
      <w:r w:rsidRPr="00E6597C">
        <w:rPr>
          <w:rFonts w:ascii="GHEA Grapalat" w:hAnsi="GHEA Grapalat" w:cs="Sylfaen"/>
          <w:lang w:val="af-ZA"/>
        </w:rPr>
        <w:t xml:space="preserve"> </w:t>
      </w:r>
      <w:r w:rsidR="002B32D6" w:rsidRPr="00E6597C">
        <w:rPr>
          <w:rFonts w:ascii="GHEA Grapalat" w:hAnsi="GHEA Grapalat" w:cs="Sylfaen"/>
          <w:lang w:val="af-ZA"/>
        </w:rPr>
        <w:t>-</w:t>
      </w:r>
      <w:r w:rsidR="002B32D6" w:rsidRPr="00E6597C">
        <w:rPr>
          <w:rFonts w:ascii="GHEA Grapalat" w:hAnsi="GHEA Grapalat" w:cs="Sylfaen"/>
        </w:rPr>
        <w:t>Ի</w:t>
      </w:r>
      <w:r w:rsidR="002B32D6" w:rsidRPr="00E6597C">
        <w:rPr>
          <w:rFonts w:ascii="GHEA Grapalat" w:hAnsi="GHEA Grapalat" w:cs="Sylfaen"/>
          <w:lang w:val="af-ZA"/>
        </w:rPr>
        <w:t xml:space="preserve"> </w:t>
      </w:r>
      <w:r w:rsidR="002B32D6" w:rsidRPr="00E6597C">
        <w:rPr>
          <w:rFonts w:ascii="GHEA Grapalat" w:hAnsi="GHEA Grapalat" w:cs="Sylfaen"/>
        </w:rPr>
        <w:t>ԿԱՐԻՔՆԵՐԻ</w:t>
      </w:r>
      <w:r w:rsidR="002B32D6" w:rsidRPr="00E6597C">
        <w:rPr>
          <w:rFonts w:ascii="GHEA Grapalat" w:hAnsi="GHEA Grapalat" w:cs="Times Armenian"/>
          <w:lang w:val="af-ZA"/>
        </w:rPr>
        <w:t xml:space="preserve"> </w:t>
      </w:r>
      <w:r w:rsidR="002B32D6" w:rsidRPr="00E6597C">
        <w:rPr>
          <w:rFonts w:ascii="GHEA Grapalat" w:hAnsi="GHEA Grapalat" w:cs="Sylfaen"/>
        </w:rPr>
        <w:t>ՀԱՄԱՐ</w:t>
      </w:r>
      <w:r w:rsidR="002B32D6" w:rsidRPr="00E6597C">
        <w:rPr>
          <w:rFonts w:ascii="GHEA Grapalat" w:hAnsi="GHEA Grapalat" w:cs="Times Armenian"/>
          <w:lang w:val="af-ZA"/>
        </w:rPr>
        <w:t xml:space="preserve">` </w:t>
      </w:r>
      <w:r w:rsidR="002B32D6" w:rsidRPr="00A65DE1">
        <w:rPr>
          <w:rFonts w:ascii="GHEA Grapalat" w:hAnsi="GHEA Grapalat"/>
          <w:lang w:val="af-ZA"/>
        </w:rPr>
        <w:t>«</w:t>
      </w:r>
      <w:r w:rsidR="00A65DE1">
        <w:rPr>
          <w:rFonts w:ascii="GHEA Grapalat" w:hAnsi="GHEA Grapalat"/>
          <w:lang w:val="hy-AM"/>
        </w:rPr>
        <w:t>Լ</w:t>
      </w:r>
      <w:r w:rsidR="00A65DE1" w:rsidRPr="00A65DE1">
        <w:rPr>
          <w:rFonts w:ascii="GHEA Grapalat" w:hAnsi="GHEA Grapalat"/>
          <w:lang w:val="af-ZA"/>
        </w:rPr>
        <w:t>աբորատորիաների ընթացիկ վերանորոգման աշխատանքներ</w:t>
      </w:r>
      <w:r w:rsidR="002B32D6" w:rsidRPr="00A65DE1">
        <w:rPr>
          <w:rFonts w:ascii="GHEA Grapalat" w:hAnsi="GHEA Grapalat"/>
          <w:lang w:val="af-ZA"/>
        </w:rPr>
        <w:t>» ՁԵՌՔԲԵՐՄԱՆ ՆՊԱՏԱԿՈՎ  ՀԱՅՏԱՐԱՐՎԱԾ</w:t>
      </w:r>
      <w:r w:rsidR="002B32D6" w:rsidRPr="00E6597C">
        <w:rPr>
          <w:rFonts w:ascii="GHEA Grapalat" w:hAnsi="GHEA Grapalat" w:cs="Times Armenian"/>
          <w:lang w:val="af-ZA"/>
        </w:rPr>
        <w:t xml:space="preserve"> </w:t>
      </w:r>
      <w:r w:rsidR="00F07F93">
        <w:rPr>
          <w:rFonts w:ascii="GHEA Grapalat" w:hAnsi="GHEA Grapalat" w:cs="Sylfaen"/>
        </w:rPr>
        <w:t>ՀՐԱՏԱՊ ՄԵԿ ԱՆՁ</w:t>
      </w:r>
      <w:r w:rsidR="008C5FC1" w:rsidRPr="00E6597C">
        <w:rPr>
          <w:rFonts w:ascii="GHEA Grapalat" w:hAnsi="GHEA Grapalat" w:cs="Sylfaen"/>
        </w:rPr>
        <w:t>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7BD3D1DF" w:rsidR="00096865" w:rsidRPr="00A65DE1" w:rsidRDefault="00570507" w:rsidP="00A65DE1">
      <w:pPr>
        <w:ind w:firstLine="567"/>
        <w:jc w:val="center"/>
        <w:rPr>
          <w:rFonts w:ascii="GHEA Grapalat" w:hAnsi="GHEA Grapalat"/>
          <w:sz w:val="20"/>
          <w:lang w:val="af-ZA"/>
        </w:rPr>
      </w:pPr>
      <w:r>
        <w:rPr>
          <w:rFonts w:ascii="GHEA Grapalat" w:hAnsi="GHEA Grapalat"/>
          <w:i/>
          <w:lang w:val="af-ZA"/>
        </w:rPr>
        <w:t>«</w:t>
      </w:r>
      <w:r w:rsidRPr="006D42CA">
        <w:rPr>
          <w:rFonts w:ascii="GHEA Grapalat" w:hAnsi="GHEA Grapalat"/>
          <w:lang w:val="af-ZA"/>
        </w:rPr>
        <w:t>Ոսկեհատի Խրիմյան Հայրիկի անվան</w:t>
      </w:r>
      <w:r>
        <w:rPr>
          <w:rFonts w:ascii="GHEA Grapalat" w:hAnsi="GHEA Grapalat"/>
          <w:i/>
          <w:lang w:val="hy-AM"/>
        </w:rPr>
        <w:t xml:space="preserve"> </w:t>
      </w:r>
      <w:r w:rsidRPr="006D42CA">
        <w:rPr>
          <w:rFonts w:ascii="GHEA Grapalat" w:hAnsi="GHEA Grapalat"/>
          <w:lang w:val="af-ZA"/>
        </w:rPr>
        <w:t>միջնակարգ դպրոց» ՊՈԱԿ</w:t>
      </w:r>
      <w:r>
        <w:rPr>
          <w:rFonts w:ascii="GHEA Grapalat" w:hAnsi="GHEA Grapalat"/>
          <w:lang w:val="hy-AM"/>
        </w:rPr>
        <w:t>-ի</w:t>
      </w:r>
      <w:r w:rsidR="00160AE4" w:rsidRPr="00E6597C">
        <w:rPr>
          <w:rFonts w:ascii="GHEA Grapalat" w:hAnsi="GHEA Grapalat"/>
          <w:sz w:val="20"/>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00A65DE1">
        <w:rPr>
          <w:rFonts w:ascii="GHEA Grapalat" w:hAnsi="GHEA Grapalat"/>
          <w:lang w:val="hy-AM"/>
        </w:rPr>
        <w:t>Լ</w:t>
      </w:r>
      <w:r w:rsidR="00A65DE1" w:rsidRPr="00A65DE1">
        <w:rPr>
          <w:rFonts w:ascii="GHEA Grapalat" w:hAnsi="GHEA Grapalat"/>
          <w:lang w:val="af-ZA"/>
        </w:rPr>
        <w:t>աբորատորիաների ընթացիկ վերանորոգման աշխատանքներ</w:t>
      </w:r>
      <w:r w:rsidR="00A65DE1" w:rsidRPr="00E6597C">
        <w:rPr>
          <w:rFonts w:ascii="GHEA Grapalat" w:hAnsi="GHEA Grapalat"/>
          <w:sz w:val="20"/>
          <w:lang w:val="af-ZA"/>
        </w:rPr>
        <w:t xml:space="preserve"> </w:t>
      </w:r>
      <w:r w:rsidR="00A65DE1">
        <w:rPr>
          <w:rFonts w:ascii="GHEA Grapalat" w:hAnsi="GHEA Grapalat"/>
          <w:sz w:val="20"/>
          <w:lang w:val="af-ZA"/>
        </w:rPr>
        <w:t>–</w:t>
      </w:r>
      <w:r w:rsidR="00160AE4" w:rsidRPr="00E6597C">
        <w:rPr>
          <w:rFonts w:ascii="GHEA Grapalat" w:hAnsi="GHEA Grapalat"/>
          <w:b/>
          <w:sz w:val="20"/>
          <w:lang w:val="af-ZA"/>
        </w:rPr>
        <w:t>Ի</w:t>
      </w:r>
      <w:r w:rsidR="00A65DE1">
        <w:rPr>
          <w:rFonts w:ascii="GHEA Grapalat" w:hAnsi="GHEA Grapalat"/>
          <w:sz w:val="20"/>
          <w:lang w:val="hy-AM"/>
        </w:rPr>
        <w:t xml:space="preserve"> </w:t>
      </w:r>
      <w:r w:rsidR="00160AE4" w:rsidRPr="00E6597C">
        <w:rPr>
          <w:rFonts w:ascii="GHEA Grapalat" w:hAnsi="GHEA Grapalat"/>
          <w:b/>
          <w:sz w:val="20"/>
          <w:lang w:val="af-ZA"/>
        </w:rPr>
        <w:t xml:space="preserve">ՁԵՌՔԲԵՐՄԱՆ ՆՊԱՏԱԿՈՎ ՀԱՅՏԱՐԱՐՎԱԾ </w:t>
      </w:r>
      <w:r w:rsidR="00F07F93">
        <w:rPr>
          <w:rFonts w:ascii="GHEA Grapalat" w:hAnsi="GHEA Grapalat"/>
          <w:b/>
          <w:sz w:val="20"/>
          <w:lang w:val="af-ZA"/>
        </w:rPr>
        <w:t>ՀՐԱՏԱՊ ՄԵԿ ԱՆՁ</w:t>
      </w:r>
      <w:r w:rsidR="00160AE4" w:rsidRPr="00E6597C">
        <w:rPr>
          <w:rFonts w:ascii="GHEA Grapalat" w:hAnsi="GHEA Grapalat"/>
          <w:b/>
          <w:sz w:val="20"/>
          <w:lang w:val="af-ZA"/>
        </w:rPr>
        <w:t>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9F1B1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F07F93">
        <w:rPr>
          <w:rFonts w:ascii="GHEA Grapalat" w:hAnsi="GHEA Grapalat" w:cs="Sylfaen"/>
          <w:b/>
          <w:sz w:val="20"/>
        </w:rPr>
        <w:t>ՀՐԱՏԱՊ ՄԵԿ ԱՆՁ</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71C2927A"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92E42">
        <w:rPr>
          <w:rFonts w:ascii="GHEA Grapalat" w:hAnsi="GHEA Grapalat" w:cs="Times Armenian"/>
          <w:sz w:val="20"/>
          <w:lang w:val="af-ZA"/>
        </w:rPr>
        <w:t>ՀՀԱՄ-ՈՍԿԵՀԱՏ-ՄԴ-ՀՄԱԱՇՁԲ-24/17</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F07F93">
        <w:rPr>
          <w:rFonts w:ascii="GHEA Grapalat" w:hAnsi="GHEA Grapalat" w:cs="Sylfaen"/>
          <w:sz w:val="20"/>
        </w:rPr>
        <w:t>հրատապ մեկ անձ</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21F71B0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570507">
        <w:rPr>
          <w:rFonts w:ascii="GHEA Grapalat" w:hAnsi="GHEA Grapalat"/>
          <w:i/>
          <w:lang w:val="af-ZA"/>
        </w:rPr>
        <w:t>«</w:t>
      </w:r>
      <w:r w:rsidR="00570507" w:rsidRPr="006D42CA">
        <w:rPr>
          <w:rFonts w:ascii="GHEA Grapalat" w:hAnsi="GHEA Grapalat"/>
          <w:lang w:val="af-ZA"/>
        </w:rPr>
        <w:t>Ոսկեհատի Խրիմյան Հայրիկի անվան</w:t>
      </w:r>
      <w:r w:rsidR="00570507">
        <w:rPr>
          <w:rFonts w:ascii="GHEA Grapalat" w:hAnsi="GHEA Grapalat"/>
          <w:i/>
          <w:lang w:val="hy-AM"/>
        </w:rPr>
        <w:t xml:space="preserve"> </w:t>
      </w:r>
      <w:r w:rsidR="00570507" w:rsidRPr="006D42CA">
        <w:rPr>
          <w:rFonts w:ascii="GHEA Grapalat" w:hAnsi="GHEA Grapalat"/>
          <w:lang w:val="af-ZA"/>
        </w:rPr>
        <w:t>միջնակարգ դպրոց» ՊՈԱԿ</w:t>
      </w:r>
      <w:r w:rsidR="00570507" w:rsidRPr="00E6597C">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137CEE54"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DB0B16" w:rsidRPr="00152B6D">
        <w:rPr>
          <w:rFonts w:ascii="GHEA Grapalat" w:hAnsi="GHEA Grapalat"/>
          <w:b/>
          <w:sz w:val="19"/>
          <w:szCs w:val="19"/>
        </w:rPr>
        <w:t>gayane_danielyan87@mail.ru</w:t>
      </w:r>
      <w:r w:rsidR="00DB0B16" w:rsidRPr="00E6597C">
        <w:rPr>
          <w:rFonts w:ascii="GHEA Grapalat" w:hAnsi="GHEA Grapalat"/>
          <w:sz w:val="24"/>
          <w:szCs w:val="24"/>
        </w:rPr>
        <w:t xml:space="preserve"> </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1029F18" w:rsidR="00096865" w:rsidRPr="00A65DE1"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570507">
        <w:rPr>
          <w:rFonts w:ascii="GHEA Grapalat" w:hAnsi="GHEA Grapalat"/>
          <w:i w:val="0"/>
          <w:lang w:val="af-ZA"/>
        </w:rPr>
        <w:t>«</w:t>
      </w:r>
      <w:r w:rsidR="00570507" w:rsidRPr="006D42CA">
        <w:rPr>
          <w:rFonts w:ascii="GHEA Grapalat" w:hAnsi="GHEA Grapalat"/>
          <w:i w:val="0"/>
          <w:lang w:val="af-ZA"/>
        </w:rPr>
        <w:t>Ոսկեհատի Խրիմյան Հայրիկի անվան</w:t>
      </w:r>
      <w:r w:rsidR="00570507">
        <w:rPr>
          <w:rFonts w:ascii="GHEA Grapalat" w:hAnsi="GHEA Grapalat"/>
          <w:i w:val="0"/>
          <w:lang w:val="hy-AM"/>
        </w:rPr>
        <w:t xml:space="preserve"> </w:t>
      </w:r>
      <w:r w:rsidR="00570507" w:rsidRPr="006D42CA">
        <w:rPr>
          <w:rFonts w:ascii="GHEA Grapalat" w:hAnsi="GHEA Grapalat"/>
          <w:i w:val="0"/>
          <w:lang w:val="af-ZA"/>
        </w:rPr>
        <w:t>միջնակարգ դպրոց» ՊՈԱԿ</w:t>
      </w:r>
      <w:r w:rsidR="00570507">
        <w:rPr>
          <w:rFonts w:ascii="GHEA Grapalat" w:hAnsi="GHEA Grapalat"/>
          <w:i w:val="0"/>
          <w:lang w:val="hy-AM"/>
        </w:rPr>
        <w:t>-ի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A65DE1" w:rsidRPr="00A65DE1">
        <w:rPr>
          <w:rFonts w:ascii="GHEA Grapalat" w:hAnsi="GHEA Grapalat"/>
          <w:lang w:val="hy-AM"/>
        </w:rPr>
        <w:t xml:space="preserve"> </w:t>
      </w:r>
      <w:r w:rsidR="00A65DE1" w:rsidRPr="001D7222">
        <w:rPr>
          <w:rFonts w:ascii="GHEA Grapalat" w:hAnsi="GHEA Grapalat"/>
          <w:b/>
          <w:lang w:val="hy-AM"/>
        </w:rPr>
        <w:t>Լ</w:t>
      </w:r>
      <w:r w:rsidR="00A65DE1" w:rsidRPr="001D7222">
        <w:rPr>
          <w:rFonts w:ascii="GHEA Grapalat" w:hAnsi="GHEA Grapalat"/>
          <w:b/>
          <w:lang w:val="af-ZA"/>
        </w:rPr>
        <w:t>աբորատորիաների ընթացիկ վերանորոգման աշխատանքներ</w:t>
      </w:r>
      <w:r w:rsidR="00A65DE1" w:rsidRPr="00E6597C">
        <w:rPr>
          <w:rFonts w:ascii="GHEA Grapalat" w:hAnsi="GHEA Grapalat"/>
          <w:i w:val="0"/>
          <w:lang w:val="af-ZA"/>
        </w:rPr>
        <w:t xml:space="preserve"> </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w:t>
      </w:r>
      <w:r w:rsidR="00816505" w:rsidRPr="00A65DE1">
        <w:rPr>
          <w:rFonts w:ascii="GHEA Grapalat" w:hAnsi="GHEA Grapalat" w:cs="Sylfaen"/>
          <w:i w:val="0"/>
        </w:rPr>
        <w:t>նաև ա</w:t>
      </w:r>
      <w:r w:rsidR="00F538FE" w:rsidRPr="00A65DE1">
        <w:rPr>
          <w:rFonts w:ascii="GHEA Grapalat" w:hAnsi="GHEA Grapalat" w:cs="Sylfaen"/>
          <w:i w:val="0"/>
        </w:rPr>
        <w:t>շխատանք</w:t>
      </w:r>
      <w:r w:rsidR="00816505" w:rsidRPr="00A65DE1">
        <w:rPr>
          <w:rFonts w:ascii="GHEA Grapalat" w:hAnsi="GHEA Grapalat" w:cs="Sylfaen"/>
          <w:i w:val="0"/>
        </w:rPr>
        <w:t>)</w:t>
      </w:r>
      <w:r w:rsidR="00C43524" w:rsidRPr="00A65DE1">
        <w:rPr>
          <w:rFonts w:ascii="GHEA Grapalat" w:hAnsi="GHEA Grapalat" w:cs="Sylfaen"/>
          <w:i w:val="0"/>
        </w:rPr>
        <w:t>,</w:t>
      </w:r>
      <w:r w:rsidR="00096865" w:rsidRPr="00A65DE1">
        <w:rPr>
          <w:rFonts w:ascii="GHEA Grapalat" w:hAnsi="GHEA Grapalat" w:cs="Sylfaen"/>
          <w:i w:val="0"/>
        </w:rPr>
        <w:t xml:space="preserve"> որոնք խմբավորված  են </w:t>
      </w:r>
      <w:r w:rsidR="00A76C15" w:rsidRPr="00A65DE1">
        <w:rPr>
          <w:rFonts w:ascii="GHEA Grapalat" w:hAnsi="GHEA Grapalat" w:cs="Sylfaen"/>
          <w:i w:val="0"/>
        </w:rPr>
        <w:t>«</w:t>
      </w:r>
      <w:r w:rsidR="00A65DE1" w:rsidRPr="00A65DE1">
        <w:rPr>
          <w:rFonts w:ascii="GHEA Grapalat" w:hAnsi="GHEA Grapalat" w:cs="Sylfaen"/>
          <w:i w:val="0"/>
        </w:rPr>
        <w:t>1</w:t>
      </w:r>
      <w:r w:rsidR="00A76C15" w:rsidRPr="00A65DE1">
        <w:rPr>
          <w:rFonts w:ascii="GHEA Grapalat" w:hAnsi="GHEA Grapalat" w:cs="Sylfaen"/>
          <w:i w:val="0"/>
        </w:rPr>
        <w:t>»</w:t>
      </w:r>
      <w:r w:rsidR="00096865" w:rsidRPr="00A65DE1">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A65DE1">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2A5880" w14:paraId="5E891B7B" w14:textId="77777777" w:rsidTr="00E672DA">
        <w:trPr>
          <w:trHeight w:val="541"/>
        </w:trPr>
        <w:tc>
          <w:tcPr>
            <w:tcW w:w="1843" w:type="dxa"/>
            <w:vAlign w:val="center"/>
          </w:tcPr>
          <w:p w14:paraId="35B4A7E9" w14:textId="77777777" w:rsidR="001E412B" w:rsidRPr="00E672DA" w:rsidRDefault="001E412B" w:rsidP="00EF3662">
            <w:pPr>
              <w:pStyle w:val="23"/>
              <w:spacing w:line="240" w:lineRule="auto"/>
              <w:ind w:firstLine="0"/>
              <w:jc w:val="center"/>
              <w:rPr>
                <w:rFonts w:ascii="GHEA Grapalat" w:hAnsi="GHEA Grapalat"/>
                <w:b/>
              </w:rPr>
            </w:pPr>
            <w:r w:rsidRPr="00E672DA">
              <w:rPr>
                <w:rFonts w:ascii="GHEA Grapalat" w:hAnsi="GHEA Grapalat"/>
                <w:b/>
              </w:rPr>
              <w:t>1</w:t>
            </w:r>
          </w:p>
        </w:tc>
        <w:tc>
          <w:tcPr>
            <w:tcW w:w="1701" w:type="dxa"/>
            <w:vAlign w:val="center"/>
          </w:tcPr>
          <w:p w14:paraId="6E9A721B" w14:textId="4AAA3D65" w:rsidR="001E412B" w:rsidRPr="00E672DA" w:rsidRDefault="00E672DA" w:rsidP="00E672DA">
            <w:pPr>
              <w:pStyle w:val="23"/>
              <w:spacing w:line="240" w:lineRule="auto"/>
              <w:ind w:firstLine="0"/>
              <w:jc w:val="center"/>
              <w:rPr>
                <w:rFonts w:ascii="GHEA Grapalat" w:hAnsi="GHEA Grapalat"/>
                <w:b/>
              </w:rPr>
            </w:pPr>
            <w:r w:rsidRPr="00E672DA">
              <w:rPr>
                <w:rFonts w:ascii="GHEA Grapalat" w:hAnsi="GHEA Grapalat"/>
                <w:b/>
              </w:rPr>
              <w:t>4</w:t>
            </w:r>
            <w:r w:rsidRPr="00E672DA">
              <w:rPr>
                <w:rFonts w:ascii="GHEA Grapalat" w:hAnsi="GHEA Grapalat"/>
                <w:b/>
                <w:lang w:val="hy-AM"/>
              </w:rPr>
              <w:t xml:space="preserve"> </w:t>
            </w:r>
            <w:r w:rsidRPr="00E672DA">
              <w:rPr>
                <w:rFonts w:ascii="GHEA Grapalat" w:hAnsi="GHEA Grapalat"/>
                <w:b/>
              </w:rPr>
              <w:t>596</w:t>
            </w:r>
            <w:r w:rsidRPr="00E672DA">
              <w:rPr>
                <w:rFonts w:ascii="GHEA Grapalat" w:hAnsi="GHEA Grapalat"/>
                <w:b/>
                <w:lang w:val="hy-AM"/>
              </w:rPr>
              <w:t xml:space="preserve"> </w:t>
            </w:r>
            <w:r w:rsidRPr="00E672DA">
              <w:rPr>
                <w:rFonts w:ascii="GHEA Grapalat" w:hAnsi="GHEA Grapalat"/>
                <w:b/>
              </w:rPr>
              <w:t>712</w:t>
            </w:r>
          </w:p>
        </w:tc>
        <w:tc>
          <w:tcPr>
            <w:tcW w:w="6806" w:type="dxa"/>
            <w:vAlign w:val="center"/>
          </w:tcPr>
          <w:p w14:paraId="36185531" w14:textId="7A409A5A" w:rsidR="001E412B" w:rsidRPr="00E672DA" w:rsidRDefault="001E412B" w:rsidP="00EF3662">
            <w:pPr>
              <w:pStyle w:val="23"/>
              <w:spacing w:line="240" w:lineRule="auto"/>
              <w:ind w:firstLine="0"/>
              <w:rPr>
                <w:rFonts w:ascii="GHEA Grapalat" w:hAnsi="GHEA Grapalat"/>
                <w:b/>
                <w:u w:val="single"/>
                <w:vertAlign w:val="subscript"/>
              </w:rPr>
            </w:pPr>
            <w:r w:rsidRPr="00E672DA">
              <w:rPr>
                <w:rFonts w:ascii="GHEA Grapalat" w:hAnsi="GHEA Grapalat"/>
                <w:b/>
                <w:u w:val="single"/>
              </w:rPr>
              <w:t>«</w:t>
            </w:r>
            <w:r w:rsidR="00A65DE1" w:rsidRPr="00E672DA">
              <w:rPr>
                <w:rFonts w:ascii="GHEA Grapalat" w:hAnsi="GHEA Grapalat"/>
                <w:b/>
                <w:lang w:val="hy-AM"/>
              </w:rPr>
              <w:t xml:space="preserve"> Լ</w:t>
            </w:r>
            <w:r w:rsidR="00A65DE1" w:rsidRPr="00E672DA">
              <w:rPr>
                <w:rFonts w:ascii="GHEA Grapalat" w:hAnsi="GHEA Grapalat"/>
                <w:b/>
              </w:rPr>
              <w:t>աբորատորիաների ընթացիկ վերանորոգման աշխատանքներ</w:t>
            </w:r>
            <w:r w:rsidR="00A65DE1" w:rsidRPr="00E672DA">
              <w:rPr>
                <w:rFonts w:ascii="GHEA Grapalat" w:hAnsi="GHEA Grapalat"/>
                <w:b/>
                <w:u w:val="single"/>
              </w:rPr>
              <w:t xml:space="preserve"> </w:t>
            </w:r>
            <w:r w:rsidRPr="00E672DA">
              <w:rPr>
                <w:rFonts w:ascii="GHEA Grapalat" w:hAnsi="GHEA Grapalat"/>
                <w:b/>
                <w:u w:val="single"/>
              </w:rPr>
              <w:t>»</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lastRenderedPageBreak/>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26A8676"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F07F93">
        <w:rPr>
          <w:rFonts w:ascii="GHEA Grapalat" w:hAnsi="GHEA Grapalat" w:cs="Sylfaen"/>
          <w:szCs w:val="24"/>
          <w:lang w:val="hy-AM"/>
        </w:rPr>
        <w:t>հրատապ մեկ անձ</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7DAA27DD"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6578E">
        <w:rPr>
          <w:rFonts w:ascii="GHEA Grapalat" w:hAnsi="GHEA Grapalat" w:cs="Sylfaen"/>
          <w:szCs w:val="24"/>
          <w:lang w:val="hy-AM"/>
        </w:rPr>
        <w:t>3</w:t>
      </w:r>
      <w:r w:rsidR="00B61894" w:rsidRPr="004605D7">
        <w:rPr>
          <w:rFonts w:ascii="GHEA Grapalat" w:hAnsi="GHEA Grapalat" w:cs="Sylfaen"/>
          <w:szCs w:val="24"/>
          <w:lang w:val="hy-AM"/>
        </w:rPr>
        <w:t>-»րդ օրվա ժամը «</w:t>
      </w:r>
      <w:r w:rsidR="0036578E">
        <w:rPr>
          <w:rFonts w:ascii="GHEA Grapalat" w:hAnsi="GHEA Grapalat" w:cs="Sylfaen"/>
          <w:szCs w:val="24"/>
          <w:lang w:val="hy-AM"/>
        </w:rPr>
        <w:t>11։00</w:t>
      </w:r>
      <w:r w:rsidR="00B61894" w:rsidRPr="004605D7">
        <w:rPr>
          <w:rFonts w:ascii="GHEA Grapalat" w:hAnsi="GHEA Grapalat" w:cs="Sylfaen"/>
          <w:szCs w:val="24"/>
          <w:lang w:val="hy-AM"/>
        </w:rPr>
        <w:t>»-ն, «</w:t>
      </w:r>
      <w:r w:rsidR="00E66CD0" w:rsidRPr="00316F83">
        <w:rPr>
          <w:rFonts w:ascii="GHEA Grapalat" w:hAnsi="GHEA Grapalat"/>
          <w:b/>
        </w:rPr>
        <w:t>Արագածոտնի մարզ, Ոսկեհատ գյուղ</w:t>
      </w:r>
      <w:r w:rsidR="00E66CD0" w:rsidRPr="00316F83">
        <w:rPr>
          <w:rFonts w:ascii="GHEA Grapalat" w:hAnsi="GHEA Grapalat"/>
          <w:b/>
          <w:i/>
          <w:lang w:val="hy-AM"/>
        </w:rPr>
        <w:t xml:space="preserve">, </w:t>
      </w:r>
      <w:r w:rsidR="00E66CD0" w:rsidRPr="00316F83">
        <w:rPr>
          <w:rFonts w:ascii="GHEA Grapalat" w:hAnsi="GHEA Grapalat"/>
          <w:b/>
        </w:rPr>
        <w:t>1-ին փողոց, 3 շենք</w:t>
      </w:r>
      <w:r w:rsidR="00B61894" w:rsidRPr="004605D7">
        <w:rPr>
          <w:rFonts w:ascii="GHEA Grapalat" w:hAnsi="GHEA Grapalat" w:cs="Sylfaen"/>
          <w:szCs w:val="24"/>
          <w:lang w:val="hy-AM"/>
        </w:rPr>
        <w:t>» հասցեով:</w:t>
      </w:r>
    </w:p>
    <w:p w14:paraId="5BA91ACF" w14:textId="71874BD8"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76FE5">
        <w:rPr>
          <w:rFonts w:ascii="GHEA Grapalat" w:hAnsi="GHEA Grapalat" w:cs="Sylfaen"/>
          <w:szCs w:val="24"/>
          <w:lang w:val="hy-AM"/>
        </w:rPr>
        <w:t>«</w:t>
      </w:r>
      <w:r w:rsidR="00776FE5" w:rsidRPr="00776FE5">
        <w:rPr>
          <w:rFonts w:ascii="GHEA Grapalat" w:hAnsi="GHEA Grapalat" w:cs="Sylfaen"/>
          <w:szCs w:val="24"/>
          <w:lang w:val="hy-AM"/>
        </w:rPr>
        <w:t>Գայանե Դանիելյան</w:t>
      </w:r>
      <w:r w:rsidRPr="00776FE5">
        <w:rPr>
          <w:rFonts w:ascii="GHEA Grapalat" w:hAnsi="GHEA Grapalat" w:cs="Sylfaen"/>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w:t>
      </w:r>
      <w:r w:rsidRPr="004605D7">
        <w:rPr>
          <w:rFonts w:ascii="GHEA Grapalat" w:hAnsi="GHEA Grapalat" w:cs="Sylfaen"/>
          <w:szCs w:val="24"/>
          <w:lang w:val="hy-AM"/>
        </w:rPr>
        <w:lastRenderedPageBreak/>
        <w:t>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3"/>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0144E1" w:rsidRDefault="00E326DD" w:rsidP="00EF3662">
      <w:pPr>
        <w:ind w:firstLine="567"/>
        <w:jc w:val="both"/>
        <w:rPr>
          <w:rFonts w:ascii="GHEA Grapalat" w:hAnsi="GHEA Grapalat" w:cs="Sylfaen"/>
          <w:strike/>
          <w:color w:val="FFFFFF"/>
          <w:sz w:val="20"/>
          <w:lang w:val="hy-AM"/>
        </w:rPr>
      </w:pPr>
      <w:r w:rsidRPr="000144E1">
        <w:rPr>
          <w:rFonts w:ascii="GHEA Grapalat" w:hAnsi="GHEA Grapalat" w:cs="Sylfaen"/>
          <w:strike/>
          <w:sz w:val="20"/>
          <w:lang w:val="hy-AM"/>
        </w:rPr>
        <w:t xml:space="preserve">  </w:t>
      </w:r>
      <w:r w:rsidR="00C96127" w:rsidRPr="000144E1">
        <w:rPr>
          <w:rFonts w:ascii="GHEA Grapalat" w:hAnsi="GHEA Grapalat" w:cs="Sylfaen"/>
          <w:strike/>
          <w:sz w:val="20"/>
          <w:lang w:val="hy-AM"/>
        </w:rPr>
        <w:t>3</w:t>
      </w:r>
      <w:r w:rsidR="00F53525" w:rsidRPr="000144E1">
        <w:rPr>
          <w:rFonts w:ascii="GHEA Grapalat" w:hAnsi="GHEA Grapalat" w:cs="Sylfaen"/>
          <w:strike/>
          <w:sz w:val="20"/>
          <w:lang w:val="hy-AM"/>
        </w:rPr>
        <w:t xml:space="preserve">) հայտի ապահովում կանխիկ փողի կամ բանկային երաշխիքի </w:t>
      </w:r>
      <w:r w:rsidR="00C03728" w:rsidRPr="000144E1">
        <w:rPr>
          <w:rFonts w:ascii="GHEA Grapalat" w:hAnsi="GHEA Grapalat" w:cs="Sylfaen"/>
          <w:strike/>
          <w:sz w:val="20"/>
          <w:lang w:val="hy-AM"/>
        </w:rPr>
        <w:t>ձևով</w:t>
      </w:r>
      <w:r w:rsidR="00F53525" w:rsidRPr="000144E1">
        <w:rPr>
          <w:rFonts w:ascii="GHEA Grapalat" w:hAnsi="GHEA Grapalat" w:cs="Sylfaen"/>
          <w:strike/>
          <w:sz w:val="20"/>
          <w:lang w:val="hy-AM"/>
        </w:rPr>
        <w:t>:</w:t>
      </w:r>
      <w:r w:rsidR="00D70570" w:rsidRPr="000144E1">
        <w:rPr>
          <w:rStyle w:val="af6"/>
          <w:rFonts w:ascii="GHEA Grapalat" w:hAnsi="GHEA Grapalat" w:cs="Sylfaen"/>
          <w:strike/>
          <w:sz w:val="20"/>
          <w:lang w:val="hy-AM"/>
        </w:rPr>
        <w:footnoteReference w:id="4"/>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7"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CA6176" w:rsidRDefault="000D701E" w:rsidP="00EF3662">
      <w:pPr>
        <w:ind w:firstLine="567"/>
        <w:jc w:val="center"/>
        <w:rPr>
          <w:rFonts w:ascii="GHEA Grapalat" w:hAnsi="GHEA Grapalat"/>
          <w:b/>
          <w:strike/>
          <w:sz w:val="20"/>
          <w:lang w:val="af-ZA"/>
        </w:rPr>
      </w:pPr>
      <w:r w:rsidRPr="00CA6176">
        <w:rPr>
          <w:rFonts w:ascii="GHEA Grapalat" w:hAnsi="GHEA Grapalat"/>
          <w:b/>
          <w:strike/>
          <w:sz w:val="20"/>
          <w:lang w:val="af-ZA"/>
        </w:rPr>
        <w:t>7</w:t>
      </w:r>
      <w:r w:rsidR="00955A1E" w:rsidRPr="00CA6176">
        <w:rPr>
          <w:rFonts w:ascii="GHEA Grapalat" w:hAnsi="GHEA Grapalat"/>
          <w:b/>
          <w:strike/>
          <w:sz w:val="20"/>
          <w:lang w:val="af-ZA"/>
        </w:rPr>
        <w:t xml:space="preserve">. </w:t>
      </w:r>
      <w:r w:rsidR="00955A1E" w:rsidRPr="00CA6176">
        <w:rPr>
          <w:rFonts w:ascii="GHEA Grapalat" w:hAnsi="GHEA Grapalat" w:cs="Sylfaen"/>
          <w:b/>
          <w:strike/>
          <w:sz w:val="20"/>
          <w:lang w:val="es-ES"/>
        </w:rPr>
        <w:t>ՀԱՅՏԻ</w:t>
      </w:r>
      <w:r w:rsidR="00955A1E" w:rsidRPr="00CA6176">
        <w:rPr>
          <w:rFonts w:ascii="GHEA Grapalat" w:hAnsi="GHEA Grapalat" w:cs="Times Armenian"/>
          <w:b/>
          <w:strike/>
          <w:sz w:val="20"/>
          <w:lang w:val="af-ZA"/>
        </w:rPr>
        <w:t xml:space="preserve"> </w:t>
      </w:r>
      <w:r w:rsidR="00955A1E" w:rsidRPr="00CA6176">
        <w:rPr>
          <w:rFonts w:ascii="GHEA Grapalat" w:hAnsi="GHEA Grapalat" w:cs="Sylfaen"/>
          <w:b/>
          <w:strike/>
          <w:sz w:val="20"/>
          <w:lang w:val="es-ES"/>
        </w:rPr>
        <w:t>ԱՊԱՀՈՎՈՒՄԸ</w:t>
      </w:r>
      <w:r w:rsidR="00955A1E" w:rsidRPr="00CA6176">
        <w:rPr>
          <w:rFonts w:ascii="GHEA Grapalat" w:hAnsi="GHEA Grapalat" w:cs="Times Armenian"/>
          <w:b/>
          <w:strike/>
          <w:color w:val="FFFFFF"/>
          <w:sz w:val="20"/>
          <w:lang w:val="af-ZA"/>
        </w:rPr>
        <w:t xml:space="preserve"> </w:t>
      </w:r>
    </w:p>
    <w:p w14:paraId="0FE743DD" w14:textId="77777777" w:rsidR="00096865" w:rsidRPr="00CA6176" w:rsidRDefault="00096865" w:rsidP="00EF3662">
      <w:pPr>
        <w:ind w:firstLine="567"/>
        <w:jc w:val="both"/>
        <w:rPr>
          <w:rFonts w:ascii="GHEA Grapalat" w:hAnsi="GHEA Grapalat"/>
          <w:b/>
          <w:strike/>
          <w:sz w:val="20"/>
          <w:lang w:val="af-ZA"/>
        </w:rPr>
      </w:pPr>
    </w:p>
    <w:p w14:paraId="36233487" w14:textId="77777777" w:rsidR="007A3EE6" w:rsidRPr="00CA6176" w:rsidRDefault="00283198" w:rsidP="00EF3662">
      <w:pPr>
        <w:ind w:firstLine="567"/>
        <w:jc w:val="both"/>
        <w:rPr>
          <w:rFonts w:ascii="GHEA Grapalat" w:hAnsi="GHEA Grapalat"/>
          <w:strike/>
          <w:sz w:val="20"/>
          <w:szCs w:val="20"/>
          <w:lang w:val="af-ZA"/>
        </w:rPr>
      </w:pPr>
      <w:r w:rsidRPr="00CA6176">
        <w:rPr>
          <w:rFonts w:ascii="GHEA Grapalat" w:hAnsi="GHEA Grapalat"/>
          <w:strike/>
          <w:sz w:val="20"/>
          <w:lang w:val="af-ZA"/>
        </w:rPr>
        <w:lastRenderedPageBreak/>
        <w:t>7</w:t>
      </w:r>
      <w:r w:rsidR="00096865" w:rsidRPr="00CA6176">
        <w:rPr>
          <w:rFonts w:ascii="GHEA Grapalat" w:hAnsi="GHEA Grapalat"/>
          <w:strike/>
          <w:sz w:val="20"/>
          <w:lang w:val="af-ZA"/>
        </w:rPr>
        <w:t xml:space="preserve">.1 </w:t>
      </w:r>
      <w:r w:rsidR="00096865" w:rsidRPr="00CA6176">
        <w:rPr>
          <w:rFonts w:ascii="GHEA Grapalat" w:hAnsi="GHEA Grapalat" w:cs="Sylfaen"/>
          <w:strike/>
          <w:sz w:val="20"/>
          <w:lang w:val="ru-RU"/>
        </w:rPr>
        <w:t>Մասնակիցը</w:t>
      </w:r>
      <w:r w:rsidR="00096865" w:rsidRPr="00CA6176">
        <w:rPr>
          <w:rFonts w:ascii="GHEA Grapalat" w:hAnsi="GHEA Grapalat" w:cs="Sylfaen"/>
          <w:strike/>
          <w:sz w:val="20"/>
          <w:lang w:val="af-ZA"/>
        </w:rPr>
        <w:t xml:space="preserve"> </w:t>
      </w:r>
      <w:r w:rsidR="00096865" w:rsidRPr="00CA6176">
        <w:rPr>
          <w:rFonts w:ascii="GHEA Grapalat" w:hAnsi="GHEA Grapalat" w:cs="Sylfaen"/>
          <w:strike/>
          <w:sz w:val="20"/>
          <w:lang w:val="ru-RU"/>
        </w:rPr>
        <w:t>հայտով</w:t>
      </w:r>
      <w:r w:rsidR="00096865" w:rsidRPr="00CA6176">
        <w:rPr>
          <w:rFonts w:ascii="GHEA Grapalat" w:hAnsi="GHEA Grapalat" w:cs="Sylfaen"/>
          <w:strike/>
          <w:sz w:val="20"/>
          <w:lang w:val="af-ZA"/>
        </w:rPr>
        <w:t xml:space="preserve">` </w:t>
      </w:r>
      <w:r w:rsidR="00096865" w:rsidRPr="00CA6176">
        <w:rPr>
          <w:rFonts w:ascii="GHEA Grapalat" w:hAnsi="GHEA Grapalat" w:cs="Sylfaen"/>
          <w:strike/>
          <w:sz w:val="20"/>
          <w:lang w:val="ru-RU"/>
        </w:rPr>
        <w:t>սույն</w:t>
      </w:r>
      <w:r w:rsidR="00096865" w:rsidRPr="00CA6176">
        <w:rPr>
          <w:rFonts w:ascii="GHEA Grapalat" w:hAnsi="GHEA Grapalat" w:cs="Sylfaen"/>
          <w:strike/>
          <w:sz w:val="20"/>
          <w:lang w:val="af-ZA"/>
        </w:rPr>
        <w:t xml:space="preserve"> </w:t>
      </w:r>
      <w:r w:rsidR="00096865" w:rsidRPr="00CA6176">
        <w:rPr>
          <w:rFonts w:ascii="GHEA Grapalat" w:hAnsi="GHEA Grapalat" w:cs="Sylfaen"/>
          <w:strike/>
          <w:sz w:val="20"/>
          <w:lang w:val="ru-RU"/>
        </w:rPr>
        <w:t>հրավերով</w:t>
      </w:r>
      <w:r w:rsidR="00096865" w:rsidRPr="00CA6176">
        <w:rPr>
          <w:rFonts w:ascii="GHEA Grapalat" w:hAnsi="GHEA Grapalat" w:cs="Sylfaen"/>
          <w:strike/>
          <w:sz w:val="20"/>
          <w:lang w:val="af-ZA"/>
        </w:rPr>
        <w:t xml:space="preserve"> </w:t>
      </w:r>
      <w:r w:rsidR="00096865" w:rsidRPr="00CA6176">
        <w:rPr>
          <w:rFonts w:ascii="GHEA Grapalat" w:hAnsi="GHEA Grapalat" w:cs="Sylfaen"/>
          <w:strike/>
          <w:sz w:val="20"/>
          <w:lang w:val="ru-RU"/>
        </w:rPr>
        <w:t>սահմանված</w:t>
      </w:r>
      <w:r w:rsidR="00096865" w:rsidRPr="00CA6176">
        <w:rPr>
          <w:rFonts w:ascii="GHEA Grapalat" w:hAnsi="GHEA Grapalat" w:cs="Sylfaen"/>
          <w:strike/>
          <w:sz w:val="20"/>
          <w:lang w:val="af-ZA"/>
        </w:rPr>
        <w:t xml:space="preserve"> </w:t>
      </w:r>
      <w:r w:rsidR="00712311" w:rsidRPr="00CA6176">
        <w:rPr>
          <w:rFonts w:ascii="GHEA Grapalat" w:hAnsi="GHEA Grapalat" w:cs="Sylfaen"/>
          <w:strike/>
          <w:sz w:val="20"/>
          <w:lang w:val="af-ZA"/>
        </w:rPr>
        <w:t xml:space="preserve">կարգով </w:t>
      </w:r>
      <w:r w:rsidR="00903898" w:rsidRPr="00CA6176">
        <w:rPr>
          <w:rFonts w:ascii="GHEA Grapalat" w:hAnsi="GHEA Grapalat" w:cs="Sylfaen"/>
          <w:bCs/>
          <w:strike/>
          <w:sz w:val="20"/>
          <w:szCs w:val="20"/>
        </w:rPr>
        <w:t>ներկայացնում</w:t>
      </w:r>
      <w:r w:rsidR="00903898" w:rsidRPr="00CA6176">
        <w:rPr>
          <w:rFonts w:ascii="GHEA Grapalat" w:hAnsi="GHEA Grapalat" w:cs="Sylfaen"/>
          <w:bCs/>
          <w:strike/>
          <w:sz w:val="20"/>
          <w:szCs w:val="20"/>
          <w:lang w:val="af-ZA"/>
        </w:rPr>
        <w:t xml:space="preserve"> </w:t>
      </w:r>
      <w:r w:rsidR="00903898" w:rsidRPr="00CA6176">
        <w:rPr>
          <w:rFonts w:ascii="GHEA Grapalat" w:hAnsi="GHEA Grapalat" w:cs="Sylfaen"/>
          <w:bCs/>
          <w:strike/>
          <w:sz w:val="20"/>
          <w:szCs w:val="20"/>
        </w:rPr>
        <w:t>է</w:t>
      </w:r>
      <w:r w:rsidR="00903898" w:rsidRPr="00CA6176">
        <w:rPr>
          <w:rFonts w:ascii="GHEA Grapalat" w:hAnsi="GHEA Grapalat" w:cs="Sylfaen"/>
          <w:bCs/>
          <w:strike/>
          <w:sz w:val="20"/>
          <w:szCs w:val="20"/>
          <w:lang w:val="af-ZA"/>
        </w:rPr>
        <w:t xml:space="preserve"> </w:t>
      </w:r>
      <w:r w:rsidR="00903898" w:rsidRPr="00CA6176">
        <w:rPr>
          <w:rFonts w:ascii="GHEA Grapalat" w:hAnsi="GHEA Grapalat" w:cs="Sylfaen"/>
          <w:bCs/>
          <w:strike/>
          <w:sz w:val="20"/>
          <w:szCs w:val="20"/>
        </w:rPr>
        <w:t>հայտի</w:t>
      </w:r>
      <w:r w:rsidR="00903898" w:rsidRPr="00CA6176">
        <w:rPr>
          <w:rFonts w:ascii="GHEA Grapalat" w:hAnsi="GHEA Grapalat" w:cs="Sylfaen"/>
          <w:bCs/>
          <w:strike/>
          <w:sz w:val="20"/>
          <w:szCs w:val="20"/>
          <w:lang w:val="af-ZA"/>
        </w:rPr>
        <w:t xml:space="preserve"> </w:t>
      </w:r>
      <w:r w:rsidR="00903898" w:rsidRPr="00CA6176">
        <w:rPr>
          <w:rFonts w:ascii="GHEA Grapalat" w:hAnsi="GHEA Grapalat" w:cs="Sylfaen"/>
          <w:bCs/>
          <w:strike/>
          <w:sz w:val="20"/>
          <w:szCs w:val="20"/>
        </w:rPr>
        <w:t>ապահովում</w:t>
      </w:r>
      <w:r w:rsidR="00AE3822" w:rsidRPr="00CA6176">
        <w:rPr>
          <w:rFonts w:ascii="GHEA Grapalat" w:hAnsi="GHEA Grapalat" w:cs="Sylfaen"/>
          <w:bCs/>
          <w:strike/>
          <w:sz w:val="20"/>
          <w:szCs w:val="20"/>
          <w:lang w:val="af-ZA"/>
        </w:rPr>
        <w:t>:</w:t>
      </w:r>
      <w:r w:rsidR="00903898" w:rsidRPr="00CA6176">
        <w:rPr>
          <w:rFonts w:ascii="GHEA Grapalat" w:hAnsi="GHEA Grapalat"/>
          <w:strike/>
          <w:sz w:val="20"/>
          <w:szCs w:val="20"/>
          <w:lang w:val="af-ZA"/>
        </w:rPr>
        <w:t xml:space="preserve"> </w:t>
      </w:r>
    </w:p>
    <w:p w14:paraId="7FA2DE34" w14:textId="77777777" w:rsidR="00903898" w:rsidRPr="00CA6176" w:rsidRDefault="00771C0F" w:rsidP="00EF3662">
      <w:pPr>
        <w:ind w:firstLine="567"/>
        <w:jc w:val="both"/>
        <w:rPr>
          <w:rFonts w:ascii="GHEA Grapalat" w:hAnsi="GHEA Grapalat" w:cs="Sylfaen"/>
          <w:strike/>
          <w:sz w:val="20"/>
          <w:szCs w:val="20"/>
          <w:lang w:val="af-ZA"/>
        </w:rPr>
      </w:pPr>
      <w:r w:rsidRPr="00CA6176">
        <w:rPr>
          <w:rFonts w:ascii="GHEA Grapalat" w:hAnsi="GHEA Grapalat" w:cs="Sylfaen"/>
          <w:strike/>
          <w:sz w:val="20"/>
          <w:szCs w:val="20"/>
        </w:rPr>
        <w:t>Հ</w:t>
      </w:r>
      <w:r w:rsidR="00903898" w:rsidRPr="00CA6176">
        <w:rPr>
          <w:rFonts w:ascii="GHEA Grapalat" w:hAnsi="GHEA Grapalat" w:cs="Sylfaen"/>
          <w:strike/>
          <w:sz w:val="20"/>
          <w:szCs w:val="20"/>
        </w:rPr>
        <w:t>այտի</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ապահովումը</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ներկայացվում</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է</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բանկային</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երաշխիքի</w:t>
      </w:r>
      <w:r w:rsidR="00903898" w:rsidRPr="00CA6176">
        <w:rPr>
          <w:rFonts w:ascii="GHEA Grapalat" w:hAnsi="GHEA Grapalat" w:cs="Sylfaen"/>
          <w:strike/>
          <w:sz w:val="20"/>
          <w:szCs w:val="20"/>
          <w:lang w:val="af-ZA"/>
        </w:rPr>
        <w:t xml:space="preserve"> </w:t>
      </w:r>
      <w:r w:rsidR="00406C77" w:rsidRPr="00CA6176">
        <w:rPr>
          <w:rFonts w:ascii="GHEA Grapalat" w:hAnsi="GHEA Grapalat" w:cs="Sylfaen"/>
          <w:strike/>
          <w:sz w:val="20"/>
          <w:szCs w:val="20"/>
          <w:lang w:val="af-ZA"/>
        </w:rPr>
        <w:t xml:space="preserve">(հավելված 3) </w:t>
      </w:r>
      <w:r w:rsidR="00903898" w:rsidRPr="00CA6176">
        <w:rPr>
          <w:rFonts w:ascii="GHEA Grapalat" w:hAnsi="GHEA Grapalat" w:cs="Sylfaen"/>
          <w:strike/>
          <w:sz w:val="20"/>
          <w:szCs w:val="20"/>
        </w:rPr>
        <w:t>կամ</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կանխիկ</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փողի</w:t>
      </w:r>
      <w:r w:rsidR="00903898" w:rsidRPr="00CA6176">
        <w:rPr>
          <w:rFonts w:ascii="GHEA Grapalat" w:hAnsi="GHEA Grapalat" w:cs="Sylfaen"/>
          <w:strike/>
          <w:sz w:val="20"/>
          <w:szCs w:val="20"/>
          <w:lang w:val="af-ZA"/>
        </w:rPr>
        <w:t xml:space="preserve"> </w:t>
      </w:r>
      <w:r w:rsidR="00903898" w:rsidRPr="00CA6176">
        <w:rPr>
          <w:rFonts w:ascii="GHEA Grapalat" w:hAnsi="GHEA Grapalat" w:cs="Sylfaen"/>
          <w:strike/>
          <w:sz w:val="20"/>
          <w:szCs w:val="20"/>
        </w:rPr>
        <w:t>ձևով</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որի</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չափը</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հավասար</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է</w:t>
      </w:r>
      <w:r w:rsidR="00AE3822" w:rsidRPr="00CA6176">
        <w:rPr>
          <w:rFonts w:ascii="GHEA Grapalat" w:hAnsi="GHEA Grapalat" w:cs="Sylfaen"/>
          <w:strike/>
          <w:sz w:val="20"/>
          <w:szCs w:val="20"/>
          <w:lang w:val="af-ZA"/>
        </w:rPr>
        <w:t xml:space="preserve"> </w:t>
      </w:r>
      <w:r w:rsidR="006F3F15" w:rsidRPr="00CA6176">
        <w:rPr>
          <w:rFonts w:ascii="GHEA Grapalat" w:hAnsi="GHEA Grapalat" w:cs="Sylfaen"/>
          <w:strike/>
          <w:sz w:val="20"/>
          <w:szCs w:val="20"/>
          <w:lang w:val="hy-AM"/>
        </w:rPr>
        <w:t>գնման գնի</w:t>
      </w:r>
      <w:r w:rsidR="006F3F15" w:rsidRPr="00CA6176" w:rsidDel="006F3F15">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հինգ</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տոկոսին</w:t>
      </w:r>
      <w:r w:rsidR="00903898" w:rsidRPr="00CA6176">
        <w:rPr>
          <w:rFonts w:ascii="GHEA Grapalat" w:hAnsi="GHEA Grapalat" w:cs="Sylfaen"/>
          <w:strike/>
          <w:sz w:val="20"/>
          <w:szCs w:val="20"/>
          <w:lang w:val="af-ZA"/>
        </w:rPr>
        <w:t>:</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Եթե</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մասնակցի</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գնային</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առաջարկը</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գերազանցում</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է</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գնման</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գինը</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ապա</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հայտի</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ապահովման</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չափը</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հավասար</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է</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գնային</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առաջարկի</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հինգ</w:t>
      </w:r>
      <w:r w:rsidR="006F3F15" w:rsidRPr="00CA6176">
        <w:rPr>
          <w:rFonts w:ascii="GHEA Grapalat" w:hAnsi="GHEA Grapalat" w:cs="Sylfaen"/>
          <w:bCs/>
          <w:strike/>
          <w:sz w:val="20"/>
          <w:szCs w:val="20"/>
          <w:lang w:val="af-ZA"/>
        </w:rPr>
        <w:t xml:space="preserve"> </w:t>
      </w:r>
      <w:r w:rsidR="006F3F15" w:rsidRPr="00CA6176">
        <w:rPr>
          <w:rFonts w:ascii="GHEA Grapalat" w:hAnsi="GHEA Grapalat" w:cs="Sylfaen"/>
          <w:bCs/>
          <w:strike/>
          <w:sz w:val="20"/>
          <w:szCs w:val="20"/>
        </w:rPr>
        <w:t>տոկոսին</w:t>
      </w:r>
      <w:r w:rsidR="006F3F15"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Ընդ</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որում</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եթե</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մասնակիցը</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հայտի</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ապահովումը</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ներկայացրել</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է</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սույն</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կետով</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սահմանված</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չափից</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ավել</w:t>
      </w:r>
      <w:r w:rsidR="00A22EB5" w:rsidRPr="00CA6176">
        <w:rPr>
          <w:rFonts w:ascii="GHEA Grapalat" w:hAnsi="GHEA Grapalat" w:cs="Sylfaen"/>
          <w:strike/>
          <w:sz w:val="20"/>
          <w:szCs w:val="20"/>
        </w:rPr>
        <w:t>ի</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ապա</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հայտը</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համարվում</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է</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հրավերի</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պահանջներին</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բավարարող</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և</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ենթակա</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չէ</w:t>
      </w:r>
      <w:r w:rsidR="00AE3822" w:rsidRPr="00CA6176">
        <w:rPr>
          <w:rFonts w:ascii="GHEA Grapalat" w:hAnsi="GHEA Grapalat" w:cs="Sylfaen"/>
          <w:strike/>
          <w:sz w:val="20"/>
          <w:szCs w:val="20"/>
          <w:lang w:val="af-ZA"/>
        </w:rPr>
        <w:t xml:space="preserve"> </w:t>
      </w:r>
      <w:r w:rsidR="00AE3822" w:rsidRPr="00CA6176">
        <w:rPr>
          <w:rFonts w:ascii="GHEA Grapalat" w:hAnsi="GHEA Grapalat" w:cs="Sylfaen"/>
          <w:strike/>
          <w:sz w:val="20"/>
          <w:szCs w:val="20"/>
        </w:rPr>
        <w:t>մերժման</w:t>
      </w:r>
      <w:r w:rsidR="00AE3822" w:rsidRPr="00CA6176">
        <w:rPr>
          <w:rFonts w:ascii="GHEA Grapalat" w:hAnsi="GHEA Grapalat" w:cs="Sylfaen"/>
          <w:strike/>
          <w:sz w:val="20"/>
          <w:szCs w:val="20"/>
          <w:lang w:val="af-ZA"/>
        </w:rPr>
        <w:t>:</w:t>
      </w:r>
    </w:p>
    <w:p w14:paraId="263375D1" w14:textId="362EE9CC" w:rsidR="006F3F15" w:rsidRPr="00CA6176" w:rsidRDefault="001578D4" w:rsidP="00265A5A">
      <w:pPr>
        <w:ind w:firstLine="567"/>
        <w:jc w:val="both"/>
        <w:rPr>
          <w:rFonts w:ascii="GHEA Grapalat" w:hAnsi="GHEA Grapalat"/>
          <w:strike/>
          <w:sz w:val="20"/>
          <w:szCs w:val="20"/>
          <w:lang w:val="af-ZA"/>
        </w:rPr>
      </w:pPr>
      <w:r w:rsidRPr="00CA6176">
        <w:rPr>
          <w:rFonts w:ascii="GHEA Grapalat" w:hAnsi="GHEA Grapalat"/>
          <w:strike/>
          <w:sz w:val="20"/>
          <w:szCs w:val="20"/>
        </w:rPr>
        <w:t>Կանխիկ</w:t>
      </w:r>
      <w:r w:rsidRPr="00CA6176">
        <w:rPr>
          <w:rFonts w:ascii="GHEA Grapalat" w:hAnsi="GHEA Grapalat"/>
          <w:strike/>
          <w:sz w:val="20"/>
          <w:szCs w:val="20"/>
          <w:lang w:val="af-ZA"/>
        </w:rPr>
        <w:t xml:space="preserve"> </w:t>
      </w:r>
      <w:r w:rsidRPr="00CA6176">
        <w:rPr>
          <w:rFonts w:ascii="GHEA Grapalat" w:hAnsi="GHEA Grapalat"/>
          <w:strike/>
          <w:sz w:val="20"/>
          <w:szCs w:val="20"/>
        </w:rPr>
        <w:t>փողի</w:t>
      </w:r>
      <w:r w:rsidRPr="00CA6176">
        <w:rPr>
          <w:rFonts w:ascii="GHEA Grapalat" w:hAnsi="GHEA Grapalat"/>
          <w:strike/>
          <w:sz w:val="20"/>
          <w:szCs w:val="20"/>
          <w:lang w:val="af-ZA"/>
        </w:rPr>
        <w:t xml:space="preserve"> </w:t>
      </w:r>
      <w:r w:rsidRPr="00CA6176">
        <w:rPr>
          <w:rFonts w:ascii="GHEA Grapalat" w:hAnsi="GHEA Grapalat"/>
          <w:strike/>
          <w:sz w:val="20"/>
          <w:szCs w:val="20"/>
        </w:rPr>
        <w:t>ձևով</w:t>
      </w:r>
      <w:r w:rsidRPr="00CA6176">
        <w:rPr>
          <w:rFonts w:ascii="GHEA Grapalat" w:hAnsi="GHEA Grapalat"/>
          <w:strike/>
          <w:sz w:val="20"/>
          <w:szCs w:val="20"/>
          <w:lang w:val="af-ZA"/>
        </w:rPr>
        <w:t xml:space="preserve"> </w:t>
      </w:r>
      <w:r w:rsidRPr="00CA6176">
        <w:rPr>
          <w:rFonts w:ascii="GHEA Grapalat" w:hAnsi="GHEA Grapalat"/>
          <w:strike/>
          <w:sz w:val="20"/>
          <w:szCs w:val="20"/>
        </w:rPr>
        <w:t>ներկայացված</w:t>
      </w:r>
      <w:r w:rsidRPr="00CA6176">
        <w:rPr>
          <w:rFonts w:ascii="GHEA Grapalat" w:hAnsi="GHEA Grapalat"/>
          <w:strike/>
          <w:sz w:val="20"/>
          <w:szCs w:val="20"/>
          <w:lang w:val="af-ZA"/>
        </w:rPr>
        <w:t xml:space="preserve"> </w:t>
      </w:r>
      <w:r w:rsidRPr="00CA6176">
        <w:rPr>
          <w:rFonts w:ascii="GHEA Grapalat" w:hAnsi="GHEA Grapalat"/>
          <w:strike/>
          <w:sz w:val="20"/>
          <w:szCs w:val="20"/>
        </w:rPr>
        <w:t>հայտի</w:t>
      </w:r>
      <w:r w:rsidRPr="00CA6176">
        <w:rPr>
          <w:rFonts w:ascii="GHEA Grapalat" w:hAnsi="GHEA Grapalat"/>
          <w:strike/>
          <w:sz w:val="20"/>
          <w:szCs w:val="20"/>
          <w:lang w:val="af-ZA"/>
        </w:rPr>
        <w:t xml:space="preserve"> </w:t>
      </w:r>
      <w:r w:rsidRPr="00CA6176">
        <w:rPr>
          <w:rFonts w:ascii="GHEA Grapalat" w:hAnsi="GHEA Grapalat"/>
          <w:strike/>
          <w:sz w:val="20"/>
          <w:szCs w:val="20"/>
        </w:rPr>
        <w:t>ապահովումը</w:t>
      </w:r>
      <w:r w:rsidRPr="00CA6176">
        <w:rPr>
          <w:rFonts w:ascii="GHEA Grapalat" w:hAnsi="GHEA Grapalat"/>
          <w:strike/>
          <w:sz w:val="20"/>
          <w:szCs w:val="20"/>
          <w:lang w:val="af-ZA"/>
        </w:rPr>
        <w:t xml:space="preserve"> </w:t>
      </w:r>
      <w:r w:rsidR="00712311" w:rsidRPr="00CA6176">
        <w:rPr>
          <w:rFonts w:ascii="GHEA Grapalat" w:hAnsi="GHEA Grapalat"/>
          <w:strike/>
          <w:sz w:val="20"/>
          <w:szCs w:val="20"/>
        </w:rPr>
        <w:t>պետք</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է</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փոխանցվի</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Կենտրոնական</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գանձապետարանում</w:t>
      </w:r>
      <w:r w:rsidR="00712311" w:rsidRPr="00CA6176">
        <w:rPr>
          <w:rFonts w:ascii="GHEA Grapalat" w:hAnsi="GHEA Grapalat"/>
          <w:strike/>
          <w:sz w:val="20"/>
          <w:szCs w:val="20"/>
          <w:lang w:val="af-ZA"/>
        </w:rPr>
        <w:t xml:space="preserve"> </w:t>
      </w:r>
      <w:r w:rsidRPr="00CA6176">
        <w:rPr>
          <w:rFonts w:ascii="GHEA Grapalat" w:hAnsi="GHEA Grapalat"/>
          <w:strike/>
          <w:sz w:val="20"/>
          <w:szCs w:val="20"/>
        </w:rPr>
        <w:t>լիազորված</w:t>
      </w:r>
      <w:r w:rsidRPr="00CA6176">
        <w:rPr>
          <w:rFonts w:ascii="GHEA Grapalat" w:hAnsi="GHEA Grapalat"/>
          <w:strike/>
          <w:sz w:val="20"/>
          <w:szCs w:val="20"/>
          <w:lang w:val="af-ZA"/>
        </w:rPr>
        <w:t xml:space="preserve"> </w:t>
      </w:r>
      <w:r w:rsidRPr="00CA6176">
        <w:rPr>
          <w:rFonts w:ascii="GHEA Grapalat" w:hAnsi="GHEA Grapalat"/>
          <w:strike/>
          <w:sz w:val="20"/>
          <w:szCs w:val="20"/>
        </w:rPr>
        <w:t>մարմնի</w:t>
      </w:r>
      <w:r w:rsidRPr="00CA6176">
        <w:rPr>
          <w:rFonts w:ascii="GHEA Grapalat" w:hAnsi="GHEA Grapalat"/>
          <w:strike/>
          <w:sz w:val="20"/>
          <w:szCs w:val="20"/>
          <w:lang w:val="af-ZA"/>
        </w:rPr>
        <w:t xml:space="preserve"> </w:t>
      </w:r>
      <w:r w:rsidRPr="00CA6176">
        <w:rPr>
          <w:rFonts w:ascii="GHEA Grapalat" w:hAnsi="GHEA Grapalat"/>
          <w:strike/>
          <w:sz w:val="20"/>
          <w:szCs w:val="20"/>
        </w:rPr>
        <w:t>անվամբ</w:t>
      </w:r>
      <w:r w:rsidRPr="00CA6176">
        <w:rPr>
          <w:rFonts w:ascii="GHEA Grapalat" w:hAnsi="GHEA Grapalat"/>
          <w:strike/>
          <w:sz w:val="20"/>
          <w:szCs w:val="20"/>
          <w:lang w:val="af-ZA"/>
        </w:rPr>
        <w:t xml:space="preserve"> </w:t>
      </w:r>
      <w:r w:rsidRPr="00CA6176">
        <w:rPr>
          <w:rFonts w:ascii="GHEA Grapalat" w:hAnsi="GHEA Grapalat"/>
          <w:strike/>
          <w:sz w:val="20"/>
          <w:szCs w:val="20"/>
        </w:rPr>
        <w:t>բացված</w:t>
      </w:r>
      <w:r w:rsidRPr="00CA6176">
        <w:rPr>
          <w:rFonts w:ascii="GHEA Grapalat" w:hAnsi="GHEA Grapalat"/>
          <w:strike/>
          <w:sz w:val="20"/>
          <w:szCs w:val="20"/>
          <w:lang w:val="af-ZA"/>
        </w:rPr>
        <w:t xml:space="preserve"> </w:t>
      </w:r>
      <w:r w:rsidR="003F1EEA" w:rsidRPr="00CA6176">
        <w:rPr>
          <w:rFonts w:ascii="GHEA Grapalat" w:hAnsi="GHEA Grapalat"/>
          <w:strike/>
          <w:lang w:val="af-ZA"/>
        </w:rPr>
        <w:t>«</w:t>
      </w:r>
      <w:r w:rsidR="003B0D6E" w:rsidRPr="00CA6176">
        <w:rPr>
          <w:rFonts w:ascii="GHEA Grapalat" w:hAnsi="GHEA Grapalat"/>
          <w:strike/>
          <w:sz w:val="20"/>
          <w:szCs w:val="20"/>
          <w:lang w:val="af-ZA"/>
        </w:rPr>
        <w:t>900008000466</w:t>
      </w:r>
      <w:r w:rsidR="003F1EEA" w:rsidRPr="00CA6176">
        <w:rPr>
          <w:rFonts w:ascii="GHEA Grapalat" w:hAnsi="GHEA Grapalat"/>
          <w:strike/>
          <w:lang w:val="af-ZA"/>
        </w:rPr>
        <w:t>»</w:t>
      </w:r>
      <w:r w:rsidR="00F20DA5" w:rsidRPr="00CA6176">
        <w:rPr>
          <w:rFonts w:ascii="GHEA Grapalat" w:hAnsi="GHEA Grapalat"/>
          <w:strike/>
          <w:sz w:val="20"/>
          <w:szCs w:val="20"/>
          <w:lang w:val="af-ZA"/>
        </w:rPr>
        <w:t xml:space="preserve"> </w:t>
      </w:r>
      <w:r w:rsidRPr="00CA6176">
        <w:rPr>
          <w:rFonts w:ascii="GHEA Grapalat" w:hAnsi="GHEA Grapalat"/>
          <w:strike/>
          <w:sz w:val="20"/>
          <w:szCs w:val="20"/>
        </w:rPr>
        <w:t>գանձապետական</w:t>
      </w:r>
      <w:r w:rsidRPr="00CA6176">
        <w:rPr>
          <w:rFonts w:ascii="GHEA Grapalat" w:hAnsi="GHEA Grapalat"/>
          <w:strike/>
          <w:sz w:val="20"/>
          <w:szCs w:val="20"/>
          <w:lang w:val="af-ZA"/>
        </w:rPr>
        <w:t xml:space="preserve"> </w:t>
      </w:r>
      <w:r w:rsidRPr="00CA6176">
        <w:rPr>
          <w:rFonts w:ascii="GHEA Grapalat" w:hAnsi="GHEA Grapalat"/>
          <w:strike/>
          <w:sz w:val="20"/>
          <w:szCs w:val="20"/>
        </w:rPr>
        <w:t>հաշվ</w:t>
      </w:r>
      <w:r w:rsidR="00712311" w:rsidRPr="00CA6176">
        <w:rPr>
          <w:rFonts w:ascii="GHEA Grapalat" w:hAnsi="GHEA Grapalat"/>
          <w:strike/>
          <w:sz w:val="20"/>
          <w:szCs w:val="20"/>
        </w:rPr>
        <w:t>ին</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որը</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ենթակա</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է</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վերադարձման</w:t>
      </w:r>
      <w:r w:rsidR="00712311" w:rsidRPr="00CA6176">
        <w:rPr>
          <w:rFonts w:ascii="GHEA Grapalat" w:hAnsi="GHEA Grapalat"/>
          <w:strike/>
          <w:sz w:val="20"/>
          <w:szCs w:val="20"/>
          <w:lang w:val="af-ZA"/>
        </w:rPr>
        <w:t xml:space="preserve"> </w:t>
      </w:r>
      <w:r w:rsidR="002032CE" w:rsidRPr="00CA6176">
        <w:rPr>
          <w:rFonts w:ascii="GHEA Grapalat" w:hAnsi="GHEA Grapalat"/>
          <w:strike/>
          <w:sz w:val="20"/>
          <w:szCs w:val="20"/>
        </w:rPr>
        <w:t>այն</w:t>
      </w:r>
      <w:r w:rsidR="002032CE" w:rsidRPr="00CA6176">
        <w:rPr>
          <w:rFonts w:ascii="GHEA Grapalat" w:hAnsi="GHEA Grapalat"/>
          <w:strike/>
          <w:sz w:val="20"/>
          <w:szCs w:val="20"/>
          <w:lang w:val="af-ZA"/>
        </w:rPr>
        <w:t xml:space="preserve"> </w:t>
      </w:r>
      <w:r w:rsidR="002032CE" w:rsidRPr="00CA6176">
        <w:rPr>
          <w:rFonts w:ascii="GHEA Grapalat" w:hAnsi="GHEA Grapalat"/>
          <w:strike/>
          <w:sz w:val="20"/>
          <w:szCs w:val="20"/>
        </w:rPr>
        <w:t>ներկայացրած</w:t>
      </w:r>
      <w:r w:rsidR="002032CE" w:rsidRPr="00CA6176">
        <w:rPr>
          <w:rFonts w:ascii="GHEA Grapalat" w:hAnsi="GHEA Grapalat"/>
          <w:strike/>
          <w:sz w:val="20"/>
          <w:szCs w:val="20"/>
          <w:lang w:val="af-ZA"/>
        </w:rPr>
        <w:t xml:space="preserve"> </w:t>
      </w:r>
      <w:r w:rsidR="002032CE" w:rsidRPr="00CA6176">
        <w:rPr>
          <w:rFonts w:ascii="GHEA Grapalat" w:hAnsi="GHEA Grapalat"/>
          <w:strike/>
          <w:sz w:val="20"/>
          <w:szCs w:val="20"/>
        </w:rPr>
        <w:t>մասնակցին</w:t>
      </w:r>
      <w:r w:rsidR="002032CE" w:rsidRPr="00CA6176">
        <w:rPr>
          <w:rFonts w:ascii="GHEA Grapalat" w:hAnsi="GHEA Grapalat"/>
          <w:strike/>
          <w:sz w:val="20"/>
          <w:szCs w:val="20"/>
          <w:lang w:val="af-ZA"/>
        </w:rPr>
        <w:t xml:space="preserve">` </w:t>
      </w:r>
      <w:r w:rsidR="00402941" w:rsidRPr="00CA6176">
        <w:rPr>
          <w:rFonts w:ascii="GHEA Grapalat" w:hAnsi="GHEA Grapalat"/>
          <w:strike/>
          <w:sz w:val="20"/>
          <w:szCs w:val="20"/>
        </w:rPr>
        <w:t>բացառությամբ</w:t>
      </w:r>
      <w:r w:rsidR="00402941" w:rsidRPr="00CA6176">
        <w:rPr>
          <w:rFonts w:ascii="GHEA Grapalat" w:hAnsi="GHEA Grapalat"/>
          <w:strike/>
          <w:sz w:val="20"/>
          <w:szCs w:val="20"/>
          <w:lang w:val="af-ZA"/>
        </w:rPr>
        <w:t xml:space="preserve"> </w:t>
      </w:r>
      <w:r w:rsidR="00402941" w:rsidRPr="00CA6176">
        <w:rPr>
          <w:rFonts w:ascii="GHEA Grapalat" w:hAnsi="GHEA Grapalat"/>
          <w:strike/>
          <w:sz w:val="20"/>
          <w:szCs w:val="20"/>
        </w:rPr>
        <w:t>սույն</w:t>
      </w:r>
      <w:r w:rsidR="00402941" w:rsidRPr="00CA6176">
        <w:rPr>
          <w:rFonts w:ascii="GHEA Grapalat" w:hAnsi="GHEA Grapalat"/>
          <w:strike/>
          <w:sz w:val="20"/>
          <w:szCs w:val="20"/>
          <w:lang w:val="af-ZA"/>
        </w:rPr>
        <w:t xml:space="preserve"> </w:t>
      </w:r>
      <w:r w:rsidR="00402941" w:rsidRPr="00CA6176">
        <w:rPr>
          <w:rFonts w:ascii="GHEA Grapalat" w:hAnsi="GHEA Grapalat"/>
          <w:strike/>
          <w:sz w:val="20"/>
          <w:szCs w:val="20"/>
        </w:rPr>
        <w:t>հրավերի</w:t>
      </w:r>
      <w:r w:rsidR="00402941" w:rsidRPr="00CA6176">
        <w:rPr>
          <w:rFonts w:ascii="GHEA Grapalat" w:hAnsi="GHEA Grapalat"/>
          <w:strike/>
          <w:sz w:val="20"/>
          <w:szCs w:val="20"/>
          <w:lang w:val="af-ZA"/>
        </w:rPr>
        <w:t xml:space="preserve"> 1-</w:t>
      </w:r>
      <w:r w:rsidR="00402941" w:rsidRPr="00CA6176">
        <w:rPr>
          <w:rFonts w:ascii="GHEA Grapalat" w:hAnsi="GHEA Grapalat"/>
          <w:strike/>
          <w:sz w:val="20"/>
          <w:szCs w:val="20"/>
        </w:rPr>
        <w:t>ին</w:t>
      </w:r>
      <w:r w:rsidR="00402941" w:rsidRPr="00CA6176">
        <w:rPr>
          <w:rFonts w:ascii="GHEA Grapalat" w:hAnsi="GHEA Grapalat"/>
          <w:strike/>
          <w:sz w:val="20"/>
          <w:szCs w:val="20"/>
          <w:lang w:val="af-ZA"/>
        </w:rPr>
        <w:t xml:space="preserve"> </w:t>
      </w:r>
      <w:r w:rsidR="00402941" w:rsidRPr="00CA6176">
        <w:rPr>
          <w:rFonts w:ascii="GHEA Grapalat" w:hAnsi="GHEA Grapalat"/>
          <w:strike/>
          <w:sz w:val="20"/>
          <w:szCs w:val="20"/>
        </w:rPr>
        <w:t>մասի</w:t>
      </w:r>
      <w:r w:rsidR="00402941" w:rsidRPr="00CA6176">
        <w:rPr>
          <w:rFonts w:ascii="GHEA Grapalat" w:hAnsi="GHEA Grapalat"/>
          <w:strike/>
          <w:sz w:val="20"/>
          <w:szCs w:val="20"/>
          <w:lang w:val="af-ZA"/>
        </w:rPr>
        <w:t xml:space="preserve"> </w:t>
      </w:r>
      <w:r w:rsidR="000D701E" w:rsidRPr="00CA6176">
        <w:rPr>
          <w:rFonts w:ascii="GHEA Grapalat" w:hAnsi="GHEA Grapalat"/>
          <w:strike/>
          <w:sz w:val="20"/>
          <w:szCs w:val="20"/>
          <w:lang w:val="af-ZA"/>
        </w:rPr>
        <w:t>7</w:t>
      </w:r>
      <w:r w:rsidR="00402941" w:rsidRPr="00CA6176">
        <w:rPr>
          <w:rFonts w:ascii="GHEA Grapalat" w:hAnsi="GHEA Grapalat"/>
          <w:strike/>
          <w:sz w:val="20"/>
          <w:szCs w:val="20"/>
          <w:lang w:val="af-ZA"/>
        </w:rPr>
        <w:t xml:space="preserve">.3 </w:t>
      </w:r>
      <w:r w:rsidR="00402941" w:rsidRPr="00CA6176">
        <w:rPr>
          <w:rFonts w:ascii="GHEA Grapalat" w:hAnsi="GHEA Grapalat"/>
          <w:strike/>
          <w:sz w:val="20"/>
          <w:szCs w:val="20"/>
        </w:rPr>
        <w:t>կետով</w:t>
      </w:r>
      <w:r w:rsidR="00402941" w:rsidRPr="00CA6176">
        <w:rPr>
          <w:rFonts w:ascii="GHEA Grapalat" w:hAnsi="GHEA Grapalat"/>
          <w:strike/>
          <w:sz w:val="20"/>
          <w:szCs w:val="20"/>
          <w:lang w:val="af-ZA"/>
        </w:rPr>
        <w:t xml:space="preserve"> </w:t>
      </w:r>
      <w:r w:rsidR="00402941" w:rsidRPr="00CA6176">
        <w:rPr>
          <w:rFonts w:ascii="GHEA Grapalat" w:hAnsi="GHEA Grapalat"/>
          <w:strike/>
          <w:sz w:val="20"/>
          <w:szCs w:val="20"/>
        </w:rPr>
        <w:t>նախատեսված</w:t>
      </w:r>
      <w:r w:rsidR="00402941" w:rsidRPr="00CA6176">
        <w:rPr>
          <w:rFonts w:ascii="GHEA Grapalat" w:hAnsi="GHEA Grapalat"/>
          <w:strike/>
          <w:sz w:val="20"/>
          <w:szCs w:val="20"/>
          <w:lang w:val="af-ZA"/>
        </w:rPr>
        <w:t xml:space="preserve"> </w:t>
      </w:r>
      <w:r w:rsidR="00402941" w:rsidRPr="00CA6176">
        <w:rPr>
          <w:rFonts w:ascii="GHEA Grapalat" w:hAnsi="GHEA Grapalat"/>
          <w:strike/>
          <w:sz w:val="20"/>
          <w:szCs w:val="20"/>
        </w:rPr>
        <w:t>դեպքերի</w:t>
      </w:r>
      <w:r w:rsidR="00712311"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Ընդ</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որում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հայտի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ապահովումը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վերադարձվում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է</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պայմանագիրը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կնքվելու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օրվան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հաջորդող</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հինգ</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աշխատանքային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օրվա</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ընթացքում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Գնման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ընթացակարգը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չկայացած</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հայտարարվելու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դեպքում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հայտի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ապահովումը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վերադարձվում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է</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անգործության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ժամկետն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ավարտվելուն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հաջորդող</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հինգ</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աշխատանքային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օրվա</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ընթացքում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եթե</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գնման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ընթացակարգի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արդյունքները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բողոքարկված</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չեն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Բողոքի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առկայության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դեպքում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հայտի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ապահովումը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վերադարձվում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է</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գնման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ընթացակարգը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չկայացած</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հայտարարելու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մասին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գնահատող</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հանձնաժողովի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որոշումն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անփոփոխ</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թողնելու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մասին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դատարանի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եզրափակիչ</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դատական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ակտն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օրինական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ուժի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մեջ</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մտնելու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օրվան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հաջորդող</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հինգ</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աշխատանքային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օրվա</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rPr>
        <w:t>ընթացքում</w:t>
      </w:r>
      <w:r w:rsidR="006F3F15" w:rsidRPr="00CA6176">
        <w:rPr>
          <w:rFonts w:ascii="GHEA Grapalat" w:hAnsi="GHEA Grapalat"/>
          <w:strike/>
          <w:sz w:val="20"/>
          <w:szCs w:val="20"/>
          <w:lang w:val="af-ZA"/>
        </w:rPr>
        <w:t>:</w:t>
      </w:r>
    </w:p>
    <w:p w14:paraId="6EAA97D8" w14:textId="19ED8FF7" w:rsidR="007367D4" w:rsidRPr="00CA6176" w:rsidRDefault="007367D4" w:rsidP="00265A5A">
      <w:pPr>
        <w:shd w:val="clear" w:color="auto" w:fill="FFFFFF"/>
        <w:ind w:firstLine="375"/>
        <w:jc w:val="both"/>
        <w:rPr>
          <w:rFonts w:ascii="GHEA Grapalat" w:hAnsi="GHEA Grapalat"/>
          <w:strike/>
          <w:sz w:val="20"/>
          <w:szCs w:val="20"/>
          <w:lang w:val="hy-AM"/>
        </w:rPr>
      </w:pPr>
      <w:r w:rsidRPr="00CA6176">
        <w:rPr>
          <w:rFonts w:ascii="GHEA Grapalat" w:hAnsi="GHEA Grapalat"/>
          <w:strike/>
          <w:sz w:val="20"/>
          <w:szCs w:val="20"/>
        </w:rPr>
        <w:t>Եթե</w:t>
      </w:r>
      <w:r w:rsidRPr="00CA6176">
        <w:rPr>
          <w:rFonts w:ascii="GHEA Grapalat" w:hAnsi="GHEA Grapalat"/>
          <w:strike/>
          <w:sz w:val="20"/>
          <w:szCs w:val="20"/>
          <w:lang w:val="af-ZA"/>
        </w:rPr>
        <w:t xml:space="preserve"> </w:t>
      </w:r>
      <w:r w:rsidRPr="00CA6176">
        <w:rPr>
          <w:rFonts w:ascii="GHEA Grapalat" w:hAnsi="GHEA Grapalat"/>
          <w:strike/>
          <w:sz w:val="20"/>
          <w:szCs w:val="20"/>
        </w:rPr>
        <w:t>գնման</w:t>
      </w:r>
      <w:r w:rsidRPr="00CA6176">
        <w:rPr>
          <w:rFonts w:ascii="GHEA Grapalat" w:hAnsi="GHEA Grapalat"/>
          <w:strike/>
          <w:sz w:val="20"/>
          <w:szCs w:val="20"/>
          <w:lang w:val="af-ZA"/>
        </w:rPr>
        <w:t xml:space="preserve"> </w:t>
      </w:r>
      <w:r w:rsidRPr="00CA6176">
        <w:rPr>
          <w:rFonts w:ascii="GHEA Grapalat" w:hAnsi="GHEA Grapalat"/>
          <w:strike/>
          <w:sz w:val="20"/>
          <w:szCs w:val="20"/>
        </w:rPr>
        <w:t>ընթացակարգը</w:t>
      </w:r>
      <w:r w:rsidRPr="00CA6176">
        <w:rPr>
          <w:rFonts w:ascii="GHEA Grapalat" w:hAnsi="GHEA Grapalat"/>
          <w:strike/>
          <w:sz w:val="20"/>
          <w:szCs w:val="20"/>
          <w:lang w:val="af-ZA"/>
        </w:rPr>
        <w:t xml:space="preserve"> </w:t>
      </w:r>
      <w:r w:rsidRPr="00CA6176">
        <w:rPr>
          <w:rFonts w:ascii="GHEA Grapalat" w:hAnsi="GHEA Grapalat"/>
          <w:strike/>
          <w:sz w:val="20"/>
          <w:szCs w:val="20"/>
        </w:rPr>
        <w:t>կազմակերպվում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lang w:val="hy-AM"/>
        </w:rPr>
        <w:t>Օ</w:t>
      </w:r>
      <w:r w:rsidRPr="00CA6176">
        <w:rPr>
          <w:rFonts w:ascii="GHEA Grapalat" w:hAnsi="GHEA Grapalat"/>
          <w:strike/>
          <w:sz w:val="20"/>
          <w:szCs w:val="20"/>
        </w:rPr>
        <w:t>րենքի</w:t>
      </w:r>
      <w:r w:rsidRPr="00CA6176">
        <w:rPr>
          <w:rFonts w:ascii="GHEA Grapalat" w:hAnsi="GHEA Grapalat"/>
          <w:strike/>
          <w:sz w:val="20"/>
          <w:szCs w:val="20"/>
          <w:lang w:val="af-ZA"/>
        </w:rPr>
        <w:t xml:space="preserve"> 15-</w:t>
      </w:r>
      <w:r w:rsidRPr="00CA6176">
        <w:rPr>
          <w:rFonts w:ascii="GHEA Grapalat" w:hAnsi="GHEA Grapalat"/>
          <w:strike/>
          <w:sz w:val="20"/>
          <w:szCs w:val="20"/>
        </w:rPr>
        <w:t>րդ</w:t>
      </w:r>
      <w:r w:rsidRPr="00CA6176">
        <w:rPr>
          <w:rFonts w:ascii="GHEA Grapalat" w:hAnsi="GHEA Grapalat"/>
          <w:strike/>
          <w:sz w:val="20"/>
          <w:szCs w:val="20"/>
          <w:lang w:val="af-ZA"/>
        </w:rPr>
        <w:t xml:space="preserve"> </w:t>
      </w:r>
      <w:r w:rsidRPr="00CA6176">
        <w:rPr>
          <w:rFonts w:ascii="GHEA Grapalat" w:hAnsi="GHEA Grapalat"/>
          <w:strike/>
          <w:sz w:val="20"/>
          <w:szCs w:val="20"/>
        </w:rPr>
        <w:t>հոդվածի</w:t>
      </w:r>
      <w:r w:rsidRPr="00CA6176">
        <w:rPr>
          <w:rFonts w:ascii="GHEA Grapalat" w:hAnsi="GHEA Grapalat"/>
          <w:strike/>
          <w:sz w:val="20"/>
          <w:szCs w:val="20"/>
          <w:lang w:val="af-ZA"/>
        </w:rPr>
        <w:t xml:space="preserve"> 6-</w:t>
      </w:r>
      <w:r w:rsidRPr="00CA6176">
        <w:rPr>
          <w:rFonts w:ascii="GHEA Grapalat" w:hAnsi="GHEA Grapalat"/>
          <w:strike/>
          <w:sz w:val="20"/>
          <w:szCs w:val="20"/>
        </w:rPr>
        <w:t>րդ</w:t>
      </w:r>
      <w:r w:rsidRPr="00CA6176">
        <w:rPr>
          <w:rFonts w:ascii="GHEA Grapalat" w:hAnsi="GHEA Grapalat"/>
          <w:strike/>
          <w:sz w:val="20"/>
          <w:szCs w:val="20"/>
          <w:lang w:val="af-ZA"/>
        </w:rPr>
        <w:t xml:space="preserve"> </w:t>
      </w:r>
      <w:r w:rsidRPr="00CA6176">
        <w:rPr>
          <w:rFonts w:ascii="GHEA Grapalat" w:hAnsi="GHEA Grapalat"/>
          <w:strike/>
          <w:sz w:val="20"/>
          <w:szCs w:val="20"/>
        </w:rPr>
        <w:t>մասի</w:t>
      </w:r>
      <w:r w:rsidRPr="00CA6176">
        <w:rPr>
          <w:rFonts w:ascii="GHEA Grapalat" w:hAnsi="GHEA Grapalat"/>
          <w:strike/>
          <w:sz w:val="20"/>
          <w:szCs w:val="20"/>
          <w:lang w:val="af-ZA"/>
        </w:rPr>
        <w:t xml:space="preserve"> 2-</w:t>
      </w:r>
      <w:r w:rsidRPr="00CA6176">
        <w:rPr>
          <w:rFonts w:ascii="GHEA Grapalat" w:hAnsi="GHEA Grapalat"/>
          <w:strike/>
          <w:sz w:val="20"/>
          <w:szCs w:val="20"/>
        </w:rPr>
        <w:t>րդ</w:t>
      </w:r>
      <w:r w:rsidRPr="00CA6176">
        <w:rPr>
          <w:rFonts w:ascii="GHEA Grapalat" w:hAnsi="GHEA Grapalat"/>
          <w:strike/>
          <w:sz w:val="20"/>
          <w:szCs w:val="20"/>
          <w:lang w:val="af-ZA"/>
        </w:rPr>
        <w:t xml:space="preserve"> </w:t>
      </w:r>
      <w:r w:rsidRPr="00CA6176">
        <w:rPr>
          <w:rFonts w:ascii="GHEA Grapalat" w:hAnsi="GHEA Grapalat"/>
          <w:strike/>
          <w:sz w:val="20"/>
          <w:szCs w:val="20"/>
        </w:rPr>
        <w:t>կետի</w:t>
      </w:r>
      <w:r w:rsidRPr="00CA6176">
        <w:rPr>
          <w:rFonts w:ascii="GHEA Grapalat" w:hAnsi="GHEA Grapalat"/>
          <w:strike/>
          <w:sz w:val="20"/>
          <w:szCs w:val="20"/>
          <w:lang w:val="af-ZA"/>
        </w:rPr>
        <w:t xml:space="preserve"> </w:t>
      </w:r>
      <w:r w:rsidRPr="00CA6176">
        <w:rPr>
          <w:rFonts w:ascii="GHEA Grapalat" w:hAnsi="GHEA Grapalat"/>
          <w:strike/>
          <w:sz w:val="20"/>
          <w:szCs w:val="20"/>
        </w:rPr>
        <w:t>հիման</w:t>
      </w:r>
      <w:r w:rsidRPr="00CA6176">
        <w:rPr>
          <w:rFonts w:ascii="GHEA Grapalat" w:hAnsi="GHEA Grapalat"/>
          <w:strike/>
          <w:sz w:val="20"/>
          <w:szCs w:val="20"/>
          <w:lang w:val="af-ZA"/>
        </w:rPr>
        <w:t xml:space="preserve"> </w:t>
      </w:r>
      <w:r w:rsidRPr="00CA6176">
        <w:rPr>
          <w:rFonts w:ascii="GHEA Grapalat" w:hAnsi="GHEA Grapalat"/>
          <w:strike/>
          <w:sz w:val="20"/>
          <w:szCs w:val="20"/>
        </w:rPr>
        <w:t>վրա</w:t>
      </w:r>
      <w:r w:rsidRPr="00CA6176">
        <w:rPr>
          <w:rFonts w:ascii="GHEA Grapalat" w:hAnsi="GHEA Grapalat"/>
          <w:strike/>
          <w:sz w:val="20"/>
          <w:szCs w:val="20"/>
          <w:lang w:val="af-ZA"/>
        </w:rPr>
        <w:t xml:space="preserve">, </w:t>
      </w:r>
      <w:r w:rsidRPr="00CA6176">
        <w:rPr>
          <w:rFonts w:ascii="GHEA Grapalat" w:hAnsi="GHEA Grapalat"/>
          <w:strike/>
          <w:sz w:val="20"/>
          <w:szCs w:val="20"/>
        </w:rPr>
        <w:t>հայտի</w:t>
      </w:r>
      <w:r w:rsidRPr="00CA6176">
        <w:rPr>
          <w:rFonts w:ascii="GHEA Grapalat" w:hAnsi="GHEA Grapalat"/>
          <w:strike/>
          <w:sz w:val="20"/>
          <w:szCs w:val="20"/>
          <w:lang w:val="af-ZA"/>
        </w:rPr>
        <w:t xml:space="preserve"> </w:t>
      </w:r>
      <w:r w:rsidRPr="00CA6176">
        <w:rPr>
          <w:rFonts w:ascii="GHEA Grapalat" w:hAnsi="GHEA Grapalat"/>
          <w:strike/>
          <w:sz w:val="20"/>
          <w:szCs w:val="20"/>
        </w:rPr>
        <w:t>ապահովումը</w:t>
      </w:r>
      <w:r w:rsidRPr="00CA6176">
        <w:rPr>
          <w:rFonts w:ascii="GHEA Grapalat" w:hAnsi="GHEA Grapalat"/>
          <w:strike/>
          <w:sz w:val="20"/>
          <w:szCs w:val="20"/>
          <w:lang w:val="af-ZA"/>
        </w:rPr>
        <w:t xml:space="preserve"> </w:t>
      </w:r>
      <w:r w:rsidRPr="00CA6176">
        <w:rPr>
          <w:rFonts w:ascii="GHEA Grapalat" w:hAnsi="GHEA Grapalat"/>
          <w:strike/>
          <w:sz w:val="20"/>
          <w:szCs w:val="20"/>
        </w:rPr>
        <w:t>պայմանագիրը</w:t>
      </w:r>
      <w:r w:rsidRPr="00CA6176">
        <w:rPr>
          <w:rFonts w:ascii="GHEA Grapalat" w:hAnsi="GHEA Grapalat"/>
          <w:strike/>
          <w:sz w:val="20"/>
          <w:szCs w:val="20"/>
          <w:lang w:val="af-ZA"/>
        </w:rPr>
        <w:t xml:space="preserve"> </w:t>
      </w:r>
      <w:r w:rsidRPr="00CA6176">
        <w:rPr>
          <w:rFonts w:ascii="GHEA Grapalat" w:hAnsi="GHEA Grapalat"/>
          <w:strike/>
          <w:sz w:val="20"/>
          <w:szCs w:val="20"/>
        </w:rPr>
        <w:t>կնքած</w:t>
      </w:r>
      <w:r w:rsidRPr="00CA6176">
        <w:rPr>
          <w:rFonts w:ascii="GHEA Grapalat" w:hAnsi="GHEA Grapalat"/>
          <w:strike/>
          <w:sz w:val="20"/>
          <w:szCs w:val="20"/>
          <w:lang w:val="af-ZA"/>
        </w:rPr>
        <w:t xml:space="preserve"> </w:t>
      </w:r>
      <w:r w:rsidRPr="00CA6176">
        <w:rPr>
          <w:rFonts w:ascii="GHEA Grapalat" w:hAnsi="GHEA Grapalat"/>
          <w:strike/>
          <w:sz w:val="20"/>
          <w:szCs w:val="20"/>
        </w:rPr>
        <w:t>անձին</w:t>
      </w:r>
      <w:r w:rsidRPr="00CA6176">
        <w:rPr>
          <w:rFonts w:ascii="GHEA Grapalat" w:hAnsi="GHEA Grapalat"/>
          <w:strike/>
          <w:sz w:val="20"/>
          <w:szCs w:val="20"/>
          <w:lang w:val="af-ZA"/>
        </w:rPr>
        <w:t xml:space="preserve"> </w:t>
      </w:r>
      <w:r w:rsidRPr="00CA6176">
        <w:rPr>
          <w:rFonts w:ascii="GHEA Grapalat" w:hAnsi="GHEA Grapalat"/>
          <w:strike/>
          <w:sz w:val="20"/>
          <w:szCs w:val="20"/>
        </w:rPr>
        <w:t>վերադարձվում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ֆինանսական</w:t>
      </w:r>
      <w:r w:rsidRPr="00CA6176">
        <w:rPr>
          <w:rFonts w:ascii="GHEA Grapalat" w:hAnsi="GHEA Grapalat"/>
          <w:strike/>
          <w:sz w:val="20"/>
          <w:szCs w:val="20"/>
          <w:lang w:val="af-ZA"/>
        </w:rPr>
        <w:t xml:space="preserve"> </w:t>
      </w:r>
      <w:r w:rsidRPr="00CA6176">
        <w:rPr>
          <w:rFonts w:ascii="GHEA Grapalat" w:hAnsi="GHEA Grapalat"/>
          <w:strike/>
          <w:sz w:val="20"/>
          <w:szCs w:val="20"/>
        </w:rPr>
        <w:t>միջոցներ</w:t>
      </w:r>
      <w:r w:rsidRPr="00CA6176">
        <w:rPr>
          <w:rFonts w:ascii="GHEA Grapalat" w:hAnsi="GHEA Grapalat"/>
          <w:strike/>
          <w:sz w:val="20"/>
          <w:szCs w:val="20"/>
          <w:lang w:val="af-ZA"/>
        </w:rPr>
        <w:t xml:space="preserve"> </w:t>
      </w:r>
      <w:r w:rsidRPr="00CA6176">
        <w:rPr>
          <w:rFonts w:ascii="GHEA Grapalat" w:hAnsi="GHEA Grapalat"/>
          <w:strike/>
          <w:sz w:val="20"/>
          <w:szCs w:val="20"/>
        </w:rPr>
        <w:t>նախատեսված</w:t>
      </w:r>
      <w:r w:rsidRPr="00CA6176">
        <w:rPr>
          <w:rFonts w:ascii="GHEA Grapalat" w:hAnsi="GHEA Grapalat"/>
          <w:strike/>
          <w:sz w:val="20"/>
          <w:szCs w:val="20"/>
          <w:lang w:val="af-ZA"/>
        </w:rPr>
        <w:t xml:space="preserve"> </w:t>
      </w:r>
      <w:r w:rsidRPr="00CA6176">
        <w:rPr>
          <w:rFonts w:ascii="GHEA Grapalat" w:hAnsi="GHEA Grapalat"/>
          <w:strike/>
          <w:sz w:val="20"/>
          <w:szCs w:val="20"/>
        </w:rPr>
        <w:t>լինելու</w:t>
      </w:r>
      <w:r w:rsidRPr="00CA6176">
        <w:rPr>
          <w:rFonts w:ascii="GHEA Grapalat" w:hAnsi="GHEA Grapalat"/>
          <w:strike/>
          <w:sz w:val="20"/>
          <w:szCs w:val="20"/>
          <w:lang w:val="af-ZA"/>
        </w:rPr>
        <w:t xml:space="preserve"> </w:t>
      </w:r>
      <w:r w:rsidRPr="00CA6176">
        <w:rPr>
          <w:rFonts w:ascii="GHEA Grapalat" w:hAnsi="GHEA Grapalat"/>
          <w:strike/>
          <w:sz w:val="20"/>
          <w:szCs w:val="20"/>
        </w:rPr>
        <w:t>վերաբերյալ</w:t>
      </w:r>
      <w:r w:rsidRPr="00CA6176">
        <w:rPr>
          <w:rFonts w:ascii="GHEA Grapalat" w:hAnsi="GHEA Grapalat"/>
          <w:strike/>
          <w:sz w:val="20"/>
          <w:szCs w:val="20"/>
          <w:lang w:val="af-ZA"/>
        </w:rPr>
        <w:t xml:space="preserve"> </w:t>
      </w:r>
      <w:r w:rsidRPr="00CA6176">
        <w:rPr>
          <w:rFonts w:ascii="GHEA Grapalat" w:hAnsi="GHEA Grapalat"/>
          <w:strike/>
          <w:sz w:val="20"/>
          <w:szCs w:val="20"/>
        </w:rPr>
        <w:t>կողմերի</w:t>
      </w:r>
      <w:r w:rsidRPr="00CA6176">
        <w:rPr>
          <w:rFonts w:ascii="GHEA Grapalat" w:hAnsi="GHEA Grapalat"/>
          <w:strike/>
          <w:sz w:val="20"/>
          <w:szCs w:val="20"/>
          <w:lang w:val="af-ZA"/>
        </w:rPr>
        <w:t xml:space="preserve"> </w:t>
      </w:r>
      <w:r w:rsidRPr="00CA6176">
        <w:rPr>
          <w:rFonts w:ascii="GHEA Grapalat" w:hAnsi="GHEA Grapalat"/>
          <w:strike/>
          <w:sz w:val="20"/>
          <w:szCs w:val="20"/>
        </w:rPr>
        <w:t>միջև</w:t>
      </w:r>
      <w:r w:rsidRPr="00CA6176">
        <w:rPr>
          <w:rFonts w:ascii="GHEA Grapalat" w:hAnsi="GHEA Grapalat"/>
          <w:strike/>
          <w:sz w:val="20"/>
          <w:szCs w:val="20"/>
          <w:lang w:val="af-ZA"/>
        </w:rPr>
        <w:t xml:space="preserve"> </w:t>
      </w:r>
      <w:r w:rsidRPr="00CA6176">
        <w:rPr>
          <w:rFonts w:ascii="GHEA Grapalat" w:hAnsi="GHEA Grapalat"/>
          <w:strike/>
          <w:sz w:val="20"/>
          <w:szCs w:val="20"/>
        </w:rPr>
        <w:t>համաձայնագիրը</w:t>
      </w:r>
      <w:r w:rsidRPr="00CA6176">
        <w:rPr>
          <w:rFonts w:ascii="GHEA Grapalat" w:hAnsi="GHEA Grapalat"/>
          <w:strike/>
          <w:sz w:val="20"/>
          <w:szCs w:val="20"/>
          <w:lang w:val="af-ZA"/>
        </w:rPr>
        <w:t xml:space="preserve"> </w:t>
      </w:r>
      <w:r w:rsidRPr="00CA6176">
        <w:rPr>
          <w:rFonts w:ascii="GHEA Grapalat" w:hAnsi="GHEA Grapalat"/>
          <w:strike/>
          <w:sz w:val="20"/>
          <w:szCs w:val="20"/>
        </w:rPr>
        <w:t>կնքվելու</w:t>
      </w:r>
      <w:r w:rsidRPr="00CA6176">
        <w:rPr>
          <w:rFonts w:ascii="GHEA Grapalat" w:hAnsi="GHEA Grapalat"/>
          <w:strike/>
          <w:sz w:val="20"/>
          <w:szCs w:val="20"/>
          <w:lang w:val="af-ZA"/>
        </w:rPr>
        <w:t xml:space="preserve"> </w:t>
      </w:r>
      <w:r w:rsidRPr="00CA6176">
        <w:rPr>
          <w:rFonts w:ascii="GHEA Grapalat" w:hAnsi="GHEA Grapalat"/>
          <w:strike/>
          <w:sz w:val="20"/>
          <w:szCs w:val="20"/>
        </w:rPr>
        <w:t>օրվան</w:t>
      </w:r>
      <w:r w:rsidRPr="00CA6176">
        <w:rPr>
          <w:rFonts w:ascii="GHEA Grapalat" w:hAnsi="GHEA Grapalat"/>
          <w:strike/>
          <w:sz w:val="20"/>
          <w:szCs w:val="20"/>
          <w:lang w:val="af-ZA"/>
        </w:rPr>
        <w:t xml:space="preserve"> </w:t>
      </w:r>
      <w:r w:rsidRPr="00CA6176">
        <w:rPr>
          <w:rFonts w:ascii="GHEA Grapalat" w:hAnsi="GHEA Grapalat"/>
          <w:strike/>
          <w:sz w:val="20"/>
          <w:szCs w:val="20"/>
        </w:rPr>
        <w:t>հաջորդող</w:t>
      </w:r>
      <w:r w:rsidRPr="00CA6176">
        <w:rPr>
          <w:rFonts w:ascii="GHEA Grapalat" w:hAnsi="GHEA Grapalat"/>
          <w:strike/>
          <w:sz w:val="20"/>
          <w:szCs w:val="20"/>
          <w:lang w:val="af-ZA"/>
        </w:rPr>
        <w:t xml:space="preserve">  </w:t>
      </w:r>
      <w:r w:rsidRPr="00CA6176">
        <w:rPr>
          <w:rFonts w:ascii="GHEA Grapalat" w:hAnsi="GHEA Grapalat"/>
          <w:strike/>
          <w:sz w:val="20"/>
          <w:szCs w:val="20"/>
        </w:rPr>
        <w:t>հինգ</w:t>
      </w:r>
      <w:r w:rsidRPr="00CA6176">
        <w:rPr>
          <w:rFonts w:ascii="GHEA Grapalat" w:hAnsi="GHEA Grapalat"/>
          <w:strike/>
          <w:sz w:val="20"/>
          <w:szCs w:val="20"/>
          <w:lang w:val="af-ZA"/>
        </w:rPr>
        <w:t xml:space="preserve"> </w:t>
      </w:r>
      <w:r w:rsidRPr="00CA6176">
        <w:rPr>
          <w:rFonts w:ascii="GHEA Grapalat" w:hAnsi="GHEA Grapalat"/>
          <w:strike/>
          <w:sz w:val="20"/>
          <w:szCs w:val="20"/>
        </w:rPr>
        <w:t>աշխատանքային</w:t>
      </w:r>
      <w:r w:rsidRPr="00CA6176">
        <w:rPr>
          <w:rFonts w:ascii="GHEA Grapalat" w:hAnsi="GHEA Grapalat"/>
          <w:strike/>
          <w:sz w:val="20"/>
          <w:szCs w:val="20"/>
          <w:lang w:val="af-ZA"/>
        </w:rPr>
        <w:t xml:space="preserve"> </w:t>
      </w:r>
      <w:r w:rsidRPr="00CA6176">
        <w:rPr>
          <w:rFonts w:ascii="GHEA Grapalat" w:hAnsi="GHEA Grapalat"/>
          <w:strike/>
          <w:sz w:val="20"/>
          <w:szCs w:val="20"/>
        </w:rPr>
        <w:t>օրվա</w:t>
      </w:r>
      <w:r w:rsidRPr="00CA6176">
        <w:rPr>
          <w:rFonts w:ascii="GHEA Grapalat" w:hAnsi="GHEA Grapalat"/>
          <w:strike/>
          <w:sz w:val="20"/>
          <w:szCs w:val="20"/>
          <w:lang w:val="af-ZA"/>
        </w:rPr>
        <w:t xml:space="preserve"> </w:t>
      </w:r>
      <w:r w:rsidRPr="00CA6176">
        <w:rPr>
          <w:rFonts w:ascii="GHEA Grapalat" w:hAnsi="GHEA Grapalat"/>
          <w:strike/>
          <w:sz w:val="20"/>
          <w:szCs w:val="20"/>
        </w:rPr>
        <w:t>ընթացքում</w:t>
      </w:r>
      <w:r w:rsidRPr="00CA6176">
        <w:rPr>
          <w:rFonts w:ascii="GHEA Grapalat" w:hAnsi="GHEA Grapalat"/>
          <w:strike/>
          <w:sz w:val="20"/>
          <w:szCs w:val="20"/>
          <w:lang w:val="af-ZA"/>
        </w:rPr>
        <w:t xml:space="preserve">: </w:t>
      </w:r>
      <w:r w:rsidRPr="00CA6176">
        <w:rPr>
          <w:rFonts w:ascii="GHEA Grapalat" w:hAnsi="GHEA Grapalat"/>
          <w:strike/>
          <w:sz w:val="20"/>
          <w:szCs w:val="20"/>
        </w:rPr>
        <w:t>Եթե</w:t>
      </w:r>
      <w:r w:rsidRPr="00CA6176">
        <w:rPr>
          <w:rFonts w:ascii="GHEA Grapalat" w:hAnsi="GHEA Grapalat"/>
          <w:strike/>
          <w:sz w:val="20"/>
          <w:szCs w:val="20"/>
          <w:lang w:val="af-ZA"/>
        </w:rPr>
        <w:t xml:space="preserve">  </w:t>
      </w:r>
      <w:r w:rsidRPr="00CA6176">
        <w:rPr>
          <w:rFonts w:ascii="GHEA Grapalat" w:hAnsi="GHEA Grapalat"/>
          <w:strike/>
          <w:sz w:val="20"/>
          <w:szCs w:val="20"/>
        </w:rPr>
        <w:t>պայմանագիր</w:t>
      </w:r>
      <w:r w:rsidRPr="00CA6176">
        <w:rPr>
          <w:rFonts w:ascii="GHEA Grapalat" w:hAnsi="GHEA Grapalat"/>
          <w:strike/>
          <w:sz w:val="20"/>
          <w:szCs w:val="20"/>
          <w:lang w:val="af-ZA"/>
        </w:rPr>
        <w:t xml:space="preserve"> </w:t>
      </w:r>
      <w:r w:rsidRPr="00CA6176">
        <w:rPr>
          <w:rFonts w:ascii="GHEA Grapalat" w:hAnsi="GHEA Grapalat"/>
          <w:strike/>
          <w:sz w:val="20"/>
          <w:szCs w:val="20"/>
        </w:rPr>
        <w:t>կնքելու</w:t>
      </w:r>
      <w:r w:rsidRPr="00CA6176">
        <w:rPr>
          <w:rFonts w:ascii="GHEA Grapalat" w:hAnsi="GHEA Grapalat"/>
          <w:strike/>
          <w:sz w:val="20"/>
          <w:szCs w:val="20"/>
          <w:lang w:val="af-ZA"/>
        </w:rPr>
        <w:t xml:space="preserve"> </w:t>
      </w:r>
      <w:r w:rsidRPr="00CA6176">
        <w:rPr>
          <w:rFonts w:ascii="GHEA Grapalat" w:hAnsi="GHEA Grapalat"/>
          <w:strike/>
          <w:sz w:val="20"/>
          <w:szCs w:val="20"/>
        </w:rPr>
        <w:t>օրվան</w:t>
      </w:r>
      <w:r w:rsidRPr="00CA6176">
        <w:rPr>
          <w:rFonts w:ascii="GHEA Grapalat" w:hAnsi="GHEA Grapalat"/>
          <w:strike/>
          <w:sz w:val="20"/>
          <w:szCs w:val="20"/>
          <w:lang w:val="af-ZA"/>
        </w:rPr>
        <w:t xml:space="preserve"> </w:t>
      </w:r>
      <w:r w:rsidRPr="00CA6176">
        <w:rPr>
          <w:rFonts w:ascii="GHEA Grapalat" w:hAnsi="GHEA Grapalat"/>
          <w:strike/>
          <w:sz w:val="20"/>
          <w:szCs w:val="20"/>
        </w:rPr>
        <w:t>հաջորդող</w:t>
      </w:r>
      <w:r w:rsidRPr="00CA6176">
        <w:rPr>
          <w:rFonts w:ascii="GHEA Grapalat" w:hAnsi="GHEA Grapalat"/>
          <w:strike/>
          <w:sz w:val="20"/>
          <w:szCs w:val="20"/>
          <w:lang w:val="af-ZA"/>
        </w:rPr>
        <w:t xml:space="preserve"> </w:t>
      </w:r>
      <w:r w:rsidRPr="00CA6176">
        <w:rPr>
          <w:rFonts w:ascii="GHEA Grapalat" w:hAnsi="GHEA Grapalat"/>
          <w:strike/>
          <w:sz w:val="20"/>
          <w:szCs w:val="20"/>
        </w:rPr>
        <w:t>վեց</w:t>
      </w:r>
      <w:r w:rsidRPr="00CA6176">
        <w:rPr>
          <w:rFonts w:ascii="GHEA Grapalat" w:hAnsi="GHEA Grapalat"/>
          <w:strike/>
          <w:sz w:val="20"/>
          <w:szCs w:val="20"/>
          <w:lang w:val="af-ZA"/>
        </w:rPr>
        <w:t xml:space="preserve"> </w:t>
      </w:r>
      <w:r w:rsidRPr="00CA6176">
        <w:rPr>
          <w:rFonts w:ascii="GHEA Grapalat" w:hAnsi="GHEA Grapalat"/>
          <w:strike/>
          <w:sz w:val="20"/>
          <w:szCs w:val="20"/>
        </w:rPr>
        <w:t>ամսվա</w:t>
      </w:r>
      <w:r w:rsidRPr="00CA6176">
        <w:rPr>
          <w:rFonts w:ascii="GHEA Grapalat" w:hAnsi="GHEA Grapalat"/>
          <w:strike/>
          <w:sz w:val="20"/>
          <w:szCs w:val="20"/>
          <w:lang w:val="af-ZA"/>
        </w:rPr>
        <w:t xml:space="preserve"> </w:t>
      </w:r>
      <w:r w:rsidRPr="00CA6176">
        <w:rPr>
          <w:rFonts w:ascii="GHEA Grapalat" w:hAnsi="GHEA Grapalat"/>
          <w:strike/>
          <w:sz w:val="20"/>
          <w:szCs w:val="20"/>
        </w:rPr>
        <w:t>ընթացքում</w:t>
      </w:r>
      <w:r w:rsidRPr="00CA6176">
        <w:rPr>
          <w:rFonts w:ascii="GHEA Grapalat" w:hAnsi="GHEA Grapalat"/>
          <w:strike/>
          <w:sz w:val="20"/>
          <w:szCs w:val="20"/>
          <w:lang w:val="af-ZA"/>
        </w:rPr>
        <w:t xml:space="preserve"> </w:t>
      </w:r>
      <w:r w:rsidRPr="00CA6176">
        <w:rPr>
          <w:rFonts w:ascii="GHEA Grapalat" w:hAnsi="GHEA Grapalat"/>
          <w:strike/>
          <w:sz w:val="20"/>
          <w:szCs w:val="20"/>
        </w:rPr>
        <w:t>պայմանագրի</w:t>
      </w:r>
      <w:r w:rsidRPr="00CA6176">
        <w:rPr>
          <w:rFonts w:ascii="GHEA Grapalat" w:hAnsi="GHEA Grapalat"/>
          <w:strike/>
          <w:sz w:val="20"/>
          <w:szCs w:val="20"/>
          <w:lang w:val="af-ZA"/>
        </w:rPr>
        <w:t xml:space="preserve"> </w:t>
      </w:r>
      <w:r w:rsidRPr="00CA6176">
        <w:rPr>
          <w:rFonts w:ascii="GHEA Grapalat" w:hAnsi="GHEA Grapalat"/>
          <w:strike/>
          <w:sz w:val="20"/>
          <w:szCs w:val="20"/>
        </w:rPr>
        <w:t>կատարման</w:t>
      </w:r>
      <w:r w:rsidRPr="00CA6176">
        <w:rPr>
          <w:rFonts w:ascii="GHEA Grapalat" w:hAnsi="GHEA Grapalat"/>
          <w:strike/>
          <w:sz w:val="20"/>
          <w:szCs w:val="20"/>
          <w:lang w:val="af-ZA"/>
        </w:rPr>
        <w:t xml:space="preserve"> </w:t>
      </w:r>
      <w:r w:rsidRPr="00CA6176">
        <w:rPr>
          <w:rFonts w:ascii="GHEA Grapalat" w:hAnsi="GHEA Grapalat"/>
          <w:strike/>
          <w:sz w:val="20"/>
          <w:szCs w:val="20"/>
        </w:rPr>
        <w:t>համար</w:t>
      </w:r>
      <w:r w:rsidRPr="00CA6176">
        <w:rPr>
          <w:rFonts w:ascii="GHEA Grapalat" w:hAnsi="GHEA Grapalat"/>
          <w:strike/>
          <w:sz w:val="20"/>
          <w:szCs w:val="20"/>
          <w:lang w:val="af-ZA"/>
        </w:rPr>
        <w:t xml:space="preserve"> </w:t>
      </w:r>
      <w:r w:rsidRPr="00CA6176">
        <w:rPr>
          <w:rFonts w:ascii="GHEA Grapalat" w:hAnsi="GHEA Grapalat"/>
          <w:strike/>
          <w:sz w:val="20"/>
          <w:szCs w:val="20"/>
        </w:rPr>
        <w:t>ֆինանսական</w:t>
      </w:r>
      <w:r w:rsidRPr="00CA6176">
        <w:rPr>
          <w:rFonts w:ascii="GHEA Grapalat" w:hAnsi="GHEA Grapalat"/>
          <w:strike/>
          <w:sz w:val="20"/>
          <w:szCs w:val="20"/>
          <w:lang w:val="af-ZA"/>
        </w:rPr>
        <w:t xml:space="preserve"> </w:t>
      </w:r>
      <w:r w:rsidRPr="00CA6176">
        <w:rPr>
          <w:rFonts w:ascii="GHEA Grapalat" w:hAnsi="GHEA Grapalat"/>
          <w:strike/>
          <w:sz w:val="20"/>
          <w:szCs w:val="20"/>
        </w:rPr>
        <w:t>միջոցներ</w:t>
      </w:r>
      <w:r w:rsidRPr="00CA6176">
        <w:rPr>
          <w:rFonts w:ascii="GHEA Grapalat" w:hAnsi="GHEA Grapalat"/>
          <w:strike/>
          <w:sz w:val="20"/>
          <w:szCs w:val="20"/>
          <w:lang w:val="af-ZA"/>
        </w:rPr>
        <w:t xml:space="preserve"> </w:t>
      </w:r>
      <w:r w:rsidRPr="00CA6176">
        <w:rPr>
          <w:rFonts w:ascii="GHEA Grapalat" w:hAnsi="GHEA Grapalat"/>
          <w:strike/>
          <w:sz w:val="20"/>
          <w:szCs w:val="20"/>
        </w:rPr>
        <w:t>չեն</w:t>
      </w:r>
      <w:r w:rsidRPr="00CA6176">
        <w:rPr>
          <w:rFonts w:ascii="GHEA Grapalat" w:hAnsi="GHEA Grapalat"/>
          <w:strike/>
          <w:sz w:val="20"/>
          <w:szCs w:val="20"/>
          <w:lang w:val="af-ZA"/>
        </w:rPr>
        <w:t xml:space="preserve"> </w:t>
      </w:r>
      <w:r w:rsidRPr="00CA6176">
        <w:rPr>
          <w:rFonts w:ascii="GHEA Grapalat" w:hAnsi="GHEA Grapalat"/>
          <w:strike/>
          <w:sz w:val="20"/>
          <w:szCs w:val="20"/>
        </w:rPr>
        <w:t>նախատեսվում</w:t>
      </w:r>
      <w:r w:rsidRPr="00CA6176">
        <w:rPr>
          <w:rFonts w:ascii="GHEA Grapalat" w:hAnsi="GHEA Grapalat"/>
          <w:strike/>
          <w:sz w:val="20"/>
          <w:szCs w:val="20"/>
          <w:lang w:val="af-ZA"/>
        </w:rPr>
        <w:t xml:space="preserve"> </w:t>
      </w:r>
      <w:r w:rsidRPr="00CA6176">
        <w:rPr>
          <w:rFonts w:ascii="GHEA Grapalat" w:hAnsi="GHEA Grapalat"/>
          <w:strike/>
          <w:sz w:val="20"/>
          <w:szCs w:val="20"/>
        </w:rPr>
        <w:t>և</w:t>
      </w:r>
      <w:r w:rsidRPr="00CA6176">
        <w:rPr>
          <w:rFonts w:ascii="GHEA Grapalat" w:hAnsi="GHEA Grapalat"/>
          <w:strike/>
          <w:sz w:val="20"/>
          <w:szCs w:val="20"/>
          <w:lang w:val="af-ZA"/>
        </w:rPr>
        <w:t xml:space="preserve"> </w:t>
      </w:r>
      <w:r w:rsidRPr="00CA6176">
        <w:rPr>
          <w:rFonts w:ascii="GHEA Grapalat" w:hAnsi="GHEA Grapalat"/>
          <w:strike/>
          <w:sz w:val="20"/>
          <w:szCs w:val="20"/>
        </w:rPr>
        <w:t>պայմանագիրը</w:t>
      </w:r>
      <w:r w:rsidRPr="00CA6176">
        <w:rPr>
          <w:rFonts w:ascii="GHEA Grapalat" w:hAnsi="GHEA Grapalat"/>
          <w:strike/>
          <w:sz w:val="20"/>
          <w:szCs w:val="20"/>
          <w:lang w:val="af-ZA"/>
        </w:rPr>
        <w:t xml:space="preserve"> </w:t>
      </w:r>
      <w:r w:rsidRPr="00CA6176">
        <w:rPr>
          <w:rFonts w:ascii="GHEA Grapalat" w:hAnsi="GHEA Grapalat"/>
          <w:strike/>
          <w:sz w:val="20"/>
          <w:szCs w:val="20"/>
        </w:rPr>
        <w:t>լուծվում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ապա</w:t>
      </w:r>
      <w:r w:rsidRPr="00CA6176">
        <w:rPr>
          <w:rFonts w:ascii="GHEA Grapalat" w:hAnsi="GHEA Grapalat"/>
          <w:strike/>
          <w:sz w:val="20"/>
          <w:szCs w:val="20"/>
          <w:lang w:val="af-ZA"/>
        </w:rPr>
        <w:t xml:space="preserve"> </w:t>
      </w:r>
      <w:r w:rsidRPr="00CA6176">
        <w:rPr>
          <w:rFonts w:ascii="GHEA Grapalat" w:hAnsi="GHEA Grapalat"/>
          <w:strike/>
          <w:sz w:val="20"/>
          <w:szCs w:val="20"/>
        </w:rPr>
        <w:t>հայտի</w:t>
      </w:r>
      <w:r w:rsidRPr="00CA6176">
        <w:rPr>
          <w:rFonts w:ascii="GHEA Grapalat" w:hAnsi="GHEA Grapalat"/>
          <w:strike/>
          <w:sz w:val="20"/>
          <w:szCs w:val="20"/>
          <w:lang w:val="af-ZA"/>
        </w:rPr>
        <w:t xml:space="preserve"> </w:t>
      </w:r>
      <w:r w:rsidRPr="00CA6176">
        <w:rPr>
          <w:rFonts w:ascii="GHEA Grapalat" w:hAnsi="GHEA Grapalat"/>
          <w:strike/>
          <w:sz w:val="20"/>
          <w:szCs w:val="20"/>
        </w:rPr>
        <w:t>ապահովումը</w:t>
      </w:r>
      <w:r w:rsidRPr="00CA6176">
        <w:rPr>
          <w:rFonts w:ascii="GHEA Grapalat" w:hAnsi="GHEA Grapalat"/>
          <w:strike/>
          <w:sz w:val="20"/>
          <w:szCs w:val="20"/>
          <w:lang w:val="af-ZA"/>
        </w:rPr>
        <w:t xml:space="preserve"> </w:t>
      </w:r>
      <w:r w:rsidRPr="00CA6176">
        <w:rPr>
          <w:rFonts w:ascii="GHEA Grapalat" w:hAnsi="GHEA Grapalat"/>
          <w:strike/>
          <w:sz w:val="20"/>
          <w:szCs w:val="20"/>
        </w:rPr>
        <w:t>վերադարձվում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պայմանագիրը</w:t>
      </w:r>
      <w:r w:rsidRPr="00CA6176">
        <w:rPr>
          <w:rFonts w:ascii="GHEA Grapalat" w:hAnsi="GHEA Grapalat"/>
          <w:strike/>
          <w:sz w:val="20"/>
          <w:szCs w:val="20"/>
          <w:lang w:val="af-ZA"/>
        </w:rPr>
        <w:t xml:space="preserve"> </w:t>
      </w:r>
      <w:r w:rsidRPr="00CA6176">
        <w:rPr>
          <w:rFonts w:ascii="GHEA Grapalat" w:hAnsi="GHEA Grapalat"/>
          <w:strike/>
          <w:sz w:val="20"/>
          <w:szCs w:val="20"/>
        </w:rPr>
        <w:t>լուծվելու</w:t>
      </w:r>
      <w:r w:rsidRPr="00CA6176">
        <w:rPr>
          <w:rFonts w:ascii="GHEA Grapalat" w:hAnsi="GHEA Grapalat"/>
          <w:strike/>
          <w:sz w:val="20"/>
          <w:szCs w:val="20"/>
          <w:lang w:val="af-ZA"/>
        </w:rPr>
        <w:t xml:space="preserve"> </w:t>
      </w:r>
      <w:r w:rsidRPr="00CA6176">
        <w:rPr>
          <w:rFonts w:ascii="GHEA Grapalat" w:hAnsi="GHEA Grapalat"/>
          <w:strike/>
          <w:sz w:val="20"/>
          <w:szCs w:val="20"/>
        </w:rPr>
        <w:t>օրվան</w:t>
      </w:r>
      <w:r w:rsidRPr="00CA6176">
        <w:rPr>
          <w:rFonts w:ascii="GHEA Grapalat" w:hAnsi="GHEA Grapalat"/>
          <w:strike/>
          <w:sz w:val="20"/>
          <w:szCs w:val="20"/>
          <w:lang w:val="af-ZA"/>
        </w:rPr>
        <w:t xml:space="preserve"> </w:t>
      </w:r>
      <w:r w:rsidRPr="00CA6176">
        <w:rPr>
          <w:rFonts w:ascii="GHEA Grapalat" w:hAnsi="GHEA Grapalat"/>
          <w:strike/>
          <w:sz w:val="20"/>
          <w:szCs w:val="20"/>
        </w:rPr>
        <w:t>հաջորդող</w:t>
      </w:r>
      <w:r w:rsidRPr="00CA6176">
        <w:rPr>
          <w:rFonts w:ascii="GHEA Grapalat" w:hAnsi="GHEA Grapalat"/>
          <w:strike/>
          <w:sz w:val="20"/>
          <w:szCs w:val="20"/>
          <w:lang w:val="af-ZA"/>
        </w:rPr>
        <w:t xml:space="preserve"> </w:t>
      </w:r>
      <w:r w:rsidRPr="00CA6176">
        <w:rPr>
          <w:rFonts w:ascii="GHEA Grapalat" w:hAnsi="GHEA Grapalat"/>
          <w:strike/>
          <w:sz w:val="20"/>
          <w:szCs w:val="20"/>
        </w:rPr>
        <w:t>հինգ</w:t>
      </w:r>
      <w:r w:rsidRPr="00CA6176">
        <w:rPr>
          <w:rFonts w:ascii="GHEA Grapalat" w:hAnsi="GHEA Grapalat"/>
          <w:strike/>
          <w:sz w:val="20"/>
          <w:szCs w:val="20"/>
          <w:lang w:val="af-ZA"/>
        </w:rPr>
        <w:t xml:space="preserve"> </w:t>
      </w:r>
      <w:r w:rsidRPr="00CA6176">
        <w:rPr>
          <w:rFonts w:ascii="GHEA Grapalat" w:hAnsi="GHEA Grapalat"/>
          <w:strike/>
          <w:sz w:val="20"/>
          <w:szCs w:val="20"/>
        </w:rPr>
        <w:t>աշխատանքային</w:t>
      </w:r>
      <w:r w:rsidRPr="00CA6176">
        <w:rPr>
          <w:rFonts w:ascii="GHEA Grapalat" w:hAnsi="GHEA Grapalat"/>
          <w:strike/>
          <w:sz w:val="20"/>
          <w:szCs w:val="20"/>
          <w:lang w:val="af-ZA"/>
        </w:rPr>
        <w:t xml:space="preserve"> </w:t>
      </w:r>
      <w:r w:rsidRPr="00CA6176">
        <w:rPr>
          <w:rFonts w:ascii="GHEA Grapalat" w:hAnsi="GHEA Grapalat"/>
          <w:strike/>
          <w:sz w:val="20"/>
          <w:szCs w:val="20"/>
        </w:rPr>
        <w:t>օրվա</w:t>
      </w:r>
      <w:r w:rsidRPr="00CA6176">
        <w:rPr>
          <w:rFonts w:ascii="GHEA Grapalat" w:hAnsi="GHEA Grapalat"/>
          <w:strike/>
          <w:sz w:val="20"/>
          <w:szCs w:val="20"/>
          <w:lang w:val="af-ZA"/>
        </w:rPr>
        <w:t xml:space="preserve"> </w:t>
      </w:r>
      <w:r w:rsidRPr="00CA6176">
        <w:rPr>
          <w:rFonts w:ascii="GHEA Grapalat" w:hAnsi="GHEA Grapalat"/>
          <w:strike/>
          <w:sz w:val="20"/>
          <w:szCs w:val="20"/>
        </w:rPr>
        <w:t>ընթացքում</w:t>
      </w:r>
      <w:r w:rsidRPr="00CA6176">
        <w:rPr>
          <w:rFonts w:ascii="GHEA Grapalat" w:hAnsi="GHEA Grapalat"/>
          <w:strike/>
          <w:sz w:val="20"/>
          <w:szCs w:val="20"/>
          <w:lang w:val="hy-AM"/>
        </w:rPr>
        <w:t>:</w:t>
      </w:r>
      <w:r w:rsidR="00263447" w:rsidRPr="00CA6176">
        <w:rPr>
          <w:rStyle w:val="af6"/>
          <w:rFonts w:ascii="GHEA Grapalat" w:hAnsi="GHEA Grapalat"/>
          <w:strike/>
          <w:sz w:val="20"/>
          <w:szCs w:val="20"/>
          <w:lang w:val="hy-AM"/>
        </w:rPr>
        <w:footnoteReference w:id="5"/>
      </w:r>
    </w:p>
    <w:p w14:paraId="3E1B1407" w14:textId="77777777" w:rsidR="00E57B16" w:rsidRPr="00CA6176" w:rsidRDefault="00E57B16" w:rsidP="00E57B16">
      <w:pPr>
        <w:shd w:val="clear" w:color="auto" w:fill="FFFFFF"/>
        <w:ind w:firstLine="375"/>
        <w:jc w:val="both"/>
        <w:rPr>
          <w:rFonts w:ascii="GHEA Grapalat" w:hAnsi="GHEA Grapalat" w:cs="Sylfaen"/>
          <w:strike/>
          <w:sz w:val="20"/>
          <w:lang w:val="hy-AM"/>
        </w:rPr>
      </w:pPr>
      <w:r w:rsidRPr="00CA6176">
        <w:rPr>
          <w:rFonts w:ascii="GHEA Grapalat" w:hAnsi="GHEA Grapalat" w:cs="Sylfaen"/>
          <w:strike/>
          <w:sz w:val="20"/>
          <w:lang w:val="af-ZA"/>
        </w:rPr>
        <w:t xml:space="preserve">Պատվիրատուի ղեկավարը հայտի ապահովման </w:t>
      </w:r>
      <w:r w:rsidRPr="00CA6176">
        <w:rPr>
          <w:rFonts w:ascii="GHEA Grapalat" w:hAnsi="GHEA Grapalat" w:cs="Sylfaen"/>
          <w:strike/>
          <w:sz w:val="20"/>
          <w:lang w:val="hy-AM"/>
        </w:rPr>
        <w:t>վերադարձման մասին սույն կետով նախատեսված ժամկետներում գրավոր տեղեկացնում է՝</w:t>
      </w:r>
    </w:p>
    <w:p w14:paraId="2FDC310D" w14:textId="77777777" w:rsidR="00E57B16" w:rsidRPr="00CA6176" w:rsidRDefault="00E57B16" w:rsidP="00E57B16">
      <w:pPr>
        <w:shd w:val="clear" w:color="auto" w:fill="FFFFFF"/>
        <w:ind w:firstLine="375"/>
        <w:jc w:val="both"/>
        <w:rPr>
          <w:rFonts w:ascii="GHEA Grapalat" w:hAnsi="GHEA Grapalat" w:cs="Sylfaen"/>
          <w:strike/>
          <w:sz w:val="20"/>
          <w:lang w:val="hy-AM"/>
        </w:rPr>
      </w:pPr>
      <w:r w:rsidRPr="00CA6176">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Pr="00CA6176" w:rsidRDefault="00E57B16" w:rsidP="00E57B16">
      <w:pPr>
        <w:shd w:val="clear" w:color="auto" w:fill="FFFFFF"/>
        <w:ind w:firstLine="375"/>
        <w:jc w:val="both"/>
        <w:rPr>
          <w:rFonts w:ascii="GHEA Grapalat" w:hAnsi="GHEA Grapalat" w:cs="Sylfaen"/>
          <w:strike/>
          <w:sz w:val="20"/>
          <w:lang w:val="hy-AM"/>
        </w:rPr>
      </w:pPr>
      <w:r w:rsidRPr="00CA6176">
        <w:rPr>
          <w:rFonts w:ascii="GHEA Grapalat" w:hAnsi="GHEA Grapalat" w:cs="Sylfaen"/>
          <w:strike/>
          <w:sz w:val="20"/>
          <w:lang w:val="hy-AM"/>
        </w:rPr>
        <w:t>- բանկային երաշխիքի ձևով ներկայացված ապահովման դեպքում՝ երաշխիքը թողարկած բանկին.</w:t>
      </w:r>
    </w:p>
    <w:p w14:paraId="5494FE16" w14:textId="77777777" w:rsidR="00E57B16" w:rsidRPr="00CA6176" w:rsidRDefault="00E57B16" w:rsidP="00E57B16">
      <w:pPr>
        <w:shd w:val="clear" w:color="auto" w:fill="FFFFFF"/>
        <w:ind w:firstLine="375"/>
        <w:jc w:val="both"/>
        <w:rPr>
          <w:rFonts w:asciiTheme="minorHAnsi" w:hAnsiTheme="minorHAnsi"/>
          <w:strike/>
          <w:sz w:val="20"/>
          <w:szCs w:val="20"/>
          <w:lang w:val="hy-AM"/>
        </w:rPr>
      </w:pPr>
    </w:p>
    <w:p w14:paraId="4AF8DF92" w14:textId="77777777" w:rsidR="000A7528" w:rsidRPr="00CA6176" w:rsidRDefault="00283198" w:rsidP="00015CC3">
      <w:pPr>
        <w:ind w:firstLine="567"/>
        <w:jc w:val="both"/>
        <w:rPr>
          <w:rFonts w:ascii="GHEA Grapalat" w:hAnsi="GHEA Grapalat"/>
          <w:strike/>
          <w:sz w:val="20"/>
          <w:szCs w:val="20"/>
          <w:lang w:val="af-ZA"/>
        </w:rPr>
      </w:pPr>
      <w:r w:rsidRPr="00CA6176">
        <w:rPr>
          <w:rFonts w:ascii="GHEA Grapalat" w:hAnsi="GHEA Grapalat" w:cs="Sylfaen"/>
          <w:strike/>
          <w:sz w:val="20"/>
          <w:szCs w:val="20"/>
          <w:lang w:val="af-ZA"/>
        </w:rPr>
        <w:t>7</w:t>
      </w:r>
      <w:r w:rsidR="000A7528" w:rsidRPr="00CA6176">
        <w:rPr>
          <w:rFonts w:ascii="GHEA Grapalat" w:hAnsi="GHEA Grapalat" w:cs="Sylfaen"/>
          <w:strike/>
          <w:sz w:val="20"/>
          <w:szCs w:val="20"/>
          <w:lang w:val="af-ZA"/>
        </w:rPr>
        <w:t xml:space="preserve">.2 </w:t>
      </w:r>
      <w:r w:rsidR="00712311" w:rsidRPr="00CA6176">
        <w:rPr>
          <w:rFonts w:ascii="GHEA Grapalat" w:hAnsi="GHEA Grapalat"/>
          <w:strike/>
          <w:sz w:val="20"/>
          <w:szCs w:val="20"/>
          <w:lang w:val="hy-AM"/>
        </w:rPr>
        <w:t>Գնման</w:t>
      </w:r>
      <w:r w:rsidR="00712311" w:rsidRPr="00CA6176">
        <w:rPr>
          <w:rFonts w:ascii="GHEA Grapalat" w:hAnsi="GHEA Grapalat"/>
          <w:strike/>
          <w:sz w:val="20"/>
          <w:szCs w:val="20"/>
          <w:lang w:val="af-ZA"/>
        </w:rPr>
        <w:t xml:space="preserve"> </w:t>
      </w:r>
      <w:r w:rsidR="000A7528" w:rsidRPr="00CA6176">
        <w:rPr>
          <w:rFonts w:ascii="GHEA Grapalat" w:hAnsi="GHEA Grapalat"/>
          <w:strike/>
          <w:sz w:val="20"/>
          <w:szCs w:val="20"/>
          <w:lang w:val="hy-AM"/>
        </w:rPr>
        <w:t>ընթացակարգ</w:t>
      </w:r>
      <w:r w:rsidR="00712311" w:rsidRPr="00CA6176">
        <w:rPr>
          <w:rFonts w:ascii="GHEA Grapalat" w:hAnsi="GHEA Grapalat"/>
          <w:strike/>
          <w:sz w:val="20"/>
          <w:szCs w:val="20"/>
          <w:lang w:val="hy-AM"/>
        </w:rPr>
        <w:t>ը</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lang w:val="hy-AM"/>
        </w:rPr>
        <w:t>չափաբաժիններով</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lang w:val="hy-AM"/>
        </w:rPr>
        <w:t>կազմակերպվելու</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lang w:val="hy-AM"/>
        </w:rPr>
        <w:t>դեպքում</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lang w:val="hy-AM"/>
        </w:rPr>
        <w:t>եթե</w:t>
      </w:r>
      <w:r w:rsidR="00712311" w:rsidRPr="00CA6176">
        <w:rPr>
          <w:rFonts w:ascii="GHEA Grapalat" w:hAnsi="GHEA Grapalat"/>
          <w:strike/>
          <w:sz w:val="20"/>
          <w:szCs w:val="20"/>
          <w:lang w:val="af-ZA"/>
        </w:rPr>
        <w:t>`</w:t>
      </w:r>
      <w:r w:rsidR="00712311" w:rsidRPr="00CA6176" w:rsidDel="00712311">
        <w:rPr>
          <w:rFonts w:ascii="GHEA Grapalat" w:hAnsi="GHEA Grapalat"/>
          <w:strike/>
          <w:sz w:val="20"/>
          <w:szCs w:val="20"/>
          <w:lang w:val="af-ZA"/>
        </w:rPr>
        <w:t xml:space="preserve"> </w:t>
      </w:r>
      <w:r w:rsidR="000A7528" w:rsidRPr="00CA6176">
        <w:rPr>
          <w:rFonts w:ascii="GHEA Grapalat" w:hAnsi="GHEA Grapalat"/>
          <w:strike/>
          <w:sz w:val="20"/>
          <w:szCs w:val="20"/>
          <w:lang w:val="af-ZA"/>
        </w:rPr>
        <w:t xml:space="preserve"> </w:t>
      </w:r>
    </w:p>
    <w:p w14:paraId="48A5C1A0" w14:textId="77777777" w:rsidR="006F3F15" w:rsidRPr="00CA6176" w:rsidRDefault="000A7528" w:rsidP="00015CC3">
      <w:pPr>
        <w:shd w:val="clear" w:color="auto" w:fill="FFFFFF"/>
        <w:ind w:firstLine="375"/>
        <w:jc w:val="both"/>
        <w:rPr>
          <w:rFonts w:ascii="GHEA Grapalat" w:hAnsi="GHEA Grapalat"/>
          <w:strike/>
          <w:sz w:val="20"/>
          <w:szCs w:val="20"/>
          <w:lang w:val="hy-AM"/>
        </w:rPr>
      </w:pPr>
      <w:r w:rsidRPr="00CA6176">
        <w:rPr>
          <w:rFonts w:ascii="GHEA Grapalat" w:hAnsi="GHEA Grapalat"/>
          <w:strike/>
          <w:sz w:val="20"/>
          <w:szCs w:val="20"/>
          <w:lang w:val="hy-AM"/>
        </w:rPr>
        <w:t>ա.</w:t>
      </w:r>
      <w:r w:rsidRPr="00CA6176">
        <w:rPr>
          <w:rFonts w:ascii="GHEA Grapalat" w:hAnsi="GHEA Grapalat"/>
          <w:strike/>
          <w:sz w:val="20"/>
          <w:szCs w:val="20"/>
          <w:lang w:val="af-ZA"/>
        </w:rPr>
        <w:t xml:space="preserve"> </w:t>
      </w:r>
      <w:r w:rsidR="00712311" w:rsidRPr="00CA6176">
        <w:rPr>
          <w:rFonts w:ascii="GHEA Grapalat" w:hAnsi="GHEA Grapalat"/>
          <w:strike/>
          <w:sz w:val="20"/>
          <w:szCs w:val="20"/>
        </w:rPr>
        <w:t>մասնակիցը</w:t>
      </w:r>
      <w:r w:rsidR="00712311" w:rsidRPr="00CA6176">
        <w:rPr>
          <w:rFonts w:ascii="GHEA Grapalat" w:hAnsi="GHEA Grapalat"/>
          <w:strike/>
          <w:sz w:val="20"/>
          <w:szCs w:val="20"/>
          <w:lang w:val="af-ZA"/>
        </w:rPr>
        <w:t xml:space="preserve"> </w:t>
      </w:r>
      <w:r w:rsidRPr="00CA6176">
        <w:rPr>
          <w:rFonts w:ascii="GHEA Grapalat" w:hAnsi="GHEA Grapalat"/>
          <w:strike/>
          <w:sz w:val="20"/>
          <w:szCs w:val="20"/>
        </w:rPr>
        <w:t>հայտ</w:t>
      </w:r>
      <w:r w:rsidRPr="00CA6176">
        <w:rPr>
          <w:rFonts w:ascii="GHEA Grapalat" w:hAnsi="GHEA Grapalat"/>
          <w:strike/>
          <w:sz w:val="20"/>
          <w:szCs w:val="20"/>
          <w:lang w:val="af-ZA"/>
        </w:rPr>
        <w:t xml:space="preserve"> </w:t>
      </w:r>
      <w:r w:rsidRPr="00CA6176">
        <w:rPr>
          <w:rFonts w:ascii="GHEA Grapalat" w:hAnsi="GHEA Grapalat"/>
          <w:strike/>
          <w:sz w:val="20"/>
          <w:szCs w:val="20"/>
        </w:rPr>
        <w:t>ներկայացնում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մեկից</w:t>
      </w:r>
      <w:r w:rsidRPr="00CA6176">
        <w:rPr>
          <w:rFonts w:ascii="GHEA Grapalat" w:hAnsi="GHEA Grapalat"/>
          <w:strike/>
          <w:sz w:val="20"/>
          <w:szCs w:val="20"/>
          <w:lang w:val="af-ZA"/>
        </w:rPr>
        <w:t xml:space="preserve"> </w:t>
      </w:r>
      <w:r w:rsidRPr="00CA6176">
        <w:rPr>
          <w:rFonts w:ascii="GHEA Grapalat" w:hAnsi="GHEA Grapalat"/>
          <w:strike/>
          <w:sz w:val="20"/>
          <w:szCs w:val="20"/>
        </w:rPr>
        <w:t>ավել</w:t>
      </w:r>
      <w:r w:rsidRPr="00CA6176">
        <w:rPr>
          <w:rFonts w:ascii="GHEA Grapalat" w:hAnsi="GHEA Grapalat"/>
          <w:strike/>
          <w:sz w:val="20"/>
          <w:szCs w:val="20"/>
          <w:lang w:val="af-ZA"/>
        </w:rPr>
        <w:t xml:space="preserve"> </w:t>
      </w:r>
      <w:r w:rsidRPr="00CA6176">
        <w:rPr>
          <w:rFonts w:ascii="GHEA Grapalat" w:hAnsi="GHEA Grapalat"/>
          <w:strike/>
          <w:sz w:val="20"/>
          <w:szCs w:val="20"/>
        </w:rPr>
        <w:t>չափաբաժինների</w:t>
      </w:r>
      <w:r w:rsidRPr="00CA6176">
        <w:rPr>
          <w:rFonts w:ascii="GHEA Grapalat" w:hAnsi="GHEA Grapalat"/>
          <w:strike/>
          <w:sz w:val="20"/>
          <w:szCs w:val="20"/>
          <w:lang w:val="af-ZA"/>
        </w:rPr>
        <w:t xml:space="preserve"> </w:t>
      </w:r>
      <w:r w:rsidRPr="00CA6176">
        <w:rPr>
          <w:rFonts w:ascii="GHEA Grapalat" w:hAnsi="GHEA Grapalat"/>
          <w:strike/>
          <w:sz w:val="20"/>
          <w:szCs w:val="20"/>
        </w:rPr>
        <w:t>համար</w:t>
      </w:r>
      <w:r w:rsidRPr="00CA6176">
        <w:rPr>
          <w:rFonts w:ascii="GHEA Grapalat" w:hAnsi="GHEA Grapalat"/>
          <w:strike/>
          <w:sz w:val="20"/>
          <w:szCs w:val="20"/>
          <w:lang w:val="af-ZA"/>
        </w:rPr>
        <w:t xml:space="preserve">, </w:t>
      </w:r>
      <w:r w:rsidRPr="00CA6176">
        <w:rPr>
          <w:rFonts w:ascii="GHEA Grapalat" w:hAnsi="GHEA Grapalat"/>
          <w:strike/>
          <w:sz w:val="20"/>
          <w:szCs w:val="20"/>
        </w:rPr>
        <w:t>ապա</w:t>
      </w:r>
      <w:r w:rsidRPr="00CA6176">
        <w:rPr>
          <w:rFonts w:ascii="GHEA Grapalat" w:hAnsi="GHEA Grapalat"/>
          <w:strike/>
          <w:sz w:val="20"/>
          <w:szCs w:val="20"/>
          <w:lang w:val="af-ZA"/>
        </w:rPr>
        <w:t xml:space="preserve"> </w:t>
      </w:r>
      <w:r w:rsidR="00712311" w:rsidRPr="00CA6176">
        <w:rPr>
          <w:rFonts w:ascii="GHEA Grapalat" w:hAnsi="GHEA Grapalat"/>
          <w:strike/>
          <w:sz w:val="20"/>
          <w:szCs w:val="20"/>
        </w:rPr>
        <w:t>հայտի</w:t>
      </w:r>
      <w:r w:rsidR="00712311" w:rsidRPr="00CA6176">
        <w:rPr>
          <w:rFonts w:ascii="GHEA Grapalat" w:hAnsi="GHEA Grapalat"/>
          <w:strike/>
          <w:sz w:val="20"/>
          <w:szCs w:val="20"/>
          <w:lang w:val="af-ZA"/>
        </w:rPr>
        <w:t xml:space="preserve"> </w:t>
      </w:r>
      <w:r w:rsidR="00712311" w:rsidRPr="00CA6176">
        <w:rPr>
          <w:rFonts w:ascii="GHEA Grapalat" w:hAnsi="GHEA Grapalat"/>
          <w:strike/>
          <w:sz w:val="20"/>
          <w:szCs w:val="20"/>
        </w:rPr>
        <w:t>ապահովումը</w:t>
      </w:r>
      <w:r w:rsidR="00712311" w:rsidRPr="00CA6176">
        <w:rPr>
          <w:rFonts w:ascii="GHEA Grapalat" w:hAnsi="GHEA Grapalat"/>
          <w:strike/>
          <w:sz w:val="20"/>
          <w:szCs w:val="20"/>
          <w:lang w:val="af-ZA"/>
        </w:rPr>
        <w:t xml:space="preserve"> </w:t>
      </w:r>
      <w:r w:rsidRPr="00CA6176">
        <w:rPr>
          <w:rFonts w:ascii="GHEA Grapalat" w:hAnsi="GHEA Grapalat"/>
          <w:strike/>
          <w:sz w:val="20"/>
          <w:szCs w:val="20"/>
        </w:rPr>
        <w:t>կարող</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ներկայացնել</w:t>
      </w:r>
      <w:r w:rsidRPr="00CA6176">
        <w:rPr>
          <w:rFonts w:ascii="GHEA Grapalat" w:hAnsi="GHEA Grapalat"/>
          <w:strike/>
          <w:sz w:val="20"/>
          <w:szCs w:val="20"/>
          <w:lang w:val="af-ZA"/>
        </w:rPr>
        <w:t xml:space="preserve"> </w:t>
      </w:r>
      <w:r w:rsidRPr="00CA6176">
        <w:rPr>
          <w:rFonts w:ascii="GHEA Grapalat" w:hAnsi="GHEA Grapalat"/>
          <w:strike/>
          <w:sz w:val="20"/>
          <w:szCs w:val="20"/>
        </w:rPr>
        <w:t>ինչպես</w:t>
      </w:r>
      <w:r w:rsidRPr="00CA6176">
        <w:rPr>
          <w:rFonts w:ascii="GHEA Grapalat" w:hAnsi="GHEA Grapalat"/>
          <w:strike/>
          <w:sz w:val="20"/>
          <w:szCs w:val="20"/>
          <w:lang w:val="af-ZA"/>
        </w:rPr>
        <w:t xml:space="preserve"> </w:t>
      </w:r>
      <w:r w:rsidRPr="00CA6176">
        <w:rPr>
          <w:rFonts w:ascii="GHEA Grapalat" w:hAnsi="GHEA Grapalat"/>
          <w:strike/>
          <w:sz w:val="20"/>
          <w:szCs w:val="20"/>
        </w:rPr>
        <w:t>յուրաքանչյուր</w:t>
      </w:r>
      <w:r w:rsidRPr="00CA6176">
        <w:rPr>
          <w:rFonts w:ascii="GHEA Grapalat" w:hAnsi="GHEA Grapalat"/>
          <w:strike/>
          <w:sz w:val="20"/>
          <w:szCs w:val="20"/>
          <w:lang w:val="af-ZA"/>
        </w:rPr>
        <w:t xml:space="preserve"> </w:t>
      </w:r>
      <w:r w:rsidRPr="00CA6176">
        <w:rPr>
          <w:rFonts w:ascii="GHEA Grapalat" w:hAnsi="GHEA Grapalat"/>
          <w:strike/>
          <w:sz w:val="20"/>
          <w:szCs w:val="20"/>
        </w:rPr>
        <w:t>չափաբաժնի</w:t>
      </w:r>
      <w:r w:rsidRPr="00CA6176">
        <w:rPr>
          <w:rFonts w:ascii="GHEA Grapalat" w:hAnsi="GHEA Grapalat"/>
          <w:strike/>
          <w:sz w:val="20"/>
          <w:szCs w:val="20"/>
          <w:lang w:val="af-ZA"/>
        </w:rPr>
        <w:t xml:space="preserve"> </w:t>
      </w:r>
      <w:r w:rsidRPr="00CA6176">
        <w:rPr>
          <w:rFonts w:ascii="GHEA Grapalat" w:hAnsi="GHEA Grapalat"/>
          <w:strike/>
          <w:sz w:val="20"/>
          <w:szCs w:val="20"/>
        </w:rPr>
        <w:t>համար</w:t>
      </w:r>
      <w:r w:rsidRPr="00CA6176">
        <w:rPr>
          <w:rFonts w:ascii="GHEA Grapalat" w:hAnsi="GHEA Grapalat"/>
          <w:strike/>
          <w:sz w:val="20"/>
          <w:szCs w:val="20"/>
          <w:lang w:val="af-ZA"/>
        </w:rPr>
        <w:t xml:space="preserve"> </w:t>
      </w:r>
      <w:r w:rsidRPr="00CA6176">
        <w:rPr>
          <w:rFonts w:ascii="GHEA Grapalat" w:hAnsi="GHEA Grapalat"/>
          <w:strike/>
          <w:sz w:val="20"/>
          <w:szCs w:val="20"/>
        </w:rPr>
        <w:t>առանձին</w:t>
      </w:r>
      <w:r w:rsidRPr="00CA6176">
        <w:rPr>
          <w:rFonts w:ascii="GHEA Grapalat" w:hAnsi="GHEA Grapalat"/>
          <w:strike/>
          <w:sz w:val="20"/>
          <w:szCs w:val="20"/>
          <w:lang w:val="af-ZA"/>
        </w:rPr>
        <w:t xml:space="preserve">, </w:t>
      </w:r>
      <w:r w:rsidRPr="00CA6176">
        <w:rPr>
          <w:rFonts w:ascii="GHEA Grapalat" w:hAnsi="GHEA Grapalat"/>
          <w:strike/>
          <w:sz w:val="20"/>
          <w:szCs w:val="20"/>
        </w:rPr>
        <w:t>այնպես</w:t>
      </w:r>
      <w:r w:rsidRPr="00CA6176">
        <w:rPr>
          <w:rFonts w:ascii="GHEA Grapalat" w:hAnsi="GHEA Grapalat"/>
          <w:strike/>
          <w:sz w:val="20"/>
          <w:szCs w:val="20"/>
          <w:lang w:val="af-ZA"/>
        </w:rPr>
        <w:t xml:space="preserve"> </w:t>
      </w:r>
      <w:r w:rsidRPr="00CA6176">
        <w:rPr>
          <w:rFonts w:ascii="GHEA Grapalat" w:hAnsi="GHEA Grapalat"/>
          <w:strike/>
          <w:sz w:val="20"/>
          <w:szCs w:val="20"/>
        </w:rPr>
        <w:t>էլ</w:t>
      </w:r>
      <w:r w:rsidRPr="00CA6176">
        <w:rPr>
          <w:rFonts w:ascii="GHEA Grapalat" w:hAnsi="GHEA Grapalat"/>
          <w:strike/>
          <w:sz w:val="20"/>
          <w:szCs w:val="20"/>
          <w:lang w:val="af-ZA"/>
        </w:rPr>
        <w:t xml:space="preserve"> </w:t>
      </w:r>
      <w:r w:rsidRPr="00CA6176">
        <w:rPr>
          <w:rFonts w:ascii="GHEA Grapalat" w:hAnsi="GHEA Grapalat"/>
          <w:strike/>
          <w:sz w:val="20"/>
          <w:szCs w:val="20"/>
        </w:rPr>
        <w:t>մեկ</w:t>
      </w:r>
      <w:r w:rsidRPr="00CA6176">
        <w:rPr>
          <w:rFonts w:ascii="GHEA Grapalat" w:hAnsi="GHEA Grapalat"/>
          <w:strike/>
          <w:sz w:val="20"/>
          <w:szCs w:val="20"/>
          <w:lang w:val="af-ZA"/>
        </w:rPr>
        <w:t xml:space="preserve"> </w:t>
      </w:r>
      <w:r w:rsidRPr="00CA6176">
        <w:rPr>
          <w:rFonts w:ascii="GHEA Grapalat" w:hAnsi="GHEA Grapalat"/>
          <w:strike/>
          <w:sz w:val="20"/>
          <w:szCs w:val="20"/>
        </w:rPr>
        <w:t>հայտի</w:t>
      </w:r>
      <w:r w:rsidRPr="00CA6176">
        <w:rPr>
          <w:rFonts w:ascii="GHEA Grapalat" w:hAnsi="GHEA Grapalat"/>
          <w:strike/>
          <w:sz w:val="20"/>
          <w:szCs w:val="20"/>
          <w:lang w:val="af-ZA"/>
        </w:rPr>
        <w:t xml:space="preserve"> </w:t>
      </w:r>
      <w:r w:rsidRPr="00CA6176">
        <w:rPr>
          <w:rFonts w:ascii="GHEA Grapalat" w:hAnsi="GHEA Grapalat"/>
          <w:strike/>
          <w:sz w:val="20"/>
          <w:szCs w:val="20"/>
        </w:rPr>
        <w:t>ապահովում</w:t>
      </w:r>
      <w:r w:rsidRPr="00CA6176">
        <w:rPr>
          <w:rFonts w:ascii="GHEA Grapalat" w:hAnsi="GHEA Grapalat"/>
          <w:strike/>
          <w:sz w:val="20"/>
          <w:szCs w:val="20"/>
          <w:lang w:val="af-ZA"/>
        </w:rPr>
        <w:t xml:space="preserve">` </w:t>
      </w:r>
      <w:r w:rsidRPr="00CA6176">
        <w:rPr>
          <w:rFonts w:ascii="GHEA Grapalat" w:hAnsi="GHEA Grapalat"/>
          <w:strike/>
          <w:sz w:val="20"/>
          <w:szCs w:val="20"/>
        </w:rPr>
        <w:t>բոլոր</w:t>
      </w:r>
      <w:r w:rsidRPr="00CA6176">
        <w:rPr>
          <w:rFonts w:ascii="GHEA Grapalat" w:hAnsi="GHEA Grapalat"/>
          <w:strike/>
          <w:sz w:val="20"/>
          <w:szCs w:val="20"/>
          <w:lang w:val="af-ZA"/>
        </w:rPr>
        <w:t xml:space="preserve"> </w:t>
      </w:r>
      <w:r w:rsidRPr="00CA6176">
        <w:rPr>
          <w:rFonts w:ascii="GHEA Grapalat" w:hAnsi="GHEA Grapalat"/>
          <w:strike/>
          <w:sz w:val="20"/>
          <w:szCs w:val="20"/>
        </w:rPr>
        <w:t>չափաբաժինների</w:t>
      </w:r>
      <w:r w:rsidRPr="00CA6176">
        <w:rPr>
          <w:rFonts w:ascii="GHEA Grapalat" w:hAnsi="GHEA Grapalat"/>
          <w:strike/>
          <w:sz w:val="20"/>
          <w:szCs w:val="20"/>
          <w:lang w:val="af-ZA"/>
        </w:rPr>
        <w:t xml:space="preserve"> </w:t>
      </w:r>
      <w:r w:rsidRPr="00CA6176">
        <w:rPr>
          <w:rFonts w:ascii="GHEA Grapalat" w:hAnsi="GHEA Grapalat"/>
          <w:strike/>
          <w:sz w:val="20"/>
          <w:szCs w:val="20"/>
        </w:rPr>
        <w:t>համար</w:t>
      </w:r>
      <w:r w:rsidRPr="00CA6176">
        <w:rPr>
          <w:rFonts w:ascii="GHEA Grapalat" w:hAnsi="GHEA Grapalat"/>
          <w:strike/>
          <w:sz w:val="20"/>
          <w:szCs w:val="20"/>
          <w:lang w:val="af-ZA"/>
        </w:rPr>
        <w:t xml:space="preserve">: </w:t>
      </w:r>
      <w:r w:rsidRPr="00CA6176">
        <w:rPr>
          <w:rFonts w:ascii="GHEA Grapalat" w:hAnsi="GHEA Grapalat"/>
          <w:strike/>
          <w:sz w:val="20"/>
          <w:szCs w:val="20"/>
        </w:rPr>
        <w:t>Մեկ</w:t>
      </w:r>
      <w:r w:rsidRPr="00CA6176">
        <w:rPr>
          <w:rFonts w:ascii="GHEA Grapalat" w:hAnsi="GHEA Grapalat"/>
          <w:strike/>
          <w:sz w:val="20"/>
          <w:szCs w:val="20"/>
          <w:lang w:val="af-ZA"/>
        </w:rPr>
        <w:t xml:space="preserve"> </w:t>
      </w:r>
      <w:r w:rsidRPr="00CA6176">
        <w:rPr>
          <w:rFonts w:ascii="GHEA Grapalat" w:hAnsi="GHEA Grapalat"/>
          <w:strike/>
          <w:sz w:val="20"/>
          <w:szCs w:val="20"/>
        </w:rPr>
        <w:t>հայտի</w:t>
      </w:r>
      <w:r w:rsidRPr="00CA6176">
        <w:rPr>
          <w:rFonts w:ascii="GHEA Grapalat" w:hAnsi="GHEA Grapalat"/>
          <w:strike/>
          <w:sz w:val="20"/>
          <w:szCs w:val="20"/>
          <w:lang w:val="af-ZA"/>
        </w:rPr>
        <w:t xml:space="preserve"> </w:t>
      </w:r>
      <w:r w:rsidRPr="00CA6176">
        <w:rPr>
          <w:rFonts w:ascii="GHEA Grapalat" w:hAnsi="GHEA Grapalat"/>
          <w:strike/>
          <w:sz w:val="20"/>
          <w:szCs w:val="20"/>
        </w:rPr>
        <w:t>ապահովում</w:t>
      </w:r>
      <w:r w:rsidRPr="00CA6176">
        <w:rPr>
          <w:rFonts w:ascii="GHEA Grapalat" w:hAnsi="GHEA Grapalat"/>
          <w:strike/>
          <w:sz w:val="20"/>
          <w:szCs w:val="20"/>
          <w:lang w:val="af-ZA"/>
        </w:rPr>
        <w:t xml:space="preserve"> </w:t>
      </w:r>
      <w:r w:rsidRPr="00CA6176">
        <w:rPr>
          <w:rFonts w:ascii="GHEA Grapalat" w:hAnsi="GHEA Grapalat"/>
          <w:strike/>
          <w:sz w:val="20"/>
          <w:szCs w:val="20"/>
        </w:rPr>
        <w:t>ներկայացվելու</w:t>
      </w:r>
      <w:r w:rsidRPr="00CA6176">
        <w:rPr>
          <w:rFonts w:ascii="GHEA Grapalat" w:hAnsi="GHEA Grapalat"/>
          <w:strike/>
          <w:sz w:val="20"/>
          <w:szCs w:val="20"/>
          <w:lang w:val="af-ZA"/>
        </w:rPr>
        <w:t xml:space="preserve"> </w:t>
      </w:r>
      <w:r w:rsidRPr="00CA6176">
        <w:rPr>
          <w:rFonts w:ascii="GHEA Grapalat" w:hAnsi="GHEA Grapalat"/>
          <w:strike/>
          <w:sz w:val="20"/>
          <w:szCs w:val="20"/>
        </w:rPr>
        <w:t>դեպքում</w:t>
      </w:r>
      <w:r w:rsidRPr="00CA6176">
        <w:rPr>
          <w:rFonts w:ascii="GHEA Grapalat" w:hAnsi="GHEA Grapalat"/>
          <w:strike/>
          <w:sz w:val="20"/>
          <w:szCs w:val="20"/>
          <w:lang w:val="af-ZA"/>
        </w:rPr>
        <w:t xml:space="preserve">, </w:t>
      </w:r>
      <w:r w:rsidRPr="00CA6176">
        <w:rPr>
          <w:rFonts w:ascii="GHEA Grapalat" w:hAnsi="GHEA Grapalat"/>
          <w:strike/>
          <w:sz w:val="20"/>
          <w:szCs w:val="20"/>
        </w:rPr>
        <w:t>դրա</w:t>
      </w:r>
      <w:r w:rsidRPr="00CA6176">
        <w:rPr>
          <w:rFonts w:ascii="GHEA Grapalat" w:hAnsi="GHEA Grapalat"/>
          <w:strike/>
          <w:sz w:val="20"/>
          <w:szCs w:val="20"/>
          <w:lang w:val="af-ZA"/>
        </w:rPr>
        <w:t xml:space="preserve"> </w:t>
      </w:r>
      <w:r w:rsidRPr="00CA6176">
        <w:rPr>
          <w:rFonts w:ascii="GHEA Grapalat" w:hAnsi="GHEA Grapalat"/>
          <w:strike/>
          <w:sz w:val="20"/>
          <w:szCs w:val="20"/>
        </w:rPr>
        <w:t>գումարը</w:t>
      </w:r>
      <w:r w:rsidRPr="00CA6176">
        <w:rPr>
          <w:rFonts w:ascii="GHEA Grapalat" w:hAnsi="GHEA Grapalat"/>
          <w:strike/>
          <w:sz w:val="20"/>
          <w:szCs w:val="20"/>
          <w:lang w:val="af-ZA"/>
        </w:rPr>
        <w:t xml:space="preserve"> </w:t>
      </w:r>
      <w:r w:rsidRPr="00CA6176">
        <w:rPr>
          <w:rFonts w:ascii="GHEA Grapalat" w:hAnsi="GHEA Grapalat"/>
          <w:strike/>
          <w:sz w:val="20"/>
          <w:szCs w:val="20"/>
        </w:rPr>
        <w:t>հաշվարկվում</w:t>
      </w:r>
      <w:r w:rsidRPr="00CA6176">
        <w:rPr>
          <w:rFonts w:ascii="GHEA Grapalat" w:hAnsi="GHEA Grapalat"/>
          <w:strike/>
          <w:sz w:val="20"/>
          <w:szCs w:val="20"/>
          <w:lang w:val="af-ZA"/>
        </w:rPr>
        <w:t xml:space="preserve"> </w:t>
      </w:r>
      <w:r w:rsidRPr="00CA6176">
        <w:rPr>
          <w:rFonts w:ascii="GHEA Grapalat" w:hAnsi="GHEA Grapalat"/>
          <w:strike/>
          <w:sz w:val="20"/>
          <w:szCs w:val="20"/>
        </w:rPr>
        <w:t>է</w:t>
      </w:r>
      <w:r w:rsidRPr="00CA6176">
        <w:rPr>
          <w:rFonts w:ascii="GHEA Grapalat" w:hAnsi="GHEA Grapalat"/>
          <w:strike/>
          <w:sz w:val="20"/>
          <w:szCs w:val="20"/>
          <w:lang w:val="af-ZA"/>
        </w:rPr>
        <w:t xml:space="preserve"> </w:t>
      </w:r>
      <w:r w:rsidRPr="00CA6176">
        <w:rPr>
          <w:rFonts w:ascii="GHEA Grapalat" w:hAnsi="GHEA Grapalat"/>
          <w:strike/>
          <w:sz w:val="20"/>
          <w:szCs w:val="20"/>
        </w:rPr>
        <w:t>ներկայացված</w:t>
      </w:r>
      <w:r w:rsidRPr="00CA6176">
        <w:rPr>
          <w:rFonts w:ascii="GHEA Grapalat" w:hAnsi="GHEA Grapalat"/>
          <w:strike/>
          <w:sz w:val="20"/>
          <w:szCs w:val="20"/>
          <w:lang w:val="af-ZA"/>
        </w:rPr>
        <w:t xml:space="preserve"> </w:t>
      </w:r>
      <w:r w:rsidRPr="00CA6176">
        <w:rPr>
          <w:rFonts w:ascii="GHEA Grapalat" w:hAnsi="GHEA Grapalat"/>
          <w:strike/>
          <w:sz w:val="20"/>
          <w:szCs w:val="20"/>
        </w:rPr>
        <w:t>չափաբաժինների</w:t>
      </w:r>
      <w:r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գնման գների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իսկ</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գնային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առաջարկները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գնման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գները</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գերազանցելու</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դեպքում՝</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գնային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առաջարկների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հանրագումարի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նկատմամբ՝</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հաշվի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առնելով</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Կարգի</w:t>
      </w:r>
      <w:r w:rsidR="006F3F15" w:rsidRPr="00CA6176">
        <w:rPr>
          <w:rFonts w:ascii="GHEA Grapalat" w:hAnsi="GHEA Grapalat"/>
          <w:strike/>
          <w:sz w:val="20"/>
          <w:szCs w:val="20"/>
          <w:lang w:val="af-ZA"/>
        </w:rPr>
        <w:t xml:space="preserve"> 32-</w:t>
      </w:r>
      <w:r w:rsidR="006F3F15" w:rsidRPr="00CA6176">
        <w:rPr>
          <w:rFonts w:ascii="GHEA Grapalat" w:hAnsi="GHEA Grapalat"/>
          <w:strike/>
          <w:sz w:val="20"/>
          <w:szCs w:val="20"/>
          <w:lang w:val="hy-AM"/>
        </w:rPr>
        <w:t>րդ</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կետի</w:t>
      </w:r>
      <w:r w:rsidR="006F3F15" w:rsidRPr="00CA6176">
        <w:rPr>
          <w:rFonts w:ascii="GHEA Grapalat" w:hAnsi="GHEA Grapalat"/>
          <w:strike/>
          <w:sz w:val="20"/>
          <w:szCs w:val="20"/>
          <w:lang w:val="af-ZA"/>
        </w:rPr>
        <w:t xml:space="preserve"> 1-</w:t>
      </w:r>
      <w:r w:rsidR="006F3F15" w:rsidRPr="00CA6176">
        <w:rPr>
          <w:rFonts w:ascii="GHEA Grapalat" w:hAnsi="GHEA Grapalat"/>
          <w:strike/>
          <w:sz w:val="20"/>
          <w:szCs w:val="20"/>
          <w:lang w:val="hy-AM"/>
        </w:rPr>
        <w:t>ին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ենթակետի</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ե</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պարբերության</w:t>
      </w:r>
      <w:r w:rsidR="006F3F15" w:rsidRPr="00CA6176">
        <w:rPr>
          <w:rFonts w:ascii="GHEA Grapalat" w:hAnsi="GHEA Grapalat"/>
          <w:strike/>
          <w:sz w:val="20"/>
          <w:szCs w:val="20"/>
          <w:lang w:val="af-ZA"/>
        </w:rPr>
        <w:t xml:space="preserve"> </w:t>
      </w:r>
      <w:r w:rsidR="006F3F15" w:rsidRPr="00CA6176">
        <w:rPr>
          <w:rFonts w:ascii="GHEA Grapalat" w:hAnsi="GHEA Grapalat"/>
          <w:strike/>
          <w:sz w:val="20"/>
          <w:szCs w:val="20"/>
          <w:lang w:val="hy-AM"/>
        </w:rPr>
        <w:t>պահանջները</w:t>
      </w:r>
      <w:r w:rsidR="006F3F15" w:rsidRPr="00CA6176">
        <w:rPr>
          <w:rFonts w:ascii="GHEA Grapalat" w:hAnsi="GHEA Grapalat"/>
          <w:strike/>
          <w:sz w:val="20"/>
          <w:szCs w:val="20"/>
          <w:lang w:val="af-ZA"/>
        </w:rPr>
        <w:t>,</w:t>
      </w:r>
      <w:r w:rsidR="006F3F15" w:rsidRPr="00CA6176">
        <w:rPr>
          <w:rFonts w:ascii="GHEA Grapalat" w:hAnsi="GHEA Grapalat"/>
          <w:strike/>
          <w:color w:val="000000"/>
          <w:lang w:val="hy-AM"/>
        </w:rPr>
        <w:t xml:space="preserve"> </w:t>
      </w:r>
    </w:p>
    <w:p w14:paraId="1A01EBF2" w14:textId="4BD5CEFC" w:rsidR="000A7528" w:rsidRPr="00CA6176" w:rsidRDefault="000A7528" w:rsidP="00015CC3">
      <w:pPr>
        <w:ind w:firstLine="567"/>
        <w:jc w:val="both"/>
        <w:rPr>
          <w:rFonts w:ascii="GHEA Grapalat" w:hAnsi="GHEA Grapalat"/>
          <w:strike/>
          <w:color w:val="FFFFFF"/>
          <w:sz w:val="20"/>
          <w:szCs w:val="20"/>
          <w:lang w:val="af-ZA"/>
        </w:rPr>
      </w:pPr>
      <w:r w:rsidRPr="00CA6176">
        <w:rPr>
          <w:rFonts w:ascii="GHEA Grapalat" w:hAnsi="GHEA Grapalat"/>
          <w:strike/>
          <w:sz w:val="20"/>
          <w:szCs w:val="20"/>
          <w:lang w:val="hy-AM"/>
        </w:rPr>
        <w:t>բ.</w:t>
      </w:r>
      <w:r w:rsidRPr="00CA6176">
        <w:rPr>
          <w:rFonts w:ascii="GHEA Grapalat" w:hAnsi="GHEA Grapalat"/>
          <w:strike/>
          <w:sz w:val="20"/>
          <w:szCs w:val="20"/>
          <w:lang w:val="af-ZA"/>
        </w:rPr>
        <w:t xml:space="preserve"> </w:t>
      </w:r>
      <w:r w:rsidR="006F3F15" w:rsidRPr="00CA6176">
        <w:rPr>
          <w:rFonts w:ascii="GHEA Grapalat" w:hAnsi="GHEA Grapalat" w:cs="Sylfaen"/>
          <w:strike/>
          <w:sz w:val="20"/>
          <w:lang w:val="hy-AM"/>
        </w:rPr>
        <w:t>Մասնակիցը</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զրկվում</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է</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պայմանագիր</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կնքելու</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իրավունքից</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որևէ</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չափաբաժնի</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մասով</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ապա</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հայտի</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ապահովումը</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վճարվում</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է</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միայն</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այդ</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չափաբաժնի</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նկատմամբ</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հաշվարկված</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ապահովման</w:t>
      </w:r>
      <w:r w:rsidR="006F3F15" w:rsidRPr="00CA6176">
        <w:rPr>
          <w:rFonts w:ascii="GHEA Grapalat" w:hAnsi="GHEA Grapalat" w:cs="Sylfaen"/>
          <w:strike/>
          <w:sz w:val="20"/>
          <w:lang w:val="af-ZA"/>
        </w:rPr>
        <w:t xml:space="preserve"> </w:t>
      </w:r>
      <w:r w:rsidR="006F3F15" w:rsidRPr="00CA6176">
        <w:rPr>
          <w:rFonts w:ascii="GHEA Grapalat" w:hAnsi="GHEA Grapalat" w:cs="Sylfaen"/>
          <w:strike/>
          <w:sz w:val="20"/>
          <w:lang w:val="hy-AM"/>
        </w:rPr>
        <w:t>չափով</w:t>
      </w:r>
      <w:r w:rsidRPr="00CA6176">
        <w:rPr>
          <w:rFonts w:ascii="GHEA Grapalat" w:hAnsi="GHEA Grapalat"/>
          <w:strike/>
          <w:sz w:val="20"/>
          <w:szCs w:val="20"/>
          <w:lang w:val="af-ZA"/>
        </w:rPr>
        <w:t>:</w:t>
      </w:r>
      <w:r w:rsidR="00263447" w:rsidRPr="00CA6176">
        <w:rPr>
          <w:rStyle w:val="af6"/>
          <w:rFonts w:ascii="GHEA Grapalat" w:hAnsi="GHEA Grapalat"/>
          <w:strike/>
          <w:sz w:val="20"/>
          <w:szCs w:val="20"/>
          <w:lang w:val="af-ZA"/>
        </w:rPr>
        <w:footnoteReference w:id="6"/>
      </w:r>
    </w:p>
    <w:p w14:paraId="56C56E11" w14:textId="77777777" w:rsidR="00F20DA5" w:rsidRPr="00CA6176" w:rsidRDefault="00283198" w:rsidP="00EF3662">
      <w:pPr>
        <w:ind w:firstLine="567"/>
        <w:jc w:val="both"/>
        <w:rPr>
          <w:rFonts w:ascii="GHEA Grapalat" w:hAnsi="GHEA Grapalat" w:cs="Sylfaen"/>
          <w:strike/>
          <w:sz w:val="20"/>
          <w:lang w:val="af-ZA"/>
        </w:rPr>
      </w:pPr>
      <w:r w:rsidRPr="00CA6176">
        <w:rPr>
          <w:rFonts w:ascii="GHEA Grapalat" w:hAnsi="GHEA Grapalat" w:cs="Sylfaen"/>
          <w:strike/>
          <w:sz w:val="20"/>
          <w:lang w:val="af-ZA"/>
        </w:rPr>
        <w:t>7</w:t>
      </w:r>
      <w:r w:rsidR="00096865" w:rsidRPr="00CA6176">
        <w:rPr>
          <w:rFonts w:ascii="GHEA Grapalat" w:hAnsi="GHEA Grapalat" w:cs="Sylfaen"/>
          <w:strike/>
          <w:sz w:val="20"/>
          <w:lang w:val="af-ZA"/>
        </w:rPr>
        <w:t>.</w:t>
      </w:r>
      <w:r w:rsidR="009771B9" w:rsidRPr="00CA6176">
        <w:rPr>
          <w:rFonts w:ascii="GHEA Grapalat" w:hAnsi="GHEA Grapalat" w:cs="Sylfaen"/>
          <w:strike/>
          <w:sz w:val="20"/>
          <w:lang w:val="af-ZA"/>
        </w:rPr>
        <w:t>3</w:t>
      </w:r>
      <w:r w:rsidR="00096865"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Մասնակիցը</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վճարում</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է</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հայտի</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ապահովումը</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եթե</w:t>
      </w:r>
      <w:r w:rsidR="009771B9" w:rsidRPr="00CA6176">
        <w:rPr>
          <w:rFonts w:ascii="GHEA Grapalat" w:hAnsi="GHEA Grapalat" w:cs="Sylfaen"/>
          <w:strike/>
          <w:sz w:val="20"/>
          <w:lang w:val="af-ZA"/>
        </w:rPr>
        <w:t xml:space="preserve"> </w:t>
      </w:r>
      <w:r w:rsidR="009771B9" w:rsidRPr="00CA6176">
        <w:rPr>
          <w:rFonts w:ascii="GHEA Grapalat" w:hAnsi="GHEA Grapalat" w:cs="Sylfaen"/>
          <w:strike/>
          <w:sz w:val="20"/>
          <w:lang w:val="ru-RU"/>
        </w:rPr>
        <w:t>նա</w:t>
      </w:r>
      <w:r w:rsidR="009771B9" w:rsidRPr="00CA6176">
        <w:rPr>
          <w:rFonts w:ascii="GHEA Grapalat" w:hAnsi="GHEA Grapalat" w:cs="Sylfaen"/>
          <w:strike/>
          <w:sz w:val="20"/>
          <w:lang w:val="af-ZA"/>
        </w:rPr>
        <w:t>`</w:t>
      </w:r>
    </w:p>
    <w:p w14:paraId="6F1C6321" w14:textId="77777777" w:rsidR="00096865" w:rsidRPr="00CA6176" w:rsidRDefault="00096865" w:rsidP="00EF3662">
      <w:pPr>
        <w:ind w:firstLine="567"/>
        <w:jc w:val="both"/>
        <w:rPr>
          <w:rFonts w:ascii="GHEA Grapalat" w:hAnsi="GHEA Grapalat" w:cs="Sylfaen"/>
          <w:strike/>
          <w:sz w:val="20"/>
          <w:lang w:val="af-ZA"/>
        </w:rPr>
      </w:pPr>
      <w:r w:rsidRPr="00CA6176">
        <w:rPr>
          <w:rFonts w:ascii="GHEA Grapalat" w:hAnsi="GHEA Grapalat" w:cs="Sylfaen"/>
          <w:strike/>
          <w:sz w:val="20"/>
          <w:lang w:val="af-ZA"/>
        </w:rPr>
        <w:t xml:space="preserve">1) </w:t>
      </w:r>
      <w:r w:rsidRPr="00CA6176">
        <w:rPr>
          <w:rFonts w:ascii="GHEA Grapalat" w:hAnsi="GHEA Grapalat" w:cs="Sylfaen"/>
          <w:strike/>
          <w:sz w:val="20"/>
          <w:lang w:val="ru-RU"/>
        </w:rPr>
        <w:t>հայտարարվել</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է</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ընտրված</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մասնակից</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սակայն</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հրաժարվում</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կամ</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զրկվում</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է</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պայմանագիր</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կնքելու</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իրավունքից</w:t>
      </w:r>
      <w:r w:rsidRPr="00CA6176">
        <w:rPr>
          <w:rFonts w:ascii="GHEA Grapalat" w:hAnsi="GHEA Grapalat" w:cs="Sylfaen"/>
          <w:strike/>
          <w:sz w:val="20"/>
          <w:lang w:val="af-ZA"/>
        </w:rPr>
        <w:t>.</w:t>
      </w:r>
    </w:p>
    <w:p w14:paraId="2F13EAD7" w14:textId="77777777" w:rsidR="00096865" w:rsidRPr="00CA6176" w:rsidRDefault="00096865" w:rsidP="00EF3662">
      <w:pPr>
        <w:ind w:firstLine="567"/>
        <w:jc w:val="both"/>
        <w:rPr>
          <w:rFonts w:ascii="GHEA Grapalat" w:hAnsi="GHEA Grapalat" w:cs="Sylfaen"/>
          <w:strike/>
          <w:sz w:val="20"/>
          <w:lang w:val="af-ZA"/>
        </w:rPr>
      </w:pPr>
      <w:r w:rsidRPr="00CA6176">
        <w:rPr>
          <w:rFonts w:ascii="GHEA Grapalat" w:hAnsi="GHEA Grapalat" w:cs="Sylfaen"/>
          <w:strike/>
          <w:sz w:val="20"/>
          <w:lang w:val="af-ZA"/>
        </w:rPr>
        <w:t xml:space="preserve">2) </w:t>
      </w:r>
      <w:r w:rsidRPr="00CA6176">
        <w:rPr>
          <w:rFonts w:ascii="GHEA Grapalat" w:hAnsi="GHEA Grapalat" w:cs="Sylfaen"/>
          <w:strike/>
          <w:sz w:val="20"/>
          <w:lang w:val="ru-RU"/>
        </w:rPr>
        <w:t>խախտել</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է</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գնման</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գործընթացի</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շրջանակում</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ստանձնած</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պարտավորություն</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որը</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հանգեցրել</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է</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գործընթացին</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տվյալ</w:t>
      </w:r>
      <w:r w:rsidRPr="00CA6176">
        <w:rPr>
          <w:rFonts w:ascii="GHEA Grapalat" w:hAnsi="GHEA Grapalat" w:cs="Sylfaen"/>
          <w:strike/>
          <w:sz w:val="20"/>
          <w:lang w:val="af-ZA"/>
        </w:rPr>
        <w:t xml:space="preserve"> </w:t>
      </w:r>
      <w:r w:rsidR="00EB602D" w:rsidRPr="00CA6176">
        <w:rPr>
          <w:rFonts w:ascii="GHEA Grapalat" w:hAnsi="GHEA Grapalat" w:cs="Sylfaen"/>
          <w:strike/>
          <w:sz w:val="20"/>
        </w:rPr>
        <w:t>Մ</w:t>
      </w:r>
      <w:r w:rsidRPr="00CA6176">
        <w:rPr>
          <w:rFonts w:ascii="GHEA Grapalat" w:hAnsi="GHEA Grapalat" w:cs="Sylfaen"/>
          <w:strike/>
          <w:sz w:val="20"/>
          <w:lang w:val="ru-RU"/>
        </w:rPr>
        <w:t>ասնակցի</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հետագա</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մասնակցության</w:t>
      </w:r>
      <w:r w:rsidRPr="00CA6176">
        <w:rPr>
          <w:rFonts w:ascii="GHEA Grapalat" w:hAnsi="GHEA Grapalat" w:cs="Sylfaen"/>
          <w:strike/>
          <w:sz w:val="20"/>
          <w:lang w:val="af-ZA"/>
        </w:rPr>
        <w:t xml:space="preserve"> </w:t>
      </w:r>
      <w:r w:rsidRPr="00CA6176">
        <w:rPr>
          <w:rFonts w:ascii="GHEA Grapalat" w:hAnsi="GHEA Grapalat" w:cs="Sylfaen"/>
          <w:strike/>
          <w:sz w:val="20"/>
          <w:lang w:val="ru-RU"/>
        </w:rPr>
        <w:t>դադարեցմանը</w:t>
      </w:r>
      <w:r w:rsidRPr="00CA6176">
        <w:rPr>
          <w:rFonts w:ascii="GHEA Grapalat" w:hAnsi="GHEA Grapalat" w:cs="Sylfaen"/>
          <w:strike/>
          <w:sz w:val="20"/>
          <w:lang w:val="af-ZA"/>
        </w:rPr>
        <w:t>.</w:t>
      </w:r>
    </w:p>
    <w:p w14:paraId="6A3ECACF" w14:textId="309806D1" w:rsidR="00015CC3" w:rsidRPr="00CA6176" w:rsidRDefault="00283198" w:rsidP="00C8399F">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CA6176">
        <w:rPr>
          <w:rFonts w:ascii="GHEA Grapalat" w:hAnsi="GHEA Grapalat"/>
          <w:strike/>
          <w:sz w:val="20"/>
          <w:lang w:val="af-ZA"/>
        </w:rPr>
        <w:t>7</w:t>
      </w:r>
      <w:r w:rsidR="00096865" w:rsidRPr="00CA6176">
        <w:rPr>
          <w:rFonts w:ascii="GHEA Grapalat" w:hAnsi="GHEA Grapalat"/>
          <w:strike/>
          <w:sz w:val="20"/>
          <w:lang w:val="af-ZA"/>
        </w:rPr>
        <w:t>.</w:t>
      </w:r>
      <w:r w:rsidR="009771B9" w:rsidRPr="00CA6176">
        <w:rPr>
          <w:rFonts w:ascii="GHEA Grapalat" w:hAnsi="GHEA Grapalat"/>
          <w:strike/>
          <w:sz w:val="20"/>
          <w:lang w:val="af-ZA"/>
        </w:rPr>
        <w:t>4</w:t>
      </w:r>
      <w:r w:rsidR="00096865" w:rsidRPr="00CA6176">
        <w:rPr>
          <w:rFonts w:ascii="GHEA Grapalat" w:hAnsi="GHEA Grapalat"/>
          <w:strike/>
          <w:sz w:val="20"/>
          <w:lang w:val="af-ZA"/>
        </w:rPr>
        <w:tab/>
      </w:r>
      <w:r w:rsidR="00096865" w:rsidRPr="00CA6176">
        <w:rPr>
          <w:rFonts w:ascii="GHEA Grapalat" w:hAnsi="GHEA Grapalat" w:cs="Sylfaen"/>
          <w:strike/>
          <w:sz w:val="20"/>
          <w:lang w:val="ru-RU"/>
        </w:rPr>
        <w:t>Հայտի</w:t>
      </w:r>
      <w:r w:rsidR="00096865" w:rsidRPr="00CA6176">
        <w:rPr>
          <w:rFonts w:ascii="GHEA Grapalat" w:hAnsi="GHEA Grapalat" w:cs="Sylfaen"/>
          <w:strike/>
          <w:sz w:val="20"/>
          <w:lang w:val="af-ZA"/>
        </w:rPr>
        <w:t xml:space="preserve"> </w:t>
      </w:r>
      <w:r w:rsidR="00096865" w:rsidRPr="00CA6176">
        <w:rPr>
          <w:rFonts w:ascii="GHEA Grapalat" w:hAnsi="GHEA Grapalat" w:cs="Sylfaen"/>
          <w:strike/>
          <w:sz w:val="20"/>
          <w:lang w:val="ru-RU"/>
        </w:rPr>
        <w:t>ապահով</w:t>
      </w:r>
      <w:r w:rsidR="0093460D" w:rsidRPr="00CA6176">
        <w:rPr>
          <w:rFonts w:ascii="GHEA Grapalat" w:hAnsi="GHEA Grapalat" w:cs="Sylfaen"/>
          <w:strike/>
          <w:sz w:val="20"/>
        </w:rPr>
        <w:t>ումը</w:t>
      </w:r>
      <w:r w:rsidR="0093460D" w:rsidRPr="00CA6176">
        <w:rPr>
          <w:rFonts w:ascii="GHEA Grapalat" w:hAnsi="GHEA Grapalat" w:cs="Sylfaen"/>
          <w:strike/>
          <w:sz w:val="20"/>
          <w:lang w:val="af-ZA"/>
        </w:rPr>
        <w:t xml:space="preserve"> </w:t>
      </w:r>
      <w:r w:rsidR="00E43CEB" w:rsidRPr="00CA6176">
        <w:rPr>
          <w:rFonts w:ascii="GHEA Grapalat" w:hAnsi="GHEA Grapalat" w:cs="Sylfaen"/>
          <w:strike/>
          <w:sz w:val="20"/>
        </w:rPr>
        <w:t>պետք</w:t>
      </w:r>
      <w:r w:rsidR="00E43CEB" w:rsidRPr="00CA6176">
        <w:rPr>
          <w:rFonts w:ascii="GHEA Grapalat" w:hAnsi="GHEA Grapalat" w:cs="Sylfaen"/>
          <w:strike/>
          <w:sz w:val="20"/>
          <w:lang w:val="af-ZA"/>
        </w:rPr>
        <w:t xml:space="preserve"> </w:t>
      </w:r>
      <w:r w:rsidR="00E43CEB" w:rsidRPr="00CA6176">
        <w:rPr>
          <w:rFonts w:ascii="GHEA Grapalat" w:hAnsi="GHEA Grapalat" w:cs="Sylfaen"/>
          <w:strike/>
          <w:sz w:val="20"/>
        </w:rPr>
        <w:t>է</w:t>
      </w:r>
      <w:r w:rsidR="00E43CEB" w:rsidRPr="00CA6176">
        <w:rPr>
          <w:rFonts w:ascii="GHEA Grapalat" w:hAnsi="GHEA Grapalat" w:cs="Sylfaen"/>
          <w:strike/>
          <w:sz w:val="20"/>
          <w:lang w:val="af-ZA"/>
        </w:rPr>
        <w:t xml:space="preserve"> </w:t>
      </w:r>
      <w:r w:rsidR="00C23B1B" w:rsidRPr="00CA6176">
        <w:rPr>
          <w:rFonts w:ascii="GHEA Grapalat" w:hAnsi="GHEA Grapalat" w:cs="Sylfaen"/>
          <w:strike/>
          <w:sz w:val="20"/>
        </w:rPr>
        <w:t>վավեր</w:t>
      </w:r>
      <w:r w:rsidR="00C23B1B" w:rsidRPr="00CA6176">
        <w:rPr>
          <w:rFonts w:ascii="GHEA Grapalat" w:hAnsi="GHEA Grapalat" w:cs="Sylfaen"/>
          <w:strike/>
          <w:sz w:val="20"/>
          <w:lang w:val="af-ZA"/>
        </w:rPr>
        <w:t xml:space="preserve"> </w:t>
      </w:r>
      <w:r w:rsidR="00E43CEB" w:rsidRPr="00CA6176">
        <w:rPr>
          <w:rFonts w:ascii="GHEA Grapalat" w:hAnsi="GHEA Grapalat" w:cs="Sylfaen"/>
          <w:strike/>
          <w:sz w:val="20"/>
        </w:rPr>
        <w:t>լինի</w:t>
      </w:r>
      <w:r w:rsidR="00E43CEB" w:rsidRPr="00CA6176">
        <w:rPr>
          <w:rFonts w:ascii="GHEA Grapalat" w:hAnsi="GHEA Grapalat" w:cs="Sylfaen"/>
          <w:strike/>
          <w:sz w:val="20"/>
          <w:lang w:val="af-ZA"/>
        </w:rPr>
        <w:t xml:space="preserve"> </w:t>
      </w:r>
      <w:r w:rsidR="00E57B16" w:rsidRPr="00CA6176">
        <w:rPr>
          <w:rFonts w:ascii="GHEA Grapalat" w:hAnsi="GHEA Grapalat" w:cs="Sylfaen"/>
          <w:strike/>
          <w:sz w:val="20"/>
          <w:lang w:val="hy-AM"/>
        </w:rPr>
        <w:t>հայտերի ներկայացման</w:t>
      </w:r>
      <w:r w:rsidR="00186C1B" w:rsidRPr="00CA6176">
        <w:rPr>
          <w:rFonts w:ascii="GHEA Grapalat" w:hAnsi="GHEA Grapalat" w:cs="Sylfaen"/>
          <w:strike/>
          <w:sz w:val="20"/>
          <w:lang w:val="hy-AM"/>
        </w:rPr>
        <w:t xml:space="preserve"> վերջնաժամկետը լրանալու</w:t>
      </w:r>
      <w:r w:rsidR="00C813A9" w:rsidRPr="00CA6176">
        <w:rPr>
          <w:rFonts w:ascii="GHEA Grapalat" w:hAnsi="GHEA Grapalat" w:cs="Sylfaen"/>
          <w:strike/>
          <w:sz w:val="20"/>
          <w:lang w:val="af-ZA"/>
        </w:rPr>
        <w:t xml:space="preserve"> </w:t>
      </w:r>
      <w:r w:rsidR="00C813A9" w:rsidRPr="00CA6176">
        <w:rPr>
          <w:rFonts w:ascii="GHEA Grapalat" w:hAnsi="GHEA Grapalat" w:cs="Sylfaen"/>
          <w:strike/>
          <w:sz w:val="20"/>
        </w:rPr>
        <w:t>օրվանից</w:t>
      </w:r>
      <w:r w:rsidR="00C813A9" w:rsidRPr="00CA6176">
        <w:rPr>
          <w:rFonts w:ascii="GHEA Grapalat" w:hAnsi="GHEA Grapalat" w:cs="Sylfaen"/>
          <w:strike/>
          <w:sz w:val="20"/>
          <w:lang w:val="af-ZA"/>
        </w:rPr>
        <w:t xml:space="preserve"> </w:t>
      </w:r>
      <w:r w:rsidR="00C813A9" w:rsidRPr="00CA6176">
        <w:rPr>
          <w:rFonts w:ascii="GHEA Grapalat" w:hAnsi="GHEA Grapalat" w:cs="Sylfaen"/>
          <w:strike/>
          <w:sz w:val="20"/>
        </w:rPr>
        <w:t>հաշված</w:t>
      </w:r>
      <w:r w:rsidR="00C813A9" w:rsidRPr="00CA6176">
        <w:rPr>
          <w:rFonts w:ascii="GHEA Grapalat" w:hAnsi="GHEA Grapalat" w:cs="Sylfaen"/>
          <w:strike/>
          <w:sz w:val="20"/>
          <w:lang w:val="af-ZA"/>
        </w:rPr>
        <w:t xml:space="preserve"> </w:t>
      </w:r>
      <w:r w:rsidR="00A27FAF" w:rsidRPr="00CA6176">
        <w:rPr>
          <w:rFonts w:ascii="GHEA Grapalat" w:hAnsi="GHEA Grapalat" w:cs="Sylfaen"/>
          <w:strike/>
          <w:sz w:val="20"/>
          <w:lang w:val="af-ZA"/>
        </w:rPr>
        <w:t>90</w:t>
      </w:r>
      <w:r w:rsidR="00822942" w:rsidRPr="00CA6176">
        <w:rPr>
          <w:rFonts w:ascii="GHEA Grapalat" w:hAnsi="GHEA Grapalat" w:cs="Sylfaen"/>
          <w:strike/>
          <w:sz w:val="20"/>
          <w:lang w:val="hy-AM"/>
        </w:rPr>
        <w:t xml:space="preserve"> </w:t>
      </w:r>
      <w:r w:rsidR="00822942" w:rsidRPr="00CA6176">
        <w:rPr>
          <w:rFonts w:ascii="GHEA Grapalat" w:hAnsi="GHEA Grapalat" w:cs="Sylfaen"/>
          <w:strike/>
          <w:sz w:val="20"/>
          <w:lang w:val="af-ZA"/>
        </w:rPr>
        <w:t>(</w:t>
      </w:r>
      <w:r w:rsidR="00822942" w:rsidRPr="00CA6176">
        <w:rPr>
          <w:rFonts w:ascii="GHEA Grapalat" w:hAnsi="GHEA Grapalat" w:cs="Sylfaen"/>
          <w:strike/>
          <w:sz w:val="20"/>
          <w:lang w:val="hy-AM"/>
        </w:rPr>
        <w:t>իննսուն</w:t>
      </w:r>
      <w:r w:rsidR="00822942" w:rsidRPr="00CA6176">
        <w:rPr>
          <w:rFonts w:ascii="GHEA Grapalat" w:hAnsi="GHEA Grapalat" w:cs="Sylfaen"/>
          <w:strike/>
          <w:sz w:val="20"/>
          <w:lang w:val="af-ZA"/>
        </w:rPr>
        <w:t>)</w:t>
      </w:r>
      <w:r w:rsidR="00C813A9" w:rsidRPr="00CA6176">
        <w:rPr>
          <w:rFonts w:ascii="GHEA Grapalat" w:hAnsi="GHEA Grapalat" w:cs="Sylfaen"/>
          <w:strike/>
          <w:sz w:val="20"/>
          <w:lang w:val="af-ZA"/>
        </w:rPr>
        <w:t xml:space="preserve"> </w:t>
      </w:r>
      <w:r w:rsidR="001A4EF7" w:rsidRPr="00CA6176">
        <w:rPr>
          <w:rFonts w:ascii="GHEA Grapalat" w:hAnsi="GHEA Grapalat" w:cs="Sylfaen"/>
          <w:strike/>
          <w:sz w:val="20"/>
        </w:rPr>
        <w:t>աշխատանքային</w:t>
      </w:r>
      <w:r w:rsidR="001A4EF7" w:rsidRPr="00CA6176">
        <w:rPr>
          <w:rFonts w:ascii="GHEA Grapalat" w:hAnsi="GHEA Grapalat" w:cs="Sylfaen"/>
          <w:strike/>
          <w:sz w:val="20"/>
          <w:lang w:val="af-ZA"/>
        </w:rPr>
        <w:t xml:space="preserve"> </w:t>
      </w:r>
      <w:r w:rsidR="001A4EF7" w:rsidRPr="00CA6176">
        <w:rPr>
          <w:rFonts w:ascii="GHEA Grapalat" w:hAnsi="GHEA Grapalat" w:cs="Sylfaen"/>
          <w:strike/>
          <w:sz w:val="20"/>
        </w:rPr>
        <w:t>օր</w:t>
      </w:r>
      <w:r w:rsidR="0093460D" w:rsidRPr="00CA6176">
        <w:rPr>
          <w:rFonts w:ascii="GHEA Grapalat" w:hAnsi="GHEA Grapalat"/>
          <w:strike/>
          <w:sz w:val="20"/>
          <w:szCs w:val="20"/>
          <w:lang w:val="af-ZA"/>
        </w:rPr>
        <w:t>:</w:t>
      </w:r>
      <w:r w:rsidR="00263447" w:rsidRPr="00CA6176">
        <w:rPr>
          <w:rStyle w:val="af6"/>
          <w:rFonts w:ascii="GHEA Grapalat" w:hAnsi="GHEA Grapalat"/>
          <w:strike/>
          <w:sz w:val="20"/>
          <w:szCs w:val="20"/>
          <w:lang w:val="af-ZA"/>
        </w:rPr>
        <w:footnoteReference w:id="7"/>
      </w:r>
    </w:p>
    <w:p w14:paraId="05F75FEA" w14:textId="715E4FA3" w:rsidR="00C8399F" w:rsidRPr="00CA6176" w:rsidRDefault="00C8399F" w:rsidP="00C8399F">
      <w:pPr>
        <w:pStyle w:val="af4"/>
        <w:shd w:val="clear" w:color="auto" w:fill="FFFFFF"/>
        <w:spacing w:before="0" w:beforeAutospacing="0" w:after="0" w:afterAutospacing="0"/>
        <w:ind w:firstLine="375"/>
        <w:jc w:val="both"/>
        <w:rPr>
          <w:rFonts w:ascii="GHEA Grapalat" w:hAnsi="GHEA Grapalat" w:cs="Sylfaen"/>
          <w:strike/>
          <w:sz w:val="20"/>
          <w:lang w:val="af-ZA"/>
        </w:rPr>
      </w:pPr>
      <w:r w:rsidRPr="00CA6176">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CA6176">
        <w:rPr>
          <w:rFonts w:ascii="GHEA Grapalat" w:hAnsi="GHEA Grapalat" w:cs="Sylfaen"/>
          <w:strike/>
          <w:sz w:val="20"/>
          <w:lang w:val="hy-AM"/>
        </w:rPr>
        <w:t>ՀՀ ֆինանսների նախարարություն</w:t>
      </w:r>
      <w:r w:rsidRPr="00CA6176">
        <w:rPr>
          <w:rFonts w:ascii="GHEA Grapalat" w:hAnsi="GHEA Grapalat" w:cs="Sylfaen"/>
          <w:strike/>
          <w:sz w:val="20"/>
          <w:lang w:val="af-ZA"/>
        </w:rPr>
        <w:t>, ներկայացնում է</w:t>
      </w:r>
      <w:r w:rsidR="001F25A9" w:rsidRPr="00CA6176">
        <w:rPr>
          <w:rFonts w:ascii="GHEA Grapalat" w:hAnsi="GHEA Grapalat" w:cs="Sylfaen"/>
          <w:strike/>
          <w:sz w:val="20"/>
          <w:lang w:val="hy-AM"/>
        </w:rPr>
        <w:t xml:space="preserve"> գրավոր</w:t>
      </w:r>
      <w:r w:rsidR="00EA0311" w:rsidRPr="00CA6176">
        <w:rPr>
          <w:rFonts w:ascii="GHEA Grapalat" w:hAnsi="GHEA Grapalat" w:cs="Sylfaen"/>
          <w:strike/>
          <w:sz w:val="20"/>
          <w:lang w:val="hy-AM"/>
        </w:rPr>
        <w:t>՝</w:t>
      </w:r>
      <w:r w:rsidRPr="00CA6176">
        <w:rPr>
          <w:rFonts w:ascii="GHEA Grapalat" w:hAnsi="GHEA Grapalat" w:cs="Sylfaen"/>
          <w:strike/>
          <w:sz w:val="20"/>
          <w:lang w:val="af-ZA"/>
        </w:rPr>
        <w:t xml:space="preserve"> հայտի ապահովման վճարման հիմքը առաջանալու օրվան հաջորդող </w:t>
      </w:r>
      <w:r w:rsidR="00186C1B" w:rsidRPr="00CA6176">
        <w:rPr>
          <w:rFonts w:ascii="GHEA Grapalat" w:hAnsi="GHEA Grapalat" w:cs="Sylfaen"/>
          <w:strike/>
          <w:sz w:val="20"/>
          <w:lang w:val="hy-AM"/>
        </w:rPr>
        <w:t>հինգ</w:t>
      </w:r>
      <w:r w:rsidR="00186C1B" w:rsidRPr="00CA6176">
        <w:rPr>
          <w:rFonts w:ascii="GHEA Grapalat" w:hAnsi="GHEA Grapalat" w:cs="Sylfaen"/>
          <w:strike/>
          <w:sz w:val="20"/>
          <w:lang w:val="af-ZA"/>
        </w:rPr>
        <w:t xml:space="preserve"> </w:t>
      </w:r>
      <w:r w:rsidRPr="00CA6176">
        <w:rPr>
          <w:rFonts w:ascii="GHEA Grapalat" w:hAnsi="GHEA Grapalat" w:cs="Sylfaen"/>
          <w:strike/>
          <w:sz w:val="20"/>
          <w:lang w:val="af-ZA"/>
        </w:rPr>
        <w:t>աշխատանքային օրվա ընթացքում: Եթե ապահովման վճարման պահանջը բանկի</w:t>
      </w:r>
      <w:r w:rsidR="00653DBE" w:rsidRPr="00CA6176">
        <w:rPr>
          <w:rFonts w:ascii="GHEA Grapalat" w:hAnsi="GHEA Grapalat" w:cs="Sylfaen"/>
          <w:strike/>
          <w:sz w:val="20"/>
          <w:lang w:val="hy-AM"/>
        </w:rPr>
        <w:t xml:space="preserve"> կամ ՀՀ ֆինանսների նախարարության </w:t>
      </w:r>
      <w:r w:rsidRPr="00CA6176">
        <w:rPr>
          <w:rFonts w:ascii="GHEA Grapalat" w:hAnsi="GHEA Grapalat" w:cs="Sylfaen"/>
          <w:strike/>
          <w:sz w:val="20"/>
          <w:lang w:val="af-ZA"/>
        </w:rPr>
        <w:t xml:space="preserve"> կողմից մերժվում է պահանջը կամ դրան կից փաստաթղթերը ոչ ամբողջական ներկայացված լինելու հիմքով, ապա նոր պահանջը </w:t>
      </w:r>
      <w:r w:rsidRPr="00CA6176">
        <w:rPr>
          <w:rFonts w:ascii="GHEA Grapalat" w:hAnsi="GHEA Grapalat" w:cs="Sylfaen"/>
          <w:strike/>
          <w:sz w:val="20"/>
          <w:lang w:val="af-ZA"/>
        </w:rPr>
        <w:lastRenderedPageBreak/>
        <w:t xml:space="preserve">պատվիրատուի ղեկավարը </w:t>
      </w:r>
      <w:r w:rsidR="00653DBE" w:rsidRPr="00CA6176">
        <w:rPr>
          <w:rFonts w:ascii="GHEA Grapalat" w:hAnsi="GHEA Grapalat" w:cs="Sylfaen"/>
          <w:strike/>
          <w:sz w:val="20"/>
          <w:lang w:val="hy-AM"/>
        </w:rPr>
        <w:t>գրավոր</w:t>
      </w:r>
      <w:r w:rsidR="00653DBE" w:rsidRPr="00CA6176">
        <w:rPr>
          <w:rFonts w:ascii="GHEA Grapalat" w:hAnsi="GHEA Grapalat" w:cs="Sylfaen"/>
          <w:strike/>
          <w:sz w:val="20"/>
          <w:lang w:val="af-ZA"/>
        </w:rPr>
        <w:t xml:space="preserve"> </w:t>
      </w:r>
      <w:r w:rsidRPr="00CA6176">
        <w:rPr>
          <w:rFonts w:ascii="GHEA Grapalat" w:hAnsi="GHEA Grapalat" w:cs="Sylfaen"/>
          <w:strike/>
          <w:sz w:val="20"/>
          <w:lang w:val="af-ZA"/>
        </w:rPr>
        <w:t xml:space="preserve">ներկայացնում է մերժումը ստանալուն հաջորդող երկու աշխատանքային օրվա ընթացքում: </w:t>
      </w:r>
    </w:p>
    <w:p w14:paraId="7E273905" w14:textId="77777777" w:rsidR="006F3F15" w:rsidRPr="00CA6176" w:rsidRDefault="006F3F15" w:rsidP="006F3F15">
      <w:pPr>
        <w:ind w:firstLine="567"/>
        <w:jc w:val="both"/>
        <w:rPr>
          <w:rFonts w:ascii="GHEA Grapalat" w:hAnsi="GHEA Grapalat" w:cs="Sylfaen"/>
          <w:strike/>
          <w:sz w:val="20"/>
          <w:lang w:val="af-ZA"/>
        </w:rPr>
      </w:pPr>
      <w:r w:rsidRPr="00CA6176">
        <w:rPr>
          <w:rFonts w:ascii="GHEA Grapalat" w:hAnsi="GHEA Grapalat" w:cs="Sylfaen"/>
          <w:strike/>
          <w:sz w:val="20"/>
          <w:lang w:val="af-ZA"/>
        </w:rPr>
        <w:t>7</w:t>
      </w:r>
      <w:r w:rsidRPr="00CA6176">
        <w:rPr>
          <w:rFonts w:ascii="Cambria Math" w:hAnsi="Cambria Math" w:cs="Cambria Math"/>
          <w:strike/>
          <w:sz w:val="20"/>
          <w:lang w:val="af-ZA"/>
        </w:rPr>
        <w:t>․</w:t>
      </w:r>
      <w:r w:rsidR="00C8399F" w:rsidRPr="00CA6176">
        <w:rPr>
          <w:rFonts w:ascii="GHEA Grapalat" w:hAnsi="GHEA Grapalat" w:cs="Sylfaen"/>
          <w:strike/>
          <w:sz w:val="20"/>
          <w:lang w:val="hy-AM"/>
        </w:rPr>
        <w:t xml:space="preserve">6 </w:t>
      </w:r>
      <w:r w:rsidRPr="00CA6176">
        <w:rPr>
          <w:rFonts w:ascii="GHEA Grapalat" w:hAnsi="GHEA Grapalat" w:cs="Sylfaen"/>
          <w:strike/>
          <w:sz w:val="20"/>
          <w:lang w:val="hy-AM"/>
        </w:rPr>
        <w:t>Մասնակցի</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հայտը</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ենթակա</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է</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մերժման</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եթե</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դրանում</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բացակայում</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է</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հայտի</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ապահովումը</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կամ</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եթե</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այն</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ներկայացված</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է</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հրավերի</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պահանջներին</w:t>
      </w:r>
      <w:r w:rsidRPr="00CA6176">
        <w:rPr>
          <w:rFonts w:ascii="GHEA Grapalat" w:hAnsi="GHEA Grapalat" w:cs="Sylfaen"/>
          <w:strike/>
          <w:sz w:val="20"/>
          <w:lang w:val="af-ZA"/>
        </w:rPr>
        <w:t xml:space="preserve"> </w:t>
      </w:r>
      <w:r w:rsidRPr="00CA6176">
        <w:rPr>
          <w:rFonts w:ascii="GHEA Grapalat" w:hAnsi="GHEA Grapalat" w:cs="Sylfaen"/>
          <w:strike/>
          <w:sz w:val="20"/>
          <w:lang w:val="hy-AM"/>
        </w:rPr>
        <w:t>անհամապատասխան</w:t>
      </w:r>
      <w:r w:rsidRPr="00CA6176">
        <w:rPr>
          <w:rFonts w:ascii="GHEA Grapalat" w:hAnsi="GHEA Grapalat" w:cs="Sylfaen"/>
          <w:strike/>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55323DF6" w:rsidR="003F79B4" w:rsidRPr="00CC1675" w:rsidRDefault="00FD2748" w:rsidP="003F79B4">
      <w:pPr>
        <w:pStyle w:val="23"/>
        <w:spacing w:line="240" w:lineRule="auto"/>
        <w:ind w:firstLine="567"/>
        <w:rPr>
          <w:rFonts w:ascii="GHEA Grapalat" w:hAnsi="GHEA Grapalat" w:cs="Sylfaen"/>
          <w:szCs w:val="24"/>
          <w:lang w:val="en-US"/>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CC1675">
        <w:rPr>
          <w:rFonts w:ascii="GHEA Grapalat" w:hAnsi="GHEA Grapalat" w:cs="Sylfaen"/>
          <w:szCs w:val="24"/>
          <w:lang w:val="en-US"/>
        </w:rPr>
        <w:t xml:space="preserve">հայտարարությունը և հրավերը տեղեկագրում </w:t>
      </w:r>
      <w:r w:rsidR="003F79B4" w:rsidRPr="00E6597C">
        <w:rPr>
          <w:rFonts w:ascii="GHEA Grapalat" w:hAnsi="GHEA Grapalat" w:cs="Sylfaen"/>
          <w:szCs w:val="24"/>
          <w:lang w:val="en-US"/>
        </w:rPr>
        <w:t>հ</w:t>
      </w:r>
      <w:r w:rsidR="003F79B4" w:rsidRPr="00CC1675">
        <w:rPr>
          <w:rFonts w:ascii="GHEA Grapalat" w:hAnsi="GHEA Grapalat" w:cs="Sylfaen"/>
          <w:szCs w:val="24"/>
          <w:lang w:val="en-US"/>
        </w:rPr>
        <w:t xml:space="preserve">րապարակվելու </w:t>
      </w:r>
      <w:r w:rsidR="003F79B4" w:rsidRPr="00E6597C">
        <w:rPr>
          <w:rFonts w:ascii="GHEA Grapalat" w:hAnsi="GHEA Grapalat" w:cs="Sylfaen"/>
          <w:szCs w:val="24"/>
          <w:lang w:val="en-US"/>
        </w:rPr>
        <w:t>օրվանից</w:t>
      </w:r>
      <w:r w:rsidR="003F79B4" w:rsidRPr="00CC1675">
        <w:rPr>
          <w:rFonts w:ascii="GHEA Grapalat" w:hAnsi="GHEA Grapalat" w:cs="Sylfaen"/>
          <w:szCs w:val="24"/>
          <w:lang w:val="en-US"/>
        </w:rPr>
        <w:t xml:space="preserve"> հաշված «-</w:t>
      </w:r>
      <w:r w:rsidR="006534E5" w:rsidRPr="00CC1675">
        <w:rPr>
          <w:rFonts w:ascii="GHEA Grapalat" w:hAnsi="GHEA Grapalat" w:cs="Sylfaen"/>
          <w:szCs w:val="24"/>
          <w:lang w:val="en-US"/>
        </w:rPr>
        <w:t>3</w:t>
      </w:r>
      <w:r w:rsidR="003F79B4" w:rsidRPr="00CC1675">
        <w:rPr>
          <w:rFonts w:ascii="GHEA Grapalat" w:hAnsi="GHEA Grapalat" w:cs="Sylfaen"/>
          <w:szCs w:val="24"/>
          <w:lang w:val="en-US"/>
        </w:rPr>
        <w:t>-»րդ օրվա ժամը «</w:t>
      </w:r>
      <w:r w:rsidR="006534E5" w:rsidRPr="00CC1675">
        <w:rPr>
          <w:rFonts w:ascii="GHEA Grapalat" w:hAnsi="GHEA Grapalat" w:cs="Sylfaen"/>
          <w:szCs w:val="24"/>
          <w:lang w:val="en-US"/>
        </w:rPr>
        <w:t>11։00</w:t>
      </w:r>
      <w:r w:rsidR="003F79B4" w:rsidRPr="00CC1675">
        <w:rPr>
          <w:rFonts w:ascii="GHEA Grapalat" w:hAnsi="GHEA Grapalat" w:cs="Sylfaen"/>
          <w:szCs w:val="24"/>
          <w:lang w:val="en-US"/>
        </w:rPr>
        <w:t>»-</w:t>
      </w:r>
      <w:r w:rsidR="003F79B4" w:rsidRPr="00E6597C">
        <w:rPr>
          <w:rFonts w:ascii="GHEA Grapalat" w:hAnsi="GHEA Grapalat" w:cs="Sylfaen"/>
          <w:szCs w:val="24"/>
          <w:lang w:val="en-US"/>
        </w:rPr>
        <w:t>ի</w:t>
      </w:r>
      <w:r w:rsidR="003F79B4" w:rsidRPr="00CC1675">
        <w:rPr>
          <w:rFonts w:ascii="GHEA Grapalat" w:hAnsi="GHEA Grapalat" w:cs="Sylfaen"/>
          <w:szCs w:val="24"/>
          <w:lang w:val="en-US"/>
        </w:rPr>
        <w:t xml:space="preserve">ն։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26E0B9E5"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D5B79">
        <w:rPr>
          <w:rFonts w:ascii="GHEA Grapalat" w:hAnsi="GHEA Grapalat" w:cs="Sylfaen"/>
          <w:i w:val="0"/>
          <w:szCs w:val="24"/>
          <w:lang w:val="hy-AM"/>
        </w:rPr>
        <w:t>հայտերի բացման օրվա դրությամբ ԿԲ-ի կողմից սահմանած</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8"/>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lastRenderedPageBreak/>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9"/>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9934D9E"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B92E42">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0"/>
      </w:r>
    </w:p>
    <w:p w14:paraId="210F8E4A" w14:textId="57642FE4"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1"/>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2"/>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3"/>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առաջացման </w:t>
      </w:r>
      <w:r w:rsidR="00F96621" w:rsidRPr="00FF3C84">
        <w:rPr>
          <w:rFonts w:ascii="GHEA Grapalat" w:hAnsi="GHEA Grapalat" w:cs="Arial"/>
          <w:sz w:val="20"/>
          <w:lang w:val="hy-AM"/>
        </w:rPr>
        <w:lastRenderedPageBreak/>
        <w:t>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4"/>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2D60A02" w:rsidR="00096865" w:rsidRPr="00E6597C" w:rsidRDefault="0024480A"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Հ Ր Ա Տ Ա Պ  </w:t>
      </w:r>
      <w:r w:rsidR="00AF69D8">
        <w:rPr>
          <w:rFonts w:ascii="GHEA Grapalat" w:hAnsi="GHEA Grapalat" w:cs="Sylfaen"/>
          <w:b/>
          <w:szCs w:val="22"/>
          <w:lang w:val="hy-AM"/>
        </w:rPr>
        <w:t xml:space="preserve"> </w:t>
      </w:r>
      <w:r>
        <w:rPr>
          <w:rFonts w:ascii="GHEA Grapalat" w:hAnsi="GHEA Grapalat" w:cs="Sylfaen"/>
          <w:b/>
          <w:szCs w:val="22"/>
          <w:lang w:val="hy-AM"/>
        </w:rPr>
        <w:t xml:space="preserve">Մ Ե Կ </w:t>
      </w:r>
      <w:r w:rsidR="00AF69D8">
        <w:rPr>
          <w:rFonts w:ascii="GHEA Grapalat" w:hAnsi="GHEA Grapalat" w:cs="Sylfaen"/>
          <w:b/>
          <w:szCs w:val="22"/>
          <w:lang w:val="hy-AM"/>
        </w:rPr>
        <w:t xml:space="preserve"> </w:t>
      </w:r>
      <w:r>
        <w:rPr>
          <w:rFonts w:ascii="GHEA Grapalat" w:hAnsi="GHEA Grapalat" w:cs="Sylfaen"/>
          <w:b/>
          <w:szCs w:val="22"/>
          <w:lang w:val="hy-AM"/>
        </w:rPr>
        <w:t xml:space="preserve"> Ա Ն Ձ</w:t>
      </w:r>
      <w:r w:rsidR="00F141E2" w:rsidRPr="00E6597C">
        <w:rPr>
          <w:rFonts w:ascii="GHEA Grapalat" w:hAnsi="GHEA Grapalat" w:cs="Sylfaen"/>
          <w:b/>
          <w:szCs w:val="22"/>
          <w:lang w:val="es-ES"/>
        </w:rPr>
        <w:t xml:space="preserve">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5"/>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6"/>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837C322" w14:textId="72569D4C" w:rsidR="002E11D1" w:rsidRPr="009F5C16" w:rsidDel="00C20953" w:rsidRDefault="002E11D1" w:rsidP="00E55885">
      <w:pPr>
        <w:pStyle w:val="norm"/>
        <w:spacing w:line="240" w:lineRule="auto"/>
        <w:ind w:firstLine="567"/>
        <w:rPr>
          <w:del w:id="9"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իր</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կողմից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w:t>
      </w:r>
      <w:r w:rsidR="00C20953" w:rsidRPr="005C4D07">
        <w:rPr>
          <w:rFonts w:ascii="GHEA Grapalat" w:hAnsi="GHEA Grapalat" w:cs="Sylfaen"/>
          <w:sz w:val="20"/>
          <w:szCs w:val="24"/>
          <w:lang w:val="af-ZA" w:eastAsia="en-US"/>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հրավերին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կցված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նախագծային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փաստաթղթերով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հանդիսանում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անբաժանելի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սահմանված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սպասարկման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պայմաններին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համապատասխանող</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նյութերի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կամ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ու</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սարքավորումների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տեղադրման</w:t>
      </w:r>
      <w:r w:rsidR="00C20953" w:rsidRPr="005C4D07">
        <w:rPr>
          <w:rFonts w:ascii="GHEA Grapalat" w:hAnsi="GHEA Grapalat" w:cs="Sylfaen"/>
          <w:sz w:val="20"/>
          <w:szCs w:val="24"/>
          <w:lang w:val="af-ZA" w:eastAsia="en-US"/>
        </w:rPr>
        <w:t xml:space="preserve"> </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օգտագործման</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պարտավորության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մինչև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տեղադրումը</w:t>
      </w:r>
      <w:r w:rsidR="00C20953" w:rsidRPr="005C4D07">
        <w:rPr>
          <w:rFonts w:ascii="GHEA Grapalat" w:hAnsi="GHEA Grapalat" w:cs="Sylfaen"/>
          <w:sz w:val="20"/>
          <w:szCs w:val="24"/>
          <w:lang w:val="af-ZA" w:eastAsia="en-US"/>
        </w:rPr>
        <w:t xml:space="preserve"> </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օգտագործումը</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դրանց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ապրանքային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նշանները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ֆիրմային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անվանումները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մակնիշները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ժամկետները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նախապես</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գրավոր </w:t>
      </w:r>
      <w:r w:rsidR="00C20953" w:rsidRPr="005C4D07">
        <w:rPr>
          <w:rFonts w:ascii="GHEA Grapalat" w:hAnsi="GHEA Grapalat" w:cs="Sylfaen"/>
          <w:sz w:val="20"/>
          <w:szCs w:val="24"/>
          <w:lang w:eastAsia="en-US"/>
        </w:rPr>
        <w:t>համաձայնեցնելով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պատվիրատուի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հետ</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կետով </w:t>
      </w:r>
      <w:r w:rsidR="00C20953" w:rsidRPr="005C4D07">
        <w:rPr>
          <w:rFonts w:ascii="GHEA Grapalat" w:hAnsi="GHEA Grapalat" w:cs="Sylfaen"/>
          <w:sz w:val="20"/>
          <w:szCs w:val="24"/>
          <w:lang w:eastAsia="en-US"/>
        </w:rPr>
        <w:t>նախատեսված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առանձին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հավելվածով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պայմանագրով</w:t>
      </w:r>
      <w:r w:rsidR="00C20953">
        <w:rPr>
          <w:rFonts w:ascii="GHEA Grapalat" w:hAnsi="GHEA Grapalat" w:cs="Sylfaen"/>
          <w:sz w:val="20"/>
          <w:szCs w:val="24"/>
          <w:lang w:val="hy-AM" w:eastAsia="en-US"/>
        </w:rPr>
        <w:t>:</w:t>
      </w:r>
      <w:r w:rsidR="000E08D1" w:rsidRPr="000E08D1">
        <w:rPr>
          <w:rStyle w:val="af6"/>
          <w:rFonts w:ascii="GHEA Grapalat" w:hAnsi="GHEA Grapalat" w:cs="Sylfaen"/>
          <w:sz w:val="20"/>
          <w:szCs w:val="24"/>
          <w:lang w:val="af-ZA" w:eastAsia="en-US"/>
        </w:rPr>
        <w:footnoteReference w:id="17"/>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6DF679D7"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B92E42">
        <w:rPr>
          <w:rFonts w:ascii="GHEA Grapalat" w:hAnsi="GHEA Grapalat"/>
          <w:sz w:val="20"/>
          <w:szCs w:val="20"/>
          <w:lang w:val="hy-AM"/>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7FDC4F13"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B92E42">
        <w:rPr>
          <w:rFonts w:ascii="GHEA Grapalat" w:hAnsi="GHEA Grapalat"/>
          <w:b/>
          <w:lang w:val="es-ES"/>
        </w:rPr>
        <w:t>ՀՀԱՄ-ՈՍԿԵՀԱՏ-ՄԴ-ՀՄԱԱՇՁԲ-24/17</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62C406A1" w:rsidR="00B2572B" w:rsidRPr="00E6597C" w:rsidRDefault="00F07F93" w:rsidP="00EF3662">
      <w:pPr>
        <w:pStyle w:val="31"/>
        <w:spacing w:line="240" w:lineRule="auto"/>
        <w:jc w:val="right"/>
        <w:rPr>
          <w:rFonts w:ascii="GHEA Grapalat" w:hAnsi="GHEA Grapalat" w:cs="Arial"/>
          <w:b/>
          <w:lang w:val="es-ES"/>
        </w:rPr>
      </w:pPr>
      <w:r>
        <w:rPr>
          <w:rFonts w:ascii="GHEA Grapalat" w:hAnsi="GHEA Grapalat" w:cs="Sylfaen"/>
          <w:b/>
          <w:lang w:val="es-ES"/>
        </w:rPr>
        <w:t>հրատապ մեկ անձ</w:t>
      </w:r>
      <w:r w:rsidR="00B2572B" w:rsidRPr="00E6597C">
        <w:rPr>
          <w:rFonts w:ascii="GHEA Grapalat" w:hAnsi="GHEA Grapalat" w:cs="Sylfaen"/>
          <w:b/>
          <w:lang w:val="es-ES"/>
        </w:rPr>
        <w:t>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36E902ED" w:rsidR="00B2572B" w:rsidRPr="00E6597C" w:rsidRDefault="00F07F9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 մեկ անձ</w:t>
      </w:r>
      <w:r w:rsidR="00B2572B" w:rsidRPr="00E6597C">
        <w:rPr>
          <w:rFonts w:ascii="GHEA Grapalat" w:hAnsi="GHEA Grapalat" w:cs="Sylfaen"/>
          <w:color w:val="auto"/>
          <w:sz w:val="24"/>
          <w:szCs w:val="24"/>
          <w:lang w:val="es-ES"/>
        </w:rPr>
        <w:t>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40527B06"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E6597C">
        <w:rPr>
          <w:rFonts w:ascii="GHEA Grapalat" w:hAnsi="GHEA Grapalat"/>
          <w:lang w:val="es-ES"/>
        </w:rPr>
        <w:t>«</w:t>
      </w:r>
      <w:r w:rsidR="00B92E42">
        <w:rPr>
          <w:rFonts w:ascii="GHEA Grapalat" w:hAnsi="GHEA Grapalat"/>
          <w:sz w:val="20"/>
          <w:szCs w:val="20"/>
          <w:lang w:val="es-ES"/>
        </w:rPr>
        <w:t>ՀՀԱՄ-ՈՍԿԵՀԱՏ-ՄԴ-ՀՄԱԱՇՁԲ-24/17</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477C4C35" w:rsidR="00B2572B" w:rsidRPr="00E6597C" w:rsidRDefault="00F07F93" w:rsidP="00EF3662">
      <w:pPr>
        <w:jc w:val="both"/>
        <w:rPr>
          <w:rFonts w:ascii="GHEA Grapalat" w:hAnsi="GHEA Grapalat" w:cs="Sylfaen"/>
          <w:sz w:val="20"/>
          <w:szCs w:val="20"/>
          <w:lang w:val="es-ES"/>
        </w:rPr>
      </w:pPr>
      <w:r>
        <w:rPr>
          <w:rFonts w:ascii="GHEA Grapalat" w:hAnsi="GHEA Grapalat" w:cs="Sylfaen"/>
          <w:sz w:val="20"/>
          <w:szCs w:val="20"/>
          <w:lang w:val="es-ES"/>
        </w:rPr>
        <w:t>հրատապ մեկ անձ</w:t>
      </w:r>
      <w:r w:rsidR="00B2572B" w:rsidRPr="00E6597C">
        <w:rPr>
          <w:rFonts w:ascii="GHEA Grapalat" w:hAnsi="GHEA Grapalat" w:cs="Sylfaen"/>
          <w:sz w:val="20"/>
          <w:szCs w:val="20"/>
          <w:lang w:val="es-ES"/>
        </w:rPr>
        <w:t>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64FCE61"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92E42">
        <w:rPr>
          <w:rFonts w:ascii="GHEA Grapalat" w:hAnsi="GHEA Grapalat" w:cs="Arial"/>
          <w:sz w:val="20"/>
          <w:szCs w:val="20"/>
          <w:lang w:val="es-ES"/>
        </w:rPr>
        <w:t>ՀՀԱՄ-ՈՍԿԵՀԱՏ-ՄԴ-ՀՄԱԱՇՁԲ-24/17</w:t>
      </w:r>
      <w:r w:rsidRPr="00265A5A">
        <w:rPr>
          <w:rFonts w:ascii="GHEA Grapalat" w:hAnsi="GHEA Grapalat" w:cs="Arial"/>
          <w:sz w:val="20"/>
          <w:szCs w:val="20"/>
          <w:lang w:val="es-ES"/>
        </w:rPr>
        <w:t xml:space="preserve">»*  ծածկագրով  </w:t>
      </w:r>
      <w:r w:rsidR="00F07F93">
        <w:rPr>
          <w:rFonts w:ascii="GHEA Grapalat" w:hAnsi="GHEA Grapalat" w:cs="Arial"/>
          <w:sz w:val="20"/>
          <w:szCs w:val="20"/>
          <w:lang w:val="es-ES"/>
        </w:rPr>
        <w:t>հրատապ մեկ անձ</w:t>
      </w:r>
      <w:r w:rsidRPr="00265A5A">
        <w:rPr>
          <w:rFonts w:ascii="GHEA Grapalat" w:hAnsi="GHEA Grapalat" w:cs="Arial"/>
          <w:sz w:val="20"/>
          <w:szCs w:val="20"/>
          <w:lang w:val="es-ES"/>
        </w:rPr>
        <w:t xml:space="preserve">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567C258C"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B92E42">
        <w:rPr>
          <w:rFonts w:ascii="GHEA Grapalat" w:hAnsi="GHEA Grapalat" w:cs="Sylfaen"/>
          <w:sz w:val="22"/>
          <w:szCs w:val="22"/>
          <w:lang w:val="hy-AM"/>
        </w:rPr>
        <w:t>ՀՀԱՄ-ՈՍԿԵՀԱՏ-ՄԴ-ՀՄԱԱՇՁԲ-24/17</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F07F93">
        <w:rPr>
          <w:rFonts w:ascii="GHEA Grapalat" w:hAnsi="GHEA Grapalat" w:cs="Arial"/>
          <w:sz w:val="20"/>
          <w:szCs w:val="20"/>
          <w:lang w:val="es-ES"/>
        </w:rPr>
        <w:t>հրատապ մեկ անձ</w:t>
      </w:r>
      <w:r w:rsidR="006C3873" w:rsidRPr="00265A5A">
        <w:rPr>
          <w:rFonts w:ascii="GHEA Grapalat" w:hAnsi="GHEA Grapalat" w:cs="Arial"/>
          <w:sz w:val="20"/>
          <w:szCs w:val="20"/>
          <w:lang w:val="es-ES"/>
        </w:rPr>
        <w:t>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lastRenderedPageBreak/>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298AC979"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B92E42">
        <w:rPr>
          <w:rFonts w:ascii="GHEA Grapalat" w:hAnsi="GHEA Grapalat"/>
          <w:b/>
          <w:lang w:val="hy-AM"/>
        </w:rPr>
        <w:t>ՀՀԱՄ-ՈՍԿԵՀԱՏ-ՄԴ-ՀՄԱԱՇՁԲ-24/17</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43047416" w:rsidR="000B1088" w:rsidRPr="007B5542" w:rsidRDefault="00F07F93" w:rsidP="000B1088">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0B1088" w:rsidRPr="007B5542">
        <w:rPr>
          <w:rFonts w:ascii="GHEA Grapalat" w:hAnsi="GHEA Grapalat" w:cs="Arial"/>
          <w:b/>
          <w:lang w:val="hy-AM"/>
        </w:rPr>
        <w:t xml:space="preserve">ի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2AF0C5D5"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B92E42">
        <w:rPr>
          <w:rFonts w:ascii="GHEA Grapalat" w:hAnsi="GHEA Grapalat" w:cs="Arial"/>
          <w:sz w:val="20"/>
          <w:szCs w:val="20"/>
          <w:lang w:val="es-ES"/>
        </w:rPr>
        <w:t>ՀՀԱՄ-ՈՍԿԵՀԱՏ-ՄԴ-ՀՄԱԱՇՁԲ-24/17</w:t>
      </w:r>
      <w:r w:rsidRPr="009F5C16">
        <w:rPr>
          <w:rFonts w:ascii="GHEA Grapalat" w:hAnsi="GHEA Grapalat" w:cs="Arial"/>
          <w:sz w:val="20"/>
          <w:szCs w:val="20"/>
          <w:lang w:val="es-ES"/>
        </w:rPr>
        <w:t>»</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48695089"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F07F93">
        <w:rPr>
          <w:rFonts w:ascii="GHEA Grapalat" w:hAnsi="GHEA Grapalat" w:cs="Arial"/>
          <w:sz w:val="20"/>
          <w:szCs w:val="20"/>
          <w:lang w:val="es-ES"/>
        </w:rPr>
        <w:t>հրատապ մեկ անձ</w:t>
      </w:r>
      <w:r w:rsidRPr="009F5C16">
        <w:rPr>
          <w:rFonts w:ascii="GHEA Grapalat" w:hAnsi="GHEA Grapalat" w:cs="Arial"/>
          <w:sz w:val="20"/>
          <w:szCs w:val="20"/>
          <w:lang w:val="es-ES"/>
        </w:rPr>
        <w:t xml:space="preserve">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15BB9572"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B92E42">
        <w:rPr>
          <w:rFonts w:ascii="GHEA Grapalat" w:hAnsi="GHEA Grapalat"/>
          <w:b/>
          <w:lang w:val="hy-AM"/>
        </w:rPr>
        <w:t>ՀՀԱՄ-ՈՍԿԵՀԱՏ-ՄԴ-ՀՄԱԱՇՁԲ-24/17</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3586FE0D" w:rsidR="00A52F0E" w:rsidRPr="007B5542" w:rsidRDefault="00F07F93" w:rsidP="00A52F0E">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A52F0E" w:rsidRPr="007B5542">
        <w:rPr>
          <w:rFonts w:ascii="GHEA Grapalat" w:hAnsi="GHEA Grapalat" w:cs="Arial"/>
          <w:b/>
          <w:lang w:val="hy-AM"/>
        </w:rPr>
        <w:t xml:space="preserve">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1A5851BA"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B92E42">
        <w:rPr>
          <w:rFonts w:ascii="GHEA Grapalat" w:hAnsi="GHEA Grapalat"/>
          <w:b/>
          <w:lang w:val="hy-AM"/>
        </w:rPr>
        <w:t>ՀՀԱՄ-ՈՍԿԵՀԱՏ-ՄԴ-ՀՄԱԱՇՁԲ-24/17</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53CF75AC" w:rsidR="00B2572B" w:rsidRPr="00E6597C" w:rsidRDefault="00F07F93" w:rsidP="00EF3662">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01625CA"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B92E42">
        <w:rPr>
          <w:rFonts w:ascii="GHEA Grapalat" w:hAnsi="GHEA Grapalat" w:cs="Arial"/>
          <w:sz w:val="20"/>
          <w:szCs w:val="20"/>
          <w:lang w:val="es-ES"/>
        </w:rPr>
        <w:t>ՀՀԱՄ-ՈՍԿԵՀԱՏ-ՄԴ-ՀՄԱԱՇՁԲ-24/17</w:t>
      </w:r>
      <w:r w:rsidRPr="00E6597C">
        <w:rPr>
          <w:rFonts w:ascii="GHEA Grapalat" w:hAnsi="GHEA Grapalat" w:cs="Arial"/>
          <w:sz w:val="20"/>
          <w:szCs w:val="20"/>
          <w:lang w:val="es-ES"/>
        </w:rPr>
        <w:t xml:space="preserve">»* ծածկագրով </w:t>
      </w:r>
      <w:r w:rsidR="00F07F93">
        <w:rPr>
          <w:rFonts w:ascii="GHEA Grapalat" w:hAnsi="GHEA Grapalat" w:cs="Arial"/>
          <w:sz w:val="20"/>
          <w:szCs w:val="20"/>
          <w:lang w:val="es-ES"/>
        </w:rPr>
        <w:t>հրատապ մեկ անձ</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1" w:name="_Hlk23147299"/>
      <w:r w:rsidRPr="00E6597C">
        <w:rPr>
          <w:rFonts w:ascii="GHEA Grapalat" w:hAnsi="GHEA Grapalat" w:cs="Sylfaen"/>
          <w:vertAlign w:val="superscript"/>
          <w:lang w:val="hy-AM"/>
        </w:rPr>
        <w:t xml:space="preserve">                                                                                     մասնակցի անվանումը</w:t>
      </w:r>
    </w:p>
    <w:bookmarkEnd w:id="11"/>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9E1915"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9E1915"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2CC4C3C" w:rsidR="0053699F" w:rsidRPr="00AE0FAC" w:rsidRDefault="0053699F" w:rsidP="00AE0FAC">
            <w:pPr>
              <w:rPr>
                <w:rFonts w:ascii="GHEA Grapalat" w:hAnsi="GHEA Grapalat"/>
                <w:b/>
                <w:i/>
                <w:lang w:val="hy-AM"/>
              </w:rPr>
            </w:pPr>
            <w:r w:rsidRPr="00AE0FAC">
              <w:rPr>
                <w:rFonts w:ascii="GHEA Grapalat" w:hAnsi="GHEA Grapalat"/>
                <w:b/>
                <w:i/>
                <w:lang w:val="hy-AM"/>
              </w:rPr>
              <w:t>&lt;&lt;</w:t>
            </w:r>
            <w:r w:rsidR="00AE0FAC" w:rsidRPr="00AE0FAC">
              <w:rPr>
                <w:rFonts w:ascii="GHEA Grapalat" w:hAnsi="GHEA Grapalat"/>
                <w:b/>
                <w:i/>
                <w:lang w:val="hy-AM"/>
              </w:rPr>
              <w:t>Լ</w:t>
            </w:r>
            <w:r w:rsidR="00AE0FAC" w:rsidRPr="00495AC8">
              <w:rPr>
                <w:rFonts w:ascii="GHEA Grapalat" w:hAnsi="GHEA Grapalat"/>
                <w:b/>
                <w:i/>
                <w:lang w:val="hy-AM"/>
              </w:rPr>
              <w:t>աբորատորիաների ընթացիկ վերանորոգման աշխատանքներ</w:t>
            </w:r>
            <w:r w:rsidRPr="00AE0FAC">
              <w:rPr>
                <w:rFonts w:ascii="GHEA Grapalat" w:hAnsi="GHEA Grapalat"/>
                <w:b/>
                <w:i/>
                <w:lang w:val="hy-AM"/>
              </w:rPr>
              <w:t>&gt;&gt;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BE2081" w:rsidRDefault="00B2572B" w:rsidP="001557AE">
      <w:pPr>
        <w:pStyle w:val="31"/>
        <w:spacing w:line="240" w:lineRule="auto"/>
        <w:jc w:val="right"/>
        <w:rPr>
          <w:rFonts w:ascii="GHEA Grapalat" w:hAnsi="GHEA Grapalat" w:cs="Arial"/>
          <w:b/>
          <w:strike/>
          <w:lang w:val="hy-AM"/>
        </w:rPr>
      </w:pPr>
      <w:r w:rsidRPr="00BE2081">
        <w:rPr>
          <w:rFonts w:ascii="GHEA Grapalat" w:hAnsi="GHEA Grapalat" w:cs="Sylfaen"/>
          <w:b/>
          <w:strike/>
          <w:lang w:val="hy-AM"/>
        </w:rPr>
        <w:lastRenderedPageBreak/>
        <w:t>Հավելված</w:t>
      </w:r>
      <w:r w:rsidRPr="00BE2081">
        <w:rPr>
          <w:rFonts w:ascii="GHEA Grapalat" w:hAnsi="GHEA Grapalat" w:cs="Arial"/>
          <w:b/>
          <w:strike/>
          <w:lang w:val="hy-AM"/>
        </w:rPr>
        <w:t xml:space="preserve"> </w:t>
      </w:r>
      <w:r w:rsidR="007942E8" w:rsidRPr="00BE2081">
        <w:rPr>
          <w:rFonts w:ascii="GHEA Grapalat" w:hAnsi="GHEA Grapalat" w:cs="Arial"/>
          <w:b/>
          <w:strike/>
          <w:lang w:val="hy-AM"/>
        </w:rPr>
        <w:t>3</w:t>
      </w:r>
    </w:p>
    <w:p w14:paraId="590131F8" w14:textId="388BCFAB" w:rsidR="00B2572B" w:rsidRPr="00BE2081" w:rsidRDefault="00B2572B" w:rsidP="000B1088">
      <w:pPr>
        <w:pStyle w:val="31"/>
        <w:spacing w:line="240" w:lineRule="auto"/>
        <w:jc w:val="right"/>
        <w:rPr>
          <w:rFonts w:ascii="GHEA Grapalat" w:hAnsi="GHEA Grapalat" w:cs="Arial"/>
          <w:b/>
          <w:strike/>
          <w:lang w:val="hy-AM"/>
        </w:rPr>
      </w:pPr>
      <w:r w:rsidRPr="00BE2081">
        <w:rPr>
          <w:rFonts w:ascii="GHEA Grapalat" w:hAnsi="GHEA Grapalat"/>
          <w:strike/>
          <w:sz w:val="24"/>
          <w:szCs w:val="24"/>
          <w:lang w:val="hy-AM"/>
        </w:rPr>
        <w:t>«</w:t>
      </w:r>
      <w:r w:rsidR="00B92E42" w:rsidRPr="00BE2081">
        <w:rPr>
          <w:rFonts w:ascii="GHEA Grapalat" w:hAnsi="GHEA Grapalat"/>
          <w:b/>
          <w:strike/>
          <w:lang w:val="hy-AM"/>
        </w:rPr>
        <w:t>ՀՀԱՄ-ՈՍԿԵՀԱՏ-ՄԴ-ՀՄԱԱՇՁԲ-24/17</w:t>
      </w:r>
      <w:r w:rsidRPr="00BE2081">
        <w:rPr>
          <w:rFonts w:ascii="GHEA Grapalat" w:hAnsi="GHEA Grapalat"/>
          <w:strike/>
          <w:sz w:val="24"/>
          <w:szCs w:val="24"/>
          <w:lang w:val="hy-AM"/>
        </w:rPr>
        <w:t>»</w:t>
      </w:r>
      <w:r w:rsidRPr="00BE2081">
        <w:rPr>
          <w:rFonts w:ascii="GHEA Grapalat" w:hAnsi="GHEA Grapalat" w:cs="Sylfaen"/>
          <w:b/>
          <w:strike/>
          <w:lang w:val="es-ES"/>
        </w:rPr>
        <w:t>*</w:t>
      </w:r>
      <w:r w:rsidRPr="00BE2081">
        <w:rPr>
          <w:rFonts w:ascii="GHEA Grapalat" w:hAnsi="GHEA Grapalat"/>
          <w:b/>
          <w:strike/>
          <w:lang w:val="hy-AM"/>
        </w:rPr>
        <w:t xml:space="preserve">  </w:t>
      </w:r>
      <w:r w:rsidRPr="00BE2081">
        <w:rPr>
          <w:rFonts w:ascii="GHEA Grapalat" w:hAnsi="GHEA Grapalat" w:cs="Sylfaen"/>
          <w:b/>
          <w:strike/>
          <w:lang w:val="hy-AM"/>
        </w:rPr>
        <w:t>ծածկագրով</w:t>
      </w:r>
    </w:p>
    <w:p w14:paraId="1DE6ED1C" w14:textId="4F246482" w:rsidR="00B2572B" w:rsidRPr="00BE2081" w:rsidRDefault="00F07F93" w:rsidP="000B1088">
      <w:pPr>
        <w:pStyle w:val="31"/>
        <w:spacing w:line="240" w:lineRule="auto"/>
        <w:jc w:val="right"/>
        <w:rPr>
          <w:rFonts w:ascii="GHEA Grapalat" w:hAnsi="GHEA Grapalat" w:cs="Sylfaen"/>
          <w:b/>
          <w:strike/>
          <w:lang w:val="hy-AM"/>
        </w:rPr>
      </w:pPr>
      <w:r w:rsidRPr="00BE2081">
        <w:rPr>
          <w:rFonts w:ascii="GHEA Grapalat" w:hAnsi="GHEA Grapalat" w:cs="Sylfaen"/>
          <w:b/>
          <w:strike/>
          <w:lang w:val="hy-AM"/>
        </w:rPr>
        <w:t>հրատապ մեկ անձ</w:t>
      </w:r>
      <w:r w:rsidR="00B2572B" w:rsidRPr="00BE2081">
        <w:rPr>
          <w:rFonts w:ascii="GHEA Grapalat" w:hAnsi="GHEA Grapalat" w:cs="Arial"/>
          <w:b/>
          <w:strike/>
          <w:lang w:val="hy-AM"/>
        </w:rPr>
        <w:t xml:space="preserve">ի </w:t>
      </w:r>
      <w:r w:rsidR="00B2572B" w:rsidRPr="00BE2081">
        <w:rPr>
          <w:rFonts w:ascii="GHEA Grapalat" w:hAnsi="GHEA Grapalat" w:cs="Sylfaen"/>
          <w:b/>
          <w:strike/>
          <w:lang w:val="hy-AM"/>
        </w:rPr>
        <w:t>հրավերի</w:t>
      </w:r>
    </w:p>
    <w:p w14:paraId="3F230D55" w14:textId="77777777" w:rsidR="001557AE" w:rsidRPr="00BE2081" w:rsidRDefault="001557AE" w:rsidP="000B1088">
      <w:pPr>
        <w:pStyle w:val="31"/>
        <w:spacing w:line="240" w:lineRule="auto"/>
        <w:jc w:val="right"/>
        <w:rPr>
          <w:rFonts w:ascii="GHEA Grapalat" w:hAnsi="GHEA Grapalat" w:cs="Sylfaen"/>
          <w:b/>
          <w:strike/>
          <w:lang w:val="hy-AM"/>
        </w:rPr>
      </w:pPr>
    </w:p>
    <w:p w14:paraId="3EC35EA1" w14:textId="77777777" w:rsidR="001557AE" w:rsidRPr="00BE2081"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E2081">
        <w:rPr>
          <w:rStyle w:val="af5"/>
          <w:rFonts w:ascii="GHEA Grapalat" w:hAnsi="GHEA Grapalat"/>
          <w:strike/>
          <w:color w:val="000000"/>
          <w:sz w:val="20"/>
          <w:szCs w:val="20"/>
          <w:lang w:val="hy-AM"/>
        </w:rPr>
        <w:t>ԵՐԱՇԽԻՔ N __________</w:t>
      </w:r>
    </w:p>
    <w:p w14:paraId="68121DC7" w14:textId="77777777" w:rsidR="007154FC" w:rsidRPr="00BE2081" w:rsidRDefault="007154FC" w:rsidP="007154FC">
      <w:pPr>
        <w:pStyle w:val="af4"/>
        <w:shd w:val="clear" w:color="auto" w:fill="FFFFFF"/>
        <w:spacing w:before="0" w:beforeAutospacing="0" w:after="0" w:afterAutospacing="0"/>
        <w:ind w:firstLine="375"/>
        <w:rPr>
          <w:rStyle w:val="af5"/>
          <w:strike/>
          <w:lang w:val="hy-AM"/>
        </w:rPr>
      </w:pPr>
    </w:p>
    <w:p w14:paraId="1A0D4C96" w14:textId="77777777" w:rsidR="007154FC" w:rsidRPr="00BE2081"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ab/>
        <w:t xml:space="preserve">1.Սույն երաշխիքը (այսուհետ՝ երաշխիք) հանդիսանում է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p>
    <w:p w14:paraId="0B3FE28C" w14:textId="77777777" w:rsidR="007154FC" w:rsidRPr="00BE2081" w:rsidRDefault="007154FC" w:rsidP="007154FC">
      <w:pPr>
        <w:pStyle w:val="af4"/>
        <w:shd w:val="clear" w:color="auto" w:fill="FFFFFF"/>
        <w:spacing w:before="0" w:beforeAutospacing="0" w:after="0" w:afterAutospacing="0"/>
        <w:ind w:left="5664" w:firstLine="708"/>
        <w:rPr>
          <w:rStyle w:val="af5"/>
          <w:strike/>
          <w:lang w:val="hy-AM"/>
        </w:rPr>
      </w:pPr>
      <w:r w:rsidRPr="00BE2081">
        <w:rPr>
          <w:rFonts w:ascii="GHEA Grapalat" w:hAnsi="GHEA Grapalat" w:cs="Sylfaen"/>
          <w:strike/>
          <w:vertAlign w:val="superscript"/>
          <w:lang w:val="hy-AM"/>
        </w:rPr>
        <w:t xml:space="preserve">          </w:t>
      </w:r>
      <w:r w:rsidR="009E1525" w:rsidRPr="00BE2081">
        <w:rPr>
          <w:rFonts w:ascii="GHEA Grapalat" w:hAnsi="GHEA Grapalat" w:cs="Sylfaen"/>
          <w:strike/>
          <w:vertAlign w:val="superscript"/>
          <w:lang w:val="hy-AM"/>
        </w:rPr>
        <w:t>պատվիրատուի անվանումը</w:t>
      </w:r>
    </w:p>
    <w:p w14:paraId="2CE2D659" w14:textId="77777777" w:rsidR="009E1525" w:rsidRPr="00BE2081" w:rsidRDefault="007154FC" w:rsidP="006E4901">
      <w:pPr>
        <w:pStyle w:val="af4"/>
        <w:shd w:val="clear" w:color="auto" w:fill="FFFFFF"/>
        <w:spacing w:before="0" w:beforeAutospacing="0" w:after="0" w:afterAutospacing="0"/>
        <w:rPr>
          <w:rFonts w:ascii="GHEA Grapalat" w:hAnsi="GHEA Grapalat" w:cs="Sylfaen"/>
          <w:strike/>
          <w:vertAlign w:val="superscript"/>
          <w:lang w:val="hy-AM"/>
        </w:rPr>
      </w:pPr>
      <w:r w:rsidRPr="00BE2081">
        <w:rPr>
          <w:rStyle w:val="af5"/>
          <w:rFonts w:ascii="GHEA Grapalat" w:hAnsi="GHEA Grapalat"/>
          <w:b w:val="0"/>
          <w:bCs w:val="0"/>
          <w:strike/>
          <w:sz w:val="20"/>
          <w:szCs w:val="20"/>
          <w:lang w:val="hy-AM"/>
        </w:rPr>
        <w:t xml:space="preserve">(այսուհետ՝ </w:t>
      </w:r>
      <w:r w:rsidR="009E1525" w:rsidRPr="00BE2081">
        <w:rPr>
          <w:rStyle w:val="af5"/>
          <w:rFonts w:ascii="GHEA Grapalat" w:hAnsi="GHEA Grapalat"/>
          <w:b w:val="0"/>
          <w:bCs w:val="0"/>
          <w:strike/>
          <w:sz w:val="20"/>
          <w:szCs w:val="20"/>
          <w:lang w:val="hy-AM"/>
        </w:rPr>
        <w:t>բենեֆիցիար</w:t>
      </w:r>
      <w:r w:rsidRPr="00BE2081">
        <w:rPr>
          <w:rStyle w:val="af5"/>
          <w:rFonts w:ascii="GHEA Grapalat" w:hAnsi="GHEA Grapalat"/>
          <w:b w:val="0"/>
          <w:bCs w:val="0"/>
          <w:strike/>
          <w:sz w:val="20"/>
          <w:szCs w:val="20"/>
          <w:lang w:val="hy-AM"/>
        </w:rPr>
        <w:t xml:space="preserve">) </w:t>
      </w:r>
      <w:r w:rsidR="009E1525" w:rsidRPr="00BE2081">
        <w:rPr>
          <w:rStyle w:val="af5"/>
          <w:rFonts w:ascii="GHEA Grapalat" w:hAnsi="GHEA Grapalat"/>
          <w:b w:val="0"/>
          <w:bCs w:val="0"/>
          <w:strike/>
          <w:sz w:val="20"/>
          <w:szCs w:val="20"/>
          <w:lang w:val="hy-AM"/>
        </w:rPr>
        <w:t xml:space="preserve">կողմից </w:t>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lang w:val="hy-AM"/>
        </w:rPr>
        <w:t xml:space="preserve"> ծածկագրով կազմակերպված</w:t>
      </w:r>
      <w:r w:rsidR="009E1525" w:rsidRPr="00BE2081">
        <w:rPr>
          <w:rFonts w:cs="Sylfaen"/>
          <w:strike/>
          <w:vertAlign w:val="superscript"/>
          <w:lang w:val="hy-AM"/>
        </w:rPr>
        <w:t xml:space="preserve">                       </w:t>
      </w:r>
      <w:r w:rsidR="009E1525" w:rsidRPr="00BE2081">
        <w:rPr>
          <w:rFonts w:cs="Sylfaen"/>
          <w:strike/>
          <w:vertAlign w:val="superscript"/>
          <w:lang w:val="hy-AM"/>
        </w:rPr>
        <w:tab/>
      </w:r>
      <w:r w:rsidR="009E1525" w:rsidRPr="00BE2081">
        <w:rPr>
          <w:rFonts w:cs="Sylfaen"/>
          <w:strike/>
          <w:vertAlign w:val="superscript"/>
          <w:lang w:val="hy-AM"/>
        </w:rPr>
        <w:tab/>
      </w:r>
      <w:r w:rsidR="009E1525" w:rsidRPr="00BE2081">
        <w:rPr>
          <w:rFonts w:cs="Sylfaen"/>
          <w:strike/>
          <w:vertAlign w:val="superscript"/>
          <w:lang w:val="hy-AM"/>
        </w:rPr>
        <w:tab/>
      </w:r>
      <w:r w:rsidR="009E1525" w:rsidRPr="00BE2081">
        <w:rPr>
          <w:rFonts w:cs="Sylfaen"/>
          <w:strike/>
          <w:vertAlign w:val="superscript"/>
          <w:lang w:val="hy-AM"/>
        </w:rPr>
        <w:tab/>
      </w:r>
      <w:r w:rsidR="009E1525" w:rsidRPr="00BE2081">
        <w:rPr>
          <w:rFonts w:cs="Sylfaen"/>
          <w:strike/>
          <w:vertAlign w:val="superscript"/>
          <w:lang w:val="hy-AM"/>
        </w:rPr>
        <w:tab/>
      </w:r>
      <w:r w:rsidR="009E1525" w:rsidRPr="00BE2081">
        <w:rPr>
          <w:rFonts w:cs="Sylfaen"/>
          <w:strike/>
          <w:vertAlign w:val="superscript"/>
          <w:lang w:val="hy-AM"/>
        </w:rPr>
        <w:tab/>
      </w:r>
      <w:r w:rsidR="009E1525" w:rsidRPr="00BE2081">
        <w:rPr>
          <w:rFonts w:ascii="GHEA Grapalat" w:hAnsi="GHEA Grapalat" w:cs="Sylfaen"/>
          <w:strike/>
          <w:vertAlign w:val="superscript"/>
          <w:lang w:val="hy-AM"/>
        </w:rPr>
        <w:t xml:space="preserve">ընթացակարգի ծածկագիրը </w:t>
      </w:r>
    </w:p>
    <w:p w14:paraId="1545E4BC" w14:textId="5776EA26" w:rsidR="006A0F27" w:rsidRPr="00BE2081"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գնման </w:t>
      </w:r>
      <w:r w:rsidR="009E1525" w:rsidRPr="00BE2081">
        <w:rPr>
          <w:rStyle w:val="af5"/>
          <w:rFonts w:ascii="GHEA Grapalat" w:hAnsi="GHEA Grapalat"/>
          <w:b w:val="0"/>
          <w:bCs w:val="0"/>
          <w:strike/>
          <w:sz w:val="20"/>
          <w:szCs w:val="20"/>
          <w:lang w:val="hy-AM"/>
        </w:rPr>
        <w:t xml:space="preserve">ընթացակարգին </w:t>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lang w:val="hy-AM"/>
        </w:rPr>
        <w:t xml:space="preserve"> </w:t>
      </w:r>
      <w:r w:rsidRPr="00BE2081">
        <w:rPr>
          <w:rStyle w:val="af5"/>
          <w:rFonts w:ascii="GHEA Grapalat" w:hAnsi="GHEA Grapalat"/>
          <w:b w:val="0"/>
          <w:bCs w:val="0"/>
          <w:strike/>
          <w:sz w:val="20"/>
          <w:szCs w:val="20"/>
          <w:lang w:val="hy-AM"/>
        </w:rPr>
        <w:t>(այսուհետ՝ պրի</w:t>
      </w:r>
      <w:r w:rsidR="0034164E" w:rsidRPr="00BE2081">
        <w:rPr>
          <w:rStyle w:val="af5"/>
          <w:rFonts w:ascii="GHEA Grapalat" w:hAnsi="GHEA Grapalat"/>
          <w:b w:val="0"/>
          <w:bCs w:val="0"/>
          <w:strike/>
          <w:sz w:val="20"/>
          <w:szCs w:val="20"/>
          <w:lang w:val="hy-AM"/>
        </w:rPr>
        <w:t>ն</w:t>
      </w:r>
      <w:r w:rsidRPr="00BE2081">
        <w:rPr>
          <w:rStyle w:val="af5"/>
          <w:rFonts w:ascii="GHEA Grapalat" w:hAnsi="GHEA Grapalat"/>
          <w:b w:val="0"/>
          <w:bCs w:val="0"/>
          <w:strike/>
          <w:sz w:val="20"/>
          <w:szCs w:val="20"/>
          <w:lang w:val="hy-AM"/>
        </w:rPr>
        <w:t xml:space="preserve">ցիպալ) </w:t>
      </w:r>
      <w:r w:rsidR="009E1525" w:rsidRPr="00BE2081">
        <w:rPr>
          <w:rStyle w:val="af5"/>
          <w:rFonts w:ascii="GHEA Grapalat" w:hAnsi="GHEA Grapalat"/>
          <w:b w:val="0"/>
          <w:bCs w:val="0"/>
          <w:strike/>
          <w:sz w:val="20"/>
          <w:szCs w:val="20"/>
          <w:lang w:val="hy-AM"/>
        </w:rPr>
        <w:t>մասնակցելու</w:t>
      </w:r>
      <w:r w:rsidRPr="00BE2081">
        <w:rPr>
          <w:rStyle w:val="af5"/>
          <w:rFonts w:ascii="GHEA Grapalat" w:hAnsi="GHEA Grapalat"/>
          <w:b w:val="0"/>
          <w:bCs w:val="0"/>
          <w:strike/>
          <w:sz w:val="20"/>
          <w:szCs w:val="20"/>
          <w:lang w:val="hy-AM"/>
        </w:rPr>
        <w:t>ց</w:t>
      </w:r>
      <w:r w:rsidR="009E1525" w:rsidRPr="00BE2081">
        <w:rPr>
          <w:rStyle w:val="af5"/>
          <w:rFonts w:ascii="GHEA Grapalat" w:hAnsi="GHEA Grapalat"/>
          <w:b w:val="0"/>
          <w:bCs w:val="0"/>
          <w:strike/>
          <w:sz w:val="20"/>
          <w:szCs w:val="20"/>
          <w:lang w:val="hy-AM"/>
        </w:rPr>
        <w:t xml:space="preserve"> </w:t>
      </w:r>
    </w:p>
    <w:p w14:paraId="3564AFF4" w14:textId="77777777" w:rsidR="006A0F27" w:rsidRPr="00BE20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BE2081">
        <w:rPr>
          <w:rFonts w:ascii="GHEA Grapalat" w:hAnsi="GHEA Grapalat" w:cs="Sylfaen"/>
          <w:strike/>
          <w:vertAlign w:val="superscript"/>
          <w:lang w:val="hy-AM"/>
        </w:rPr>
        <w:t>մասնակցի անվանումը</w:t>
      </w:r>
    </w:p>
    <w:p w14:paraId="72BEEB32" w14:textId="77777777" w:rsidR="007154FC" w:rsidRPr="00BE2081"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BE2081">
        <w:rPr>
          <w:rStyle w:val="af5"/>
          <w:rFonts w:ascii="GHEA Grapalat" w:hAnsi="GHEA Grapalat"/>
          <w:b w:val="0"/>
          <w:bCs w:val="0"/>
          <w:strike/>
          <w:sz w:val="20"/>
          <w:szCs w:val="20"/>
          <w:lang w:val="hy-AM"/>
        </w:rPr>
        <w:t>ում</w:t>
      </w:r>
      <w:r w:rsidR="006A0F27" w:rsidRPr="00BE2081">
        <w:rPr>
          <w:rStyle w:val="af5"/>
          <w:rFonts w:ascii="GHEA Grapalat" w:hAnsi="GHEA Grapalat"/>
          <w:b w:val="0"/>
          <w:bCs w:val="0"/>
          <w:strike/>
          <w:sz w:val="20"/>
          <w:szCs w:val="20"/>
          <w:lang w:val="hy-AM"/>
        </w:rPr>
        <w:t>:</w:t>
      </w:r>
      <w:r w:rsidR="007154FC" w:rsidRPr="00BE2081">
        <w:rPr>
          <w:rStyle w:val="af5"/>
          <w:rFonts w:ascii="GHEA Grapalat" w:hAnsi="GHEA Grapalat"/>
          <w:b w:val="0"/>
          <w:bCs w:val="0"/>
          <w:strike/>
          <w:sz w:val="20"/>
          <w:szCs w:val="20"/>
          <w:lang w:val="hy-AM"/>
        </w:rPr>
        <w:t xml:space="preserve"> </w:t>
      </w:r>
    </w:p>
    <w:p w14:paraId="2151C8EA" w14:textId="77777777" w:rsidR="009E1525" w:rsidRPr="00BE2081"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2. Երաշխիքով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(այսուհետ՝ երաշխիք տվող </w:t>
      </w:r>
    </w:p>
    <w:p w14:paraId="59957446" w14:textId="77777777" w:rsidR="009E1525" w:rsidRPr="00BE2081"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t xml:space="preserve">                         </w:t>
      </w:r>
      <w:r w:rsidRPr="00BE2081">
        <w:rPr>
          <w:rFonts w:ascii="GHEA Grapalat" w:hAnsi="GHEA Grapalat" w:cs="Sylfaen"/>
          <w:strike/>
          <w:vertAlign w:val="superscript"/>
          <w:lang w:val="hy-AM"/>
        </w:rPr>
        <w:t>երաշխիքը տվող բանկի անվանումը</w:t>
      </w:r>
    </w:p>
    <w:p w14:paraId="559A9545" w14:textId="77777777" w:rsidR="00961895" w:rsidRPr="00BE2081"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BE2081">
        <w:rPr>
          <w:rStyle w:val="af5"/>
          <w:rFonts w:ascii="GHEA Grapalat" w:hAnsi="GHEA Grapalat"/>
          <w:b w:val="0"/>
          <w:bCs w:val="0"/>
          <w:strike/>
          <w:sz w:val="20"/>
          <w:szCs w:val="20"/>
          <w:lang w:val="hy-AM"/>
        </w:rPr>
        <w:t xml:space="preserve">ներկայացված պահանջով (այսուհետ՝ պահանջ) </w:t>
      </w:r>
      <w:r w:rsidR="006A0F27" w:rsidRPr="00BE2081">
        <w:rPr>
          <w:rStyle w:val="af5"/>
          <w:rFonts w:ascii="GHEA Grapalat" w:hAnsi="GHEA Grapalat"/>
          <w:b w:val="0"/>
          <w:bCs w:val="0"/>
          <w:strike/>
          <w:sz w:val="20"/>
          <w:szCs w:val="20"/>
          <w:lang w:val="hy-AM"/>
        </w:rPr>
        <w:t xml:space="preserve">բենեֆիցիարին վճարել </w:t>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r w:rsidR="009E1525" w:rsidRPr="00BE2081">
        <w:rPr>
          <w:rStyle w:val="af5"/>
          <w:rFonts w:ascii="GHEA Grapalat" w:hAnsi="GHEA Grapalat"/>
          <w:b w:val="0"/>
          <w:bCs w:val="0"/>
          <w:strike/>
          <w:sz w:val="20"/>
          <w:szCs w:val="20"/>
          <w:u w:val="single"/>
          <w:lang w:val="hy-AM"/>
        </w:rPr>
        <w:tab/>
      </w:r>
    </w:p>
    <w:p w14:paraId="265D4ADD" w14:textId="77777777" w:rsidR="00961895" w:rsidRPr="00BE20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E2081">
        <w:rPr>
          <w:rFonts w:ascii="GHEA Grapalat" w:hAnsi="GHEA Grapalat" w:cs="Sylfaen"/>
          <w:strike/>
          <w:vertAlign w:val="superscript"/>
          <w:lang w:val="hy-AM"/>
        </w:rPr>
        <w:t xml:space="preserve">  գումարը թվերով և տառերով</w:t>
      </w:r>
    </w:p>
    <w:p w14:paraId="640DCF1C" w14:textId="77777777" w:rsidR="00961895" w:rsidRPr="00BE2081"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(այսուհետ՝ երաշխիքի գումար)՝</w:t>
      </w:r>
      <w:r w:rsidR="007154FC" w:rsidRPr="00BE2081">
        <w:rPr>
          <w:rStyle w:val="af5"/>
          <w:rFonts w:ascii="GHEA Grapalat" w:hAnsi="GHEA Grapalat"/>
          <w:b w:val="0"/>
          <w:bCs w:val="0"/>
          <w:strike/>
          <w:sz w:val="20"/>
          <w:szCs w:val="20"/>
          <w:lang w:val="hy-AM"/>
        </w:rPr>
        <w:t xml:space="preserve"> </w:t>
      </w:r>
      <w:r w:rsidRPr="00BE2081">
        <w:rPr>
          <w:rStyle w:val="af5"/>
          <w:rFonts w:ascii="GHEA Grapalat" w:hAnsi="GHEA Grapalat"/>
          <w:b w:val="0"/>
          <w:bCs w:val="0"/>
          <w:strike/>
          <w:sz w:val="20"/>
          <w:szCs w:val="20"/>
          <w:lang w:val="hy-AM"/>
        </w:rPr>
        <w:t xml:space="preserve">պահանջն ստանալուց </w:t>
      </w:r>
      <w:r w:rsidR="00C8399F" w:rsidRPr="00BE2081">
        <w:rPr>
          <w:rStyle w:val="af5"/>
          <w:rFonts w:ascii="GHEA Grapalat" w:hAnsi="GHEA Grapalat"/>
          <w:b w:val="0"/>
          <w:bCs w:val="0"/>
          <w:strike/>
          <w:sz w:val="20"/>
          <w:szCs w:val="20"/>
          <w:lang w:val="hy-AM"/>
        </w:rPr>
        <w:t>հինգ</w:t>
      </w:r>
      <w:r w:rsidR="009D3747" w:rsidRPr="00BE2081">
        <w:rPr>
          <w:rStyle w:val="af5"/>
          <w:rFonts w:ascii="GHEA Grapalat" w:hAnsi="GHEA Grapalat"/>
          <w:b w:val="0"/>
          <w:bCs w:val="0"/>
          <w:strike/>
          <w:sz w:val="20"/>
          <w:szCs w:val="20"/>
          <w:lang w:val="hy-AM"/>
        </w:rPr>
        <w:t xml:space="preserve"> աշխատանքային օրվա ընթացքում:</w:t>
      </w:r>
      <w:r w:rsidR="004C77DB" w:rsidRPr="00BE2081">
        <w:rPr>
          <w:rStyle w:val="af5"/>
          <w:rFonts w:ascii="GHEA Grapalat" w:hAnsi="GHEA Grapalat"/>
          <w:b w:val="0"/>
          <w:bCs w:val="0"/>
          <w:strike/>
          <w:sz w:val="20"/>
          <w:szCs w:val="20"/>
          <w:lang w:val="hy-AM"/>
        </w:rPr>
        <w:t xml:space="preserve"> </w:t>
      </w:r>
      <w:r w:rsidR="000C0396" w:rsidRPr="00BE2081">
        <w:rPr>
          <w:rStyle w:val="af5"/>
          <w:rFonts w:ascii="GHEA Grapalat" w:hAnsi="GHEA Grapalat"/>
          <w:b w:val="0"/>
          <w:bCs w:val="0"/>
          <w:strike/>
          <w:sz w:val="20"/>
          <w:szCs w:val="20"/>
          <w:lang w:val="hy-AM"/>
        </w:rPr>
        <w:t xml:space="preserve">  </w:t>
      </w:r>
      <w:r w:rsidR="004C77DB" w:rsidRPr="00BE2081">
        <w:rPr>
          <w:rStyle w:val="af5"/>
          <w:rFonts w:ascii="GHEA Grapalat" w:hAnsi="GHEA Grapalat"/>
          <w:b w:val="0"/>
          <w:bCs w:val="0"/>
          <w:strike/>
          <w:sz w:val="20"/>
          <w:szCs w:val="20"/>
          <w:lang w:val="hy-AM"/>
        </w:rPr>
        <w:t>Վճարումը</w:t>
      </w:r>
      <w:r w:rsidR="00244642" w:rsidRPr="00BE2081">
        <w:rPr>
          <w:rStyle w:val="af5"/>
          <w:rFonts w:ascii="GHEA Grapalat" w:hAnsi="GHEA Grapalat"/>
          <w:b w:val="0"/>
          <w:bCs w:val="0"/>
          <w:strike/>
          <w:sz w:val="20"/>
          <w:szCs w:val="20"/>
          <w:lang w:val="hy-AM"/>
        </w:rPr>
        <w:t xml:space="preserve"> </w:t>
      </w:r>
      <w:r w:rsidR="000C0396" w:rsidRPr="00BE2081">
        <w:rPr>
          <w:rStyle w:val="af5"/>
          <w:rFonts w:ascii="GHEA Grapalat" w:hAnsi="GHEA Grapalat"/>
          <w:b w:val="0"/>
          <w:bCs w:val="0"/>
          <w:strike/>
          <w:sz w:val="20"/>
          <w:szCs w:val="20"/>
          <w:lang w:val="hy-AM"/>
        </w:rPr>
        <w:t xml:space="preserve"> </w:t>
      </w:r>
      <w:r w:rsidR="00962585" w:rsidRPr="00BE2081">
        <w:rPr>
          <w:rStyle w:val="af5"/>
          <w:rFonts w:ascii="GHEA Grapalat" w:hAnsi="GHEA Grapalat"/>
          <w:b w:val="0"/>
          <w:bCs w:val="0"/>
          <w:strike/>
          <w:sz w:val="20"/>
          <w:szCs w:val="20"/>
          <w:lang w:val="hy-AM"/>
        </w:rPr>
        <w:t>կատարվում է բենեֆիցիարի</w:t>
      </w:r>
      <w:r w:rsidR="000C0396" w:rsidRPr="00BE2081">
        <w:rPr>
          <w:rStyle w:val="af5"/>
          <w:rFonts w:ascii="GHEA Grapalat" w:hAnsi="GHEA Grapalat"/>
          <w:b w:val="0"/>
          <w:bCs w:val="0"/>
          <w:strike/>
          <w:sz w:val="20"/>
          <w:szCs w:val="20"/>
          <w:lang w:val="hy-AM"/>
        </w:rPr>
        <w:t xml:space="preserve"> </w:t>
      </w:r>
      <w:r w:rsidR="000C0396" w:rsidRPr="00BE2081">
        <w:rPr>
          <w:rStyle w:val="af5"/>
          <w:rFonts w:ascii="GHEA Grapalat" w:hAnsi="GHEA Grapalat"/>
          <w:b w:val="0"/>
          <w:bCs w:val="0"/>
          <w:strike/>
          <w:sz w:val="20"/>
          <w:szCs w:val="20"/>
          <w:u w:val="single"/>
          <w:lang w:val="hy-AM"/>
        </w:rPr>
        <w:tab/>
      </w:r>
      <w:r w:rsidR="000C0396" w:rsidRPr="00BE2081">
        <w:rPr>
          <w:rStyle w:val="af5"/>
          <w:rFonts w:ascii="GHEA Grapalat" w:hAnsi="GHEA Grapalat"/>
          <w:b w:val="0"/>
          <w:bCs w:val="0"/>
          <w:strike/>
          <w:sz w:val="20"/>
          <w:szCs w:val="20"/>
          <w:u w:val="single"/>
          <w:lang w:val="hy-AM"/>
        </w:rPr>
        <w:tab/>
      </w:r>
      <w:r w:rsidR="000C0396" w:rsidRPr="00BE2081">
        <w:rPr>
          <w:rStyle w:val="af5"/>
          <w:rFonts w:ascii="GHEA Grapalat" w:hAnsi="GHEA Grapalat"/>
          <w:b w:val="0"/>
          <w:bCs w:val="0"/>
          <w:strike/>
          <w:sz w:val="20"/>
          <w:szCs w:val="20"/>
          <w:u w:val="single"/>
          <w:lang w:val="hy-AM"/>
        </w:rPr>
        <w:tab/>
      </w:r>
      <w:r w:rsidR="00961895" w:rsidRPr="00BE2081">
        <w:rPr>
          <w:rStyle w:val="af5"/>
          <w:rFonts w:ascii="GHEA Grapalat" w:hAnsi="GHEA Grapalat"/>
          <w:b w:val="0"/>
          <w:bCs w:val="0"/>
          <w:strike/>
          <w:sz w:val="20"/>
          <w:szCs w:val="20"/>
          <w:u w:val="single"/>
          <w:lang w:val="hy-AM"/>
        </w:rPr>
        <w:t xml:space="preserve"> </w:t>
      </w:r>
      <w:r w:rsidR="00961895" w:rsidRPr="00BE2081">
        <w:rPr>
          <w:rStyle w:val="af5"/>
          <w:rFonts w:ascii="GHEA Grapalat" w:hAnsi="GHEA Grapalat"/>
          <w:b w:val="0"/>
          <w:bCs w:val="0"/>
          <w:strike/>
          <w:sz w:val="20"/>
          <w:szCs w:val="20"/>
          <w:u w:val="single"/>
          <w:lang w:val="hy-AM"/>
        </w:rPr>
        <w:tab/>
      </w:r>
      <w:r w:rsidR="00961895" w:rsidRPr="00BE2081">
        <w:rPr>
          <w:rStyle w:val="af5"/>
          <w:rFonts w:ascii="GHEA Grapalat" w:hAnsi="GHEA Grapalat"/>
          <w:b w:val="0"/>
          <w:bCs w:val="0"/>
          <w:strike/>
          <w:sz w:val="20"/>
          <w:szCs w:val="20"/>
          <w:u w:val="single"/>
          <w:lang w:val="hy-AM"/>
        </w:rPr>
        <w:tab/>
      </w:r>
      <w:r w:rsidR="00961895" w:rsidRPr="00BE2081">
        <w:rPr>
          <w:rStyle w:val="af5"/>
          <w:rFonts w:ascii="GHEA Grapalat" w:hAnsi="GHEA Grapalat"/>
          <w:b w:val="0"/>
          <w:bCs w:val="0"/>
          <w:strike/>
          <w:sz w:val="20"/>
          <w:szCs w:val="20"/>
          <w:u w:val="single"/>
          <w:lang w:val="hy-AM"/>
        </w:rPr>
        <w:tab/>
      </w:r>
      <w:r w:rsidR="00961895" w:rsidRPr="00BE2081">
        <w:rPr>
          <w:rStyle w:val="af5"/>
          <w:rFonts w:ascii="GHEA Grapalat" w:hAnsi="GHEA Grapalat"/>
          <w:b w:val="0"/>
          <w:bCs w:val="0"/>
          <w:strike/>
          <w:sz w:val="20"/>
          <w:szCs w:val="20"/>
          <w:lang w:val="hy-AM"/>
        </w:rPr>
        <w:t xml:space="preserve"> հ</w:t>
      </w:r>
      <w:r w:rsidR="000C0396" w:rsidRPr="00BE2081">
        <w:rPr>
          <w:rStyle w:val="af5"/>
          <w:rFonts w:ascii="GHEA Grapalat" w:hAnsi="GHEA Grapalat"/>
          <w:b w:val="0"/>
          <w:bCs w:val="0"/>
          <w:strike/>
          <w:sz w:val="20"/>
          <w:szCs w:val="20"/>
          <w:lang w:val="hy-AM"/>
        </w:rPr>
        <w:t xml:space="preserve">աշվեհամարին </w:t>
      </w:r>
      <w:r w:rsidR="00961895" w:rsidRPr="00BE2081">
        <w:rPr>
          <w:rStyle w:val="af5"/>
          <w:rFonts w:ascii="GHEA Grapalat" w:hAnsi="GHEA Grapalat"/>
          <w:b w:val="0"/>
          <w:bCs w:val="0"/>
          <w:strike/>
          <w:sz w:val="20"/>
          <w:szCs w:val="20"/>
          <w:lang w:val="hy-AM"/>
        </w:rPr>
        <w:t>փոխանցման միջոցով:</w:t>
      </w:r>
    </w:p>
    <w:p w14:paraId="00CF4250" w14:textId="77777777" w:rsidR="00961895" w:rsidRPr="00BE2081"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Fonts w:ascii="GHEA Grapalat" w:hAnsi="GHEA Grapalat" w:cs="Sylfaen"/>
          <w:strike/>
          <w:vertAlign w:val="superscript"/>
          <w:lang w:val="hy-AM"/>
        </w:rPr>
        <w:t xml:space="preserve">                                                                                               հաշվեհամարը  </w:t>
      </w:r>
    </w:p>
    <w:p w14:paraId="2A2FA213" w14:textId="77777777" w:rsidR="001557AE" w:rsidRPr="00BE2081"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3. Սույն երաշխիքն անհետկանչելի է:</w:t>
      </w:r>
    </w:p>
    <w:p w14:paraId="0069706D" w14:textId="77777777" w:rsidR="001557AE" w:rsidRPr="00BE2081"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BE2081"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5. Երաշխիքը գործում է</w:t>
      </w:r>
      <w:r w:rsidR="0057568F" w:rsidRPr="00BE2081">
        <w:rPr>
          <w:rFonts w:ascii="GHEA Grapalat" w:hAnsi="GHEA Grapalat"/>
          <w:strike/>
          <w:color w:val="000000"/>
          <w:sz w:val="20"/>
          <w:szCs w:val="20"/>
          <w:lang w:val="hy-AM"/>
        </w:rPr>
        <w:t xml:space="preserve"> թողարկման պահից և ուժի մեջ է </w:t>
      </w:r>
      <w:r w:rsidRPr="00BE2081">
        <w:rPr>
          <w:rFonts w:ascii="GHEA Grapalat" w:hAnsi="GHEA Grapalat"/>
          <w:strike/>
          <w:color w:val="000000"/>
          <w:sz w:val="20"/>
          <w:szCs w:val="20"/>
          <w:lang w:val="hy-AM"/>
        </w:rPr>
        <w:t xml:space="preserve"> </w:t>
      </w:r>
      <w:r w:rsidR="000C0396" w:rsidRPr="00BE2081">
        <w:rPr>
          <w:rFonts w:ascii="GHEA Grapalat" w:hAnsi="GHEA Grapalat"/>
          <w:strike/>
          <w:color w:val="000000"/>
          <w:sz w:val="20"/>
          <w:szCs w:val="20"/>
          <w:lang w:val="hy-AM"/>
        </w:rPr>
        <w:t xml:space="preserve">բենեֆիցիարի կողմից </w:t>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u w:val="single"/>
          <w:lang w:val="hy-AM"/>
        </w:rPr>
        <w:tab/>
      </w:r>
      <w:r w:rsidR="000C0396" w:rsidRPr="00BE2081">
        <w:rPr>
          <w:rFonts w:ascii="GHEA Grapalat" w:hAnsi="GHEA Grapalat"/>
          <w:strike/>
          <w:color w:val="000000"/>
          <w:sz w:val="20"/>
          <w:szCs w:val="20"/>
          <w:lang w:val="hy-AM"/>
        </w:rPr>
        <w:t xml:space="preserve"> ծածկագրով </w:t>
      </w:r>
    </w:p>
    <w:p w14:paraId="7B1F3588" w14:textId="77777777" w:rsidR="000C0396" w:rsidRPr="00BE2081" w:rsidRDefault="000C0396" w:rsidP="000C0396">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ընթացակարգի ծածկագիրը </w:t>
      </w:r>
    </w:p>
    <w:p w14:paraId="1ED70277" w14:textId="77A8EC21" w:rsidR="006B42B0" w:rsidRPr="00BE2081" w:rsidRDefault="000C0396" w:rsidP="006B42B0">
      <w:pPr>
        <w:pStyle w:val="aff3"/>
        <w:tabs>
          <w:tab w:val="left" w:pos="0"/>
        </w:tabs>
        <w:ind w:left="0"/>
        <w:mirrorIndents/>
        <w:jc w:val="both"/>
        <w:rPr>
          <w:rFonts w:ascii="GHEA Grapalat" w:eastAsia="Calibri" w:hAnsi="GHEA Grapalat"/>
          <w:strike/>
          <w:color w:val="000000"/>
          <w:sz w:val="20"/>
          <w:szCs w:val="20"/>
          <w:lang w:val="hy-AM"/>
        </w:rPr>
      </w:pPr>
      <w:r w:rsidRPr="00BE2081">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57568F" w:rsidRPr="00BE2081">
        <w:rPr>
          <w:rFonts w:ascii="GHEA Grapalat" w:hAnsi="GHEA Grapalat"/>
          <w:strike/>
          <w:color w:val="000000"/>
          <w:sz w:val="20"/>
          <w:szCs w:val="20"/>
          <w:lang w:val="hy-AM"/>
        </w:rPr>
        <w:t>հայտերի ներկայացման վերջնաժամկետը լրանալու</w:t>
      </w:r>
      <w:r w:rsidRPr="00BE2081">
        <w:rPr>
          <w:rFonts w:ascii="GHEA Grapalat" w:hAnsi="GHEA Grapalat"/>
          <w:strike/>
          <w:color w:val="000000"/>
          <w:sz w:val="20"/>
          <w:szCs w:val="20"/>
          <w:lang w:val="hy-AM"/>
        </w:rPr>
        <w:t xml:space="preserve"> օրվանից հաշված իննսուն աշխատանքային օր:</w:t>
      </w:r>
      <w:r w:rsidR="00C82CF5" w:rsidRPr="00BE2081">
        <w:rPr>
          <w:rFonts w:ascii="GHEA Grapalat" w:hAnsi="GHEA Grapalat"/>
          <w:strike/>
          <w:color w:val="000000"/>
          <w:sz w:val="20"/>
          <w:szCs w:val="20"/>
          <w:vertAlign w:val="superscript"/>
          <w:lang w:val="hy-AM"/>
        </w:rPr>
        <w:t>**</w:t>
      </w:r>
      <w:r w:rsidR="00624D21" w:rsidRPr="00BE2081">
        <w:rPr>
          <w:rFonts w:ascii="GHEA Grapalat" w:hAnsi="GHEA Grapalat"/>
          <w:strike/>
          <w:color w:val="000000"/>
          <w:sz w:val="20"/>
          <w:szCs w:val="20"/>
          <w:lang w:val="hy-AM"/>
        </w:rPr>
        <w:t xml:space="preserve"> </w:t>
      </w:r>
      <w:r w:rsidR="000A5226" w:rsidRPr="00BE2081">
        <w:rPr>
          <w:rFonts w:ascii="GHEA Grapalat" w:hAnsi="GHEA Grapalat"/>
          <w:strike/>
          <w:color w:val="000000"/>
          <w:sz w:val="20"/>
          <w:szCs w:val="20"/>
          <w:lang w:val="hy-AM"/>
        </w:rPr>
        <w:t xml:space="preserve">Սույն երաշխիքի տրամադրման փաստի վերաբերյալ տեղեկատվությունը՝ </w:t>
      </w:r>
      <w:r w:rsidR="00FC6796" w:rsidRPr="00BE2081">
        <w:rPr>
          <w:rFonts w:ascii="GHEA Grapalat" w:hAnsi="GHEA Grapalat"/>
          <w:strike/>
          <w:color w:val="000000"/>
          <w:sz w:val="20"/>
          <w:szCs w:val="20"/>
          <w:lang w:val="hy-AM"/>
        </w:rPr>
        <w:t xml:space="preserve">երաշխիքի համարը, տրամադրող բանկի անվանումը և սույն երաշխիքի 1-ին կետում նշված ծածկագիրը՝ </w:t>
      </w:r>
      <w:r w:rsidR="000A5226" w:rsidRPr="00BE2081">
        <w:rPr>
          <w:rFonts w:ascii="GHEA Grapalat" w:hAnsi="GHEA Grapalat"/>
          <w:strike/>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BE2081">
        <w:rPr>
          <w:rFonts w:ascii="GHEA Grapalat" w:eastAsia="Calibri" w:hAnsi="GHEA Grapalat"/>
          <w:strike/>
          <w:color w:val="000000"/>
          <w:sz w:val="20"/>
          <w:szCs w:val="20"/>
          <w:lang w:val="hy-AM"/>
        </w:rPr>
        <w:t xml:space="preserve">գնահատող հանձնաժողովի </w:t>
      </w:r>
      <w:r w:rsidR="000A5226" w:rsidRPr="00BE2081">
        <w:rPr>
          <w:rFonts w:ascii="GHEA Grapalat" w:hAnsi="GHEA Grapalat"/>
          <w:strike/>
          <w:color w:val="000000"/>
          <w:sz w:val="20"/>
          <w:szCs w:val="20"/>
          <w:lang w:val="hy-AM"/>
        </w:rPr>
        <w:t>քարտուղարի</w:t>
      </w:r>
      <w:r w:rsidR="000117CC" w:rsidRPr="00BE2081">
        <w:rPr>
          <w:rFonts w:ascii="GHEA Grapalat" w:hAnsi="GHEA Grapalat"/>
          <w:strike/>
          <w:color w:val="000000"/>
          <w:sz w:val="20"/>
          <w:szCs w:val="20"/>
          <w:lang w:val="hy-AM"/>
        </w:rPr>
        <w:t xml:space="preserve">՝ </w:t>
      </w:r>
      <w:r w:rsidR="006B42B0" w:rsidRPr="00BE2081">
        <w:rPr>
          <w:rFonts w:ascii="GHEA Grapalat" w:hAnsi="GHEA Grapalat"/>
          <w:strike/>
          <w:color w:val="000000"/>
          <w:sz w:val="20"/>
          <w:szCs w:val="20"/>
          <w:lang w:val="hy-AM"/>
        </w:rPr>
        <w:t xml:space="preserve">-----------------------------------      </w:t>
      </w:r>
    </w:p>
    <w:p w14:paraId="3986433B" w14:textId="660FF007" w:rsidR="006B42B0" w:rsidRPr="00BE2081" w:rsidRDefault="006B42B0" w:rsidP="006B42B0">
      <w:pPr>
        <w:pStyle w:val="aff3"/>
        <w:tabs>
          <w:tab w:val="left" w:pos="0"/>
        </w:tabs>
        <w:ind w:left="0"/>
        <w:mirrorIndents/>
        <w:jc w:val="both"/>
        <w:rPr>
          <w:rFonts w:ascii="GHEA Grapalat" w:hAnsi="GHEA Grapalat"/>
          <w:strike/>
          <w:color w:val="000000"/>
          <w:sz w:val="20"/>
          <w:szCs w:val="20"/>
          <w:lang w:val="hy-AM"/>
        </w:rPr>
      </w:pPr>
      <w:r w:rsidRPr="00BE2081">
        <w:rPr>
          <w:rFonts w:ascii="GHEA Grapalat" w:hAnsi="GHEA Grapalat" w:cs="Sylfaen"/>
          <w:strike/>
          <w:vertAlign w:val="superscript"/>
          <w:lang w:val="hy-AM"/>
        </w:rPr>
        <w:t xml:space="preserve">                                                                                                                                       </w:t>
      </w:r>
      <w:r w:rsidR="000117CC" w:rsidRPr="00BE2081">
        <w:rPr>
          <w:rFonts w:ascii="GHEA Grapalat" w:hAnsi="GHEA Grapalat" w:cs="Sylfaen"/>
          <w:strike/>
          <w:vertAlign w:val="superscript"/>
          <w:lang w:val="hy-AM"/>
        </w:rPr>
        <w:t xml:space="preserve">                                    </w:t>
      </w:r>
      <w:r w:rsidRPr="00BE2081">
        <w:rPr>
          <w:rFonts w:ascii="GHEA Grapalat" w:hAnsi="GHEA Grapalat" w:cs="Sylfaen"/>
          <w:strike/>
          <w:vertAlign w:val="superscript"/>
          <w:lang w:val="hy-AM"/>
        </w:rPr>
        <w:t xml:space="preserve">   քարտուղարի էլ. փոստի հասցեն</w:t>
      </w:r>
    </w:p>
    <w:p w14:paraId="77558B3A" w14:textId="554A4F74" w:rsidR="000C0396" w:rsidRPr="00BE2081" w:rsidRDefault="000A5226" w:rsidP="000A5226">
      <w:pPr>
        <w:pStyle w:val="aff3"/>
        <w:tabs>
          <w:tab w:val="left" w:pos="0"/>
        </w:tabs>
        <w:ind w:left="0"/>
        <w:mirrorIndents/>
        <w:jc w:val="both"/>
        <w:rPr>
          <w:rFonts w:ascii="GHEA Grapalat" w:eastAsia="Calibri" w:hAnsi="GHEA Grapalat"/>
          <w:strike/>
          <w:color w:val="000000"/>
          <w:sz w:val="20"/>
          <w:szCs w:val="20"/>
          <w:lang w:val="hy-AM"/>
        </w:rPr>
      </w:pPr>
      <w:r w:rsidRPr="00BE2081">
        <w:rPr>
          <w:rFonts w:ascii="GHEA Grapalat" w:hAnsi="GHEA Grapalat"/>
          <w:strike/>
          <w:color w:val="000000"/>
          <w:sz w:val="20"/>
          <w:szCs w:val="20"/>
          <w:lang w:val="hy-AM"/>
        </w:rPr>
        <w:t xml:space="preserve"> էլեկտրոնային փոստի հասցեին։     </w:t>
      </w:r>
      <w:r w:rsidR="00624D21" w:rsidRPr="00BE2081">
        <w:rPr>
          <w:rFonts w:ascii="GHEA Grapalat" w:hAnsi="GHEA Grapalat"/>
          <w:strike/>
          <w:color w:val="000000"/>
          <w:sz w:val="20"/>
          <w:szCs w:val="20"/>
          <w:lang w:val="hy-AM"/>
        </w:rPr>
        <w:t xml:space="preserve">   </w:t>
      </w:r>
    </w:p>
    <w:p w14:paraId="27CB34C5" w14:textId="7F9DB850" w:rsidR="000C0396" w:rsidRPr="00BE2081"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BE2081">
        <w:rPr>
          <w:rFonts w:ascii="GHEA Grapalat" w:hAnsi="GHEA Grapalat"/>
          <w:strike/>
          <w:color w:val="000000"/>
          <w:sz w:val="20"/>
          <w:szCs w:val="20"/>
          <w:lang w:val="hy-AM"/>
        </w:rPr>
        <w:t xml:space="preserve">է </w:t>
      </w:r>
      <w:r w:rsidR="000C0396" w:rsidRPr="00BE2081">
        <w:rPr>
          <w:rFonts w:ascii="GHEA Grapalat" w:hAnsi="GHEA Grapalat"/>
          <w:strike/>
          <w:color w:val="000000"/>
          <w:sz w:val="20"/>
          <w:szCs w:val="20"/>
          <w:lang w:val="hy-AM"/>
        </w:rPr>
        <w:t>հայտը մերժելու մասին գնահատող հանձնաժողովի նիստի արձանագրության պատճենը</w:t>
      </w:r>
      <w:r w:rsidR="00A91342" w:rsidRPr="00BE2081">
        <w:rPr>
          <w:rFonts w:ascii="GHEA Grapalat" w:hAnsi="GHEA Grapalat"/>
          <w:strike/>
          <w:color w:val="000000"/>
          <w:sz w:val="20"/>
          <w:szCs w:val="20"/>
          <w:lang w:val="hy-AM"/>
        </w:rPr>
        <w:t>:</w:t>
      </w:r>
    </w:p>
    <w:p w14:paraId="39B4376B" w14:textId="77777777" w:rsidR="009C370D" w:rsidRPr="00BE2081"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C6796" w:rsidRPr="00BE2081">
        <w:rPr>
          <w:rFonts w:ascii="GHEA Grapalat" w:hAnsi="GHEA Grapalat"/>
          <w:strike/>
          <w:color w:val="000000"/>
          <w:sz w:val="20"/>
          <w:szCs w:val="20"/>
          <w:lang w:val="hy-AM"/>
        </w:rPr>
        <w:t>ց</w:t>
      </w:r>
      <w:r w:rsidRPr="00BE2081">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BE2081">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BE2081" w:rsidRDefault="0061458A"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8</w:t>
      </w:r>
      <w:r w:rsidR="001557AE" w:rsidRPr="00BE2081">
        <w:rPr>
          <w:rFonts w:ascii="GHEA Grapalat" w:hAnsi="GHEA Grapalat"/>
          <w:strike/>
          <w:color w:val="000000"/>
          <w:sz w:val="20"/>
          <w:szCs w:val="20"/>
          <w:lang w:val="hy-AM"/>
        </w:rPr>
        <w:t>. Երաշխիք տվող անձը մերժում է բենեֆիցիարի պահանջը, եթե`</w:t>
      </w:r>
    </w:p>
    <w:p w14:paraId="20B71307" w14:textId="77777777" w:rsidR="001557AE" w:rsidRPr="00BE2081"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BE2081"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2) պահանջը ներկայացվել է երաշխիքով սահմանված ժամկետի ավարտից հետո:</w:t>
      </w:r>
    </w:p>
    <w:p w14:paraId="00179392" w14:textId="77777777" w:rsidR="001557AE" w:rsidRPr="00BE2081" w:rsidRDefault="0061458A"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9</w:t>
      </w:r>
      <w:r w:rsidR="001557AE" w:rsidRPr="00BE2081">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BE2081"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w:t>
      </w:r>
      <w:r w:rsidR="0061458A" w:rsidRPr="00BE2081">
        <w:rPr>
          <w:rFonts w:ascii="GHEA Grapalat" w:hAnsi="GHEA Grapalat"/>
          <w:strike/>
          <w:color w:val="000000"/>
          <w:sz w:val="20"/>
          <w:szCs w:val="20"/>
          <w:lang w:val="hy-AM"/>
        </w:rPr>
        <w:t>0</w:t>
      </w:r>
      <w:r w:rsidRPr="00BE2081">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BE2081"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w:t>
      </w:r>
      <w:r w:rsidR="0061458A" w:rsidRPr="00BE2081">
        <w:rPr>
          <w:rFonts w:ascii="GHEA Grapalat" w:hAnsi="GHEA Grapalat"/>
          <w:strike/>
          <w:color w:val="000000"/>
          <w:sz w:val="20"/>
          <w:szCs w:val="20"/>
          <w:lang w:val="hy-AM"/>
        </w:rPr>
        <w:t>1</w:t>
      </w:r>
      <w:r w:rsidRPr="00BE2081">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BE2081"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06C71A5" w14:textId="77777777" w:rsidR="009C370D" w:rsidRPr="00BE2081"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E2081">
        <w:rPr>
          <w:rFonts w:ascii="GHEA Grapalat" w:hAnsi="GHEA Grapalat"/>
          <w:strike/>
          <w:color w:val="000000"/>
          <w:sz w:val="20"/>
          <w:szCs w:val="20"/>
          <w:lang w:val="hy-AM"/>
        </w:rPr>
        <w:t xml:space="preserve">Գործադիր </w:t>
      </w:r>
      <w:r w:rsidR="0070371B" w:rsidRPr="00BE2081">
        <w:rPr>
          <w:rFonts w:ascii="GHEA Grapalat" w:hAnsi="GHEA Grapalat"/>
          <w:strike/>
          <w:color w:val="000000"/>
          <w:sz w:val="20"/>
          <w:szCs w:val="20"/>
          <w:lang w:val="hy-AM"/>
        </w:rPr>
        <w:t xml:space="preserve">մարմնի ղեկավար </w:t>
      </w:r>
      <w:r w:rsidRPr="00BE2081">
        <w:rPr>
          <w:rFonts w:ascii="GHEA Grapalat" w:hAnsi="GHEA Grapalat"/>
          <w:strike/>
          <w:color w:val="000000"/>
          <w:sz w:val="20"/>
          <w:szCs w:val="20"/>
          <w:lang w:val="hy-AM"/>
        </w:rPr>
        <w:t xml:space="preserve">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7B507A7D" w14:textId="77777777" w:rsidR="009C370D" w:rsidRPr="00BE2081"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9780C6A" w14:textId="77777777" w:rsidR="009C370D" w:rsidRPr="00BE2081"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D8113D9" w14:textId="77777777" w:rsidR="009C370D" w:rsidRPr="00BE2081"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0BE367C4" w14:textId="5C97550C" w:rsidR="009C370D" w:rsidRPr="00BE2081" w:rsidRDefault="009C370D" w:rsidP="009C370D">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cs="Sylfaen"/>
          <w:strike/>
          <w:vertAlign w:val="superscript"/>
          <w:lang w:val="hy-AM"/>
        </w:rPr>
        <w:lastRenderedPageBreak/>
        <w:t xml:space="preserve">                                                        ամիսը, ամսաթիվը, տարեթիվը</w:t>
      </w:r>
    </w:p>
    <w:p w14:paraId="5E9E3364" w14:textId="77777777" w:rsidR="00AB2DA5" w:rsidRPr="00BE2081" w:rsidRDefault="00AB2DA5" w:rsidP="00AB2DA5">
      <w:pPr>
        <w:pStyle w:val="af2"/>
        <w:jc w:val="both"/>
        <w:rPr>
          <w:rFonts w:ascii="GHEA Grapalat" w:hAnsi="GHEA Grapalat"/>
          <w:i/>
          <w:strike/>
          <w:sz w:val="16"/>
          <w:szCs w:val="16"/>
          <w:lang w:val="hy-AM"/>
        </w:rPr>
      </w:pPr>
    </w:p>
    <w:p w14:paraId="39ED9F7E" w14:textId="77777777" w:rsidR="00AB2DA5" w:rsidRPr="00BE2081" w:rsidRDefault="00AB2DA5" w:rsidP="00AB2DA5">
      <w:pPr>
        <w:pStyle w:val="af2"/>
        <w:jc w:val="both"/>
        <w:rPr>
          <w:rFonts w:ascii="GHEA Grapalat" w:hAnsi="GHEA Grapalat"/>
          <w:i/>
          <w:strike/>
          <w:sz w:val="16"/>
          <w:szCs w:val="16"/>
          <w:lang w:val="hy-AM"/>
        </w:rPr>
      </w:pPr>
    </w:p>
    <w:p w14:paraId="7EABDDD5" w14:textId="76266495" w:rsidR="00AB2DA5" w:rsidRPr="00BE2081" w:rsidRDefault="00AB2DA5" w:rsidP="00AB2DA5">
      <w:pPr>
        <w:pStyle w:val="af2"/>
        <w:jc w:val="both"/>
        <w:rPr>
          <w:rFonts w:ascii="GHEA Grapalat" w:hAnsi="GHEA Grapalat"/>
          <w:i/>
          <w:strike/>
          <w:sz w:val="16"/>
          <w:szCs w:val="16"/>
          <w:lang w:val="hy-AM"/>
        </w:rPr>
      </w:pPr>
      <w:r w:rsidRPr="00BE2081">
        <w:rPr>
          <w:rFonts w:ascii="GHEA Grapalat" w:hAnsi="GHEA Grapalat"/>
          <w:i/>
          <w:strike/>
          <w:sz w:val="16"/>
          <w:szCs w:val="16"/>
          <w:lang w:val="hy-AM"/>
        </w:rPr>
        <w:t>*լրացվում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է</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հանձնաժողովի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քարտուղարի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կողմից</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մինչև</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հրավերը</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տեղեկագրում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հրապարակելը:</w:t>
      </w:r>
    </w:p>
    <w:p w14:paraId="34A69968" w14:textId="0A44CA0A" w:rsidR="00C82CF5" w:rsidRPr="00BE2081" w:rsidRDefault="00C82CF5" w:rsidP="00C82CF5">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i/>
          <w:strike/>
          <w:sz w:val="16"/>
          <w:szCs w:val="16"/>
          <w:lang w:val="hy-AM"/>
        </w:rPr>
        <w:t xml:space="preserve">**Եթե </w:t>
      </w:r>
      <w:r w:rsidRPr="00BE2081">
        <w:rPr>
          <w:rFonts w:ascii="GHEA Grapalat" w:hAnsi="GHEA Grapalat" w:cs="Sylfaen"/>
          <w:i/>
          <w:strike/>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BE2081" w:rsidRDefault="001557AE" w:rsidP="009C370D">
      <w:pPr>
        <w:pStyle w:val="31"/>
        <w:spacing w:line="240" w:lineRule="auto"/>
        <w:jc w:val="center"/>
        <w:rPr>
          <w:rFonts w:ascii="GHEA Grapalat" w:hAnsi="GHEA Grapalat" w:cs="Arial"/>
          <w:b/>
          <w:strike/>
          <w:lang w:val="hy-AM"/>
        </w:rPr>
      </w:pPr>
    </w:p>
    <w:p w14:paraId="4C3630EA" w14:textId="77777777" w:rsidR="00B2572B" w:rsidRPr="00BE2081" w:rsidRDefault="00B2572B" w:rsidP="00ED36CA">
      <w:pPr>
        <w:pStyle w:val="31"/>
        <w:spacing w:line="240" w:lineRule="auto"/>
        <w:jc w:val="right"/>
        <w:rPr>
          <w:rFonts w:ascii="GHEA Grapalat" w:hAnsi="GHEA Grapalat"/>
          <w:strike/>
          <w:szCs w:val="24"/>
          <w:lang w:val="hy-AM"/>
        </w:rPr>
      </w:pPr>
    </w:p>
    <w:p w14:paraId="55FF5800" w14:textId="77777777" w:rsidR="009C370D" w:rsidRPr="00BE2081" w:rsidRDefault="009C370D" w:rsidP="009C370D">
      <w:pPr>
        <w:pStyle w:val="31"/>
        <w:spacing w:line="240" w:lineRule="auto"/>
        <w:jc w:val="right"/>
        <w:rPr>
          <w:rFonts w:ascii="GHEA Grapalat" w:hAnsi="GHEA Grapalat" w:cs="Arial"/>
          <w:b/>
          <w:strike/>
          <w:lang w:val="hy-AM"/>
        </w:rPr>
      </w:pPr>
      <w:r w:rsidRPr="00E6597C">
        <w:rPr>
          <w:rFonts w:ascii="GHEA Grapalat" w:hAnsi="GHEA Grapalat"/>
          <w:b/>
          <w:lang w:val="hy-AM"/>
        </w:rPr>
        <w:br w:type="page"/>
      </w:r>
      <w:r w:rsidRPr="00BE2081">
        <w:rPr>
          <w:rFonts w:ascii="GHEA Grapalat" w:hAnsi="GHEA Grapalat" w:cs="Sylfaen"/>
          <w:b/>
          <w:strike/>
          <w:lang w:val="hy-AM"/>
        </w:rPr>
        <w:lastRenderedPageBreak/>
        <w:t>Հավելված</w:t>
      </w:r>
      <w:r w:rsidRPr="00BE2081">
        <w:rPr>
          <w:rFonts w:ascii="GHEA Grapalat" w:hAnsi="GHEA Grapalat" w:cs="Arial"/>
          <w:b/>
          <w:strike/>
          <w:lang w:val="hy-AM"/>
        </w:rPr>
        <w:t xml:space="preserve"> 4</w:t>
      </w:r>
    </w:p>
    <w:p w14:paraId="3FDFCD6B" w14:textId="3D8921BA" w:rsidR="009C370D" w:rsidRPr="00BE2081" w:rsidRDefault="009C370D" w:rsidP="009C370D">
      <w:pPr>
        <w:pStyle w:val="31"/>
        <w:spacing w:line="240" w:lineRule="auto"/>
        <w:jc w:val="right"/>
        <w:rPr>
          <w:rFonts w:ascii="GHEA Grapalat" w:hAnsi="GHEA Grapalat" w:cs="Arial"/>
          <w:b/>
          <w:strike/>
          <w:lang w:val="hy-AM"/>
        </w:rPr>
      </w:pPr>
      <w:r w:rsidRPr="00BE2081">
        <w:rPr>
          <w:rFonts w:ascii="GHEA Grapalat" w:hAnsi="GHEA Grapalat"/>
          <w:strike/>
          <w:sz w:val="24"/>
          <w:szCs w:val="24"/>
          <w:lang w:val="hy-AM"/>
        </w:rPr>
        <w:t>«</w:t>
      </w:r>
      <w:r w:rsidR="00B92E42" w:rsidRPr="00BE2081">
        <w:rPr>
          <w:rFonts w:ascii="GHEA Grapalat" w:hAnsi="GHEA Grapalat"/>
          <w:b/>
          <w:strike/>
          <w:lang w:val="hy-AM"/>
        </w:rPr>
        <w:t>ՀՀԱՄ-ՈՍԿԵՀԱՏ-ՄԴ-ՀՄԱԱՇՁԲ-24/17</w:t>
      </w:r>
      <w:r w:rsidRPr="00BE2081">
        <w:rPr>
          <w:rFonts w:ascii="GHEA Grapalat" w:hAnsi="GHEA Grapalat"/>
          <w:strike/>
          <w:sz w:val="24"/>
          <w:szCs w:val="24"/>
          <w:lang w:val="hy-AM"/>
        </w:rPr>
        <w:t>»</w:t>
      </w:r>
      <w:r w:rsidRPr="00BE2081">
        <w:rPr>
          <w:rFonts w:ascii="GHEA Grapalat" w:hAnsi="GHEA Grapalat" w:cs="Sylfaen"/>
          <w:b/>
          <w:strike/>
          <w:lang w:val="es-ES"/>
        </w:rPr>
        <w:t>*</w:t>
      </w:r>
      <w:r w:rsidRPr="00BE2081">
        <w:rPr>
          <w:rFonts w:ascii="GHEA Grapalat" w:hAnsi="GHEA Grapalat"/>
          <w:b/>
          <w:strike/>
          <w:lang w:val="hy-AM"/>
        </w:rPr>
        <w:t xml:space="preserve">  </w:t>
      </w:r>
      <w:r w:rsidRPr="00BE2081">
        <w:rPr>
          <w:rFonts w:ascii="GHEA Grapalat" w:hAnsi="GHEA Grapalat" w:cs="Sylfaen"/>
          <w:b/>
          <w:strike/>
          <w:lang w:val="hy-AM"/>
        </w:rPr>
        <w:t>ծածկագրով</w:t>
      </w:r>
    </w:p>
    <w:p w14:paraId="07D85E69" w14:textId="6111D47E" w:rsidR="009C370D" w:rsidRPr="00BE2081" w:rsidRDefault="00F07F93" w:rsidP="009C370D">
      <w:pPr>
        <w:pStyle w:val="31"/>
        <w:spacing w:line="240" w:lineRule="auto"/>
        <w:jc w:val="right"/>
        <w:rPr>
          <w:rFonts w:ascii="GHEA Grapalat" w:hAnsi="GHEA Grapalat"/>
          <w:strike/>
          <w:szCs w:val="24"/>
          <w:lang w:val="hy-AM"/>
        </w:rPr>
      </w:pPr>
      <w:r w:rsidRPr="00BE2081">
        <w:rPr>
          <w:rFonts w:ascii="GHEA Grapalat" w:hAnsi="GHEA Grapalat" w:cs="Sylfaen"/>
          <w:b/>
          <w:strike/>
          <w:lang w:val="hy-AM"/>
        </w:rPr>
        <w:t>հրատապ մեկ անձ</w:t>
      </w:r>
      <w:r w:rsidR="009C370D" w:rsidRPr="00BE2081">
        <w:rPr>
          <w:rFonts w:ascii="GHEA Grapalat" w:hAnsi="GHEA Grapalat" w:cs="Arial"/>
          <w:b/>
          <w:strike/>
          <w:lang w:val="hy-AM"/>
        </w:rPr>
        <w:t xml:space="preserve">ի </w:t>
      </w:r>
      <w:r w:rsidR="009C370D" w:rsidRPr="00BE2081">
        <w:rPr>
          <w:rFonts w:ascii="GHEA Grapalat" w:hAnsi="GHEA Grapalat" w:cs="Sylfaen"/>
          <w:b/>
          <w:strike/>
          <w:lang w:val="hy-AM"/>
        </w:rPr>
        <w:t>հրավերի</w:t>
      </w:r>
    </w:p>
    <w:p w14:paraId="12AAA223" w14:textId="77777777" w:rsidR="00091EBC" w:rsidRPr="00BE2081"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E2081">
        <w:rPr>
          <w:rStyle w:val="af5"/>
          <w:rFonts w:ascii="GHEA Grapalat" w:hAnsi="GHEA Grapalat"/>
          <w:strike/>
          <w:color w:val="000000"/>
          <w:sz w:val="20"/>
          <w:szCs w:val="20"/>
          <w:lang w:val="hy-AM"/>
        </w:rPr>
        <w:t>ԵՐԱՇԽԻՔ N __________</w:t>
      </w:r>
    </w:p>
    <w:p w14:paraId="371AD0D6" w14:textId="77777777" w:rsidR="007A5E2D" w:rsidRPr="00BE2081"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E2081">
        <w:rPr>
          <w:rStyle w:val="af5"/>
          <w:rFonts w:ascii="GHEA Grapalat" w:hAnsi="GHEA Grapalat"/>
          <w:strike/>
          <w:color w:val="000000"/>
          <w:sz w:val="20"/>
          <w:szCs w:val="20"/>
          <w:lang w:val="hy-AM"/>
        </w:rPr>
        <w:t>(որակավորման ապահովում)</w:t>
      </w:r>
    </w:p>
    <w:p w14:paraId="1ACA7D75" w14:textId="77777777" w:rsidR="00091EBC" w:rsidRPr="00BE2081" w:rsidRDefault="00091EBC" w:rsidP="00091EBC">
      <w:pPr>
        <w:pStyle w:val="af4"/>
        <w:shd w:val="clear" w:color="auto" w:fill="FFFFFF"/>
        <w:spacing w:before="0" w:beforeAutospacing="0" w:after="0" w:afterAutospacing="0"/>
        <w:ind w:firstLine="375"/>
        <w:rPr>
          <w:rStyle w:val="af5"/>
          <w:strike/>
          <w:lang w:val="hy-AM"/>
        </w:rPr>
      </w:pPr>
    </w:p>
    <w:p w14:paraId="653BB191" w14:textId="77777777" w:rsidR="00091EBC" w:rsidRPr="00BE2081"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ab/>
        <w:t xml:space="preserve">1.Սույն երաշխիքը (այսուհետ՝ երաշխիք) հանդիսանում է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p>
    <w:p w14:paraId="3E17ED21" w14:textId="77777777" w:rsidR="00091EBC" w:rsidRPr="00BE2081" w:rsidRDefault="00091EBC" w:rsidP="00091EBC">
      <w:pPr>
        <w:pStyle w:val="af4"/>
        <w:shd w:val="clear" w:color="auto" w:fill="FFFFFF"/>
        <w:spacing w:before="0" w:beforeAutospacing="0" w:after="0" w:afterAutospacing="0"/>
        <w:ind w:left="5664" w:firstLine="708"/>
        <w:rPr>
          <w:rStyle w:val="af5"/>
          <w:strike/>
          <w:lang w:val="hy-AM"/>
        </w:rPr>
      </w:pPr>
      <w:r w:rsidRPr="00BE2081">
        <w:rPr>
          <w:rFonts w:ascii="GHEA Grapalat" w:hAnsi="GHEA Grapalat" w:cs="Sylfaen"/>
          <w:strike/>
          <w:vertAlign w:val="superscript"/>
          <w:lang w:val="hy-AM"/>
        </w:rPr>
        <w:t xml:space="preserve">          պատվիրատուի անվանումը</w:t>
      </w:r>
    </w:p>
    <w:p w14:paraId="36F0E295" w14:textId="77777777" w:rsidR="00091EBC" w:rsidRPr="00BE2081" w:rsidRDefault="00091EBC" w:rsidP="006E4901">
      <w:pPr>
        <w:pStyle w:val="af4"/>
        <w:shd w:val="clear" w:color="auto" w:fill="FFFFFF"/>
        <w:spacing w:before="0" w:beforeAutospacing="0" w:after="0" w:afterAutospacing="0"/>
        <w:rPr>
          <w:rFonts w:ascii="GHEA Grapalat" w:hAnsi="GHEA Grapalat" w:cs="Sylfaen"/>
          <w:strike/>
          <w:vertAlign w:val="superscript"/>
          <w:lang w:val="hy-AM"/>
        </w:rPr>
      </w:pPr>
      <w:r w:rsidRPr="00BE2081">
        <w:rPr>
          <w:rStyle w:val="af5"/>
          <w:rFonts w:ascii="GHEA Grapalat" w:hAnsi="GHEA Grapalat"/>
          <w:b w:val="0"/>
          <w:bCs w:val="0"/>
          <w:strike/>
          <w:sz w:val="20"/>
          <w:szCs w:val="20"/>
          <w:lang w:val="hy-AM"/>
        </w:rPr>
        <w:t xml:space="preserve">(այսուհետ՝ բենեֆիցիար) կողմից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ծածկագրով կազմակերպված</w:t>
      </w:r>
      <w:r w:rsidRPr="00BE2081">
        <w:rPr>
          <w:rFonts w:cs="Sylfaen"/>
          <w:strike/>
          <w:vertAlign w:val="superscript"/>
          <w:lang w:val="hy-AM"/>
        </w:rPr>
        <w:t xml:space="preserve">                       </w:t>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ascii="GHEA Grapalat" w:hAnsi="GHEA Grapalat" w:cs="Sylfaen"/>
          <w:strike/>
          <w:vertAlign w:val="superscript"/>
          <w:lang w:val="hy-AM"/>
        </w:rPr>
        <w:t xml:space="preserve">ընթացակարգի ծածկագիրը </w:t>
      </w:r>
    </w:p>
    <w:p w14:paraId="52312E91" w14:textId="77777777" w:rsidR="00F27778" w:rsidRPr="00BE2081"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գնման ընթացակարգի</w:t>
      </w:r>
      <w:r w:rsidR="00F27778" w:rsidRPr="00BE2081">
        <w:rPr>
          <w:rStyle w:val="af5"/>
          <w:rFonts w:ascii="GHEA Grapalat" w:hAnsi="GHEA Grapalat"/>
          <w:b w:val="0"/>
          <w:bCs w:val="0"/>
          <w:strike/>
          <w:sz w:val="20"/>
          <w:szCs w:val="20"/>
          <w:lang w:val="hy-AM"/>
        </w:rPr>
        <w:t xml:space="preserve"> արդյունքում</w:t>
      </w:r>
      <w:r w:rsidRPr="00BE2081">
        <w:rPr>
          <w:rStyle w:val="af5"/>
          <w:rFonts w:ascii="GHEA Grapalat" w:hAnsi="GHEA Grapalat"/>
          <w:b w:val="0"/>
          <w:bCs w:val="0"/>
          <w:strike/>
          <w:sz w:val="20"/>
          <w:szCs w:val="20"/>
          <w:lang w:val="hy-AM"/>
        </w:rPr>
        <w:t xml:space="preserve">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w:t>
      </w:r>
    </w:p>
    <w:p w14:paraId="43D4529B" w14:textId="77777777" w:rsidR="00F27778" w:rsidRPr="00BE2081" w:rsidRDefault="00F27778" w:rsidP="00091EBC">
      <w:pPr>
        <w:pStyle w:val="af4"/>
        <w:shd w:val="clear" w:color="auto" w:fill="FFFFFF"/>
        <w:spacing w:before="0" w:beforeAutospacing="0" w:after="0" w:afterAutospacing="0"/>
        <w:ind w:firstLine="375"/>
        <w:rPr>
          <w:rFonts w:cs="Sylfaen"/>
          <w:strike/>
          <w:vertAlign w:val="superscript"/>
          <w:lang w:val="hy-AM"/>
        </w:rPr>
      </w:pP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Fonts w:ascii="GHEA Grapalat" w:hAnsi="GHEA Grapalat" w:cs="Sylfaen"/>
          <w:strike/>
          <w:vertAlign w:val="superscript"/>
          <w:lang w:val="hy-AM"/>
        </w:rPr>
        <w:t>ընտրված մասնակցի անվանումը</w:t>
      </w:r>
    </w:p>
    <w:p w14:paraId="4371EDA8" w14:textId="0801A493" w:rsidR="00F27778" w:rsidRPr="00BE2081"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(այսուհետ՝ պրի</w:t>
      </w:r>
      <w:r w:rsidR="0034164E" w:rsidRPr="00BE2081">
        <w:rPr>
          <w:rStyle w:val="af5"/>
          <w:rFonts w:ascii="GHEA Grapalat" w:hAnsi="GHEA Grapalat"/>
          <w:b w:val="0"/>
          <w:bCs w:val="0"/>
          <w:strike/>
          <w:sz w:val="20"/>
          <w:szCs w:val="20"/>
          <w:lang w:val="hy-AM"/>
        </w:rPr>
        <w:t>ն</w:t>
      </w:r>
      <w:r w:rsidRPr="00BE2081">
        <w:rPr>
          <w:rStyle w:val="af5"/>
          <w:rFonts w:ascii="GHEA Grapalat" w:hAnsi="GHEA Grapalat"/>
          <w:b w:val="0"/>
          <w:bCs w:val="0"/>
          <w:strike/>
          <w:sz w:val="20"/>
          <w:szCs w:val="20"/>
          <w:lang w:val="hy-AM"/>
        </w:rPr>
        <w:t xml:space="preserve">ցիպալ) </w:t>
      </w:r>
      <w:r w:rsidR="00F27778" w:rsidRPr="00BE2081">
        <w:rPr>
          <w:rStyle w:val="af5"/>
          <w:rFonts w:ascii="GHEA Grapalat" w:hAnsi="GHEA Grapalat"/>
          <w:b w:val="0"/>
          <w:bCs w:val="0"/>
          <w:strike/>
          <w:sz w:val="20"/>
          <w:szCs w:val="20"/>
          <w:lang w:val="hy-AM"/>
        </w:rPr>
        <w:t xml:space="preserve">կողմից կնքվելիք </w:t>
      </w:r>
      <w:r w:rsidR="007A5E2D" w:rsidRPr="00BE2081">
        <w:rPr>
          <w:rStyle w:val="af5"/>
          <w:rFonts w:ascii="GHEA Grapalat" w:hAnsi="GHEA Grapalat"/>
          <w:b w:val="0"/>
          <w:bCs w:val="0"/>
          <w:strike/>
          <w:sz w:val="20"/>
          <w:szCs w:val="20"/>
          <w:lang w:val="hy-AM"/>
        </w:rPr>
        <w:t>N</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t xml:space="preserve">           </w:t>
      </w:r>
      <w:r w:rsidR="00F27778"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u w:val="single"/>
          <w:lang w:val="hy-AM"/>
        </w:rPr>
        <w:tab/>
      </w:r>
      <w:r w:rsidR="00F27778" w:rsidRPr="00BE2081">
        <w:rPr>
          <w:rStyle w:val="af5"/>
          <w:rFonts w:ascii="GHEA Grapalat" w:hAnsi="GHEA Grapalat"/>
          <w:b w:val="0"/>
          <w:bCs w:val="0"/>
          <w:strike/>
          <w:sz w:val="20"/>
          <w:szCs w:val="20"/>
          <w:lang w:val="hy-AM"/>
        </w:rPr>
        <w:tab/>
      </w:r>
      <w:r w:rsidR="00F27778" w:rsidRPr="00BE2081">
        <w:rPr>
          <w:rStyle w:val="af5"/>
          <w:rFonts w:ascii="GHEA Grapalat" w:hAnsi="GHEA Grapalat"/>
          <w:b w:val="0"/>
          <w:bCs w:val="0"/>
          <w:strike/>
          <w:sz w:val="20"/>
          <w:szCs w:val="20"/>
          <w:lang w:val="hy-AM"/>
        </w:rPr>
        <w:tab/>
      </w:r>
      <w:r w:rsidR="00F27778" w:rsidRPr="00BE2081">
        <w:rPr>
          <w:rStyle w:val="af5"/>
          <w:rFonts w:ascii="GHEA Grapalat" w:hAnsi="GHEA Grapalat"/>
          <w:b w:val="0"/>
          <w:bCs w:val="0"/>
          <w:strike/>
          <w:sz w:val="20"/>
          <w:szCs w:val="20"/>
          <w:lang w:val="hy-AM"/>
        </w:rPr>
        <w:tab/>
      </w:r>
      <w:r w:rsidR="00F27778" w:rsidRPr="00BE2081">
        <w:rPr>
          <w:rStyle w:val="af5"/>
          <w:rFonts w:ascii="GHEA Grapalat" w:hAnsi="GHEA Grapalat"/>
          <w:b w:val="0"/>
          <w:bCs w:val="0"/>
          <w:strike/>
          <w:sz w:val="20"/>
          <w:szCs w:val="20"/>
          <w:lang w:val="hy-AM"/>
        </w:rPr>
        <w:tab/>
      </w:r>
      <w:r w:rsidR="00F27778" w:rsidRPr="00BE2081">
        <w:rPr>
          <w:rStyle w:val="af5"/>
          <w:rFonts w:ascii="GHEA Grapalat" w:hAnsi="GHEA Grapalat"/>
          <w:b w:val="0"/>
          <w:bCs w:val="0"/>
          <w:strike/>
          <w:sz w:val="20"/>
          <w:szCs w:val="20"/>
          <w:lang w:val="hy-AM"/>
        </w:rPr>
        <w:tab/>
        <w:t xml:space="preserve">  </w:t>
      </w:r>
      <w:r w:rsidR="00F27778"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 xml:space="preserve"> </w:t>
      </w:r>
      <w:r w:rsidR="00F27778" w:rsidRPr="00BE2081">
        <w:rPr>
          <w:rStyle w:val="af5"/>
          <w:rFonts w:ascii="GHEA Grapalat" w:hAnsi="GHEA Grapalat"/>
          <w:b w:val="0"/>
          <w:bCs w:val="0"/>
          <w:strike/>
          <w:sz w:val="20"/>
          <w:szCs w:val="20"/>
          <w:lang w:val="hy-AM"/>
        </w:rPr>
        <w:tab/>
        <w:t xml:space="preserve">            </w:t>
      </w:r>
      <w:r w:rsidR="00E23921" w:rsidRPr="00BE2081">
        <w:rPr>
          <w:rFonts w:ascii="GHEA Grapalat" w:hAnsi="GHEA Grapalat" w:cs="Sylfaen"/>
          <w:strike/>
          <w:vertAlign w:val="superscript"/>
          <w:lang w:val="hy-AM"/>
        </w:rPr>
        <w:t xml:space="preserve">կնքվելիք պայմանագրի </w:t>
      </w:r>
      <w:r w:rsidR="007A5E2D" w:rsidRPr="00BE2081">
        <w:rPr>
          <w:rFonts w:ascii="GHEA Grapalat" w:hAnsi="GHEA Grapalat" w:cs="Sylfaen"/>
          <w:strike/>
          <w:vertAlign w:val="superscript"/>
          <w:lang w:val="hy-AM"/>
        </w:rPr>
        <w:t>համարը</w:t>
      </w:r>
    </w:p>
    <w:p w14:paraId="04B72EB6" w14:textId="77777777" w:rsidR="00091EBC" w:rsidRPr="00BE2081"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պայմանագրով </w:t>
      </w:r>
      <w:r w:rsidR="00091EBC" w:rsidRPr="00BE2081">
        <w:rPr>
          <w:rStyle w:val="af5"/>
          <w:rFonts w:ascii="GHEA Grapalat" w:hAnsi="GHEA Grapalat"/>
          <w:b w:val="0"/>
          <w:bCs w:val="0"/>
          <w:strike/>
          <w:sz w:val="20"/>
          <w:szCs w:val="20"/>
          <w:lang w:val="hy-AM"/>
        </w:rPr>
        <w:t xml:space="preserve"> </w:t>
      </w:r>
      <w:r w:rsidRPr="00BE2081">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BE2081">
        <w:rPr>
          <w:rStyle w:val="af5"/>
          <w:rFonts w:ascii="GHEA Grapalat" w:hAnsi="GHEA Grapalat"/>
          <w:b w:val="0"/>
          <w:bCs w:val="0"/>
          <w:strike/>
          <w:sz w:val="20"/>
          <w:szCs w:val="20"/>
          <w:lang w:val="hy-AM"/>
        </w:rPr>
        <w:t xml:space="preserve">ման ապահովում </w:t>
      </w:r>
      <w:r w:rsidR="00091EBC" w:rsidRPr="00BE2081">
        <w:rPr>
          <w:rStyle w:val="af5"/>
          <w:rFonts w:ascii="GHEA Grapalat" w:hAnsi="GHEA Grapalat"/>
          <w:b w:val="0"/>
          <w:bCs w:val="0"/>
          <w:strike/>
          <w:sz w:val="20"/>
          <w:szCs w:val="20"/>
          <w:lang w:val="hy-AM"/>
        </w:rPr>
        <w:t>(այսուհետ՝ երաշխավորված պարտավորություններ</w:t>
      </w:r>
      <w:r w:rsidR="007A5E2D" w:rsidRPr="00BE2081">
        <w:rPr>
          <w:rStyle w:val="af5"/>
          <w:rFonts w:ascii="GHEA Grapalat" w:hAnsi="GHEA Grapalat"/>
          <w:b w:val="0"/>
          <w:bCs w:val="0"/>
          <w:strike/>
          <w:sz w:val="20"/>
          <w:szCs w:val="20"/>
          <w:lang w:val="hy-AM"/>
        </w:rPr>
        <w:t>)</w:t>
      </w:r>
      <w:r w:rsidR="00091EBC" w:rsidRPr="00BE2081">
        <w:rPr>
          <w:rStyle w:val="af5"/>
          <w:rFonts w:ascii="GHEA Grapalat" w:hAnsi="GHEA Grapalat"/>
          <w:b w:val="0"/>
          <w:bCs w:val="0"/>
          <w:strike/>
          <w:sz w:val="20"/>
          <w:szCs w:val="20"/>
          <w:lang w:val="hy-AM"/>
        </w:rPr>
        <w:t xml:space="preserve">: </w:t>
      </w:r>
    </w:p>
    <w:p w14:paraId="0287A615" w14:textId="77777777" w:rsidR="00091EBC" w:rsidRPr="00BE2081"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2. Երաշխիքով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(այսուհետ՝ երաշխիք տվող </w:t>
      </w:r>
    </w:p>
    <w:p w14:paraId="28FB1C51" w14:textId="77777777" w:rsidR="00091EBC" w:rsidRPr="00BE2081" w:rsidRDefault="006D3406"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00091EBC" w:rsidRPr="00BE2081">
        <w:rPr>
          <w:rStyle w:val="af5"/>
          <w:rFonts w:ascii="GHEA Grapalat" w:hAnsi="GHEA Grapalat"/>
          <w:b w:val="0"/>
          <w:bCs w:val="0"/>
          <w:strike/>
          <w:sz w:val="20"/>
          <w:szCs w:val="20"/>
          <w:lang w:val="hy-AM"/>
        </w:rPr>
        <w:t xml:space="preserve">   </w:t>
      </w:r>
      <w:r w:rsidR="00091EBC" w:rsidRPr="00BE2081">
        <w:rPr>
          <w:rFonts w:ascii="GHEA Grapalat" w:hAnsi="GHEA Grapalat" w:cs="Sylfaen"/>
          <w:strike/>
          <w:vertAlign w:val="superscript"/>
          <w:lang w:val="hy-AM"/>
        </w:rPr>
        <w:t>երաշխիքը տվող բանկի</w:t>
      </w:r>
      <w:r w:rsidR="00FC6796" w:rsidRPr="00BE2081">
        <w:rPr>
          <w:rFonts w:ascii="GHEA Grapalat" w:hAnsi="GHEA Grapalat" w:cs="Sylfaen"/>
          <w:strike/>
          <w:vertAlign w:val="superscript"/>
          <w:lang w:val="hy-AM"/>
        </w:rPr>
        <w:t xml:space="preserve"> </w:t>
      </w:r>
      <w:r w:rsidR="00091EBC" w:rsidRPr="00BE2081">
        <w:rPr>
          <w:rFonts w:ascii="GHEA Grapalat" w:hAnsi="GHEA Grapalat" w:cs="Sylfaen"/>
          <w:strike/>
          <w:vertAlign w:val="superscript"/>
          <w:lang w:val="hy-AM"/>
        </w:rPr>
        <w:t>անվանումը</w:t>
      </w:r>
    </w:p>
    <w:p w14:paraId="447A1B1B" w14:textId="77777777" w:rsidR="00091EBC" w:rsidRPr="00BE2081"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006E4901" w:rsidRPr="00BE2081">
        <w:rPr>
          <w:rStyle w:val="af5"/>
          <w:rFonts w:ascii="GHEA Grapalat" w:hAnsi="GHEA Grapalat"/>
          <w:b w:val="0"/>
          <w:bCs w:val="0"/>
          <w:strike/>
          <w:sz w:val="20"/>
          <w:szCs w:val="20"/>
          <w:u w:val="single"/>
          <w:lang w:val="hy-AM"/>
        </w:rPr>
        <w:tab/>
        <w:t xml:space="preserve">  </w:t>
      </w:r>
    </w:p>
    <w:p w14:paraId="1B6EB6D3" w14:textId="77777777" w:rsidR="00091EBC" w:rsidRPr="00BE20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E2081">
        <w:rPr>
          <w:rFonts w:ascii="GHEA Grapalat" w:hAnsi="GHEA Grapalat" w:cs="Sylfaen"/>
          <w:strike/>
          <w:vertAlign w:val="superscript"/>
          <w:lang w:val="hy-AM"/>
        </w:rPr>
        <w:t xml:space="preserve">  </w:t>
      </w:r>
      <w:r w:rsidR="006E4901" w:rsidRPr="00BE2081">
        <w:rPr>
          <w:rFonts w:ascii="GHEA Grapalat" w:hAnsi="GHEA Grapalat" w:cs="Sylfaen"/>
          <w:strike/>
          <w:vertAlign w:val="superscript"/>
          <w:lang w:val="hy-AM"/>
        </w:rPr>
        <w:t xml:space="preserve">   </w:t>
      </w:r>
      <w:r w:rsidRPr="00BE2081">
        <w:rPr>
          <w:rFonts w:ascii="GHEA Grapalat" w:hAnsi="GHEA Grapalat" w:cs="Sylfaen"/>
          <w:strike/>
          <w:vertAlign w:val="superscript"/>
          <w:lang w:val="hy-AM"/>
        </w:rPr>
        <w:t>գումարը թվերով և տառերով</w:t>
      </w:r>
    </w:p>
    <w:p w14:paraId="0168723B" w14:textId="77777777" w:rsidR="006E4901" w:rsidRPr="00BE2081"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(այսուհետ՝ երաշխիքի գումար)՝ պահանջն ստանալուց </w:t>
      </w:r>
      <w:r w:rsidR="00C8399F" w:rsidRPr="00BE2081">
        <w:rPr>
          <w:rStyle w:val="af5"/>
          <w:rFonts w:ascii="GHEA Grapalat" w:hAnsi="GHEA Grapalat"/>
          <w:b w:val="0"/>
          <w:bCs w:val="0"/>
          <w:strike/>
          <w:sz w:val="20"/>
          <w:szCs w:val="20"/>
          <w:lang w:val="hy-AM"/>
        </w:rPr>
        <w:t>հինգ</w:t>
      </w:r>
      <w:r w:rsidRPr="00BE2081">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t xml:space="preserve">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հաշվեհամարին </w:t>
      </w:r>
      <w:r w:rsidR="006E4901" w:rsidRPr="00BE2081">
        <w:rPr>
          <w:rStyle w:val="af5"/>
          <w:rFonts w:ascii="GHEA Grapalat" w:hAnsi="GHEA Grapalat"/>
          <w:b w:val="0"/>
          <w:bCs w:val="0"/>
          <w:strike/>
          <w:sz w:val="20"/>
          <w:szCs w:val="20"/>
          <w:lang w:val="hy-AM"/>
        </w:rPr>
        <w:t>փոխանցման միջոցով:</w:t>
      </w:r>
    </w:p>
    <w:p w14:paraId="1EF2F00B" w14:textId="77777777" w:rsidR="006E4901" w:rsidRPr="00BE2081"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BE2081">
        <w:rPr>
          <w:rFonts w:ascii="GHEA Grapalat" w:hAnsi="GHEA Grapalat" w:cs="Sylfaen"/>
          <w:strike/>
          <w:vertAlign w:val="superscript"/>
          <w:lang w:val="hy-AM"/>
        </w:rPr>
        <w:t xml:space="preserve">                                                                                     հաշվեհամարը  </w:t>
      </w:r>
    </w:p>
    <w:p w14:paraId="68EF88B9" w14:textId="77777777" w:rsidR="00091EBC" w:rsidRPr="00BE2081"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E2081">
        <w:rPr>
          <w:rFonts w:ascii="GHEA Grapalat" w:hAnsi="GHEA Grapalat"/>
          <w:strike/>
          <w:color w:val="000000"/>
          <w:sz w:val="20"/>
          <w:szCs w:val="20"/>
          <w:lang w:val="hy-AM"/>
        </w:rPr>
        <w:t>3. Սույն երաշխիքն անհետկանչելի է:</w:t>
      </w:r>
    </w:p>
    <w:p w14:paraId="485D056C" w14:textId="77777777" w:rsidR="00091EBC" w:rsidRPr="00BE2081"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E2081">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BE2081" w:rsidRDefault="00091EBC" w:rsidP="00BA096A">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5. </w:t>
      </w:r>
      <w:r w:rsidR="00BA096A" w:rsidRPr="00BE2081">
        <w:rPr>
          <w:rFonts w:ascii="GHEA Grapalat" w:hAnsi="GHEA Grapalat"/>
          <w:strike/>
          <w:color w:val="000000"/>
          <w:sz w:val="20"/>
          <w:szCs w:val="20"/>
          <w:lang w:val="hy-AM"/>
        </w:rPr>
        <w:t xml:space="preserve">Երաշխիքը գործում է </w:t>
      </w:r>
      <w:r w:rsidR="0057568F" w:rsidRPr="00BE2081">
        <w:rPr>
          <w:rFonts w:ascii="GHEA Grapalat" w:hAnsi="GHEA Grapalat"/>
          <w:strike/>
          <w:color w:val="000000"/>
          <w:sz w:val="20"/>
          <w:szCs w:val="20"/>
          <w:lang w:val="hy-AM"/>
        </w:rPr>
        <w:t xml:space="preserve">թողարկման պահից և ուժի մեջ է </w:t>
      </w:r>
      <w:r w:rsidR="00BA096A" w:rsidRPr="00BE2081">
        <w:rPr>
          <w:rFonts w:ascii="GHEA Grapalat" w:hAnsi="GHEA Grapalat"/>
          <w:strike/>
          <w:color w:val="000000"/>
          <w:sz w:val="20"/>
          <w:szCs w:val="20"/>
          <w:lang w:val="hy-AM"/>
        </w:rPr>
        <w:t xml:space="preserve">բենեֆիցիարի և պրինցիպալի միջև N </w:t>
      </w:r>
      <w:r w:rsidR="00BA096A" w:rsidRPr="00BE2081">
        <w:rPr>
          <w:rFonts w:ascii="GHEA Grapalat" w:hAnsi="GHEA Grapalat"/>
          <w:strike/>
          <w:color w:val="000000"/>
          <w:sz w:val="20"/>
          <w:szCs w:val="20"/>
          <w:u w:val="single"/>
          <w:lang w:val="hy-AM"/>
        </w:rPr>
        <w:tab/>
      </w:r>
      <w:r w:rsidR="00BA096A" w:rsidRPr="00BE2081">
        <w:rPr>
          <w:rFonts w:ascii="GHEA Grapalat" w:hAnsi="GHEA Grapalat"/>
          <w:strike/>
          <w:color w:val="000000"/>
          <w:sz w:val="20"/>
          <w:szCs w:val="20"/>
          <w:u w:val="single"/>
          <w:lang w:val="hy-AM"/>
        </w:rPr>
        <w:tab/>
      </w:r>
      <w:r w:rsidR="00BA096A" w:rsidRPr="00BE2081">
        <w:rPr>
          <w:rFonts w:ascii="GHEA Grapalat" w:hAnsi="GHEA Grapalat"/>
          <w:strike/>
          <w:color w:val="000000"/>
          <w:sz w:val="20"/>
          <w:szCs w:val="20"/>
          <w:u w:val="single"/>
          <w:lang w:val="hy-AM"/>
        </w:rPr>
        <w:tab/>
      </w:r>
      <w:r w:rsidR="00BA096A" w:rsidRPr="00BE2081">
        <w:rPr>
          <w:rFonts w:ascii="GHEA Grapalat" w:hAnsi="GHEA Grapalat"/>
          <w:strike/>
          <w:color w:val="000000"/>
          <w:sz w:val="20"/>
          <w:szCs w:val="20"/>
          <w:u w:val="single"/>
          <w:lang w:val="hy-AM"/>
        </w:rPr>
        <w:tab/>
      </w:r>
      <w:r w:rsidR="00BA096A" w:rsidRPr="00BE2081">
        <w:rPr>
          <w:rFonts w:ascii="GHEA Grapalat" w:hAnsi="GHEA Grapalat"/>
          <w:strike/>
          <w:color w:val="000000"/>
          <w:sz w:val="20"/>
          <w:szCs w:val="20"/>
          <w:u w:val="single"/>
          <w:lang w:val="hy-AM"/>
        </w:rPr>
        <w:tab/>
      </w:r>
    </w:p>
    <w:p w14:paraId="7F385F37" w14:textId="77777777" w:rsidR="00BA096A" w:rsidRPr="00BE2081" w:rsidRDefault="00BA096A" w:rsidP="00BA096A">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                         կնքվելիք պայմանագրի համարը </w:t>
      </w:r>
    </w:p>
    <w:p w14:paraId="30A9B1F9" w14:textId="77777777" w:rsidR="00BA096A" w:rsidRPr="00BE2081"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E2081">
        <w:rPr>
          <w:rFonts w:ascii="GHEA Grapalat" w:hAnsi="GHEA Grapalat"/>
          <w:strike/>
          <w:color w:val="000000"/>
          <w:sz w:val="20"/>
          <w:szCs w:val="20"/>
          <w:lang w:val="hy-AM"/>
        </w:rPr>
        <w:t>ծածկագրով կնքվելիք պայմանագիրն ուժի մեջ մտնելու օրվանից մինչև</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791D73FF" w14:textId="77777777" w:rsidR="00BA096A" w:rsidRPr="00BE2081"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E2081">
        <w:rPr>
          <w:rFonts w:ascii="GHEA Grapalat" w:hAnsi="GHEA Grapalat" w:cs="Sylfaen"/>
          <w:strike/>
          <w:vertAlign w:val="superscript"/>
          <w:lang w:val="hy-AM"/>
        </w:rPr>
        <w:t xml:space="preserve">                                                                                                                                                   կնքվել</w:t>
      </w:r>
      <w:r w:rsidR="00807F72" w:rsidRPr="00BE2081">
        <w:rPr>
          <w:rFonts w:ascii="GHEA Grapalat" w:hAnsi="GHEA Grapalat" w:cs="Sylfaen"/>
          <w:strike/>
          <w:vertAlign w:val="superscript"/>
          <w:lang w:val="hy-AM"/>
        </w:rPr>
        <w:t xml:space="preserve">իք պայմանագրով նախատեսված </w:t>
      </w:r>
    </w:p>
    <w:p w14:paraId="79F7F5F8" w14:textId="77777777" w:rsidR="00BA096A" w:rsidRPr="00BE2081" w:rsidRDefault="00807F72" w:rsidP="00BA096A">
      <w:pPr>
        <w:pStyle w:val="aff3"/>
        <w:tabs>
          <w:tab w:val="left" w:pos="0"/>
        </w:tabs>
        <w:ind w:left="0"/>
        <w:mirrorIndents/>
        <w:jc w:val="both"/>
        <w:rPr>
          <w:rFonts w:ascii="GHEA Grapalat" w:hAnsi="GHEA Grapalat" w:cs="Sylfaen"/>
          <w:strike/>
          <w:vertAlign w:val="superscript"/>
          <w:lang w:val="hy-AM"/>
        </w:rPr>
      </w:pP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38A42082" w14:textId="77777777" w:rsidR="00BA096A" w:rsidRPr="00BE2081"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E2081">
        <w:rPr>
          <w:rFonts w:ascii="GHEA Grapalat" w:hAnsi="GHEA Grapalat" w:cs="Sylfaen"/>
          <w:strike/>
          <w:vertAlign w:val="superscript"/>
          <w:lang w:val="hy-AM"/>
        </w:rPr>
        <w:t xml:space="preserve"> աշխատանքի կա</w:t>
      </w:r>
      <w:r w:rsidR="00807F72" w:rsidRPr="00BE2081">
        <w:rPr>
          <w:rFonts w:ascii="GHEA Grapalat" w:hAnsi="GHEA Grapalat" w:cs="Sylfaen"/>
          <w:strike/>
          <w:vertAlign w:val="superscript"/>
          <w:lang w:val="hy-AM"/>
        </w:rPr>
        <w:t xml:space="preserve">տարման </w:t>
      </w:r>
      <w:r w:rsidRPr="00BE2081">
        <w:rPr>
          <w:rFonts w:ascii="GHEA Grapalat" w:hAnsi="GHEA Grapalat" w:cs="Sylfaen"/>
          <w:strike/>
          <w:vertAlign w:val="superscript"/>
          <w:lang w:val="hy-AM"/>
        </w:rPr>
        <w:t xml:space="preserve"> վերջնաժամկետը </w:t>
      </w:r>
    </w:p>
    <w:p w14:paraId="542A9596" w14:textId="53834032" w:rsidR="00C53834" w:rsidRPr="00BE2081" w:rsidRDefault="00BA096A" w:rsidP="00C53834">
      <w:pPr>
        <w:pStyle w:val="aff3"/>
        <w:tabs>
          <w:tab w:val="left" w:pos="0"/>
        </w:tabs>
        <w:ind w:left="0"/>
        <w:mirrorIndents/>
        <w:jc w:val="both"/>
        <w:rPr>
          <w:rFonts w:ascii="GHEA Grapalat" w:eastAsia="Calibri" w:hAnsi="GHEA Grapalat"/>
          <w:strike/>
          <w:color w:val="000000"/>
          <w:sz w:val="20"/>
          <w:szCs w:val="20"/>
          <w:lang w:val="hy-AM"/>
        </w:rPr>
      </w:pPr>
      <w:r w:rsidRPr="00BE2081">
        <w:rPr>
          <w:rFonts w:ascii="GHEA Grapalat" w:hAnsi="GHEA Grapalat"/>
          <w:strike/>
          <w:color w:val="000000"/>
          <w:sz w:val="20"/>
          <w:szCs w:val="20"/>
          <w:lang w:val="hy-AM"/>
        </w:rPr>
        <w:t>օրվան հաջորդող իննսուներորդ աշխատանքային օրը ներառյալ</w:t>
      </w:r>
      <w:r w:rsidRPr="00BE2081">
        <w:rPr>
          <w:rFonts w:ascii="GHEA Grapalat" w:hAnsi="GHEA Grapalat"/>
          <w:strike/>
          <w:color w:val="000000"/>
          <w:sz w:val="20"/>
          <w:szCs w:val="20"/>
          <w:vertAlign w:val="superscript"/>
          <w:lang w:val="hy-AM"/>
        </w:rPr>
        <w:t>:</w:t>
      </w:r>
      <w:r w:rsidR="002C38F4" w:rsidRPr="00BE2081">
        <w:rPr>
          <w:rFonts w:ascii="GHEA Grapalat" w:hAnsi="GHEA Grapalat"/>
          <w:strike/>
          <w:color w:val="000000"/>
          <w:sz w:val="20"/>
          <w:szCs w:val="20"/>
          <w:vertAlign w:val="superscript"/>
          <w:lang w:val="hy-AM"/>
        </w:rPr>
        <w:t>**</w:t>
      </w:r>
      <w:r w:rsidRPr="00BE2081">
        <w:rPr>
          <w:rFonts w:ascii="GHEA Grapalat" w:hAnsi="GHEA Grapalat"/>
          <w:strike/>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BE2081">
        <w:rPr>
          <w:rFonts w:ascii="GHEA Grapalat" w:hAnsi="GHEA Grapalat"/>
          <w:strike/>
          <w:color w:val="000000"/>
          <w:sz w:val="20"/>
          <w:szCs w:val="20"/>
          <w:lang w:val="hy-AM"/>
        </w:rPr>
        <w:t xml:space="preserve">՝ -----------------------------------      </w:t>
      </w:r>
    </w:p>
    <w:p w14:paraId="00B971D0" w14:textId="77777777" w:rsidR="00C53834" w:rsidRPr="00BE2081" w:rsidRDefault="00C53834" w:rsidP="00C53834">
      <w:pPr>
        <w:pStyle w:val="aff3"/>
        <w:tabs>
          <w:tab w:val="left" w:pos="0"/>
        </w:tabs>
        <w:ind w:left="0"/>
        <w:mirrorIndents/>
        <w:jc w:val="both"/>
        <w:rPr>
          <w:rFonts w:ascii="GHEA Grapalat" w:hAnsi="GHEA Grapalat"/>
          <w:strike/>
          <w:color w:val="000000"/>
          <w:sz w:val="20"/>
          <w:szCs w:val="20"/>
          <w:lang w:val="hy-AM"/>
        </w:rPr>
      </w:pPr>
      <w:r w:rsidRPr="00BE2081">
        <w:rPr>
          <w:rFonts w:ascii="GHEA Grapalat" w:hAnsi="GHEA Grapalat" w:cs="Sylfaen"/>
          <w:strike/>
          <w:vertAlign w:val="superscript"/>
          <w:lang w:val="hy-AM"/>
        </w:rPr>
        <w:t xml:space="preserve">                                                                                                                                          քարտուղարի էլ. փոստի հասցեն</w:t>
      </w:r>
    </w:p>
    <w:p w14:paraId="0B7FE6FC" w14:textId="488FEAAC" w:rsidR="00BA096A" w:rsidRPr="00BE2081" w:rsidRDefault="00BA096A" w:rsidP="00BA096A">
      <w:pPr>
        <w:pStyle w:val="aff3"/>
        <w:tabs>
          <w:tab w:val="left" w:pos="0"/>
        </w:tabs>
        <w:ind w:left="0"/>
        <w:mirrorIndents/>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 էլեկտրոնային փոստի հասցեին։     </w:t>
      </w:r>
    </w:p>
    <w:p w14:paraId="44CCF729" w14:textId="77777777" w:rsidR="00091EBC" w:rsidRPr="00BE2081" w:rsidRDefault="00091EBC" w:rsidP="00807F72">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BE2081"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1</w:t>
      </w:r>
      <w:r w:rsidR="00091EBC" w:rsidRPr="00BE2081">
        <w:rPr>
          <w:rFonts w:ascii="GHEA Grapalat" w:hAnsi="GHEA Grapalat"/>
          <w:strike/>
          <w:color w:val="000000"/>
          <w:sz w:val="20"/>
          <w:szCs w:val="20"/>
          <w:lang w:val="hy-AM"/>
        </w:rPr>
        <w:t xml:space="preserve">) </w:t>
      </w:r>
      <w:r w:rsidR="007A5E2D" w:rsidRPr="00BE2081">
        <w:rPr>
          <w:rFonts w:ascii="GHEA Grapalat" w:hAnsi="GHEA Grapalat"/>
          <w:strike/>
          <w:color w:val="000000"/>
          <w:sz w:val="20"/>
          <w:szCs w:val="20"/>
          <w:lang w:val="hy-AM"/>
        </w:rPr>
        <w:t xml:space="preserve">N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0024041A"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lang w:val="hy-AM"/>
        </w:rPr>
        <w:t xml:space="preserve"> ծածկագրով կնքված պայմանագրի, ներառյալ նաև դրանում </w:t>
      </w:r>
    </w:p>
    <w:p w14:paraId="641A66CF" w14:textId="77777777" w:rsidR="007B3D9D" w:rsidRPr="00BE2081" w:rsidRDefault="007B3D9D" w:rsidP="007B3D9D">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                 </w:t>
      </w:r>
      <w:r w:rsidR="0024041A" w:rsidRPr="00BE2081">
        <w:rPr>
          <w:rFonts w:ascii="GHEA Grapalat" w:hAnsi="GHEA Grapalat" w:cs="Sylfaen"/>
          <w:strike/>
          <w:vertAlign w:val="superscript"/>
          <w:lang w:val="hy-AM"/>
        </w:rPr>
        <w:t xml:space="preserve">       </w:t>
      </w:r>
      <w:r w:rsidRPr="00BE2081">
        <w:rPr>
          <w:rFonts w:ascii="GHEA Grapalat" w:hAnsi="GHEA Grapalat" w:cs="Sylfaen"/>
          <w:strike/>
          <w:vertAlign w:val="superscript"/>
          <w:lang w:val="hy-AM"/>
        </w:rPr>
        <w:t xml:space="preserve">  կնքվելիք պայմանագրի </w:t>
      </w:r>
      <w:r w:rsidR="007A5E2D" w:rsidRPr="00BE2081">
        <w:rPr>
          <w:rFonts w:ascii="GHEA Grapalat" w:hAnsi="GHEA Grapalat" w:cs="Sylfaen"/>
          <w:strike/>
          <w:vertAlign w:val="superscript"/>
          <w:lang w:val="hy-AM"/>
        </w:rPr>
        <w:t>համարը</w:t>
      </w:r>
    </w:p>
    <w:p w14:paraId="63E70F34" w14:textId="77777777" w:rsidR="00091EBC" w:rsidRPr="00BE2081"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BE2081">
        <w:rPr>
          <w:rFonts w:ascii="GHEA Grapalat" w:hAnsi="GHEA Grapalat"/>
          <w:strike/>
          <w:color w:val="000000"/>
          <w:sz w:val="20"/>
          <w:szCs w:val="20"/>
          <w:lang w:val="hy-AM"/>
        </w:rPr>
        <w:t>կատարված փոփոխությունների, լրացուցիչ համաձայնագրերի պատճենները</w:t>
      </w:r>
      <w:r w:rsidR="00091EBC" w:rsidRPr="00BE2081">
        <w:rPr>
          <w:rFonts w:ascii="GHEA Grapalat" w:hAnsi="GHEA Grapalat"/>
          <w:strike/>
          <w:color w:val="000000"/>
          <w:sz w:val="20"/>
          <w:szCs w:val="20"/>
          <w:lang w:val="hy-AM"/>
        </w:rPr>
        <w:t>.</w:t>
      </w:r>
    </w:p>
    <w:p w14:paraId="323F2F55" w14:textId="77777777" w:rsidR="007B3D9D" w:rsidRPr="00BE2081"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2</w:t>
      </w:r>
      <w:r w:rsidR="00091EBC" w:rsidRPr="00BE2081">
        <w:rPr>
          <w:rFonts w:ascii="GHEA Grapalat" w:hAnsi="GHEA Grapalat"/>
          <w:strike/>
          <w:color w:val="000000"/>
          <w:sz w:val="20"/>
          <w:szCs w:val="20"/>
          <w:lang w:val="hy-AM"/>
        </w:rPr>
        <w:t xml:space="preserve">) </w:t>
      </w:r>
      <w:r w:rsidRPr="00BE2081">
        <w:rPr>
          <w:rFonts w:ascii="GHEA Grapalat" w:hAnsi="GHEA Grapalat"/>
          <w:strike/>
          <w:color w:val="000000"/>
          <w:sz w:val="20"/>
          <w:szCs w:val="20"/>
          <w:lang w:val="hy-AM"/>
        </w:rPr>
        <w:t xml:space="preserve">բենեֆիցիարի կողմից պայմանագիրը միակողմանի լուծելու մասին </w:t>
      </w:r>
      <w:r w:rsidR="00E36F9C" w:rsidRPr="00BE2081">
        <w:fldChar w:fldCharType="begin"/>
      </w:r>
      <w:r w:rsidR="00E36F9C" w:rsidRPr="00BE2081">
        <w:rPr>
          <w:strike/>
          <w:lang w:val="hy-AM"/>
          <w:rPrChange w:id="12" w:author="Sergey Shahnazaryan" w:date="2024-02-09T13:10:00Z">
            <w:rPr>
              <w:rFonts w:ascii="Arial LatArm" w:hAnsi="Arial LatArm"/>
              <w:i/>
              <w:sz w:val="20"/>
              <w:szCs w:val="20"/>
              <w:lang w:val="en-AU"/>
            </w:rPr>
          </w:rPrChange>
        </w:rPr>
        <w:instrText xml:space="preserve"> HYPERLINK "http://www.procurement.am" </w:instrText>
      </w:r>
      <w:r w:rsidR="00E36F9C" w:rsidRPr="00BE2081">
        <w:fldChar w:fldCharType="separate"/>
      </w:r>
      <w:r w:rsidRPr="00BE2081">
        <w:rPr>
          <w:rStyle w:val="a9"/>
          <w:rFonts w:ascii="GHEA Grapalat" w:hAnsi="GHEA Grapalat"/>
          <w:strike/>
          <w:sz w:val="20"/>
          <w:szCs w:val="20"/>
          <w:lang w:val="hy-AM"/>
        </w:rPr>
        <w:t>www.procurement.am</w:t>
      </w:r>
      <w:r w:rsidR="00E36F9C" w:rsidRPr="00BE2081">
        <w:rPr>
          <w:rStyle w:val="a9"/>
          <w:rFonts w:ascii="GHEA Grapalat" w:hAnsi="GHEA Grapalat"/>
          <w:strike/>
          <w:sz w:val="20"/>
          <w:szCs w:val="20"/>
          <w:lang w:val="hy-AM"/>
        </w:rPr>
        <w:fldChar w:fldCharType="end"/>
      </w:r>
      <w:r w:rsidRPr="00BE2081">
        <w:rPr>
          <w:rFonts w:ascii="GHEA Grapalat" w:hAnsi="GHEA Grapalat"/>
          <w:strike/>
          <w:color w:val="000000"/>
          <w:sz w:val="20"/>
          <w:szCs w:val="20"/>
          <w:lang w:val="hy-AM"/>
        </w:rPr>
        <w:t xml:space="preserve"> հասց</w:t>
      </w:r>
      <w:r w:rsidR="002F2AD2" w:rsidRPr="00BE2081">
        <w:rPr>
          <w:rFonts w:ascii="GHEA Grapalat" w:hAnsi="GHEA Grapalat"/>
          <w:strike/>
          <w:color w:val="000000"/>
          <w:sz w:val="20"/>
          <w:szCs w:val="20"/>
          <w:lang w:val="hy-AM"/>
        </w:rPr>
        <w:t>ե</w:t>
      </w:r>
      <w:r w:rsidRPr="00BE2081">
        <w:rPr>
          <w:rFonts w:ascii="GHEA Grapalat" w:hAnsi="GHEA Grapalat"/>
          <w:strike/>
          <w:color w:val="000000"/>
          <w:sz w:val="20"/>
          <w:szCs w:val="20"/>
          <w:lang w:val="hy-AM"/>
        </w:rPr>
        <w:t>ով գործող տեղեկագրում հրապարակած ծանուցումը.</w:t>
      </w:r>
    </w:p>
    <w:p w14:paraId="3D07A9DE"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2F2AD2" w:rsidRPr="00BE2081">
        <w:rPr>
          <w:rFonts w:ascii="GHEA Grapalat" w:hAnsi="GHEA Grapalat"/>
          <w:strike/>
          <w:color w:val="000000"/>
          <w:sz w:val="20"/>
          <w:szCs w:val="20"/>
          <w:lang w:val="hy-AM"/>
        </w:rPr>
        <w:t>ց</w:t>
      </w:r>
      <w:r w:rsidRPr="00BE2081">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BE2081" w:rsidRDefault="00D82F69"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8</w:t>
      </w:r>
      <w:r w:rsidR="00091EBC" w:rsidRPr="00BE2081">
        <w:rPr>
          <w:rFonts w:ascii="GHEA Grapalat" w:hAnsi="GHEA Grapalat"/>
          <w:strike/>
          <w:color w:val="000000"/>
          <w:sz w:val="20"/>
          <w:szCs w:val="20"/>
          <w:lang w:val="hy-AM"/>
        </w:rPr>
        <w:t>. Երաշխիք տվող անձը մերժում է բենեֆիցիարի պահանջը, եթե`</w:t>
      </w:r>
    </w:p>
    <w:p w14:paraId="7DFA7A1F"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BE2081"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2) պահանջը ներկայացվել է երաշխիքով սահմանված ժամկետի ավարտից հետո:</w:t>
      </w:r>
    </w:p>
    <w:p w14:paraId="692094CD" w14:textId="77777777" w:rsidR="00091EBC" w:rsidRPr="00BE2081" w:rsidRDefault="00D82F69"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lastRenderedPageBreak/>
        <w:t>9</w:t>
      </w:r>
      <w:r w:rsidR="00091EBC" w:rsidRPr="00BE2081">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w:t>
      </w:r>
      <w:r w:rsidR="00D82F69" w:rsidRPr="00BE2081">
        <w:rPr>
          <w:rFonts w:ascii="GHEA Grapalat" w:hAnsi="GHEA Grapalat"/>
          <w:strike/>
          <w:color w:val="000000"/>
          <w:sz w:val="20"/>
          <w:szCs w:val="20"/>
          <w:lang w:val="hy-AM"/>
        </w:rPr>
        <w:t>0</w:t>
      </w:r>
      <w:r w:rsidRPr="00BE2081">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w:t>
      </w:r>
      <w:r w:rsidR="00D82F69" w:rsidRPr="00BE2081">
        <w:rPr>
          <w:rFonts w:ascii="GHEA Grapalat" w:hAnsi="GHEA Grapalat"/>
          <w:strike/>
          <w:color w:val="000000"/>
          <w:sz w:val="20"/>
          <w:szCs w:val="20"/>
          <w:lang w:val="hy-AM"/>
        </w:rPr>
        <w:t>1</w:t>
      </w:r>
      <w:r w:rsidRPr="00BE2081">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4E033B7A"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E2081">
        <w:rPr>
          <w:rFonts w:ascii="GHEA Grapalat" w:hAnsi="GHEA Grapalat"/>
          <w:strike/>
          <w:color w:val="000000"/>
          <w:sz w:val="20"/>
          <w:szCs w:val="20"/>
          <w:lang w:val="hy-AM"/>
        </w:rPr>
        <w:t xml:space="preserve">Գործադիր </w:t>
      </w:r>
      <w:r w:rsidR="0070371B" w:rsidRPr="00BE2081">
        <w:rPr>
          <w:rFonts w:ascii="GHEA Grapalat" w:hAnsi="GHEA Grapalat"/>
          <w:strike/>
          <w:color w:val="000000"/>
          <w:sz w:val="20"/>
          <w:szCs w:val="20"/>
          <w:lang w:val="hy-AM"/>
        </w:rPr>
        <w:t xml:space="preserve">մարմնի ղեկավար </w:t>
      </w:r>
      <w:r w:rsidRPr="00BE2081">
        <w:rPr>
          <w:rFonts w:ascii="GHEA Grapalat" w:hAnsi="GHEA Grapalat"/>
          <w:strike/>
          <w:color w:val="000000"/>
          <w:sz w:val="20"/>
          <w:szCs w:val="20"/>
          <w:lang w:val="hy-AM"/>
        </w:rPr>
        <w:t xml:space="preserve">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6D0D9248" w14:textId="77777777" w:rsidR="00091EBC" w:rsidRPr="00BE2081"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3CB1C1A1" w14:textId="77777777" w:rsidR="00091EBC" w:rsidRPr="00BE2081"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                                                        ամիսը, ամսաթիվը, տարեթիվը</w:t>
      </w:r>
    </w:p>
    <w:p w14:paraId="467C5F39" w14:textId="77777777" w:rsidR="00AB2DA5" w:rsidRPr="00BE2081" w:rsidRDefault="00AB2DA5" w:rsidP="00AB2DA5">
      <w:pPr>
        <w:pStyle w:val="af2"/>
        <w:jc w:val="both"/>
        <w:rPr>
          <w:rFonts w:ascii="GHEA Grapalat" w:hAnsi="GHEA Grapalat"/>
          <w:i/>
          <w:strike/>
          <w:sz w:val="16"/>
          <w:szCs w:val="16"/>
          <w:lang w:val="hy-AM"/>
        </w:rPr>
      </w:pPr>
    </w:p>
    <w:p w14:paraId="2C43381B" w14:textId="77777777" w:rsidR="00AB2DA5" w:rsidRPr="00BE2081" w:rsidRDefault="00AB2DA5" w:rsidP="00AB2DA5">
      <w:pPr>
        <w:pStyle w:val="af2"/>
        <w:jc w:val="both"/>
        <w:rPr>
          <w:rFonts w:ascii="GHEA Grapalat" w:hAnsi="GHEA Grapalat"/>
          <w:i/>
          <w:strike/>
          <w:sz w:val="16"/>
          <w:szCs w:val="16"/>
          <w:lang w:val="hy-AM"/>
        </w:rPr>
      </w:pPr>
    </w:p>
    <w:p w14:paraId="1ABC429C" w14:textId="77777777" w:rsidR="00AB2DA5" w:rsidRPr="00BE2081" w:rsidRDefault="00AB2DA5" w:rsidP="00AB2DA5">
      <w:pPr>
        <w:pStyle w:val="af2"/>
        <w:jc w:val="both"/>
        <w:rPr>
          <w:rFonts w:ascii="GHEA Grapalat" w:hAnsi="GHEA Grapalat"/>
          <w:i/>
          <w:strike/>
          <w:sz w:val="16"/>
          <w:szCs w:val="16"/>
          <w:lang w:val="hy-AM"/>
        </w:rPr>
      </w:pPr>
    </w:p>
    <w:p w14:paraId="0C8FA3E2" w14:textId="77777777" w:rsidR="00AB2DA5" w:rsidRPr="00BE2081" w:rsidRDefault="00AB2DA5" w:rsidP="00AB2DA5">
      <w:pPr>
        <w:pStyle w:val="af2"/>
        <w:jc w:val="both"/>
        <w:rPr>
          <w:rFonts w:ascii="GHEA Grapalat" w:hAnsi="GHEA Grapalat"/>
          <w:i/>
          <w:strike/>
          <w:sz w:val="16"/>
          <w:szCs w:val="16"/>
          <w:lang w:val="hy-AM"/>
        </w:rPr>
      </w:pPr>
    </w:p>
    <w:p w14:paraId="6C0C65E2" w14:textId="43541AA9" w:rsidR="00AB2DA5" w:rsidRPr="00BE2081" w:rsidRDefault="00AB2DA5" w:rsidP="00AB2DA5">
      <w:pPr>
        <w:pStyle w:val="af2"/>
        <w:jc w:val="both"/>
        <w:rPr>
          <w:rFonts w:ascii="GHEA Grapalat" w:hAnsi="GHEA Grapalat"/>
          <w:i/>
          <w:strike/>
          <w:sz w:val="16"/>
          <w:szCs w:val="16"/>
          <w:lang w:val="hy-AM"/>
        </w:rPr>
      </w:pPr>
      <w:r w:rsidRPr="00BE2081">
        <w:rPr>
          <w:rFonts w:ascii="GHEA Grapalat" w:hAnsi="GHEA Grapalat"/>
          <w:i/>
          <w:strike/>
          <w:sz w:val="16"/>
          <w:szCs w:val="16"/>
          <w:lang w:val="hy-AM"/>
        </w:rPr>
        <w:t>*լրացվում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է</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հանձնաժողովի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քարտուղարի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կողմից</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մինչև</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հրավերը</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տեղեկագրում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հրապարակելը:</w:t>
      </w:r>
    </w:p>
    <w:p w14:paraId="0A5DFF81" w14:textId="77777777" w:rsidR="00485BCE" w:rsidRPr="00BE2081" w:rsidRDefault="009C370D" w:rsidP="00485BCE">
      <w:pPr>
        <w:pStyle w:val="31"/>
        <w:spacing w:line="240" w:lineRule="auto"/>
        <w:jc w:val="right"/>
        <w:rPr>
          <w:rFonts w:ascii="GHEA Grapalat" w:hAnsi="GHEA Grapalat" w:cs="Arial"/>
          <w:b/>
          <w:strike/>
          <w:lang w:val="hy-AM"/>
        </w:rPr>
      </w:pPr>
      <w:r w:rsidRPr="00E6597C">
        <w:rPr>
          <w:rFonts w:ascii="GHEA Grapalat" w:hAnsi="GHEA Grapalat"/>
          <w:b/>
          <w:lang w:val="hy-AM"/>
        </w:rPr>
        <w:br w:type="page"/>
      </w:r>
      <w:r w:rsidR="00485BCE" w:rsidRPr="00BE2081">
        <w:rPr>
          <w:rFonts w:ascii="GHEA Grapalat" w:hAnsi="GHEA Grapalat" w:cs="Sylfaen"/>
          <w:b/>
          <w:strike/>
          <w:lang w:val="hy-AM"/>
        </w:rPr>
        <w:lastRenderedPageBreak/>
        <w:t>Հավելված</w:t>
      </w:r>
      <w:r w:rsidR="00485BCE" w:rsidRPr="00BE2081">
        <w:rPr>
          <w:rFonts w:ascii="GHEA Grapalat" w:hAnsi="GHEA Grapalat" w:cs="Arial"/>
          <w:b/>
          <w:strike/>
          <w:lang w:val="hy-AM"/>
        </w:rPr>
        <w:t xml:space="preserve"> 4.1</w:t>
      </w:r>
    </w:p>
    <w:p w14:paraId="531FAC50" w14:textId="32DB5B01" w:rsidR="00485BCE" w:rsidRPr="00BE2081" w:rsidRDefault="00485BCE" w:rsidP="00485BCE">
      <w:pPr>
        <w:pStyle w:val="31"/>
        <w:spacing w:line="240" w:lineRule="auto"/>
        <w:jc w:val="right"/>
        <w:rPr>
          <w:rFonts w:ascii="GHEA Grapalat" w:hAnsi="GHEA Grapalat" w:cs="Arial"/>
          <w:b/>
          <w:strike/>
          <w:lang w:val="hy-AM"/>
        </w:rPr>
      </w:pPr>
      <w:r w:rsidRPr="00BE2081">
        <w:rPr>
          <w:rFonts w:ascii="GHEA Grapalat" w:hAnsi="GHEA Grapalat"/>
          <w:strike/>
          <w:sz w:val="24"/>
          <w:szCs w:val="24"/>
          <w:lang w:val="hy-AM"/>
        </w:rPr>
        <w:t>«</w:t>
      </w:r>
      <w:r w:rsidR="00B92E42" w:rsidRPr="00BE2081">
        <w:rPr>
          <w:rFonts w:ascii="GHEA Grapalat" w:hAnsi="GHEA Grapalat"/>
          <w:b/>
          <w:strike/>
          <w:lang w:val="hy-AM"/>
        </w:rPr>
        <w:t>ՀՀԱՄ-ՈՍԿԵՀԱՏ-ՄԴ-ՀՄԱԱՇՁԲ-24/17</w:t>
      </w:r>
      <w:r w:rsidRPr="00BE2081">
        <w:rPr>
          <w:rFonts w:ascii="GHEA Grapalat" w:hAnsi="GHEA Grapalat"/>
          <w:strike/>
          <w:sz w:val="24"/>
          <w:szCs w:val="24"/>
          <w:lang w:val="hy-AM"/>
        </w:rPr>
        <w:t>»</w:t>
      </w:r>
      <w:r w:rsidRPr="00BE2081">
        <w:rPr>
          <w:rFonts w:ascii="GHEA Grapalat" w:hAnsi="GHEA Grapalat" w:cs="Sylfaen"/>
          <w:b/>
          <w:strike/>
          <w:lang w:val="es-ES"/>
        </w:rPr>
        <w:t>*</w:t>
      </w:r>
      <w:r w:rsidRPr="00BE2081">
        <w:rPr>
          <w:rFonts w:ascii="GHEA Grapalat" w:hAnsi="GHEA Grapalat"/>
          <w:b/>
          <w:strike/>
          <w:lang w:val="hy-AM"/>
        </w:rPr>
        <w:t xml:space="preserve">  </w:t>
      </w:r>
      <w:r w:rsidRPr="00BE2081">
        <w:rPr>
          <w:rFonts w:ascii="GHEA Grapalat" w:hAnsi="GHEA Grapalat" w:cs="Sylfaen"/>
          <w:b/>
          <w:strike/>
          <w:lang w:val="hy-AM"/>
        </w:rPr>
        <w:t>ծածկագրով</w:t>
      </w:r>
    </w:p>
    <w:p w14:paraId="0122589A" w14:textId="384F9771" w:rsidR="00485BCE" w:rsidRPr="00BE2081" w:rsidRDefault="00F07F93" w:rsidP="00485BCE">
      <w:pPr>
        <w:pStyle w:val="31"/>
        <w:spacing w:line="240" w:lineRule="auto"/>
        <w:jc w:val="right"/>
        <w:rPr>
          <w:rFonts w:ascii="GHEA Grapalat" w:hAnsi="GHEA Grapalat"/>
          <w:strike/>
          <w:szCs w:val="24"/>
          <w:lang w:val="hy-AM"/>
        </w:rPr>
      </w:pPr>
      <w:r w:rsidRPr="00BE2081">
        <w:rPr>
          <w:rFonts w:ascii="GHEA Grapalat" w:hAnsi="GHEA Grapalat" w:cs="Sylfaen"/>
          <w:b/>
          <w:strike/>
          <w:lang w:val="hy-AM"/>
        </w:rPr>
        <w:t>հրատապ մեկ անձ</w:t>
      </w:r>
      <w:r w:rsidR="00485BCE" w:rsidRPr="00BE2081">
        <w:rPr>
          <w:rFonts w:ascii="GHEA Grapalat" w:hAnsi="GHEA Grapalat" w:cs="Arial"/>
          <w:b/>
          <w:strike/>
          <w:lang w:val="hy-AM"/>
        </w:rPr>
        <w:t xml:space="preserve">ի </w:t>
      </w:r>
      <w:r w:rsidR="00485BCE" w:rsidRPr="00BE2081">
        <w:rPr>
          <w:rFonts w:ascii="GHEA Grapalat" w:hAnsi="GHEA Grapalat" w:cs="Sylfaen"/>
          <w:b/>
          <w:strike/>
          <w:lang w:val="hy-AM"/>
        </w:rPr>
        <w:t>հրավերի</w:t>
      </w:r>
    </w:p>
    <w:p w14:paraId="1DADAFC3" w14:textId="77777777" w:rsidR="000E5C08" w:rsidRPr="00BE2081" w:rsidRDefault="000E5C08"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p>
    <w:p w14:paraId="2B3C9EF0" w14:textId="77777777" w:rsidR="000E5C08" w:rsidRPr="00BE2081" w:rsidRDefault="000E5C08"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p>
    <w:p w14:paraId="4FAA2D06" w14:textId="77777777" w:rsidR="00F70B7C" w:rsidRPr="00BE2081" w:rsidRDefault="00F70B7C"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E2081">
        <w:rPr>
          <w:rStyle w:val="af5"/>
          <w:rFonts w:ascii="GHEA Grapalat" w:hAnsi="GHEA Grapalat"/>
          <w:strike/>
          <w:color w:val="000000"/>
          <w:sz w:val="20"/>
          <w:szCs w:val="20"/>
          <w:lang w:val="hy-AM"/>
        </w:rPr>
        <w:t>ԵՐԱՇԽԻՔ N __________</w:t>
      </w:r>
    </w:p>
    <w:p w14:paraId="4E8E1A7B" w14:textId="77777777" w:rsidR="00F70B7C" w:rsidRPr="00BE2081" w:rsidRDefault="00F70B7C"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E2081">
        <w:rPr>
          <w:rStyle w:val="af5"/>
          <w:rFonts w:ascii="GHEA Grapalat" w:hAnsi="GHEA Grapalat"/>
          <w:strike/>
          <w:color w:val="000000"/>
          <w:sz w:val="20"/>
          <w:szCs w:val="20"/>
          <w:lang w:val="hy-AM"/>
        </w:rPr>
        <w:t>(որակավորման ապահովում)</w:t>
      </w:r>
    </w:p>
    <w:p w14:paraId="3C9AB401" w14:textId="77777777" w:rsidR="00F70B7C" w:rsidRPr="00BE2081" w:rsidRDefault="00F70B7C" w:rsidP="00F70B7C">
      <w:pPr>
        <w:pStyle w:val="af4"/>
        <w:shd w:val="clear" w:color="auto" w:fill="FFFFFF"/>
        <w:spacing w:before="0" w:beforeAutospacing="0" w:after="0" w:afterAutospacing="0"/>
        <w:ind w:firstLine="375"/>
        <w:rPr>
          <w:rStyle w:val="af5"/>
          <w:strike/>
          <w:lang w:val="hy-AM"/>
        </w:rPr>
      </w:pPr>
    </w:p>
    <w:p w14:paraId="15F8639B" w14:textId="77777777" w:rsidR="00F70B7C" w:rsidRPr="00BE2081" w:rsidRDefault="00F70B7C" w:rsidP="00F70B7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ab/>
        <w:t xml:space="preserve">1.Սույն երաշխիքը (այսուհետ՝ երաշխիք) հանդիսանում է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p>
    <w:p w14:paraId="7511F198" w14:textId="77777777" w:rsidR="00F70B7C" w:rsidRPr="00BE2081" w:rsidRDefault="00F70B7C" w:rsidP="00F70B7C">
      <w:pPr>
        <w:pStyle w:val="af4"/>
        <w:shd w:val="clear" w:color="auto" w:fill="FFFFFF"/>
        <w:spacing w:before="0" w:beforeAutospacing="0" w:after="0" w:afterAutospacing="0"/>
        <w:ind w:left="5664" w:firstLine="708"/>
        <w:rPr>
          <w:rStyle w:val="af5"/>
          <w:strike/>
          <w:lang w:val="hy-AM"/>
        </w:rPr>
      </w:pPr>
      <w:r w:rsidRPr="00BE2081">
        <w:rPr>
          <w:rFonts w:ascii="GHEA Grapalat" w:hAnsi="GHEA Grapalat" w:cs="Sylfaen"/>
          <w:strike/>
          <w:vertAlign w:val="superscript"/>
          <w:lang w:val="hy-AM"/>
        </w:rPr>
        <w:t xml:space="preserve">          պատվիրատուի անվանումը</w:t>
      </w:r>
    </w:p>
    <w:p w14:paraId="4C6E4E94" w14:textId="77777777" w:rsidR="00F70B7C" w:rsidRPr="00BE2081"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E2081">
        <w:rPr>
          <w:rStyle w:val="af5"/>
          <w:rFonts w:ascii="GHEA Grapalat" w:hAnsi="GHEA Grapalat"/>
          <w:b w:val="0"/>
          <w:bCs w:val="0"/>
          <w:strike/>
          <w:sz w:val="20"/>
          <w:szCs w:val="20"/>
          <w:lang w:val="hy-AM"/>
        </w:rPr>
        <w:t xml:space="preserve">(այսուհետ՝ բենեֆիցիար) կողմից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ծածկագրով կազմակերպված</w:t>
      </w:r>
      <w:r w:rsidRPr="00BE2081">
        <w:rPr>
          <w:rFonts w:cs="Sylfaen"/>
          <w:strike/>
          <w:vertAlign w:val="superscript"/>
          <w:lang w:val="hy-AM"/>
        </w:rPr>
        <w:t xml:space="preserve">                       </w:t>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cs="Sylfaen"/>
          <w:strike/>
          <w:vertAlign w:val="superscript"/>
          <w:lang w:val="hy-AM"/>
        </w:rPr>
        <w:tab/>
      </w:r>
      <w:r w:rsidRPr="00BE2081">
        <w:rPr>
          <w:rFonts w:ascii="GHEA Grapalat" w:hAnsi="GHEA Grapalat" w:cs="Sylfaen"/>
          <w:strike/>
          <w:vertAlign w:val="superscript"/>
          <w:lang w:val="hy-AM"/>
        </w:rPr>
        <w:t xml:space="preserve">ընթացակարգի ծածկագիրը </w:t>
      </w:r>
    </w:p>
    <w:p w14:paraId="3EC94F12" w14:textId="77777777" w:rsidR="00F70B7C" w:rsidRPr="00BE2081"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գնման ընթացակարգի արդյունքում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w:t>
      </w:r>
    </w:p>
    <w:p w14:paraId="4BEB2E12" w14:textId="77777777" w:rsidR="00F70B7C" w:rsidRPr="00BE2081" w:rsidRDefault="00F70B7C" w:rsidP="00F70B7C">
      <w:pPr>
        <w:pStyle w:val="af4"/>
        <w:shd w:val="clear" w:color="auto" w:fill="FFFFFF"/>
        <w:spacing w:before="0" w:beforeAutospacing="0" w:after="0" w:afterAutospacing="0"/>
        <w:ind w:firstLine="375"/>
        <w:rPr>
          <w:rFonts w:cs="Sylfaen"/>
          <w:strike/>
          <w:vertAlign w:val="superscript"/>
          <w:lang w:val="hy-AM"/>
        </w:rPr>
      </w:pP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Fonts w:ascii="GHEA Grapalat" w:hAnsi="GHEA Grapalat" w:cs="Sylfaen"/>
          <w:strike/>
          <w:vertAlign w:val="superscript"/>
          <w:lang w:val="hy-AM"/>
        </w:rPr>
        <w:t>ընտրված մասնակցի անվանումը</w:t>
      </w:r>
    </w:p>
    <w:p w14:paraId="18533BCA" w14:textId="42135D0A" w:rsidR="00F70B7C" w:rsidRPr="00BE2081"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(այսուհետ՝ պրի</w:t>
      </w:r>
      <w:r w:rsidR="0034164E" w:rsidRPr="00BE2081">
        <w:rPr>
          <w:rStyle w:val="af5"/>
          <w:rFonts w:ascii="GHEA Grapalat" w:hAnsi="GHEA Grapalat"/>
          <w:b w:val="0"/>
          <w:bCs w:val="0"/>
          <w:strike/>
          <w:sz w:val="20"/>
          <w:szCs w:val="20"/>
          <w:lang w:val="hy-AM"/>
        </w:rPr>
        <w:t>ն</w:t>
      </w:r>
      <w:r w:rsidRPr="00BE2081">
        <w:rPr>
          <w:rStyle w:val="af5"/>
          <w:rFonts w:ascii="GHEA Grapalat" w:hAnsi="GHEA Grapalat"/>
          <w:b w:val="0"/>
          <w:bCs w:val="0"/>
          <w:strike/>
          <w:sz w:val="20"/>
          <w:szCs w:val="20"/>
          <w:lang w:val="hy-AM"/>
        </w:rPr>
        <w:t>ցիպալ) կողմից կնքվելիք N</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t xml:space="preserve">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t xml:space="preserve">  </w:t>
      </w:r>
      <w:r w:rsidRPr="00BE2081">
        <w:rPr>
          <w:rStyle w:val="af5"/>
          <w:rFonts w:ascii="GHEA Grapalat" w:hAnsi="GHEA Grapalat"/>
          <w:b w:val="0"/>
          <w:bCs w:val="0"/>
          <w:strike/>
          <w:sz w:val="20"/>
          <w:szCs w:val="20"/>
          <w:lang w:val="hy-AM"/>
        </w:rPr>
        <w:tab/>
        <w:t xml:space="preserve"> </w:t>
      </w:r>
      <w:r w:rsidRPr="00BE2081">
        <w:rPr>
          <w:rStyle w:val="af5"/>
          <w:rFonts w:ascii="GHEA Grapalat" w:hAnsi="GHEA Grapalat"/>
          <w:b w:val="0"/>
          <w:bCs w:val="0"/>
          <w:strike/>
          <w:sz w:val="20"/>
          <w:szCs w:val="20"/>
          <w:lang w:val="hy-AM"/>
        </w:rPr>
        <w:tab/>
        <w:t xml:space="preserve">            </w:t>
      </w:r>
      <w:r w:rsidRPr="00BE2081">
        <w:rPr>
          <w:rFonts w:ascii="GHEA Grapalat" w:hAnsi="GHEA Grapalat" w:cs="Sylfaen"/>
          <w:strike/>
          <w:vertAlign w:val="superscript"/>
          <w:lang w:val="hy-AM"/>
        </w:rPr>
        <w:t>կնքվելիք պայմանագրի համարը</w:t>
      </w:r>
    </w:p>
    <w:p w14:paraId="4C29604A" w14:textId="77777777" w:rsidR="00F70B7C" w:rsidRPr="00BE2081" w:rsidRDefault="00F70B7C" w:rsidP="00F70B7C">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BE2081" w:rsidRDefault="00F70B7C" w:rsidP="00F70B7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2. Երաշխիքով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(այսուհետ՝ երաշխիք տվող </w:t>
      </w:r>
    </w:p>
    <w:p w14:paraId="7B60BDA6" w14:textId="77777777" w:rsidR="00F70B7C" w:rsidRPr="00BE2081" w:rsidRDefault="006D3406" w:rsidP="00F70B7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r>
      <w:r w:rsidRPr="00BE2081">
        <w:rPr>
          <w:rStyle w:val="af5"/>
          <w:rFonts w:ascii="GHEA Grapalat" w:hAnsi="GHEA Grapalat"/>
          <w:b w:val="0"/>
          <w:bCs w:val="0"/>
          <w:strike/>
          <w:sz w:val="20"/>
          <w:szCs w:val="20"/>
          <w:lang w:val="hy-AM"/>
        </w:rPr>
        <w:tab/>
        <w:t xml:space="preserve"> </w:t>
      </w:r>
      <w:r w:rsidR="00F70B7C" w:rsidRPr="00BE2081">
        <w:rPr>
          <w:rStyle w:val="af5"/>
          <w:rFonts w:ascii="GHEA Grapalat" w:hAnsi="GHEA Grapalat"/>
          <w:b w:val="0"/>
          <w:bCs w:val="0"/>
          <w:strike/>
          <w:sz w:val="20"/>
          <w:szCs w:val="20"/>
          <w:lang w:val="hy-AM"/>
        </w:rPr>
        <w:t xml:space="preserve">  </w:t>
      </w:r>
      <w:r w:rsidR="00F70B7C" w:rsidRPr="00BE2081">
        <w:rPr>
          <w:rFonts w:ascii="GHEA Grapalat" w:hAnsi="GHEA Grapalat" w:cs="Sylfaen"/>
          <w:strike/>
          <w:vertAlign w:val="superscript"/>
          <w:lang w:val="hy-AM"/>
        </w:rPr>
        <w:t>երաշխիքը տվող բանկի</w:t>
      </w:r>
      <w:r w:rsidR="002F2AD2" w:rsidRPr="00BE2081">
        <w:rPr>
          <w:rFonts w:ascii="GHEA Grapalat" w:hAnsi="GHEA Grapalat" w:cs="Sylfaen"/>
          <w:strike/>
          <w:vertAlign w:val="superscript"/>
          <w:lang w:val="hy-AM"/>
        </w:rPr>
        <w:t xml:space="preserve"> </w:t>
      </w:r>
      <w:r w:rsidR="00F70B7C" w:rsidRPr="00BE2081">
        <w:rPr>
          <w:rFonts w:ascii="GHEA Grapalat" w:hAnsi="GHEA Grapalat" w:cs="Sylfaen"/>
          <w:strike/>
          <w:vertAlign w:val="superscript"/>
          <w:lang w:val="hy-AM"/>
        </w:rPr>
        <w:t>անվանումը</w:t>
      </w:r>
    </w:p>
    <w:p w14:paraId="49587E6B" w14:textId="77777777" w:rsidR="00F70B7C" w:rsidRPr="00BE2081"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E2081">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t xml:space="preserve">  </w:t>
      </w:r>
    </w:p>
    <w:p w14:paraId="62F6A51D" w14:textId="77777777" w:rsidR="00F70B7C" w:rsidRPr="00BE2081"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E2081">
        <w:rPr>
          <w:rFonts w:ascii="GHEA Grapalat" w:hAnsi="GHEA Grapalat" w:cs="Sylfaen"/>
          <w:strike/>
          <w:vertAlign w:val="superscript"/>
          <w:lang w:val="hy-AM"/>
        </w:rPr>
        <w:t xml:space="preserve">     գումարը թվերով և տառերով</w:t>
      </w:r>
    </w:p>
    <w:p w14:paraId="2B292600" w14:textId="77777777" w:rsidR="00F70B7C" w:rsidRPr="00BE2081" w:rsidRDefault="00F70B7C" w:rsidP="00F70B7C">
      <w:pPr>
        <w:pStyle w:val="af4"/>
        <w:shd w:val="clear" w:color="auto" w:fill="FFFFFF"/>
        <w:spacing w:before="0" w:beforeAutospacing="0" w:after="0" w:afterAutospacing="0"/>
        <w:jc w:val="both"/>
        <w:rPr>
          <w:rFonts w:ascii="GHEA Grapalat" w:hAnsi="GHEA Grapalat" w:cs="Arial"/>
          <w:strike/>
          <w:sz w:val="20"/>
          <w:lang w:val="hy-AM"/>
        </w:rPr>
      </w:pPr>
      <w:r w:rsidRPr="00BE2081">
        <w:rPr>
          <w:rStyle w:val="af5"/>
          <w:rFonts w:ascii="GHEA Grapalat" w:hAnsi="GHEA Grapalat"/>
          <w:b w:val="0"/>
          <w:bCs w:val="0"/>
          <w:strike/>
          <w:sz w:val="20"/>
          <w:szCs w:val="20"/>
          <w:lang w:val="hy-AM"/>
        </w:rPr>
        <w:t xml:space="preserve">(այսուհետ՝ երաշխիքի գումար)՝ պահանջն ստանալուց </w:t>
      </w:r>
      <w:r w:rsidR="00C8399F" w:rsidRPr="00BE2081">
        <w:rPr>
          <w:rStyle w:val="af5"/>
          <w:rFonts w:ascii="GHEA Grapalat" w:hAnsi="GHEA Grapalat"/>
          <w:b w:val="0"/>
          <w:bCs w:val="0"/>
          <w:strike/>
          <w:sz w:val="20"/>
          <w:szCs w:val="20"/>
          <w:lang w:val="hy-AM"/>
        </w:rPr>
        <w:t>հինգ</w:t>
      </w:r>
      <w:r w:rsidRPr="00BE2081">
        <w:rPr>
          <w:rStyle w:val="af5"/>
          <w:rFonts w:ascii="GHEA Grapalat" w:hAnsi="GHEA Grapalat"/>
          <w:b w:val="0"/>
          <w:bCs w:val="0"/>
          <w:strike/>
          <w:sz w:val="20"/>
          <w:szCs w:val="20"/>
          <w:lang w:val="hy-AM"/>
        </w:rPr>
        <w:t xml:space="preserve"> աշխատանքային օրվա ընթացքում: </w:t>
      </w:r>
      <w:r w:rsidRPr="00BE2081">
        <w:rPr>
          <w:rFonts w:ascii="GHEA Grapalat" w:hAnsi="GHEA Grapalat" w:cs="Arial"/>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BE2081" w:rsidRDefault="00F70B7C" w:rsidP="00F70B7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E2081">
        <w:rPr>
          <w:rStyle w:val="af5"/>
          <w:rFonts w:ascii="GHEA Grapalat" w:hAnsi="GHEA Grapalat"/>
          <w:b w:val="0"/>
          <w:bCs w:val="0"/>
          <w:strike/>
          <w:sz w:val="20"/>
          <w:szCs w:val="20"/>
          <w:lang w:val="hy-AM"/>
        </w:rPr>
        <w:t xml:space="preserve">  Վճարումը  կատարվում է բենեֆիցիարի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t xml:space="preserve"> </w:t>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u w:val="single"/>
          <w:lang w:val="hy-AM"/>
        </w:rPr>
        <w:tab/>
      </w:r>
      <w:r w:rsidRPr="00BE2081">
        <w:rPr>
          <w:rStyle w:val="af5"/>
          <w:rFonts w:ascii="GHEA Grapalat" w:hAnsi="GHEA Grapalat"/>
          <w:b w:val="0"/>
          <w:bCs w:val="0"/>
          <w:strike/>
          <w:sz w:val="20"/>
          <w:szCs w:val="20"/>
          <w:lang w:val="hy-AM"/>
        </w:rPr>
        <w:t xml:space="preserve"> հաշվեհամարին փոխանցման միջոցով:</w:t>
      </w:r>
    </w:p>
    <w:p w14:paraId="707FAD6B" w14:textId="77777777" w:rsidR="00F70B7C" w:rsidRPr="00BE2081" w:rsidRDefault="00F70B7C" w:rsidP="00F70B7C">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BE2081">
        <w:rPr>
          <w:rFonts w:ascii="GHEA Grapalat" w:hAnsi="GHEA Grapalat" w:cs="Sylfaen"/>
          <w:strike/>
          <w:vertAlign w:val="superscript"/>
          <w:lang w:val="hy-AM"/>
        </w:rPr>
        <w:t xml:space="preserve">                                                                                     հաշվեհամարը  </w:t>
      </w:r>
    </w:p>
    <w:p w14:paraId="6D2CE392" w14:textId="77777777" w:rsidR="00F70B7C" w:rsidRPr="00BE2081" w:rsidRDefault="00F70B7C" w:rsidP="00F70B7C">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E2081">
        <w:rPr>
          <w:rFonts w:ascii="GHEA Grapalat" w:hAnsi="GHEA Grapalat"/>
          <w:strike/>
          <w:color w:val="000000"/>
          <w:sz w:val="20"/>
          <w:szCs w:val="20"/>
          <w:lang w:val="hy-AM"/>
        </w:rPr>
        <w:t>3. Սույն երաշխիքն անհետկանչելի է:</w:t>
      </w:r>
    </w:p>
    <w:p w14:paraId="6E23420F" w14:textId="77777777" w:rsidR="00F70B7C" w:rsidRPr="00BE2081" w:rsidRDefault="00F70B7C" w:rsidP="00F70B7C">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E2081">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25C01496" w:rsidR="001516D3" w:rsidRPr="00BE2081" w:rsidRDefault="00F70B7C" w:rsidP="001516D3">
      <w:pPr>
        <w:pStyle w:val="af4"/>
        <w:shd w:val="clear" w:color="auto" w:fill="FFFFFF"/>
        <w:spacing w:before="0" w:beforeAutospacing="0" w:after="0" w:afterAutospacing="0"/>
        <w:ind w:firstLine="708"/>
        <w:jc w:val="both"/>
        <w:rPr>
          <w:rFonts w:ascii="GHEA Grapalat" w:hAnsi="GHEA Grapalat" w:cs="Sylfaen"/>
          <w:strike/>
          <w:vertAlign w:val="superscript"/>
          <w:lang w:val="hy-AM"/>
        </w:rPr>
      </w:pPr>
      <w:r w:rsidRPr="00BE2081">
        <w:rPr>
          <w:rFonts w:ascii="GHEA Grapalat" w:hAnsi="GHEA Grapalat"/>
          <w:strike/>
          <w:color w:val="000000"/>
          <w:sz w:val="20"/>
          <w:szCs w:val="20"/>
          <w:lang w:val="hy-AM"/>
        </w:rPr>
        <w:t xml:space="preserve">5. </w:t>
      </w:r>
      <w:r w:rsidR="001516D3" w:rsidRPr="00BE2081">
        <w:rPr>
          <w:rFonts w:ascii="GHEA Grapalat" w:hAnsi="GHEA Grapalat"/>
          <w:strike/>
          <w:color w:val="000000"/>
          <w:sz w:val="20"/>
          <w:szCs w:val="20"/>
          <w:lang w:val="hy-AM"/>
        </w:rPr>
        <w:t>Երաշխիքը գործում է</w:t>
      </w:r>
      <w:r w:rsidR="00C53834" w:rsidRPr="00BE2081">
        <w:rPr>
          <w:rFonts w:ascii="GHEA Grapalat" w:hAnsi="GHEA Grapalat"/>
          <w:strike/>
          <w:color w:val="000000"/>
          <w:sz w:val="20"/>
          <w:szCs w:val="20"/>
          <w:lang w:val="hy-AM"/>
        </w:rPr>
        <w:t xml:space="preserve"> թողարկման պահից և ուժի</w:t>
      </w:r>
      <w:r w:rsidR="0095281A" w:rsidRPr="00BE2081">
        <w:rPr>
          <w:rFonts w:ascii="GHEA Grapalat" w:hAnsi="GHEA Grapalat"/>
          <w:strike/>
          <w:color w:val="000000"/>
          <w:sz w:val="20"/>
          <w:szCs w:val="20"/>
          <w:lang w:val="hy-AM"/>
        </w:rPr>
        <w:t xml:space="preserve"> </w:t>
      </w:r>
      <w:r w:rsidR="00C53834" w:rsidRPr="00BE2081">
        <w:rPr>
          <w:rFonts w:ascii="GHEA Grapalat" w:hAnsi="GHEA Grapalat"/>
          <w:strike/>
          <w:color w:val="000000"/>
          <w:sz w:val="20"/>
          <w:szCs w:val="20"/>
          <w:lang w:val="hy-AM"/>
        </w:rPr>
        <w:t xml:space="preserve">մեջ է </w:t>
      </w:r>
      <w:r w:rsidR="001516D3" w:rsidRPr="00BE2081">
        <w:rPr>
          <w:rFonts w:ascii="GHEA Grapalat" w:hAnsi="GHEA Grapalat"/>
          <w:strike/>
          <w:color w:val="000000"/>
          <w:sz w:val="20"/>
          <w:szCs w:val="20"/>
          <w:lang w:val="hy-AM"/>
        </w:rPr>
        <w:t xml:space="preserve"> բենեֆիցիարի և պրինցիպալի միջև N </w:t>
      </w:r>
      <w:r w:rsidR="001516D3" w:rsidRPr="00BE2081">
        <w:rPr>
          <w:rFonts w:ascii="GHEA Grapalat" w:hAnsi="GHEA Grapalat"/>
          <w:strike/>
          <w:color w:val="000000"/>
          <w:sz w:val="20"/>
          <w:szCs w:val="20"/>
          <w:u w:val="single"/>
          <w:lang w:val="hy-AM"/>
        </w:rPr>
        <w:tab/>
      </w:r>
      <w:r w:rsidR="001516D3" w:rsidRPr="00BE2081">
        <w:rPr>
          <w:rFonts w:ascii="GHEA Grapalat" w:hAnsi="GHEA Grapalat"/>
          <w:strike/>
          <w:color w:val="000000"/>
          <w:sz w:val="20"/>
          <w:szCs w:val="20"/>
          <w:u w:val="single"/>
          <w:lang w:val="hy-AM"/>
        </w:rPr>
        <w:tab/>
      </w:r>
      <w:r w:rsidR="001516D3" w:rsidRPr="00BE2081">
        <w:rPr>
          <w:rFonts w:ascii="GHEA Grapalat" w:hAnsi="GHEA Grapalat"/>
          <w:strike/>
          <w:color w:val="000000"/>
          <w:sz w:val="20"/>
          <w:szCs w:val="20"/>
          <w:u w:val="single"/>
          <w:lang w:val="hy-AM"/>
        </w:rPr>
        <w:tab/>
      </w:r>
      <w:r w:rsidR="001516D3" w:rsidRPr="00BE2081">
        <w:rPr>
          <w:rFonts w:ascii="GHEA Grapalat" w:hAnsi="GHEA Grapalat"/>
          <w:strike/>
          <w:color w:val="000000"/>
          <w:sz w:val="20"/>
          <w:szCs w:val="20"/>
          <w:u w:val="single"/>
          <w:lang w:val="hy-AM"/>
        </w:rPr>
        <w:tab/>
      </w:r>
      <w:r w:rsidR="001516D3" w:rsidRPr="00BE2081">
        <w:rPr>
          <w:rFonts w:ascii="GHEA Grapalat" w:hAnsi="GHEA Grapalat"/>
          <w:strike/>
          <w:color w:val="000000"/>
          <w:sz w:val="20"/>
          <w:szCs w:val="20"/>
          <w:u w:val="single"/>
          <w:lang w:val="hy-AM"/>
        </w:rPr>
        <w:tab/>
      </w:r>
      <w:r w:rsidR="001516D3" w:rsidRPr="00BE2081">
        <w:rPr>
          <w:rFonts w:ascii="GHEA Grapalat" w:hAnsi="GHEA Grapalat" w:cs="Sylfaen"/>
          <w:strike/>
          <w:vertAlign w:val="superscript"/>
          <w:lang w:val="hy-AM"/>
        </w:rPr>
        <w:t xml:space="preserve">                               </w:t>
      </w:r>
    </w:p>
    <w:p w14:paraId="72950BDC" w14:textId="77777777" w:rsidR="001516D3" w:rsidRPr="00BE2081" w:rsidRDefault="001516D3" w:rsidP="001516D3">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BE2081">
        <w:rPr>
          <w:rFonts w:ascii="GHEA Grapalat" w:hAnsi="GHEA Grapalat" w:cs="Sylfaen"/>
          <w:strike/>
          <w:vertAlign w:val="superscript"/>
          <w:lang w:val="hy-AM"/>
        </w:rPr>
        <w:t xml:space="preserve">                                                                                                                                             կնքվելիք պայմանագրի համարը </w:t>
      </w:r>
    </w:p>
    <w:p w14:paraId="5AF4F28D" w14:textId="77777777" w:rsidR="001516D3" w:rsidRPr="00BE2081" w:rsidRDefault="001516D3" w:rsidP="001516D3">
      <w:pPr>
        <w:pStyle w:val="aff3"/>
        <w:tabs>
          <w:tab w:val="left" w:pos="0"/>
        </w:tabs>
        <w:ind w:left="0"/>
        <w:mirrorIndents/>
        <w:jc w:val="both"/>
        <w:rPr>
          <w:rFonts w:ascii="GHEA Grapalat" w:hAnsi="GHEA Grapalat"/>
          <w:strike/>
          <w:color w:val="000000"/>
          <w:sz w:val="20"/>
          <w:szCs w:val="20"/>
          <w:u w:val="single"/>
          <w:lang w:val="hy-AM"/>
        </w:rPr>
      </w:pPr>
      <w:r w:rsidRPr="00BE2081">
        <w:rPr>
          <w:rFonts w:ascii="GHEA Grapalat" w:hAnsi="GHEA Grapalat"/>
          <w:strike/>
          <w:color w:val="000000"/>
          <w:sz w:val="20"/>
          <w:szCs w:val="20"/>
          <w:lang w:val="hy-AM"/>
        </w:rPr>
        <w:t xml:space="preserve">ծածկագրով կնքվելիք պայմանագիրն ուժի մեջ մտնելու օրվանից մինչև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cs="Sylfaen"/>
          <w:strike/>
          <w:vertAlign w:val="superscript"/>
          <w:lang w:val="hy-AM"/>
        </w:rPr>
        <w:t>կնքվելիք</w:t>
      </w:r>
      <w:r w:rsidR="00807F72" w:rsidRPr="00BE2081">
        <w:rPr>
          <w:rFonts w:ascii="GHEA Grapalat" w:hAnsi="GHEA Grapalat" w:cs="Sylfaen"/>
          <w:strike/>
          <w:vertAlign w:val="superscript"/>
          <w:lang w:val="hy-AM"/>
        </w:rPr>
        <w:t xml:space="preserve"> պայմանագրով նախատեսված </w:t>
      </w:r>
      <w:r w:rsidRPr="00BE2081">
        <w:rPr>
          <w:rFonts w:ascii="GHEA Grapalat" w:hAnsi="GHEA Grapalat" w:cs="Sylfaen"/>
          <w:strike/>
          <w:vertAlign w:val="superscript"/>
          <w:lang w:val="hy-AM"/>
        </w:rPr>
        <w:t>աշխատանքի կա</w:t>
      </w:r>
      <w:r w:rsidR="00807F72" w:rsidRPr="00BE2081">
        <w:rPr>
          <w:rFonts w:ascii="GHEA Grapalat" w:hAnsi="GHEA Grapalat" w:cs="Sylfaen"/>
          <w:strike/>
          <w:vertAlign w:val="superscript"/>
          <w:lang w:val="hy-AM"/>
        </w:rPr>
        <w:t xml:space="preserve">տարման </w:t>
      </w:r>
      <w:r w:rsidRPr="00BE2081">
        <w:rPr>
          <w:rFonts w:ascii="GHEA Grapalat" w:hAnsi="GHEA Grapalat" w:cs="Sylfaen"/>
          <w:strike/>
          <w:vertAlign w:val="superscript"/>
          <w:lang w:val="hy-AM"/>
        </w:rPr>
        <w:t xml:space="preserve"> վերջնաժամկետը,</w:t>
      </w:r>
    </w:p>
    <w:p w14:paraId="48EA27EB" w14:textId="7B528D3F" w:rsidR="00C53834" w:rsidRPr="00BE2081" w:rsidRDefault="001516D3" w:rsidP="00C53834">
      <w:pPr>
        <w:pStyle w:val="aff3"/>
        <w:tabs>
          <w:tab w:val="left" w:pos="0"/>
        </w:tabs>
        <w:ind w:left="0"/>
        <w:mirrorIndents/>
        <w:jc w:val="both"/>
        <w:rPr>
          <w:rFonts w:ascii="GHEA Grapalat" w:eastAsia="Calibri" w:hAnsi="GHEA Grapalat"/>
          <w:strike/>
          <w:color w:val="000000"/>
          <w:sz w:val="20"/>
          <w:szCs w:val="20"/>
          <w:lang w:val="hy-AM"/>
        </w:rPr>
      </w:pPr>
      <w:r w:rsidRPr="00BE2081">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BE2081">
        <w:rPr>
          <w:rFonts w:ascii="GHEA Grapalat" w:hAnsi="GHEA Grapalat"/>
          <w:strike/>
          <w:color w:val="000000"/>
          <w:sz w:val="20"/>
          <w:szCs w:val="20"/>
          <w:lang w:val="hy-AM"/>
        </w:rPr>
        <w:t xml:space="preserve">՝-----------------------------------               </w:t>
      </w:r>
    </w:p>
    <w:p w14:paraId="5A0A2D26" w14:textId="77777777" w:rsidR="00C53834" w:rsidRPr="00BE2081" w:rsidRDefault="00C53834" w:rsidP="00C53834">
      <w:pPr>
        <w:pStyle w:val="aff3"/>
        <w:tabs>
          <w:tab w:val="left" w:pos="0"/>
        </w:tabs>
        <w:ind w:left="0"/>
        <w:mirrorIndents/>
        <w:jc w:val="both"/>
        <w:rPr>
          <w:rFonts w:ascii="GHEA Grapalat" w:hAnsi="GHEA Grapalat"/>
          <w:strike/>
          <w:color w:val="000000"/>
          <w:sz w:val="20"/>
          <w:szCs w:val="20"/>
          <w:lang w:val="hy-AM"/>
        </w:rPr>
      </w:pPr>
      <w:r w:rsidRPr="00BE2081">
        <w:rPr>
          <w:rFonts w:ascii="GHEA Grapalat" w:hAnsi="GHEA Grapalat" w:cs="Sylfaen"/>
          <w:strike/>
          <w:vertAlign w:val="superscript"/>
          <w:lang w:val="hy-AM"/>
        </w:rPr>
        <w:t xml:space="preserve">                                                                                                                                          քարտուղարի էլ. փոստի հասցեն</w:t>
      </w:r>
    </w:p>
    <w:p w14:paraId="020A0057" w14:textId="69B46741" w:rsidR="001516D3" w:rsidRPr="00BE2081" w:rsidRDefault="001516D3" w:rsidP="001516D3">
      <w:pPr>
        <w:pStyle w:val="aff3"/>
        <w:tabs>
          <w:tab w:val="left" w:pos="0"/>
        </w:tabs>
        <w:ind w:left="0"/>
        <w:mirrorIndents/>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 էլեկտրոնային փոստի հասցեին։     </w:t>
      </w:r>
    </w:p>
    <w:p w14:paraId="54BBB969" w14:textId="77777777" w:rsidR="00F70B7C" w:rsidRPr="00BE2081" w:rsidRDefault="00F70B7C" w:rsidP="00807F72">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BE2081"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1) N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lang w:val="hy-AM"/>
        </w:rPr>
        <w:t xml:space="preserve"> ծածկագրով կնքված պայմանագրի, ներառյալ նաև դրանում </w:t>
      </w:r>
    </w:p>
    <w:p w14:paraId="580555B9" w14:textId="77777777" w:rsidR="00F70B7C" w:rsidRPr="00BE2081"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                          կնքվելիք պայմանագրի համարը</w:t>
      </w:r>
    </w:p>
    <w:p w14:paraId="5FB6735F" w14:textId="77777777" w:rsidR="00F70B7C" w:rsidRPr="00BE2081" w:rsidRDefault="00F70B7C" w:rsidP="00F70B7C">
      <w:pPr>
        <w:pStyle w:val="af4"/>
        <w:shd w:val="clear" w:color="auto" w:fill="FFFFFF"/>
        <w:spacing w:before="0" w:beforeAutospacing="0" w:after="0" w:afterAutospacing="0"/>
        <w:rPr>
          <w:rFonts w:ascii="GHEA Grapalat" w:hAnsi="GHEA Grapalat"/>
          <w:strike/>
          <w:color w:val="000000"/>
          <w:sz w:val="20"/>
          <w:szCs w:val="20"/>
          <w:lang w:val="hy-AM"/>
        </w:rPr>
      </w:pPr>
      <w:r w:rsidRPr="00BE2081">
        <w:rPr>
          <w:rFonts w:ascii="GHEA Grapalat" w:hAnsi="GHEA Grapalat"/>
          <w:strike/>
          <w:color w:val="000000"/>
          <w:sz w:val="20"/>
          <w:szCs w:val="20"/>
          <w:lang w:val="hy-AM"/>
        </w:rPr>
        <w:t>կատարված փոփոխությունների, լրացուցիչ համաձայնագրերի պատճենները.</w:t>
      </w:r>
    </w:p>
    <w:p w14:paraId="7574E331"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2) բենեֆիցիարի կողմից պայմանագիրը միակողմանի լուծելու մասին </w:t>
      </w:r>
      <w:r w:rsidR="00E36F9C" w:rsidRPr="00BE2081">
        <w:fldChar w:fldCharType="begin"/>
      </w:r>
      <w:r w:rsidR="00E36F9C" w:rsidRPr="00BE2081">
        <w:rPr>
          <w:strike/>
          <w:lang w:val="hy-AM"/>
          <w:rPrChange w:id="13" w:author="Sergey Shahnazaryan" w:date="2024-02-09T13:10:00Z">
            <w:rPr>
              <w:rFonts w:ascii="Arial LatArm" w:hAnsi="Arial LatArm"/>
              <w:i/>
              <w:sz w:val="20"/>
              <w:szCs w:val="20"/>
              <w:lang w:val="en-AU"/>
            </w:rPr>
          </w:rPrChange>
        </w:rPr>
        <w:instrText xml:space="preserve"> HYPERLINK "http://www.procurement.am" </w:instrText>
      </w:r>
      <w:r w:rsidR="00E36F9C" w:rsidRPr="00BE2081">
        <w:fldChar w:fldCharType="separate"/>
      </w:r>
      <w:r w:rsidRPr="00BE2081">
        <w:rPr>
          <w:rStyle w:val="a9"/>
          <w:rFonts w:ascii="GHEA Grapalat" w:hAnsi="GHEA Grapalat"/>
          <w:strike/>
          <w:sz w:val="20"/>
          <w:szCs w:val="20"/>
          <w:lang w:val="hy-AM"/>
        </w:rPr>
        <w:t>www.procurement.am</w:t>
      </w:r>
      <w:r w:rsidR="00E36F9C" w:rsidRPr="00BE2081">
        <w:rPr>
          <w:rStyle w:val="a9"/>
          <w:rFonts w:ascii="GHEA Grapalat" w:hAnsi="GHEA Grapalat"/>
          <w:strike/>
          <w:sz w:val="20"/>
          <w:szCs w:val="20"/>
          <w:lang w:val="hy-AM"/>
        </w:rPr>
        <w:fldChar w:fldCharType="end"/>
      </w:r>
      <w:r w:rsidRPr="00BE2081">
        <w:rPr>
          <w:rFonts w:ascii="GHEA Grapalat" w:hAnsi="GHEA Grapalat"/>
          <w:strike/>
          <w:color w:val="000000"/>
          <w:sz w:val="20"/>
          <w:szCs w:val="20"/>
          <w:lang w:val="hy-AM"/>
        </w:rPr>
        <w:t xml:space="preserve"> հասց</w:t>
      </w:r>
      <w:r w:rsidR="002F2AD2" w:rsidRPr="00BE2081">
        <w:rPr>
          <w:rFonts w:ascii="GHEA Grapalat" w:hAnsi="GHEA Grapalat"/>
          <w:strike/>
          <w:color w:val="000000"/>
          <w:sz w:val="20"/>
          <w:szCs w:val="20"/>
          <w:lang w:val="hy-AM"/>
        </w:rPr>
        <w:t>ե</w:t>
      </w:r>
      <w:r w:rsidRPr="00BE2081">
        <w:rPr>
          <w:rFonts w:ascii="GHEA Grapalat" w:hAnsi="GHEA Grapalat"/>
          <w:strike/>
          <w:color w:val="000000"/>
          <w:sz w:val="20"/>
          <w:szCs w:val="20"/>
          <w:lang w:val="hy-AM"/>
        </w:rPr>
        <w:t>ով գործող տեղեկագրում հրապարակած ծանուցումը.</w:t>
      </w:r>
    </w:p>
    <w:p w14:paraId="203CCD48"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 xml:space="preserve">3) պայմանագրի շրջանակում </w:t>
      </w:r>
      <w:r w:rsidRPr="00BE2081">
        <w:rPr>
          <w:rFonts w:ascii="GHEA Grapalat" w:hAnsi="GHEA Grapalat" w:cs="Arial"/>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2F2AD2" w:rsidRPr="00BE2081">
        <w:rPr>
          <w:rFonts w:ascii="GHEA Grapalat" w:hAnsi="GHEA Grapalat"/>
          <w:strike/>
          <w:color w:val="000000"/>
          <w:sz w:val="20"/>
          <w:szCs w:val="20"/>
          <w:lang w:val="hy-AM"/>
        </w:rPr>
        <w:t>ց</w:t>
      </w:r>
      <w:r w:rsidRPr="00BE2081">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D24E2D" w14:textId="77777777" w:rsidR="00F70B7C" w:rsidRPr="00BE2081"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8. Երաշխիք տվող անձը մերժում է բենեֆիցիարի պահանջը, եթե`</w:t>
      </w:r>
    </w:p>
    <w:p w14:paraId="570DD9F4"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BE2081"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E2081">
        <w:rPr>
          <w:rFonts w:ascii="GHEA Grapalat" w:hAnsi="GHEA Grapalat"/>
          <w:strike/>
          <w:color w:val="000000"/>
          <w:sz w:val="20"/>
          <w:szCs w:val="20"/>
          <w:lang w:val="hy-AM"/>
        </w:rPr>
        <w:t>2) պահանջը ներկայացվել է երաշխիքով սահմանված ժամկետի ավարտից հետո:</w:t>
      </w:r>
    </w:p>
    <w:p w14:paraId="502A5215"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BE2081" w:rsidRDefault="00F70B7C" w:rsidP="00265A5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7F9E66"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E2081">
        <w:rPr>
          <w:rFonts w:ascii="GHEA Grapalat" w:hAnsi="GHEA Grapalat"/>
          <w:strike/>
          <w:color w:val="000000"/>
          <w:sz w:val="20"/>
          <w:szCs w:val="20"/>
          <w:lang w:val="hy-AM"/>
        </w:rPr>
        <w:t xml:space="preserve">Գործադիր մարմնի ղեկավար </w:t>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19ECAFA2" w14:textId="77777777" w:rsidR="00F70B7C" w:rsidRPr="00BE2081"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r w:rsidRPr="00BE2081">
        <w:rPr>
          <w:rFonts w:ascii="GHEA Grapalat" w:hAnsi="GHEA Grapalat"/>
          <w:strike/>
          <w:color w:val="000000"/>
          <w:sz w:val="20"/>
          <w:szCs w:val="20"/>
          <w:u w:val="single"/>
          <w:lang w:val="hy-AM"/>
        </w:rPr>
        <w:tab/>
      </w:r>
    </w:p>
    <w:p w14:paraId="281AA801" w14:textId="77777777" w:rsidR="00F70B7C" w:rsidRPr="00BE2081"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E2081">
        <w:rPr>
          <w:rFonts w:ascii="GHEA Grapalat" w:hAnsi="GHEA Grapalat" w:cs="Sylfaen"/>
          <w:strike/>
          <w:vertAlign w:val="superscript"/>
          <w:lang w:val="hy-AM"/>
        </w:rPr>
        <w:t xml:space="preserve">                                                        ամիսը, ամսաթիվը, տարեթիվը</w:t>
      </w:r>
    </w:p>
    <w:p w14:paraId="2451A46C" w14:textId="77777777" w:rsidR="00AB2DA5" w:rsidRPr="00BE2081" w:rsidRDefault="00AB2DA5" w:rsidP="00AB2DA5">
      <w:pPr>
        <w:pStyle w:val="af2"/>
        <w:jc w:val="both"/>
        <w:rPr>
          <w:rFonts w:ascii="GHEA Grapalat" w:hAnsi="GHEA Grapalat"/>
          <w:i/>
          <w:strike/>
          <w:sz w:val="16"/>
          <w:szCs w:val="16"/>
          <w:lang w:val="hy-AM"/>
        </w:rPr>
      </w:pPr>
    </w:p>
    <w:p w14:paraId="65150DA4" w14:textId="77777777" w:rsidR="00AB2DA5" w:rsidRPr="00BE2081" w:rsidRDefault="00AB2DA5" w:rsidP="00AB2DA5">
      <w:pPr>
        <w:pStyle w:val="af2"/>
        <w:jc w:val="both"/>
        <w:rPr>
          <w:rFonts w:ascii="GHEA Grapalat" w:hAnsi="GHEA Grapalat"/>
          <w:i/>
          <w:strike/>
          <w:sz w:val="16"/>
          <w:szCs w:val="16"/>
          <w:lang w:val="hy-AM"/>
        </w:rPr>
      </w:pPr>
    </w:p>
    <w:p w14:paraId="224B59CD" w14:textId="77777777" w:rsidR="00AB2DA5" w:rsidRPr="00BE2081" w:rsidRDefault="00AB2DA5" w:rsidP="00AB2DA5">
      <w:pPr>
        <w:pStyle w:val="af2"/>
        <w:jc w:val="both"/>
        <w:rPr>
          <w:rFonts w:ascii="GHEA Grapalat" w:hAnsi="GHEA Grapalat"/>
          <w:i/>
          <w:strike/>
          <w:sz w:val="16"/>
          <w:szCs w:val="16"/>
          <w:lang w:val="hy-AM"/>
        </w:rPr>
      </w:pPr>
    </w:p>
    <w:p w14:paraId="64FB4ACE" w14:textId="77777777" w:rsidR="00AB2DA5" w:rsidRPr="00BE2081" w:rsidRDefault="00AB2DA5" w:rsidP="00AB2DA5">
      <w:pPr>
        <w:pStyle w:val="af2"/>
        <w:jc w:val="both"/>
        <w:rPr>
          <w:rFonts w:ascii="GHEA Grapalat" w:hAnsi="GHEA Grapalat"/>
          <w:i/>
          <w:strike/>
          <w:sz w:val="16"/>
          <w:szCs w:val="16"/>
          <w:lang w:val="hy-AM"/>
        </w:rPr>
      </w:pPr>
    </w:p>
    <w:p w14:paraId="7D8ECA72" w14:textId="3FC0DD6C" w:rsidR="00AB2DA5" w:rsidRPr="00BE2081" w:rsidRDefault="00AB2DA5" w:rsidP="00AB2DA5">
      <w:pPr>
        <w:pStyle w:val="af2"/>
        <w:jc w:val="both"/>
        <w:rPr>
          <w:rFonts w:ascii="GHEA Grapalat" w:hAnsi="GHEA Grapalat"/>
          <w:i/>
          <w:strike/>
          <w:sz w:val="16"/>
          <w:szCs w:val="16"/>
          <w:lang w:val="hy-AM"/>
        </w:rPr>
      </w:pPr>
      <w:r w:rsidRPr="00BE2081">
        <w:rPr>
          <w:rFonts w:ascii="GHEA Grapalat" w:hAnsi="GHEA Grapalat"/>
          <w:i/>
          <w:strike/>
          <w:sz w:val="16"/>
          <w:szCs w:val="16"/>
          <w:lang w:val="hy-AM"/>
        </w:rPr>
        <w:t>*լրացվում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է</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հանձնաժողովի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քարտուղարի</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կողմից</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մինչև</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հրավերը</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տեղեկագրում</w:t>
      </w:r>
      <w:r w:rsidRPr="00BE2081">
        <w:rPr>
          <w:rFonts w:ascii="GHEA Grapalat" w:hAnsi="GHEA Grapalat"/>
          <w:i/>
          <w:strike/>
          <w:sz w:val="16"/>
          <w:szCs w:val="16"/>
          <w:lang w:val="af-ZA"/>
        </w:rPr>
        <w:t xml:space="preserve"> </w:t>
      </w:r>
      <w:r w:rsidRPr="00BE2081">
        <w:rPr>
          <w:rFonts w:ascii="GHEA Grapalat" w:hAnsi="GHEA Grapalat"/>
          <w:i/>
          <w:strike/>
          <w:sz w:val="16"/>
          <w:szCs w:val="16"/>
          <w:lang w:val="hy-AM"/>
        </w:rPr>
        <w:t>հրապարակելը:</w:t>
      </w:r>
    </w:p>
    <w:p w14:paraId="21ABF326" w14:textId="77777777" w:rsidR="007862B1" w:rsidRPr="00015CC3" w:rsidRDefault="00F70B7C" w:rsidP="00F70B7C">
      <w:pPr>
        <w:pStyle w:val="31"/>
        <w:spacing w:line="240" w:lineRule="auto"/>
        <w:jc w:val="right"/>
        <w:rPr>
          <w:rFonts w:ascii="GHEA Grapalat" w:hAnsi="GHEA Grapalat" w:cs="Arial"/>
          <w:b/>
          <w:lang w:val="hy-AM"/>
        </w:rPr>
      </w:pPr>
      <w:r w:rsidRPr="00BE2081">
        <w:rPr>
          <w:rFonts w:ascii="GHEA Grapalat" w:hAnsi="GHEA Grapalat"/>
          <w:b/>
          <w:strike/>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14:paraId="5C9BC8E7" w14:textId="22598E03"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B92E42">
        <w:rPr>
          <w:rFonts w:ascii="GHEA Grapalat" w:hAnsi="GHEA Grapalat"/>
          <w:b/>
          <w:lang w:val="hy-AM"/>
        </w:rPr>
        <w:t>ՀՀԱՄ-ՈՍԿԵՀԱՏ-ՄԴ-ՀՄԱԱՇՁԲ-24/17</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5F77266D" w14:textId="7F75F85B" w:rsidR="007862B1" w:rsidRPr="00E6597C" w:rsidRDefault="00F07F93" w:rsidP="007862B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7862B1" w:rsidRPr="00E6597C">
        <w:rPr>
          <w:rFonts w:ascii="GHEA Grapalat" w:hAnsi="GHEA Grapalat" w:cs="Arial"/>
          <w:b/>
          <w:lang w:val="hy-AM"/>
        </w:rPr>
        <w:t xml:space="preserve">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30FA06C5" w:rsidR="007862B1" w:rsidRPr="00080C89" w:rsidRDefault="007862B1" w:rsidP="00080C89">
      <w:pPr>
        <w:numPr>
          <w:ilvl w:val="1"/>
          <w:numId w:val="7"/>
        </w:numPr>
        <w:ind w:left="0" w:firstLine="284"/>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080C89" w:rsidRPr="00080C89">
        <w:rPr>
          <w:rFonts w:ascii="GHEA Grapalat" w:hAnsi="GHEA Grapalat" w:cs="GHEA Grapalat"/>
          <w:sz w:val="20"/>
          <w:szCs w:val="20"/>
          <w:u w:val="single"/>
          <w:lang w:val="pt-BR"/>
        </w:rPr>
        <w:t>«Ոսկեհատի Խրիմյան Հայրիկի անվան միջնակարգ դպրոց» ՊՈԱԿ</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r w:rsidRPr="00080C89">
        <w:rPr>
          <w:rFonts w:ascii="GHEA Grapalat" w:hAnsi="GHEA Grapalat" w:cs="GHEA Grapalat"/>
          <w:sz w:val="20"/>
          <w:szCs w:val="20"/>
          <w:lang w:val="pt-BR"/>
        </w:rPr>
        <w:t xml:space="preserve">կազմակերպված` </w:t>
      </w:r>
      <w:r w:rsidR="00567FC4" w:rsidRPr="00080C89">
        <w:rPr>
          <w:rFonts w:ascii="GHEA Grapalat" w:hAnsi="GHEA Grapalat"/>
          <w:b/>
          <w:lang w:val="hy-AM"/>
        </w:rPr>
        <w:t>ՀՀԱՄ-ՈՍԿԵՀԱՏ-ՄԴ-ՀՄԱԱՇՁԲ-24/17</w:t>
      </w:r>
      <w:r w:rsidRPr="00080C89">
        <w:rPr>
          <w:rFonts w:ascii="GHEA Grapalat" w:hAnsi="GHEA Grapalat" w:cs="GHEA Grapalat"/>
          <w:sz w:val="20"/>
          <w:szCs w:val="20"/>
          <w:u w:val="single"/>
          <w:lang w:val="pt-BR"/>
        </w:rPr>
        <w:t xml:space="preserve"> </w:t>
      </w:r>
      <w:r w:rsidRPr="00080C89">
        <w:rPr>
          <w:rFonts w:ascii="GHEA Grapalat" w:hAnsi="GHEA Grapalat" w:cs="GHEA Grapalat"/>
          <w:sz w:val="20"/>
          <w:szCs w:val="20"/>
          <w:lang w:val="pt-BR"/>
        </w:rPr>
        <w:t>* 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084B1D42" w:rsidR="00595213" w:rsidRPr="0009280A"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09280A">
              <w:rPr>
                <w:rFonts w:ascii="GHEA Grapalat" w:hAnsi="GHEA Grapalat" w:cs="Arial"/>
                <w:sz w:val="20"/>
                <w:szCs w:val="20"/>
                <w:lang w:val="hy-AM"/>
              </w:rPr>
              <w:t xml:space="preserve"> </w:t>
            </w:r>
            <w:r w:rsidR="0009280A" w:rsidRPr="0012376A">
              <w:rPr>
                <w:rFonts w:ascii="GHEA Grapalat" w:hAnsi="GHEA Grapalat"/>
                <w:b/>
                <w:sz w:val="20"/>
                <w:szCs w:val="20"/>
                <w:lang w:val="pt-BR"/>
              </w:rPr>
              <w:t>«Ոսկեհատի Խրիմյան Հայրիկի անվան միջնակարգ դպրոց» ՊՈԱԿ</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03A56E85" w:rsidR="00595213" w:rsidRPr="0012376A"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12376A">
              <w:rPr>
                <w:rFonts w:ascii="GHEA Grapalat" w:hAnsi="GHEA Grapalat" w:cs="Arial"/>
                <w:sz w:val="20"/>
                <w:szCs w:val="20"/>
                <w:lang w:val="hy-AM"/>
              </w:rPr>
              <w:t xml:space="preserve">  </w:t>
            </w:r>
            <w:r w:rsidR="0012376A" w:rsidRPr="0012376A">
              <w:rPr>
                <w:rFonts w:ascii="GHEA Grapalat" w:hAnsi="GHEA Grapalat"/>
                <w:b/>
                <w:sz w:val="20"/>
                <w:szCs w:val="20"/>
                <w:lang w:val="pt-BR"/>
              </w:rPr>
              <w:t>05005902</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FE6CF5E" w:rsidR="00595213" w:rsidRPr="0012376A" w:rsidRDefault="00595213" w:rsidP="0012376A">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12376A">
              <w:rPr>
                <w:rFonts w:ascii="GHEA Grapalat" w:hAnsi="GHEA Grapalat" w:cs="Arial"/>
                <w:sz w:val="20"/>
                <w:szCs w:val="20"/>
                <w:lang w:val="hy-AM"/>
              </w:rPr>
              <w:t xml:space="preserve"> </w:t>
            </w:r>
            <w:r w:rsidR="0012376A" w:rsidRPr="0012376A">
              <w:rPr>
                <w:rFonts w:ascii="GHEA Grapalat" w:hAnsi="GHEA Grapalat"/>
                <w:b/>
                <w:sz w:val="20"/>
                <w:szCs w:val="20"/>
                <w:lang w:val="pt-BR"/>
              </w:rPr>
              <w:t>ՀՀ ՖՆ գործառնական վարչություն</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05A4369E" w:rsidR="00595213" w:rsidRPr="0012376A"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12376A">
              <w:rPr>
                <w:rFonts w:ascii="GHEA Grapalat" w:hAnsi="GHEA Grapalat" w:cs="Arial"/>
                <w:sz w:val="20"/>
                <w:szCs w:val="20"/>
                <w:lang w:val="hy-AM"/>
              </w:rPr>
              <w:t xml:space="preserve"> </w:t>
            </w:r>
            <w:r w:rsidR="0012376A" w:rsidRPr="0012376A">
              <w:rPr>
                <w:rFonts w:ascii="GHEA Grapalat" w:hAnsi="GHEA Grapalat"/>
                <w:b/>
                <w:sz w:val="20"/>
                <w:szCs w:val="20"/>
                <w:lang w:val="pt-BR"/>
              </w:rPr>
              <w:t>900448000068</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5002171E" w:rsidR="00595213" w:rsidRPr="0012376A"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r w:rsidR="0012376A">
              <w:rPr>
                <w:rFonts w:ascii="GHEA Grapalat" w:hAnsi="GHEA Grapalat" w:cs="Arial"/>
                <w:sz w:val="20"/>
                <w:szCs w:val="20"/>
                <w:lang w:val="hy-AM"/>
              </w:rPr>
              <w:t xml:space="preserve"> </w:t>
            </w:r>
            <w:r w:rsidR="0012376A" w:rsidRPr="0012376A">
              <w:rPr>
                <w:rFonts w:ascii="GHEA Grapalat" w:hAnsi="GHEA Grapalat" w:cs="Arial"/>
                <w:b/>
                <w:sz w:val="20"/>
                <w:szCs w:val="20"/>
                <w:lang w:val="hy-AM"/>
              </w:rPr>
              <w:t>ՀՀ ԴՐԱՄ /</w:t>
            </w:r>
            <w:r w:rsidR="0012376A" w:rsidRPr="0012376A">
              <w:rPr>
                <w:rFonts w:ascii="GHEA Grapalat" w:hAnsi="GHEA Grapalat" w:cs="Arial"/>
                <w:b/>
                <w:sz w:val="20"/>
                <w:szCs w:val="20"/>
              </w:rPr>
              <w:t>AMD/</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 xml:space="preserve">լրացվում է վճարողի </w:t>
            </w:r>
            <w:r w:rsidRPr="00E6597C">
              <w:rPr>
                <w:rFonts w:ascii="GHEA Grapalat" w:hAnsi="GHEA Grapalat"/>
                <w:sz w:val="20"/>
                <w:szCs w:val="20"/>
              </w:rPr>
              <w:lastRenderedPageBreak/>
              <w:t>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9E1915"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9E1915"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E6597C">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9E1915"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9E1915"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9E1915"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w:t>
            </w:r>
            <w:r w:rsidRPr="00E6597C">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w:t>
            </w:r>
            <w:r w:rsidRPr="00E6597C">
              <w:rPr>
                <w:rFonts w:ascii="GHEA Grapalat" w:hAnsi="GHEA Grapalat"/>
                <w:sz w:val="20"/>
                <w:szCs w:val="20"/>
              </w:rPr>
              <w:lastRenderedPageBreak/>
              <w:t>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16F7756E" w14:textId="3CD10ADE" w:rsidR="00091EBC" w:rsidRPr="00080C89" w:rsidRDefault="00631658" w:rsidP="00265A5A">
      <w:pPr>
        <w:pStyle w:val="31"/>
        <w:spacing w:line="240" w:lineRule="auto"/>
        <w:ind w:firstLine="0"/>
        <w:jc w:val="right"/>
        <w:rPr>
          <w:rFonts w:ascii="GHEA Grapalat" w:hAnsi="GHEA Grapalat" w:cs="Arial"/>
          <w:b/>
          <w:strike/>
          <w:lang w:val="hy-AM"/>
        </w:rPr>
      </w:pPr>
      <w:r w:rsidRPr="00E6597C">
        <w:rPr>
          <w:rFonts w:ascii="GHEA Grapalat" w:hAnsi="GHEA Grapalat"/>
          <w:b/>
          <w:lang w:val="hy-AM"/>
        </w:rPr>
        <w:br w:type="page"/>
      </w:r>
      <w:r w:rsidR="00091EBC" w:rsidRPr="00080C89">
        <w:rPr>
          <w:rFonts w:ascii="GHEA Grapalat" w:hAnsi="GHEA Grapalat" w:cs="Sylfaen"/>
          <w:b/>
          <w:strike/>
          <w:lang w:val="hy-AM"/>
        </w:rPr>
        <w:lastRenderedPageBreak/>
        <w:t>Հավելված</w:t>
      </w:r>
      <w:r w:rsidR="00091EBC" w:rsidRPr="00080C89">
        <w:rPr>
          <w:rFonts w:ascii="GHEA Grapalat" w:hAnsi="GHEA Grapalat" w:cs="Arial"/>
          <w:b/>
          <w:strike/>
          <w:lang w:val="hy-AM"/>
        </w:rPr>
        <w:t xml:space="preserve"> </w:t>
      </w:r>
      <w:r w:rsidR="00BF7D70" w:rsidRPr="00080C89">
        <w:rPr>
          <w:rFonts w:ascii="GHEA Grapalat" w:hAnsi="GHEA Grapalat" w:cs="Arial"/>
          <w:b/>
          <w:strike/>
          <w:lang w:val="hy-AM"/>
        </w:rPr>
        <w:t>5</w:t>
      </w:r>
    </w:p>
    <w:p w14:paraId="2E60AD24" w14:textId="6EB8EA0C" w:rsidR="00091EBC" w:rsidRPr="00080C89" w:rsidRDefault="00091EBC" w:rsidP="00091EBC">
      <w:pPr>
        <w:pStyle w:val="31"/>
        <w:spacing w:line="240" w:lineRule="auto"/>
        <w:jc w:val="right"/>
        <w:rPr>
          <w:rFonts w:ascii="GHEA Grapalat" w:hAnsi="GHEA Grapalat" w:cs="Arial"/>
          <w:b/>
          <w:strike/>
          <w:lang w:val="hy-AM"/>
        </w:rPr>
      </w:pPr>
      <w:r w:rsidRPr="00080C89">
        <w:rPr>
          <w:rFonts w:ascii="GHEA Grapalat" w:hAnsi="GHEA Grapalat"/>
          <w:strike/>
          <w:sz w:val="24"/>
          <w:szCs w:val="24"/>
          <w:lang w:val="hy-AM"/>
        </w:rPr>
        <w:t>«</w:t>
      </w:r>
      <w:r w:rsidR="00B92E42" w:rsidRPr="00080C89">
        <w:rPr>
          <w:rFonts w:ascii="GHEA Grapalat" w:hAnsi="GHEA Grapalat"/>
          <w:b/>
          <w:strike/>
          <w:lang w:val="hy-AM"/>
        </w:rPr>
        <w:t>ՀՀԱՄ-ՈՍԿԵՀԱՏ-ՄԴ-ՀՄԱԱՇՁԲ-24/17</w:t>
      </w:r>
      <w:r w:rsidRPr="00080C89">
        <w:rPr>
          <w:rFonts w:ascii="GHEA Grapalat" w:hAnsi="GHEA Grapalat"/>
          <w:strike/>
          <w:sz w:val="24"/>
          <w:szCs w:val="24"/>
          <w:lang w:val="hy-AM"/>
        </w:rPr>
        <w:t>»</w:t>
      </w:r>
      <w:r w:rsidRPr="00080C89">
        <w:rPr>
          <w:rFonts w:ascii="GHEA Grapalat" w:hAnsi="GHEA Grapalat" w:cs="Sylfaen"/>
          <w:b/>
          <w:strike/>
          <w:lang w:val="es-ES"/>
        </w:rPr>
        <w:t>*</w:t>
      </w:r>
      <w:r w:rsidRPr="00080C89">
        <w:rPr>
          <w:rFonts w:ascii="GHEA Grapalat" w:hAnsi="GHEA Grapalat"/>
          <w:b/>
          <w:strike/>
          <w:lang w:val="hy-AM"/>
        </w:rPr>
        <w:t xml:space="preserve">  </w:t>
      </w:r>
      <w:r w:rsidRPr="00080C89">
        <w:rPr>
          <w:rFonts w:ascii="GHEA Grapalat" w:hAnsi="GHEA Grapalat" w:cs="Sylfaen"/>
          <w:b/>
          <w:strike/>
          <w:lang w:val="hy-AM"/>
        </w:rPr>
        <w:t>ծածկագրով</w:t>
      </w:r>
    </w:p>
    <w:p w14:paraId="4DDF100D" w14:textId="19664544" w:rsidR="00091EBC" w:rsidRPr="00080C89" w:rsidRDefault="00F07F93" w:rsidP="00091EBC">
      <w:pPr>
        <w:pStyle w:val="31"/>
        <w:spacing w:line="240" w:lineRule="auto"/>
        <w:jc w:val="right"/>
        <w:rPr>
          <w:rFonts w:ascii="GHEA Grapalat" w:hAnsi="GHEA Grapalat" w:cs="Sylfaen"/>
          <w:b/>
          <w:strike/>
          <w:lang w:val="hy-AM"/>
        </w:rPr>
      </w:pPr>
      <w:r w:rsidRPr="00080C89">
        <w:rPr>
          <w:rFonts w:ascii="GHEA Grapalat" w:hAnsi="GHEA Grapalat" w:cs="Sylfaen"/>
          <w:b/>
          <w:strike/>
          <w:lang w:val="hy-AM"/>
        </w:rPr>
        <w:t>հրատապ մեկ անձ</w:t>
      </w:r>
      <w:r w:rsidR="00091EBC" w:rsidRPr="00080C89">
        <w:rPr>
          <w:rFonts w:ascii="GHEA Grapalat" w:hAnsi="GHEA Grapalat" w:cs="Arial"/>
          <w:b/>
          <w:strike/>
          <w:lang w:val="hy-AM"/>
        </w:rPr>
        <w:t xml:space="preserve">ի </w:t>
      </w:r>
      <w:r w:rsidR="00091EBC" w:rsidRPr="00080C89">
        <w:rPr>
          <w:rFonts w:ascii="GHEA Grapalat" w:hAnsi="GHEA Grapalat" w:cs="Sylfaen"/>
          <w:b/>
          <w:strike/>
          <w:lang w:val="hy-AM"/>
        </w:rPr>
        <w:t>հրավերի</w:t>
      </w:r>
    </w:p>
    <w:p w14:paraId="017791A0" w14:textId="77777777" w:rsidR="00091EBC" w:rsidRPr="00080C89" w:rsidRDefault="00091EBC" w:rsidP="00091EBC">
      <w:pPr>
        <w:pStyle w:val="31"/>
        <w:spacing w:line="240" w:lineRule="auto"/>
        <w:jc w:val="right"/>
        <w:rPr>
          <w:rFonts w:ascii="GHEA Grapalat" w:hAnsi="GHEA Grapalat" w:cs="Sylfaen"/>
          <w:b/>
          <w:strike/>
          <w:lang w:val="hy-AM"/>
        </w:rPr>
      </w:pPr>
    </w:p>
    <w:p w14:paraId="631A64DD" w14:textId="77777777" w:rsidR="00091EBC" w:rsidRPr="00080C89"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080C89">
        <w:rPr>
          <w:rStyle w:val="af5"/>
          <w:rFonts w:ascii="GHEA Grapalat" w:hAnsi="GHEA Grapalat"/>
          <w:strike/>
          <w:color w:val="000000"/>
          <w:sz w:val="20"/>
          <w:szCs w:val="20"/>
          <w:lang w:val="hy-AM"/>
        </w:rPr>
        <w:t>ԵՐԱՇԽԻՔ N __________</w:t>
      </w:r>
    </w:p>
    <w:p w14:paraId="069C65E8" w14:textId="77777777" w:rsidR="001C7C1A" w:rsidRPr="00080C89" w:rsidRDefault="001C7C1A" w:rsidP="001C7C1A">
      <w:pPr>
        <w:jc w:val="center"/>
        <w:rPr>
          <w:rFonts w:ascii="GHEA Grapalat" w:hAnsi="GHEA Grapalat" w:cs="GHEA Grapalat"/>
          <w:b/>
          <w:strike/>
          <w:sz w:val="20"/>
          <w:szCs w:val="20"/>
          <w:lang w:val="hy-AM"/>
        </w:rPr>
      </w:pPr>
      <w:r w:rsidRPr="00080C89">
        <w:rPr>
          <w:rFonts w:ascii="GHEA Grapalat" w:hAnsi="GHEA Grapalat" w:cs="GHEA Grapalat"/>
          <w:b/>
          <w:strike/>
          <w:sz w:val="18"/>
          <w:szCs w:val="18"/>
          <w:lang w:val="hy-AM"/>
        </w:rPr>
        <w:t xml:space="preserve">         (պայմանագրի ապահովում)</w:t>
      </w:r>
    </w:p>
    <w:p w14:paraId="38FE1846" w14:textId="77777777" w:rsidR="00091EBC" w:rsidRPr="00080C89" w:rsidRDefault="00091EBC" w:rsidP="00091EBC">
      <w:pPr>
        <w:pStyle w:val="af4"/>
        <w:shd w:val="clear" w:color="auto" w:fill="FFFFFF"/>
        <w:spacing w:before="0" w:beforeAutospacing="0" w:after="0" w:afterAutospacing="0"/>
        <w:ind w:firstLine="375"/>
        <w:rPr>
          <w:rStyle w:val="af5"/>
          <w:strike/>
          <w:lang w:val="hy-AM"/>
        </w:rPr>
      </w:pPr>
    </w:p>
    <w:p w14:paraId="06F6089B" w14:textId="77777777" w:rsidR="00091EBC" w:rsidRPr="00080C89"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080C89">
        <w:rPr>
          <w:rStyle w:val="af5"/>
          <w:rFonts w:ascii="GHEA Grapalat" w:hAnsi="GHEA Grapalat"/>
          <w:b w:val="0"/>
          <w:bCs w:val="0"/>
          <w:strike/>
          <w:sz w:val="20"/>
          <w:szCs w:val="20"/>
          <w:lang w:val="hy-AM"/>
        </w:rPr>
        <w:tab/>
        <w:t xml:space="preserve">1.Սույն երաշխիքը (այսուհետ՝ երաշխիք) հանդիսանում է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p>
    <w:p w14:paraId="27B4C740" w14:textId="77777777" w:rsidR="00091EBC" w:rsidRPr="00080C89" w:rsidRDefault="00091EBC" w:rsidP="00091EBC">
      <w:pPr>
        <w:pStyle w:val="af4"/>
        <w:shd w:val="clear" w:color="auto" w:fill="FFFFFF"/>
        <w:spacing w:before="0" w:beforeAutospacing="0" w:after="0" w:afterAutospacing="0"/>
        <w:ind w:left="5664" w:firstLine="708"/>
        <w:rPr>
          <w:rStyle w:val="af5"/>
          <w:strike/>
          <w:lang w:val="hy-AM"/>
        </w:rPr>
      </w:pPr>
      <w:r w:rsidRPr="00080C89">
        <w:rPr>
          <w:rFonts w:ascii="GHEA Grapalat" w:hAnsi="GHEA Grapalat" w:cs="Sylfaen"/>
          <w:strike/>
          <w:vertAlign w:val="superscript"/>
          <w:lang w:val="hy-AM"/>
        </w:rPr>
        <w:t xml:space="preserve">          պատվիրատուի անվանումը</w:t>
      </w:r>
    </w:p>
    <w:p w14:paraId="5D4CAAC7" w14:textId="4B246609" w:rsidR="00091EBC" w:rsidRPr="00080C89" w:rsidRDefault="00091EBC" w:rsidP="007A5E2D">
      <w:pPr>
        <w:pStyle w:val="af4"/>
        <w:shd w:val="clear" w:color="auto" w:fill="FFFFFF"/>
        <w:spacing w:before="0" w:beforeAutospacing="0" w:after="0" w:afterAutospacing="0"/>
        <w:rPr>
          <w:rFonts w:ascii="GHEA Grapalat" w:hAnsi="GHEA Grapalat" w:cs="Sylfaen"/>
          <w:strike/>
          <w:vertAlign w:val="superscript"/>
          <w:lang w:val="hy-AM"/>
        </w:rPr>
      </w:pPr>
      <w:r w:rsidRPr="00080C89">
        <w:rPr>
          <w:rStyle w:val="af5"/>
          <w:rFonts w:ascii="GHEA Grapalat" w:hAnsi="GHEA Grapalat"/>
          <w:b w:val="0"/>
          <w:bCs w:val="0"/>
          <w:strike/>
          <w:sz w:val="20"/>
          <w:szCs w:val="20"/>
          <w:lang w:val="hy-AM"/>
        </w:rPr>
        <w:t xml:space="preserve">(այսուհետ՝ բենեֆիցիար) և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00265A5A" w:rsidRPr="00080C89">
        <w:rPr>
          <w:rStyle w:val="af5"/>
          <w:rFonts w:ascii="GHEA Grapalat" w:hAnsi="GHEA Grapalat"/>
          <w:b w:val="0"/>
          <w:bCs w:val="0"/>
          <w:strike/>
          <w:sz w:val="20"/>
          <w:szCs w:val="20"/>
          <w:u w:val="single"/>
          <w:lang w:val="hy-AM"/>
        </w:rPr>
        <w:t xml:space="preserve"> </w:t>
      </w:r>
      <w:r w:rsidR="0034164E" w:rsidRPr="00080C89">
        <w:rPr>
          <w:rStyle w:val="af5"/>
          <w:rFonts w:ascii="GHEA Grapalat" w:hAnsi="GHEA Grapalat"/>
          <w:b w:val="0"/>
          <w:bCs w:val="0"/>
          <w:strike/>
          <w:sz w:val="20"/>
          <w:szCs w:val="20"/>
          <w:lang w:val="hy-AM"/>
        </w:rPr>
        <w:t xml:space="preserve">(այսուհետ՝ պրինցիպալ) </w:t>
      </w:r>
      <w:r w:rsidRPr="00080C89">
        <w:rPr>
          <w:rStyle w:val="af5"/>
          <w:rFonts w:ascii="GHEA Grapalat" w:hAnsi="GHEA Grapalat"/>
          <w:b w:val="0"/>
          <w:bCs w:val="0"/>
          <w:strike/>
          <w:sz w:val="20"/>
          <w:szCs w:val="20"/>
          <w:lang w:val="hy-AM"/>
        </w:rPr>
        <w:t xml:space="preserve"> միջև </w:t>
      </w:r>
      <w:r w:rsidRPr="00080C89">
        <w:rPr>
          <w:rFonts w:cs="Sylfaen"/>
          <w:strike/>
          <w:vertAlign w:val="superscript"/>
          <w:lang w:val="hy-AM"/>
        </w:rPr>
        <w:t xml:space="preserve">                       </w:t>
      </w:r>
      <w:r w:rsidRPr="00080C89">
        <w:rPr>
          <w:rFonts w:cs="Sylfaen"/>
          <w:strike/>
          <w:vertAlign w:val="superscript"/>
          <w:lang w:val="hy-AM"/>
        </w:rPr>
        <w:tab/>
      </w:r>
      <w:r w:rsidRPr="00080C89">
        <w:rPr>
          <w:rFonts w:cs="Sylfaen"/>
          <w:strike/>
          <w:vertAlign w:val="superscript"/>
          <w:lang w:val="hy-AM"/>
        </w:rPr>
        <w:tab/>
      </w:r>
      <w:r w:rsidRPr="00080C89">
        <w:rPr>
          <w:rFonts w:cs="Sylfaen"/>
          <w:strike/>
          <w:vertAlign w:val="superscript"/>
          <w:lang w:val="hy-AM"/>
        </w:rPr>
        <w:tab/>
      </w:r>
      <w:r w:rsidRPr="00080C89">
        <w:rPr>
          <w:rFonts w:ascii="GHEA Grapalat" w:hAnsi="GHEA Grapalat" w:cs="Sylfaen"/>
          <w:strike/>
          <w:vertAlign w:val="superscript"/>
          <w:lang w:val="hy-AM"/>
        </w:rPr>
        <w:t xml:space="preserve">ընտրված մասնակցի անվանումը </w:t>
      </w:r>
    </w:p>
    <w:p w14:paraId="61408DE6" w14:textId="77777777" w:rsidR="00091EBC" w:rsidRPr="00080C89"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 xml:space="preserve">կնքվելիք N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lang w:val="hy-AM"/>
        </w:rPr>
        <w:t xml:space="preserve">  պայմանագրից բխող պրինցիպալի </w:t>
      </w:r>
    </w:p>
    <w:p w14:paraId="0490A931" w14:textId="77777777" w:rsidR="00091EBC" w:rsidRPr="00080C89"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ab/>
      </w:r>
      <w:r w:rsidRPr="00080C89">
        <w:rPr>
          <w:rStyle w:val="af5"/>
          <w:rFonts w:ascii="GHEA Grapalat" w:hAnsi="GHEA Grapalat"/>
          <w:b w:val="0"/>
          <w:bCs w:val="0"/>
          <w:strike/>
          <w:sz w:val="20"/>
          <w:szCs w:val="20"/>
          <w:lang w:val="hy-AM"/>
        </w:rPr>
        <w:tab/>
      </w:r>
      <w:r w:rsidRPr="00080C89">
        <w:rPr>
          <w:rStyle w:val="af5"/>
          <w:rFonts w:ascii="GHEA Grapalat" w:hAnsi="GHEA Grapalat"/>
          <w:b w:val="0"/>
          <w:bCs w:val="0"/>
          <w:strike/>
          <w:sz w:val="20"/>
          <w:szCs w:val="20"/>
          <w:lang w:val="hy-AM"/>
        </w:rPr>
        <w:tab/>
      </w:r>
      <w:r w:rsidRPr="00080C89">
        <w:rPr>
          <w:rStyle w:val="af5"/>
          <w:rFonts w:ascii="GHEA Grapalat" w:hAnsi="GHEA Grapalat"/>
          <w:b w:val="0"/>
          <w:bCs w:val="0"/>
          <w:strike/>
          <w:sz w:val="20"/>
          <w:szCs w:val="20"/>
          <w:lang w:val="hy-AM"/>
        </w:rPr>
        <w:tab/>
      </w:r>
      <w:r w:rsidRPr="00080C89">
        <w:rPr>
          <w:rFonts w:ascii="GHEA Grapalat" w:hAnsi="GHEA Grapalat" w:cs="Sylfaen"/>
          <w:strike/>
          <w:vertAlign w:val="superscript"/>
          <w:lang w:val="hy-AM"/>
        </w:rPr>
        <w:t xml:space="preserve">կնքվելիք պայմանագրի </w:t>
      </w:r>
      <w:r w:rsidR="007A5E2D" w:rsidRPr="00080C89">
        <w:rPr>
          <w:rFonts w:ascii="GHEA Grapalat" w:hAnsi="GHEA Grapalat" w:cs="Sylfaen"/>
          <w:strike/>
          <w:vertAlign w:val="superscript"/>
          <w:lang w:val="hy-AM"/>
        </w:rPr>
        <w:t>համարը</w:t>
      </w:r>
    </w:p>
    <w:p w14:paraId="3CB78136" w14:textId="77777777" w:rsidR="00091EBC" w:rsidRPr="00080C89"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194C6E" w:rsidRPr="00080C89">
        <w:rPr>
          <w:rStyle w:val="af5"/>
          <w:rFonts w:ascii="GHEA Grapalat" w:hAnsi="GHEA Grapalat"/>
          <w:b w:val="0"/>
          <w:bCs w:val="0"/>
          <w:strike/>
          <w:sz w:val="20"/>
          <w:szCs w:val="20"/>
          <w:lang w:val="hy-AM"/>
        </w:rPr>
        <w:t>ում</w:t>
      </w:r>
      <w:r w:rsidRPr="00080C89">
        <w:rPr>
          <w:rStyle w:val="af5"/>
          <w:rFonts w:ascii="GHEA Grapalat" w:hAnsi="GHEA Grapalat"/>
          <w:b w:val="0"/>
          <w:bCs w:val="0"/>
          <w:strike/>
          <w:sz w:val="20"/>
          <w:szCs w:val="20"/>
          <w:lang w:val="hy-AM"/>
        </w:rPr>
        <w:t xml:space="preserve">: </w:t>
      </w:r>
    </w:p>
    <w:p w14:paraId="66E4C83C" w14:textId="77777777" w:rsidR="00091EBC" w:rsidRPr="00080C89"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 xml:space="preserve">2. Երաշխիքով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lang w:val="hy-AM"/>
        </w:rPr>
        <w:t xml:space="preserve"> (այսուհետ՝ երաշխիք տվող </w:t>
      </w:r>
    </w:p>
    <w:p w14:paraId="71E29AE8" w14:textId="77777777" w:rsidR="00091EBC" w:rsidRPr="00080C89"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ab/>
      </w:r>
      <w:r w:rsidRPr="00080C89">
        <w:rPr>
          <w:rStyle w:val="af5"/>
          <w:rFonts w:ascii="GHEA Grapalat" w:hAnsi="GHEA Grapalat"/>
          <w:b w:val="0"/>
          <w:bCs w:val="0"/>
          <w:strike/>
          <w:sz w:val="20"/>
          <w:szCs w:val="20"/>
          <w:lang w:val="hy-AM"/>
        </w:rPr>
        <w:tab/>
      </w:r>
      <w:r w:rsidRPr="00080C89">
        <w:rPr>
          <w:rStyle w:val="af5"/>
          <w:rFonts w:ascii="GHEA Grapalat" w:hAnsi="GHEA Grapalat"/>
          <w:b w:val="0"/>
          <w:bCs w:val="0"/>
          <w:strike/>
          <w:sz w:val="20"/>
          <w:szCs w:val="20"/>
          <w:lang w:val="hy-AM"/>
        </w:rPr>
        <w:tab/>
        <w:t xml:space="preserve">                         </w:t>
      </w:r>
      <w:r w:rsidRPr="00080C89">
        <w:rPr>
          <w:rFonts w:ascii="GHEA Grapalat" w:hAnsi="GHEA Grapalat" w:cs="Sylfaen"/>
          <w:strike/>
          <w:vertAlign w:val="superscript"/>
          <w:lang w:val="hy-AM"/>
        </w:rPr>
        <w:t>երաշխիքը տվող բանկի անվանումը</w:t>
      </w:r>
    </w:p>
    <w:p w14:paraId="1D5DB2D1" w14:textId="77777777" w:rsidR="00091EBC" w:rsidRPr="00080C89"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080C89">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p>
    <w:p w14:paraId="2EA1AB35" w14:textId="77777777" w:rsidR="00091EBC" w:rsidRPr="00080C89"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080C89">
        <w:rPr>
          <w:rFonts w:ascii="GHEA Grapalat" w:hAnsi="GHEA Grapalat" w:cs="Sylfaen"/>
          <w:strike/>
          <w:vertAlign w:val="superscript"/>
          <w:lang w:val="hy-AM"/>
        </w:rPr>
        <w:t xml:space="preserve">   գումարը թվերով և տառերով</w:t>
      </w:r>
    </w:p>
    <w:p w14:paraId="0B31DB56" w14:textId="77777777" w:rsidR="00091EBC" w:rsidRPr="00080C89"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80C89">
        <w:rPr>
          <w:rStyle w:val="af5"/>
          <w:rFonts w:ascii="GHEA Grapalat" w:hAnsi="GHEA Grapalat"/>
          <w:b w:val="0"/>
          <w:bCs w:val="0"/>
          <w:strike/>
          <w:sz w:val="20"/>
          <w:szCs w:val="20"/>
          <w:lang w:val="hy-AM"/>
        </w:rPr>
        <w:t xml:space="preserve">(այսուհետ՝ երաշխիքի գումար)՝ պահանջն ստանալուց </w:t>
      </w:r>
      <w:r w:rsidR="00C8399F" w:rsidRPr="00080C89">
        <w:rPr>
          <w:rStyle w:val="af5"/>
          <w:rFonts w:ascii="GHEA Grapalat" w:hAnsi="GHEA Grapalat"/>
          <w:b w:val="0"/>
          <w:bCs w:val="0"/>
          <w:strike/>
          <w:sz w:val="20"/>
          <w:szCs w:val="20"/>
          <w:lang w:val="hy-AM"/>
        </w:rPr>
        <w:t>հինգ</w:t>
      </w:r>
      <w:r w:rsidRPr="00080C89">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u w:val="single"/>
          <w:lang w:val="hy-AM"/>
        </w:rPr>
        <w:tab/>
      </w:r>
      <w:r w:rsidRPr="00080C89">
        <w:rPr>
          <w:rStyle w:val="af5"/>
          <w:rFonts w:ascii="GHEA Grapalat" w:hAnsi="GHEA Grapalat"/>
          <w:b w:val="0"/>
          <w:bCs w:val="0"/>
          <w:strike/>
          <w:sz w:val="20"/>
          <w:szCs w:val="20"/>
          <w:lang w:val="hy-AM"/>
        </w:rPr>
        <w:t>հաշվեհամարին փոխանցման միջոցով:</w:t>
      </w:r>
    </w:p>
    <w:p w14:paraId="12B825DF" w14:textId="77777777" w:rsidR="00091EBC" w:rsidRPr="00080C89"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80C89">
        <w:rPr>
          <w:rFonts w:ascii="GHEA Grapalat" w:hAnsi="GHEA Grapalat" w:cs="Sylfaen"/>
          <w:strike/>
          <w:vertAlign w:val="superscript"/>
          <w:lang w:val="hy-AM"/>
        </w:rPr>
        <w:t xml:space="preserve">                                                                                      հաշվեհամարը</w:t>
      </w:r>
    </w:p>
    <w:p w14:paraId="3D919542" w14:textId="77777777" w:rsidR="00091EBC" w:rsidRPr="00080C89"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80C89">
        <w:rPr>
          <w:rFonts w:ascii="GHEA Grapalat" w:hAnsi="GHEA Grapalat"/>
          <w:strike/>
          <w:color w:val="000000"/>
          <w:sz w:val="20"/>
          <w:szCs w:val="20"/>
          <w:lang w:val="hy-AM"/>
        </w:rPr>
        <w:t>3. Սույն երաշխիքն անհետկանչելի է:</w:t>
      </w:r>
    </w:p>
    <w:p w14:paraId="1517D620" w14:textId="77777777" w:rsidR="00091EBC" w:rsidRPr="00080C89"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80C89">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080C89" w:rsidRDefault="0024041A" w:rsidP="006C483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 xml:space="preserve">5. </w:t>
      </w:r>
      <w:r w:rsidR="006C4836" w:rsidRPr="00080C89">
        <w:rPr>
          <w:rFonts w:ascii="GHEA Grapalat" w:hAnsi="GHEA Grapalat"/>
          <w:strike/>
          <w:color w:val="000000"/>
          <w:sz w:val="20"/>
          <w:szCs w:val="20"/>
          <w:lang w:val="hy-AM"/>
        </w:rPr>
        <w:t xml:space="preserve">Երաշխիքը գործում է </w:t>
      </w:r>
      <w:r w:rsidR="00C53834" w:rsidRPr="00080C89">
        <w:rPr>
          <w:rFonts w:ascii="GHEA Grapalat" w:hAnsi="GHEA Grapalat"/>
          <w:strike/>
          <w:color w:val="000000"/>
          <w:sz w:val="20"/>
          <w:szCs w:val="20"/>
          <w:lang w:val="hy-AM"/>
        </w:rPr>
        <w:t xml:space="preserve">թողարկման պահից և </w:t>
      </w:r>
      <w:r w:rsidR="009065B6" w:rsidRPr="00080C89">
        <w:rPr>
          <w:rFonts w:ascii="GHEA Grapalat" w:hAnsi="GHEA Grapalat"/>
          <w:strike/>
          <w:color w:val="000000"/>
          <w:sz w:val="20"/>
          <w:szCs w:val="20"/>
          <w:lang w:val="hy-AM"/>
        </w:rPr>
        <w:t>ուժի մեջ</w:t>
      </w:r>
      <w:r w:rsidR="00C53834" w:rsidRPr="00080C89">
        <w:rPr>
          <w:rFonts w:ascii="GHEA Grapalat" w:hAnsi="GHEA Grapalat"/>
          <w:strike/>
          <w:color w:val="000000"/>
          <w:sz w:val="20"/>
          <w:szCs w:val="20"/>
          <w:lang w:val="hy-AM"/>
        </w:rPr>
        <w:t xml:space="preserve"> է </w:t>
      </w:r>
      <w:r w:rsidR="006C4836" w:rsidRPr="00080C89">
        <w:rPr>
          <w:rFonts w:ascii="GHEA Grapalat" w:hAnsi="GHEA Grapalat"/>
          <w:strike/>
          <w:color w:val="000000"/>
          <w:sz w:val="20"/>
          <w:szCs w:val="20"/>
          <w:lang w:val="hy-AM"/>
        </w:rPr>
        <w:t xml:space="preserve">բենեֆիցիարի և պրիցիպալի միջև կնքվելիքN </w:t>
      </w:r>
      <w:r w:rsidR="006C4836" w:rsidRPr="00080C89">
        <w:rPr>
          <w:rFonts w:ascii="GHEA Grapalat" w:hAnsi="GHEA Grapalat"/>
          <w:strike/>
          <w:color w:val="000000"/>
          <w:sz w:val="20"/>
          <w:szCs w:val="20"/>
          <w:u w:val="single"/>
          <w:lang w:val="hy-AM"/>
        </w:rPr>
        <w:tab/>
      </w:r>
      <w:r w:rsidR="006C4836" w:rsidRPr="00080C89">
        <w:rPr>
          <w:rFonts w:ascii="GHEA Grapalat" w:hAnsi="GHEA Grapalat"/>
          <w:strike/>
          <w:color w:val="000000"/>
          <w:sz w:val="20"/>
          <w:szCs w:val="20"/>
          <w:u w:val="single"/>
          <w:lang w:val="hy-AM"/>
        </w:rPr>
        <w:tab/>
      </w:r>
      <w:r w:rsidR="006C4836" w:rsidRPr="00080C89">
        <w:rPr>
          <w:rFonts w:ascii="GHEA Grapalat" w:hAnsi="GHEA Grapalat"/>
          <w:strike/>
          <w:color w:val="000000"/>
          <w:sz w:val="20"/>
          <w:szCs w:val="20"/>
          <w:u w:val="single"/>
          <w:lang w:val="hy-AM"/>
        </w:rPr>
        <w:tab/>
      </w:r>
      <w:r w:rsidR="006C4836" w:rsidRPr="00080C89">
        <w:rPr>
          <w:rFonts w:ascii="GHEA Grapalat" w:hAnsi="GHEA Grapalat"/>
          <w:strike/>
          <w:color w:val="000000"/>
          <w:sz w:val="20"/>
          <w:szCs w:val="20"/>
          <w:u w:val="single"/>
          <w:lang w:val="hy-AM"/>
        </w:rPr>
        <w:tab/>
      </w:r>
    </w:p>
    <w:p w14:paraId="6019D0A7" w14:textId="77777777" w:rsidR="006C4836" w:rsidRPr="00080C89" w:rsidRDefault="006C4836" w:rsidP="006C4836">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080C89">
        <w:rPr>
          <w:rFonts w:ascii="GHEA Grapalat" w:hAnsi="GHEA Grapalat" w:cs="Sylfaen"/>
          <w:strike/>
          <w:vertAlign w:val="superscript"/>
          <w:lang w:val="hy-AM"/>
        </w:rPr>
        <w:t xml:space="preserve">                                   կնքվելիք պայմանագրի համարը </w:t>
      </w:r>
    </w:p>
    <w:p w14:paraId="59668629" w14:textId="77777777" w:rsidR="006C4836" w:rsidRPr="00080C89" w:rsidRDefault="006C4836" w:rsidP="006C4836">
      <w:pPr>
        <w:pStyle w:val="aff3"/>
        <w:tabs>
          <w:tab w:val="left" w:pos="0"/>
        </w:tabs>
        <w:ind w:left="0"/>
        <w:mirrorIndents/>
        <w:jc w:val="both"/>
        <w:rPr>
          <w:rFonts w:ascii="GHEA Grapalat" w:hAnsi="GHEA Grapalat"/>
          <w:strike/>
          <w:color w:val="000000"/>
          <w:sz w:val="20"/>
          <w:szCs w:val="20"/>
          <w:u w:val="single"/>
          <w:lang w:val="hy-AM"/>
        </w:rPr>
      </w:pPr>
      <w:r w:rsidRPr="00080C89">
        <w:rPr>
          <w:rFonts w:ascii="GHEA Grapalat" w:hAnsi="GHEA Grapalat"/>
          <w:strike/>
          <w:color w:val="000000"/>
          <w:sz w:val="20"/>
          <w:szCs w:val="20"/>
          <w:lang w:val="hy-AM"/>
        </w:rPr>
        <w:t xml:space="preserve">պայմանագիրն ուժի մեջ մտնելու օրվանից մինչև </w:t>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cs="Sylfaen"/>
          <w:strike/>
          <w:vertAlign w:val="superscript"/>
          <w:lang w:val="hy-AM"/>
        </w:rPr>
        <w:t xml:space="preserve">կնքվելիք պայմանագրով </w:t>
      </w:r>
      <w:r w:rsidR="00807F72" w:rsidRPr="00080C89">
        <w:rPr>
          <w:rFonts w:ascii="GHEA Grapalat" w:hAnsi="GHEA Grapalat" w:cs="Sylfaen"/>
          <w:strike/>
          <w:vertAlign w:val="superscript"/>
          <w:lang w:val="hy-AM"/>
        </w:rPr>
        <w:t>նախատեսված</w:t>
      </w:r>
      <w:r w:rsidRPr="00080C89">
        <w:rPr>
          <w:rFonts w:ascii="GHEA Grapalat" w:hAnsi="GHEA Grapalat" w:cs="Sylfaen"/>
          <w:strike/>
          <w:vertAlign w:val="superscript"/>
          <w:lang w:val="hy-AM"/>
        </w:rPr>
        <w:t xml:space="preserve"> աշխատանքի կատարման վերջնաժամկետը, ներառյալ երաշխիքային ժամկետը</w:t>
      </w:r>
    </w:p>
    <w:p w14:paraId="78617FA4" w14:textId="1D3D1A1B" w:rsidR="00436DA1" w:rsidRPr="00080C89" w:rsidRDefault="006C4836" w:rsidP="00436DA1">
      <w:pPr>
        <w:pStyle w:val="aff3"/>
        <w:tabs>
          <w:tab w:val="left" w:pos="0"/>
        </w:tabs>
        <w:ind w:left="0"/>
        <w:mirrorIndents/>
        <w:jc w:val="both"/>
        <w:rPr>
          <w:rFonts w:ascii="GHEA Grapalat" w:eastAsia="Calibri" w:hAnsi="GHEA Grapalat"/>
          <w:strike/>
          <w:color w:val="000000"/>
          <w:sz w:val="20"/>
          <w:szCs w:val="20"/>
          <w:lang w:val="hy-AM"/>
        </w:rPr>
      </w:pPr>
      <w:r w:rsidRPr="00080C89">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080C89">
        <w:rPr>
          <w:rFonts w:ascii="GHEA Grapalat" w:hAnsi="GHEA Grapalat"/>
          <w:strike/>
          <w:color w:val="000000"/>
          <w:sz w:val="20"/>
          <w:szCs w:val="20"/>
          <w:lang w:val="hy-AM"/>
        </w:rPr>
        <w:t xml:space="preserve">՝-----------------------------------      </w:t>
      </w:r>
    </w:p>
    <w:p w14:paraId="4F6A9ECE" w14:textId="0EEB7552" w:rsidR="00436DA1" w:rsidRPr="00080C89" w:rsidRDefault="00436DA1" w:rsidP="00436DA1">
      <w:pPr>
        <w:pStyle w:val="aff3"/>
        <w:tabs>
          <w:tab w:val="left" w:pos="0"/>
        </w:tabs>
        <w:ind w:left="0"/>
        <w:mirrorIndents/>
        <w:jc w:val="both"/>
        <w:rPr>
          <w:rFonts w:ascii="GHEA Grapalat" w:hAnsi="GHEA Grapalat"/>
          <w:strike/>
          <w:color w:val="000000"/>
          <w:sz w:val="20"/>
          <w:szCs w:val="20"/>
          <w:lang w:val="hy-AM"/>
        </w:rPr>
      </w:pPr>
      <w:r w:rsidRPr="00080C89">
        <w:rPr>
          <w:rFonts w:ascii="GHEA Grapalat" w:hAnsi="GHEA Grapalat" w:cs="Sylfaen"/>
          <w:strike/>
          <w:vertAlign w:val="superscript"/>
          <w:lang w:val="hy-AM"/>
        </w:rPr>
        <w:t xml:space="preserve">                                                                                                                                      </w:t>
      </w:r>
      <w:r w:rsidR="000117CC" w:rsidRPr="00080C89">
        <w:rPr>
          <w:rFonts w:ascii="GHEA Grapalat" w:hAnsi="GHEA Grapalat" w:cs="Sylfaen"/>
          <w:strike/>
          <w:vertAlign w:val="superscript"/>
          <w:lang w:val="hy-AM"/>
        </w:rPr>
        <w:t xml:space="preserve">                                </w:t>
      </w:r>
      <w:r w:rsidRPr="00080C89">
        <w:rPr>
          <w:rFonts w:ascii="GHEA Grapalat" w:hAnsi="GHEA Grapalat" w:cs="Sylfaen"/>
          <w:strike/>
          <w:vertAlign w:val="superscript"/>
          <w:lang w:val="hy-AM"/>
        </w:rPr>
        <w:t xml:space="preserve">    քարտուղարի էլ. փոստի հասցեն</w:t>
      </w:r>
    </w:p>
    <w:p w14:paraId="4D35B786" w14:textId="77777777" w:rsidR="006C4836" w:rsidRPr="00080C89" w:rsidRDefault="006C4836" w:rsidP="006C4836">
      <w:pPr>
        <w:pStyle w:val="aff3"/>
        <w:tabs>
          <w:tab w:val="left" w:pos="0"/>
        </w:tabs>
        <w:ind w:left="0"/>
        <w:mirrorIndents/>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 xml:space="preserve"> էլեկտրոնային փոստի հասցեին։     </w:t>
      </w:r>
    </w:p>
    <w:p w14:paraId="20CE6759" w14:textId="77777777" w:rsidR="00091EBC" w:rsidRPr="00080C89" w:rsidRDefault="00091EBC" w:rsidP="00807F72">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080C89"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80C89">
        <w:rPr>
          <w:rFonts w:ascii="GHEA Grapalat" w:hAnsi="GHEA Grapalat"/>
          <w:strike/>
          <w:color w:val="000000"/>
          <w:sz w:val="20"/>
          <w:szCs w:val="20"/>
          <w:lang w:val="hy-AM"/>
        </w:rPr>
        <w:t xml:space="preserve">1) </w:t>
      </w:r>
      <w:r w:rsidR="0091775C" w:rsidRPr="00080C89">
        <w:rPr>
          <w:rFonts w:ascii="GHEA Grapalat" w:hAnsi="GHEA Grapalat"/>
          <w:strike/>
          <w:color w:val="000000"/>
          <w:sz w:val="20"/>
          <w:szCs w:val="20"/>
          <w:lang w:val="hy-AM"/>
        </w:rPr>
        <w:t xml:space="preserve">N </w:t>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0091775C" w:rsidRPr="00080C89">
        <w:rPr>
          <w:rFonts w:ascii="GHEA Grapalat" w:hAnsi="GHEA Grapalat"/>
          <w:strike/>
          <w:color w:val="000000"/>
          <w:sz w:val="20"/>
          <w:szCs w:val="20"/>
          <w:u w:val="single"/>
          <w:lang w:val="hy-AM"/>
        </w:rPr>
        <w:tab/>
        <w:t xml:space="preserve">     </w:t>
      </w:r>
      <w:r w:rsidRPr="00080C89">
        <w:rPr>
          <w:rFonts w:ascii="GHEA Grapalat" w:hAnsi="GHEA Grapalat"/>
          <w:strike/>
          <w:color w:val="000000"/>
          <w:sz w:val="20"/>
          <w:szCs w:val="20"/>
          <w:lang w:val="hy-AM"/>
        </w:rPr>
        <w:t xml:space="preserve"> պայմանագրի, ներառյալ նաև դրանում </w:t>
      </w:r>
      <w:r w:rsidR="0091775C" w:rsidRPr="00080C89">
        <w:rPr>
          <w:rFonts w:ascii="GHEA Grapalat" w:hAnsi="GHEA Grapalat"/>
          <w:strike/>
          <w:color w:val="000000"/>
          <w:sz w:val="20"/>
          <w:szCs w:val="20"/>
          <w:lang w:val="hy-AM"/>
        </w:rPr>
        <w:t>կատարված</w:t>
      </w:r>
    </w:p>
    <w:p w14:paraId="510D9878" w14:textId="77777777" w:rsidR="00DC3470" w:rsidRPr="00080C89" w:rsidRDefault="00DC3470" w:rsidP="00DC3470">
      <w:pPr>
        <w:pStyle w:val="af4"/>
        <w:shd w:val="clear" w:color="auto" w:fill="FFFFFF"/>
        <w:spacing w:before="0" w:beforeAutospacing="0" w:after="0" w:afterAutospacing="0"/>
        <w:rPr>
          <w:rFonts w:ascii="GHEA Grapalat" w:hAnsi="GHEA Grapalat" w:cs="Sylfaen"/>
          <w:strike/>
          <w:vertAlign w:val="superscript"/>
          <w:lang w:val="hy-AM"/>
        </w:rPr>
      </w:pPr>
      <w:r w:rsidRPr="00080C89">
        <w:rPr>
          <w:rFonts w:ascii="GHEA Grapalat" w:hAnsi="GHEA Grapalat" w:cs="Sylfaen"/>
          <w:strike/>
          <w:vertAlign w:val="superscript"/>
          <w:lang w:val="hy-AM"/>
        </w:rPr>
        <w:t xml:space="preserve">                          կնքվելիք պայմանագրի </w:t>
      </w:r>
      <w:r w:rsidR="0091775C" w:rsidRPr="00080C89">
        <w:rPr>
          <w:rFonts w:ascii="GHEA Grapalat" w:hAnsi="GHEA Grapalat" w:cs="Sylfaen"/>
          <w:strike/>
          <w:vertAlign w:val="superscript"/>
          <w:lang w:val="hy-AM"/>
        </w:rPr>
        <w:t>համարը</w:t>
      </w:r>
      <w:r w:rsidRPr="00080C89">
        <w:rPr>
          <w:rFonts w:ascii="GHEA Grapalat" w:hAnsi="GHEA Grapalat" w:cs="Sylfaen"/>
          <w:strike/>
          <w:vertAlign w:val="superscript"/>
          <w:lang w:val="hy-AM"/>
        </w:rPr>
        <w:t xml:space="preserve"> </w:t>
      </w:r>
    </w:p>
    <w:p w14:paraId="119F1D52" w14:textId="3DBD7ECF" w:rsidR="00DC3470" w:rsidRPr="00080C89"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080C89">
        <w:rPr>
          <w:rFonts w:ascii="GHEA Grapalat" w:hAnsi="GHEA Grapalat"/>
          <w:strike/>
          <w:color w:val="000000"/>
          <w:sz w:val="20"/>
          <w:szCs w:val="20"/>
          <w:lang w:val="hy-AM"/>
        </w:rPr>
        <w:t xml:space="preserve"> փոփոխությունների, լրացուցիչ համաձայնագրերի պատճենները.</w:t>
      </w:r>
    </w:p>
    <w:p w14:paraId="20349195" w14:textId="77777777" w:rsidR="00DC3470" w:rsidRPr="00080C89"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 xml:space="preserve">2) բենեֆիցիարի կողմից պայմանագիրը միակողմանի լուծելու մասին </w:t>
      </w:r>
      <w:r w:rsidR="00E36F9C" w:rsidRPr="00080C89">
        <w:fldChar w:fldCharType="begin"/>
      </w:r>
      <w:r w:rsidR="00E36F9C" w:rsidRPr="00080C89">
        <w:rPr>
          <w:strike/>
          <w:lang w:val="hy-AM"/>
          <w:rPrChange w:id="14" w:author="Sergey Shahnazaryan" w:date="2024-02-09T13:10:00Z">
            <w:rPr>
              <w:rFonts w:ascii="Arial LatArm" w:hAnsi="Arial LatArm"/>
              <w:i/>
              <w:sz w:val="20"/>
              <w:szCs w:val="20"/>
              <w:lang w:val="en-AU"/>
            </w:rPr>
          </w:rPrChange>
        </w:rPr>
        <w:instrText xml:space="preserve"> HYPERLINK "http://www.procurement.am" </w:instrText>
      </w:r>
      <w:r w:rsidR="00E36F9C" w:rsidRPr="00080C89">
        <w:fldChar w:fldCharType="separate"/>
      </w:r>
      <w:r w:rsidRPr="00080C89">
        <w:rPr>
          <w:rStyle w:val="a9"/>
          <w:rFonts w:ascii="GHEA Grapalat" w:hAnsi="GHEA Grapalat"/>
          <w:strike/>
          <w:sz w:val="20"/>
          <w:szCs w:val="20"/>
          <w:lang w:val="hy-AM"/>
        </w:rPr>
        <w:t>www.procurement.am</w:t>
      </w:r>
      <w:r w:rsidR="00E36F9C" w:rsidRPr="00080C89">
        <w:rPr>
          <w:rStyle w:val="a9"/>
          <w:rFonts w:ascii="GHEA Grapalat" w:hAnsi="GHEA Grapalat"/>
          <w:strike/>
          <w:sz w:val="20"/>
          <w:szCs w:val="20"/>
          <w:lang w:val="hy-AM"/>
        </w:rPr>
        <w:fldChar w:fldCharType="end"/>
      </w:r>
      <w:r w:rsidRPr="00080C89">
        <w:rPr>
          <w:rFonts w:ascii="GHEA Grapalat" w:hAnsi="GHEA Grapalat"/>
          <w:strike/>
          <w:color w:val="000000"/>
          <w:sz w:val="20"/>
          <w:szCs w:val="20"/>
          <w:lang w:val="hy-AM"/>
        </w:rPr>
        <w:t xml:space="preserve"> հասց</w:t>
      </w:r>
      <w:r w:rsidR="00194C6E" w:rsidRPr="00080C89">
        <w:rPr>
          <w:rFonts w:ascii="GHEA Grapalat" w:hAnsi="GHEA Grapalat"/>
          <w:strike/>
          <w:color w:val="000000"/>
          <w:sz w:val="20"/>
          <w:szCs w:val="20"/>
          <w:lang w:val="hy-AM"/>
        </w:rPr>
        <w:t>ե</w:t>
      </w:r>
      <w:r w:rsidRPr="00080C89">
        <w:rPr>
          <w:rFonts w:ascii="GHEA Grapalat" w:hAnsi="GHEA Grapalat"/>
          <w:strike/>
          <w:color w:val="000000"/>
          <w:sz w:val="20"/>
          <w:szCs w:val="20"/>
          <w:lang w:val="hy-AM"/>
        </w:rPr>
        <w:t>ով գործող տեղեկագրում հրապարակած ծանուցումը</w:t>
      </w:r>
      <w:r w:rsidR="00CB242F" w:rsidRPr="00080C89">
        <w:rPr>
          <w:rFonts w:ascii="GHEA Grapalat" w:hAnsi="GHEA Grapalat"/>
          <w:strike/>
          <w:color w:val="000000"/>
          <w:sz w:val="20"/>
          <w:szCs w:val="20"/>
          <w:lang w:val="hy-AM"/>
        </w:rPr>
        <w:t>:</w:t>
      </w:r>
    </w:p>
    <w:p w14:paraId="1BC1BCD9"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94C6E" w:rsidRPr="00080C89">
        <w:rPr>
          <w:rFonts w:ascii="GHEA Grapalat" w:hAnsi="GHEA Grapalat"/>
          <w:strike/>
          <w:color w:val="000000"/>
          <w:sz w:val="20"/>
          <w:szCs w:val="20"/>
          <w:lang w:val="hy-AM"/>
        </w:rPr>
        <w:t>ց</w:t>
      </w:r>
      <w:r w:rsidRPr="00080C89">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080C89" w:rsidRDefault="00D82F69"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80C89">
        <w:rPr>
          <w:rFonts w:ascii="GHEA Grapalat" w:hAnsi="GHEA Grapalat"/>
          <w:strike/>
          <w:color w:val="000000"/>
          <w:sz w:val="20"/>
          <w:szCs w:val="20"/>
          <w:lang w:val="hy-AM"/>
        </w:rPr>
        <w:t>8</w:t>
      </w:r>
      <w:r w:rsidR="00091EBC" w:rsidRPr="00080C89">
        <w:rPr>
          <w:rFonts w:ascii="GHEA Grapalat" w:hAnsi="GHEA Grapalat"/>
          <w:strike/>
          <w:color w:val="000000"/>
          <w:sz w:val="20"/>
          <w:szCs w:val="20"/>
          <w:lang w:val="hy-AM"/>
        </w:rPr>
        <w:t>. Երաշխիք տվող անձը մերժում է բենեֆիցիարի պահանջը, եթե`</w:t>
      </w:r>
    </w:p>
    <w:p w14:paraId="4C28498C"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080C89"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80C89">
        <w:rPr>
          <w:rFonts w:ascii="GHEA Grapalat" w:hAnsi="GHEA Grapalat"/>
          <w:strike/>
          <w:color w:val="000000"/>
          <w:sz w:val="20"/>
          <w:szCs w:val="20"/>
          <w:lang w:val="hy-AM"/>
        </w:rPr>
        <w:t>2) պահանջը ներկայացվել է երաշխիքով սահմանված ժամկետի ավարտից հետո:</w:t>
      </w:r>
    </w:p>
    <w:p w14:paraId="7B2288B3" w14:textId="77777777" w:rsidR="00091EBC" w:rsidRPr="00080C89" w:rsidRDefault="00D82F69"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9</w:t>
      </w:r>
      <w:r w:rsidR="00091EBC" w:rsidRPr="00080C89">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lastRenderedPageBreak/>
        <w:t>1</w:t>
      </w:r>
      <w:r w:rsidR="00D82F69" w:rsidRPr="00080C89">
        <w:rPr>
          <w:rFonts w:ascii="GHEA Grapalat" w:hAnsi="GHEA Grapalat"/>
          <w:strike/>
          <w:color w:val="000000"/>
          <w:sz w:val="20"/>
          <w:szCs w:val="20"/>
          <w:lang w:val="hy-AM"/>
        </w:rPr>
        <w:t>0</w:t>
      </w:r>
      <w:r w:rsidRPr="00080C89">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lang w:val="hy-AM"/>
        </w:rPr>
        <w:t>1</w:t>
      </w:r>
      <w:r w:rsidR="00D82F69" w:rsidRPr="00080C89">
        <w:rPr>
          <w:rFonts w:ascii="GHEA Grapalat" w:hAnsi="GHEA Grapalat"/>
          <w:strike/>
          <w:color w:val="000000"/>
          <w:sz w:val="20"/>
          <w:szCs w:val="20"/>
          <w:lang w:val="hy-AM"/>
        </w:rPr>
        <w:t>1</w:t>
      </w:r>
      <w:r w:rsidRPr="00080C89">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0BD6C57"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080C89">
        <w:rPr>
          <w:rFonts w:ascii="GHEA Grapalat" w:hAnsi="GHEA Grapalat"/>
          <w:strike/>
          <w:color w:val="000000"/>
          <w:sz w:val="20"/>
          <w:szCs w:val="20"/>
          <w:lang w:val="hy-AM"/>
        </w:rPr>
        <w:t xml:space="preserve">Գործադիր </w:t>
      </w:r>
      <w:r w:rsidR="0070371B" w:rsidRPr="00080C89">
        <w:rPr>
          <w:rFonts w:ascii="GHEA Grapalat" w:hAnsi="GHEA Grapalat"/>
          <w:strike/>
          <w:color w:val="000000"/>
          <w:sz w:val="20"/>
          <w:szCs w:val="20"/>
          <w:lang w:val="hy-AM"/>
        </w:rPr>
        <w:t>մարմնի ղեկավար</w:t>
      </w:r>
      <w:r w:rsidRPr="00080C89">
        <w:rPr>
          <w:rFonts w:ascii="GHEA Grapalat" w:hAnsi="GHEA Grapalat"/>
          <w:strike/>
          <w:color w:val="000000"/>
          <w:sz w:val="20"/>
          <w:szCs w:val="20"/>
          <w:lang w:val="hy-AM"/>
        </w:rPr>
        <w:t xml:space="preserve"> </w:t>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p>
    <w:p w14:paraId="4DF1F9E8"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70D0AE1" w14:textId="77777777" w:rsidR="00091EBC" w:rsidRPr="00080C89"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r w:rsidRPr="00080C89">
        <w:rPr>
          <w:rFonts w:ascii="GHEA Grapalat" w:hAnsi="GHEA Grapalat"/>
          <w:strike/>
          <w:color w:val="000000"/>
          <w:sz w:val="20"/>
          <w:szCs w:val="20"/>
          <w:u w:val="single"/>
          <w:lang w:val="hy-AM"/>
        </w:rPr>
        <w:tab/>
      </w:r>
    </w:p>
    <w:p w14:paraId="2A672C29" w14:textId="77777777" w:rsidR="00091EBC" w:rsidRPr="00080C89"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080C89">
        <w:rPr>
          <w:rFonts w:ascii="GHEA Grapalat" w:hAnsi="GHEA Grapalat" w:cs="Sylfaen"/>
          <w:strike/>
          <w:vertAlign w:val="superscript"/>
          <w:lang w:val="hy-AM"/>
        </w:rPr>
        <w:t xml:space="preserve">                                                        ամիսը, ամսաթիվը, տարեթիվը</w:t>
      </w:r>
    </w:p>
    <w:p w14:paraId="5315F33D" w14:textId="77777777" w:rsidR="00091EBC" w:rsidRPr="00080C89" w:rsidRDefault="00091EBC" w:rsidP="00091EBC">
      <w:pPr>
        <w:pStyle w:val="31"/>
        <w:spacing w:line="240" w:lineRule="auto"/>
        <w:jc w:val="center"/>
        <w:rPr>
          <w:rFonts w:ascii="GHEA Grapalat" w:hAnsi="GHEA Grapalat" w:cs="Arial"/>
          <w:b/>
          <w:strike/>
          <w:lang w:val="hy-AM"/>
        </w:rPr>
      </w:pPr>
    </w:p>
    <w:p w14:paraId="0C215CE8" w14:textId="77777777" w:rsidR="00091EBC" w:rsidRPr="00080C89" w:rsidRDefault="00091EBC" w:rsidP="00091EBC">
      <w:pPr>
        <w:pStyle w:val="31"/>
        <w:spacing w:line="240" w:lineRule="auto"/>
        <w:jc w:val="right"/>
        <w:rPr>
          <w:rFonts w:ascii="GHEA Grapalat" w:hAnsi="GHEA Grapalat"/>
          <w:strike/>
          <w:szCs w:val="24"/>
          <w:lang w:val="hy-AM"/>
        </w:rPr>
      </w:pPr>
    </w:p>
    <w:p w14:paraId="40765A7E" w14:textId="77777777" w:rsidR="00AB2DA5" w:rsidRPr="00080C89" w:rsidRDefault="00AB2DA5" w:rsidP="00AB2DA5">
      <w:pPr>
        <w:pStyle w:val="af2"/>
        <w:jc w:val="both"/>
        <w:rPr>
          <w:rFonts w:ascii="GHEA Grapalat" w:hAnsi="GHEA Grapalat"/>
          <w:i/>
          <w:strike/>
          <w:sz w:val="16"/>
          <w:szCs w:val="16"/>
          <w:lang w:val="hy-AM"/>
        </w:rPr>
      </w:pPr>
      <w:r w:rsidRPr="00080C89">
        <w:rPr>
          <w:rFonts w:ascii="GHEA Grapalat" w:hAnsi="GHEA Grapalat"/>
          <w:i/>
          <w:strike/>
          <w:sz w:val="16"/>
          <w:szCs w:val="16"/>
          <w:lang w:val="hy-AM"/>
        </w:rPr>
        <w:t>*լրացվում</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է</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հանձնաժողովի</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քարտուղարի</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կողմից</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մինչև</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հրավերը</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տեղեկագրում</w:t>
      </w:r>
      <w:r w:rsidRPr="00080C89">
        <w:rPr>
          <w:rFonts w:ascii="GHEA Grapalat" w:hAnsi="GHEA Grapalat"/>
          <w:i/>
          <w:strike/>
          <w:sz w:val="16"/>
          <w:szCs w:val="16"/>
          <w:lang w:val="af-ZA"/>
        </w:rPr>
        <w:t xml:space="preserve"> </w:t>
      </w:r>
      <w:r w:rsidRPr="00080C89">
        <w:rPr>
          <w:rFonts w:ascii="GHEA Grapalat" w:hAnsi="GHEA Grapalat"/>
          <w:i/>
          <w:strike/>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290A5B19"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B92E42">
        <w:rPr>
          <w:rFonts w:ascii="GHEA Grapalat" w:hAnsi="GHEA Grapalat" w:cs="Sylfaen"/>
          <w:b/>
          <w:lang w:val="hy-AM"/>
        </w:rPr>
        <w:t>ՀՀԱՄ-ՈՍԿԵՀԱՏ-ՄԴ-ՀՄԱԱՇՁԲ-24/17</w:t>
      </w:r>
      <w:r w:rsidRPr="00E6597C">
        <w:rPr>
          <w:rFonts w:ascii="GHEA Grapalat" w:hAnsi="GHEA Grapalat" w:cs="Sylfaen"/>
          <w:b/>
          <w:lang w:val="hy-AM"/>
        </w:rPr>
        <w:t>»*  ծածկագրով</w:t>
      </w:r>
    </w:p>
    <w:p w14:paraId="4CAD0268" w14:textId="4A0E829E" w:rsidR="00631658" w:rsidRPr="00E6597C" w:rsidRDefault="00F07F93" w:rsidP="00631658">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631658" w:rsidRPr="00E6597C">
        <w:rPr>
          <w:rFonts w:ascii="GHEA Grapalat" w:hAnsi="GHEA Grapalat" w:cs="Sylfaen"/>
          <w:b/>
          <w:lang w:val="hy-AM"/>
        </w:rPr>
        <w:t>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280DBF4" w14:textId="77777777" w:rsidR="00080C89" w:rsidRPr="00080C89" w:rsidRDefault="00080C89" w:rsidP="00080C89">
      <w:pPr>
        <w:numPr>
          <w:ilvl w:val="1"/>
          <w:numId w:val="32"/>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080C89">
        <w:rPr>
          <w:rFonts w:ascii="GHEA Grapalat" w:hAnsi="GHEA Grapalat" w:cs="GHEA Grapalat"/>
          <w:sz w:val="20"/>
          <w:szCs w:val="20"/>
          <w:u w:val="single"/>
          <w:lang w:val="pt-BR"/>
        </w:rPr>
        <w:t>«Ոսկեհատի Խրիմյան Հայրիկի անվան միջնակարգ դպրոց» ՊՈԱԿ</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r w:rsidRPr="00080C89">
        <w:rPr>
          <w:rFonts w:ascii="GHEA Grapalat" w:hAnsi="GHEA Grapalat" w:cs="GHEA Grapalat"/>
          <w:sz w:val="20"/>
          <w:szCs w:val="20"/>
          <w:lang w:val="pt-BR"/>
        </w:rPr>
        <w:t xml:space="preserve">կազմակերպված` </w:t>
      </w:r>
      <w:r w:rsidRPr="00080C89">
        <w:rPr>
          <w:rFonts w:ascii="GHEA Grapalat" w:hAnsi="GHEA Grapalat"/>
          <w:b/>
          <w:lang w:val="hy-AM"/>
        </w:rPr>
        <w:t>ՀՀԱՄ-ՈՍԿԵՀԱՏ-ՄԴ-ՀՄԱԱՇՁԲ-24/17</w:t>
      </w:r>
      <w:r w:rsidRPr="00080C89">
        <w:rPr>
          <w:rFonts w:ascii="GHEA Grapalat" w:hAnsi="GHEA Grapalat" w:cs="GHEA Grapalat"/>
          <w:sz w:val="20"/>
          <w:szCs w:val="20"/>
          <w:u w:val="single"/>
          <w:lang w:val="pt-BR"/>
        </w:rPr>
        <w:t xml:space="preserve"> </w:t>
      </w:r>
      <w:r w:rsidRPr="00080C89">
        <w:rPr>
          <w:rFonts w:ascii="GHEA Grapalat" w:hAnsi="GHEA Grapalat" w:cs="GHEA Grapalat"/>
          <w:sz w:val="20"/>
          <w:szCs w:val="20"/>
          <w:lang w:val="pt-BR"/>
        </w:rPr>
        <w:t>*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42DAE"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41952CB"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lang w:val="hy-AM"/>
              </w:rPr>
              <w:t xml:space="preserve"> </w:t>
            </w:r>
            <w:r w:rsidRPr="0012376A">
              <w:rPr>
                <w:rFonts w:ascii="GHEA Grapalat" w:hAnsi="GHEA Grapalat"/>
                <w:b/>
                <w:sz w:val="20"/>
                <w:szCs w:val="20"/>
                <w:lang w:val="pt-BR"/>
              </w:rPr>
              <w:t>«Ոսկեհատի Խրիմյան Հայրիկի անվան միջնակարգ դպրոց» ՊՈԱԿ</w:t>
            </w:r>
          </w:p>
        </w:tc>
      </w:tr>
      <w:tr w:rsidR="00242DAE"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1AC4F50" w:rsidR="00242DAE" w:rsidRPr="00E6597C" w:rsidRDefault="00242DAE" w:rsidP="00242DA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242DAE"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BFAA48D"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lang w:val="hy-AM"/>
              </w:rPr>
              <w:t xml:space="preserve">  </w:t>
            </w:r>
            <w:r w:rsidRPr="0012376A">
              <w:rPr>
                <w:rFonts w:ascii="GHEA Grapalat" w:hAnsi="GHEA Grapalat"/>
                <w:b/>
                <w:sz w:val="20"/>
                <w:szCs w:val="20"/>
                <w:lang w:val="pt-BR"/>
              </w:rPr>
              <w:t>05005902</w:t>
            </w:r>
          </w:p>
        </w:tc>
      </w:tr>
      <w:tr w:rsidR="00242DAE"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345F3E55"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lang w:val="hy-AM"/>
              </w:rPr>
              <w:t xml:space="preserve"> </w:t>
            </w:r>
            <w:r w:rsidRPr="0012376A">
              <w:rPr>
                <w:rFonts w:ascii="GHEA Grapalat" w:hAnsi="GHEA Grapalat"/>
                <w:b/>
                <w:sz w:val="20"/>
                <w:szCs w:val="20"/>
                <w:lang w:val="pt-BR"/>
              </w:rPr>
              <w:t>ՀՀ ՖՆ գործառնական վարչություն</w:t>
            </w:r>
          </w:p>
        </w:tc>
      </w:tr>
      <w:tr w:rsidR="00242DAE"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E011626"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12376A">
              <w:rPr>
                <w:rFonts w:ascii="GHEA Grapalat" w:hAnsi="GHEA Grapalat"/>
                <w:b/>
                <w:sz w:val="20"/>
                <w:szCs w:val="20"/>
                <w:lang w:val="pt-BR"/>
              </w:rPr>
              <w:t>900448000068</w:t>
            </w:r>
          </w:p>
        </w:tc>
      </w:tr>
      <w:tr w:rsidR="00242DAE"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49096057"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242DAE"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2DC7715B" w:rsidR="00242DAE" w:rsidRPr="00E6597C" w:rsidRDefault="00242DAE" w:rsidP="00242D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242DAE"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61326E9D" w:rsidR="00242DAE" w:rsidRPr="00E6597C" w:rsidRDefault="00242DAE" w:rsidP="00242D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r>
              <w:rPr>
                <w:rFonts w:ascii="GHEA Grapalat" w:hAnsi="GHEA Grapalat" w:cs="Arial"/>
                <w:sz w:val="20"/>
                <w:szCs w:val="20"/>
                <w:lang w:val="hy-AM"/>
              </w:rPr>
              <w:t xml:space="preserve"> </w:t>
            </w:r>
            <w:r w:rsidRPr="0012376A">
              <w:rPr>
                <w:rFonts w:ascii="GHEA Grapalat" w:hAnsi="GHEA Grapalat" w:cs="Arial"/>
                <w:b/>
                <w:sz w:val="20"/>
                <w:szCs w:val="20"/>
                <w:lang w:val="hy-AM"/>
              </w:rPr>
              <w:t>ՀՀ ԴՐԱՄ /</w:t>
            </w:r>
            <w:r w:rsidRPr="0012376A">
              <w:rPr>
                <w:rFonts w:ascii="GHEA Grapalat" w:hAnsi="GHEA Grapalat" w:cs="Arial"/>
                <w:b/>
                <w:sz w:val="20"/>
                <w:szCs w:val="20"/>
              </w:rPr>
              <w:t>AMD/</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 xml:space="preserve">լրացվում է վճարողի </w:t>
            </w:r>
            <w:r w:rsidRPr="00E6597C">
              <w:rPr>
                <w:rFonts w:ascii="GHEA Grapalat" w:hAnsi="GHEA Grapalat"/>
                <w:sz w:val="20"/>
                <w:szCs w:val="20"/>
              </w:rPr>
              <w:lastRenderedPageBreak/>
              <w:t>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9E1915"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9E1915"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E6597C">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9E1915"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9E1915"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9E1915"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w:t>
            </w:r>
            <w:r w:rsidRPr="00E6597C">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w:t>
            </w:r>
            <w:r w:rsidRPr="00E6597C">
              <w:rPr>
                <w:rFonts w:ascii="GHEA Grapalat" w:hAnsi="GHEA Grapalat"/>
                <w:sz w:val="20"/>
                <w:szCs w:val="20"/>
              </w:rPr>
              <w:lastRenderedPageBreak/>
              <w:t>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477A0E98" w14:textId="77777777" w:rsidR="00AD6C4A" w:rsidRPr="007C60B8" w:rsidRDefault="00334B2F" w:rsidP="00AD6C4A">
      <w:pPr>
        <w:pStyle w:val="31"/>
        <w:spacing w:line="240" w:lineRule="auto"/>
        <w:jc w:val="right"/>
        <w:rPr>
          <w:rFonts w:ascii="GHEA Grapalat" w:hAnsi="GHEA Grapalat" w:cs="Arial"/>
          <w:b/>
          <w:strike/>
          <w:lang w:val="hy-AM"/>
        </w:rPr>
      </w:pPr>
      <w:r w:rsidRPr="00E6597C">
        <w:rPr>
          <w:rFonts w:ascii="GHEA Grapalat" w:hAnsi="GHEA Grapalat"/>
          <w:b/>
          <w:lang w:val="hy-AM"/>
        </w:rPr>
        <w:br w:type="page"/>
      </w:r>
      <w:r w:rsidR="00AD6C4A" w:rsidRPr="007C60B8">
        <w:rPr>
          <w:rFonts w:ascii="GHEA Grapalat" w:hAnsi="GHEA Grapalat" w:cs="Sylfaen"/>
          <w:b/>
          <w:strike/>
          <w:lang w:val="hy-AM"/>
        </w:rPr>
        <w:lastRenderedPageBreak/>
        <w:t>Հավելված</w:t>
      </w:r>
      <w:r w:rsidR="00AD6C4A" w:rsidRPr="007C60B8">
        <w:rPr>
          <w:rFonts w:ascii="GHEA Grapalat" w:hAnsi="GHEA Grapalat" w:cs="Arial"/>
          <w:b/>
          <w:strike/>
          <w:lang w:val="hy-AM"/>
        </w:rPr>
        <w:t xml:space="preserve"> 5.2</w:t>
      </w:r>
    </w:p>
    <w:p w14:paraId="308EB2DD" w14:textId="29CFFDA4" w:rsidR="00AD6C4A" w:rsidRPr="007C60B8" w:rsidRDefault="00AD6C4A" w:rsidP="00AD6C4A">
      <w:pPr>
        <w:pStyle w:val="31"/>
        <w:spacing w:line="240" w:lineRule="auto"/>
        <w:jc w:val="right"/>
        <w:rPr>
          <w:rFonts w:ascii="GHEA Grapalat" w:hAnsi="GHEA Grapalat" w:cs="Arial"/>
          <w:b/>
          <w:strike/>
          <w:lang w:val="hy-AM"/>
        </w:rPr>
      </w:pPr>
      <w:r w:rsidRPr="007C60B8">
        <w:rPr>
          <w:rFonts w:ascii="GHEA Grapalat" w:hAnsi="GHEA Grapalat" w:cs="Sylfaen"/>
          <w:b/>
          <w:strike/>
          <w:lang w:val="hy-AM"/>
        </w:rPr>
        <w:t>«</w:t>
      </w:r>
      <w:r w:rsidR="00B92E42" w:rsidRPr="007C60B8">
        <w:rPr>
          <w:rFonts w:ascii="GHEA Grapalat" w:hAnsi="GHEA Grapalat" w:cs="Sylfaen"/>
          <w:b/>
          <w:strike/>
          <w:lang w:val="hy-AM"/>
        </w:rPr>
        <w:t>ՀՀԱՄ-ՈՍԿԵՀԱՏ-ՄԴ-ՀՄԱԱՇՁԲ-24/17</w:t>
      </w:r>
      <w:r w:rsidRPr="007C60B8">
        <w:rPr>
          <w:rFonts w:ascii="GHEA Grapalat" w:hAnsi="GHEA Grapalat" w:cs="Sylfaen"/>
          <w:b/>
          <w:strike/>
          <w:lang w:val="hy-AM"/>
        </w:rPr>
        <w:t>»</w:t>
      </w:r>
      <w:r w:rsidRPr="007C60B8">
        <w:rPr>
          <w:rFonts w:ascii="GHEA Grapalat" w:hAnsi="GHEA Grapalat"/>
          <w:b/>
          <w:strike/>
          <w:lang w:val="hy-AM"/>
        </w:rPr>
        <w:t xml:space="preserve"> </w:t>
      </w:r>
      <w:r w:rsidR="00AB2DA5" w:rsidRPr="007C60B8">
        <w:rPr>
          <w:rFonts w:ascii="GHEA Grapalat" w:hAnsi="GHEA Grapalat"/>
          <w:b/>
          <w:strike/>
          <w:lang w:val="hy-AM"/>
        </w:rPr>
        <w:t>*</w:t>
      </w:r>
      <w:r w:rsidRPr="007C60B8">
        <w:rPr>
          <w:rFonts w:ascii="GHEA Grapalat" w:hAnsi="GHEA Grapalat"/>
          <w:b/>
          <w:strike/>
          <w:lang w:val="hy-AM"/>
        </w:rPr>
        <w:t xml:space="preserve"> </w:t>
      </w:r>
      <w:r w:rsidRPr="007C60B8">
        <w:rPr>
          <w:rFonts w:ascii="GHEA Grapalat" w:hAnsi="GHEA Grapalat" w:cs="Sylfaen"/>
          <w:b/>
          <w:strike/>
          <w:lang w:val="hy-AM"/>
        </w:rPr>
        <w:t>ծածկագրով</w:t>
      </w:r>
    </w:p>
    <w:p w14:paraId="6D70935C" w14:textId="77777777" w:rsidR="00AD6C4A" w:rsidRPr="007C60B8" w:rsidRDefault="00AD6C4A" w:rsidP="00AD6C4A">
      <w:pPr>
        <w:pStyle w:val="31"/>
        <w:spacing w:line="240" w:lineRule="auto"/>
        <w:jc w:val="right"/>
        <w:rPr>
          <w:rFonts w:ascii="GHEA Grapalat" w:hAnsi="GHEA Grapalat" w:cs="Sylfaen"/>
          <w:b/>
          <w:strike/>
          <w:lang w:val="hy-AM"/>
        </w:rPr>
      </w:pPr>
      <w:r w:rsidRPr="007C60B8">
        <w:rPr>
          <w:rFonts w:ascii="GHEA Grapalat" w:hAnsi="GHEA Grapalat" w:cs="Arial"/>
          <w:b/>
          <w:strike/>
          <w:lang w:val="hy-AM"/>
        </w:rPr>
        <w:t xml:space="preserve"> </w:t>
      </w:r>
      <w:r w:rsidRPr="007C60B8">
        <w:rPr>
          <w:rFonts w:ascii="GHEA Grapalat" w:hAnsi="GHEA Grapalat" w:cs="Sylfaen"/>
          <w:b/>
          <w:strike/>
          <w:lang w:val="hy-AM"/>
        </w:rPr>
        <w:t>հրավերի</w:t>
      </w:r>
    </w:p>
    <w:p w14:paraId="12D230C7" w14:textId="77777777" w:rsidR="00AD6C4A" w:rsidRPr="007C60B8" w:rsidRDefault="00AD6C4A" w:rsidP="00AD6C4A">
      <w:pPr>
        <w:pStyle w:val="aa"/>
        <w:spacing w:after="0" w:line="360" w:lineRule="auto"/>
        <w:ind w:firstLine="567"/>
        <w:jc w:val="right"/>
        <w:rPr>
          <w:rFonts w:ascii="GHEA Grapalat" w:hAnsi="GHEA Grapalat" w:cs="Sylfaen"/>
          <w:i/>
          <w:strike/>
          <w:sz w:val="16"/>
          <w:lang w:val="hy-AM"/>
        </w:rPr>
      </w:pPr>
    </w:p>
    <w:p w14:paraId="24A5FB9D" w14:textId="77777777" w:rsidR="00AD6C4A" w:rsidRPr="007C60B8" w:rsidRDefault="00AD6C4A" w:rsidP="00AD6C4A">
      <w:pPr>
        <w:pStyle w:val="aa"/>
        <w:spacing w:after="0" w:line="360" w:lineRule="auto"/>
        <w:ind w:firstLine="567"/>
        <w:jc w:val="right"/>
        <w:rPr>
          <w:rFonts w:ascii="GHEA Grapalat" w:hAnsi="GHEA Grapalat" w:cs="Sylfaen"/>
          <w:i/>
          <w:strike/>
          <w:sz w:val="16"/>
          <w:lang w:val="hy-AM"/>
        </w:rPr>
      </w:pPr>
    </w:p>
    <w:p w14:paraId="0EB28E27" w14:textId="77777777" w:rsidR="00AD6C4A" w:rsidRPr="007C60B8" w:rsidRDefault="00AD6C4A" w:rsidP="00AD6C4A">
      <w:pPr>
        <w:pStyle w:val="aa"/>
        <w:spacing w:after="0" w:line="360" w:lineRule="auto"/>
        <w:ind w:firstLine="567"/>
        <w:jc w:val="center"/>
        <w:rPr>
          <w:rFonts w:ascii="GHEA Grapalat" w:hAnsi="GHEA Grapalat" w:cs="Sylfaen"/>
          <w:i/>
          <w:strike/>
          <w:sz w:val="16"/>
          <w:lang w:val="hy-AM"/>
        </w:rPr>
      </w:pPr>
    </w:p>
    <w:p w14:paraId="73043905" w14:textId="77777777" w:rsidR="00AD6C4A" w:rsidRPr="007C60B8" w:rsidRDefault="00AD6C4A" w:rsidP="00AD6C4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7C60B8">
        <w:rPr>
          <w:rStyle w:val="af5"/>
          <w:rFonts w:ascii="GHEA Grapalat" w:hAnsi="GHEA Grapalat"/>
          <w:strike/>
          <w:color w:val="000000"/>
          <w:sz w:val="20"/>
          <w:szCs w:val="20"/>
          <w:lang w:val="hy-AM"/>
        </w:rPr>
        <w:t>ԵՐԱՇԽԻՔ N __________</w:t>
      </w:r>
    </w:p>
    <w:p w14:paraId="040C6044" w14:textId="77777777" w:rsidR="00AD6C4A" w:rsidRPr="007C60B8" w:rsidRDefault="00AD6C4A" w:rsidP="00AD6C4A">
      <w:pPr>
        <w:jc w:val="center"/>
        <w:rPr>
          <w:rFonts w:ascii="GHEA Grapalat" w:hAnsi="GHEA Grapalat" w:cs="GHEA Grapalat"/>
          <w:b/>
          <w:strike/>
          <w:sz w:val="20"/>
          <w:szCs w:val="20"/>
          <w:lang w:val="hy-AM"/>
        </w:rPr>
      </w:pPr>
      <w:r w:rsidRPr="007C60B8">
        <w:rPr>
          <w:rFonts w:ascii="GHEA Grapalat" w:hAnsi="GHEA Grapalat" w:cs="GHEA Grapalat"/>
          <w:b/>
          <w:strike/>
          <w:sz w:val="18"/>
          <w:szCs w:val="18"/>
          <w:lang w:val="hy-AM"/>
        </w:rPr>
        <w:t>(կանխավճարի ապահովում)</w:t>
      </w:r>
    </w:p>
    <w:p w14:paraId="69D5D676" w14:textId="77777777" w:rsidR="00AD6C4A" w:rsidRPr="007C60B8" w:rsidRDefault="00AD6C4A" w:rsidP="00AD6C4A">
      <w:pPr>
        <w:pStyle w:val="af4"/>
        <w:shd w:val="clear" w:color="auto" w:fill="FFFFFF"/>
        <w:spacing w:before="0" w:beforeAutospacing="0" w:after="0" w:afterAutospacing="0"/>
        <w:ind w:firstLine="375"/>
        <w:rPr>
          <w:rStyle w:val="af5"/>
          <w:strike/>
          <w:lang w:val="hy-AM"/>
        </w:rPr>
      </w:pPr>
    </w:p>
    <w:p w14:paraId="4B914AD4" w14:textId="77777777" w:rsidR="00AD6C4A" w:rsidRPr="007C60B8" w:rsidRDefault="00AD6C4A" w:rsidP="00AD6C4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7C60B8">
        <w:rPr>
          <w:rStyle w:val="af5"/>
          <w:rFonts w:ascii="GHEA Grapalat" w:hAnsi="GHEA Grapalat"/>
          <w:strike/>
          <w:sz w:val="20"/>
          <w:szCs w:val="20"/>
          <w:lang w:val="hy-AM"/>
        </w:rPr>
        <w:tab/>
        <w:t xml:space="preserve">1.Սույն երաշխիքը (այսուհետ՝ երաշխիք) հանդիսանում է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p>
    <w:p w14:paraId="1FF07851" w14:textId="77777777" w:rsidR="00AD6C4A" w:rsidRPr="007C60B8" w:rsidRDefault="00AD6C4A" w:rsidP="00AD6C4A">
      <w:pPr>
        <w:pStyle w:val="af4"/>
        <w:shd w:val="clear" w:color="auto" w:fill="FFFFFF"/>
        <w:spacing w:before="0" w:beforeAutospacing="0" w:after="0" w:afterAutospacing="0"/>
        <w:ind w:left="5664" w:firstLine="708"/>
        <w:rPr>
          <w:rStyle w:val="af5"/>
          <w:strike/>
          <w:lang w:val="hy-AM"/>
        </w:rPr>
      </w:pPr>
      <w:r w:rsidRPr="007C60B8">
        <w:rPr>
          <w:rFonts w:ascii="GHEA Grapalat" w:hAnsi="GHEA Grapalat" w:cs="Sylfaen"/>
          <w:strike/>
          <w:vertAlign w:val="superscript"/>
          <w:lang w:val="hy-AM"/>
        </w:rPr>
        <w:t xml:space="preserve">          պատվիրատուի անվանումը</w:t>
      </w:r>
    </w:p>
    <w:p w14:paraId="674471F9" w14:textId="77777777" w:rsidR="00AD6C4A" w:rsidRPr="007C60B8"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7C60B8">
        <w:rPr>
          <w:rStyle w:val="af5"/>
          <w:rFonts w:ascii="GHEA Grapalat" w:hAnsi="GHEA Grapalat"/>
          <w:strike/>
          <w:sz w:val="20"/>
          <w:szCs w:val="20"/>
          <w:lang w:val="hy-AM"/>
        </w:rPr>
        <w:t xml:space="preserve">(այսուհետ՝ բենեֆիցիար) և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lang w:val="hy-AM"/>
        </w:rPr>
        <w:t xml:space="preserve">(այսուհետ՝ պրինցիպալ)  միջև </w:t>
      </w:r>
      <w:r w:rsidRPr="007C60B8">
        <w:rPr>
          <w:rFonts w:cs="Sylfaen"/>
          <w:strike/>
          <w:vertAlign w:val="superscript"/>
          <w:lang w:val="hy-AM"/>
        </w:rPr>
        <w:t xml:space="preserve">                       </w:t>
      </w:r>
      <w:r w:rsidRPr="007C60B8">
        <w:rPr>
          <w:rFonts w:cs="Sylfaen"/>
          <w:strike/>
          <w:vertAlign w:val="superscript"/>
          <w:lang w:val="hy-AM"/>
        </w:rPr>
        <w:tab/>
      </w:r>
      <w:r w:rsidRPr="007C60B8">
        <w:rPr>
          <w:rFonts w:cs="Sylfaen"/>
          <w:strike/>
          <w:vertAlign w:val="superscript"/>
          <w:lang w:val="hy-AM"/>
        </w:rPr>
        <w:tab/>
      </w:r>
      <w:r w:rsidRPr="007C60B8">
        <w:rPr>
          <w:rFonts w:cs="Sylfaen"/>
          <w:strike/>
          <w:vertAlign w:val="superscript"/>
          <w:lang w:val="hy-AM"/>
        </w:rPr>
        <w:tab/>
      </w:r>
      <w:r w:rsidRPr="007C60B8">
        <w:rPr>
          <w:rFonts w:cs="Sylfaen"/>
          <w:strike/>
          <w:vertAlign w:val="superscript"/>
          <w:lang w:val="hy-AM"/>
        </w:rPr>
        <w:tab/>
      </w:r>
      <w:r w:rsidRPr="007C60B8">
        <w:rPr>
          <w:rFonts w:cs="Sylfaen"/>
          <w:strike/>
          <w:vertAlign w:val="superscript"/>
          <w:lang w:val="hy-AM"/>
        </w:rPr>
        <w:tab/>
      </w:r>
      <w:r w:rsidRPr="007C60B8">
        <w:rPr>
          <w:rFonts w:ascii="GHEA Grapalat" w:hAnsi="GHEA Grapalat" w:cs="Sylfaen"/>
          <w:strike/>
          <w:vertAlign w:val="superscript"/>
          <w:lang w:val="hy-AM"/>
        </w:rPr>
        <w:t xml:space="preserve">ընտրված մասնակցի անվանումը </w:t>
      </w:r>
    </w:p>
    <w:p w14:paraId="47D5404A" w14:textId="77777777" w:rsidR="00AD6C4A" w:rsidRPr="007C60B8"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7C60B8">
        <w:rPr>
          <w:rStyle w:val="af5"/>
          <w:rFonts w:ascii="GHEA Grapalat" w:hAnsi="GHEA Grapalat"/>
          <w:strike/>
          <w:sz w:val="20"/>
          <w:szCs w:val="20"/>
          <w:lang w:val="hy-AM"/>
        </w:rPr>
        <w:t xml:space="preserve">կնքվելիք N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t xml:space="preserve">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lang w:val="hy-AM"/>
        </w:rPr>
        <w:t xml:space="preserve">  պայմանագրով նախատեսված  կանխավճարի  </w:t>
      </w:r>
    </w:p>
    <w:p w14:paraId="5B1020C3"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cs="Sylfaen"/>
          <w:strike/>
          <w:vertAlign w:val="superscript"/>
          <w:lang w:val="hy-AM"/>
        </w:rPr>
      </w:pPr>
      <w:r w:rsidRPr="007C60B8">
        <w:rPr>
          <w:rStyle w:val="af5"/>
          <w:rFonts w:ascii="GHEA Grapalat" w:hAnsi="GHEA Grapalat"/>
          <w:strike/>
          <w:sz w:val="20"/>
          <w:szCs w:val="20"/>
          <w:lang w:val="hy-AM"/>
        </w:rPr>
        <w:tab/>
      </w:r>
      <w:r w:rsidRPr="007C60B8">
        <w:rPr>
          <w:rStyle w:val="af5"/>
          <w:rFonts w:ascii="GHEA Grapalat" w:hAnsi="GHEA Grapalat"/>
          <w:strike/>
          <w:sz w:val="20"/>
          <w:szCs w:val="20"/>
          <w:lang w:val="hy-AM"/>
        </w:rPr>
        <w:tab/>
      </w:r>
      <w:r w:rsidRPr="007C60B8">
        <w:rPr>
          <w:rFonts w:ascii="GHEA Grapalat" w:hAnsi="GHEA Grapalat" w:cs="Sylfaen"/>
          <w:strike/>
          <w:vertAlign w:val="superscript"/>
          <w:lang w:val="hy-AM"/>
        </w:rPr>
        <w:t>կնքվելիք պայմանագրի համարը</w:t>
      </w:r>
    </w:p>
    <w:p w14:paraId="14C5B66E" w14:textId="77777777" w:rsidR="00AD6C4A" w:rsidRPr="007C60B8" w:rsidRDefault="00AD6C4A" w:rsidP="00AD6C4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7C60B8">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7C60B8" w:rsidRDefault="00AD6C4A" w:rsidP="00AD6C4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7C60B8">
        <w:rPr>
          <w:rStyle w:val="af5"/>
          <w:rFonts w:ascii="GHEA Grapalat" w:hAnsi="GHEA Grapalat"/>
          <w:strike/>
          <w:sz w:val="20"/>
          <w:szCs w:val="20"/>
          <w:lang w:val="hy-AM"/>
        </w:rPr>
        <w:t xml:space="preserve">2. Երաշխիքով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lang w:val="hy-AM"/>
        </w:rPr>
        <w:t xml:space="preserve"> (այսուհետ՝ երաշխիք տվող </w:t>
      </w:r>
    </w:p>
    <w:p w14:paraId="598AFC06" w14:textId="77777777" w:rsidR="00AD6C4A" w:rsidRPr="007C60B8" w:rsidRDefault="00AD6C4A" w:rsidP="00AD6C4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7C60B8">
        <w:rPr>
          <w:rStyle w:val="af5"/>
          <w:rFonts w:ascii="GHEA Grapalat" w:hAnsi="GHEA Grapalat"/>
          <w:strike/>
          <w:sz w:val="20"/>
          <w:szCs w:val="20"/>
          <w:lang w:val="hy-AM"/>
        </w:rPr>
        <w:tab/>
      </w:r>
      <w:r w:rsidRPr="007C60B8">
        <w:rPr>
          <w:rStyle w:val="af5"/>
          <w:rFonts w:ascii="GHEA Grapalat" w:hAnsi="GHEA Grapalat"/>
          <w:strike/>
          <w:sz w:val="20"/>
          <w:szCs w:val="20"/>
          <w:lang w:val="hy-AM"/>
        </w:rPr>
        <w:tab/>
      </w:r>
      <w:r w:rsidRPr="007C60B8">
        <w:rPr>
          <w:rStyle w:val="af5"/>
          <w:rFonts w:ascii="GHEA Grapalat" w:hAnsi="GHEA Grapalat"/>
          <w:strike/>
          <w:sz w:val="20"/>
          <w:szCs w:val="20"/>
          <w:lang w:val="hy-AM"/>
        </w:rPr>
        <w:tab/>
        <w:t xml:space="preserve">                         </w:t>
      </w:r>
      <w:r w:rsidRPr="007C60B8">
        <w:rPr>
          <w:rFonts w:ascii="GHEA Grapalat" w:hAnsi="GHEA Grapalat" w:cs="Sylfaen"/>
          <w:strike/>
          <w:vertAlign w:val="superscript"/>
          <w:lang w:val="hy-AM"/>
        </w:rPr>
        <w:t>երաշխիքը տվող բանկի անվանումը</w:t>
      </w:r>
    </w:p>
    <w:p w14:paraId="43F35336" w14:textId="77777777" w:rsidR="00AD6C4A" w:rsidRPr="007C60B8"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7C60B8">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p>
    <w:p w14:paraId="68CC2112" w14:textId="77777777" w:rsidR="00AD6C4A" w:rsidRPr="007C60B8"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7C60B8">
        <w:rPr>
          <w:rFonts w:ascii="GHEA Grapalat" w:hAnsi="GHEA Grapalat" w:cs="Sylfaen"/>
          <w:strike/>
          <w:vertAlign w:val="superscript"/>
          <w:lang w:val="hy-AM"/>
        </w:rPr>
        <w:t xml:space="preserve">                                                                                                                                                                                    գումարը թվերով և տառերով</w:t>
      </w:r>
    </w:p>
    <w:p w14:paraId="7A1DA34D" w14:textId="77777777" w:rsidR="00AD6C4A" w:rsidRPr="007C60B8"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7C60B8">
        <w:rPr>
          <w:rStyle w:val="af5"/>
          <w:rFonts w:ascii="GHEA Grapalat" w:hAnsi="GHEA Grapalat"/>
          <w:strike/>
          <w:sz w:val="20"/>
          <w:szCs w:val="20"/>
          <w:lang w:val="hy-AM"/>
        </w:rPr>
        <w:t xml:space="preserve">(այսուհետ՝ երաշխիքի գումար)՝ պահանջն ստանալուց </w:t>
      </w:r>
      <w:r w:rsidR="00C8399F" w:rsidRPr="007C60B8">
        <w:rPr>
          <w:rStyle w:val="af5"/>
          <w:rFonts w:ascii="GHEA Grapalat" w:hAnsi="GHEA Grapalat"/>
          <w:strike/>
          <w:sz w:val="20"/>
          <w:szCs w:val="20"/>
          <w:lang w:val="hy-AM"/>
        </w:rPr>
        <w:t>հինգ</w:t>
      </w:r>
      <w:r w:rsidRPr="007C60B8">
        <w:rPr>
          <w:rStyle w:val="af5"/>
          <w:rFonts w:ascii="GHEA Grapalat" w:hAnsi="GHEA Grapalat"/>
          <w:strike/>
          <w:sz w:val="20"/>
          <w:szCs w:val="20"/>
          <w:lang w:val="hy-AM"/>
        </w:rPr>
        <w:t xml:space="preserve"> աշխատանքային օրվա ընթացքում:   Վճարումը  կատարվում է բենեֆիցիարի </w:t>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u w:val="single"/>
          <w:lang w:val="hy-AM"/>
        </w:rPr>
        <w:tab/>
      </w:r>
      <w:r w:rsidRPr="007C60B8">
        <w:rPr>
          <w:rStyle w:val="af5"/>
          <w:rFonts w:ascii="GHEA Grapalat" w:hAnsi="GHEA Grapalat"/>
          <w:strike/>
          <w:sz w:val="20"/>
          <w:szCs w:val="20"/>
          <w:lang w:val="hy-AM"/>
        </w:rPr>
        <w:t xml:space="preserve">հաշվեհամարին </w:t>
      </w:r>
    </w:p>
    <w:p w14:paraId="5E0EB329" w14:textId="77777777" w:rsidR="00AD6C4A" w:rsidRPr="007C60B8"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7C60B8">
        <w:rPr>
          <w:rFonts w:ascii="GHEA Grapalat" w:hAnsi="GHEA Grapalat" w:cs="Sylfaen"/>
          <w:strike/>
          <w:vertAlign w:val="superscript"/>
          <w:lang w:val="hy-AM"/>
        </w:rPr>
        <w:t xml:space="preserve">                                                                                                                   հաշվեհամարը</w:t>
      </w:r>
      <w:r w:rsidRPr="007C60B8">
        <w:rPr>
          <w:rStyle w:val="af5"/>
          <w:rFonts w:ascii="GHEA Grapalat" w:hAnsi="GHEA Grapalat"/>
          <w:strike/>
          <w:sz w:val="20"/>
          <w:szCs w:val="20"/>
          <w:lang w:val="hy-AM"/>
        </w:rPr>
        <w:t xml:space="preserve">                                                                    փոխանցման միջոցով:</w:t>
      </w:r>
    </w:p>
    <w:p w14:paraId="74FC2533"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7C60B8">
        <w:rPr>
          <w:rFonts w:ascii="GHEA Grapalat" w:hAnsi="GHEA Grapalat"/>
          <w:strike/>
          <w:color w:val="000000"/>
          <w:sz w:val="20"/>
          <w:szCs w:val="20"/>
          <w:lang w:val="hy-AM"/>
        </w:rPr>
        <w:t>3. Սույն երաշխիքն անհետկանչելի է:</w:t>
      </w:r>
    </w:p>
    <w:p w14:paraId="082C18A8"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7C60B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7C60B8" w:rsidRDefault="00807F72"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 </w:t>
      </w:r>
      <w:r w:rsidR="00AD6C4A" w:rsidRPr="007C60B8">
        <w:rPr>
          <w:rFonts w:ascii="GHEA Grapalat" w:hAnsi="GHEA Grapalat"/>
          <w:strike/>
          <w:color w:val="000000"/>
          <w:sz w:val="20"/>
          <w:szCs w:val="20"/>
          <w:lang w:val="hy-AM"/>
        </w:rPr>
        <w:t xml:space="preserve">5. Երաշխիքը գործում է </w:t>
      </w:r>
      <w:r w:rsidR="00EB3B79" w:rsidRPr="007C60B8">
        <w:rPr>
          <w:rFonts w:ascii="GHEA Grapalat" w:hAnsi="GHEA Grapalat"/>
          <w:strike/>
          <w:color w:val="000000"/>
          <w:sz w:val="20"/>
          <w:szCs w:val="20"/>
          <w:lang w:val="hy-AM"/>
        </w:rPr>
        <w:t xml:space="preserve">թողարկման պահից և ուժի մեջ է </w:t>
      </w:r>
      <w:r w:rsidR="00AD6C4A" w:rsidRPr="007C60B8">
        <w:rPr>
          <w:rFonts w:ascii="GHEA Grapalat" w:hAnsi="GHEA Grapalat"/>
          <w:strike/>
          <w:color w:val="000000"/>
          <w:sz w:val="20"/>
          <w:szCs w:val="20"/>
          <w:lang w:val="hy-AM"/>
        </w:rPr>
        <w:t xml:space="preserve">բենեֆիցիարի և պրիցիպալի միջև կնքվելիք N </w:t>
      </w:r>
      <w:r w:rsidR="00AD6C4A" w:rsidRPr="007C60B8">
        <w:rPr>
          <w:rFonts w:ascii="GHEA Grapalat" w:hAnsi="GHEA Grapalat"/>
          <w:strike/>
          <w:color w:val="000000"/>
          <w:sz w:val="20"/>
          <w:szCs w:val="20"/>
          <w:u w:val="single"/>
          <w:lang w:val="hy-AM"/>
        </w:rPr>
        <w:tab/>
      </w:r>
      <w:r w:rsidR="00AD6C4A" w:rsidRPr="007C60B8">
        <w:rPr>
          <w:rFonts w:ascii="GHEA Grapalat" w:hAnsi="GHEA Grapalat"/>
          <w:strike/>
          <w:color w:val="000000"/>
          <w:sz w:val="20"/>
          <w:szCs w:val="20"/>
          <w:u w:val="single"/>
          <w:lang w:val="hy-AM"/>
        </w:rPr>
        <w:tab/>
      </w:r>
      <w:r w:rsidR="00AD6C4A" w:rsidRPr="007C60B8">
        <w:rPr>
          <w:rFonts w:ascii="GHEA Grapalat" w:hAnsi="GHEA Grapalat"/>
          <w:strike/>
          <w:color w:val="000000"/>
          <w:sz w:val="20"/>
          <w:szCs w:val="20"/>
          <w:u w:val="single"/>
          <w:lang w:val="hy-AM"/>
        </w:rPr>
        <w:tab/>
      </w:r>
      <w:r w:rsidR="00AD6C4A" w:rsidRPr="007C60B8">
        <w:rPr>
          <w:rFonts w:ascii="GHEA Grapalat" w:hAnsi="GHEA Grapalat"/>
          <w:strike/>
          <w:color w:val="000000"/>
          <w:sz w:val="20"/>
          <w:szCs w:val="20"/>
          <w:lang w:val="hy-AM"/>
        </w:rPr>
        <w:t xml:space="preserve"> </w:t>
      </w:r>
    </w:p>
    <w:p w14:paraId="76C18D2C" w14:textId="77777777" w:rsidR="00AD6C4A" w:rsidRPr="007C60B8" w:rsidRDefault="00AD6C4A" w:rsidP="00AD6C4A">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7C60B8">
        <w:rPr>
          <w:rFonts w:ascii="GHEA Grapalat" w:hAnsi="GHEA Grapalat" w:cs="Sylfaen"/>
          <w:strike/>
          <w:vertAlign w:val="superscript"/>
          <w:lang w:val="hy-AM"/>
        </w:rPr>
        <w:t xml:space="preserve">                                        կնքվելիք պայմանագրի համարը </w:t>
      </w:r>
    </w:p>
    <w:p w14:paraId="7A51CBF0" w14:textId="77777777" w:rsidR="00AD6C4A" w:rsidRPr="007C60B8" w:rsidRDefault="00AD6C4A" w:rsidP="00AD6C4A">
      <w:pPr>
        <w:pStyle w:val="aff3"/>
        <w:tabs>
          <w:tab w:val="left" w:pos="0"/>
        </w:tabs>
        <w:ind w:left="0"/>
        <w:mirrorIndents/>
        <w:jc w:val="both"/>
        <w:rPr>
          <w:rFonts w:ascii="GHEA Grapalat" w:hAnsi="GHEA Grapalat"/>
          <w:strike/>
          <w:color w:val="000000"/>
          <w:sz w:val="20"/>
          <w:szCs w:val="20"/>
          <w:u w:val="single"/>
          <w:lang w:val="hy-AM"/>
        </w:rPr>
      </w:pPr>
      <w:r w:rsidRPr="007C60B8">
        <w:rPr>
          <w:rFonts w:ascii="GHEA Grapalat" w:hAnsi="GHEA Grapalat"/>
          <w:strike/>
          <w:color w:val="000000"/>
          <w:sz w:val="20"/>
          <w:szCs w:val="20"/>
          <w:lang w:val="hy-AM"/>
        </w:rPr>
        <w:t xml:space="preserve">պայմանագիրն ուժի մեջ մտնելու օրվանից մինչև </w:t>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cs="Sylfaen"/>
          <w:strike/>
          <w:vertAlign w:val="superscript"/>
          <w:lang w:val="hy-AM"/>
        </w:rPr>
        <w:t>կնքվելիք պայմանագրով նախատեսված աշխատանքի կա</w:t>
      </w:r>
      <w:r w:rsidR="00D9731A" w:rsidRPr="007C60B8">
        <w:rPr>
          <w:rFonts w:ascii="GHEA Grapalat" w:hAnsi="GHEA Grapalat" w:cs="Sylfaen"/>
          <w:strike/>
          <w:vertAlign w:val="superscript"/>
          <w:lang w:val="hy-AM"/>
        </w:rPr>
        <w:t>տարման վերջնաժամկետը</w:t>
      </w:r>
    </w:p>
    <w:p w14:paraId="31835B8D" w14:textId="11706C38" w:rsidR="00EB3B79" w:rsidRPr="007C60B8" w:rsidRDefault="00AD6C4A" w:rsidP="00EB3B79">
      <w:pPr>
        <w:pStyle w:val="aff3"/>
        <w:tabs>
          <w:tab w:val="left" w:pos="0"/>
        </w:tabs>
        <w:ind w:left="0"/>
        <w:mirrorIndents/>
        <w:jc w:val="both"/>
        <w:rPr>
          <w:rFonts w:ascii="GHEA Grapalat" w:eastAsia="Calibri" w:hAnsi="GHEA Grapalat"/>
          <w:strike/>
          <w:color w:val="000000"/>
          <w:sz w:val="20"/>
          <w:szCs w:val="20"/>
          <w:lang w:val="hy-AM"/>
        </w:rPr>
      </w:pPr>
      <w:r w:rsidRPr="007C60B8">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sidRPr="007C60B8">
        <w:rPr>
          <w:rFonts w:ascii="GHEA Grapalat" w:hAnsi="GHEA Grapalat"/>
          <w:strike/>
          <w:color w:val="000000"/>
          <w:sz w:val="20"/>
          <w:szCs w:val="20"/>
          <w:lang w:val="hy-AM"/>
        </w:rPr>
        <w:t xml:space="preserve">՝ -----------------------------------      </w:t>
      </w:r>
    </w:p>
    <w:p w14:paraId="175BF1CA" w14:textId="76BE1552" w:rsidR="00EB3B79" w:rsidRPr="007C60B8" w:rsidRDefault="00EB3B79" w:rsidP="00EB3B79">
      <w:pPr>
        <w:pStyle w:val="aff3"/>
        <w:tabs>
          <w:tab w:val="left" w:pos="0"/>
        </w:tabs>
        <w:ind w:left="0"/>
        <w:mirrorIndents/>
        <w:jc w:val="both"/>
        <w:rPr>
          <w:rFonts w:ascii="GHEA Grapalat" w:hAnsi="GHEA Grapalat"/>
          <w:strike/>
          <w:color w:val="000000"/>
          <w:sz w:val="20"/>
          <w:szCs w:val="20"/>
          <w:lang w:val="hy-AM"/>
        </w:rPr>
      </w:pPr>
      <w:r w:rsidRPr="007C60B8">
        <w:rPr>
          <w:rFonts w:ascii="GHEA Grapalat" w:hAnsi="GHEA Grapalat" w:cs="Sylfaen"/>
          <w:strike/>
          <w:vertAlign w:val="superscript"/>
          <w:lang w:val="hy-AM"/>
        </w:rPr>
        <w:t xml:space="preserve">                                                                                                                                                                                քարտուղարի էլ. փոստի հասցեն</w:t>
      </w:r>
    </w:p>
    <w:p w14:paraId="2F09B93D" w14:textId="7A008EBF" w:rsidR="00AD6C4A" w:rsidRPr="007C60B8" w:rsidRDefault="00AD6C4A" w:rsidP="00AD6C4A">
      <w:pPr>
        <w:pStyle w:val="aff3"/>
        <w:tabs>
          <w:tab w:val="left" w:pos="0"/>
        </w:tabs>
        <w:ind w:left="0"/>
        <w:mirrorIndents/>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էլեկտրոնային փոստի հասցեին։     </w:t>
      </w:r>
    </w:p>
    <w:p w14:paraId="2314272A"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1) N </w:t>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t xml:space="preserve">     </w:t>
      </w:r>
      <w:r w:rsidRPr="007C60B8">
        <w:rPr>
          <w:rFonts w:ascii="GHEA Grapalat" w:hAnsi="GHEA Grapalat"/>
          <w:strike/>
          <w:color w:val="000000"/>
          <w:sz w:val="20"/>
          <w:szCs w:val="20"/>
          <w:lang w:val="hy-AM"/>
        </w:rPr>
        <w:t xml:space="preserve"> պայմանագրի, ներառյալ նաև դրանում կատարված</w:t>
      </w:r>
    </w:p>
    <w:p w14:paraId="47E23D26" w14:textId="77777777" w:rsidR="00AD6C4A" w:rsidRPr="007C60B8"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7C60B8">
        <w:rPr>
          <w:rFonts w:ascii="GHEA Grapalat" w:hAnsi="GHEA Grapalat" w:cs="Sylfaen"/>
          <w:strike/>
          <w:vertAlign w:val="superscript"/>
          <w:lang w:val="hy-AM"/>
        </w:rPr>
        <w:t xml:space="preserve">                          կնքվելիք պայմանագրի համարը </w:t>
      </w:r>
    </w:p>
    <w:p w14:paraId="4D50BA90" w14:textId="29B69920" w:rsidR="00AD6C4A" w:rsidRPr="007C60B8" w:rsidRDefault="00AD6C4A" w:rsidP="00AD6C4A">
      <w:pPr>
        <w:pStyle w:val="af4"/>
        <w:shd w:val="clear" w:color="auto" w:fill="FFFFFF"/>
        <w:spacing w:before="0" w:beforeAutospacing="0" w:after="0" w:afterAutospacing="0"/>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 փոփոխությունների, լրացուցիչ համաձայնագրերի պատճենները.</w:t>
      </w:r>
    </w:p>
    <w:p w14:paraId="2D120566"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2) բենեֆիցիարի կողմից պայմանագիրը միակողմանի լուծելու մասին </w:t>
      </w:r>
      <w:r w:rsidR="00E36F9C" w:rsidRPr="007C60B8">
        <w:fldChar w:fldCharType="begin"/>
      </w:r>
      <w:r w:rsidR="00E36F9C" w:rsidRPr="007C60B8">
        <w:rPr>
          <w:strike/>
          <w:lang w:val="hy-AM"/>
          <w:rPrChange w:id="15" w:author="Sergey Shahnazaryan" w:date="2024-02-09T13:10:00Z">
            <w:rPr>
              <w:rFonts w:ascii="Arial LatArm" w:hAnsi="Arial LatArm"/>
              <w:i/>
              <w:sz w:val="20"/>
              <w:szCs w:val="20"/>
              <w:lang w:val="en-AU"/>
            </w:rPr>
          </w:rPrChange>
        </w:rPr>
        <w:instrText xml:space="preserve"> HYPERLINK "http://www.procurement.am" </w:instrText>
      </w:r>
      <w:r w:rsidR="00E36F9C" w:rsidRPr="007C60B8">
        <w:fldChar w:fldCharType="separate"/>
      </w:r>
      <w:r w:rsidRPr="007C60B8">
        <w:rPr>
          <w:rStyle w:val="a9"/>
          <w:rFonts w:ascii="GHEA Grapalat" w:hAnsi="GHEA Grapalat"/>
          <w:strike/>
          <w:sz w:val="20"/>
          <w:szCs w:val="20"/>
          <w:lang w:val="hy-AM"/>
        </w:rPr>
        <w:t>www.procurement.am</w:t>
      </w:r>
      <w:r w:rsidR="00E36F9C" w:rsidRPr="007C60B8">
        <w:rPr>
          <w:rStyle w:val="a9"/>
          <w:rFonts w:ascii="GHEA Grapalat" w:hAnsi="GHEA Grapalat"/>
          <w:strike/>
          <w:sz w:val="20"/>
          <w:szCs w:val="20"/>
          <w:lang w:val="hy-AM"/>
        </w:rPr>
        <w:fldChar w:fldCharType="end"/>
      </w:r>
      <w:r w:rsidRPr="007C60B8">
        <w:rPr>
          <w:rFonts w:ascii="GHEA Grapalat" w:hAnsi="GHEA Grapalat"/>
          <w:strike/>
          <w:color w:val="000000"/>
          <w:sz w:val="20"/>
          <w:szCs w:val="20"/>
          <w:lang w:val="hy-AM"/>
        </w:rPr>
        <w:t xml:space="preserve"> հասցեով գործող տեղեկագրում հրապարակած ծանուցումը:</w:t>
      </w:r>
    </w:p>
    <w:p w14:paraId="2765E0CA"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7. Երաշխիք տվող անձը բենեֆիցիարի կողմից ներկայացված պահանջը և կից փաստաթղթերը </w:t>
      </w:r>
      <w:r w:rsidR="00975F7D" w:rsidRPr="007C60B8">
        <w:rPr>
          <w:rFonts w:ascii="GHEA Grapalat" w:hAnsi="GHEA Grapalat"/>
          <w:strike/>
          <w:color w:val="000000"/>
          <w:sz w:val="20"/>
          <w:szCs w:val="20"/>
          <w:lang w:val="hy-AM"/>
        </w:rPr>
        <w:t xml:space="preserve">ստանալուց </w:t>
      </w:r>
      <w:r w:rsidRPr="007C60B8">
        <w:rPr>
          <w:rFonts w:ascii="GHEA Grapalat" w:hAnsi="GHEA Grapalat"/>
          <w:strike/>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7C60B8">
        <w:rPr>
          <w:rFonts w:ascii="GHEA Grapalat" w:hAnsi="GHEA Grapalat"/>
          <w:strike/>
          <w:color w:val="000000"/>
          <w:sz w:val="20"/>
          <w:szCs w:val="20"/>
          <w:lang w:val="hy-AM"/>
        </w:rPr>
        <w:t>8. Երաշխիք տվող անձը մերժում է բենեֆիցիարի պահանջը, եթե`</w:t>
      </w:r>
    </w:p>
    <w:p w14:paraId="22A8A28F"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7C60B8"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7C60B8">
        <w:rPr>
          <w:rFonts w:ascii="GHEA Grapalat" w:hAnsi="GHEA Grapalat"/>
          <w:strike/>
          <w:color w:val="000000"/>
          <w:sz w:val="20"/>
          <w:szCs w:val="20"/>
          <w:lang w:val="hy-AM"/>
        </w:rPr>
        <w:t>2) պահանջը ներկայացվել է երաշխիքով սահմանված ժամկետի ավարտից հետո:</w:t>
      </w:r>
    </w:p>
    <w:p w14:paraId="1C9B0890"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A22F08A"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lang w:val="hy-AM"/>
        </w:rPr>
        <w:t xml:space="preserve">Գործադիր մարմնի ղեկավար </w:t>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p>
    <w:p w14:paraId="1972955C"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BD8A461"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26F70B" w14:textId="77777777" w:rsidR="00AD6C4A" w:rsidRPr="007C60B8"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r w:rsidRPr="007C60B8">
        <w:rPr>
          <w:rFonts w:ascii="GHEA Grapalat" w:hAnsi="GHEA Grapalat"/>
          <w:strike/>
          <w:color w:val="000000"/>
          <w:sz w:val="20"/>
          <w:szCs w:val="20"/>
          <w:u w:val="single"/>
          <w:lang w:val="hy-AM"/>
        </w:rPr>
        <w:tab/>
      </w:r>
    </w:p>
    <w:p w14:paraId="6EE01C09" w14:textId="77777777" w:rsidR="00AD6C4A" w:rsidRPr="007C60B8"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7C60B8">
        <w:rPr>
          <w:rFonts w:ascii="GHEA Grapalat" w:hAnsi="GHEA Grapalat" w:cs="Sylfaen"/>
          <w:strike/>
          <w:vertAlign w:val="superscript"/>
          <w:lang w:val="hy-AM"/>
        </w:rPr>
        <w:t xml:space="preserve">                                                        ամիսը, ամսաթիվը, տարեթիվը</w:t>
      </w:r>
    </w:p>
    <w:p w14:paraId="26A08A92" w14:textId="77777777" w:rsidR="00AD6C4A" w:rsidRPr="007C60B8" w:rsidRDefault="00AD6C4A" w:rsidP="00EF3662">
      <w:pPr>
        <w:pStyle w:val="31"/>
        <w:spacing w:line="240" w:lineRule="auto"/>
        <w:jc w:val="right"/>
        <w:rPr>
          <w:rFonts w:ascii="GHEA Grapalat" w:hAnsi="GHEA Grapalat"/>
          <w:b/>
          <w:strike/>
          <w:lang w:val="hy-AM"/>
        </w:rPr>
      </w:pPr>
    </w:p>
    <w:p w14:paraId="77F0BBE8" w14:textId="77777777" w:rsidR="00807F72" w:rsidRPr="007C60B8" w:rsidRDefault="00807F72" w:rsidP="00EF3662">
      <w:pPr>
        <w:pStyle w:val="31"/>
        <w:spacing w:line="240" w:lineRule="auto"/>
        <w:jc w:val="right"/>
        <w:rPr>
          <w:rFonts w:ascii="GHEA Grapalat" w:hAnsi="GHEA Grapalat" w:cs="Sylfaen"/>
          <w:b/>
          <w:strike/>
          <w:lang w:val="hy-AM"/>
        </w:rPr>
      </w:pPr>
    </w:p>
    <w:p w14:paraId="6965AE50" w14:textId="77777777" w:rsidR="00807F72" w:rsidRPr="007C60B8" w:rsidRDefault="00807F72" w:rsidP="00EF3662">
      <w:pPr>
        <w:pStyle w:val="31"/>
        <w:spacing w:line="240" w:lineRule="auto"/>
        <w:jc w:val="right"/>
        <w:rPr>
          <w:rFonts w:ascii="GHEA Grapalat" w:hAnsi="GHEA Grapalat" w:cs="Sylfaen"/>
          <w:b/>
          <w:strike/>
          <w:lang w:val="hy-AM"/>
        </w:rPr>
      </w:pPr>
    </w:p>
    <w:p w14:paraId="7CDD16CA" w14:textId="77777777" w:rsidR="00807F72" w:rsidRPr="007C60B8" w:rsidRDefault="00807F72" w:rsidP="00EF3662">
      <w:pPr>
        <w:pStyle w:val="31"/>
        <w:spacing w:line="240" w:lineRule="auto"/>
        <w:jc w:val="right"/>
        <w:rPr>
          <w:rFonts w:ascii="GHEA Grapalat" w:hAnsi="GHEA Grapalat" w:cs="Sylfaen"/>
          <w:b/>
          <w:strike/>
          <w:lang w:val="hy-AM"/>
        </w:rPr>
      </w:pPr>
    </w:p>
    <w:p w14:paraId="48C03A85" w14:textId="77777777" w:rsidR="00807F72" w:rsidRPr="007C60B8" w:rsidRDefault="00807F72" w:rsidP="00EF3662">
      <w:pPr>
        <w:pStyle w:val="31"/>
        <w:spacing w:line="240" w:lineRule="auto"/>
        <w:jc w:val="right"/>
        <w:rPr>
          <w:rFonts w:ascii="GHEA Grapalat" w:hAnsi="GHEA Grapalat" w:cs="Sylfaen"/>
          <w:b/>
          <w:strike/>
          <w:lang w:val="hy-AM"/>
        </w:rPr>
      </w:pPr>
    </w:p>
    <w:p w14:paraId="1191D2F7" w14:textId="77777777" w:rsidR="00807F72" w:rsidRPr="007C60B8" w:rsidRDefault="00807F72" w:rsidP="00EF3662">
      <w:pPr>
        <w:pStyle w:val="31"/>
        <w:spacing w:line="240" w:lineRule="auto"/>
        <w:jc w:val="right"/>
        <w:rPr>
          <w:rFonts w:ascii="GHEA Grapalat" w:hAnsi="GHEA Grapalat" w:cs="Sylfaen"/>
          <w:b/>
          <w:strike/>
          <w:lang w:val="hy-AM"/>
        </w:rPr>
      </w:pPr>
    </w:p>
    <w:p w14:paraId="22570E9F" w14:textId="77777777" w:rsidR="00807F72" w:rsidRPr="007C60B8" w:rsidRDefault="00807F72" w:rsidP="00EF3662">
      <w:pPr>
        <w:pStyle w:val="31"/>
        <w:spacing w:line="240" w:lineRule="auto"/>
        <w:jc w:val="right"/>
        <w:rPr>
          <w:rFonts w:ascii="GHEA Grapalat" w:hAnsi="GHEA Grapalat" w:cs="Sylfaen"/>
          <w:b/>
          <w:strike/>
          <w:lang w:val="hy-AM"/>
        </w:rPr>
      </w:pPr>
    </w:p>
    <w:p w14:paraId="00D8A8C8" w14:textId="77777777" w:rsidR="00807F72" w:rsidRPr="007C60B8" w:rsidRDefault="00807F72" w:rsidP="00EF3662">
      <w:pPr>
        <w:pStyle w:val="31"/>
        <w:spacing w:line="240" w:lineRule="auto"/>
        <w:jc w:val="right"/>
        <w:rPr>
          <w:rFonts w:ascii="GHEA Grapalat" w:hAnsi="GHEA Grapalat" w:cs="Sylfaen"/>
          <w:b/>
          <w:strike/>
          <w:lang w:val="hy-AM"/>
        </w:rPr>
      </w:pPr>
    </w:p>
    <w:p w14:paraId="12CFAAEB" w14:textId="77777777" w:rsidR="00807F72" w:rsidRPr="007C60B8" w:rsidRDefault="00807F72" w:rsidP="00EF3662">
      <w:pPr>
        <w:pStyle w:val="31"/>
        <w:spacing w:line="240" w:lineRule="auto"/>
        <w:jc w:val="right"/>
        <w:rPr>
          <w:rFonts w:ascii="GHEA Grapalat" w:hAnsi="GHEA Grapalat" w:cs="Sylfaen"/>
          <w:b/>
          <w:strike/>
          <w:lang w:val="hy-AM"/>
        </w:rPr>
      </w:pPr>
    </w:p>
    <w:p w14:paraId="3E60501D" w14:textId="77777777" w:rsidR="00AB2DA5" w:rsidRPr="007C60B8" w:rsidRDefault="00AB2DA5" w:rsidP="00AB2DA5">
      <w:pPr>
        <w:pStyle w:val="af2"/>
        <w:jc w:val="both"/>
        <w:rPr>
          <w:rFonts w:ascii="GHEA Grapalat" w:hAnsi="GHEA Grapalat"/>
          <w:i/>
          <w:strike/>
          <w:sz w:val="16"/>
          <w:szCs w:val="16"/>
          <w:lang w:val="hy-AM"/>
        </w:rPr>
      </w:pPr>
      <w:r w:rsidRPr="007C60B8">
        <w:rPr>
          <w:rFonts w:ascii="GHEA Grapalat" w:hAnsi="GHEA Grapalat"/>
          <w:i/>
          <w:strike/>
          <w:sz w:val="16"/>
          <w:szCs w:val="16"/>
          <w:lang w:val="hy-AM"/>
        </w:rPr>
        <w:t>*լրացվում</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է</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հանձնաժողովի</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քարտուղարի</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կողմից</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մինչև</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հրավերը</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տեղեկագրում</w:t>
      </w:r>
      <w:r w:rsidRPr="007C60B8">
        <w:rPr>
          <w:rFonts w:ascii="GHEA Grapalat" w:hAnsi="GHEA Grapalat"/>
          <w:i/>
          <w:strike/>
          <w:sz w:val="16"/>
          <w:szCs w:val="16"/>
          <w:lang w:val="af-ZA"/>
        </w:rPr>
        <w:t xml:space="preserve"> </w:t>
      </w:r>
      <w:r w:rsidRPr="007C60B8">
        <w:rPr>
          <w:rFonts w:ascii="GHEA Grapalat" w:hAnsi="GHEA Grapalat"/>
          <w:i/>
          <w:strike/>
          <w:sz w:val="16"/>
          <w:szCs w:val="16"/>
          <w:lang w:val="hy-AM"/>
        </w:rPr>
        <w:t>հրապարակելը:</w:t>
      </w:r>
    </w:p>
    <w:p w14:paraId="43DCBDEF" w14:textId="77777777" w:rsidR="00807F72" w:rsidRPr="007C60B8" w:rsidRDefault="00807F72" w:rsidP="00EF3662">
      <w:pPr>
        <w:pStyle w:val="31"/>
        <w:spacing w:line="240" w:lineRule="auto"/>
        <w:jc w:val="right"/>
        <w:rPr>
          <w:rFonts w:ascii="GHEA Grapalat" w:hAnsi="GHEA Grapalat" w:cs="Sylfaen"/>
          <w:b/>
          <w:strike/>
          <w:lang w:val="hy-AM"/>
        </w:rPr>
      </w:pPr>
    </w:p>
    <w:p w14:paraId="066F4086" w14:textId="77777777" w:rsidR="00807F72" w:rsidRPr="007C60B8" w:rsidRDefault="00807F72" w:rsidP="00EF3662">
      <w:pPr>
        <w:pStyle w:val="31"/>
        <w:spacing w:line="240" w:lineRule="auto"/>
        <w:jc w:val="right"/>
        <w:rPr>
          <w:rFonts w:ascii="GHEA Grapalat" w:hAnsi="GHEA Grapalat" w:cs="Sylfaen"/>
          <w:b/>
          <w:strike/>
          <w:lang w:val="hy-AM"/>
        </w:rPr>
      </w:pPr>
    </w:p>
    <w:p w14:paraId="750B036F" w14:textId="77777777" w:rsidR="00807F72" w:rsidRPr="007C60B8" w:rsidRDefault="00807F72" w:rsidP="00EF3662">
      <w:pPr>
        <w:pStyle w:val="31"/>
        <w:spacing w:line="240" w:lineRule="auto"/>
        <w:jc w:val="right"/>
        <w:rPr>
          <w:rFonts w:ascii="GHEA Grapalat" w:hAnsi="GHEA Grapalat" w:cs="Sylfaen"/>
          <w:b/>
          <w:strike/>
          <w:lang w:val="hy-AM"/>
        </w:rPr>
      </w:pPr>
    </w:p>
    <w:p w14:paraId="428FA05A" w14:textId="77777777" w:rsidR="00807F72" w:rsidRDefault="00807F72" w:rsidP="00EF3662">
      <w:pPr>
        <w:pStyle w:val="31"/>
        <w:spacing w:line="240" w:lineRule="auto"/>
        <w:jc w:val="right"/>
        <w:rPr>
          <w:rFonts w:ascii="GHEA Grapalat" w:hAnsi="GHEA Grapalat" w:cs="Sylfaen"/>
          <w:b/>
          <w:lang w:val="hy-AM"/>
        </w:rPr>
      </w:pPr>
    </w:p>
    <w:p w14:paraId="1B076D3F" w14:textId="77777777" w:rsidR="00807F72" w:rsidRDefault="00807F72" w:rsidP="00EF3662">
      <w:pPr>
        <w:pStyle w:val="31"/>
        <w:spacing w:line="240" w:lineRule="auto"/>
        <w:jc w:val="right"/>
        <w:rPr>
          <w:rFonts w:ascii="GHEA Grapalat" w:hAnsi="GHEA Grapalat" w:cs="Sylfaen"/>
          <w:b/>
          <w:lang w:val="hy-AM"/>
        </w:rPr>
      </w:pPr>
    </w:p>
    <w:p w14:paraId="06F6C77B" w14:textId="77777777" w:rsidR="00807F72" w:rsidRDefault="00807F72" w:rsidP="00EF3662">
      <w:pPr>
        <w:pStyle w:val="31"/>
        <w:spacing w:line="240" w:lineRule="auto"/>
        <w:jc w:val="right"/>
        <w:rPr>
          <w:rFonts w:ascii="GHEA Grapalat" w:hAnsi="GHEA Grapalat" w:cs="Sylfaen"/>
          <w:b/>
          <w:lang w:val="hy-AM"/>
        </w:rPr>
      </w:pPr>
    </w:p>
    <w:p w14:paraId="444F7900" w14:textId="77777777" w:rsidR="00807F72" w:rsidRDefault="00807F72" w:rsidP="00EF3662">
      <w:pPr>
        <w:pStyle w:val="31"/>
        <w:spacing w:line="240" w:lineRule="auto"/>
        <w:jc w:val="right"/>
        <w:rPr>
          <w:rFonts w:ascii="GHEA Grapalat" w:hAnsi="GHEA Grapalat" w:cs="Sylfaen"/>
          <w:b/>
          <w:lang w:val="hy-AM"/>
        </w:rPr>
      </w:pPr>
    </w:p>
    <w:p w14:paraId="37E1BB22" w14:textId="77777777" w:rsidR="00807F72" w:rsidRDefault="00807F72" w:rsidP="00EF3662">
      <w:pPr>
        <w:pStyle w:val="31"/>
        <w:spacing w:line="240" w:lineRule="auto"/>
        <w:jc w:val="right"/>
        <w:rPr>
          <w:rFonts w:ascii="GHEA Grapalat" w:hAnsi="GHEA Grapalat" w:cs="Sylfaen"/>
          <w:b/>
          <w:lang w:val="hy-AM"/>
        </w:rPr>
      </w:pPr>
    </w:p>
    <w:p w14:paraId="69D4E1CA" w14:textId="77777777" w:rsidR="00807F72" w:rsidRDefault="00807F72" w:rsidP="00EF3662">
      <w:pPr>
        <w:pStyle w:val="31"/>
        <w:spacing w:line="240" w:lineRule="auto"/>
        <w:jc w:val="right"/>
        <w:rPr>
          <w:rFonts w:ascii="GHEA Grapalat" w:hAnsi="GHEA Grapalat" w:cs="Sylfaen"/>
          <w:b/>
          <w:lang w:val="hy-AM"/>
        </w:rPr>
      </w:pPr>
    </w:p>
    <w:p w14:paraId="26E6E571" w14:textId="77777777" w:rsidR="00807F72" w:rsidRDefault="00807F72" w:rsidP="00EF3662">
      <w:pPr>
        <w:pStyle w:val="31"/>
        <w:spacing w:line="240" w:lineRule="auto"/>
        <w:jc w:val="right"/>
        <w:rPr>
          <w:rFonts w:ascii="GHEA Grapalat" w:hAnsi="GHEA Grapalat" w:cs="Sylfaen"/>
          <w:b/>
          <w:lang w:val="hy-AM"/>
        </w:rPr>
      </w:pP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0B6218E0" w14:textId="77777777" w:rsidR="00807F72" w:rsidRDefault="00807F72" w:rsidP="00EF3662">
      <w:pPr>
        <w:pStyle w:val="31"/>
        <w:spacing w:line="240" w:lineRule="auto"/>
        <w:jc w:val="right"/>
        <w:rPr>
          <w:rFonts w:ascii="GHEA Grapalat" w:hAnsi="GHEA Grapalat" w:cs="Sylfaen"/>
          <w:b/>
          <w:lang w:val="hy-AM"/>
        </w:rPr>
      </w:pPr>
    </w:p>
    <w:p w14:paraId="4D610BB0" w14:textId="77777777" w:rsidR="00807F72" w:rsidRDefault="00807F72" w:rsidP="00EF3662">
      <w:pPr>
        <w:pStyle w:val="31"/>
        <w:spacing w:line="240" w:lineRule="auto"/>
        <w:jc w:val="right"/>
        <w:rPr>
          <w:rFonts w:ascii="GHEA Grapalat" w:hAnsi="GHEA Grapalat" w:cs="Sylfaen"/>
          <w:b/>
          <w:lang w:val="hy-AM"/>
        </w:rPr>
      </w:pPr>
    </w:p>
    <w:p w14:paraId="1F0A2F43" w14:textId="77777777" w:rsidR="00807F72" w:rsidRDefault="00807F72" w:rsidP="00EF3662">
      <w:pPr>
        <w:pStyle w:val="31"/>
        <w:spacing w:line="240" w:lineRule="auto"/>
        <w:jc w:val="right"/>
        <w:rPr>
          <w:rFonts w:ascii="GHEA Grapalat" w:hAnsi="GHEA Grapalat" w:cs="Sylfaen"/>
          <w:b/>
          <w:lang w:val="hy-AM"/>
        </w:rPr>
      </w:pPr>
    </w:p>
    <w:p w14:paraId="64C3EC63" w14:textId="77777777" w:rsidR="00807F72" w:rsidRDefault="00807F72" w:rsidP="00EF3662">
      <w:pPr>
        <w:pStyle w:val="31"/>
        <w:spacing w:line="240" w:lineRule="auto"/>
        <w:jc w:val="right"/>
        <w:rPr>
          <w:rFonts w:ascii="GHEA Grapalat" w:hAnsi="GHEA Grapalat" w:cs="Sylfaen"/>
          <w:b/>
          <w:lang w:val="hy-AM"/>
        </w:rPr>
      </w:pPr>
    </w:p>
    <w:p w14:paraId="4B508401" w14:textId="77777777" w:rsidR="00807F72" w:rsidRDefault="00807F72" w:rsidP="00EF3662">
      <w:pPr>
        <w:pStyle w:val="31"/>
        <w:spacing w:line="240" w:lineRule="auto"/>
        <w:jc w:val="right"/>
        <w:rPr>
          <w:rFonts w:ascii="GHEA Grapalat" w:hAnsi="GHEA Grapalat" w:cs="Sylfaen"/>
          <w:b/>
          <w:lang w:val="hy-AM"/>
        </w:rPr>
      </w:pPr>
    </w:p>
    <w:p w14:paraId="6AE505BC" w14:textId="77777777" w:rsidR="00807F72" w:rsidRDefault="00807F72" w:rsidP="00EF3662">
      <w:pPr>
        <w:pStyle w:val="31"/>
        <w:spacing w:line="240" w:lineRule="auto"/>
        <w:jc w:val="right"/>
        <w:rPr>
          <w:rFonts w:ascii="GHEA Grapalat" w:hAnsi="GHEA Grapalat" w:cs="Sylfaen"/>
          <w:b/>
          <w:lang w:val="hy-AM"/>
        </w:rPr>
      </w:pPr>
    </w:p>
    <w:p w14:paraId="6F19E24C" w14:textId="77777777" w:rsidR="00807F72" w:rsidRDefault="00807F72" w:rsidP="00EF3662">
      <w:pPr>
        <w:pStyle w:val="31"/>
        <w:spacing w:line="240" w:lineRule="auto"/>
        <w:jc w:val="right"/>
        <w:rPr>
          <w:rFonts w:ascii="GHEA Grapalat" w:hAnsi="GHEA Grapalat" w:cs="Sylfaen"/>
          <w:b/>
          <w:lang w:val="hy-AM"/>
        </w:rPr>
      </w:pPr>
    </w:p>
    <w:p w14:paraId="4F0B781E" w14:textId="77777777" w:rsidR="00807F72" w:rsidRDefault="00807F72" w:rsidP="00EF3662">
      <w:pPr>
        <w:pStyle w:val="31"/>
        <w:spacing w:line="240" w:lineRule="auto"/>
        <w:jc w:val="right"/>
        <w:rPr>
          <w:rFonts w:ascii="GHEA Grapalat" w:hAnsi="GHEA Grapalat" w:cs="Sylfaen"/>
          <w:b/>
          <w:lang w:val="hy-AM"/>
        </w:rPr>
      </w:pPr>
    </w:p>
    <w:p w14:paraId="060BF024" w14:textId="77777777" w:rsidR="00807F72" w:rsidRDefault="00807F72" w:rsidP="00EF3662">
      <w:pPr>
        <w:pStyle w:val="31"/>
        <w:spacing w:line="240" w:lineRule="auto"/>
        <w:jc w:val="right"/>
        <w:rPr>
          <w:rFonts w:ascii="GHEA Grapalat" w:hAnsi="GHEA Grapalat" w:cs="Sylfaen"/>
          <w:b/>
          <w:lang w:val="hy-AM"/>
        </w:rPr>
      </w:pPr>
    </w:p>
    <w:p w14:paraId="1308555F" w14:textId="77777777" w:rsidR="00807F72" w:rsidRDefault="00807F72" w:rsidP="00EF3662">
      <w:pPr>
        <w:pStyle w:val="31"/>
        <w:spacing w:line="240" w:lineRule="auto"/>
        <w:jc w:val="right"/>
        <w:rPr>
          <w:rFonts w:ascii="GHEA Grapalat" w:hAnsi="GHEA Grapalat" w:cs="Sylfaen"/>
          <w:b/>
          <w:lang w:val="hy-AM"/>
        </w:rPr>
      </w:pPr>
    </w:p>
    <w:p w14:paraId="41BFCB25" w14:textId="77777777" w:rsidR="00807F72" w:rsidRDefault="00807F72" w:rsidP="00EF3662">
      <w:pPr>
        <w:pStyle w:val="31"/>
        <w:spacing w:line="240" w:lineRule="auto"/>
        <w:jc w:val="right"/>
        <w:rPr>
          <w:rFonts w:ascii="GHEA Grapalat" w:hAnsi="GHEA Grapalat" w:cs="Sylfaen"/>
          <w:b/>
          <w:lang w:val="hy-AM"/>
        </w:rPr>
      </w:pPr>
    </w:p>
    <w:p w14:paraId="75E115AB" w14:textId="77777777" w:rsidR="00807F72" w:rsidRDefault="00807F72" w:rsidP="00EF3662">
      <w:pPr>
        <w:pStyle w:val="31"/>
        <w:spacing w:line="240" w:lineRule="auto"/>
        <w:jc w:val="right"/>
        <w:rPr>
          <w:rFonts w:ascii="GHEA Grapalat" w:hAnsi="GHEA Grapalat" w:cs="Sylfaen"/>
          <w:b/>
          <w:lang w:val="hy-AM"/>
        </w:rPr>
      </w:pPr>
    </w:p>
    <w:p w14:paraId="5709290C" w14:textId="77777777" w:rsidR="00807F72" w:rsidRDefault="00807F72" w:rsidP="00EF3662">
      <w:pPr>
        <w:pStyle w:val="31"/>
        <w:spacing w:line="240" w:lineRule="auto"/>
        <w:jc w:val="right"/>
        <w:rPr>
          <w:rFonts w:ascii="GHEA Grapalat" w:hAnsi="GHEA Grapalat" w:cs="Sylfaen"/>
          <w:b/>
          <w:lang w:val="hy-AM"/>
        </w:rPr>
      </w:pPr>
    </w:p>
    <w:p w14:paraId="157888CE" w14:textId="77777777" w:rsidR="00807F72" w:rsidRDefault="00807F72" w:rsidP="00EF3662">
      <w:pPr>
        <w:pStyle w:val="31"/>
        <w:spacing w:line="240" w:lineRule="auto"/>
        <w:jc w:val="right"/>
        <w:rPr>
          <w:rFonts w:ascii="GHEA Grapalat" w:hAnsi="GHEA Grapalat" w:cs="Sylfaen"/>
          <w:b/>
          <w:lang w:val="hy-AM"/>
        </w:rPr>
      </w:pPr>
    </w:p>
    <w:p w14:paraId="4C24F956" w14:textId="77777777" w:rsidR="00807F72" w:rsidRDefault="00807F72" w:rsidP="00EF3662">
      <w:pPr>
        <w:pStyle w:val="31"/>
        <w:spacing w:line="240" w:lineRule="auto"/>
        <w:jc w:val="right"/>
        <w:rPr>
          <w:rFonts w:ascii="GHEA Grapalat" w:hAnsi="GHEA Grapalat" w:cs="Sylfaen"/>
          <w:b/>
          <w:lang w:val="hy-AM"/>
        </w:rPr>
      </w:pPr>
    </w:p>
    <w:p w14:paraId="1B848C87" w14:textId="590D21CA" w:rsidR="00807F72" w:rsidRDefault="00807F72" w:rsidP="00D70570">
      <w:pPr>
        <w:pStyle w:val="31"/>
        <w:spacing w:line="240" w:lineRule="auto"/>
        <w:ind w:firstLine="0"/>
        <w:rPr>
          <w:rFonts w:ascii="GHEA Grapalat" w:hAnsi="GHEA Grapalat" w:cs="Sylfaen"/>
          <w:b/>
          <w:lang w:val="hy-AM"/>
        </w:rPr>
      </w:pPr>
    </w:p>
    <w:p w14:paraId="470FEA37" w14:textId="35516C6C" w:rsidR="00807F72" w:rsidRDefault="00807F72" w:rsidP="00EF3662">
      <w:pPr>
        <w:pStyle w:val="31"/>
        <w:spacing w:line="240" w:lineRule="auto"/>
        <w:jc w:val="right"/>
        <w:rPr>
          <w:rFonts w:ascii="GHEA Grapalat" w:hAnsi="GHEA Grapalat" w:cs="Sylfaen"/>
          <w:b/>
          <w:lang w:val="hy-AM"/>
        </w:rPr>
      </w:pPr>
    </w:p>
    <w:p w14:paraId="0FB94321" w14:textId="5150FEF0" w:rsidR="007C60B8" w:rsidRDefault="007C60B8" w:rsidP="00EF3662">
      <w:pPr>
        <w:pStyle w:val="31"/>
        <w:spacing w:line="240" w:lineRule="auto"/>
        <w:jc w:val="right"/>
        <w:rPr>
          <w:rFonts w:ascii="GHEA Grapalat" w:hAnsi="GHEA Grapalat" w:cs="Sylfaen"/>
          <w:b/>
          <w:lang w:val="hy-AM"/>
        </w:rPr>
      </w:pPr>
    </w:p>
    <w:p w14:paraId="2B510EA3" w14:textId="77777777" w:rsidR="007C60B8" w:rsidRDefault="007C60B8" w:rsidP="00EF3662">
      <w:pPr>
        <w:pStyle w:val="31"/>
        <w:spacing w:line="240" w:lineRule="auto"/>
        <w:jc w:val="right"/>
        <w:rPr>
          <w:rFonts w:ascii="GHEA Grapalat" w:hAnsi="GHEA Grapalat" w:cs="Sylfaen"/>
          <w:b/>
          <w:lang w:val="hy-AM"/>
        </w:rPr>
      </w:pPr>
    </w:p>
    <w:p w14:paraId="59EE6AB3" w14:textId="419047F5" w:rsidR="00F02279" w:rsidRPr="00E6597C" w:rsidRDefault="008D7CE2"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 </w:t>
      </w:r>
      <w:r w:rsidR="00F02279" w:rsidRPr="00E6597C">
        <w:rPr>
          <w:rFonts w:ascii="GHEA Grapalat" w:hAnsi="GHEA Grapalat" w:cs="Sylfaen"/>
          <w:b/>
          <w:lang w:val="hy-AM"/>
        </w:rPr>
        <w:t>«</w:t>
      </w:r>
      <w:r w:rsidR="00B92E42">
        <w:rPr>
          <w:rFonts w:ascii="GHEA Grapalat" w:hAnsi="GHEA Grapalat" w:cs="Sylfaen"/>
          <w:b/>
          <w:lang w:val="hy-AM"/>
        </w:rPr>
        <w:t>ՀՀԱՄ-ՈՍԿԵՀԱՏ-ՄԴ-ՀՄԱԱՇՁԲ-24/17</w:t>
      </w:r>
      <w:r w:rsidR="00F02279" w:rsidRPr="00E6597C">
        <w:rPr>
          <w:rFonts w:ascii="GHEA Grapalat" w:hAnsi="GHEA Grapalat" w:cs="Sylfaen"/>
          <w:b/>
          <w:lang w:val="hy-AM"/>
        </w:rPr>
        <w:t>»*  ծածկագրով</w:t>
      </w:r>
    </w:p>
    <w:p w14:paraId="2A80347D" w14:textId="6C1B98E7" w:rsidR="00F02279" w:rsidRPr="00E6597C" w:rsidRDefault="00F07F93" w:rsidP="00F02279">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F02279" w:rsidRPr="00E6597C">
        <w:rPr>
          <w:rFonts w:ascii="GHEA Grapalat" w:hAnsi="GHEA Grapalat" w:cs="Sylfaen"/>
          <w:b/>
          <w:lang w:val="hy-AM"/>
        </w:rPr>
        <w:t>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57612893" w:rsidR="006E3999" w:rsidRPr="007F0FB8" w:rsidRDefault="00F02279" w:rsidP="008D7FB1">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8D7FB1" w:rsidRPr="00495AC8">
        <w:rPr>
          <w:rFonts w:ascii="GHEA Grapalat" w:hAnsi="GHEA Grapalat"/>
          <w:b/>
          <w:i/>
          <w:lang w:val="hy-AM"/>
        </w:rPr>
        <w:t>լաբորատորիաների ընթացիկ վերանորոգման աշխատանքներ</w:t>
      </w:r>
      <w:r w:rsidR="008D7FB1">
        <w:rPr>
          <w:rFonts w:ascii="GHEA Grapalat" w:hAnsi="GHEA Grapalat"/>
          <w:b/>
          <w:i/>
          <w:lang w:val="hy-AM"/>
        </w:rPr>
        <w:t>ը</w:t>
      </w:r>
      <w:r w:rsidRPr="00E6597C">
        <w:rPr>
          <w:rFonts w:ascii="GHEA Grapalat" w:hAnsi="GHEA Grapalat" w:cs="Sylfaen"/>
          <w:vertAlign w:val="superscript"/>
          <w:lang w:val="pt-BR"/>
        </w:rPr>
        <w:t xml:space="preserve">                                                                                                                                                                 </w:t>
      </w:r>
      <w:r w:rsidRPr="00E6597C">
        <w:rPr>
          <w:rFonts w:ascii="GHEA Grapalat" w:hAnsi="GHEA Grapalat"/>
          <w:sz w:val="20"/>
          <w:szCs w:val="20"/>
          <w:lang w:val="es-ES"/>
        </w:rPr>
        <w:t>(</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110C78">
        <w:rPr>
          <w:rFonts w:ascii="GHEA Grapalat" w:hAnsi="GHEA Grapalat" w:cs="Sylfaen"/>
          <w:b/>
          <w:lang w:val="hy-AM"/>
        </w:rPr>
        <w:t>ՀՀԱՄ-ՈՍԿԵՀԱՏ-ՄԴ-ՀՄԱԱՇՁԲ-24/17</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6"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3266265"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00A30922">
        <w:rPr>
          <w:rFonts w:ascii="GHEA Grapalat" w:hAnsi="GHEA Grapalat" w:cs="Times Armenian"/>
          <w:sz w:val="20"/>
          <w:szCs w:val="20"/>
          <w:lang w:val="hy-AM"/>
        </w:rPr>
        <w:t>3</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7CA0A4D4"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A17D20">
        <w:rPr>
          <w:rFonts w:ascii="GHEA Grapalat" w:hAnsi="GHEA Grapalat" w:cs="Times Armenian"/>
          <w:sz w:val="20"/>
          <w:szCs w:val="20"/>
          <w:lang w:val="hy-AM"/>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AE469AA" w:rsidR="006D0D29" w:rsidRDefault="00E149D8" w:rsidP="006D0D29">
      <w:pPr>
        <w:tabs>
          <w:tab w:val="left" w:pos="1276"/>
        </w:tabs>
        <w:ind w:firstLine="720"/>
        <w:jc w:val="both"/>
        <w:rPr>
          <w:ins w:id="17"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8" w:author="Sergey Shahnazaryan" w:date="2024-02-09T13:52:00Z">
        <w:r w:rsidR="006D0D29" w:rsidRPr="00717204" w:rsidDel="00E149D8">
          <w:rPr>
            <w:rFonts w:ascii="GHEA Grapalat" w:hAnsi="GHEA Grapalat" w:cs="Sylfaen"/>
            <w:sz w:val="20"/>
            <w:szCs w:val="20"/>
            <w:lang w:val="pt-BR"/>
          </w:rPr>
          <w:delText>։</w:delText>
        </w:r>
      </w:del>
      <w:ins w:id="19"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20"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173E95B1"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9F22FB">
        <w:rPr>
          <w:rFonts w:ascii="GHEA Grapalat" w:hAnsi="GHEA Grapalat" w:cs="Sylfaen"/>
          <w:sz w:val="20"/>
          <w:szCs w:val="20"/>
          <w:lang w:val="hy-AM"/>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8"/>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9"/>
      </w:r>
    </w:p>
    <w:p w14:paraId="6A3A0CF0" w14:textId="0D97C138"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9601F7">
        <w:rPr>
          <w:rFonts w:ascii="GHEA Grapalat" w:hAnsi="GHEA Grapalat" w:cs="Sylfaen"/>
          <w:sz w:val="20"/>
          <w:lang w:val="hy-AM"/>
        </w:rPr>
        <w:t>3</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46254608"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9601F7">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0D00870C" w14:textId="1EFC8174" w:rsidR="006D0D29" w:rsidRPr="003814AF" w:rsidRDefault="00F02279" w:rsidP="009601F7">
      <w:pPr>
        <w:tabs>
          <w:tab w:val="left" w:pos="1276"/>
        </w:tabs>
        <w:ind w:firstLine="720"/>
        <w:jc w:val="both"/>
        <w:rPr>
          <w:rFonts w:ascii="GHEA Grapalat" w:hAnsi="GHEA Grapalat" w:cs="Times Armenian"/>
          <w:sz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lastRenderedPageBreak/>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0"/>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2"/>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11029" w:type="dxa"/>
        <w:tblInd w:w="-34" w:type="dxa"/>
        <w:tblLayout w:type="fixed"/>
        <w:tblLook w:val="04A0" w:firstRow="1" w:lastRow="0" w:firstColumn="1" w:lastColumn="0" w:noHBand="0" w:noVBand="1"/>
      </w:tblPr>
      <w:tblGrid>
        <w:gridCol w:w="486"/>
        <w:gridCol w:w="2900"/>
        <w:gridCol w:w="3419"/>
        <w:gridCol w:w="2081"/>
        <w:gridCol w:w="2143"/>
      </w:tblGrid>
      <w:tr w:rsidR="00D12255" w:rsidRPr="00D12255" w14:paraId="00E0C753"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58E6931E" w14:textId="77777777" w:rsidR="00D12255" w:rsidRPr="00D12255" w:rsidRDefault="00D12255" w:rsidP="00727795">
            <w:pPr>
              <w:pStyle w:val="aff3"/>
              <w:ind w:left="0"/>
              <w:rPr>
                <w:rFonts w:ascii="GHEA Grapalat" w:hAnsi="GHEA Grapalat"/>
                <w:b/>
                <w:sz w:val="16"/>
                <w:szCs w:val="16"/>
              </w:rPr>
            </w:pPr>
            <w:r w:rsidRPr="00D12255">
              <w:rPr>
                <w:rFonts w:ascii="GHEA Grapalat" w:hAnsi="GHEA Grapalat"/>
                <w:b/>
                <w:sz w:val="16"/>
                <w:szCs w:val="16"/>
              </w:rPr>
              <w:t>N</w:t>
            </w:r>
          </w:p>
        </w:tc>
        <w:tc>
          <w:tcPr>
            <w:tcW w:w="2900" w:type="dxa"/>
            <w:tcBorders>
              <w:top w:val="single" w:sz="4" w:space="0" w:color="auto"/>
              <w:left w:val="single" w:sz="4" w:space="0" w:color="auto"/>
              <w:bottom w:val="single" w:sz="4" w:space="0" w:color="auto"/>
              <w:right w:val="single" w:sz="4" w:space="0" w:color="auto"/>
            </w:tcBorders>
            <w:vAlign w:val="center"/>
            <w:hideMark/>
          </w:tcPr>
          <w:p w14:paraId="20A6CE6D" w14:textId="77777777" w:rsidR="00D12255" w:rsidRPr="00D12255" w:rsidRDefault="00D12255" w:rsidP="00727795">
            <w:pPr>
              <w:pStyle w:val="aff3"/>
              <w:ind w:left="0"/>
              <w:jc w:val="center"/>
              <w:rPr>
                <w:rFonts w:ascii="GHEA Grapalat" w:hAnsi="GHEA Grapalat"/>
                <w:b/>
                <w:sz w:val="16"/>
                <w:szCs w:val="16"/>
                <w:lang w:val="hy-AM"/>
              </w:rPr>
            </w:pPr>
            <w:r w:rsidRPr="00D12255">
              <w:rPr>
                <w:rFonts w:ascii="GHEA Grapalat" w:hAnsi="GHEA Grapalat"/>
                <w:b/>
                <w:sz w:val="16"/>
                <w:szCs w:val="16"/>
                <w:lang w:val="hy-AM"/>
              </w:rPr>
              <w:t>Խախտումը</w:t>
            </w:r>
          </w:p>
        </w:tc>
        <w:tc>
          <w:tcPr>
            <w:tcW w:w="3419" w:type="dxa"/>
            <w:tcBorders>
              <w:top w:val="single" w:sz="4" w:space="0" w:color="auto"/>
              <w:left w:val="single" w:sz="4" w:space="0" w:color="auto"/>
              <w:bottom w:val="single" w:sz="4" w:space="0" w:color="auto"/>
              <w:right w:val="single" w:sz="4" w:space="0" w:color="auto"/>
            </w:tcBorders>
            <w:vAlign w:val="center"/>
            <w:hideMark/>
          </w:tcPr>
          <w:p w14:paraId="3A49EDFC" w14:textId="77777777" w:rsidR="00D12255" w:rsidRPr="00D12255" w:rsidRDefault="00D12255" w:rsidP="00727795">
            <w:pPr>
              <w:pStyle w:val="aff3"/>
              <w:ind w:left="0"/>
              <w:rPr>
                <w:rFonts w:ascii="GHEA Grapalat" w:hAnsi="GHEA Grapalat"/>
                <w:b/>
                <w:sz w:val="16"/>
                <w:szCs w:val="16"/>
                <w:lang w:val="hy-AM"/>
              </w:rPr>
            </w:pPr>
            <w:r w:rsidRPr="00D12255">
              <w:rPr>
                <w:rFonts w:ascii="GHEA Grapalat" w:hAnsi="GHEA Grapalat"/>
                <w:b/>
                <w:sz w:val="16"/>
                <w:szCs w:val="16"/>
                <w:lang w:val="hy-AM"/>
              </w:rPr>
              <w:t>Պատասխանատվությունը *</w:t>
            </w:r>
          </w:p>
        </w:tc>
        <w:tc>
          <w:tcPr>
            <w:tcW w:w="2081" w:type="dxa"/>
            <w:tcBorders>
              <w:top w:val="single" w:sz="4" w:space="0" w:color="auto"/>
              <w:left w:val="single" w:sz="4" w:space="0" w:color="auto"/>
              <w:bottom w:val="single" w:sz="4" w:space="0" w:color="auto"/>
              <w:right w:val="single" w:sz="4" w:space="0" w:color="auto"/>
            </w:tcBorders>
            <w:vAlign w:val="center"/>
            <w:hideMark/>
          </w:tcPr>
          <w:p w14:paraId="413BB3D7" w14:textId="77777777" w:rsidR="00D12255" w:rsidRPr="00D12255" w:rsidRDefault="00D12255" w:rsidP="00727795">
            <w:pPr>
              <w:pStyle w:val="aff3"/>
              <w:ind w:left="0"/>
              <w:jc w:val="center"/>
              <w:rPr>
                <w:rFonts w:ascii="GHEA Grapalat" w:hAnsi="GHEA Grapalat"/>
                <w:b/>
                <w:sz w:val="16"/>
                <w:szCs w:val="16"/>
                <w:lang w:val="hy-AM"/>
              </w:rPr>
            </w:pPr>
            <w:r w:rsidRPr="00D12255">
              <w:rPr>
                <w:rFonts w:ascii="GHEA Grapalat" w:hAnsi="GHEA Grapalat"/>
                <w:b/>
                <w:sz w:val="16"/>
                <w:szCs w:val="16"/>
                <w:lang w:val="hy-AM"/>
              </w:rPr>
              <w:t>Խախտումը վերացնելու համար տրամադրվող ժամկետները</w:t>
            </w:r>
          </w:p>
        </w:tc>
        <w:tc>
          <w:tcPr>
            <w:tcW w:w="2143" w:type="dxa"/>
            <w:tcBorders>
              <w:top w:val="single" w:sz="4" w:space="0" w:color="auto"/>
              <w:left w:val="single" w:sz="4" w:space="0" w:color="auto"/>
              <w:bottom w:val="single" w:sz="4" w:space="0" w:color="auto"/>
              <w:right w:val="single" w:sz="4" w:space="0" w:color="auto"/>
            </w:tcBorders>
            <w:vAlign w:val="center"/>
            <w:hideMark/>
          </w:tcPr>
          <w:p w14:paraId="2A6F0A09" w14:textId="77777777" w:rsidR="00D12255" w:rsidRPr="00D12255" w:rsidRDefault="00D12255" w:rsidP="00727795">
            <w:pPr>
              <w:pStyle w:val="aff3"/>
              <w:ind w:left="0"/>
              <w:jc w:val="center"/>
              <w:rPr>
                <w:rFonts w:ascii="GHEA Grapalat" w:hAnsi="GHEA Grapalat"/>
                <w:b/>
                <w:sz w:val="16"/>
                <w:szCs w:val="16"/>
                <w:lang w:val="hy-AM"/>
              </w:rPr>
            </w:pPr>
            <w:r w:rsidRPr="00D12255">
              <w:rPr>
                <w:rFonts w:ascii="GHEA Grapalat" w:hAnsi="GHEA Grapalat"/>
                <w:b/>
                <w:sz w:val="16"/>
                <w:szCs w:val="16"/>
                <w:lang w:val="hy-AM"/>
              </w:rPr>
              <w:t>Խախտումը կրկնվելու դեպքում տրամադրվող ժամկետները</w:t>
            </w:r>
          </w:p>
        </w:tc>
      </w:tr>
      <w:tr w:rsidR="00D12255" w:rsidRPr="00D12255" w14:paraId="5B01BA4F"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4A4B7CA4"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w:t>
            </w:r>
          </w:p>
        </w:tc>
        <w:tc>
          <w:tcPr>
            <w:tcW w:w="2900" w:type="dxa"/>
            <w:tcBorders>
              <w:top w:val="single" w:sz="4" w:space="0" w:color="auto"/>
              <w:left w:val="single" w:sz="4" w:space="0" w:color="auto"/>
              <w:bottom w:val="single" w:sz="4" w:space="0" w:color="auto"/>
              <w:right w:val="single" w:sz="4" w:space="0" w:color="auto"/>
            </w:tcBorders>
            <w:vAlign w:val="center"/>
          </w:tcPr>
          <w:p w14:paraId="4CF96FFA" w14:textId="77777777" w:rsidR="00D12255" w:rsidRPr="00D12255" w:rsidRDefault="00D12255" w:rsidP="00727795">
            <w:pPr>
              <w:rPr>
                <w:rFonts w:ascii="GHEA Grapalat" w:hAnsi="GHEA Grapalat"/>
                <w:sz w:val="16"/>
                <w:szCs w:val="16"/>
                <w:lang w:val="hy-AM"/>
              </w:rPr>
            </w:pPr>
            <w:r w:rsidRPr="00D12255">
              <w:rPr>
                <w:rFonts w:ascii="GHEA Grapalat" w:hAnsi="GHEA Grapalat"/>
                <w:sz w:val="16"/>
                <w:szCs w:val="16"/>
                <w:lang w:val="hy-AM"/>
              </w:rPr>
              <w:t xml:space="preserve">Կապալառուն չունի շինարարական թափոնների տեղակայման վայրի </w:t>
            </w:r>
            <w:r w:rsidRPr="00D12255">
              <w:rPr>
                <w:rFonts w:ascii="GHEA Grapalat" w:hAnsi="GHEA Grapalat"/>
                <w:sz w:val="16"/>
                <w:szCs w:val="16"/>
                <w:lang w:val="hy-AM"/>
              </w:rPr>
              <w:lastRenderedPageBreak/>
              <w:t>համար թույլտվություն</w:t>
            </w:r>
          </w:p>
          <w:p w14:paraId="1849AB4E"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5D3D8EE0"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lastRenderedPageBreak/>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w:t>
            </w:r>
            <w:r w:rsidRPr="00D12255">
              <w:rPr>
                <w:rFonts w:ascii="GHEA Grapalat" w:hAnsi="GHEA Grapalat"/>
                <w:sz w:val="16"/>
                <w:szCs w:val="16"/>
                <w:lang w:val="hy-AM"/>
              </w:rPr>
              <w:lastRenderedPageBreak/>
              <w:t>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1D9F026A"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lastRenderedPageBreak/>
              <w:t>3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82C6A94"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3E805A45" w14:textId="77777777" w:rsidTr="00727795">
        <w:trPr>
          <w:trHeight w:val="2204"/>
        </w:trPr>
        <w:tc>
          <w:tcPr>
            <w:tcW w:w="486" w:type="dxa"/>
            <w:tcBorders>
              <w:top w:val="single" w:sz="4" w:space="0" w:color="auto"/>
              <w:left w:val="single" w:sz="4" w:space="0" w:color="auto"/>
              <w:bottom w:val="single" w:sz="4" w:space="0" w:color="auto"/>
              <w:right w:val="single" w:sz="4" w:space="0" w:color="auto"/>
            </w:tcBorders>
            <w:vAlign w:val="center"/>
            <w:hideMark/>
          </w:tcPr>
          <w:p w14:paraId="6C553CFE"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2</w:t>
            </w:r>
          </w:p>
        </w:tc>
        <w:tc>
          <w:tcPr>
            <w:tcW w:w="2900" w:type="dxa"/>
            <w:tcBorders>
              <w:top w:val="single" w:sz="4" w:space="0" w:color="auto"/>
              <w:left w:val="single" w:sz="4" w:space="0" w:color="auto"/>
              <w:bottom w:val="single" w:sz="4" w:space="0" w:color="auto"/>
              <w:right w:val="single" w:sz="4" w:space="0" w:color="auto"/>
            </w:tcBorders>
            <w:vAlign w:val="center"/>
          </w:tcPr>
          <w:p w14:paraId="1D11C361"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p w14:paraId="4D811151"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6B82294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1</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7B76E60E"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օր</w:t>
            </w:r>
          </w:p>
        </w:tc>
        <w:tc>
          <w:tcPr>
            <w:tcW w:w="2143" w:type="dxa"/>
            <w:tcBorders>
              <w:top w:val="single" w:sz="4" w:space="0" w:color="auto"/>
              <w:left w:val="single" w:sz="4" w:space="0" w:color="auto"/>
              <w:bottom w:val="single" w:sz="4" w:space="0" w:color="auto"/>
              <w:right w:val="single" w:sz="4" w:space="0" w:color="auto"/>
            </w:tcBorders>
            <w:vAlign w:val="center"/>
          </w:tcPr>
          <w:p w14:paraId="1B648FC3" w14:textId="77777777" w:rsidR="00D12255" w:rsidRPr="00D12255" w:rsidRDefault="00D12255" w:rsidP="00727795">
            <w:pPr>
              <w:rPr>
                <w:rFonts w:ascii="GHEA Grapalat" w:hAnsi="GHEA Grapalat"/>
                <w:sz w:val="16"/>
                <w:szCs w:val="16"/>
                <w:lang w:val="hy-AM"/>
              </w:rPr>
            </w:pPr>
            <w:r w:rsidRPr="00D12255">
              <w:rPr>
                <w:rFonts w:ascii="GHEA Grapalat" w:hAnsi="GHEA Grapalat"/>
                <w:sz w:val="16"/>
                <w:szCs w:val="16"/>
                <w:lang w:val="hy-AM"/>
              </w:rPr>
              <w:t>1) Շին. աղբի մասով – Չի տրամադրվում</w:t>
            </w:r>
          </w:p>
          <w:p w14:paraId="7BEBFC3C" w14:textId="77777777" w:rsidR="00D12255" w:rsidRPr="00D12255" w:rsidRDefault="00D12255" w:rsidP="00727795">
            <w:pPr>
              <w:rPr>
                <w:rFonts w:ascii="GHEA Grapalat" w:hAnsi="GHEA Grapalat"/>
                <w:sz w:val="16"/>
                <w:szCs w:val="16"/>
                <w:lang w:val="hy-AM"/>
              </w:rPr>
            </w:pPr>
            <w:r w:rsidRPr="00D12255">
              <w:rPr>
                <w:rFonts w:ascii="GHEA Grapalat" w:hAnsi="GHEA Grapalat"/>
                <w:sz w:val="16"/>
                <w:szCs w:val="16"/>
                <w:lang w:val="hy-AM"/>
              </w:rPr>
              <w:t>2) Կենցաղային թափոնների և օտար առարկաների մասով – 1 օր</w:t>
            </w:r>
          </w:p>
          <w:p w14:paraId="2738862E" w14:textId="77777777" w:rsidR="00D12255" w:rsidRPr="00D12255" w:rsidRDefault="00D12255" w:rsidP="00727795">
            <w:pPr>
              <w:pStyle w:val="aff3"/>
              <w:ind w:left="0"/>
              <w:rPr>
                <w:rFonts w:ascii="GHEA Grapalat" w:hAnsi="GHEA Grapalat"/>
                <w:sz w:val="16"/>
                <w:szCs w:val="16"/>
                <w:lang w:val="hy-AM"/>
              </w:rPr>
            </w:pPr>
          </w:p>
        </w:tc>
      </w:tr>
      <w:tr w:rsidR="00D12255" w:rsidRPr="00D12255" w14:paraId="6C87C6BC"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5D13CE73"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3</w:t>
            </w:r>
          </w:p>
        </w:tc>
        <w:tc>
          <w:tcPr>
            <w:tcW w:w="2900" w:type="dxa"/>
            <w:tcBorders>
              <w:top w:val="single" w:sz="4" w:space="0" w:color="auto"/>
              <w:left w:val="single" w:sz="4" w:space="0" w:color="auto"/>
              <w:bottom w:val="single" w:sz="4" w:space="0" w:color="auto"/>
              <w:right w:val="single" w:sz="4" w:space="0" w:color="auto"/>
            </w:tcBorders>
            <w:vAlign w:val="center"/>
          </w:tcPr>
          <w:p w14:paraId="5BE3F342"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Գրունտի հանույթից առաջացած ավելցուկային նյութը և հողի բերրի շերտը չեն տեղափոխվում և պահվում  հատուկ նախատեսված վայրերում</w:t>
            </w:r>
          </w:p>
          <w:p w14:paraId="52F810E1"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11AC62C8"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1D563A5F"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2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00A0C55"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41F378EB"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2FDFFA6E"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4</w:t>
            </w:r>
          </w:p>
        </w:tc>
        <w:tc>
          <w:tcPr>
            <w:tcW w:w="2900" w:type="dxa"/>
            <w:tcBorders>
              <w:top w:val="single" w:sz="4" w:space="0" w:color="auto"/>
              <w:left w:val="single" w:sz="4" w:space="0" w:color="auto"/>
              <w:bottom w:val="single" w:sz="4" w:space="0" w:color="auto"/>
              <w:right w:val="single" w:sz="4" w:space="0" w:color="auto"/>
            </w:tcBorders>
            <w:vAlign w:val="center"/>
            <w:hideMark/>
          </w:tcPr>
          <w:p w14:paraId="3E972999"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Ծառաթփային բուսականությունը հատված է (հատումը իրականացվում է միայն նախագծային փաստաթղթերով նախատեսված և/կամ համապատասխան լիազոր մարմնի կողմից տրված թույլատվության դեպքերում)</w:t>
            </w:r>
          </w:p>
        </w:tc>
        <w:tc>
          <w:tcPr>
            <w:tcW w:w="3419" w:type="dxa"/>
            <w:tcBorders>
              <w:top w:val="single" w:sz="4" w:space="0" w:color="auto"/>
              <w:left w:val="single" w:sz="4" w:space="0" w:color="auto"/>
              <w:bottom w:val="single" w:sz="4" w:space="0" w:color="auto"/>
              <w:right w:val="single" w:sz="4" w:space="0" w:color="auto"/>
            </w:tcBorders>
            <w:vAlign w:val="center"/>
            <w:hideMark/>
          </w:tcPr>
          <w:p w14:paraId="4823B20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1C721336" w14:textId="77777777" w:rsidR="00D12255" w:rsidRPr="00D12255" w:rsidRDefault="00D12255" w:rsidP="00727795">
            <w:pPr>
              <w:jc w:val="center"/>
              <w:rPr>
                <w:rFonts w:ascii="GHEA Grapalat" w:hAnsi="GHEA Grapalat"/>
                <w:sz w:val="16"/>
                <w:szCs w:val="16"/>
                <w:lang w:val="hy-AM"/>
              </w:rPr>
            </w:pPr>
            <w:r w:rsidRPr="00D12255">
              <w:rPr>
                <w:rFonts w:ascii="GHEA Grapalat" w:hAnsi="GHEA Grapalat"/>
                <w:sz w:val="16"/>
                <w:szCs w:val="16"/>
                <w:lang w:val="hy-AM"/>
              </w:rPr>
              <w:t>Չի տրամադրվում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5F57AF78"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5CF28D11"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34729F8C"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5</w:t>
            </w:r>
          </w:p>
        </w:tc>
        <w:tc>
          <w:tcPr>
            <w:tcW w:w="2900" w:type="dxa"/>
            <w:tcBorders>
              <w:top w:val="single" w:sz="4" w:space="0" w:color="auto"/>
              <w:left w:val="single" w:sz="4" w:space="0" w:color="auto"/>
              <w:bottom w:val="single" w:sz="4" w:space="0" w:color="auto"/>
              <w:right w:val="single" w:sz="4" w:space="0" w:color="auto"/>
            </w:tcBorders>
            <w:vAlign w:val="center"/>
            <w:hideMark/>
          </w:tcPr>
          <w:p w14:paraId="2C5F7EF9"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Ծառահատման և տեղափոխման ոչ ենթակա ծառերն ու թփերը ցանցապատված և պաշտպանված չեն</w:t>
            </w:r>
          </w:p>
        </w:tc>
        <w:tc>
          <w:tcPr>
            <w:tcW w:w="3419" w:type="dxa"/>
            <w:tcBorders>
              <w:top w:val="single" w:sz="4" w:space="0" w:color="auto"/>
              <w:left w:val="single" w:sz="4" w:space="0" w:color="auto"/>
              <w:bottom w:val="single" w:sz="4" w:space="0" w:color="auto"/>
              <w:right w:val="single" w:sz="4" w:space="0" w:color="auto"/>
            </w:tcBorders>
            <w:vAlign w:val="center"/>
            <w:hideMark/>
          </w:tcPr>
          <w:p w14:paraId="6696EA60"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46AA4F7F"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EB8A730"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2584326F"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601A9A98"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6</w:t>
            </w:r>
          </w:p>
        </w:tc>
        <w:tc>
          <w:tcPr>
            <w:tcW w:w="2900" w:type="dxa"/>
            <w:tcBorders>
              <w:top w:val="single" w:sz="4" w:space="0" w:color="auto"/>
              <w:left w:val="single" w:sz="4" w:space="0" w:color="auto"/>
              <w:bottom w:val="single" w:sz="4" w:space="0" w:color="auto"/>
              <w:right w:val="single" w:sz="4" w:space="0" w:color="auto"/>
            </w:tcBorders>
            <w:vAlign w:val="center"/>
          </w:tcPr>
          <w:p w14:paraId="77A995C1"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Հասարակությանը իրազեկելու նպատակով անհրաժեշտ տեղեկատվական վահանակները տեղադրված չեն (ծրագծի սկզբում և վերջում)</w:t>
            </w:r>
          </w:p>
          <w:p w14:paraId="3FE2F377"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00A2FADE"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077ED9F0"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5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287B8403"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735396C5"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5B8F8528"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7</w:t>
            </w:r>
          </w:p>
        </w:tc>
        <w:tc>
          <w:tcPr>
            <w:tcW w:w="2900" w:type="dxa"/>
            <w:tcBorders>
              <w:top w:val="single" w:sz="4" w:space="0" w:color="auto"/>
              <w:left w:val="single" w:sz="4" w:space="0" w:color="auto"/>
              <w:bottom w:val="single" w:sz="4" w:space="0" w:color="auto"/>
              <w:right w:val="single" w:sz="4" w:space="0" w:color="auto"/>
            </w:tcBorders>
            <w:vAlign w:val="center"/>
            <w:hideMark/>
          </w:tcPr>
          <w:p w14:paraId="2BF433E6"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 </w:t>
            </w:r>
          </w:p>
        </w:tc>
        <w:tc>
          <w:tcPr>
            <w:tcW w:w="3419" w:type="dxa"/>
            <w:tcBorders>
              <w:top w:val="single" w:sz="4" w:space="0" w:color="auto"/>
              <w:left w:val="single" w:sz="4" w:space="0" w:color="auto"/>
              <w:bottom w:val="single" w:sz="4" w:space="0" w:color="auto"/>
              <w:right w:val="single" w:sz="4" w:space="0" w:color="auto"/>
            </w:tcBorders>
            <w:vAlign w:val="center"/>
            <w:hideMark/>
          </w:tcPr>
          <w:p w14:paraId="5277D0F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5998D92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 Նշանների մասով – 3 օր</w:t>
            </w:r>
          </w:p>
          <w:p w14:paraId="57D011FF"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2) Լուսաազդանշանային առկայծող լապտերների մասով  - առավելագույնը - 12 ժամ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44F597F"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Թեքված, ծռված, վնասված, բացակայող ճանապարհային նշանների վերականգնման համար – 1 օր:</w:t>
            </w:r>
          </w:p>
          <w:p w14:paraId="532952A0"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2) Վնասված լուսաազդանշանային առկայծող լապտերների վերականգնման համար – 4 ժամ:</w:t>
            </w:r>
          </w:p>
        </w:tc>
      </w:tr>
      <w:tr w:rsidR="00D12255" w:rsidRPr="00D12255" w14:paraId="07D61350"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68CBEAD1"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8</w:t>
            </w:r>
          </w:p>
        </w:tc>
        <w:tc>
          <w:tcPr>
            <w:tcW w:w="2900" w:type="dxa"/>
            <w:tcBorders>
              <w:top w:val="single" w:sz="4" w:space="0" w:color="auto"/>
              <w:left w:val="single" w:sz="4" w:space="0" w:color="auto"/>
              <w:bottom w:val="single" w:sz="4" w:space="0" w:color="auto"/>
              <w:right w:val="single" w:sz="4" w:space="0" w:color="auto"/>
            </w:tcBorders>
            <w:vAlign w:val="center"/>
          </w:tcPr>
          <w:p w14:paraId="71FC3973"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Տեղամասերում շինարարական աղբը կուտակված է, թափոնները չեն տեղափոխվել հատուկ հատկացված վայրեր</w:t>
            </w:r>
          </w:p>
          <w:p w14:paraId="7434F5B3"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2EC2B6DC"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1</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7EEDDFDF"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6B278EF"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45014961"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3AAF972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9</w:t>
            </w:r>
          </w:p>
        </w:tc>
        <w:tc>
          <w:tcPr>
            <w:tcW w:w="2900" w:type="dxa"/>
            <w:tcBorders>
              <w:top w:val="single" w:sz="4" w:space="0" w:color="auto"/>
              <w:left w:val="single" w:sz="4" w:space="0" w:color="auto"/>
              <w:bottom w:val="single" w:sz="4" w:space="0" w:color="auto"/>
              <w:right w:val="single" w:sz="4" w:space="0" w:color="auto"/>
            </w:tcBorders>
            <w:vAlign w:val="center"/>
            <w:hideMark/>
          </w:tcPr>
          <w:p w14:paraId="7D46FB73"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Կապալառուի ճամբարում կամ աշխատանքային բազայում առկա չեն սանիտարական պայմաններ</w:t>
            </w:r>
          </w:p>
        </w:tc>
        <w:tc>
          <w:tcPr>
            <w:tcW w:w="3419" w:type="dxa"/>
            <w:tcBorders>
              <w:top w:val="single" w:sz="4" w:space="0" w:color="auto"/>
              <w:left w:val="single" w:sz="4" w:space="0" w:color="auto"/>
              <w:bottom w:val="single" w:sz="4" w:space="0" w:color="auto"/>
              <w:right w:val="single" w:sz="4" w:space="0" w:color="auto"/>
            </w:tcBorders>
            <w:vAlign w:val="center"/>
            <w:hideMark/>
          </w:tcPr>
          <w:p w14:paraId="272958C6"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783F7047"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5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34C35785"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7DDCB407"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5D68F3B1"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10</w:t>
            </w:r>
          </w:p>
        </w:tc>
        <w:tc>
          <w:tcPr>
            <w:tcW w:w="2900" w:type="dxa"/>
            <w:tcBorders>
              <w:top w:val="single" w:sz="4" w:space="0" w:color="auto"/>
              <w:left w:val="single" w:sz="4" w:space="0" w:color="auto"/>
              <w:bottom w:val="single" w:sz="4" w:space="0" w:color="auto"/>
              <w:right w:val="single" w:sz="4" w:space="0" w:color="auto"/>
            </w:tcBorders>
            <w:vAlign w:val="center"/>
          </w:tcPr>
          <w:p w14:paraId="1E59A4E5"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Կապալառուի ճամբարում կամ աշխատանքային բազայում առկա չեն առաջին բուժօգնության և հակահրդեհային միջոցները </w:t>
            </w:r>
          </w:p>
          <w:p w14:paraId="7017A5A1" w14:textId="77777777" w:rsidR="00D12255" w:rsidRPr="00D12255" w:rsidRDefault="00D12255" w:rsidP="00727795">
            <w:pPr>
              <w:pStyle w:val="aff3"/>
              <w:ind w:left="0"/>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5639F36B"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083C394D"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օր</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96EE1E5"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282AE56E"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16F36655"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11</w:t>
            </w:r>
          </w:p>
        </w:tc>
        <w:tc>
          <w:tcPr>
            <w:tcW w:w="2900" w:type="dxa"/>
            <w:tcBorders>
              <w:top w:val="single" w:sz="4" w:space="0" w:color="auto"/>
              <w:left w:val="single" w:sz="4" w:space="0" w:color="auto"/>
              <w:bottom w:val="single" w:sz="4" w:space="0" w:color="auto"/>
              <w:right w:val="single" w:sz="4" w:space="0" w:color="auto"/>
            </w:tcBorders>
            <w:vAlign w:val="center"/>
          </w:tcPr>
          <w:p w14:paraId="12A9930A"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 </w:t>
            </w:r>
          </w:p>
          <w:p w14:paraId="0E7A970A" w14:textId="77777777" w:rsidR="00D12255" w:rsidRPr="00D12255" w:rsidRDefault="00D12255" w:rsidP="00727795">
            <w:pPr>
              <w:pStyle w:val="Default"/>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10011B26"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1</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157B4358"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4 ժամ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34D345D6"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1 ժամ</w:t>
            </w:r>
          </w:p>
        </w:tc>
      </w:tr>
      <w:tr w:rsidR="00D12255" w:rsidRPr="00D12255" w14:paraId="76FD2763"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10B079C4"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lastRenderedPageBreak/>
              <w:t>12</w:t>
            </w:r>
          </w:p>
        </w:tc>
        <w:tc>
          <w:tcPr>
            <w:tcW w:w="2900" w:type="dxa"/>
            <w:tcBorders>
              <w:top w:val="single" w:sz="4" w:space="0" w:color="auto"/>
              <w:left w:val="single" w:sz="4" w:space="0" w:color="auto"/>
              <w:bottom w:val="single" w:sz="4" w:space="0" w:color="auto"/>
              <w:right w:val="single" w:sz="4" w:space="0" w:color="auto"/>
            </w:tcBorders>
            <w:vAlign w:val="center"/>
          </w:tcPr>
          <w:p w14:paraId="5D3C0EA5"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p w14:paraId="640AC3DB" w14:textId="77777777" w:rsidR="00D12255" w:rsidRPr="00D12255" w:rsidRDefault="00D12255" w:rsidP="00727795">
            <w:pPr>
              <w:pStyle w:val="Default"/>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0C088254"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1</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3D7C74DB"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2 ժամ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A9BD311"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26A965E3"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68DCF69A"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13</w:t>
            </w:r>
          </w:p>
        </w:tc>
        <w:tc>
          <w:tcPr>
            <w:tcW w:w="2900" w:type="dxa"/>
            <w:tcBorders>
              <w:top w:val="single" w:sz="4" w:space="0" w:color="auto"/>
              <w:left w:val="single" w:sz="4" w:space="0" w:color="auto"/>
              <w:bottom w:val="single" w:sz="4" w:space="0" w:color="auto"/>
              <w:right w:val="single" w:sz="4" w:space="0" w:color="auto"/>
            </w:tcBorders>
            <w:vAlign w:val="center"/>
          </w:tcPr>
          <w:p w14:paraId="7FED52AD"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Շինարարական սորուն նյութերը և թափոնները չեն տեղափոխվում ծածկված բեռնատարներով </w:t>
            </w:r>
          </w:p>
          <w:p w14:paraId="4E89A3CB" w14:textId="77777777" w:rsidR="00D12255" w:rsidRPr="00D12255" w:rsidRDefault="00D12255" w:rsidP="00727795">
            <w:pPr>
              <w:pStyle w:val="Default"/>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115D80C9"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4B2250EC" w14:textId="77777777" w:rsidR="00D12255" w:rsidRPr="00D12255" w:rsidRDefault="00D12255" w:rsidP="00727795">
            <w:pPr>
              <w:jc w:val="center"/>
              <w:rPr>
                <w:rFonts w:ascii="GHEA Grapalat" w:hAnsi="GHEA Grapalat"/>
                <w:sz w:val="16"/>
                <w:szCs w:val="16"/>
                <w:lang w:val="hy-AM"/>
              </w:rPr>
            </w:pPr>
            <w:r w:rsidRPr="00D12255">
              <w:rPr>
                <w:rFonts w:ascii="GHEA Grapalat" w:hAnsi="GHEA Grapalat"/>
                <w:sz w:val="16"/>
                <w:szCs w:val="16"/>
                <w:lang w:val="hy-AM"/>
              </w:rPr>
              <w:t>Չի տրամադրվում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E874685"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Չի տրամադրվում</w:t>
            </w:r>
          </w:p>
        </w:tc>
      </w:tr>
      <w:tr w:rsidR="00D12255" w:rsidRPr="00D12255" w14:paraId="01410AEC" w14:textId="77777777" w:rsidTr="00727795">
        <w:tc>
          <w:tcPr>
            <w:tcW w:w="486" w:type="dxa"/>
            <w:tcBorders>
              <w:top w:val="single" w:sz="4" w:space="0" w:color="auto"/>
              <w:left w:val="single" w:sz="4" w:space="0" w:color="auto"/>
              <w:bottom w:val="single" w:sz="4" w:space="0" w:color="auto"/>
              <w:right w:val="single" w:sz="4" w:space="0" w:color="auto"/>
            </w:tcBorders>
            <w:vAlign w:val="center"/>
            <w:hideMark/>
          </w:tcPr>
          <w:p w14:paraId="4BB67BD2"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14</w:t>
            </w:r>
          </w:p>
        </w:tc>
        <w:tc>
          <w:tcPr>
            <w:tcW w:w="2900" w:type="dxa"/>
            <w:tcBorders>
              <w:top w:val="single" w:sz="4" w:space="0" w:color="auto"/>
              <w:left w:val="single" w:sz="4" w:space="0" w:color="auto"/>
              <w:bottom w:val="single" w:sz="4" w:space="0" w:color="auto"/>
              <w:right w:val="single" w:sz="4" w:space="0" w:color="auto"/>
            </w:tcBorders>
            <w:vAlign w:val="center"/>
          </w:tcPr>
          <w:p w14:paraId="32B916A2" w14:textId="77777777" w:rsidR="00D12255" w:rsidRPr="00D12255" w:rsidRDefault="00D12255" w:rsidP="00727795">
            <w:pPr>
              <w:pStyle w:val="Default"/>
              <w:rPr>
                <w:rFonts w:ascii="GHEA Grapalat" w:hAnsi="GHEA Grapalat"/>
                <w:sz w:val="16"/>
                <w:szCs w:val="16"/>
                <w:lang w:val="hy-AM"/>
              </w:rPr>
            </w:pPr>
            <w:r w:rsidRPr="00D12255">
              <w:rPr>
                <w:rFonts w:ascii="GHEA Grapalat" w:hAnsi="GHEA Grapalat"/>
                <w:sz w:val="16"/>
                <w:szCs w:val="16"/>
                <w:lang w:val="hy-AM"/>
              </w:rPr>
              <w:t xml:space="preserve">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 </w:t>
            </w:r>
          </w:p>
          <w:p w14:paraId="01A61B8C" w14:textId="77777777" w:rsidR="00D12255" w:rsidRPr="00D12255" w:rsidRDefault="00D12255" w:rsidP="00727795">
            <w:pPr>
              <w:pStyle w:val="Default"/>
              <w:rPr>
                <w:rFonts w:ascii="GHEA Grapalat" w:hAnsi="GHEA Grapalat"/>
                <w:sz w:val="16"/>
                <w:szCs w:val="16"/>
                <w:lang w:val="hy-AM"/>
              </w:rPr>
            </w:pPr>
          </w:p>
        </w:tc>
        <w:tc>
          <w:tcPr>
            <w:tcW w:w="3419" w:type="dxa"/>
            <w:tcBorders>
              <w:top w:val="single" w:sz="4" w:space="0" w:color="auto"/>
              <w:left w:val="single" w:sz="4" w:space="0" w:color="auto"/>
              <w:bottom w:val="single" w:sz="4" w:space="0" w:color="auto"/>
              <w:right w:val="single" w:sz="4" w:space="0" w:color="auto"/>
            </w:tcBorders>
            <w:vAlign w:val="center"/>
            <w:hideMark/>
          </w:tcPr>
          <w:p w14:paraId="5C7B8367" w14:textId="77777777" w:rsidR="00D12255" w:rsidRPr="00D12255" w:rsidRDefault="00D12255" w:rsidP="00727795">
            <w:pPr>
              <w:pStyle w:val="aff3"/>
              <w:ind w:left="0"/>
              <w:rPr>
                <w:rFonts w:ascii="GHEA Grapalat" w:hAnsi="GHEA Grapalat"/>
                <w:sz w:val="16"/>
                <w:szCs w:val="16"/>
                <w:lang w:val="hy-AM"/>
              </w:rPr>
            </w:pPr>
            <w:r w:rsidRPr="00D12255">
              <w:rPr>
                <w:rFonts w:ascii="GHEA Grapalat" w:hAnsi="GHEA Grapalat"/>
                <w:sz w:val="16"/>
                <w:szCs w:val="16"/>
                <w:lang w:val="hy-AM"/>
              </w:rPr>
              <w:t xml:space="preserve">Գանձվում է տուգանք՝ պայմանագրով սահմանված ընդհանուր գնի </w:t>
            </w:r>
            <w:r w:rsidRPr="00D12255">
              <w:rPr>
                <w:rFonts w:ascii="GHEA Grapalat" w:hAnsi="GHEA Grapalat" w:cs="Cambria Math"/>
                <w:sz w:val="16"/>
                <w:szCs w:val="16"/>
                <w:lang w:val="hy-AM"/>
              </w:rPr>
              <w:t>0,5</w:t>
            </w:r>
            <w:r w:rsidRPr="00D12255">
              <w:rPr>
                <w:rFonts w:ascii="GHEA Grapalat" w:hAnsi="GHEA Grapalat"/>
                <w:sz w:val="16"/>
                <w:szCs w:val="16"/>
                <w:lang w:val="hy-AM"/>
              </w:rPr>
              <w:t xml:space="preserve"> տոկոսի չափով</w:t>
            </w:r>
          </w:p>
        </w:tc>
        <w:tc>
          <w:tcPr>
            <w:tcW w:w="2081" w:type="dxa"/>
            <w:tcBorders>
              <w:top w:val="single" w:sz="4" w:space="0" w:color="auto"/>
              <w:left w:val="single" w:sz="4" w:space="0" w:color="auto"/>
              <w:bottom w:val="single" w:sz="4" w:space="0" w:color="auto"/>
              <w:right w:val="single" w:sz="4" w:space="0" w:color="auto"/>
            </w:tcBorders>
            <w:vAlign w:val="center"/>
            <w:hideMark/>
          </w:tcPr>
          <w:p w14:paraId="096CF372"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24 ժամ</w:t>
            </w:r>
          </w:p>
        </w:tc>
        <w:tc>
          <w:tcPr>
            <w:tcW w:w="2143" w:type="dxa"/>
            <w:tcBorders>
              <w:top w:val="single" w:sz="4" w:space="0" w:color="auto"/>
              <w:left w:val="single" w:sz="4" w:space="0" w:color="auto"/>
              <w:bottom w:val="single" w:sz="4" w:space="0" w:color="auto"/>
              <w:right w:val="single" w:sz="4" w:space="0" w:color="auto"/>
            </w:tcBorders>
            <w:vAlign w:val="center"/>
            <w:hideMark/>
          </w:tcPr>
          <w:p w14:paraId="33C40002" w14:textId="77777777" w:rsidR="00D12255" w:rsidRPr="00D12255" w:rsidRDefault="00D12255" w:rsidP="00727795">
            <w:pPr>
              <w:pStyle w:val="aff3"/>
              <w:ind w:left="0"/>
              <w:jc w:val="center"/>
              <w:rPr>
                <w:rFonts w:ascii="GHEA Grapalat" w:hAnsi="GHEA Grapalat"/>
                <w:sz w:val="16"/>
                <w:szCs w:val="16"/>
                <w:lang w:val="hy-AM"/>
              </w:rPr>
            </w:pPr>
            <w:r w:rsidRPr="00D12255">
              <w:rPr>
                <w:rFonts w:ascii="GHEA Grapalat" w:hAnsi="GHEA Grapalat"/>
                <w:sz w:val="16"/>
                <w:szCs w:val="16"/>
                <w:lang w:val="hy-AM"/>
              </w:rPr>
              <w:t>4 ժամ</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w:t>
      </w:r>
      <w:r w:rsidRPr="00E6597C">
        <w:rPr>
          <w:rFonts w:ascii="GHEA Grapalat" w:hAnsi="GHEA Grapalat" w:cs="Sylfaen"/>
          <w:sz w:val="20"/>
          <w:szCs w:val="20"/>
          <w:lang w:val="hy-AM"/>
        </w:rPr>
        <w:lastRenderedPageBreak/>
        <w:t>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w:t>
      </w:r>
      <w:r w:rsidRPr="00E6597C">
        <w:rPr>
          <w:rFonts w:ascii="GHEA Grapalat" w:hAnsi="GHEA Grapalat" w:cs="Sylfaen"/>
          <w:sz w:val="20"/>
          <w:szCs w:val="20"/>
          <w:lang w:val="hy-AM"/>
        </w:rPr>
        <w:lastRenderedPageBreak/>
        <w:t>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AABC325" w:rsidR="00F13444" w:rsidRPr="007D252A" w:rsidRDefault="00F02279" w:rsidP="00F02279">
      <w:pPr>
        <w:ind w:firstLine="708"/>
        <w:jc w:val="both"/>
        <w:rPr>
          <w:rFonts w:ascii="GHEA Grapalat" w:hAnsi="GHEA Grapalat"/>
          <w:b/>
          <w:color w:val="FF0000"/>
          <w:sz w:val="20"/>
          <w:szCs w:val="20"/>
          <w:vertAlign w:val="superscript"/>
          <w:lang w:val="hy-AM" w:eastAsia="ru-RU"/>
        </w:rPr>
      </w:pPr>
      <w:r w:rsidRPr="007D252A">
        <w:rPr>
          <w:rFonts w:ascii="GHEA Grapalat" w:hAnsi="GHEA Grapalat"/>
          <w:b/>
          <w:color w:val="FF0000"/>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7D252A">
        <w:rPr>
          <w:rFonts w:ascii="GHEA Grapalat" w:hAnsi="GHEA Grapalat"/>
          <w:b/>
          <w:color w:val="FF0000"/>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7D252A">
        <w:rPr>
          <w:rFonts w:ascii="GHEA Grapalat" w:hAnsi="GHEA Grapalat"/>
          <w:b/>
          <w:color w:val="FF0000"/>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7D252A">
        <w:rPr>
          <w:rFonts w:ascii="GHEA Grapalat" w:hAnsi="GHEA Grapalat"/>
          <w:b/>
          <w:color w:val="FF0000"/>
          <w:sz w:val="20"/>
          <w:szCs w:val="20"/>
          <w:lang w:val="hy-AM" w:eastAsia="ru-RU"/>
        </w:rPr>
        <w:t>քսանհինգ</w:t>
      </w:r>
      <w:r w:rsidR="00A61F96" w:rsidRPr="007D252A">
        <w:rPr>
          <w:rFonts w:ascii="GHEA Grapalat" w:hAnsi="GHEA Grapalat"/>
          <w:b/>
          <w:color w:val="FF0000"/>
          <w:sz w:val="20"/>
          <w:szCs w:val="20"/>
          <w:lang w:val="hy-AM" w:eastAsia="ru-RU"/>
        </w:rPr>
        <w:t>պատիկը</w:t>
      </w:r>
      <w:r w:rsidRPr="007D252A">
        <w:rPr>
          <w:rFonts w:ascii="GHEA Grapalat" w:hAnsi="GHEA Grapalat"/>
          <w:b/>
          <w:color w:val="FF0000"/>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7D252A">
        <w:rPr>
          <w:rFonts w:ascii="GHEA Grapalat" w:hAnsi="GHEA Grapalat"/>
          <w:b/>
          <w:color w:val="FF0000"/>
          <w:sz w:val="20"/>
          <w:szCs w:val="20"/>
          <w:lang w:val="hy-AM" w:eastAsia="ru-RU"/>
        </w:rPr>
        <w:t xml:space="preserve">որակավորման և </w:t>
      </w:r>
      <w:r w:rsidRPr="007D252A">
        <w:rPr>
          <w:rFonts w:ascii="GHEA Grapalat" w:hAnsi="GHEA Grapalat"/>
          <w:b/>
          <w:color w:val="FF0000"/>
          <w:sz w:val="20"/>
          <w:szCs w:val="20"/>
          <w:lang w:val="hy-AM" w:eastAsia="ru-RU"/>
        </w:rPr>
        <w:t>պայմանագրի ապահովում</w:t>
      </w:r>
      <w:r w:rsidR="00A61F96" w:rsidRPr="007D252A">
        <w:rPr>
          <w:rFonts w:ascii="GHEA Grapalat" w:hAnsi="GHEA Grapalat"/>
          <w:b/>
          <w:color w:val="FF0000"/>
          <w:sz w:val="20"/>
          <w:szCs w:val="20"/>
          <w:lang w:val="hy-AM" w:eastAsia="ru-RU"/>
        </w:rPr>
        <w:t>ներ</w:t>
      </w:r>
      <w:r w:rsidRPr="007D252A">
        <w:rPr>
          <w:rFonts w:ascii="GHEA Grapalat" w:hAnsi="GHEA Grapalat"/>
          <w:b/>
          <w:color w:val="FF0000"/>
          <w:sz w:val="20"/>
          <w:szCs w:val="20"/>
          <w:lang w:val="hy-AM" w:eastAsia="ru-RU"/>
        </w:rPr>
        <w:t xml:space="preserve">ը, փոխարինվում </w:t>
      </w:r>
      <w:r w:rsidR="00A61F96" w:rsidRPr="007D252A">
        <w:rPr>
          <w:rFonts w:ascii="GHEA Grapalat" w:hAnsi="GHEA Grapalat"/>
          <w:b/>
          <w:color w:val="FF0000"/>
          <w:sz w:val="20"/>
          <w:szCs w:val="20"/>
          <w:lang w:val="hy-AM" w:eastAsia="ru-RU"/>
        </w:rPr>
        <w:t>են</w:t>
      </w:r>
      <w:r w:rsidRPr="007D252A">
        <w:rPr>
          <w:rFonts w:ascii="GHEA Grapalat" w:hAnsi="GHEA Grapalat"/>
          <w:b/>
          <w:color w:val="FF0000"/>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7D252A">
        <w:rPr>
          <w:rFonts w:ascii="GHEA Grapalat" w:hAnsi="GHEA Grapalat"/>
          <w:b/>
          <w:color w:val="FF0000"/>
          <w:sz w:val="20"/>
          <w:szCs w:val="20"/>
          <w:lang w:val="hy-AM" w:eastAsia="ru-RU"/>
        </w:rPr>
        <w:t xml:space="preserve">1-ին ենթակետի «գ» և </w:t>
      </w:r>
      <w:r w:rsidRPr="007D252A">
        <w:rPr>
          <w:rFonts w:ascii="GHEA Grapalat" w:hAnsi="GHEA Grapalat"/>
          <w:b/>
          <w:color w:val="FF0000"/>
          <w:sz w:val="20"/>
          <w:szCs w:val="20"/>
          <w:lang w:val="hy-AM" w:eastAsia="ru-RU"/>
        </w:rPr>
        <w:t>1</w:t>
      </w:r>
      <w:r w:rsidR="00A61F96" w:rsidRPr="007D252A">
        <w:rPr>
          <w:rFonts w:ascii="GHEA Grapalat" w:hAnsi="GHEA Grapalat"/>
          <w:b/>
          <w:color w:val="FF0000"/>
          <w:sz w:val="20"/>
          <w:szCs w:val="20"/>
          <w:lang w:val="hy-AM" w:eastAsia="ru-RU"/>
        </w:rPr>
        <w:t>7</w:t>
      </w:r>
      <w:r w:rsidRPr="007D252A">
        <w:rPr>
          <w:rFonts w:ascii="GHEA Grapalat" w:hAnsi="GHEA Grapalat"/>
          <w:b/>
          <w:color w:val="FF0000"/>
          <w:sz w:val="20"/>
          <w:szCs w:val="20"/>
          <w:lang w:val="hy-AM" w:eastAsia="ru-RU"/>
        </w:rPr>
        <w:t>-րդ ենթակետի «բ» պարբերութ</w:t>
      </w:r>
      <w:r w:rsidR="0034164E" w:rsidRPr="007D252A">
        <w:rPr>
          <w:rFonts w:ascii="GHEA Grapalat" w:hAnsi="GHEA Grapalat"/>
          <w:b/>
          <w:color w:val="FF0000"/>
          <w:sz w:val="20"/>
          <w:szCs w:val="20"/>
          <w:lang w:val="hy-AM" w:eastAsia="ru-RU"/>
        </w:rPr>
        <w:t>յունների</w:t>
      </w:r>
      <w:r w:rsidRPr="007D252A">
        <w:rPr>
          <w:rFonts w:ascii="GHEA Grapalat" w:hAnsi="GHEA Grapalat"/>
          <w:b/>
          <w:color w:val="FF0000"/>
          <w:sz w:val="20"/>
          <w:szCs w:val="20"/>
          <w:lang w:val="hy-AM" w:eastAsia="ru-RU"/>
        </w:rPr>
        <w:t xml:space="preserve"> պահանջները: Ընդ որում, Կապալառուն համաձայնագիրը կնքում, իսկ տուժանքի ձևով ներկայացված </w:t>
      </w:r>
      <w:r w:rsidR="00A61F96" w:rsidRPr="007D252A">
        <w:rPr>
          <w:rFonts w:ascii="GHEA Grapalat" w:hAnsi="GHEA Grapalat"/>
          <w:b/>
          <w:color w:val="FF0000"/>
          <w:sz w:val="20"/>
          <w:szCs w:val="20"/>
          <w:lang w:val="hy-AM" w:eastAsia="ru-RU"/>
        </w:rPr>
        <w:t xml:space="preserve">որակավորման և </w:t>
      </w:r>
      <w:r w:rsidRPr="007D252A">
        <w:rPr>
          <w:rFonts w:ascii="GHEA Grapalat" w:hAnsi="GHEA Grapalat"/>
          <w:b/>
          <w:color w:val="FF0000"/>
          <w:sz w:val="20"/>
          <w:szCs w:val="20"/>
          <w:lang w:val="hy-AM" w:eastAsia="ru-RU"/>
        </w:rPr>
        <w:t>պայմանագրի ապահով</w:t>
      </w:r>
      <w:r w:rsidR="00A61F96" w:rsidRPr="007D252A">
        <w:rPr>
          <w:rFonts w:ascii="GHEA Grapalat" w:hAnsi="GHEA Grapalat"/>
          <w:b/>
          <w:color w:val="FF0000"/>
          <w:sz w:val="20"/>
          <w:szCs w:val="20"/>
          <w:lang w:val="hy-AM" w:eastAsia="ru-RU"/>
        </w:rPr>
        <w:t xml:space="preserve">ումների </w:t>
      </w:r>
      <w:r w:rsidRPr="007D252A">
        <w:rPr>
          <w:rFonts w:ascii="GHEA Grapalat" w:hAnsi="GHEA Grapalat"/>
          <w:b/>
          <w:color w:val="FF0000"/>
          <w:sz w:val="20"/>
          <w:szCs w:val="20"/>
          <w:lang w:val="hy-AM" w:eastAsia="ru-RU"/>
        </w:rPr>
        <w:t>փոխարինման դեպքում նաև նոր ապահովում</w:t>
      </w:r>
      <w:r w:rsidR="00A61F96" w:rsidRPr="007D252A">
        <w:rPr>
          <w:rFonts w:ascii="GHEA Grapalat" w:hAnsi="GHEA Grapalat"/>
          <w:b/>
          <w:color w:val="FF0000"/>
          <w:sz w:val="20"/>
          <w:szCs w:val="20"/>
          <w:lang w:val="hy-AM" w:eastAsia="ru-RU"/>
        </w:rPr>
        <w:t>ներ</w:t>
      </w:r>
      <w:r w:rsidRPr="007D252A">
        <w:rPr>
          <w:rFonts w:ascii="GHEA Grapalat" w:hAnsi="GHEA Grapalat"/>
          <w:b/>
          <w:color w:val="FF0000"/>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7D252A">
        <w:rPr>
          <w:rStyle w:val="af6"/>
          <w:rFonts w:ascii="GHEA Grapalat" w:hAnsi="GHEA Grapalat"/>
          <w:b/>
          <w:color w:val="FF0000"/>
          <w:sz w:val="20"/>
          <w:szCs w:val="20"/>
          <w:lang w:val="hy-AM" w:eastAsia="ru-RU"/>
        </w:rPr>
        <w:footnoteReference w:id="26"/>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633C24DD"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r w:rsidR="00A02A44">
        <w:rPr>
          <w:rFonts w:ascii="GHEA Grapalat" w:hAnsi="GHEA Grapalat" w:cs="Sylfaen"/>
          <w:b/>
          <w:lang w:val="hy-AM"/>
        </w:rPr>
        <w:t xml:space="preserve"> /ԿՑՎՈՒՄ Է/</w:t>
      </w:r>
    </w:p>
    <w:p w14:paraId="7F4B2242" w14:textId="77777777" w:rsidR="00F02279" w:rsidRPr="00E6597C" w:rsidRDefault="00F02279" w:rsidP="00F02279">
      <w:pPr>
        <w:ind w:firstLine="567"/>
        <w:jc w:val="right"/>
        <w:rPr>
          <w:rFonts w:ascii="GHEA Grapalat" w:hAnsi="GHEA Grapalat"/>
          <w:i/>
          <w:lang w:val="hy-AM"/>
        </w:rPr>
      </w:pPr>
    </w:p>
    <w:p w14:paraId="135106F5" w14:textId="77777777" w:rsidR="00273E3D" w:rsidRPr="00273E3D" w:rsidRDefault="00273E3D" w:rsidP="00273E3D">
      <w:pPr>
        <w:ind w:firstLine="567"/>
        <w:jc w:val="center"/>
        <w:rPr>
          <w:rFonts w:ascii="GHEA Grapalat" w:hAnsi="GHEA Grapalat" w:cs="Sylfaen"/>
          <w:b/>
          <w:sz w:val="20"/>
          <w:szCs w:val="20"/>
          <w:lang w:val="pt-BR"/>
        </w:rPr>
      </w:pPr>
      <w:r w:rsidRPr="00273E3D">
        <w:rPr>
          <w:rFonts w:ascii="GHEA Grapalat" w:hAnsi="GHEA Grapalat" w:cs="Sylfaen"/>
          <w:b/>
          <w:sz w:val="20"/>
          <w:szCs w:val="20"/>
          <w:lang w:val="pt-BR"/>
        </w:rPr>
        <w:t>«ԼԱԲՈՐԱՏՈՐԻԱՆԵՐԻ ԸՆԹԱՑԻԿ ՎԵՐԱՆՈՐՈԳՄԱՆ ԱՇԽԱՏԱՆՔՆԵՐԻ» 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56BCDA70"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CA7815" w:rsidRPr="00316F83">
        <w:rPr>
          <w:rFonts w:ascii="GHEA Grapalat" w:hAnsi="GHEA Grapalat"/>
          <w:b/>
          <w:lang w:val="af-ZA"/>
        </w:rPr>
        <w:t>Արագածոտնի մարզ, Ոսկեհատ գյուղ</w:t>
      </w:r>
      <w:r w:rsidR="00CA7815" w:rsidRPr="00316F83">
        <w:rPr>
          <w:rFonts w:ascii="GHEA Grapalat" w:hAnsi="GHEA Grapalat"/>
          <w:b/>
          <w:i/>
          <w:lang w:val="hy-AM"/>
        </w:rPr>
        <w:t xml:space="preserve">, </w:t>
      </w:r>
      <w:r w:rsidR="00CA7815" w:rsidRPr="00316F83">
        <w:rPr>
          <w:rFonts w:ascii="GHEA Grapalat" w:hAnsi="GHEA Grapalat"/>
          <w:b/>
          <w:lang w:val="af-ZA"/>
        </w:rPr>
        <w:t>1-ին փողոց, 3 շենք</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28403578" w:rsidR="00F02279" w:rsidRPr="00273E3D" w:rsidRDefault="00F02279" w:rsidP="00F02279">
      <w:pPr>
        <w:ind w:firstLine="567"/>
        <w:jc w:val="center"/>
        <w:rPr>
          <w:rFonts w:ascii="GHEA Grapalat" w:hAnsi="GHEA Grapalat" w:cs="Sylfaen"/>
          <w:b/>
          <w:sz w:val="20"/>
          <w:szCs w:val="20"/>
          <w:lang w:val="pt-BR"/>
        </w:rPr>
      </w:pPr>
      <w:r w:rsidRPr="00273E3D">
        <w:rPr>
          <w:rFonts w:ascii="GHEA Grapalat" w:hAnsi="GHEA Grapalat" w:cs="Sylfaen"/>
          <w:b/>
          <w:sz w:val="20"/>
          <w:szCs w:val="20"/>
          <w:lang w:val="pt-BR"/>
        </w:rPr>
        <w:t>«</w:t>
      </w:r>
      <w:r w:rsidR="00273E3D" w:rsidRPr="00273E3D">
        <w:rPr>
          <w:rFonts w:ascii="GHEA Grapalat" w:hAnsi="GHEA Grapalat" w:cs="Sylfaen"/>
          <w:b/>
          <w:sz w:val="20"/>
          <w:szCs w:val="20"/>
          <w:lang w:val="pt-BR"/>
        </w:rPr>
        <w:t>ԼԱԲՈՐԱՏՈՐԻԱՆԵՐԻ ԸՆԹԱՑԻԿ ՎԵՐԱՆՈՐՈԳՄԱՆ ԱՇԽԱՏԱՆՔՆԵՐԻ</w:t>
      </w:r>
      <w:r w:rsidRPr="00273E3D">
        <w:rPr>
          <w:rFonts w:ascii="GHEA Grapalat" w:hAnsi="GHEA Grapalat" w:cs="Sylfaen"/>
          <w:b/>
          <w:sz w:val="20"/>
          <w:szCs w:val="20"/>
          <w:lang w:val="pt-BR"/>
        </w:rPr>
        <w:t>»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E6597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2F1CCD69" w:rsidR="00F02279" w:rsidRPr="00E6597C" w:rsidRDefault="0063174A" w:rsidP="00545BDE">
            <w:pPr>
              <w:rPr>
                <w:rFonts w:ascii="GHEA Grapalat" w:hAnsi="GHEA Grapalat"/>
                <w:sz w:val="20"/>
                <w:szCs w:val="20"/>
                <w:lang w:val="pt-BR"/>
              </w:rPr>
            </w:pPr>
            <w:r w:rsidRPr="00273E3D">
              <w:rPr>
                <w:rFonts w:ascii="GHEA Grapalat" w:hAnsi="GHEA Grapalat" w:cs="Sylfaen"/>
                <w:b/>
                <w:sz w:val="20"/>
                <w:szCs w:val="20"/>
                <w:lang w:val="pt-BR"/>
              </w:rPr>
              <w:t>ԼԱԲՈՐԱՏՈՐԻԱՆԵՐԻ ԸՆԹԱՑԻԿ ՎԵՐԱՆՈՐՈԳՄԱՆ ԱՇԽԱՏԱՆՔՆԵՐ</w:t>
            </w:r>
          </w:p>
        </w:tc>
        <w:tc>
          <w:tcPr>
            <w:tcW w:w="1530" w:type="dxa"/>
            <w:vAlign w:val="center"/>
          </w:tcPr>
          <w:p w14:paraId="2EFB68F2" w14:textId="14A4589C" w:rsidR="00F02279" w:rsidRPr="0063174A" w:rsidRDefault="0063174A" w:rsidP="00545BDE">
            <w:pPr>
              <w:jc w:val="center"/>
              <w:rPr>
                <w:rFonts w:ascii="GHEA Grapalat" w:hAnsi="GHEA Grapalat"/>
                <w:sz w:val="20"/>
                <w:szCs w:val="20"/>
                <w:lang w:val="hy-AM"/>
              </w:rPr>
            </w:pPr>
            <w:r>
              <w:rPr>
                <w:rFonts w:ascii="GHEA Grapalat" w:hAnsi="GHEA Grapalat"/>
                <w:sz w:val="20"/>
                <w:szCs w:val="20"/>
                <w:lang w:val="hy-AM"/>
              </w:rPr>
              <w:t>Համաձահնագրի կնքման օրվանից</w:t>
            </w:r>
          </w:p>
        </w:tc>
        <w:tc>
          <w:tcPr>
            <w:tcW w:w="1440" w:type="dxa"/>
            <w:vAlign w:val="center"/>
          </w:tcPr>
          <w:p w14:paraId="7DF5CB73" w14:textId="7C8D4858" w:rsidR="00F02279" w:rsidRPr="0063174A" w:rsidRDefault="0063174A" w:rsidP="00545BDE">
            <w:pPr>
              <w:rPr>
                <w:rFonts w:ascii="GHEA Grapalat" w:hAnsi="GHEA Grapalat"/>
                <w:sz w:val="20"/>
                <w:szCs w:val="20"/>
                <w:lang w:val="hy-AM"/>
              </w:rPr>
            </w:pPr>
            <w:r>
              <w:rPr>
                <w:rFonts w:ascii="GHEA Grapalat" w:hAnsi="GHEA Grapalat"/>
                <w:sz w:val="20"/>
                <w:szCs w:val="20"/>
                <w:lang w:val="hy-AM"/>
              </w:rPr>
              <w:t>30 օրացուցային օր</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84"/>
        <w:gridCol w:w="469"/>
        <w:gridCol w:w="469"/>
        <w:gridCol w:w="469"/>
        <w:gridCol w:w="469"/>
        <w:gridCol w:w="469"/>
        <w:gridCol w:w="469"/>
        <w:gridCol w:w="469"/>
        <w:gridCol w:w="469"/>
        <w:gridCol w:w="469"/>
        <w:gridCol w:w="469"/>
        <w:gridCol w:w="469"/>
        <w:gridCol w:w="469"/>
        <w:gridCol w:w="1096"/>
      </w:tblGrid>
      <w:tr w:rsidR="00F02279" w:rsidRPr="00E6597C" w14:paraId="3A76B546" w14:textId="77777777" w:rsidTr="00801C19">
        <w:tc>
          <w:tcPr>
            <w:tcW w:w="10773"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9E1915" w14:paraId="0AE61309" w14:textId="77777777" w:rsidTr="00801C19">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684"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08" w:type="dxa"/>
            <w:gridSpan w:val="13"/>
            <w:vAlign w:val="center"/>
          </w:tcPr>
          <w:p w14:paraId="7A6835D5"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4F3DCC93" w14:textId="77777777" w:rsidTr="00801C19">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684" w:type="dxa"/>
          </w:tcPr>
          <w:p w14:paraId="12358127"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80"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801C19">
        <w:trPr>
          <w:trHeight w:val="1538"/>
        </w:trPr>
        <w:tc>
          <w:tcPr>
            <w:tcW w:w="1451" w:type="dxa"/>
          </w:tcPr>
          <w:p w14:paraId="10DE0437" w14:textId="7B63A124" w:rsidR="00F02279" w:rsidRPr="008A2D3B" w:rsidRDefault="008A2D3B" w:rsidP="00545BDE">
            <w:pPr>
              <w:jc w:val="center"/>
              <w:rPr>
                <w:rFonts w:ascii="GHEA Grapalat" w:hAnsi="GHEA Grapalat"/>
                <w:sz w:val="20"/>
                <w:lang w:val="hy-AM"/>
              </w:rPr>
            </w:pPr>
            <w:r>
              <w:rPr>
                <w:rFonts w:ascii="GHEA Grapalat" w:hAnsi="GHEA Grapalat"/>
                <w:sz w:val="20"/>
                <w:lang w:val="hy-AM"/>
              </w:rPr>
              <w:t>1</w:t>
            </w:r>
          </w:p>
        </w:tc>
        <w:tc>
          <w:tcPr>
            <w:tcW w:w="1530" w:type="dxa"/>
          </w:tcPr>
          <w:p w14:paraId="3054592B" w14:textId="60C92929" w:rsidR="00F02279" w:rsidRPr="00D870CD" w:rsidRDefault="00D870CD" w:rsidP="00545BDE">
            <w:pPr>
              <w:jc w:val="center"/>
              <w:rPr>
                <w:rFonts w:ascii="GHEA Grapalat" w:hAnsi="GHEA Grapalat"/>
                <w:sz w:val="20"/>
                <w:lang w:val="hy-AM"/>
              </w:rPr>
            </w:pPr>
            <w:r>
              <w:rPr>
                <w:rFonts w:ascii="GHEA Grapalat" w:hAnsi="GHEA Grapalat"/>
                <w:sz w:val="20"/>
                <w:lang w:val="hy-AM"/>
              </w:rPr>
              <w:t>45461100</w:t>
            </w:r>
          </w:p>
        </w:tc>
        <w:tc>
          <w:tcPr>
            <w:tcW w:w="1684" w:type="dxa"/>
          </w:tcPr>
          <w:p w14:paraId="2EEDA063" w14:textId="5A69CFCF" w:rsidR="00F02279" w:rsidRPr="00E16CEF" w:rsidRDefault="00E16CEF" w:rsidP="00545BDE">
            <w:pPr>
              <w:jc w:val="center"/>
              <w:rPr>
                <w:rFonts w:ascii="GHEA Grapalat" w:hAnsi="GHEA Grapalat"/>
                <w:sz w:val="20"/>
                <w:lang w:val="hy-AM"/>
              </w:rPr>
            </w:pPr>
            <w:r>
              <w:rPr>
                <w:rFonts w:ascii="GHEA Grapalat" w:hAnsi="GHEA Grapalat"/>
                <w:sz w:val="20"/>
                <w:lang w:val="hy-AM"/>
              </w:rPr>
              <w:t>Շենքերի, շինությունների ընթ</w:t>
            </w:r>
            <w:r w:rsidR="00655676">
              <w:rPr>
                <w:rFonts w:ascii="GHEA Grapalat" w:hAnsi="GHEA Grapalat"/>
                <w:sz w:val="20"/>
                <w:lang w:val="hy-AM"/>
              </w:rPr>
              <w:t>ացիկ նորոգման ա</w:t>
            </w:r>
            <w:r>
              <w:rPr>
                <w:rFonts w:ascii="GHEA Grapalat" w:hAnsi="GHEA Grapalat"/>
                <w:sz w:val="20"/>
                <w:lang w:val="hy-AM"/>
              </w:rPr>
              <w:t>շխատանքներ</w:t>
            </w:r>
          </w:p>
        </w:tc>
        <w:tc>
          <w:tcPr>
            <w:tcW w:w="469"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80"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7777777"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417D70" w:rsidRDefault="00F02279" w:rsidP="00F02279">
      <w:pPr>
        <w:jc w:val="both"/>
        <w:rPr>
          <w:rFonts w:ascii="GHEA Grapalat" w:hAnsi="GHEA Grapalat" w:cs="Sylfaen"/>
          <w:i/>
          <w:color w:val="FF0000"/>
          <w:sz w:val="18"/>
          <w:szCs w:val="18"/>
          <w:lang w:val="pt-BR"/>
        </w:rPr>
      </w:pPr>
      <w:r w:rsidRPr="00417D70">
        <w:rPr>
          <w:rFonts w:ascii="GHEA Grapalat" w:hAnsi="GHEA Grapalat"/>
          <w:i/>
          <w:color w:val="FF0000"/>
          <w:sz w:val="18"/>
          <w:szCs w:val="18"/>
        </w:rPr>
        <w:t xml:space="preserve">* </w:t>
      </w:r>
      <w:r w:rsidRPr="00417D70">
        <w:rPr>
          <w:rFonts w:ascii="GHEA Grapalat" w:hAnsi="GHEA Grapalat" w:cs="Sylfaen"/>
          <w:i/>
          <w:color w:val="FF0000"/>
          <w:sz w:val="18"/>
          <w:szCs w:val="18"/>
          <w:lang w:val="pt-BR"/>
        </w:rPr>
        <w:t>Վճարման</w:t>
      </w:r>
      <w:r w:rsidRPr="00417D70">
        <w:rPr>
          <w:rFonts w:ascii="GHEA Grapalat" w:hAnsi="GHEA Grapalat" w:cs="Times Armenian"/>
          <w:i/>
          <w:color w:val="FF0000"/>
          <w:sz w:val="18"/>
          <w:szCs w:val="18"/>
        </w:rPr>
        <w:t xml:space="preserve"> </w:t>
      </w:r>
      <w:r w:rsidRPr="00417D70">
        <w:rPr>
          <w:rFonts w:ascii="GHEA Grapalat" w:hAnsi="GHEA Grapalat" w:cs="Sylfaen"/>
          <w:i/>
          <w:color w:val="FF0000"/>
          <w:sz w:val="18"/>
          <w:szCs w:val="18"/>
          <w:lang w:val="pt-BR"/>
        </w:rPr>
        <w:t>ենթակա</w:t>
      </w:r>
      <w:r w:rsidRPr="00417D70">
        <w:rPr>
          <w:rFonts w:ascii="GHEA Grapalat" w:hAnsi="GHEA Grapalat" w:cs="Times Armenian"/>
          <w:i/>
          <w:color w:val="FF0000"/>
          <w:sz w:val="18"/>
          <w:szCs w:val="18"/>
        </w:rPr>
        <w:t xml:space="preserve"> </w:t>
      </w:r>
      <w:r w:rsidRPr="00417D70">
        <w:rPr>
          <w:rFonts w:ascii="GHEA Grapalat" w:hAnsi="GHEA Grapalat" w:cs="Sylfaen"/>
          <w:i/>
          <w:color w:val="FF0000"/>
          <w:sz w:val="18"/>
          <w:szCs w:val="18"/>
          <w:lang w:val="pt-BR"/>
        </w:rPr>
        <w:t>գումարները</w:t>
      </w:r>
      <w:r w:rsidRPr="00417D70">
        <w:rPr>
          <w:rFonts w:ascii="GHEA Grapalat" w:hAnsi="GHEA Grapalat" w:cs="Times Armenian"/>
          <w:i/>
          <w:color w:val="FF0000"/>
          <w:sz w:val="18"/>
          <w:szCs w:val="18"/>
        </w:rPr>
        <w:t xml:space="preserve"> </w:t>
      </w:r>
      <w:r w:rsidRPr="00417D70">
        <w:rPr>
          <w:rFonts w:ascii="GHEA Grapalat" w:hAnsi="GHEA Grapalat" w:cs="Sylfaen"/>
          <w:i/>
          <w:color w:val="FF0000"/>
          <w:sz w:val="18"/>
          <w:szCs w:val="18"/>
          <w:lang w:val="pt-BR"/>
        </w:rPr>
        <w:t>ներկայացվում են աճողական</w:t>
      </w:r>
      <w:r w:rsidRPr="00417D70">
        <w:rPr>
          <w:rFonts w:ascii="GHEA Grapalat" w:hAnsi="GHEA Grapalat" w:cs="Times Armenian"/>
          <w:i/>
          <w:color w:val="FF0000"/>
          <w:sz w:val="18"/>
          <w:szCs w:val="18"/>
        </w:rPr>
        <w:t xml:space="preserve"> </w:t>
      </w:r>
      <w:r w:rsidRPr="00417D70">
        <w:rPr>
          <w:rFonts w:ascii="GHEA Grapalat" w:hAnsi="GHEA Grapalat" w:cs="Sylfaen"/>
          <w:i/>
          <w:color w:val="FF0000"/>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417D70" w:rsidRDefault="00F02279" w:rsidP="00F02279">
      <w:pPr>
        <w:jc w:val="both"/>
        <w:rPr>
          <w:rFonts w:ascii="GHEA Grapalat" w:hAnsi="GHEA Grapalat"/>
          <w:i/>
          <w:color w:val="FF0000"/>
          <w:sz w:val="18"/>
          <w:szCs w:val="18"/>
          <w:lang w:val="pt-BR"/>
        </w:rPr>
      </w:pPr>
      <w:r w:rsidRPr="00417D70">
        <w:rPr>
          <w:rFonts w:ascii="GHEA Grapalat" w:hAnsi="GHEA Grapalat" w:cs="Sylfaen"/>
          <w:i/>
          <w:color w:val="FF0000"/>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E1915"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AAC1C"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76AFF" w14:textId="77777777" w:rsidR="00270288" w:rsidRDefault="00270288">
      <w:r>
        <w:separator/>
      </w:r>
    </w:p>
  </w:endnote>
  <w:endnote w:type="continuationSeparator" w:id="0">
    <w:p w14:paraId="3E814843" w14:textId="77777777" w:rsidR="00270288" w:rsidRDefault="00270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306000009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18410" w14:textId="77777777" w:rsidR="00270288" w:rsidRDefault="00270288">
      <w:r>
        <w:separator/>
      </w:r>
    </w:p>
  </w:footnote>
  <w:footnote w:type="continuationSeparator" w:id="0">
    <w:p w14:paraId="1B26FB00" w14:textId="77777777" w:rsidR="00270288" w:rsidRDefault="00270288">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3">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7">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8">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9">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1">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4">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5">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7">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18">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0">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3">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4">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614ECBE2" w14:textId="77B23518" w:rsidR="00B23933" w:rsidRPr="00742B5B" w:rsidRDefault="00B23933">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C3B149F"/>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4E1"/>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C89"/>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80A"/>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610F"/>
    <w:rsid w:val="000E7612"/>
    <w:rsid w:val="000E79BD"/>
    <w:rsid w:val="000F008F"/>
    <w:rsid w:val="000F109E"/>
    <w:rsid w:val="000F1EDF"/>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C78"/>
    <w:rsid w:val="00110D13"/>
    <w:rsid w:val="00112726"/>
    <w:rsid w:val="00113F0D"/>
    <w:rsid w:val="00115905"/>
    <w:rsid w:val="001159FA"/>
    <w:rsid w:val="0011611E"/>
    <w:rsid w:val="00116E47"/>
    <w:rsid w:val="00117020"/>
    <w:rsid w:val="00117964"/>
    <w:rsid w:val="00117DAA"/>
    <w:rsid w:val="00120F8A"/>
    <w:rsid w:val="0012376A"/>
    <w:rsid w:val="00123CF1"/>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0C5B"/>
    <w:rsid w:val="00142496"/>
    <w:rsid w:val="00142DD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91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83D"/>
    <w:rsid w:val="001D5B79"/>
    <w:rsid w:val="001D5FF7"/>
    <w:rsid w:val="001D6531"/>
    <w:rsid w:val="001D7222"/>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18E"/>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3CDD"/>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2DAE"/>
    <w:rsid w:val="002442CA"/>
    <w:rsid w:val="0024433C"/>
    <w:rsid w:val="00244642"/>
    <w:rsid w:val="0024480A"/>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288"/>
    <w:rsid w:val="0027052A"/>
    <w:rsid w:val="00270AF6"/>
    <w:rsid w:val="00270D59"/>
    <w:rsid w:val="00271DF6"/>
    <w:rsid w:val="0027208C"/>
    <w:rsid w:val="002737E0"/>
    <w:rsid w:val="002738E8"/>
    <w:rsid w:val="00273A88"/>
    <w:rsid w:val="00273B4F"/>
    <w:rsid w:val="00273E3D"/>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87DC2"/>
    <w:rsid w:val="00291919"/>
    <w:rsid w:val="00291EFF"/>
    <w:rsid w:val="002926D4"/>
    <w:rsid w:val="002929CC"/>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1C63"/>
    <w:rsid w:val="002C205F"/>
    <w:rsid w:val="002C27EB"/>
    <w:rsid w:val="002C2AAB"/>
    <w:rsid w:val="002C2C6F"/>
    <w:rsid w:val="002C38F4"/>
    <w:rsid w:val="002C3CAA"/>
    <w:rsid w:val="002C4DBF"/>
    <w:rsid w:val="002C6CF7"/>
    <w:rsid w:val="002C7037"/>
    <w:rsid w:val="002D02FE"/>
    <w:rsid w:val="002D1AAA"/>
    <w:rsid w:val="002D20E8"/>
    <w:rsid w:val="002D236D"/>
    <w:rsid w:val="002D2B0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F83"/>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0C80"/>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A8A"/>
    <w:rsid w:val="00364E7A"/>
    <w:rsid w:val="003650C5"/>
    <w:rsid w:val="0036578E"/>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0B57"/>
    <w:rsid w:val="00391194"/>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D25"/>
    <w:rsid w:val="00416F1E"/>
    <w:rsid w:val="00417553"/>
    <w:rsid w:val="004175B6"/>
    <w:rsid w:val="00417D70"/>
    <w:rsid w:val="0042084B"/>
    <w:rsid w:val="0042498A"/>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2E0"/>
    <w:rsid w:val="004539DE"/>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AC8"/>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67FC4"/>
    <w:rsid w:val="00570507"/>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3D4"/>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4B92"/>
    <w:rsid w:val="005F53F2"/>
    <w:rsid w:val="005F75D5"/>
    <w:rsid w:val="005F7C1D"/>
    <w:rsid w:val="00600DD3"/>
    <w:rsid w:val="00601F5B"/>
    <w:rsid w:val="006030D7"/>
    <w:rsid w:val="0060505A"/>
    <w:rsid w:val="0060526C"/>
    <w:rsid w:val="00606328"/>
    <w:rsid w:val="0060652B"/>
    <w:rsid w:val="00606683"/>
    <w:rsid w:val="00606B84"/>
    <w:rsid w:val="0060715C"/>
    <w:rsid w:val="006124A7"/>
    <w:rsid w:val="006129FE"/>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174A"/>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1E77"/>
    <w:rsid w:val="006521E5"/>
    <w:rsid w:val="00653219"/>
    <w:rsid w:val="006534E5"/>
    <w:rsid w:val="00653DBE"/>
    <w:rsid w:val="00654ADD"/>
    <w:rsid w:val="00654D3D"/>
    <w:rsid w:val="00655676"/>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5ACE"/>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2CA"/>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3D49"/>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76FE5"/>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C0"/>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4035"/>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0B8"/>
    <w:rsid w:val="007C6F4D"/>
    <w:rsid w:val="007D0927"/>
    <w:rsid w:val="007D0990"/>
    <w:rsid w:val="007D0C96"/>
    <w:rsid w:val="007D1213"/>
    <w:rsid w:val="007D12B1"/>
    <w:rsid w:val="007D13EE"/>
    <w:rsid w:val="007D252A"/>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1C19"/>
    <w:rsid w:val="00802DE9"/>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ABE"/>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D3B"/>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CE2"/>
    <w:rsid w:val="008D7FB1"/>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1F7"/>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2464"/>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22C"/>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05C"/>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22FB"/>
    <w:rsid w:val="009F337A"/>
    <w:rsid w:val="009F4638"/>
    <w:rsid w:val="009F5C16"/>
    <w:rsid w:val="009F5D9B"/>
    <w:rsid w:val="009F5E8D"/>
    <w:rsid w:val="009F64A7"/>
    <w:rsid w:val="009F7683"/>
    <w:rsid w:val="009F7C54"/>
    <w:rsid w:val="009F7D78"/>
    <w:rsid w:val="00A00BCA"/>
    <w:rsid w:val="00A00E74"/>
    <w:rsid w:val="00A0285A"/>
    <w:rsid w:val="00A02A44"/>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17D20"/>
    <w:rsid w:val="00A20B69"/>
    <w:rsid w:val="00A222D7"/>
    <w:rsid w:val="00A22548"/>
    <w:rsid w:val="00A22EB5"/>
    <w:rsid w:val="00A24827"/>
    <w:rsid w:val="00A249DB"/>
    <w:rsid w:val="00A24F80"/>
    <w:rsid w:val="00A27FAF"/>
    <w:rsid w:val="00A3062D"/>
    <w:rsid w:val="00A30922"/>
    <w:rsid w:val="00A30B3F"/>
    <w:rsid w:val="00A31A12"/>
    <w:rsid w:val="00A31F51"/>
    <w:rsid w:val="00A3284C"/>
    <w:rsid w:val="00A34587"/>
    <w:rsid w:val="00A345A6"/>
    <w:rsid w:val="00A363C5"/>
    <w:rsid w:val="00A364FE"/>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5DE1"/>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0B3"/>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0FAC"/>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AEE"/>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69D8"/>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460"/>
    <w:rsid w:val="00B24FBD"/>
    <w:rsid w:val="00B25447"/>
    <w:rsid w:val="00B2561E"/>
    <w:rsid w:val="00B2572B"/>
    <w:rsid w:val="00B25FC4"/>
    <w:rsid w:val="00B26428"/>
    <w:rsid w:val="00B26608"/>
    <w:rsid w:val="00B2681D"/>
    <w:rsid w:val="00B2752E"/>
    <w:rsid w:val="00B30994"/>
    <w:rsid w:val="00B31658"/>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2E42"/>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892"/>
    <w:rsid w:val="00BD0588"/>
    <w:rsid w:val="00BD0D0A"/>
    <w:rsid w:val="00BD2920"/>
    <w:rsid w:val="00BD3B55"/>
    <w:rsid w:val="00BD4564"/>
    <w:rsid w:val="00BD4817"/>
    <w:rsid w:val="00BD572E"/>
    <w:rsid w:val="00BD5926"/>
    <w:rsid w:val="00BD5F94"/>
    <w:rsid w:val="00BD6BF7"/>
    <w:rsid w:val="00BD72E6"/>
    <w:rsid w:val="00BE01AE"/>
    <w:rsid w:val="00BE2081"/>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176"/>
    <w:rsid w:val="00CA6AF5"/>
    <w:rsid w:val="00CA770E"/>
    <w:rsid w:val="00CA7815"/>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75"/>
    <w:rsid w:val="00CC16CF"/>
    <w:rsid w:val="00CC3419"/>
    <w:rsid w:val="00CC3A77"/>
    <w:rsid w:val="00CC43F3"/>
    <w:rsid w:val="00CC49B7"/>
    <w:rsid w:val="00CC518E"/>
    <w:rsid w:val="00CC549B"/>
    <w:rsid w:val="00CC73F0"/>
    <w:rsid w:val="00CC7693"/>
    <w:rsid w:val="00CC7C95"/>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657"/>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2255"/>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07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37A9"/>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2D61"/>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0CD"/>
    <w:rsid w:val="00D873FE"/>
    <w:rsid w:val="00D875CB"/>
    <w:rsid w:val="00D879FD"/>
    <w:rsid w:val="00D90E1A"/>
    <w:rsid w:val="00D93027"/>
    <w:rsid w:val="00D9650F"/>
    <w:rsid w:val="00D96AF2"/>
    <w:rsid w:val="00D96EFB"/>
    <w:rsid w:val="00D96FE6"/>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0B16"/>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641"/>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6CEF"/>
    <w:rsid w:val="00E17B5D"/>
    <w:rsid w:val="00E20011"/>
    <w:rsid w:val="00E2073B"/>
    <w:rsid w:val="00E207EB"/>
    <w:rsid w:val="00E20B3E"/>
    <w:rsid w:val="00E20E95"/>
    <w:rsid w:val="00E21547"/>
    <w:rsid w:val="00E2182F"/>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CF1"/>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6CD0"/>
    <w:rsid w:val="00E672DA"/>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285"/>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BA3"/>
    <w:rsid w:val="00EC2BEE"/>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7721"/>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F93"/>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27AE0"/>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19F5"/>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24C5"/>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76E"/>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EE6E1A3F-6289-4D33-8180-CB7C76B4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HTML">
    <w:name w:val="HTML Preformatted"/>
    <w:basedOn w:val="a"/>
    <w:link w:val="HTML0"/>
    <w:uiPriority w:val="99"/>
    <w:rsid w:val="00802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02DE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D5482-7323-4A2E-A2A5-E5C79D2A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87</Pages>
  <Words>20317</Words>
  <Characters>158956</Characters>
  <Application>Microsoft Office Word</Application>
  <DocSecurity>0</DocSecurity>
  <Lines>1324</Lines>
  <Paragraphs>357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178916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Tatevik</cp:lastModifiedBy>
  <cp:revision>132</cp:revision>
  <cp:lastPrinted>2018-02-16T07:12:00Z</cp:lastPrinted>
  <dcterms:created xsi:type="dcterms:W3CDTF">2024-02-09T09:09:00Z</dcterms:created>
  <dcterms:modified xsi:type="dcterms:W3CDTF">2024-09-10T08:55:00Z</dcterms:modified>
</cp:coreProperties>
</file>